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114E1" w14:textId="77777777" w:rsidR="00C83E31" w:rsidRPr="00217887" w:rsidRDefault="00C83E31" w:rsidP="00F84EA5">
      <w:pPr>
        <w:pStyle w:val="subcap"/>
      </w:pPr>
      <w:r w:rsidRPr="00217887">
        <w:t>TERRITORY 102</w:t>
      </w:r>
    </w:p>
    <w:p w14:paraId="3EEAE7EF" w14:textId="77777777" w:rsidR="00C83E31" w:rsidRPr="00217887" w:rsidRDefault="00C83E31" w:rsidP="00F84EA5">
      <w:pPr>
        <w:pStyle w:val="subcap2"/>
      </w:pPr>
      <w:r w:rsidRPr="00217887">
        <w:t>LIAB, MED PAY</w:t>
      </w:r>
    </w:p>
    <w:p w14:paraId="54D0A0C0" w14:textId="77777777" w:rsidR="00C83E31" w:rsidRPr="00217887" w:rsidRDefault="00C83E31" w:rsidP="00F84EA5">
      <w:pPr>
        <w:pStyle w:val="isonormal"/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C83E31" w:rsidRPr="00217887" w14:paraId="4F0A098A" w14:textId="77777777" w:rsidTr="006551A7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8A3C92C" w14:textId="77777777" w:rsidR="00C83E31" w:rsidRPr="00217887" w:rsidRDefault="00C83E31" w:rsidP="006551A7">
            <w:pPr>
              <w:pStyle w:val="tablehead"/>
              <w:rPr>
                <w:kern w:val="18"/>
              </w:rPr>
            </w:pPr>
            <w:r w:rsidRPr="00217887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2E6955EE" w14:textId="77777777" w:rsidR="00C83E31" w:rsidRPr="00217887" w:rsidRDefault="00C83E31" w:rsidP="006551A7">
            <w:pPr>
              <w:pStyle w:val="tablehead"/>
              <w:rPr>
                <w:kern w:val="18"/>
              </w:rPr>
            </w:pPr>
            <w:r w:rsidRPr="00217887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A12671A" w14:textId="77777777" w:rsidR="00C83E31" w:rsidRPr="00217887" w:rsidRDefault="00C83E31" w:rsidP="006551A7">
            <w:pPr>
              <w:pStyle w:val="tablehead"/>
              <w:rPr>
                <w:kern w:val="18"/>
              </w:rPr>
            </w:pPr>
            <w:r w:rsidRPr="00217887">
              <w:rPr>
                <w:kern w:val="18"/>
              </w:rPr>
              <w:t>PERSONAL INJURY PROTECTION</w:t>
            </w:r>
          </w:p>
        </w:tc>
      </w:tr>
      <w:tr w:rsidR="00C83E31" w:rsidRPr="00217887" w14:paraId="33B48F0C" w14:textId="77777777" w:rsidTr="006551A7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F1CDCB5" w14:textId="77777777" w:rsidR="00C83E31" w:rsidRPr="00217887" w:rsidRDefault="00C83E31" w:rsidP="006551A7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14BE2F9" w14:textId="77777777" w:rsidR="00C83E31" w:rsidRPr="00217887" w:rsidRDefault="00C83E31" w:rsidP="006551A7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74F2E6A" w14:textId="77777777" w:rsidR="00C83E31" w:rsidRPr="00217887" w:rsidRDefault="00C83E31" w:rsidP="006551A7">
            <w:pPr>
              <w:pStyle w:val="tablehead"/>
              <w:rPr>
                <w:kern w:val="18"/>
              </w:rPr>
            </w:pPr>
          </w:p>
        </w:tc>
      </w:tr>
      <w:tr w:rsidR="00C83E31" w:rsidRPr="00217887" w14:paraId="31824F17" w14:textId="77777777" w:rsidTr="006551A7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0E080A0" w14:textId="77777777" w:rsidR="00C83E31" w:rsidRPr="00217887" w:rsidRDefault="00C83E31" w:rsidP="006551A7">
            <w:pPr>
              <w:pStyle w:val="tablehead"/>
              <w:rPr>
                <w:kern w:val="18"/>
              </w:rPr>
            </w:pPr>
            <w:r w:rsidRPr="00217887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FB3359F" w14:textId="77777777" w:rsidR="00C83E31" w:rsidRPr="00217887" w:rsidRDefault="00C83E31" w:rsidP="006551A7">
            <w:pPr>
              <w:pStyle w:val="tablehead"/>
              <w:rPr>
                <w:kern w:val="18"/>
              </w:rPr>
            </w:pPr>
            <w:r w:rsidRPr="00217887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91CD0C8" w14:textId="77777777" w:rsidR="00C83E31" w:rsidRPr="00217887" w:rsidRDefault="00C83E31" w:rsidP="006551A7">
            <w:pPr>
              <w:pStyle w:val="tablehead"/>
              <w:rPr>
                <w:kern w:val="18"/>
              </w:rPr>
            </w:pPr>
            <w:r w:rsidRPr="00217887">
              <w:rPr>
                <w:kern w:val="18"/>
              </w:rPr>
              <w:t>Basic Limits</w:t>
            </w:r>
          </w:p>
        </w:tc>
      </w:tr>
      <w:tr w:rsidR="00C83E31" w:rsidRPr="00217887" w14:paraId="5E6F83E8" w14:textId="77777777" w:rsidTr="006551A7">
        <w:trPr>
          <w:cantSplit/>
        </w:trPr>
        <w:tc>
          <w:tcPr>
            <w:tcW w:w="9360" w:type="dxa"/>
            <w:gridSpan w:val="7"/>
          </w:tcPr>
          <w:p w14:paraId="6F20F54D" w14:textId="77777777" w:rsidR="00C83E31" w:rsidRPr="00217887" w:rsidRDefault="00C83E31" w:rsidP="006551A7">
            <w:pPr>
              <w:pStyle w:val="tabletext11"/>
              <w:rPr>
                <w:b/>
                <w:kern w:val="18"/>
              </w:rPr>
            </w:pPr>
            <w:r w:rsidRPr="00217887">
              <w:rPr>
                <w:b/>
                <w:kern w:val="18"/>
              </w:rPr>
              <w:t>RULE 223. TRUCKS, TRACTORS AND TRAILERS CLASSIFICATIONS</w:t>
            </w:r>
          </w:p>
        </w:tc>
      </w:tr>
      <w:tr w:rsidR="00C83E31" w:rsidRPr="00217887" w14:paraId="24B586E1" w14:textId="77777777" w:rsidTr="006551A7">
        <w:trPr>
          <w:cantSplit/>
        </w:trPr>
        <w:tc>
          <w:tcPr>
            <w:tcW w:w="3120" w:type="dxa"/>
            <w:gridSpan w:val="3"/>
          </w:tcPr>
          <w:p w14:paraId="77243BB6" w14:textId="77777777" w:rsidR="00C83E31" w:rsidRPr="00217887" w:rsidRDefault="00C83E31" w:rsidP="006551A7">
            <w:pPr>
              <w:pStyle w:val="tabletext11"/>
              <w:jc w:val="center"/>
              <w:rPr>
                <w:kern w:val="18"/>
              </w:rPr>
            </w:pPr>
            <w:r w:rsidRPr="00217887">
              <w:rPr>
                <w:kern w:val="18"/>
              </w:rPr>
              <w:t>$   393</w:t>
            </w:r>
          </w:p>
        </w:tc>
        <w:tc>
          <w:tcPr>
            <w:tcW w:w="3120" w:type="dxa"/>
          </w:tcPr>
          <w:p w14:paraId="4413AC8E" w14:textId="77777777" w:rsidR="00C83E31" w:rsidRPr="00217887" w:rsidRDefault="00C83E31" w:rsidP="006551A7">
            <w:pPr>
              <w:pStyle w:val="tabletext11"/>
              <w:jc w:val="center"/>
              <w:rPr>
                <w:kern w:val="18"/>
              </w:rPr>
            </w:pPr>
            <w:r w:rsidRPr="00217887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41CF8BBE" w14:textId="77777777" w:rsidR="00C83E31" w:rsidRPr="00217887" w:rsidRDefault="00C83E31" w:rsidP="006551A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230CECA" w14:textId="77777777" w:rsidR="00C83E31" w:rsidRPr="00217887" w:rsidRDefault="00C83E31" w:rsidP="006551A7">
            <w:pPr>
              <w:pStyle w:val="tabletext11"/>
              <w:jc w:val="center"/>
              <w:rPr>
                <w:kern w:val="18"/>
              </w:rPr>
            </w:pPr>
            <w:r w:rsidRPr="0021788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57A0243" w14:textId="77777777" w:rsidR="00C83E31" w:rsidRPr="00217887" w:rsidRDefault="00C83E31" w:rsidP="006551A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217887" w14:paraId="30FD10FF" w14:textId="77777777" w:rsidTr="006551A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304249A" w14:textId="77777777" w:rsidR="00C83E31" w:rsidRPr="00217887" w:rsidRDefault="00C83E31" w:rsidP="006551A7">
            <w:pPr>
              <w:pStyle w:val="tabletext11"/>
              <w:rPr>
                <w:b/>
                <w:kern w:val="18"/>
              </w:rPr>
            </w:pPr>
            <w:r w:rsidRPr="00217887">
              <w:rPr>
                <w:b/>
                <w:kern w:val="18"/>
              </w:rPr>
              <w:t>RULE 232. PRIVATE PASSENGER TYPES CLASSIFICATIONS</w:t>
            </w:r>
          </w:p>
        </w:tc>
      </w:tr>
      <w:tr w:rsidR="00C83E31" w:rsidRPr="00217887" w14:paraId="38E2A3F9" w14:textId="77777777" w:rsidTr="006551A7">
        <w:trPr>
          <w:cantSplit/>
        </w:trPr>
        <w:tc>
          <w:tcPr>
            <w:tcW w:w="3120" w:type="dxa"/>
            <w:gridSpan w:val="3"/>
          </w:tcPr>
          <w:p w14:paraId="7781D36F" w14:textId="77777777" w:rsidR="00C83E31" w:rsidRPr="00217887" w:rsidRDefault="00C83E31" w:rsidP="006551A7">
            <w:pPr>
              <w:pStyle w:val="tabletext11"/>
              <w:jc w:val="center"/>
              <w:rPr>
                <w:kern w:val="18"/>
              </w:rPr>
            </w:pPr>
            <w:r w:rsidRPr="00217887">
              <w:rPr>
                <w:kern w:val="18"/>
              </w:rPr>
              <w:t>$   291</w:t>
            </w:r>
          </w:p>
        </w:tc>
        <w:tc>
          <w:tcPr>
            <w:tcW w:w="3120" w:type="dxa"/>
          </w:tcPr>
          <w:p w14:paraId="4A99507F" w14:textId="77777777" w:rsidR="00C83E31" w:rsidRPr="00217887" w:rsidRDefault="00C83E31" w:rsidP="006551A7">
            <w:pPr>
              <w:pStyle w:val="tabletext11"/>
              <w:jc w:val="center"/>
              <w:rPr>
                <w:kern w:val="18"/>
              </w:rPr>
            </w:pPr>
            <w:r w:rsidRPr="00217887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76B1E5AF" w14:textId="77777777" w:rsidR="00C83E31" w:rsidRPr="00217887" w:rsidRDefault="00C83E31" w:rsidP="006551A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1C56AB4" w14:textId="77777777" w:rsidR="00C83E31" w:rsidRPr="00217887" w:rsidRDefault="00C83E31" w:rsidP="006551A7">
            <w:pPr>
              <w:pStyle w:val="tabletext11"/>
              <w:jc w:val="center"/>
              <w:rPr>
                <w:kern w:val="18"/>
              </w:rPr>
            </w:pPr>
            <w:r w:rsidRPr="0021788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D9B463F" w14:textId="77777777" w:rsidR="00C83E31" w:rsidRPr="00217887" w:rsidRDefault="00C83E31" w:rsidP="006551A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217887" w14:paraId="04CE5534" w14:textId="77777777" w:rsidTr="006551A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9B94D10" w14:textId="77777777" w:rsidR="00C83E31" w:rsidRPr="00217887" w:rsidRDefault="00C83E31" w:rsidP="006551A7">
            <w:pPr>
              <w:pStyle w:val="tabletext11"/>
              <w:rPr>
                <w:b/>
                <w:kern w:val="18"/>
              </w:rPr>
            </w:pPr>
            <w:r w:rsidRPr="00217887">
              <w:rPr>
                <w:b/>
                <w:kern w:val="18"/>
              </w:rPr>
              <w:t>RULE 240. PUBLIC AUTO CLASSIFICATIONS –</w:t>
            </w:r>
          </w:p>
        </w:tc>
      </w:tr>
      <w:tr w:rsidR="00C83E31" w:rsidRPr="00217887" w14:paraId="78AF2C43" w14:textId="77777777" w:rsidTr="006551A7">
        <w:trPr>
          <w:cantSplit/>
        </w:trPr>
        <w:tc>
          <w:tcPr>
            <w:tcW w:w="540" w:type="dxa"/>
            <w:gridSpan w:val="2"/>
          </w:tcPr>
          <w:p w14:paraId="7AA75F10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1F6EB57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  <w:r w:rsidRPr="00217887">
              <w:rPr>
                <w:b/>
                <w:kern w:val="18"/>
              </w:rPr>
              <w:t>– TAXICABS AND LIMOUSINES</w:t>
            </w:r>
          </w:p>
        </w:tc>
      </w:tr>
      <w:tr w:rsidR="00C83E31" w:rsidRPr="00217887" w14:paraId="64F86583" w14:textId="77777777" w:rsidTr="006551A7">
        <w:trPr>
          <w:cantSplit/>
        </w:trPr>
        <w:tc>
          <w:tcPr>
            <w:tcW w:w="3120" w:type="dxa"/>
            <w:gridSpan w:val="3"/>
          </w:tcPr>
          <w:p w14:paraId="7342075E" w14:textId="77777777" w:rsidR="00C83E31" w:rsidRPr="00217887" w:rsidRDefault="00C83E31" w:rsidP="006551A7">
            <w:pPr>
              <w:pStyle w:val="tabletext11"/>
              <w:jc w:val="center"/>
              <w:rPr>
                <w:kern w:val="18"/>
              </w:rPr>
            </w:pPr>
            <w:r w:rsidRPr="00217887">
              <w:rPr>
                <w:kern w:val="18"/>
              </w:rPr>
              <w:t>$  1580</w:t>
            </w:r>
          </w:p>
        </w:tc>
        <w:tc>
          <w:tcPr>
            <w:tcW w:w="3120" w:type="dxa"/>
          </w:tcPr>
          <w:p w14:paraId="472189D3" w14:textId="77777777" w:rsidR="00C83E31" w:rsidRPr="00217887" w:rsidRDefault="00C83E31" w:rsidP="006551A7">
            <w:pPr>
              <w:pStyle w:val="tabletext11"/>
              <w:jc w:val="center"/>
              <w:rPr>
                <w:kern w:val="18"/>
              </w:rPr>
            </w:pPr>
            <w:r w:rsidRPr="00217887">
              <w:rPr>
                <w:kern w:val="18"/>
              </w:rPr>
              <w:t>$    66</w:t>
            </w:r>
          </w:p>
        </w:tc>
        <w:tc>
          <w:tcPr>
            <w:tcW w:w="1040" w:type="dxa"/>
          </w:tcPr>
          <w:p w14:paraId="6CB1340C" w14:textId="77777777" w:rsidR="00C83E31" w:rsidRPr="00217887" w:rsidRDefault="00C83E31" w:rsidP="006551A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526ACBD" w14:textId="77777777" w:rsidR="00C83E31" w:rsidRPr="00217887" w:rsidRDefault="00C83E31" w:rsidP="006551A7">
            <w:pPr>
              <w:pStyle w:val="tabletext11"/>
              <w:jc w:val="center"/>
              <w:rPr>
                <w:kern w:val="18"/>
              </w:rPr>
            </w:pPr>
            <w:r w:rsidRPr="0021788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7BDBC95" w14:textId="77777777" w:rsidR="00C83E31" w:rsidRPr="00217887" w:rsidRDefault="00C83E31" w:rsidP="006551A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217887" w14:paraId="1157D618" w14:textId="77777777" w:rsidTr="006551A7">
        <w:trPr>
          <w:cantSplit/>
        </w:trPr>
        <w:tc>
          <w:tcPr>
            <w:tcW w:w="540" w:type="dxa"/>
            <w:gridSpan w:val="2"/>
          </w:tcPr>
          <w:p w14:paraId="285B3413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DE97C71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  <w:r w:rsidRPr="00217887">
              <w:rPr>
                <w:b/>
                <w:kern w:val="18"/>
              </w:rPr>
              <w:t>– SCHOOL AND CHURCH BUSES</w:t>
            </w:r>
          </w:p>
        </w:tc>
      </w:tr>
      <w:tr w:rsidR="00C83E31" w:rsidRPr="00217887" w14:paraId="27B2CF14" w14:textId="77777777" w:rsidTr="006551A7">
        <w:trPr>
          <w:cantSplit/>
        </w:trPr>
        <w:tc>
          <w:tcPr>
            <w:tcW w:w="3120" w:type="dxa"/>
            <w:gridSpan w:val="3"/>
          </w:tcPr>
          <w:p w14:paraId="71BCFE6E" w14:textId="77777777" w:rsidR="00C83E31" w:rsidRPr="00217887" w:rsidRDefault="00C83E31" w:rsidP="006551A7">
            <w:pPr>
              <w:pStyle w:val="tabletext11"/>
              <w:jc w:val="center"/>
              <w:rPr>
                <w:kern w:val="18"/>
              </w:rPr>
            </w:pPr>
            <w:r w:rsidRPr="00217887">
              <w:rPr>
                <w:kern w:val="18"/>
              </w:rPr>
              <w:t>$   149</w:t>
            </w:r>
          </w:p>
        </w:tc>
        <w:tc>
          <w:tcPr>
            <w:tcW w:w="3120" w:type="dxa"/>
          </w:tcPr>
          <w:p w14:paraId="7A79A623" w14:textId="77777777" w:rsidR="00C83E31" w:rsidRPr="00217887" w:rsidRDefault="00C83E31" w:rsidP="006551A7">
            <w:pPr>
              <w:pStyle w:val="tabletext11"/>
              <w:jc w:val="center"/>
              <w:rPr>
                <w:kern w:val="18"/>
              </w:rPr>
            </w:pPr>
            <w:r w:rsidRPr="00217887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27E78760" w14:textId="77777777" w:rsidR="00C83E31" w:rsidRPr="00217887" w:rsidRDefault="00C83E31" w:rsidP="006551A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8412EAF" w14:textId="77777777" w:rsidR="00C83E31" w:rsidRPr="00217887" w:rsidRDefault="00C83E31" w:rsidP="006551A7">
            <w:pPr>
              <w:pStyle w:val="tabletext11"/>
              <w:jc w:val="center"/>
              <w:rPr>
                <w:kern w:val="18"/>
              </w:rPr>
            </w:pPr>
            <w:r w:rsidRPr="0021788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7A8F458" w14:textId="77777777" w:rsidR="00C83E31" w:rsidRPr="00217887" w:rsidRDefault="00C83E31" w:rsidP="006551A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217887" w14:paraId="50B2DC90" w14:textId="77777777" w:rsidTr="006551A7">
        <w:trPr>
          <w:cantSplit/>
        </w:trPr>
        <w:tc>
          <w:tcPr>
            <w:tcW w:w="540" w:type="dxa"/>
            <w:gridSpan w:val="2"/>
          </w:tcPr>
          <w:p w14:paraId="11BEF687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6045EB9" w14:textId="77777777" w:rsidR="00C83E31" w:rsidRPr="00217887" w:rsidRDefault="00C83E31" w:rsidP="006551A7">
            <w:pPr>
              <w:pStyle w:val="tabletext11"/>
              <w:rPr>
                <w:b/>
                <w:kern w:val="18"/>
              </w:rPr>
            </w:pPr>
            <w:r w:rsidRPr="00217887">
              <w:rPr>
                <w:b/>
                <w:kern w:val="18"/>
              </w:rPr>
              <w:t>– OTHER BUSES</w:t>
            </w:r>
          </w:p>
        </w:tc>
      </w:tr>
      <w:tr w:rsidR="00C83E31" w:rsidRPr="00217887" w14:paraId="5E94F3E8" w14:textId="77777777" w:rsidTr="006551A7">
        <w:trPr>
          <w:cantSplit/>
        </w:trPr>
        <w:tc>
          <w:tcPr>
            <w:tcW w:w="3120" w:type="dxa"/>
            <w:gridSpan w:val="3"/>
          </w:tcPr>
          <w:p w14:paraId="78C455BA" w14:textId="77777777" w:rsidR="00C83E31" w:rsidRPr="00217887" w:rsidRDefault="00C83E31" w:rsidP="006551A7">
            <w:pPr>
              <w:pStyle w:val="tabletext11"/>
              <w:jc w:val="center"/>
              <w:rPr>
                <w:kern w:val="18"/>
              </w:rPr>
            </w:pPr>
            <w:r w:rsidRPr="00217887">
              <w:rPr>
                <w:kern w:val="18"/>
              </w:rPr>
              <w:t>$  1242</w:t>
            </w:r>
          </w:p>
        </w:tc>
        <w:tc>
          <w:tcPr>
            <w:tcW w:w="3120" w:type="dxa"/>
          </w:tcPr>
          <w:p w14:paraId="1F19C379" w14:textId="77777777" w:rsidR="00C83E31" w:rsidRPr="00217887" w:rsidRDefault="00C83E31" w:rsidP="006551A7">
            <w:pPr>
              <w:pStyle w:val="tabletext11"/>
              <w:jc w:val="center"/>
              <w:rPr>
                <w:kern w:val="18"/>
              </w:rPr>
            </w:pPr>
            <w:r w:rsidRPr="00217887">
              <w:rPr>
                <w:kern w:val="18"/>
              </w:rPr>
              <w:t>$    52</w:t>
            </w:r>
          </w:p>
        </w:tc>
        <w:tc>
          <w:tcPr>
            <w:tcW w:w="1040" w:type="dxa"/>
          </w:tcPr>
          <w:p w14:paraId="3A6CB905" w14:textId="77777777" w:rsidR="00C83E31" w:rsidRPr="00217887" w:rsidRDefault="00C83E31" w:rsidP="006551A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802DA44" w14:textId="77777777" w:rsidR="00C83E31" w:rsidRPr="00217887" w:rsidRDefault="00C83E31" w:rsidP="006551A7">
            <w:pPr>
              <w:pStyle w:val="tabletext11"/>
              <w:jc w:val="center"/>
              <w:rPr>
                <w:kern w:val="18"/>
              </w:rPr>
            </w:pPr>
            <w:r w:rsidRPr="0021788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07C60A9" w14:textId="77777777" w:rsidR="00C83E31" w:rsidRPr="00217887" w:rsidRDefault="00C83E31" w:rsidP="006551A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217887" w14:paraId="7F1F793C" w14:textId="77777777" w:rsidTr="006551A7">
        <w:trPr>
          <w:cantSplit/>
        </w:trPr>
        <w:tc>
          <w:tcPr>
            <w:tcW w:w="540" w:type="dxa"/>
            <w:gridSpan w:val="2"/>
          </w:tcPr>
          <w:p w14:paraId="135DF42F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66D6DF1" w14:textId="77777777" w:rsidR="00C83E31" w:rsidRPr="00217887" w:rsidRDefault="00C83E31" w:rsidP="006551A7">
            <w:pPr>
              <w:pStyle w:val="tabletext11"/>
              <w:rPr>
                <w:b/>
                <w:kern w:val="18"/>
              </w:rPr>
            </w:pPr>
            <w:r w:rsidRPr="00217887">
              <w:rPr>
                <w:b/>
                <w:kern w:val="18"/>
              </w:rPr>
              <w:t>– VAN POOLS</w:t>
            </w:r>
          </w:p>
        </w:tc>
      </w:tr>
      <w:tr w:rsidR="00C83E31" w:rsidRPr="00217887" w14:paraId="690E99DB" w14:textId="77777777" w:rsidTr="006551A7">
        <w:trPr>
          <w:cantSplit/>
        </w:trPr>
        <w:tc>
          <w:tcPr>
            <w:tcW w:w="3120" w:type="dxa"/>
            <w:gridSpan w:val="3"/>
          </w:tcPr>
          <w:p w14:paraId="757AE5F5" w14:textId="77777777" w:rsidR="00C83E31" w:rsidRPr="00217887" w:rsidRDefault="00C83E31" w:rsidP="006551A7">
            <w:pPr>
              <w:pStyle w:val="tabletext11"/>
              <w:jc w:val="center"/>
              <w:rPr>
                <w:kern w:val="18"/>
              </w:rPr>
            </w:pPr>
            <w:r w:rsidRPr="00217887">
              <w:rPr>
                <w:kern w:val="18"/>
              </w:rPr>
              <w:t>$   373</w:t>
            </w:r>
          </w:p>
        </w:tc>
        <w:tc>
          <w:tcPr>
            <w:tcW w:w="3120" w:type="dxa"/>
          </w:tcPr>
          <w:p w14:paraId="06D4EF41" w14:textId="77777777" w:rsidR="00C83E31" w:rsidRPr="00217887" w:rsidRDefault="00C83E31" w:rsidP="006551A7">
            <w:pPr>
              <w:pStyle w:val="tabletext11"/>
              <w:jc w:val="center"/>
              <w:rPr>
                <w:kern w:val="18"/>
              </w:rPr>
            </w:pPr>
            <w:r w:rsidRPr="00217887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31EB3ED8" w14:textId="77777777" w:rsidR="00C83E31" w:rsidRPr="00217887" w:rsidRDefault="00C83E31" w:rsidP="006551A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8D6C115" w14:textId="77777777" w:rsidR="00C83E31" w:rsidRPr="00217887" w:rsidRDefault="00C83E31" w:rsidP="006551A7">
            <w:pPr>
              <w:pStyle w:val="tabletext11"/>
              <w:jc w:val="center"/>
              <w:rPr>
                <w:kern w:val="18"/>
              </w:rPr>
            </w:pPr>
            <w:r w:rsidRPr="0021788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1BA0996" w14:textId="77777777" w:rsidR="00C83E31" w:rsidRPr="00217887" w:rsidRDefault="00C83E31" w:rsidP="006551A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217887" w14:paraId="2CD696D9" w14:textId="77777777" w:rsidTr="006551A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03142A5" w14:textId="77777777" w:rsidR="00C83E31" w:rsidRPr="00217887" w:rsidRDefault="00C83E31" w:rsidP="006551A7">
            <w:pPr>
              <w:pStyle w:val="tabletext11"/>
              <w:rPr>
                <w:b/>
                <w:kern w:val="18"/>
              </w:rPr>
            </w:pPr>
            <w:r w:rsidRPr="00217887">
              <w:rPr>
                <w:b/>
                <w:kern w:val="18"/>
              </w:rPr>
              <w:t>RULE 249. AUTO DEALERS – PREMIUM DEVELOPMENT</w:t>
            </w:r>
          </w:p>
        </w:tc>
      </w:tr>
      <w:tr w:rsidR="00C83E31" w:rsidRPr="00217887" w14:paraId="15B03378" w14:textId="77777777" w:rsidTr="006551A7">
        <w:trPr>
          <w:cantSplit/>
        </w:trPr>
        <w:tc>
          <w:tcPr>
            <w:tcW w:w="3120" w:type="dxa"/>
            <w:gridSpan w:val="3"/>
          </w:tcPr>
          <w:p w14:paraId="3F65D3AE" w14:textId="77777777" w:rsidR="00C83E31" w:rsidRPr="00217887" w:rsidRDefault="00C83E31" w:rsidP="006551A7">
            <w:pPr>
              <w:pStyle w:val="tabletext11"/>
              <w:jc w:val="center"/>
              <w:rPr>
                <w:kern w:val="18"/>
              </w:rPr>
            </w:pPr>
            <w:r w:rsidRPr="00217887">
              <w:rPr>
                <w:kern w:val="18"/>
              </w:rPr>
              <w:t>$   247</w:t>
            </w:r>
          </w:p>
        </w:tc>
        <w:tc>
          <w:tcPr>
            <w:tcW w:w="3120" w:type="dxa"/>
          </w:tcPr>
          <w:p w14:paraId="407693AD" w14:textId="77777777" w:rsidR="00C83E31" w:rsidRPr="00217887" w:rsidRDefault="00C83E31" w:rsidP="006551A7">
            <w:pPr>
              <w:pStyle w:val="tabletext11"/>
              <w:jc w:val="center"/>
              <w:rPr>
                <w:kern w:val="18"/>
              </w:rPr>
            </w:pPr>
            <w:r w:rsidRPr="00217887">
              <w:rPr>
                <w:kern w:val="18"/>
              </w:rPr>
              <w:t xml:space="preserve">Refer to Rule </w:t>
            </w:r>
            <w:r w:rsidRPr="00217887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200C290B" w14:textId="77777777" w:rsidR="00C83E31" w:rsidRPr="00217887" w:rsidRDefault="00C83E31" w:rsidP="006551A7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D8F52A2" w14:textId="77777777" w:rsidR="00C83E31" w:rsidRPr="00217887" w:rsidRDefault="00C83E31" w:rsidP="006551A7">
            <w:pPr>
              <w:pStyle w:val="tabletext11"/>
              <w:jc w:val="center"/>
              <w:rPr>
                <w:kern w:val="18"/>
              </w:rPr>
            </w:pPr>
            <w:r w:rsidRPr="0021788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E61B6D7" w14:textId="77777777" w:rsidR="00C83E31" w:rsidRPr="00217887" w:rsidRDefault="00C83E31" w:rsidP="006551A7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217887" w14:paraId="2F0B4CBF" w14:textId="77777777" w:rsidTr="006551A7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3B34282" w14:textId="77777777" w:rsidR="00C83E31" w:rsidRPr="00217887" w:rsidRDefault="00C83E31" w:rsidP="006551A7">
            <w:pPr>
              <w:pStyle w:val="tabletext11"/>
              <w:rPr>
                <w:b/>
                <w:kern w:val="18"/>
              </w:rPr>
            </w:pPr>
          </w:p>
        </w:tc>
      </w:tr>
      <w:tr w:rsidR="00C83E31" w:rsidRPr="00217887" w14:paraId="27F058A6" w14:textId="77777777" w:rsidTr="006551A7">
        <w:trPr>
          <w:cantSplit/>
        </w:trPr>
        <w:tc>
          <w:tcPr>
            <w:tcW w:w="220" w:type="dxa"/>
            <w:tcBorders>
              <w:top w:val="nil"/>
            </w:tcBorders>
          </w:tcPr>
          <w:p w14:paraId="5F8BF4DB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  <w:r w:rsidRPr="0021788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73D5B9D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  <w:r w:rsidRPr="00217887">
              <w:rPr>
                <w:kern w:val="18"/>
              </w:rPr>
              <w:t xml:space="preserve">For Other Than Zone-rated Trucks, Tractors and Trailers Classifications, refer to Rule </w:t>
            </w:r>
            <w:r w:rsidRPr="00217887">
              <w:rPr>
                <w:b/>
                <w:kern w:val="18"/>
              </w:rPr>
              <w:t>222.</w:t>
            </w:r>
            <w:r w:rsidRPr="00217887">
              <w:rPr>
                <w:kern w:val="18"/>
              </w:rPr>
              <w:t xml:space="preserve"> for premium development.</w:t>
            </w:r>
          </w:p>
        </w:tc>
      </w:tr>
      <w:tr w:rsidR="00C83E31" w:rsidRPr="00217887" w14:paraId="2C7D4C1E" w14:textId="77777777" w:rsidTr="006551A7">
        <w:trPr>
          <w:cantSplit/>
        </w:trPr>
        <w:tc>
          <w:tcPr>
            <w:tcW w:w="220" w:type="dxa"/>
            <w:tcBorders>
              <w:top w:val="nil"/>
            </w:tcBorders>
          </w:tcPr>
          <w:p w14:paraId="4A859E23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  <w:r w:rsidRPr="0021788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31089A6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  <w:r w:rsidRPr="00217887">
              <w:rPr>
                <w:kern w:val="18"/>
              </w:rPr>
              <w:t xml:space="preserve">For Private Passenger Types Classifications, refer to Rule </w:t>
            </w:r>
            <w:r w:rsidRPr="00217887">
              <w:rPr>
                <w:b/>
                <w:kern w:val="18"/>
              </w:rPr>
              <w:t>232.</w:t>
            </w:r>
            <w:r w:rsidRPr="00217887">
              <w:rPr>
                <w:kern w:val="18"/>
              </w:rPr>
              <w:t xml:space="preserve"> for premium development.</w:t>
            </w:r>
          </w:p>
        </w:tc>
      </w:tr>
      <w:tr w:rsidR="00C83E31" w:rsidRPr="00217887" w14:paraId="04E5BD8A" w14:textId="77777777" w:rsidTr="006551A7">
        <w:trPr>
          <w:cantSplit/>
        </w:trPr>
        <w:tc>
          <w:tcPr>
            <w:tcW w:w="220" w:type="dxa"/>
            <w:tcBorders>
              <w:top w:val="nil"/>
            </w:tcBorders>
          </w:tcPr>
          <w:p w14:paraId="5DDDF82F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  <w:r w:rsidRPr="0021788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7871963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  <w:r w:rsidRPr="00217887">
              <w:rPr>
                <w:kern w:val="18"/>
              </w:rPr>
              <w:t xml:space="preserve">For Other Than Zone-rated Public Autos, refer to Rule </w:t>
            </w:r>
            <w:r w:rsidRPr="00217887">
              <w:rPr>
                <w:rStyle w:val="rulelink"/>
              </w:rPr>
              <w:t>239.</w:t>
            </w:r>
            <w:r w:rsidRPr="00217887">
              <w:rPr>
                <w:rStyle w:val="rulelink"/>
                <w:b w:val="0"/>
              </w:rPr>
              <w:t xml:space="preserve"> for premium development. </w:t>
            </w:r>
          </w:p>
        </w:tc>
      </w:tr>
      <w:tr w:rsidR="00C83E31" w:rsidRPr="00217887" w14:paraId="0E4A9FF5" w14:textId="77777777" w:rsidTr="006551A7">
        <w:trPr>
          <w:cantSplit/>
        </w:trPr>
        <w:tc>
          <w:tcPr>
            <w:tcW w:w="220" w:type="dxa"/>
          </w:tcPr>
          <w:p w14:paraId="7CA5110D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  <w:r w:rsidRPr="0021788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638C0938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  <w:r w:rsidRPr="00217887">
              <w:rPr>
                <w:kern w:val="18"/>
              </w:rPr>
              <w:t xml:space="preserve">For liability increased limits factors, refer to Rule </w:t>
            </w:r>
            <w:r w:rsidRPr="00217887">
              <w:rPr>
                <w:rStyle w:val="rulelink"/>
              </w:rPr>
              <w:t>300.</w:t>
            </w:r>
          </w:p>
        </w:tc>
      </w:tr>
      <w:tr w:rsidR="00C83E31" w:rsidRPr="00217887" w14:paraId="1A53D162" w14:textId="77777777" w:rsidTr="006551A7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FE74215" w14:textId="77777777" w:rsidR="00C83E31" w:rsidRPr="00217887" w:rsidRDefault="00C83E31" w:rsidP="006551A7">
            <w:pPr>
              <w:pStyle w:val="tabletext11"/>
              <w:jc w:val="both"/>
              <w:rPr>
                <w:kern w:val="18"/>
              </w:rPr>
            </w:pPr>
            <w:r w:rsidRPr="0021788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5DF15CA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  <w:r w:rsidRPr="00217887">
              <w:rPr>
                <w:kern w:val="18"/>
              </w:rPr>
              <w:t xml:space="preserve">Other Than Auto losses for </w:t>
            </w:r>
            <w:r w:rsidRPr="00217887">
              <w:t>Auto Dealers</w:t>
            </w:r>
            <w:r w:rsidRPr="00217887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217887">
              <w:rPr>
                <w:rStyle w:val="rulelink"/>
              </w:rPr>
              <w:t>249.</w:t>
            </w:r>
          </w:p>
        </w:tc>
      </w:tr>
      <w:tr w:rsidR="00C83E31" w:rsidRPr="00217887" w14:paraId="563B4325" w14:textId="77777777" w:rsidTr="006551A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945EC4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044798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</w:p>
        </w:tc>
      </w:tr>
      <w:tr w:rsidR="00C83E31" w:rsidRPr="00217887" w14:paraId="30CE797B" w14:textId="77777777" w:rsidTr="006551A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8BD3BC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146B65B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</w:p>
        </w:tc>
      </w:tr>
      <w:tr w:rsidR="00C83E31" w:rsidRPr="00217887" w14:paraId="67D837BB" w14:textId="77777777" w:rsidTr="006551A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1734E7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1557E3A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</w:p>
        </w:tc>
      </w:tr>
      <w:tr w:rsidR="00C83E31" w:rsidRPr="00217887" w14:paraId="247E9419" w14:textId="77777777" w:rsidTr="006551A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DEF7C4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D41D8D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</w:p>
        </w:tc>
      </w:tr>
      <w:tr w:rsidR="00C83E31" w:rsidRPr="00217887" w14:paraId="3ECD5B4E" w14:textId="77777777" w:rsidTr="006551A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044FCF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769209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</w:p>
        </w:tc>
      </w:tr>
      <w:tr w:rsidR="00C83E31" w:rsidRPr="00217887" w14:paraId="23B062A5" w14:textId="77777777" w:rsidTr="006551A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3498E0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D9A589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</w:p>
        </w:tc>
      </w:tr>
      <w:tr w:rsidR="00C83E31" w:rsidRPr="00217887" w14:paraId="7187C409" w14:textId="77777777" w:rsidTr="006551A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C520AB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8319F5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</w:p>
        </w:tc>
      </w:tr>
      <w:tr w:rsidR="00C83E31" w:rsidRPr="00217887" w14:paraId="09915A69" w14:textId="77777777" w:rsidTr="006551A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788D07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C6ED7B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</w:p>
        </w:tc>
      </w:tr>
      <w:tr w:rsidR="00C83E31" w:rsidRPr="00217887" w14:paraId="298D8E2C" w14:textId="77777777" w:rsidTr="006551A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461B24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8BFD9F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</w:p>
        </w:tc>
      </w:tr>
      <w:tr w:rsidR="00C83E31" w:rsidRPr="00217887" w14:paraId="697E3DD5" w14:textId="77777777" w:rsidTr="006551A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94022B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23F516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</w:p>
        </w:tc>
      </w:tr>
      <w:tr w:rsidR="00C83E31" w:rsidRPr="00217887" w14:paraId="660D9402" w14:textId="77777777" w:rsidTr="006551A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170359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E8478C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</w:p>
        </w:tc>
      </w:tr>
      <w:tr w:rsidR="00C83E31" w:rsidRPr="00217887" w14:paraId="7B3D5276" w14:textId="77777777" w:rsidTr="006551A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F3FBE0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129078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</w:p>
        </w:tc>
      </w:tr>
      <w:tr w:rsidR="00C83E31" w:rsidRPr="00217887" w14:paraId="5045D893" w14:textId="77777777" w:rsidTr="006551A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917745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997C64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</w:p>
        </w:tc>
      </w:tr>
      <w:tr w:rsidR="00C83E31" w:rsidRPr="00217887" w14:paraId="4785247C" w14:textId="77777777" w:rsidTr="006551A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926DD9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8CEDA1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</w:p>
        </w:tc>
      </w:tr>
      <w:tr w:rsidR="00C83E31" w:rsidRPr="00217887" w14:paraId="045FFAAE" w14:textId="77777777" w:rsidTr="006551A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D59192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3E76C9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</w:p>
        </w:tc>
      </w:tr>
      <w:tr w:rsidR="00C83E31" w:rsidRPr="00217887" w14:paraId="4A0078B6" w14:textId="77777777" w:rsidTr="006551A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2089D9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554338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</w:p>
        </w:tc>
      </w:tr>
      <w:tr w:rsidR="00C83E31" w:rsidRPr="00217887" w14:paraId="0132D079" w14:textId="77777777" w:rsidTr="006551A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23AEE5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F93352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</w:p>
        </w:tc>
      </w:tr>
      <w:tr w:rsidR="00C83E31" w:rsidRPr="00217887" w14:paraId="21B59AA5" w14:textId="77777777" w:rsidTr="006551A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7452DA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9B4512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</w:p>
        </w:tc>
      </w:tr>
      <w:tr w:rsidR="00C83E31" w:rsidRPr="00217887" w14:paraId="6C3EA721" w14:textId="77777777" w:rsidTr="006551A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FA78A1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9F2A206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</w:p>
        </w:tc>
      </w:tr>
      <w:tr w:rsidR="00C83E31" w:rsidRPr="00217887" w14:paraId="2793ACD6" w14:textId="77777777" w:rsidTr="006551A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9E8D02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944E7B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</w:p>
        </w:tc>
      </w:tr>
      <w:tr w:rsidR="00C83E31" w:rsidRPr="00217887" w14:paraId="32D6AEBA" w14:textId="77777777" w:rsidTr="006551A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5A53CC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4DB2F2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</w:p>
        </w:tc>
      </w:tr>
      <w:tr w:rsidR="00C83E31" w:rsidRPr="00217887" w14:paraId="02F046BA" w14:textId="77777777" w:rsidTr="006551A7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F9F3FA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11B8EE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</w:p>
        </w:tc>
      </w:tr>
      <w:tr w:rsidR="00C83E31" w:rsidRPr="00217887" w14:paraId="26980DB6" w14:textId="77777777" w:rsidTr="006551A7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6D5ECE4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67EDBDD2" w14:textId="77777777" w:rsidR="00C83E31" w:rsidRPr="00217887" w:rsidRDefault="00C83E31" w:rsidP="006551A7">
            <w:pPr>
              <w:pStyle w:val="tabletext11"/>
              <w:rPr>
                <w:kern w:val="18"/>
              </w:rPr>
            </w:pPr>
          </w:p>
        </w:tc>
      </w:tr>
    </w:tbl>
    <w:p w14:paraId="3252D297" w14:textId="77777777" w:rsidR="00E11D70" w:rsidRDefault="00E11D70" w:rsidP="00F84EA5"/>
    <w:p w14:paraId="2E65ABAB" w14:textId="2FAABEB1" w:rsidR="00C83E31" w:rsidRDefault="006551A7" w:rsidP="00F84EA5">
      <w:pPr>
        <w:pStyle w:val="isonormal"/>
        <w:jc w:val="left"/>
      </w:pPr>
      <w:r>
        <w:br w:type="page"/>
      </w:r>
    </w:p>
    <w:p w14:paraId="40E33F27" w14:textId="77777777" w:rsidR="00C83E31" w:rsidRPr="004B4DD7" w:rsidRDefault="00C83E31" w:rsidP="00F84EA5">
      <w:pPr>
        <w:pStyle w:val="subcap"/>
      </w:pPr>
      <w:r w:rsidRPr="004B4DD7">
        <w:t>TERRITORY 103</w:t>
      </w:r>
    </w:p>
    <w:p w14:paraId="68FA7F5A" w14:textId="77777777" w:rsidR="00C83E31" w:rsidRPr="004B4DD7" w:rsidRDefault="00C83E31" w:rsidP="00F84EA5">
      <w:pPr>
        <w:pStyle w:val="subcap2"/>
      </w:pPr>
      <w:r w:rsidRPr="004B4DD7">
        <w:t>LIAB, MED PAY</w:t>
      </w:r>
    </w:p>
    <w:p w14:paraId="6CF484C5" w14:textId="77777777" w:rsidR="00C83E31" w:rsidRPr="004B4DD7" w:rsidRDefault="00C83E31" w:rsidP="00F84EA5">
      <w:pPr>
        <w:pStyle w:val="isonormal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C83E31" w:rsidRPr="004B4DD7" w14:paraId="0340B2D9" w14:textId="77777777" w:rsidTr="002C54C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6FB2A0A" w14:textId="77777777" w:rsidR="00C83E31" w:rsidRPr="004B4DD7" w:rsidRDefault="00C83E31" w:rsidP="00F84EA5">
            <w:pPr>
              <w:pStyle w:val="tablehead"/>
              <w:rPr>
                <w:kern w:val="18"/>
              </w:rPr>
            </w:pPr>
            <w:r w:rsidRPr="004B4DD7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C88A1C3" w14:textId="77777777" w:rsidR="00C83E31" w:rsidRPr="004B4DD7" w:rsidRDefault="00C83E31" w:rsidP="00F84EA5">
            <w:pPr>
              <w:pStyle w:val="tablehead"/>
              <w:rPr>
                <w:kern w:val="18"/>
              </w:rPr>
            </w:pPr>
            <w:r w:rsidRPr="004B4DD7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0B2B7C5" w14:textId="77777777" w:rsidR="00C83E31" w:rsidRPr="004B4DD7" w:rsidRDefault="00C83E31" w:rsidP="00F84EA5">
            <w:pPr>
              <w:pStyle w:val="tablehead"/>
              <w:rPr>
                <w:kern w:val="18"/>
              </w:rPr>
            </w:pPr>
            <w:r w:rsidRPr="004B4DD7">
              <w:rPr>
                <w:kern w:val="18"/>
              </w:rPr>
              <w:t>PERSONAL INJURY PROTECTION</w:t>
            </w:r>
          </w:p>
        </w:tc>
      </w:tr>
      <w:tr w:rsidR="00C83E31" w:rsidRPr="004B4DD7" w14:paraId="78DCBB11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419DDBC" w14:textId="77777777" w:rsidR="00C83E31" w:rsidRPr="004B4DD7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F5C6A43" w14:textId="77777777" w:rsidR="00C83E31" w:rsidRPr="004B4DD7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7656B93" w14:textId="77777777" w:rsidR="00C83E31" w:rsidRPr="004B4DD7" w:rsidRDefault="00C83E31" w:rsidP="00F84EA5">
            <w:pPr>
              <w:pStyle w:val="tablehead"/>
              <w:rPr>
                <w:kern w:val="18"/>
              </w:rPr>
            </w:pPr>
          </w:p>
        </w:tc>
      </w:tr>
      <w:tr w:rsidR="00C83E31" w:rsidRPr="004B4DD7" w14:paraId="399290BF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701851E" w14:textId="77777777" w:rsidR="00C83E31" w:rsidRPr="004B4DD7" w:rsidRDefault="00C83E31" w:rsidP="00F84EA5">
            <w:pPr>
              <w:pStyle w:val="tablehead"/>
              <w:rPr>
                <w:kern w:val="18"/>
              </w:rPr>
            </w:pPr>
            <w:r w:rsidRPr="004B4DD7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05CB92D" w14:textId="77777777" w:rsidR="00C83E31" w:rsidRPr="004B4DD7" w:rsidRDefault="00C83E31" w:rsidP="00F84EA5">
            <w:pPr>
              <w:pStyle w:val="tablehead"/>
              <w:rPr>
                <w:kern w:val="18"/>
              </w:rPr>
            </w:pPr>
            <w:r w:rsidRPr="004B4DD7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038AEB1" w14:textId="77777777" w:rsidR="00C83E31" w:rsidRPr="004B4DD7" w:rsidRDefault="00C83E31" w:rsidP="00F84EA5">
            <w:pPr>
              <w:pStyle w:val="tablehead"/>
              <w:rPr>
                <w:kern w:val="18"/>
              </w:rPr>
            </w:pPr>
            <w:r w:rsidRPr="004B4DD7">
              <w:rPr>
                <w:kern w:val="18"/>
              </w:rPr>
              <w:t>Basic Limits</w:t>
            </w:r>
          </w:p>
        </w:tc>
      </w:tr>
      <w:tr w:rsidR="00C83E31" w:rsidRPr="004B4DD7" w14:paraId="77D33B02" w14:textId="77777777" w:rsidTr="002C54CD">
        <w:trPr>
          <w:cantSplit/>
        </w:trPr>
        <w:tc>
          <w:tcPr>
            <w:tcW w:w="9360" w:type="dxa"/>
            <w:gridSpan w:val="7"/>
          </w:tcPr>
          <w:p w14:paraId="46C7BE10" w14:textId="77777777" w:rsidR="00C83E31" w:rsidRPr="004B4DD7" w:rsidRDefault="00C83E31" w:rsidP="00F84EA5">
            <w:pPr>
              <w:pStyle w:val="tabletext11"/>
              <w:rPr>
                <w:b/>
                <w:kern w:val="18"/>
              </w:rPr>
            </w:pPr>
            <w:r w:rsidRPr="004B4DD7">
              <w:rPr>
                <w:b/>
                <w:kern w:val="18"/>
              </w:rPr>
              <w:t>RULE 223. TRUCKS, TRACTORS AND TRAILERS CLASSIFICATIONS</w:t>
            </w:r>
          </w:p>
        </w:tc>
      </w:tr>
      <w:tr w:rsidR="00C83E31" w:rsidRPr="004B4DD7" w14:paraId="77DFA9DD" w14:textId="77777777" w:rsidTr="002C54CD">
        <w:trPr>
          <w:cantSplit/>
        </w:trPr>
        <w:tc>
          <w:tcPr>
            <w:tcW w:w="3120" w:type="dxa"/>
            <w:gridSpan w:val="3"/>
          </w:tcPr>
          <w:p w14:paraId="7D8BBBB3" w14:textId="77777777" w:rsidR="00C83E31" w:rsidRPr="004B4DD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4B4DD7">
              <w:rPr>
                <w:kern w:val="18"/>
              </w:rPr>
              <w:t>$   423</w:t>
            </w:r>
          </w:p>
        </w:tc>
        <w:tc>
          <w:tcPr>
            <w:tcW w:w="3120" w:type="dxa"/>
          </w:tcPr>
          <w:p w14:paraId="74ACCB85" w14:textId="77777777" w:rsidR="00C83E31" w:rsidRPr="004B4DD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4B4DD7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24089325" w14:textId="77777777" w:rsidR="00C83E31" w:rsidRPr="004B4DD7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801C695" w14:textId="77777777" w:rsidR="00C83E31" w:rsidRPr="004B4DD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4B4DD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72C41A7" w14:textId="77777777" w:rsidR="00C83E31" w:rsidRPr="004B4DD7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4B4DD7" w14:paraId="24CCD12A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A846969" w14:textId="77777777" w:rsidR="00C83E31" w:rsidRPr="004B4DD7" w:rsidRDefault="00C83E31" w:rsidP="00F84EA5">
            <w:pPr>
              <w:pStyle w:val="tabletext11"/>
              <w:rPr>
                <w:b/>
                <w:kern w:val="18"/>
              </w:rPr>
            </w:pPr>
            <w:r w:rsidRPr="004B4DD7">
              <w:rPr>
                <w:b/>
                <w:kern w:val="18"/>
              </w:rPr>
              <w:t>RULE 232. PRIVATE PASSENGER TYPES CLASSIFICATIONS</w:t>
            </w:r>
          </w:p>
        </w:tc>
      </w:tr>
      <w:tr w:rsidR="00C83E31" w:rsidRPr="004B4DD7" w14:paraId="60A83893" w14:textId="77777777" w:rsidTr="002C54CD">
        <w:trPr>
          <w:cantSplit/>
        </w:trPr>
        <w:tc>
          <w:tcPr>
            <w:tcW w:w="3120" w:type="dxa"/>
            <w:gridSpan w:val="3"/>
          </w:tcPr>
          <w:p w14:paraId="608100F0" w14:textId="77777777" w:rsidR="00C83E31" w:rsidRPr="004B4DD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4B4DD7">
              <w:rPr>
                <w:kern w:val="18"/>
              </w:rPr>
              <w:t>$   321</w:t>
            </w:r>
          </w:p>
        </w:tc>
        <w:tc>
          <w:tcPr>
            <w:tcW w:w="3120" w:type="dxa"/>
          </w:tcPr>
          <w:p w14:paraId="500DD85E" w14:textId="77777777" w:rsidR="00C83E31" w:rsidRPr="004B4DD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4B4DD7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3E327E8B" w14:textId="77777777" w:rsidR="00C83E31" w:rsidRPr="004B4DD7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22D5FA8" w14:textId="77777777" w:rsidR="00C83E31" w:rsidRPr="004B4DD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4B4DD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1BB7C9C" w14:textId="77777777" w:rsidR="00C83E31" w:rsidRPr="004B4DD7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4B4DD7" w14:paraId="0196B112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08F3951" w14:textId="77777777" w:rsidR="00C83E31" w:rsidRPr="004B4DD7" w:rsidRDefault="00C83E31" w:rsidP="00F84EA5">
            <w:pPr>
              <w:pStyle w:val="tabletext11"/>
              <w:rPr>
                <w:b/>
                <w:kern w:val="18"/>
              </w:rPr>
            </w:pPr>
            <w:r w:rsidRPr="004B4DD7">
              <w:rPr>
                <w:b/>
                <w:kern w:val="18"/>
              </w:rPr>
              <w:t>RULE 240. PUBLIC AUTO CLASSIFICATIONS –</w:t>
            </w:r>
          </w:p>
        </w:tc>
      </w:tr>
      <w:tr w:rsidR="00C83E31" w:rsidRPr="004B4DD7" w14:paraId="02AADF31" w14:textId="77777777" w:rsidTr="002C54CD">
        <w:trPr>
          <w:cantSplit/>
        </w:trPr>
        <w:tc>
          <w:tcPr>
            <w:tcW w:w="540" w:type="dxa"/>
            <w:gridSpan w:val="2"/>
          </w:tcPr>
          <w:p w14:paraId="0D13AE73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7181A04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  <w:r w:rsidRPr="004B4DD7">
              <w:rPr>
                <w:b/>
                <w:kern w:val="18"/>
              </w:rPr>
              <w:t>– TAXICABS AND LIMOUSINES</w:t>
            </w:r>
          </w:p>
        </w:tc>
      </w:tr>
      <w:tr w:rsidR="00C83E31" w:rsidRPr="004B4DD7" w14:paraId="4DFD3CC7" w14:textId="77777777" w:rsidTr="002C54CD">
        <w:trPr>
          <w:cantSplit/>
        </w:trPr>
        <w:tc>
          <w:tcPr>
            <w:tcW w:w="3120" w:type="dxa"/>
            <w:gridSpan w:val="3"/>
          </w:tcPr>
          <w:p w14:paraId="7040FA6B" w14:textId="77777777" w:rsidR="00C83E31" w:rsidRPr="004B4DD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4B4DD7">
              <w:rPr>
                <w:kern w:val="18"/>
              </w:rPr>
              <w:t>$  1700</w:t>
            </w:r>
          </w:p>
        </w:tc>
        <w:tc>
          <w:tcPr>
            <w:tcW w:w="3120" w:type="dxa"/>
          </w:tcPr>
          <w:p w14:paraId="07D3CDBE" w14:textId="77777777" w:rsidR="00C83E31" w:rsidRPr="004B4DD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4B4DD7">
              <w:rPr>
                <w:kern w:val="18"/>
              </w:rPr>
              <w:t>$    71</w:t>
            </w:r>
          </w:p>
        </w:tc>
        <w:tc>
          <w:tcPr>
            <w:tcW w:w="1040" w:type="dxa"/>
          </w:tcPr>
          <w:p w14:paraId="6388A798" w14:textId="77777777" w:rsidR="00C83E31" w:rsidRPr="004B4DD7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C926D8E" w14:textId="77777777" w:rsidR="00C83E31" w:rsidRPr="004B4DD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4B4DD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881934F" w14:textId="77777777" w:rsidR="00C83E31" w:rsidRPr="004B4DD7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4B4DD7" w14:paraId="5C683612" w14:textId="77777777" w:rsidTr="002C54CD">
        <w:trPr>
          <w:cantSplit/>
        </w:trPr>
        <w:tc>
          <w:tcPr>
            <w:tcW w:w="540" w:type="dxa"/>
            <w:gridSpan w:val="2"/>
          </w:tcPr>
          <w:p w14:paraId="07117A89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4967DE3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  <w:r w:rsidRPr="004B4DD7">
              <w:rPr>
                <w:b/>
                <w:kern w:val="18"/>
              </w:rPr>
              <w:t>– SCHOOL AND CHURCH BUSES</w:t>
            </w:r>
          </w:p>
        </w:tc>
      </w:tr>
      <w:tr w:rsidR="00C83E31" w:rsidRPr="004B4DD7" w14:paraId="0AD2BB57" w14:textId="77777777" w:rsidTr="002C54CD">
        <w:trPr>
          <w:cantSplit/>
        </w:trPr>
        <w:tc>
          <w:tcPr>
            <w:tcW w:w="3120" w:type="dxa"/>
            <w:gridSpan w:val="3"/>
          </w:tcPr>
          <w:p w14:paraId="24EF2AC1" w14:textId="77777777" w:rsidR="00C83E31" w:rsidRPr="004B4DD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4B4DD7">
              <w:rPr>
                <w:kern w:val="18"/>
              </w:rPr>
              <w:t>$   161</w:t>
            </w:r>
          </w:p>
        </w:tc>
        <w:tc>
          <w:tcPr>
            <w:tcW w:w="3120" w:type="dxa"/>
          </w:tcPr>
          <w:p w14:paraId="0647FC44" w14:textId="77777777" w:rsidR="00C83E31" w:rsidRPr="004B4DD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4B4DD7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12A5817E" w14:textId="77777777" w:rsidR="00C83E31" w:rsidRPr="004B4DD7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2656881" w14:textId="77777777" w:rsidR="00C83E31" w:rsidRPr="004B4DD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4B4DD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76723BC" w14:textId="77777777" w:rsidR="00C83E31" w:rsidRPr="004B4DD7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4B4DD7" w14:paraId="68BFC06A" w14:textId="77777777" w:rsidTr="002C54CD">
        <w:trPr>
          <w:cantSplit/>
        </w:trPr>
        <w:tc>
          <w:tcPr>
            <w:tcW w:w="540" w:type="dxa"/>
            <w:gridSpan w:val="2"/>
          </w:tcPr>
          <w:p w14:paraId="5169BC7D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070F6FA" w14:textId="77777777" w:rsidR="00C83E31" w:rsidRPr="004B4DD7" w:rsidRDefault="00C83E31" w:rsidP="00F84EA5">
            <w:pPr>
              <w:pStyle w:val="tabletext11"/>
              <w:rPr>
                <w:b/>
                <w:kern w:val="18"/>
              </w:rPr>
            </w:pPr>
            <w:r w:rsidRPr="004B4DD7">
              <w:rPr>
                <w:b/>
                <w:kern w:val="18"/>
              </w:rPr>
              <w:t>– OTHER BUSES</w:t>
            </w:r>
          </w:p>
        </w:tc>
      </w:tr>
      <w:tr w:rsidR="00C83E31" w:rsidRPr="004B4DD7" w14:paraId="00774B5C" w14:textId="77777777" w:rsidTr="002C54CD">
        <w:trPr>
          <w:cantSplit/>
        </w:trPr>
        <w:tc>
          <w:tcPr>
            <w:tcW w:w="3120" w:type="dxa"/>
            <w:gridSpan w:val="3"/>
          </w:tcPr>
          <w:p w14:paraId="1F459C6B" w14:textId="77777777" w:rsidR="00C83E31" w:rsidRPr="004B4DD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4B4DD7">
              <w:rPr>
                <w:kern w:val="18"/>
              </w:rPr>
              <w:t>$  1337</w:t>
            </w:r>
          </w:p>
        </w:tc>
        <w:tc>
          <w:tcPr>
            <w:tcW w:w="3120" w:type="dxa"/>
          </w:tcPr>
          <w:p w14:paraId="4C8E7CA7" w14:textId="77777777" w:rsidR="00C83E31" w:rsidRPr="004B4DD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4B4DD7">
              <w:rPr>
                <w:kern w:val="18"/>
              </w:rPr>
              <w:t>$    54</w:t>
            </w:r>
          </w:p>
        </w:tc>
        <w:tc>
          <w:tcPr>
            <w:tcW w:w="1040" w:type="dxa"/>
          </w:tcPr>
          <w:p w14:paraId="1150ECF6" w14:textId="77777777" w:rsidR="00C83E31" w:rsidRPr="004B4DD7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89F481F" w14:textId="77777777" w:rsidR="00C83E31" w:rsidRPr="004B4DD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4B4DD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19EB44A" w14:textId="77777777" w:rsidR="00C83E31" w:rsidRPr="004B4DD7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4B4DD7" w14:paraId="76EA4D67" w14:textId="77777777" w:rsidTr="002C54CD">
        <w:trPr>
          <w:cantSplit/>
        </w:trPr>
        <w:tc>
          <w:tcPr>
            <w:tcW w:w="540" w:type="dxa"/>
            <w:gridSpan w:val="2"/>
          </w:tcPr>
          <w:p w14:paraId="7B92BF0B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7B7F2CC" w14:textId="77777777" w:rsidR="00C83E31" w:rsidRPr="004B4DD7" w:rsidRDefault="00C83E31" w:rsidP="00F84EA5">
            <w:pPr>
              <w:pStyle w:val="tabletext11"/>
              <w:rPr>
                <w:b/>
                <w:kern w:val="18"/>
              </w:rPr>
            </w:pPr>
            <w:r w:rsidRPr="004B4DD7">
              <w:rPr>
                <w:b/>
                <w:kern w:val="18"/>
              </w:rPr>
              <w:t>– VAN POOLS</w:t>
            </w:r>
          </w:p>
        </w:tc>
      </w:tr>
      <w:tr w:rsidR="00C83E31" w:rsidRPr="004B4DD7" w14:paraId="071BFF06" w14:textId="77777777" w:rsidTr="002C54CD">
        <w:trPr>
          <w:cantSplit/>
        </w:trPr>
        <w:tc>
          <w:tcPr>
            <w:tcW w:w="3120" w:type="dxa"/>
            <w:gridSpan w:val="3"/>
          </w:tcPr>
          <w:p w14:paraId="15A86BB2" w14:textId="77777777" w:rsidR="00C83E31" w:rsidRPr="004B4DD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4B4DD7">
              <w:rPr>
                <w:kern w:val="18"/>
              </w:rPr>
              <w:t>$   402</w:t>
            </w:r>
          </w:p>
        </w:tc>
        <w:tc>
          <w:tcPr>
            <w:tcW w:w="3120" w:type="dxa"/>
          </w:tcPr>
          <w:p w14:paraId="79384821" w14:textId="77777777" w:rsidR="00C83E31" w:rsidRPr="004B4DD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4B4DD7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7F340A3A" w14:textId="77777777" w:rsidR="00C83E31" w:rsidRPr="004B4DD7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A79572C" w14:textId="77777777" w:rsidR="00C83E31" w:rsidRPr="004B4DD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4B4DD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C11EF73" w14:textId="77777777" w:rsidR="00C83E31" w:rsidRPr="004B4DD7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4B4DD7" w14:paraId="75A043FA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813408D" w14:textId="77777777" w:rsidR="00C83E31" w:rsidRPr="004B4DD7" w:rsidRDefault="00C83E31" w:rsidP="00F84EA5">
            <w:pPr>
              <w:pStyle w:val="tabletext11"/>
              <w:rPr>
                <w:b/>
                <w:kern w:val="18"/>
              </w:rPr>
            </w:pPr>
            <w:r w:rsidRPr="004B4DD7">
              <w:rPr>
                <w:b/>
                <w:kern w:val="18"/>
              </w:rPr>
              <w:t>RULE 249. AUTO DEALERS – PREMIUM DEVELOPMENT</w:t>
            </w:r>
          </w:p>
        </w:tc>
      </w:tr>
      <w:tr w:rsidR="00C83E31" w:rsidRPr="004B4DD7" w14:paraId="050BF690" w14:textId="77777777" w:rsidTr="002C54CD">
        <w:trPr>
          <w:cantSplit/>
        </w:trPr>
        <w:tc>
          <w:tcPr>
            <w:tcW w:w="3120" w:type="dxa"/>
            <w:gridSpan w:val="3"/>
          </w:tcPr>
          <w:p w14:paraId="205CB719" w14:textId="77777777" w:rsidR="00C83E31" w:rsidRPr="004B4DD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4B4DD7">
              <w:rPr>
                <w:kern w:val="18"/>
              </w:rPr>
              <w:t>$   256</w:t>
            </w:r>
          </w:p>
        </w:tc>
        <w:tc>
          <w:tcPr>
            <w:tcW w:w="3120" w:type="dxa"/>
          </w:tcPr>
          <w:p w14:paraId="1FE8F581" w14:textId="77777777" w:rsidR="00C83E31" w:rsidRPr="004B4DD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4B4DD7">
              <w:rPr>
                <w:kern w:val="18"/>
              </w:rPr>
              <w:t xml:space="preserve">Refer to Rule </w:t>
            </w:r>
            <w:r w:rsidRPr="004B4DD7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471F0AEA" w14:textId="77777777" w:rsidR="00C83E31" w:rsidRPr="004B4DD7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CF27D91" w14:textId="77777777" w:rsidR="00C83E31" w:rsidRPr="004B4DD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4B4DD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DC7CCE3" w14:textId="77777777" w:rsidR="00C83E31" w:rsidRPr="004B4DD7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4B4DD7" w14:paraId="6078FB95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6FE9A7A" w14:textId="77777777" w:rsidR="00C83E31" w:rsidRPr="004B4DD7" w:rsidRDefault="00C83E31" w:rsidP="00F84EA5">
            <w:pPr>
              <w:pStyle w:val="tabletext11"/>
              <w:rPr>
                <w:b/>
                <w:kern w:val="18"/>
              </w:rPr>
            </w:pPr>
          </w:p>
        </w:tc>
      </w:tr>
      <w:tr w:rsidR="00C83E31" w:rsidRPr="004B4DD7" w14:paraId="204EE5E5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1C5864FD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  <w:r w:rsidRPr="004B4DD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626F9EE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  <w:r w:rsidRPr="004B4DD7">
              <w:rPr>
                <w:kern w:val="18"/>
              </w:rPr>
              <w:t xml:space="preserve">For Other Than Zone-rated Trucks, Tractors and Trailers Classifications, refer to Rule </w:t>
            </w:r>
            <w:r w:rsidRPr="004B4DD7">
              <w:rPr>
                <w:b/>
                <w:kern w:val="18"/>
              </w:rPr>
              <w:t>222.</w:t>
            </w:r>
            <w:r w:rsidRPr="004B4DD7">
              <w:rPr>
                <w:kern w:val="18"/>
              </w:rPr>
              <w:t xml:space="preserve"> for premium development.</w:t>
            </w:r>
          </w:p>
        </w:tc>
      </w:tr>
      <w:tr w:rsidR="00C83E31" w:rsidRPr="004B4DD7" w14:paraId="6ABE1D96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0DD65225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  <w:r w:rsidRPr="004B4DD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21A01A5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  <w:r w:rsidRPr="004B4DD7">
              <w:rPr>
                <w:kern w:val="18"/>
              </w:rPr>
              <w:t xml:space="preserve">For Private Passenger Types Classifications, refer to Rule </w:t>
            </w:r>
            <w:r w:rsidRPr="004B4DD7">
              <w:rPr>
                <w:b/>
                <w:kern w:val="18"/>
              </w:rPr>
              <w:t>232.</w:t>
            </w:r>
            <w:r w:rsidRPr="004B4DD7">
              <w:rPr>
                <w:kern w:val="18"/>
              </w:rPr>
              <w:t xml:space="preserve"> for premium development.</w:t>
            </w:r>
          </w:p>
        </w:tc>
      </w:tr>
      <w:tr w:rsidR="00C83E31" w:rsidRPr="004B4DD7" w14:paraId="4760F2A7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1A81ED12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  <w:r w:rsidRPr="004B4DD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5707C65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  <w:r w:rsidRPr="004B4DD7">
              <w:rPr>
                <w:kern w:val="18"/>
              </w:rPr>
              <w:t xml:space="preserve">For Other Than Zone-rated Public Autos, refer to Rule </w:t>
            </w:r>
            <w:r w:rsidRPr="004B4DD7">
              <w:rPr>
                <w:rStyle w:val="rulelink"/>
              </w:rPr>
              <w:t>239.</w:t>
            </w:r>
            <w:r w:rsidRPr="004B4DD7">
              <w:rPr>
                <w:rStyle w:val="rulelink"/>
                <w:b w:val="0"/>
              </w:rPr>
              <w:t xml:space="preserve"> for premium development. </w:t>
            </w:r>
          </w:p>
        </w:tc>
      </w:tr>
      <w:tr w:rsidR="00C83E31" w:rsidRPr="004B4DD7" w14:paraId="2EC92B20" w14:textId="77777777" w:rsidTr="002C54CD">
        <w:trPr>
          <w:cantSplit/>
        </w:trPr>
        <w:tc>
          <w:tcPr>
            <w:tcW w:w="220" w:type="dxa"/>
          </w:tcPr>
          <w:p w14:paraId="6D49C0D7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  <w:r w:rsidRPr="004B4DD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4177DF95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  <w:r w:rsidRPr="004B4DD7">
              <w:rPr>
                <w:kern w:val="18"/>
              </w:rPr>
              <w:t xml:space="preserve">For liability increased limits factors, refer to Rule </w:t>
            </w:r>
            <w:r w:rsidRPr="004B4DD7">
              <w:rPr>
                <w:rStyle w:val="rulelink"/>
              </w:rPr>
              <w:t>300.</w:t>
            </w:r>
          </w:p>
        </w:tc>
      </w:tr>
      <w:tr w:rsidR="00C83E31" w:rsidRPr="004B4DD7" w14:paraId="698480B3" w14:textId="77777777" w:rsidTr="002C54C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68835DA" w14:textId="77777777" w:rsidR="00C83E31" w:rsidRPr="004B4DD7" w:rsidRDefault="00C83E31" w:rsidP="00F84EA5">
            <w:pPr>
              <w:pStyle w:val="tabletext11"/>
              <w:jc w:val="both"/>
              <w:rPr>
                <w:kern w:val="18"/>
              </w:rPr>
            </w:pPr>
            <w:r w:rsidRPr="004B4DD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6286D41E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  <w:r w:rsidRPr="004B4DD7">
              <w:rPr>
                <w:kern w:val="18"/>
              </w:rPr>
              <w:t xml:space="preserve">Other Than Auto losses for </w:t>
            </w:r>
            <w:r w:rsidRPr="004B4DD7">
              <w:t>Auto Dealers</w:t>
            </w:r>
            <w:r w:rsidRPr="004B4DD7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4B4DD7">
              <w:rPr>
                <w:rStyle w:val="rulelink"/>
              </w:rPr>
              <w:t>249.</w:t>
            </w:r>
          </w:p>
        </w:tc>
      </w:tr>
      <w:tr w:rsidR="00C83E31" w:rsidRPr="004B4DD7" w14:paraId="4914149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4A5242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4271CA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4B4DD7" w14:paraId="1632F0D8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67E11E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6340F13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4B4DD7" w14:paraId="25CE3929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4E5700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6C6E3F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4B4DD7" w14:paraId="79F82AC0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739E4D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58CE9F5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4B4DD7" w14:paraId="3B066A8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8D0448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EA13CC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4B4DD7" w14:paraId="1BD7360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327D5E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001FF8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4B4DD7" w14:paraId="0739F374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3F7C1D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891D67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4B4DD7" w14:paraId="4006B0B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3D665B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8C9A42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4B4DD7" w14:paraId="2C80B51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B6350B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1DDBA8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4B4DD7" w14:paraId="03E20583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B107C1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2835860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4B4DD7" w14:paraId="0F40F7C2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FA33A2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9B8B6E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4B4DD7" w14:paraId="55157D40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6D81C7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1880E3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4B4DD7" w14:paraId="65AC66D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72D299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40602F6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4B4DD7" w14:paraId="0E889DA8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F321C6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7637B94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4B4DD7" w14:paraId="68FE911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14F50C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099DFD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4B4DD7" w14:paraId="75CBA629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119A5F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5BDA20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4B4DD7" w14:paraId="146C4382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B25700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C06840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4B4DD7" w14:paraId="11D5B10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668734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05D997A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4B4DD7" w14:paraId="7ACB26C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F4BC2C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E3B608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4B4DD7" w14:paraId="762D8E74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9B59E9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D533B6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4B4DD7" w14:paraId="30F853F4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BEE0F7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C94210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4B4DD7" w14:paraId="1657CB09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B97FF2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6E4B9F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4B4DD7" w14:paraId="6C1ECFC4" w14:textId="77777777" w:rsidTr="002C54C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114DB8E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5837B4C5" w14:textId="77777777" w:rsidR="00C83E31" w:rsidRPr="004B4DD7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7515891D" w14:textId="77777777" w:rsidR="00C83E31" w:rsidRDefault="00C83E31" w:rsidP="00F84EA5">
      <w:pPr>
        <w:pStyle w:val="isonormal"/>
      </w:pPr>
    </w:p>
    <w:p w14:paraId="563A0190" w14:textId="77777777" w:rsidR="00C83E31" w:rsidRDefault="00C83E31" w:rsidP="00F84EA5">
      <w:pPr>
        <w:pStyle w:val="isonormal"/>
        <w:jc w:val="left"/>
      </w:pPr>
    </w:p>
    <w:p w14:paraId="5B04C840" w14:textId="77777777" w:rsidR="00C83E31" w:rsidRPr="00B40A14" w:rsidRDefault="00C83E31" w:rsidP="00F84EA5">
      <w:pPr>
        <w:pStyle w:val="subcap"/>
      </w:pPr>
      <w:r w:rsidRPr="00B40A14">
        <w:lastRenderedPageBreak/>
        <w:t>TERRITORY 104</w:t>
      </w:r>
    </w:p>
    <w:p w14:paraId="618315F1" w14:textId="77777777" w:rsidR="00C83E31" w:rsidRPr="00B40A14" w:rsidRDefault="00C83E31" w:rsidP="00F84EA5">
      <w:pPr>
        <w:pStyle w:val="subcap2"/>
      </w:pPr>
      <w:r w:rsidRPr="00B40A14">
        <w:t>LIAB, MED PAY</w:t>
      </w:r>
    </w:p>
    <w:p w14:paraId="7CED9E75" w14:textId="77777777" w:rsidR="00C83E31" w:rsidRPr="00B40A14" w:rsidRDefault="00C83E31" w:rsidP="00F84EA5">
      <w:pPr>
        <w:pStyle w:val="isonormal"/>
      </w:pPr>
    </w:p>
    <w:p w14:paraId="42E4DB86" w14:textId="77777777" w:rsidR="00C83E31" w:rsidRPr="00B40A14" w:rsidRDefault="00C83E31" w:rsidP="00F84EA5">
      <w:pPr>
        <w:pStyle w:val="isonormal"/>
        <w:sectPr w:rsidR="00C83E31" w:rsidRPr="00B40A14" w:rsidSect="00C83E31">
          <w:headerReference w:type="default" r:id="rId11"/>
          <w:footerReference w:type="default" r:id="rId12"/>
          <w:headerReference w:type="first" r:id="rId13"/>
          <w:footerReference w:type="first" r:id="rId1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C83E31" w:rsidRPr="00B40A14" w14:paraId="64DAF535" w14:textId="77777777" w:rsidTr="002C54C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0C6889B" w14:textId="77777777" w:rsidR="00C83E31" w:rsidRPr="00B40A14" w:rsidRDefault="00C83E31" w:rsidP="00F84EA5">
            <w:pPr>
              <w:pStyle w:val="tablehead"/>
              <w:rPr>
                <w:kern w:val="18"/>
              </w:rPr>
            </w:pPr>
            <w:r w:rsidRPr="00B40A14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3B7395D9" w14:textId="77777777" w:rsidR="00C83E31" w:rsidRPr="00B40A14" w:rsidRDefault="00C83E31" w:rsidP="00F84EA5">
            <w:pPr>
              <w:pStyle w:val="tablehead"/>
              <w:rPr>
                <w:kern w:val="18"/>
              </w:rPr>
            </w:pPr>
            <w:r w:rsidRPr="00B40A14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C48831E" w14:textId="77777777" w:rsidR="00C83E31" w:rsidRPr="00B40A14" w:rsidRDefault="00C83E31" w:rsidP="00F84EA5">
            <w:pPr>
              <w:pStyle w:val="tablehead"/>
              <w:rPr>
                <w:kern w:val="18"/>
              </w:rPr>
            </w:pPr>
            <w:r w:rsidRPr="00B40A14">
              <w:rPr>
                <w:kern w:val="18"/>
              </w:rPr>
              <w:t>PERSONAL INJURY PROTECTION</w:t>
            </w:r>
          </w:p>
        </w:tc>
      </w:tr>
      <w:tr w:rsidR="00C83E31" w:rsidRPr="00B40A14" w14:paraId="7F847CEF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EFDCDE4" w14:textId="77777777" w:rsidR="00C83E31" w:rsidRPr="00B40A14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9D0834A" w14:textId="77777777" w:rsidR="00C83E31" w:rsidRPr="00B40A14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F497118" w14:textId="77777777" w:rsidR="00C83E31" w:rsidRPr="00B40A14" w:rsidRDefault="00C83E31" w:rsidP="00F84EA5">
            <w:pPr>
              <w:pStyle w:val="tablehead"/>
              <w:rPr>
                <w:kern w:val="18"/>
              </w:rPr>
            </w:pPr>
          </w:p>
        </w:tc>
      </w:tr>
      <w:tr w:rsidR="00C83E31" w:rsidRPr="00B40A14" w14:paraId="327BF36C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8B9C726" w14:textId="77777777" w:rsidR="00C83E31" w:rsidRPr="00B40A14" w:rsidRDefault="00C83E31" w:rsidP="00F84EA5">
            <w:pPr>
              <w:pStyle w:val="tablehead"/>
              <w:rPr>
                <w:kern w:val="18"/>
              </w:rPr>
            </w:pPr>
            <w:r w:rsidRPr="00B40A14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A19CD0E" w14:textId="77777777" w:rsidR="00C83E31" w:rsidRPr="00B40A14" w:rsidRDefault="00C83E31" w:rsidP="00F84EA5">
            <w:pPr>
              <w:pStyle w:val="tablehead"/>
              <w:rPr>
                <w:kern w:val="18"/>
              </w:rPr>
            </w:pPr>
            <w:r w:rsidRPr="00B40A14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ADC5A2B" w14:textId="77777777" w:rsidR="00C83E31" w:rsidRPr="00B40A14" w:rsidRDefault="00C83E31" w:rsidP="00F84EA5">
            <w:pPr>
              <w:pStyle w:val="tablehead"/>
              <w:rPr>
                <w:kern w:val="18"/>
              </w:rPr>
            </w:pPr>
            <w:r w:rsidRPr="00B40A14">
              <w:rPr>
                <w:kern w:val="18"/>
              </w:rPr>
              <w:t>Basic Limits</w:t>
            </w:r>
          </w:p>
        </w:tc>
      </w:tr>
      <w:tr w:rsidR="00C83E31" w:rsidRPr="00B40A14" w14:paraId="337D3F2D" w14:textId="77777777" w:rsidTr="002C54CD">
        <w:trPr>
          <w:cantSplit/>
        </w:trPr>
        <w:tc>
          <w:tcPr>
            <w:tcW w:w="9360" w:type="dxa"/>
            <w:gridSpan w:val="7"/>
          </w:tcPr>
          <w:p w14:paraId="58363ADE" w14:textId="77777777" w:rsidR="00C83E31" w:rsidRPr="00B40A14" w:rsidRDefault="00C83E31" w:rsidP="00F84EA5">
            <w:pPr>
              <w:pStyle w:val="tabletext11"/>
              <w:rPr>
                <w:b/>
                <w:kern w:val="18"/>
              </w:rPr>
            </w:pPr>
            <w:r w:rsidRPr="00B40A14">
              <w:rPr>
                <w:b/>
                <w:kern w:val="18"/>
              </w:rPr>
              <w:t>RULE 223. TRUCKS, TRACTORS AND TRAILERS CLASSIFICATIONS</w:t>
            </w:r>
          </w:p>
        </w:tc>
      </w:tr>
      <w:tr w:rsidR="00C83E31" w:rsidRPr="00B40A14" w14:paraId="73495298" w14:textId="77777777" w:rsidTr="002C54CD">
        <w:trPr>
          <w:cantSplit/>
        </w:trPr>
        <w:tc>
          <w:tcPr>
            <w:tcW w:w="3120" w:type="dxa"/>
            <w:gridSpan w:val="3"/>
          </w:tcPr>
          <w:p w14:paraId="66ED63BB" w14:textId="77777777" w:rsidR="00C83E31" w:rsidRPr="00B40A1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40A14">
              <w:rPr>
                <w:kern w:val="18"/>
              </w:rPr>
              <w:t>$   470</w:t>
            </w:r>
          </w:p>
        </w:tc>
        <w:tc>
          <w:tcPr>
            <w:tcW w:w="3120" w:type="dxa"/>
          </w:tcPr>
          <w:p w14:paraId="3C17FA97" w14:textId="77777777" w:rsidR="00C83E31" w:rsidRPr="00B40A1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40A14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7EF53DC8" w14:textId="77777777" w:rsidR="00C83E31" w:rsidRPr="00B40A1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1501413" w14:textId="77777777" w:rsidR="00C83E31" w:rsidRPr="00B40A1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40A1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81EDE78" w14:textId="77777777" w:rsidR="00C83E31" w:rsidRPr="00B40A1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B40A14" w14:paraId="1990FBB1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EF2897A" w14:textId="77777777" w:rsidR="00C83E31" w:rsidRPr="00B40A14" w:rsidRDefault="00C83E31" w:rsidP="00F84EA5">
            <w:pPr>
              <w:pStyle w:val="tabletext11"/>
              <w:rPr>
                <w:b/>
                <w:kern w:val="18"/>
              </w:rPr>
            </w:pPr>
            <w:r w:rsidRPr="00B40A14">
              <w:rPr>
                <w:b/>
                <w:kern w:val="18"/>
              </w:rPr>
              <w:t>RULE 232. PRIVATE PASSENGER TYPES CLASSIFICATIONS</w:t>
            </w:r>
          </w:p>
        </w:tc>
      </w:tr>
      <w:tr w:rsidR="00C83E31" w:rsidRPr="00B40A14" w14:paraId="674D9592" w14:textId="77777777" w:rsidTr="002C54CD">
        <w:trPr>
          <w:cantSplit/>
        </w:trPr>
        <w:tc>
          <w:tcPr>
            <w:tcW w:w="3120" w:type="dxa"/>
            <w:gridSpan w:val="3"/>
          </w:tcPr>
          <w:p w14:paraId="6A147E21" w14:textId="77777777" w:rsidR="00C83E31" w:rsidRPr="00B40A1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40A14">
              <w:rPr>
                <w:kern w:val="18"/>
              </w:rPr>
              <w:t>$   322</w:t>
            </w:r>
          </w:p>
        </w:tc>
        <w:tc>
          <w:tcPr>
            <w:tcW w:w="3120" w:type="dxa"/>
          </w:tcPr>
          <w:p w14:paraId="2F37A71C" w14:textId="77777777" w:rsidR="00C83E31" w:rsidRPr="00B40A1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40A14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05129EF6" w14:textId="77777777" w:rsidR="00C83E31" w:rsidRPr="00B40A1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6690947" w14:textId="77777777" w:rsidR="00C83E31" w:rsidRPr="00B40A1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40A1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695AE53" w14:textId="77777777" w:rsidR="00C83E31" w:rsidRPr="00B40A1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B40A14" w14:paraId="2CE891B0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66FDFC7" w14:textId="77777777" w:rsidR="00C83E31" w:rsidRPr="00B40A14" w:rsidRDefault="00C83E31" w:rsidP="00F84EA5">
            <w:pPr>
              <w:pStyle w:val="tabletext11"/>
              <w:rPr>
                <w:b/>
                <w:kern w:val="18"/>
              </w:rPr>
            </w:pPr>
            <w:r w:rsidRPr="00B40A14">
              <w:rPr>
                <w:b/>
                <w:kern w:val="18"/>
              </w:rPr>
              <w:t>RULE 240. PUBLIC AUTO CLASSIFICATIONS –</w:t>
            </w:r>
          </w:p>
        </w:tc>
      </w:tr>
      <w:tr w:rsidR="00C83E31" w:rsidRPr="00B40A14" w14:paraId="606A1793" w14:textId="77777777" w:rsidTr="002C54CD">
        <w:trPr>
          <w:cantSplit/>
        </w:trPr>
        <w:tc>
          <w:tcPr>
            <w:tcW w:w="540" w:type="dxa"/>
            <w:gridSpan w:val="2"/>
          </w:tcPr>
          <w:p w14:paraId="7129CFD9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C179989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  <w:r w:rsidRPr="00B40A14">
              <w:rPr>
                <w:b/>
                <w:kern w:val="18"/>
              </w:rPr>
              <w:t>– TAXICABS AND LIMOUSINES</w:t>
            </w:r>
          </w:p>
        </w:tc>
      </w:tr>
      <w:tr w:rsidR="00C83E31" w:rsidRPr="00B40A14" w14:paraId="71A76458" w14:textId="77777777" w:rsidTr="002C54CD">
        <w:trPr>
          <w:cantSplit/>
        </w:trPr>
        <w:tc>
          <w:tcPr>
            <w:tcW w:w="3120" w:type="dxa"/>
            <w:gridSpan w:val="3"/>
          </w:tcPr>
          <w:p w14:paraId="61175783" w14:textId="77777777" w:rsidR="00C83E31" w:rsidRPr="00B40A1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40A14">
              <w:rPr>
                <w:kern w:val="18"/>
              </w:rPr>
              <w:t>$  1889</w:t>
            </w:r>
          </w:p>
        </w:tc>
        <w:tc>
          <w:tcPr>
            <w:tcW w:w="3120" w:type="dxa"/>
          </w:tcPr>
          <w:p w14:paraId="5785391F" w14:textId="77777777" w:rsidR="00C83E31" w:rsidRPr="00B40A1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40A14">
              <w:rPr>
                <w:kern w:val="18"/>
              </w:rPr>
              <w:t>$    79</w:t>
            </w:r>
          </w:p>
        </w:tc>
        <w:tc>
          <w:tcPr>
            <w:tcW w:w="1040" w:type="dxa"/>
          </w:tcPr>
          <w:p w14:paraId="2CED2FC2" w14:textId="77777777" w:rsidR="00C83E31" w:rsidRPr="00B40A1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24DE29F" w14:textId="77777777" w:rsidR="00C83E31" w:rsidRPr="00B40A1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40A1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0FBA9A2" w14:textId="77777777" w:rsidR="00C83E31" w:rsidRPr="00B40A1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B40A14" w14:paraId="302395B3" w14:textId="77777777" w:rsidTr="002C54CD">
        <w:trPr>
          <w:cantSplit/>
        </w:trPr>
        <w:tc>
          <w:tcPr>
            <w:tcW w:w="540" w:type="dxa"/>
            <w:gridSpan w:val="2"/>
          </w:tcPr>
          <w:p w14:paraId="3DC18286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3B92094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  <w:r w:rsidRPr="00B40A14">
              <w:rPr>
                <w:b/>
                <w:kern w:val="18"/>
              </w:rPr>
              <w:t>– SCHOOL AND CHURCH BUSES</w:t>
            </w:r>
          </w:p>
        </w:tc>
      </w:tr>
      <w:tr w:rsidR="00C83E31" w:rsidRPr="00B40A14" w14:paraId="06A3F179" w14:textId="77777777" w:rsidTr="002C54CD">
        <w:trPr>
          <w:cantSplit/>
        </w:trPr>
        <w:tc>
          <w:tcPr>
            <w:tcW w:w="3120" w:type="dxa"/>
            <w:gridSpan w:val="3"/>
          </w:tcPr>
          <w:p w14:paraId="6032B5E3" w14:textId="77777777" w:rsidR="00C83E31" w:rsidRPr="00B40A1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40A14">
              <w:rPr>
                <w:kern w:val="18"/>
              </w:rPr>
              <w:t>$   179</w:t>
            </w:r>
          </w:p>
        </w:tc>
        <w:tc>
          <w:tcPr>
            <w:tcW w:w="3120" w:type="dxa"/>
          </w:tcPr>
          <w:p w14:paraId="1478B8B5" w14:textId="77777777" w:rsidR="00C83E31" w:rsidRPr="00B40A1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40A14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7652B92A" w14:textId="77777777" w:rsidR="00C83E31" w:rsidRPr="00B40A1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E96700D" w14:textId="77777777" w:rsidR="00C83E31" w:rsidRPr="00B40A1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40A1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C557CDC" w14:textId="77777777" w:rsidR="00C83E31" w:rsidRPr="00B40A1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B40A14" w14:paraId="4BC04DBC" w14:textId="77777777" w:rsidTr="002C54CD">
        <w:trPr>
          <w:cantSplit/>
        </w:trPr>
        <w:tc>
          <w:tcPr>
            <w:tcW w:w="540" w:type="dxa"/>
            <w:gridSpan w:val="2"/>
          </w:tcPr>
          <w:p w14:paraId="5A73517F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50A6B3A" w14:textId="77777777" w:rsidR="00C83E31" w:rsidRPr="00B40A14" w:rsidRDefault="00C83E31" w:rsidP="00F84EA5">
            <w:pPr>
              <w:pStyle w:val="tabletext11"/>
              <w:rPr>
                <w:b/>
                <w:kern w:val="18"/>
              </w:rPr>
            </w:pPr>
            <w:r w:rsidRPr="00B40A14">
              <w:rPr>
                <w:b/>
                <w:kern w:val="18"/>
              </w:rPr>
              <w:t>– OTHER BUSES</w:t>
            </w:r>
          </w:p>
        </w:tc>
      </w:tr>
      <w:tr w:rsidR="00C83E31" w:rsidRPr="00B40A14" w14:paraId="533D8CED" w14:textId="77777777" w:rsidTr="002C54CD">
        <w:trPr>
          <w:cantSplit/>
        </w:trPr>
        <w:tc>
          <w:tcPr>
            <w:tcW w:w="3120" w:type="dxa"/>
            <w:gridSpan w:val="3"/>
          </w:tcPr>
          <w:p w14:paraId="2B7311F2" w14:textId="77777777" w:rsidR="00C83E31" w:rsidRPr="00B40A1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40A14">
              <w:rPr>
                <w:kern w:val="18"/>
              </w:rPr>
              <w:t>$  1485</w:t>
            </w:r>
          </w:p>
        </w:tc>
        <w:tc>
          <w:tcPr>
            <w:tcW w:w="3120" w:type="dxa"/>
          </w:tcPr>
          <w:p w14:paraId="788432EC" w14:textId="77777777" w:rsidR="00C83E31" w:rsidRPr="00B40A1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40A14">
              <w:rPr>
                <w:kern w:val="18"/>
              </w:rPr>
              <w:t>$    53</w:t>
            </w:r>
          </w:p>
        </w:tc>
        <w:tc>
          <w:tcPr>
            <w:tcW w:w="1040" w:type="dxa"/>
          </w:tcPr>
          <w:p w14:paraId="02A288EA" w14:textId="77777777" w:rsidR="00C83E31" w:rsidRPr="00B40A1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06B322E" w14:textId="77777777" w:rsidR="00C83E31" w:rsidRPr="00B40A1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40A1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B70D8E5" w14:textId="77777777" w:rsidR="00C83E31" w:rsidRPr="00B40A1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B40A14" w14:paraId="10673F18" w14:textId="77777777" w:rsidTr="002C54CD">
        <w:trPr>
          <w:cantSplit/>
        </w:trPr>
        <w:tc>
          <w:tcPr>
            <w:tcW w:w="540" w:type="dxa"/>
            <w:gridSpan w:val="2"/>
          </w:tcPr>
          <w:p w14:paraId="7B5441BA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A6A7068" w14:textId="77777777" w:rsidR="00C83E31" w:rsidRPr="00B40A14" w:rsidRDefault="00C83E31" w:rsidP="00F84EA5">
            <w:pPr>
              <w:pStyle w:val="tabletext11"/>
              <w:rPr>
                <w:b/>
                <w:kern w:val="18"/>
              </w:rPr>
            </w:pPr>
            <w:r w:rsidRPr="00B40A14">
              <w:rPr>
                <w:b/>
                <w:kern w:val="18"/>
              </w:rPr>
              <w:t>– VAN POOLS</w:t>
            </w:r>
          </w:p>
        </w:tc>
      </w:tr>
      <w:tr w:rsidR="00C83E31" w:rsidRPr="00B40A14" w14:paraId="1F3C8FA6" w14:textId="77777777" w:rsidTr="002C54CD">
        <w:trPr>
          <w:cantSplit/>
        </w:trPr>
        <w:tc>
          <w:tcPr>
            <w:tcW w:w="3120" w:type="dxa"/>
            <w:gridSpan w:val="3"/>
          </w:tcPr>
          <w:p w14:paraId="63EC321D" w14:textId="77777777" w:rsidR="00C83E31" w:rsidRPr="00B40A1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40A14">
              <w:rPr>
                <w:kern w:val="18"/>
              </w:rPr>
              <w:t>$   447</w:t>
            </w:r>
          </w:p>
        </w:tc>
        <w:tc>
          <w:tcPr>
            <w:tcW w:w="3120" w:type="dxa"/>
          </w:tcPr>
          <w:p w14:paraId="774B7DCA" w14:textId="77777777" w:rsidR="00C83E31" w:rsidRPr="00B40A1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40A14">
              <w:rPr>
                <w:kern w:val="18"/>
              </w:rPr>
              <w:t>$    14</w:t>
            </w:r>
          </w:p>
        </w:tc>
        <w:tc>
          <w:tcPr>
            <w:tcW w:w="1040" w:type="dxa"/>
          </w:tcPr>
          <w:p w14:paraId="2625A6DF" w14:textId="77777777" w:rsidR="00C83E31" w:rsidRPr="00B40A1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D7F6F7D" w14:textId="77777777" w:rsidR="00C83E31" w:rsidRPr="00B40A1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40A1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CE4C3E8" w14:textId="77777777" w:rsidR="00C83E31" w:rsidRPr="00B40A1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B40A14" w14:paraId="7946B260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15F8A39" w14:textId="77777777" w:rsidR="00C83E31" w:rsidRPr="00B40A14" w:rsidRDefault="00C83E31" w:rsidP="00F84EA5">
            <w:pPr>
              <w:pStyle w:val="tabletext11"/>
              <w:rPr>
                <w:b/>
                <w:kern w:val="18"/>
              </w:rPr>
            </w:pPr>
            <w:r w:rsidRPr="00B40A14">
              <w:rPr>
                <w:b/>
                <w:kern w:val="18"/>
              </w:rPr>
              <w:t>RULE 249. AUTO DEALERS – PREMIUM DEVELOPMENT</w:t>
            </w:r>
          </w:p>
        </w:tc>
      </w:tr>
      <w:tr w:rsidR="00C83E31" w:rsidRPr="00B40A14" w14:paraId="10CFDDA6" w14:textId="77777777" w:rsidTr="002C54CD">
        <w:trPr>
          <w:cantSplit/>
        </w:trPr>
        <w:tc>
          <w:tcPr>
            <w:tcW w:w="3120" w:type="dxa"/>
            <w:gridSpan w:val="3"/>
          </w:tcPr>
          <w:p w14:paraId="28360EE1" w14:textId="77777777" w:rsidR="00C83E31" w:rsidRPr="00B40A1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40A14">
              <w:rPr>
                <w:kern w:val="18"/>
              </w:rPr>
              <w:t>$   294</w:t>
            </w:r>
          </w:p>
        </w:tc>
        <w:tc>
          <w:tcPr>
            <w:tcW w:w="3120" w:type="dxa"/>
          </w:tcPr>
          <w:p w14:paraId="3CE586E9" w14:textId="77777777" w:rsidR="00C83E31" w:rsidRPr="00B40A1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40A14">
              <w:rPr>
                <w:kern w:val="18"/>
              </w:rPr>
              <w:t xml:space="preserve">Refer to Rule </w:t>
            </w:r>
            <w:r w:rsidRPr="00B40A14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4C7562D3" w14:textId="77777777" w:rsidR="00C83E31" w:rsidRPr="00B40A1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E5D0BBF" w14:textId="77777777" w:rsidR="00C83E31" w:rsidRPr="00B40A1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40A1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2988915" w14:textId="77777777" w:rsidR="00C83E31" w:rsidRPr="00B40A1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B40A14" w14:paraId="16F5625C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176D5D1" w14:textId="77777777" w:rsidR="00C83E31" w:rsidRPr="00B40A14" w:rsidRDefault="00C83E31" w:rsidP="00F84EA5">
            <w:pPr>
              <w:pStyle w:val="tabletext11"/>
              <w:rPr>
                <w:b/>
                <w:kern w:val="18"/>
              </w:rPr>
            </w:pPr>
          </w:p>
        </w:tc>
      </w:tr>
      <w:tr w:rsidR="00C83E31" w:rsidRPr="00B40A14" w14:paraId="09C4C8AB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5ECB1612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  <w:r w:rsidRPr="00B40A1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01AA8A7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  <w:r w:rsidRPr="00B40A14">
              <w:rPr>
                <w:kern w:val="18"/>
              </w:rPr>
              <w:t xml:space="preserve">For Other Than Zone-rated Trucks, Tractors and Trailers Classifications, refer to Rule </w:t>
            </w:r>
            <w:r w:rsidRPr="00B40A14">
              <w:rPr>
                <w:b/>
                <w:kern w:val="18"/>
              </w:rPr>
              <w:t>222.</w:t>
            </w:r>
            <w:r w:rsidRPr="00B40A14">
              <w:rPr>
                <w:kern w:val="18"/>
              </w:rPr>
              <w:t xml:space="preserve"> for premium development.</w:t>
            </w:r>
          </w:p>
        </w:tc>
      </w:tr>
      <w:tr w:rsidR="00C83E31" w:rsidRPr="00B40A14" w14:paraId="1E202FF7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5D52EBDC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  <w:r w:rsidRPr="00B40A1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12F4969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  <w:r w:rsidRPr="00B40A14">
              <w:rPr>
                <w:kern w:val="18"/>
              </w:rPr>
              <w:t xml:space="preserve">For Private Passenger Types Classifications, refer to Rule </w:t>
            </w:r>
            <w:r w:rsidRPr="00B40A14">
              <w:rPr>
                <w:b/>
                <w:kern w:val="18"/>
              </w:rPr>
              <w:t>232.</w:t>
            </w:r>
            <w:r w:rsidRPr="00B40A14">
              <w:rPr>
                <w:kern w:val="18"/>
              </w:rPr>
              <w:t xml:space="preserve"> for premium development.</w:t>
            </w:r>
          </w:p>
        </w:tc>
      </w:tr>
      <w:tr w:rsidR="00C83E31" w:rsidRPr="00B40A14" w14:paraId="2B0E5B4C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53DCE302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  <w:r w:rsidRPr="00B40A1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BFD9A1E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  <w:r w:rsidRPr="00B40A14">
              <w:rPr>
                <w:kern w:val="18"/>
              </w:rPr>
              <w:t xml:space="preserve">For Other Than Zone-rated Public Autos, refer to Rule </w:t>
            </w:r>
            <w:r w:rsidRPr="00B40A14">
              <w:rPr>
                <w:rStyle w:val="rulelink"/>
              </w:rPr>
              <w:t>239.</w:t>
            </w:r>
            <w:r w:rsidRPr="00B40A14">
              <w:rPr>
                <w:rStyle w:val="rulelink"/>
                <w:b w:val="0"/>
              </w:rPr>
              <w:t xml:space="preserve"> for premium development. </w:t>
            </w:r>
          </w:p>
        </w:tc>
      </w:tr>
      <w:tr w:rsidR="00C83E31" w:rsidRPr="00B40A14" w14:paraId="2680961B" w14:textId="77777777" w:rsidTr="002C54CD">
        <w:trPr>
          <w:cantSplit/>
        </w:trPr>
        <w:tc>
          <w:tcPr>
            <w:tcW w:w="220" w:type="dxa"/>
          </w:tcPr>
          <w:p w14:paraId="60D149C0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  <w:r w:rsidRPr="00B40A1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58072E1B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  <w:r w:rsidRPr="00B40A14">
              <w:rPr>
                <w:kern w:val="18"/>
              </w:rPr>
              <w:t xml:space="preserve">For liability increased limits factors, refer to Rule </w:t>
            </w:r>
            <w:r w:rsidRPr="00B40A14">
              <w:rPr>
                <w:rStyle w:val="rulelink"/>
              </w:rPr>
              <w:t>300.</w:t>
            </w:r>
          </w:p>
        </w:tc>
      </w:tr>
      <w:tr w:rsidR="00C83E31" w:rsidRPr="00B40A14" w14:paraId="2E0CC6D7" w14:textId="77777777" w:rsidTr="002C54C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E0B4A8C" w14:textId="77777777" w:rsidR="00C83E31" w:rsidRPr="00B40A14" w:rsidRDefault="00C83E31" w:rsidP="00F84EA5">
            <w:pPr>
              <w:pStyle w:val="tabletext11"/>
              <w:jc w:val="both"/>
              <w:rPr>
                <w:kern w:val="18"/>
              </w:rPr>
            </w:pPr>
            <w:r w:rsidRPr="00B40A1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0237B44E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  <w:r w:rsidRPr="00B40A14">
              <w:rPr>
                <w:kern w:val="18"/>
              </w:rPr>
              <w:t xml:space="preserve">Other Than Auto losses for </w:t>
            </w:r>
            <w:r w:rsidRPr="00B40A14">
              <w:t>Auto Dealers</w:t>
            </w:r>
            <w:r w:rsidRPr="00B40A14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B40A14">
              <w:rPr>
                <w:rStyle w:val="rulelink"/>
              </w:rPr>
              <w:t>249.</w:t>
            </w:r>
          </w:p>
        </w:tc>
      </w:tr>
      <w:tr w:rsidR="00C83E31" w:rsidRPr="00B40A14" w14:paraId="018A0854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34E9EB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FEB59C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40A14" w14:paraId="2BDCEF1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6E2C4C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A638C6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40A14" w14:paraId="36C43456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CE1256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DA24F2C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40A14" w14:paraId="0D64A5B3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18898E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61DCE8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40A14" w14:paraId="2E4C70D3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356957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1719FA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40A14" w14:paraId="0ECCEE1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9122CC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F0C546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40A14" w14:paraId="520986A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D7A6B9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23FF64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40A14" w14:paraId="7965FFD3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7FA117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53C2D4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40A14" w14:paraId="6B872C2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14466D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9DE9857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40A14" w14:paraId="304165B2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B5B966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9640D1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40A14" w14:paraId="5B0C160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E73A59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CB65C9F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40A14" w14:paraId="450901F3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B500D2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ED7E0A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40A14" w14:paraId="5938F112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9CA996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229EF4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40A14" w14:paraId="2B36AE3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853818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C5FAE3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40A14" w14:paraId="03ECD786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C5F5A0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6CFB2E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40A14" w14:paraId="20F6EBB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14F1EB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E918DBA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40A14" w14:paraId="7B651D9A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BEA354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8C960C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40A14" w14:paraId="5B41F69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2D9594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D039AF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40A14" w14:paraId="084E5C78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9D0C98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FF8D69E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40A14" w14:paraId="7FC2C689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3E1ED1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7310CC0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40A14" w14:paraId="7BF70DC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477D16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96B6FE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40A14" w14:paraId="46EB9B5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D98861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51C47B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40A14" w14:paraId="68061D8D" w14:textId="77777777" w:rsidTr="002C54C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7B25D33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70AE4125" w14:textId="77777777" w:rsidR="00C83E31" w:rsidRPr="00B40A14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4DA8A6D4" w14:textId="77777777" w:rsidR="00C83E31" w:rsidRDefault="00C83E31" w:rsidP="00F84EA5">
      <w:pPr>
        <w:pStyle w:val="isonormal"/>
      </w:pPr>
    </w:p>
    <w:p w14:paraId="5A14EF7A" w14:textId="77777777" w:rsidR="00C83E31" w:rsidRDefault="00C83E31" w:rsidP="00F84EA5">
      <w:pPr>
        <w:pStyle w:val="isonormal"/>
        <w:jc w:val="left"/>
      </w:pPr>
    </w:p>
    <w:p w14:paraId="7033FAB4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525AE00" w14:textId="77777777" w:rsidR="00C83E31" w:rsidRPr="00ED2F0A" w:rsidRDefault="00C83E31" w:rsidP="00F84EA5">
      <w:pPr>
        <w:pStyle w:val="subcap"/>
      </w:pPr>
      <w:r w:rsidRPr="00ED2F0A">
        <w:lastRenderedPageBreak/>
        <w:t>TERRITORY 105</w:t>
      </w:r>
    </w:p>
    <w:p w14:paraId="6190EAF9" w14:textId="77777777" w:rsidR="00C83E31" w:rsidRPr="00ED2F0A" w:rsidRDefault="00C83E31" w:rsidP="00F84EA5">
      <w:pPr>
        <w:pStyle w:val="subcap2"/>
      </w:pPr>
      <w:r w:rsidRPr="00ED2F0A">
        <w:t>LIAB, MED PAY</w:t>
      </w:r>
    </w:p>
    <w:p w14:paraId="0F933C69" w14:textId="77777777" w:rsidR="00C83E31" w:rsidRPr="00ED2F0A" w:rsidRDefault="00C83E31" w:rsidP="00F84EA5">
      <w:pPr>
        <w:pStyle w:val="isonormal"/>
      </w:pPr>
    </w:p>
    <w:p w14:paraId="1E81357B" w14:textId="77777777" w:rsidR="00C83E31" w:rsidRPr="00ED2F0A" w:rsidRDefault="00C83E31" w:rsidP="00F84EA5">
      <w:pPr>
        <w:pStyle w:val="isonormal"/>
        <w:sectPr w:rsidR="00C83E31" w:rsidRPr="00ED2F0A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C83E31" w:rsidRPr="00ED2F0A" w14:paraId="12ADF867" w14:textId="77777777" w:rsidTr="002C54C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DED5F09" w14:textId="77777777" w:rsidR="00C83E31" w:rsidRPr="00ED2F0A" w:rsidRDefault="00C83E31" w:rsidP="00F84EA5">
            <w:pPr>
              <w:pStyle w:val="tablehead"/>
              <w:rPr>
                <w:kern w:val="18"/>
              </w:rPr>
            </w:pPr>
            <w:r w:rsidRPr="00ED2F0A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663D4AD" w14:textId="77777777" w:rsidR="00C83E31" w:rsidRPr="00ED2F0A" w:rsidRDefault="00C83E31" w:rsidP="00F84EA5">
            <w:pPr>
              <w:pStyle w:val="tablehead"/>
              <w:rPr>
                <w:kern w:val="18"/>
              </w:rPr>
            </w:pPr>
            <w:r w:rsidRPr="00ED2F0A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EE2ED14" w14:textId="77777777" w:rsidR="00C83E31" w:rsidRPr="00ED2F0A" w:rsidRDefault="00C83E31" w:rsidP="00F84EA5">
            <w:pPr>
              <w:pStyle w:val="tablehead"/>
              <w:rPr>
                <w:kern w:val="18"/>
              </w:rPr>
            </w:pPr>
            <w:r w:rsidRPr="00ED2F0A">
              <w:rPr>
                <w:kern w:val="18"/>
              </w:rPr>
              <w:t>PERSONAL INJURY PROTECTION</w:t>
            </w:r>
          </w:p>
        </w:tc>
      </w:tr>
      <w:tr w:rsidR="00C83E31" w:rsidRPr="00ED2F0A" w14:paraId="65B2CEF0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71F3CB1" w14:textId="77777777" w:rsidR="00C83E31" w:rsidRPr="00ED2F0A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46831C2" w14:textId="77777777" w:rsidR="00C83E31" w:rsidRPr="00ED2F0A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C49C90C" w14:textId="77777777" w:rsidR="00C83E31" w:rsidRPr="00ED2F0A" w:rsidRDefault="00C83E31" w:rsidP="00F84EA5">
            <w:pPr>
              <w:pStyle w:val="tablehead"/>
              <w:rPr>
                <w:kern w:val="18"/>
              </w:rPr>
            </w:pPr>
          </w:p>
        </w:tc>
      </w:tr>
      <w:tr w:rsidR="00C83E31" w:rsidRPr="00ED2F0A" w14:paraId="2BA4E359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7B9B783" w14:textId="77777777" w:rsidR="00C83E31" w:rsidRPr="00ED2F0A" w:rsidRDefault="00C83E31" w:rsidP="00F84EA5">
            <w:pPr>
              <w:pStyle w:val="tablehead"/>
              <w:rPr>
                <w:kern w:val="18"/>
              </w:rPr>
            </w:pPr>
            <w:r w:rsidRPr="00ED2F0A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AC1ECC3" w14:textId="77777777" w:rsidR="00C83E31" w:rsidRPr="00ED2F0A" w:rsidRDefault="00C83E31" w:rsidP="00F84EA5">
            <w:pPr>
              <w:pStyle w:val="tablehead"/>
              <w:rPr>
                <w:kern w:val="18"/>
              </w:rPr>
            </w:pPr>
            <w:r w:rsidRPr="00ED2F0A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CA4DC52" w14:textId="77777777" w:rsidR="00C83E31" w:rsidRPr="00ED2F0A" w:rsidRDefault="00C83E31" w:rsidP="00F84EA5">
            <w:pPr>
              <w:pStyle w:val="tablehead"/>
              <w:rPr>
                <w:kern w:val="18"/>
              </w:rPr>
            </w:pPr>
            <w:r w:rsidRPr="00ED2F0A">
              <w:rPr>
                <w:kern w:val="18"/>
              </w:rPr>
              <w:t>Basic Limits</w:t>
            </w:r>
          </w:p>
        </w:tc>
      </w:tr>
      <w:tr w:rsidR="00C83E31" w:rsidRPr="00ED2F0A" w14:paraId="308839E7" w14:textId="77777777" w:rsidTr="002C54CD">
        <w:trPr>
          <w:cantSplit/>
        </w:trPr>
        <w:tc>
          <w:tcPr>
            <w:tcW w:w="9360" w:type="dxa"/>
            <w:gridSpan w:val="7"/>
          </w:tcPr>
          <w:p w14:paraId="6FB29197" w14:textId="77777777" w:rsidR="00C83E31" w:rsidRPr="00ED2F0A" w:rsidRDefault="00C83E31" w:rsidP="00F84EA5">
            <w:pPr>
              <w:pStyle w:val="tabletext11"/>
              <w:rPr>
                <w:b/>
                <w:kern w:val="18"/>
              </w:rPr>
            </w:pPr>
            <w:r w:rsidRPr="00ED2F0A">
              <w:rPr>
                <w:b/>
                <w:kern w:val="18"/>
              </w:rPr>
              <w:t>RULE 223. TRUCKS, TRACTORS AND TRAILERS CLASSIFICATIONS</w:t>
            </w:r>
          </w:p>
        </w:tc>
      </w:tr>
      <w:tr w:rsidR="00C83E31" w:rsidRPr="00ED2F0A" w14:paraId="6CF11461" w14:textId="77777777" w:rsidTr="002C54CD">
        <w:trPr>
          <w:cantSplit/>
        </w:trPr>
        <w:tc>
          <w:tcPr>
            <w:tcW w:w="3120" w:type="dxa"/>
            <w:gridSpan w:val="3"/>
          </w:tcPr>
          <w:p w14:paraId="75222A0F" w14:textId="77777777" w:rsidR="00C83E31" w:rsidRPr="00ED2F0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D2F0A">
              <w:rPr>
                <w:kern w:val="18"/>
              </w:rPr>
              <w:t>$   356</w:t>
            </w:r>
          </w:p>
        </w:tc>
        <w:tc>
          <w:tcPr>
            <w:tcW w:w="3120" w:type="dxa"/>
          </w:tcPr>
          <w:p w14:paraId="3AB464CE" w14:textId="77777777" w:rsidR="00C83E31" w:rsidRPr="00ED2F0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D2F0A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358C0748" w14:textId="77777777" w:rsidR="00C83E31" w:rsidRPr="00ED2F0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80023D4" w14:textId="77777777" w:rsidR="00C83E31" w:rsidRPr="00ED2F0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D2F0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86B7195" w14:textId="77777777" w:rsidR="00C83E31" w:rsidRPr="00ED2F0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ED2F0A" w14:paraId="7725EBF9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7A7B05E" w14:textId="77777777" w:rsidR="00C83E31" w:rsidRPr="00ED2F0A" w:rsidRDefault="00C83E31" w:rsidP="00F84EA5">
            <w:pPr>
              <w:pStyle w:val="tabletext11"/>
              <w:rPr>
                <w:b/>
                <w:kern w:val="18"/>
              </w:rPr>
            </w:pPr>
            <w:r w:rsidRPr="00ED2F0A">
              <w:rPr>
                <w:b/>
                <w:kern w:val="18"/>
              </w:rPr>
              <w:t>RULE 232. PRIVATE PASSENGER TYPES CLASSIFICATIONS</w:t>
            </w:r>
          </w:p>
        </w:tc>
      </w:tr>
      <w:tr w:rsidR="00C83E31" w:rsidRPr="00ED2F0A" w14:paraId="4AF3AAF1" w14:textId="77777777" w:rsidTr="002C54CD">
        <w:trPr>
          <w:cantSplit/>
        </w:trPr>
        <w:tc>
          <w:tcPr>
            <w:tcW w:w="3120" w:type="dxa"/>
            <w:gridSpan w:val="3"/>
          </w:tcPr>
          <w:p w14:paraId="04DAA9F8" w14:textId="77777777" w:rsidR="00C83E31" w:rsidRPr="00ED2F0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D2F0A">
              <w:rPr>
                <w:kern w:val="18"/>
              </w:rPr>
              <w:t>$   276</w:t>
            </w:r>
          </w:p>
        </w:tc>
        <w:tc>
          <w:tcPr>
            <w:tcW w:w="3120" w:type="dxa"/>
          </w:tcPr>
          <w:p w14:paraId="53B741F8" w14:textId="77777777" w:rsidR="00C83E31" w:rsidRPr="00ED2F0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D2F0A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386AADBF" w14:textId="77777777" w:rsidR="00C83E31" w:rsidRPr="00ED2F0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F984C61" w14:textId="77777777" w:rsidR="00C83E31" w:rsidRPr="00ED2F0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D2F0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0B716D4" w14:textId="77777777" w:rsidR="00C83E31" w:rsidRPr="00ED2F0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ED2F0A" w14:paraId="54032744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0F1B6EC" w14:textId="77777777" w:rsidR="00C83E31" w:rsidRPr="00ED2F0A" w:rsidRDefault="00C83E31" w:rsidP="00F84EA5">
            <w:pPr>
              <w:pStyle w:val="tabletext11"/>
              <w:rPr>
                <w:b/>
                <w:kern w:val="18"/>
              </w:rPr>
            </w:pPr>
            <w:r w:rsidRPr="00ED2F0A">
              <w:rPr>
                <w:b/>
                <w:kern w:val="18"/>
              </w:rPr>
              <w:t>RULE 240. PUBLIC AUTO CLASSIFICATIONS –</w:t>
            </w:r>
          </w:p>
        </w:tc>
      </w:tr>
      <w:tr w:rsidR="00C83E31" w:rsidRPr="00ED2F0A" w14:paraId="0CBFEE61" w14:textId="77777777" w:rsidTr="002C54CD">
        <w:trPr>
          <w:cantSplit/>
        </w:trPr>
        <w:tc>
          <w:tcPr>
            <w:tcW w:w="540" w:type="dxa"/>
            <w:gridSpan w:val="2"/>
          </w:tcPr>
          <w:p w14:paraId="18064A00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451AF53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  <w:r w:rsidRPr="00ED2F0A">
              <w:rPr>
                <w:b/>
                <w:kern w:val="18"/>
              </w:rPr>
              <w:t>– TAXICABS AND LIMOUSINES</w:t>
            </w:r>
          </w:p>
        </w:tc>
      </w:tr>
      <w:tr w:rsidR="00C83E31" w:rsidRPr="00ED2F0A" w14:paraId="10E220E3" w14:textId="77777777" w:rsidTr="002C54CD">
        <w:trPr>
          <w:cantSplit/>
        </w:trPr>
        <w:tc>
          <w:tcPr>
            <w:tcW w:w="3120" w:type="dxa"/>
            <w:gridSpan w:val="3"/>
          </w:tcPr>
          <w:p w14:paraId="3A28AFF1" w14:textId="77777777" w:rsidR="00C83E31" w:rsidRPr="00ED2F0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D2F0A">
              <w:rPr>
                <w:kern w:val="18"/>
              </w:rPr>
              <w:t>$  1431</w:t>
            </w:r>
          </w:p>
        </w:tc>
        <w:tc>
          <w:tcPr>
            <w:tcW w:w="3120" w:type="dxa"/>
          </w:tcPr>
          <w:p w14:paraId="45F28CF0" w14:textId="77777777" w:rsidR="00C83E31" w:rsidRPr="00ED2F0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D2F0A">
              <w:rPr>
                <w:kern w:val="18"/>
              </w:rPr>
              <w:t>$    60</w:t>
            </w:r>
          </w:p>
        </w:tc>
        <w:tc>
          <w:tcPr>
            <w:tcW w:w="1040" w:type="dxa"/>
          </w:tcPr>
          <w:p w14:paraId="0515AB9B" w14:textId="77777777" w:rsidR="00C83E31" w:rsidRPr="00ED2F0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B6519AC" w14:textId="77777777" w:rsidR="00C83E31" w:rsidRPr="00ED2F0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D2F0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096B672" w14:textId="77777777" w:rsidR="00C83E31" w:rsidRPr="00ED2F0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ED2F0A" w14:paraId="1D9F5AFF" w14:textId="77777777" w:rsidTr="002C54CD">
        <w:trPr>
          <w:cantSplit/>
        </w:trPr>
        <w:tc>
          <w:tcPr>
            <w:tcW w:w="540" w:type="dxa"/>
            <w:gridSpan w:val="2"/>
          </w:tcPr>
          <w:p w14:paraId="4E146667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FA95142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  <w:r w:rsidRPr="00ED2F0A">
              <w:rPr>
                <w:b/>
                <w:kern w:val="18"/>
              </w:rPr>
              <w:t>– SCHOOL AND CHURCH BUSES</w:t>
            </w:r>
          </w:p>
        </w:tc>
      </w:tr>
      <w:tr w:rsidR="00C83E31" w:rsidRPr="00ED2F0A" w14:paraId="63A82FC8" w14:textId="77777777" w:rsidTr="002C54CD">
        <w:trPr>
          <w:cantSplit/>
        </w:trPr>
        <w:tc>
          <w:tcPr>
            <w:tcW w:w="3120" w:type="dxa"/>
            <w:gridSpan w:val="3"/>
          </w:tcPr>
          <w:p w14:paraId="0572B298" w14:textId="77777777" w:rsidR="00C83E31" w:rsidRPr="00ED2F0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D2F0A">
              <w:rPr>
                <w:kern w:val="18"/>
              </w:rPr>
              <w:t>$   135</w:t>
            </w:r>
          </w:p>
        </w:tc>
        <w:tc>
          <w:tcPr>
            <w:tcW w:w="3120" w:type="dxa"/>
          </w:tcPr>
          <w:p w14:paraId="1C3A2F69" w14:textId="77777777" w:rsidR="00C83E31" w:rsidRPr="00ED2F0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D2F0A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7F399FD7" w14:textId="77777777" w:rsidR="00C83E31" w:rsidRPr="00ED2F0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0B5ECFF" w14:textId="77777777" w:rsidR="00C83E31" w:rsidRPr="00ED2F0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D2F0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E51D013" w14:textId="77777777" w:rsidR="00C83E31" w:rsidRPr="00ED2F0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ED2F0A" w14:paraId="64C9B602" w14:textId="77777777" w:rsidTr="002C54CD">
        <w:trPr>
          <w:cantSplit/>
        </w:trPr>
        <w:tc>
          <w:tcPr>
            <w:tcW w:w="540" w:type="dxa"/>
            <w:gridSpan w:val="2"/>
          </w:tcPr>
          <w:p w14:paraId="463E056A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46293B7" w14:textId="77777777" w:rsidR="00C83E31" w:rsidRPr="00ED2F0A" w:rsidRDefault="00C83E31" w:rsidP="00F84EA5">
            <w:pPr>
              <w:pStyle w:val="tabletext11"/>
              <w:rPr>
                <w:b/>
                <w:kern w:val="18"/>
              </w:rPr>
            </w:pPr>
            <w:r w:rsidRPr="00ED2F0A">
              <w:rPr>
                <w:b/>
                <w:kern w:val="18"/>
              </w:rPr>
              <w:t>– OTHER BUSES</w:t>
            </w:r>
          </w:p>
        </w:tc>
      </w:tr>
      <w:tr w:rsidR="00C83E31" w:rsidRPr="00ED2F0A" w14:paraId="0958A72D" w14:textId="77777777" w:rsidTr="002C54CD">
        <w:trPr>
          <w:cantSplit/>
        </w:trPr>
        <w:tc>
          <w:tcPr>
            <w:tcW w:w="3120" w:type="dxa"/>
            <w:gridSpan w:val="3"/>
          </w:tcPr>
          <w:p w14:paraId="29586576" w14:textId="77777777" w:rsidR="00C83E31" w:rsidRPr="00ED2F0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D2F0A">
              <w:rPr>
                <w:kern w:val="18"/>
              </w:rPr>
              <w:t>$  1125</w:t>
            </w:r>
          </w:p>
        </w:tc>
        <w:tc>
          <w:tcPr>
            <w:tcW w:w="3120" w:type="dxa"/>
          </w:tcPr>
          <w:p w14:paraId="3F392793" w14:textId="77777777" w:rsidR="00C83E31" w:rsidRPr="00ED2F0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D2F0A">
              <w:rPr>
                <w:kern w:val="18"/>
              </w:rPr>
              <w:t>$    47</w:t>
            </w:r>
          </w:p>
        </w:tc>
        <w:tc>
          <w:tcPr>
            <w:tcW w:w="1040" w:type="dxa"/>
          </w:tcPr>
          <w:p w14:paraId="0EB005BA" w14:textId="77777777" w:rsidR="00C83E31" w:rsidRPr="00ED2F0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1D86373" w14:textId="77777777" w:rsidR="00C83E31" w:rsidRPr="00ED2F0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D2F0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56BF311" w14:textId="77777777" w:rsidR="00C83E31" w:rsidRPr="00ED2F0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ED2F0A" w14:paraId="151F4CDE" w14:textId="77777777" w:rsidTr="002C54CD">
        <w:trPr>
          <w:cantSplit/>
        </w:trPr>
        <w:tc>
          <w:tcPr>
            <w:tcW w:w="540" w:type="dxa"/>
            <w:gridSpan w:val="2"/>
          </w:tcPr>
          <w:p w14:paraId="29120E37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4B8158B" w14:textId="77777777" w:rsidR="00C83E31" w:rsidRPr="00ED2F0A" w:rsidRDefault="00C83E31" w:rsidP="00F84EA5">
            <w:pPr>
              <w:pStyle w:val="tabletext11"/>
              <w:rPr>
                <w:b/>
                <w:kern w:val="18"/>
              </w:rPr>
            </w:pPr>
            <w:r w:rsidRPr="00ED2F0A">
              <w:rPr>
                <w:b/>
                <w:kern w:val="18"/>
              </w:rPr>
              <w:t>– VAN POOLS</w:t>
            </w:r>
          </w:p>
        </w:tc>
      </w:tr>
      <w:tr w:rsidR="00C83E31" w:rsidRPr="00ED2F0A" w14:paraId="0E58E28D" w14:textId="77777777" w:rsidTr="002C54CD">
        <w:trPr>
          <w:cantSplit/>
        </w:trPr>
        <w:tc>
          <w:tcPr>
            <w:tcW w:w="3120" w:type="dxa"/>
            <w:gridSpan w:val="3"/>
          </w:tcPr>
          <w:p w14:paraId="6CD48C2E" w14:textId="77777777" w:rsidR="00C83E31" w:rsidRPr="00ED2F0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D2F0A">
              <w:rPr>
                <w:kern w:val="18"/>
              </w:rPr>
              <w:t>$   338</w:t>
            </w:r>
          </w:p>
        </w:tc>
        <w:tc>
          <w:tcPr>
            <w:tcW w:w="3120" w:type="dxa"/>
          </w:tcPr>
          <w:p w14:paraId="3112AF02" w14:textId="77777777" w:rsidR="00C83E31" w:rsidRPr="00ED2F0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D2F0A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34D0A197" w14:textId="77777777" w:rsidR="00C83E31" w:rsidRPr="00ED2F0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2D3EABB" w14:textId="77777777" w:rsidR="00C83E31" w:rsidRPr="00ED2F0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D2F0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6E0EFB5" w14:textId="77777777" w:rsidR="00C83E31" w:rsidRPr="00ED2F0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ED2F0A" w14:paraId="7C989A2E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2F7EF01" w14:textId="77777777" w:rsidR="00C83E31" w:rsidRPr="00ED2F0A" w:rsidRDefault="00C83E31" w:rsidP="00F84EA5">
            <w:pPr>
              <w:pStyle w:val="tabletext11"/>
              <w:rPr>
                <w:b/>
                <w:kern w:val="18"/>
              </w:rPr>
            </w:pPr>
            <w:r w:rsidRPr="00ED2F0A">
              <w:rPr>
                <w:b/>
                <w:kern w:val="18"/>
              </w:rPr>
              <w:t>RULE 249. AUTO DEALERS – PREMIUM DEVELOPMENT</w:t>
            </w:r>
          </w:p>
        </w:tc>
      </w:tr>
      <w:tr w:rsidR="00C83E31" w:rsidRPr="00ED2F0A" w14:paraId="3E90F910" w14:textId="77777777" w:rsidTr="002C54CD">
        <w:trPr>
          <w:cantSplit/>
        </w:trPr>
        <w:tc>
          <w:tcPr>
            <w:tcW w:w="3120" w:type="dxa"/>
            <w:gridSpan w:val="3"/>
          </w:tcPr>
          <w:p w14:paraId="055FC5FC" w14:textId="77777777" w:rsidR="00C83E31" w:rsidRPr="00ED2F0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D2F0A">
              <w:rPr>
                <w:kern w:val="18"/>
              </w:rPr>
              <w:t>$   232</w:t>
            </w:r>
          </w:p>
        </w:tc>
        <w:tc>
          <w:tcPr>
            <w:tcW w:w="3120" w:type="dxa"/>
          </w:tcPr>
          <w:p w14:paraId="463B14E9" w14:textId="77777777" w:rsidR="00C83E31" w:rsidRPr="00ED2F0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D2F0A">
              <w:rPr>
                <w:kern w:val="18"/>
              </w:rPr>
              <w:t xml:space="preserve">Refer to Rule </w:t>
            </w:r>
            <w:r w:rsidRPr="00ED2F0A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639E099B" w14:textId="77777777" w:rsidR="00C83E31" w:rsidRPr="00ED2F0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0E36CC7" w14:textId="77777777" w:rsidR="00C83E31" w:rsidRPr="00ED2F0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D2F0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FD0F697" w14:textId="77777777" w:rsidR="00C83E31" w:rsidRPr="00ED2F0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ED2F0A" w14:paraId="232DAB45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AAFBE8A" w14:textId="77777777" w:rsidR="00C83E31" w:rsidRPr="00ED2F0A" w:rsidRDefault="00C83E31" w:rsidP="00F84EA5">
            <w:pPr>
              <w:pStyle w:val="tabletext11"/>
              <w:rPr>
                <w:b/>
                <w:kern w:val="18"/>
              </w:rPr>
            </w:pPr>
          </w:p>
        </w:tc>
      </w:tr>
      <w:tr w:rsidR="00C83E31" w:rsidRPr="00ED2F0A" w14:paraId="56C508BE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2A104890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  <w:r w:rsidRPr="00ED2F0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DBC95A0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  <w:r w:rsidRPr="00ED2F0A">
              <w:rPr>
                <w:kern w:val="18"/>
              </w:rPr>
              <w:t xml:space="preserve">For Other Than Zone-rated Trucks, Tractors and Trailers Classifications, refer to Rule </w:t>
            </w:r>
            <w:r w:rsidRPr="00ED2F0A">
              <w:rPr>
                <w:b/>
                <w:kern w:val="18"/>
              </w:rPr>
              <w:t>222.</w:t>
            </w:r>
            <w:r w:rsidRPr="00ED2F0A">
              <w:rPr>
                <w:kern w:val="18"/>
              </w:rPr>
              <w:t xml:space="preserve"> for premium development.</w:t>
            </w:r>
          </w:p>
        </w:tc>
      </w:tr>
      <w:tr w:rsidR="00C83E31" w:rsidRPr="00ED2F0A" w14:paraId="49AEB1F4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5FED5742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  <w:r w:rsidRPr="00ED2F0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F3970F2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  <w:r w:rsidRPr="00ED2F0A">
              <w:rPr>
                <w:kern w:val="18"/>
              </w:rPr>
              <w:t xml:space="preserve">For Private Passenger Types Classifications, refer to Rule </w:t>
            </w:r>
            <w:r w:rsidRPr="00ED2F0A">
              <w:rPr>
                <w:b/>
                <w:kern w:val="18"/>
              </w:rPr>
              <w:t>232.</w:t>
            </w:r>
            <w:r w:rsidRPr="00ED2F0A">
              <w:rPr>
                <w:kern w:val="18"/>
              </w:rPr>
              <w:t xml:space="preserve"> for premium development.</w:t>
            </w:r>
          </w:p>
        </w:tc>
      </w:tr>
      <w:tr w:rsidR="00C83E31" w:rsidRPr="00ED2F0A" w14:paraId="31D0CD25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4DEDC6C4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  <w:r w:rsidRPr="00ED2F0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5EF20F9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  <w:r w:rsidRPr="00ED2F0A">
              <w:rPr>
                <w:kern w:val="18"/>
              </w:rPr>
              <w:t xml:space="preserve">For Other Than Zone-rated Public Autos, refer to Rule </w:t>
            </w:r>
            <w:r w:rsidRPr="00ED2F0A">
              <w:rPr>
                <w:rStyle w:val="rulelink"/>
              </w:rPr>
              <w:t>239.</w:t>
            </w:r>
            <w:r w:rsidRPr="00ED2F0A">
              <w:rPr>
                <w:rStyle w:val="rulelink"/>
                <w:b w:val="0"/>
              </w:rPr>
              <w:t xml:space="preserve"> for premium development. </w:t>
            </w:r>
          </w:p>
        </w:tc>
      </w:tr>
      <w:tr w:rsidR="00C83E31" w:rsidRPr="00ED2F0A" w14:paraId="374476CA" w14:textId="77777777" w:rsidTr="002C54CD">
        <w:trPr>
          <w:cantSplit/>
        </w:trPr>
        <w:tc>
          <w:tcPr>
            <w:tcW w:w="220" w:type="dxa"/>
          </w:tcPr>
          <w:p w14:paraId="325AD25E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  <w:r w:rsidRPr="00ED2F0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61453664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  <w:r w:rsidRPr="00ED2F0A">
              <w:rPr>
                <w:kern w:val="18"/>
              </w:rPr>
              <w:t xml:space="preserve">For liability increased limits factors, refer to Rule </w:t>
            </w:r>
            <w:r w:rsidRPr="00ED2F0A">
              <w:rPr>
                <w:rStyle w:val="rulelink"/>
              </w:rPr>
              <w:t>300.</w:t>
            </w:r>
          </w:p>
        </w:tc>
      </w:tr>
      <w:tr w:rsidR="00C83E31" w:rsidRPr="00ED2F0A" w14:paraId="1C250F8A" w14:textId="77777777" w:rsidTr="002C54C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88E02C4" w14:textId="77777777" w:rsidR="00C83E31" w:rsidRPr="00ED2F0A" w:rsidRDefault="00C83E31" w:rsidP="00F84EA5">
            <w:pPr>
              <w:pStyle w:val="tabletext11"/>
              <w:jc w:val="both"/>
              <w:rPr>
                <w:kern w:val="18"/>
              </w:rPr>
            </w:pPr>
            <w:r w:rsidRPr="00ED2F0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B0CFBCF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  <w:r w:rsidRPr="00ED2F0A">
              <w:rPr>
                <w:kern w:val="18"/>
              </w:rPr>
              <w:t xml:space="preserve">Other Than Auto losses for </w:t>
            </w:r>
            <w:r w:rsidRPr="00ED2F0A">
              <w:t>Auto Dealers</w:t>
            </w:r>
            <w:r w:rsidRPr="00ED2F0A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ED2F0A">
              <w:rPr>
                <w:rStyle w:val="rulelink"/>
              </w:rPr>
              <w:t>249.</w:t>
            </w:r>
          </w:p>
        </w:tc>
      </w:tr>
      <w:tr w:rsidR="00C83E31" w:rsidRPr="00ED2F0A" w14:paraId="221295DA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D1E4B8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403A8B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D2F0A" w14:paraId="67AA8A4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0B9E3E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C28664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D2F0A" w14:paraId="15A61912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88ECB1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ECFCAB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D2F0A" w14:paraId="31D96D1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1C7F10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435325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D2F0A" w14:paraId="6A82CBE6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3BADA0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80D546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D2F0A" w14:paraId="75F03BF6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D51EEE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106B47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D2F0A" w14:paraId="3FD0C21A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393CE9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E289E3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D2F0A" w14:paraId="21A41F76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B323DB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735C2D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D2F0A" w14:paraId="05B8DA59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57C809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A1D6C4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D2F0A" w14:paraId="26AFA928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9D4434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4E3762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D2F0A" w14:paraId="6A8E070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F9356E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8384E4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D2F0A" w14:paraId="4765D5D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B170F6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477524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D2F0A" w14:paraId="32225E9A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CAA627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54ED5B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D2F0A" w14:paraId="2A41DFB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9409AB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43D4A7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D2F0A" w14:paraId="400E352A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30292D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A877F2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D2F0A" w14:paraId="6045EF34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1A5336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8F73F59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D2F0A" w14:paraId="24B39A3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F68EBB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CE8AE8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D2F0A" w14:paraId="447EAD9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2FB860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C0FB89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D2F0A" w14:paraId="0A912D1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D6F04B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CD570C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D2F0A" w14:paraId="3318635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7CB5DB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598A39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D2F0A" w14:paraId="660DFD08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A77750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99242F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D2F0A" w14:paraId="152D2353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B11391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487E96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D2F0A" w14:paraId="3875BFAB" w14:textId="77777777" w:rsidTr="002C54C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FB0F107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421B9D7E" w14:textId="77777777" w:rsidR="00C83E31" w:rsidRPr="00ED2F0A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1846D53F" w14:textId="77777777" w:rsidR="00C83E31" w:rsidRDefault="00C83E31" w:rsidP="00F84EA5">
      <w:pPr>
        <w:pStyle w:val="isonormal"/>
      </w:pPr>
    </w:p>
    <w:p w14:paraId="706F885B" w14:textId="77777777" w:rsidR="00C83E31" w:rsidRDefault="00C83E31" w:rsidP="00F84EA5">
      <w:pPr>
        <w:pStyle w:val="isonormal"/>
        <w:jc w:val="left"/>
      </w:pPr>
    </w:p>
    <w:p w14:paraId="01CF0D4A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F3D77AB" w14:textId="77777777" w:rsidR="00C83E31" w:rsidRPr="00F309BA" w:rsidRDefault="00C83E31" w:rsidP="00F84EA5">
      <w:pPr>
        <w:pStyle w:val="subcap"/>
      </w:pPr>
      <w:r w:rsidRPr="00F309BA">
        <w:lastRenderedPageBreak/>
        <w:t>TERRITORY 106</w:t>
      </w:r>
    </w:p>
    <w:p w14:paraId="7424C645" w14:textId="77777777" w:rsidR="00C83E31" w:rsidRPr="00F309BA" w:rsidRDefault="00C83E31" w:rsidP="00F84EA5">
      <w:pPr>
        <w:pStyle w:val="subcap2"/>
      </w:pPr>
      <w:r w:rsidRPr="00F309BA">
        <w:t>LIAB, MED PAY</w:t>
      </w:r>
    </w:p>
    <w:p w14:paraId="41D72C3E" w14:textId="77777777" w:rsidR="00C83E31" w:rsidRPr="00F309BA" w:rsidRDefault="00C83E31" w:rsidP="00F84EA5">
      <w:pPr>
        <w:pStyle w:val="isonormal"/>
      </w:pPr>
    </w:p>
    <w:p w14:paraId="76C92501" w14:textId="77777777" w:rsidR="00C83E31" w:rsidRPr="00F309BA" w:rsidRDefault="00C83E31" w:rsidP="00F84EA5">
      <w:pPr>
        <w:pStyle w:val="isonormal"/>
        <w:sectPr w:rsidR="00C83E31" w:rsidRPr="00F309BA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C83E31" w:rsidRPr="00F309BA" w14:paraId="13A14E81" w14:textId="77777777" w:rsidTr="002C54C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D9D9971" w14:textId="77777777" w:rsidR="00C83E31" w:rsidRPr="00F309BA" w:rsidRDefault="00C83E31" w:rsidP="00F84EA5">
            <w:pPr>
              <w:pStyle w:val="tablehead"/>
              <w:rPr>
                <w:kern w:val="18"/>
              </w:rPr>
            </w:pPr>
            <w:r w:rsidRPr="00F309BA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214441D" w14:textId="77777777" w:rsidR="00C83E31" w:rsidRPr="00F309BA" w:rsidRDefault="00C83E31" w:rsidP="00F84EA5">
            <w:pPr>
              <w:pStyle w:val="tablehead"/>
              <w:rPr>
                <w:kern w:val="18"/>
              </w:rPr>
            </w:pPr>
            <w:r w:rsidRPr="00F309BA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E85F1FE" w14:textId="77777777" w:rsidR="00C83E31" w:rsidRPr="00F309BA" w:rsidRDefault="00C83E31" w:rsidP="00F84EA5">
            <w:pPr>
              <w:pStyle w:val="tablehead"/>
              <w:rPr>
                <w:kern w:val="18"/>
              </w:rPr>
            </w:pPr>
            <w:r w:rsidRPr="00F309BA">
              <w:rPr>
                <w:kern w:val="18"/>
              </w:rPr>
              <w:t>PERSONAL INJURY PROTECTION</w:t>
            </w:r>
          </w:p>
        </w:tc>
      </w:tr>
      <w:tr w:rsidR="00C83E31" w:rsidRPr="00F309BA" w14:paraId="3FAB3E87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E4D6B4E" w14:textId="77777777" w:rsidR="00C83E31" w:rsidRPr="00F309BA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B1A4AE7" w14:textId="77777777" w:rsidR="00C83E31" w:rsidRPr="00F309BA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AB86944" w14:textId="77777777" w:rsidR="00C83E31" w:rsidRPr="00F309BA" w:rsidRDefault="00C83E31" w:rsidP="00F84EA5">
            <w:pPr>
              <w:pStyle w:val="tablehead"/>
              <w:rPr>
                <w:kern w:val="18"/>
              </w:rPr>
            </w:pPr>
          </w:p>
        </w:tc>
      </w:tr>
      <w:tr w:rsidR="00C83E31" w:rsidRPr="00F309BA" w14:paraId="67BF4DFA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78A9F4E" w14:textId="77777777" w:rsidR="00C83E31" w:rsidRPr="00F309BA" w:rsidRDefault="00C83E31" w:rsidP="00F84EA5">
            <w:pPr>
              <w:pStyle w:val="tablehead"/>
              <w:rPr>
                <w:kern w:val="18"/>
              </w:rPr>
            </w:pPr>
            <w:r w:rsidRPr="00F309BA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C0E3A26" w14:textId="77777777" w:rsidR="00C83E31" w:rsidRPr="00F309BA" w:rsidRDefault="00C83E31" w:rsidP="00F84EA5">
            <w:pPr>
              <w:pStyle w:val="tablehead"/>
              <w:rPr>
                <w:kern w:val="18"/>
              </w:rPr>
            </w:pPr>
            <w:r w:rsidRPr="00F309BA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8D969DF" w14:textId="77777777" w:rsidR="00C83E31" w:rsidRPr="00F309BA" w:rsidRDefault="00C83E31" w:rsidP="00F84EA5">
            <w:pPr>
              <w:pStyle w:val="tablehead"/>
              <w:rPr>
                <w:kern w:val="18"/>
              </w:rPr>
            </w:pPr>
            <w:r w:rsidRPr="00F309BA">
              <w:rPr>
                <w:kern w:val="18"/>
              </w:rPr>
              <w:t>Basic Limits</w:t>
            </w:r>
          </w:p>
        </w:tc>
      </w:tr>
      <w:tr w:rsidR="00C83E31" w:rsidRPr="00F309BA" w14:paraId="1998BBB7" w14:textId="77777777" w:rsidTr="002C54CD">
        <w:trPr>
          <w:cantSplit/>
        </w:trPr>
        <w:tc>
          <w:tcPr>
            <w:tcW w:w="9360" w:type="dxa"/>
            <w:gridSpan w:val="7"/>
          </w:tcPr>
          <w:p w14:paraId="311F51FA" w14:textId="77777777" w:rsidR="00C83E31" w:rsidRPr="00F309BA" w:rsidRDefault="00C83E31" w:rsidP="00F84EA5">
            <w:pPr>
              <w:pStyle w:val="tabletext11"/>
              <w:rPr>
                <w:b/>
                <w:kern w:val="18"/>
              </w:rPr>
            </w:pPr>
            <w:r w:rsidRPr="00F309BA">
              <w:rPr>
                <w:b/>
                <w:kern w:val="18"/>
              </w:rPr>
              <w:t>RULE 223. TRUCKS, TRACTORS AND TRAILERS CLASSIFICATIONS</w:t>
            </w:r>
          </w:p>
        </w:tc>
      </w:tr>
      <w:tr w:rsidR="00C83E31" w:rsidRPr="00F309BA" w14:paraId="7A8859BB" w14:textId="77777777" w:rsidTr="002C54CD">
        <w:trPr>
          <w:cantSplit/>
        </w:trPr>
        <w:tc>
          <w:tcPr>
            <w:tcW w:w="3120" w:type="dxa"/>
            <w:gridSpan w:val="3"/>
          </w:tcPr>
          <w:p w14:paraId="1366116F" w14:textId="77777777" w:rsidR="00C83E31" w:rsidRPr="00F309B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309BA">
              <w:rPr>
                <w:kern w:val="18"/>
              </w:rPr>
              <w:t>$   278</w:t>
            </w:r>
          </w:p>
        </w:tc>
        <w:tc>
          <w:tcPr>
            <w:tcW w:w="3120" w:type="dxa"/>
          </w:tcPr>
          <w:p w14:paraId="4DB77A68" w14:textId="77777777" w:rsidR="00C83E31" w:rsidRPr="00F309B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309BA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12DFD2A2" w14:textId="77777777" w:rsidR="00C83E31" w:rsidRPr="00F309B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FA04514" w14:textId="77777777" w:rsidR="00C83E31" w:rsidRPr="00F309B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309B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286DAE5" w14:textId="77777777" w:rsidR="00C83E31" w:rsidRPr="00F309B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F309BA" w14:paraId="54724D1D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BE75344" w14:textId="77777777" w:rsidR="00C83E31" w:rsidRPr="00F309BA" w:rsidRDefault="00C83E31" w:rsidP="00F84EA5">
            <w:pPr>
              <w:pStyle w:val="tabletext11"/>
              <w:rPr>
                <w:b/>
                <w:kern w:val="18"/>
              </w:rPr>
            </w:pPr>
            <w:r w:rsidRPr="00F309BA">
              <w:rPr>
                <w:b/>
                <w:kern w:val="18"/>
              </w:rPr>
              <w:t>RULE 232. PRIVATE PASSENGER TYPES CLASSIFICATIONS</w:t>
            </w:r>
          </w:p>
        </w:tc>
      </w:tr>
      <w:tr w:rsidR="00C83E31" w:rsidRPr="00F309BA" w14:paraId="224607AA" w14:textId="77777777" w:rsidTr="002C54CD">
        <w:trPr>
          <w:cantSplit/>
        </w:trPr>
        <w:tc>
          <w:tcPr>
            <w:tcW w:w="3120" w:type="dxa"/>
            <w:gridSpan w:val="3"/>
          </w:tcPr>
          <w:p w14:paraId="40054394" w14:textId="77777777" w:rsidR="00C83E31" w:rsidRPr="00F309B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309BA">
              <w:rPr>
                <w:kern w:val="18"/>
              </w:rPr>
              <w:t>$   278</w:t>
            </w:r>
          </w:p>
        </w:tc>
        <w:tc>
          <w:tcPr>
            <w:tcW w:w="3120" w:type="dxa"/>
          </w:tcPr>
          <w:p w14:paraId="24FE49C7" w14:textId="77777777" w:rsidR="00C83E31" w:rsidRPr="00F309B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309BA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4A6115EF" w14:textId="77777777" w:rsidR="00C83E31" w:rsidRPr="00F309B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99345F9" w14:textId="77777777" w:rsidR="00C83E31" w:rsidRPr="00F309B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309B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1F01441" w14:textId="77777777" w:rsidR="00C83E31" w:rsidRPr="00F309B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F309BA" w14:paraId="77896A50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3A0B695" w14:textId="77777777" w:rsidR="00C83E31" w:rsidRPr="00F309BA" w:rsidRDefault="00C83E31" w:rsidP="00F84EA5">
            <w:pPr>
              <w:pStyle w:val="tabletext11"/>
              <w:rPr>
                <w:b/>
                <w:kern w:val="18"/>
              </w:rPr>
            </w:pPr>
            <w:r w:rsidRPr="00F309BA">
              <w:rPr>
                <w:b/>
                <w:kern w:val="18"/>
              </w:rPr>
              <w:t>RULE 240. PUBLIC AUTO CLASSIFICATIONS –</w:t>
            </w:r>
          </w:p>
        </w:tc>
      </w:tr>
      <w:tr w:rsidR="00C83E31" w:rsidRPr="00F309BA" w14:paraId="645B3982" w14:textId="77777777" w:rsidTr="002C54CD">
        <w:trPr>
          <w:cantSplit/>
        </w:trPr>
        <w:tc>
          <w:tcPr>
            <w:tcW w:w="540" w:type="dxa"/>
            <w:gridSpan w:val="2"/>
          </w:tcPr>
          <w:p w14:paraId="6DC06663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924D064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  <w:r w:rsidRPr="00F309BA">
              <w:rPr>
                <w:b/>
                <w:kern w:val="18"/>
              </w:rPr>
              <w:t>– TAXICABS AND LIMOUSINES</w:t>
            </w:r>
          </w:p>
        </w:tc>
      </w:tr>
      <w:tr w:rsidR="00C83E31" w:rsidRPr="00F309BA" w14:paraId="07CA9664" w14:textId="77777777" w:rsidTr="002C54CD">
        <w:trPr>
          <w:cantSplit/>
        </w:trPr>
        <w:tc>
          <w:tcPr>
            <w:tcW w:w="3120" w:type="dxa"/>
            <w:gridSpan w:val="3"/>
          </w:tcPr>
          <w:p w14:paraId="1ABA1E60" w14:textId="77777777" w:rsidR="00C83E31" w:rsidRPr="00F309B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309BA">
              <w:rPr>
                <w:kern w:val="18"/>
              </w:rPr>
              <w:t>$  1118</w:t>
            </w:r>
          </w:p>
        </w:tc>
        <w:tc>
          <w:tcPr>
            <w:tcW w:w="3120" w:type="dxa"/>
          </w:tcPr>
          <w:p w14:paraId="712BFCCC" w14:textId="77777777" w:rsidR="00C83E31" w:rsidRPr="00F309B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309BA">
              <w:rPr>
                <w:kern w:val="18"/>
              </w:rPr>
              <w:t>$    47</w:t>
            </w:r>
          </w:p>
        </w:tc>
        <w:tc>
          <w:tcPr>
            <w:tcW w:w="1040" w:type="dxa"/>
          </w:tcPr>
          <w:p w14:paraId="3F8E1997" w14:textId="77777777" w:rsidR="00C83E31" w:rsidRPr="00F309B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9789CE2" w14:textId="77777777" w:rsidR="00C83E31" w:rsidRPr="00F309B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309B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3275A93" w14:textId="77777777" w:rsidR="00C83E31" w:rsidRPr="00F309B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F309BA" w14:paraId="0EC9B455" w14:textId="77777777" w:rsidTr="002C54CD">
        <w:trPr>
          <w:cantSplit/>
        </w:trPr>
        <w:tc>
          <w:tcPr>
            <w:tcW w:w="540" w:type="dxa"/>
            <w:gridSpan w:val="2"/>
          </w:tcPr>
          <w:p w14:paraId="01F83DC5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B664DF7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  <w:r w:rsidRPr="00F309BA">
              <w:rPr>
                <w:b/>
                <w:kern w:val="18"/>
              </w:rPr>
              <w:t>– SCHOOL AND CHURCH BUSES</w:t>
            </w:r>
          </w:p>
        </w:tc>
      </w:tr>
      <w:tr w:rsidR="00C83E31" w:rsidRPr="00F309BA" w14:paraId="0B9D2266" w14:textId="77777777" w:rsidTr="002C54CD">
        <w:trPr>
          <w:cantSplit/>
        </w:trPr>
        <w:tc>
          <w:tcPr>
            <w:tcW w:w="3120" w:type="dxa"/>
            <w:gridSpan w:val="3"/>
          </w:tcPr>
          <w:p w14:paraId="6B17E2D0" w14:textId="77777777" w:rsidR="00C83E31" w:rsidRPr="00F309B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309BA">
              <w:rPr>
                <w:kern w:val="18"/>
              </w:rPr>
              <w:t>$   106</w:t>
            </w:r>
          </w:p>
        </w:tc>
        <w:tc>
          <w:tcPr>
            <w:tcW w:w="3120" w:type="dxa"/>
          </w:tcPr>
          <w:p w14:paraId="0E653FC6" w14:textId="77777777" w:rsidR="00C83E31" w:rsidRPr="00F309B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309BA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5D4C4C4B" w14:textId="77777777" w:rsidR="00C83E31" w:rsidRPr="00F309B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317D062" w14:textId="77777777" w:rsidR="00C83E31" w:rsidRPr="00F309B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309B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3A21219" w14:textId="77777777" w:rsidR="00C83E31" w:rsidRPr="00F309B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F309BA" w14:paraId="14F518CB" w14:textId="77777777" w:rsidTr="002C54CD">
        <w:trPr>
          <w:cantSplit/>
        </w:trPr>
        <w:tc>
          <w:tcPr>
            <w:tcW w:w="540" w:type="dxa"/>
            <w:gridSpan w:val="2"/>
          </w:tcPr>
          <w:p w14:paraId="263D6A50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D244EF0" w14:textId="77777777" w:rsidR="00C83E31" w:rsidRPr="00F309BA" w:rsidRDefault="00C83E31" w:rsidP="00F84EA5">
            <w:pPr>
              <w:pStyle w:val="tabletext11"/>
              <w:rPr>
                <w:b/>
                <w:kern w:val="18"/>
              </w:rPr>
            </w:pPr>
            <w:r w:rsidRPr="00F309BA">
              <w:rPr>
                <w:b/>
                <w:kern w:val="18"/>
              </w:rPr>
              <w:t>– OTHER BUSES</w:t>
            </w:r>
          </w:p>
        </w:tc>
      </w:tr>
      <w:tr w:rsidR="00C83E31" w:rsidRPr="00F309BA" w14:paraId="68B5EA95" w14:textId="77777777" w:rsidTr="002C54CD">
        <w:trPr>
          <w:cantSplit/>
        </w:trPr>
        <w:tc>
          <w:tcPr>
            <w:tcW w:w="3120" w:type="dxa"/>
            <w:gridSpan w:val="3"/>
          </w:tcPr>
          <w:p w14:paraId="19C4E1CA" w14:textId="77777777" w:rsidR="00C83E31" w:rsidRPr="00F309B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309BA">
              <w:rPr>
                <w:kern w:val="18"/>
              </w:rPr>
              <w:t>$   878</w:t>
            </w:r>
          </w:p>
        </w:tc>
        <w:tc>
          <w:tcPr>
            <w:tcW w:w="3120" w:type="dxa"/>
          </w:tcPr>
          <w:p w14:paraId="3116C525" w14:textId="77777777" w:rsidR="00C83E31" w:rsidRPr="00F309B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309BA">
              <w:rPr>
                <w:kern w:val="18"/>
              </w:rPr>
              <w:t>$    45</w:t>
            </w:r>
          </w:p>
        </w:tc>
        <w:tc>
          <w:tcPr>
            <w:tcW w:w="1040" w:type="dxa"/>
          </w:tcPr>
          <w:p w14:paraId="5195F036" w14:textId="77777777" w:rsidR="00C83E31" w:rsidRPr="00F309B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02D244F" w14:textId="77777777" w:rsidR="00C83E31" w:rsidRPr="00F309B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309B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ED69243" w14:textId="77777777" w:rsidR="00C83E31" w:rsidRPr="00F309B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F309BA" w14:paraId="123933C7" w14:textId="77777777" w:rsidTr="002C54CD">
        <w:trPr>
          <w:cantSplit/>
        </w:trPr>
        <w:tc>
          <w:tcPr>
            <w:tcW w:w="540" w:type="dxa"/>
            <w:gridSpan w:val="2"/>
          </w:tcPr>
          <w:p w14:paraId="25F540FB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CCA9168" w14:textId="77777777" w:rsidR="00C83E31" w:rsidRPr="00F309BA" w:rsidRDefault="00C83E31" w:rsidP="00F84EA5">
            <w:pPr>
              <w:pStyle w:val="tabletext11"/>
              <w:rPr>
                <w:b/>
                <w:kern w:val="18"/>
              </w:rPr>
            </w:pPr>
            <w:r w:rsidRPr="00F309BA">
              <w:rPr>
                <w:b/>
                <w:kern w:val="18"/>
              </w:rPr>
              <w:t>– VAN POOLS</w:t>
            </w:r>
          </w:p>
        </w:tc>
      </w:tr>
      <w:tr w:rsidR="00C83E31" w:rsidRPr="00F309BA" w14:paraId="7D4EF37F" w14:textId="77777777" w:rsidTr="002C54CD">
        <w:trPr>
          <w:cantSplit/>
        </w:trPr>
        <w:tc>
          <w:tcPr>
            <w:tcW w:w="3120" w:type="dxa"/>
            <w:gridSpan w:val="3"/>
          </w:tcPr>
          <w:p w14:paraId="37840979" w14:textId="77777777" w:rsidR="00C83E31" w:rsidRPr="00F309B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309BA">
              <w:rPr>
                <w:kern w:val="18"/>
              </w:rPr>
              <w:t>$   264</w:t>
            </w:r>
          </w:p>
        </w:tc>
        <w:tc>
          <w:tcPr>
            <w:tcW w:w="3120" w:type="dxa"/>
          </w:tcPr>
          <w:p w14:paraId="5F6C38ED" w14:textId="77777777" w:rsidR="00C83E31" w:rsidRPr="00F309B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309BA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55D0D15C" w14:textId="77777777" w:rsidR="00C83E31" w:rsidRPr="00F309B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6FC9A87" w14:textId="77777777" w:rsidR="00C83E31" w:rsidRPr="00F309B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309B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3C0FA4B" w14:textId="77777777" w:rsidR="00C83E31" w:rsidRPr="00F309B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F309BA" w14:paraId="30844C07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8E050B0" w14:textId="77777777" w:rsidR="00C83E31" w:rsidRPr="00F309BA" w:rsidRDefault="00C83E31" w:rsidP="00F84EA5">
            <w:pPr>
              <w:pStyle w:val="tabletext11"/>
              <w:rPr>
                <w:b/>
                <w:kern w:val="18"/>
              </w:rPr>
            </w:pPr>
            <w:r w:rsidRPr="00F309BA">
              <w:rPr>
                <w:b/>
                <w:kern w:val="18"/>
              </w:rPr>
              <w:t>RULE 249. AUTO DEALERS – PREMIUM DEVELOPMENT</w:t>
            </w:r>
          </w:p>
        </w:tc>
      </w:tr>
      <w:tr w:rsidR="00C83E31" w:rsidRPr="00F309BA" w14:paraId="160E4519" w14:textId="77777777" w:rsidTr="002C54CD">
        <w:trPr>
          <w:cantSplit/>
        </w:trPr>
        <w:tc>
          <w:tcPr>
            <w:tcW w:w="3120" w:type="dxa"/>
            <w:gridSpan w:val="3"/>
          </w:tcPr>
          <w:p w14:paraId="5E656515" w14:textId="77777777" w:rsidR="00C83E31" w:rsidRPr="00F309B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309BA">
              <w:rPr>
                <w:kern w:val="18"/>
              </w:rPr>
              <w:t>$   178</w:t>
            </w:r>
          </w:p>
        </w:tc>
        <w:tc>
          <w:tcPr>
            <w:tcW w:w="3120" w:type="dxa"/>
          </w:tcPr>
          <w:p w14:paraId="72E3CDD6" w14:textId="77777777" w:rsidR="00C83E31" w:rsidRPr="00F309B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309BA">
              <w:rPr>
                <w:kern w:val="18"/>
              </w:rPr>
              <w:t xml:space="preserve">Refer to Rule </w:t>
            </w:r>
            <w:r w:rsidRPr="00F309BA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285C8A92" w14:textId="77777777" w:rsidR="00C83E31" w:rsidRPr="00F309B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13CD863" w14:textId="77777777" w:rsidR="00C83E31" w:rsidRPr="00F309B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309B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645FD2C" w14:textId="77777777" w:rsidR="00C83E31" w:rsidRPr="00F309B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F309BA" w14:paraId="3889EB66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C7D9355" w14:textId="77777777" w:rsidR="00C83E31" w:rsidRPr="00F309BA" w:rsidRDefault="00C83E31" w:rsidP="00F84EA5">
            <w:pPr>
              <w:pStyle w:val="tabletext11"/>
              <w:rPr>
                <w:b/>
                <w:kern w:val="18"/>
              </w:rPr>
            </w:pPr>
          </w:p>
        </w:tc>
      </w:tr>
      <w:tr w:rsidR="00C83E31" w:rsidRPr="00F309BA" w14:paraId="4E7F8B90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1E187D2D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  <w:r w:rsidRPr="00F309B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C86E803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  <w:r w:rsidRPr="00F309BA">
              <w:rPr>
                <w:kern w:val="18"/>
              </w:rPr>
              <w:t xml:space="preserve">For Other Than Zone-rated Trucks, Tractors and Trailers Classifications, refer to Rule </w:t>
            </w:r>
            <w:r w:rsidRPr="00F309BA">
              <w:rPr>
                <w:b/>
                <w:kern w:val="18"/>
              </w:rPr>
              <w:t>222.</w:t>
            </w:r>
            <w:r w:rsidRPr="00F309BA">
              <w:rPr>
                <w:kern w:val="18"/>
              </w:rPr>
              <w:t xml:space="preserve"> for premium development.</w:t>
            </w:r>
          </w:p>
        </w:tc>
      </w:tr>
      <w:tr w:rsidR="00C83E31" w:rsidRPr="00F309BA" w14:paraId="56EBEAE7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0E19F04D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  <w:r w:rsidRPr="00F309B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4247D69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  <w:r w:rsidRPr="00F309BA">
              <w:rPr>
                <w:kern w:val="18"/>
              </w:rPr>
              <w:t xml:space="preserve">For Private Passenger Types Classifications, refer to Rule </w:t>
            </w:r>
            <w:r w:rsidRPr="00F309BA">
              <w:rPr>
                <w:b/>
                <w:kern w:val="18"/>
              </w:rPr>
              <w:t>232.</w:t>
            </w:r>
            <w:r w:rsidRPr="00F309BA">
              <w:rPr>
                <w:kern w:val="18"/>
              </w:rPr>
              <w:t xml:space="preserve"> for premium development.</w:t>
            </w:r>
          </w:p>
        </w:tc>
      </w:tr>
      <w:tr w:rsidR="00C83E31" w:rsidRPr="00F309BA" w14:paraId="6DCE202E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339F7DE1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  <w:r w:rsidRPr="00F309B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8ACF20A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  <w:r w:rsidRPr="00F309BA">
              <w:rPr>
                <w:kern w:val="18"/>
              </w:rPr>
              <w:t xml:space="preserve">For Other Than Zone-rated Public Autos, refer to Rule </w:t>
            </w:r>
            <w:r w:rsidRPr="00F309BA">
              <w:rPr>
                <w:rStyle w:val="rulelink"/>
              </w:rPr>
              <w:t>239.</w:t>
            </w:r>
            <w:r w:rsidRPr="00F309BA">
              <w:rPr>
                <w:rStyle w:val="rulelink"/>
                <w:b w:val="0"/>
              </w:rPr>
              <w:t xml:space="preserve"> for premium development. </w:t>
            </w:r>
          </w:p>
        </w:tc>
      </w:tr>
      <w:tr w:rsidR="00C83E31" w:rsidRPr="00F309BA" w14:paraId="57416554" w14:textId="77777777" w:rsidTr="002C54CD">
        <w:trPr>
          <w:cantSplit/>
        </w:trPr>
        <w:tc>
          <w:tcPr>
            <w:tcW w:w="220" w:type="dxa"/>
          </w:tcPr>
          <w:p w14:paraId="17B5678B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  <w:r w:rsidRPr="00F309B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25520974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  <w:r w:rsidRPr="00F309BA">
              <w:rPr>
                <w:kern w:val="18"/>
              </w:rPr>
              <w:t xml:space="preserve">For liability increased limits factors, refer to Rule </w:t>
            </w:r>
            <w:r w:rsidRPr="00F309BA">
              <w:rPr>
                <w:rStyle w:val="rulelink"/>
              </w:rPr>
              <w:t>300.</w:t>
            </w:r>
          </w:p>
        </w:tc>
      </w:tr>
      <w:tr w:rsidR="00C83E31" w:rsidRPr="00F309BA" w14:paraId="091A3DB0" w14:textId="77777777" w:rsidTr="002C54C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2D93E95" w14:textId="77777777" w:rsidR="00C83E31" w:rsidRPr="00F309BA" w:rsidRDefault="00C83E31" w:rsidP="00F84EA5">
            <w:pPr>
              <w:pStyle w:val="tabletext11"/>
              <w:jc w:val="both"/>
              <w:rPr>
                <w:kern w:val="18"/>
              </w:rPr>
            </w:pPr>
            <w:r w:rsidRPr="00F309B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63427F4B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  <w:r w:rsidRPr="00F309BA">
              <w:rPr>
                <w:kern w:val="18"/>
              </w:rPr>
              <w:t xml:space="preserve">Other Than Auto losses for </w:t>
            </w:r>
            <w:r w:rsidRPr="00F309BA">
              <w:t>Auto Dealers</w:t>
            </w:r>
            <w:r w:rsidRPr="00F309BA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F309BA">
              <w:rPr>
                <w:rStyle w:val="rulelink"/>
              </w:rPr>
              <w:t>249.</w:t>
            </w:r>
          </w:p>
        </w:tc>
      </w:tr>
      <w:tr w:rsidR="00C83E31" w:rsidRPr="00F309BA" w14:paraId="45F39432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BD4075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5EB932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309BA" w14:paraId="7A88D81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89249F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4EB52A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309BA" w14:paraId="187C8C1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D696EF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695206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309BA" w14:paraId="76E79B72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182FDD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F130BD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309BA" w14:paraId="6A4AE742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436DFC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DF22E7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309BA" w14:paraId="6783A25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96CC2E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23EE8E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309BA" w14:paraId="64AF8039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F8AF77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702E5D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309BA" w14:paraId="34923B59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D6EDC3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6C30A0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309BA" w14:paraId="3F6E801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FB9B46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80B362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309BA" w14:paraId="7E55099A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356CEB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A0366E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309BA" w14:paraId="7A07317A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5E4B83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F83B016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309BA" w14:paraId="7CF08B73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020E55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EC93D7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309BA" w14:paraId="438F136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22B91C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24243D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309BA" w14:paraId="02B2897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E8F936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AD8ACC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309BA" w14:paraId="7FF6242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4FFCB6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9E963B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309BA" w14:paraId="018439B4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D6F53E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8B212A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309BA" w14:paraId="4A73FD34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A6622A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10D2CE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309BA" w14:paraId="4C5C922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C5A1F5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E32DB0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309BA" w14:paraId="5A4A0FD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60AF01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2666FF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309BA" w14:paraId="54DC0C7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4F7935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E9E3FD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309BA" w14:paraId="0266C40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D63959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62CD31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309BA" w14:paraId="2745D054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7B9B8F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0B9452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309BA" w14:paraId="2B7E1AB0" w14:textId="77777777" w:rsidTr="002C54C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C55E562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464DA34A" w14:textId="77777777" w:rsidR="00C83E31" w:rsidRPr="00F309BA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1FD28C62" w14:textId="77777777" w:rsidR="00C83E31" w:rsidRDefault="00C83E31" w:rsidP="00F84EA5">
      <w:pPr>
        <w:pStyle w:val="isonormal"/>
      </w:pPr>
    </w:p>
    <w:p w14:paraId="6B605926" w14:textId="77777777" w:rsidR="00C83E31" w:rsidRDefault="00C83E31" w:rsidP="00F84EA5">
      <w:pPr>
        <w:pStyle w:val="isonormal"/>
        <w:jc w:val="left"/>
      </w:pPr>
    </w:p>
    <w:p w14:paraId="6A4906EE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E9BC9AE" w14:textId="77777777" w:rsidR="00C83E31" w:rsidRPr="00760777" w:rsidRDefault="00C83E31" w:rsidP="00F84EA5">
      <w:pPr>
        <w:pStyle w:val="subcap"/>
      </w:pPr>
      <w:r w:rsidRPr="00760777">
        <w:lastRenderedPageBreak/>
        <w:t>TERRITORY 107</w:t>
      </w:r>
    </w:p>
    <w:p w14:paraId="0994DD4C" w14:textId="77777777" w:rsidR="00C83E31" w:rsidRPr="00760777" w:rsidRDefault="00C83E31" w:rsidP="00F84EA5">
      <w:pPr>
        <w:pStyle w:val="subcap2"/>
      </w:pPr>
      <w:r w:rsidRPr="00760777">
        <w:t>LIAB, MED PAY</w:t>
      </w:r>
    </w:p>
    <w:p w14:paraId="2EFA7238" w14:textId="77777777" w:rsidR="00C83E31" w:rsidRPr="00760777" w:rsidRDefault="00C83E31" w:rsidP="00F84EA5">
      <w:pPr>
        <w:pStyle w:val="isonormal"/>
      </w:pPr>
    </w:p>
    <w:p w14:paraId="58FC9E5E" w14:textId="77777777" w:rsidR="00C83E31" w:rsidRPr="00760777" w:rsidRDefault="00C83E31" w:rsidP="00F84EA5">
      <w:pPr>
        <w:pStyle w:val="isonormal"/>
        <w:sectPr w:rsidR="00C83E31" w:rsidRPr="00760777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C83E31" w:rsidRPr="00760777" w14:paraId="0F5C107A" w14:textId="77777777" w:rsidTr="002C54C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E5455AF" w14:textId="77777777" w:rsidR="00C83E31" w:rsidRPr="00760777" w:rsidRDefault="00C83E31" w:rsidP="00F84EA5">
            <w:pPr>
              <w:pStyle w:val="tablehead"/>
              <w:rPr>
                <w:kern w:val="18"/>
              </w:rPr>
            </w:pPr>
            <w:r w:rsidRPr="00760777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34681D1A" w14:textId="77777777" w:rsidR="00C83E31" w:rsidRPr="00760777" w:rsidRDefault="00C83E31" w:rsidP="00F84EA5">
            <w:pPr>
              <w:pStyle w:val="tablehead"/>
              <w:rPr>
                <w:kern w:val="18"/>
              </w:rPr>
            </w:pPr>
            <w:r w:rsidRPr="00760777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931321C" w14:textId="77777777" w:rsidR="00C83E31" w:rsidRPr="00760777" w:rsidRDefault="00C83E31" w:rsidP="00F84EA5">
            <w:pPr>
              <w:pStyle w:val="tablehead"/>
              <w:rPr>
                <w:kern w:val="18"/>
              </w:rPr>
            </w:pPr>
            <w:r w:rsidRPr="00760777">
              <w:rPr>
                <w:kern w:val="18"/>
              </w:rPr>
              <w:t>PERSONAL INJURY PROTECTION</w:t>
            </w:r>
          </w:p>
        </w:tc>
      </w:tr>
      <w:tr w:rsidR="00C83E31" w:rsidRPr="00760777" w14:paraId="55722047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9F0C38D" w14:textId="77777777" w:rsidR="00C83E31" w:rsidRPr="00760777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48AF103" w14:textId="77777777" w:rsidR="00C83E31" w:rsidRPr="00760777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14CAC12" w14:textId="77777777" w:rsidR="00C83E31" w:rsidRPr="00760777" w:rsidRDefault="00C83E31" w:rsidP="00F84EA5">
            <w:pPr>
              <w:pStyle w:val="tablehead"/>
              <w:rPr>
                <w:kern w:val="18"/>
              </w:rPr>
            </w:pPr>
          </w:p>
        </w:tc>
      </w:tr>
      <w:tr w:rsidR="00C83E31" w:rsidRPr="00760777" w14:paraId="5AD88B99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64D39A8" w14:textId="77777777" w:rsidR="00C83E31" w:rsidRPr="00760777" w:rsidRDefault="00C83E31" w:rsidP="00F84EA5">
            <w:pPr>
              <w:pStyle w:val="tablehead"/>
              <w:rPr>
                <w:kern w:val="18"/>
              </w:rPr>
            </w:pPr>
            <w:r w:rsidRPr="00760777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BA9B128" w14:textId="77777777" w:rsidR="00C83E31" w:rsidRPr="00760777" w:rsidRDefault="00C83E31" w:rsidP="00F84EA5">
            <w:pPr>
              <w:pStyle w:val="tablehead"/>
              <w:rPr>
                <w:kern w:val="18"/>
              </w:rPr>
            </w:pPr>
            <w:r w:rsidRPr="00760777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7FE1E2E" w14:textId="77777777" w:rsidR="00C83E31" w:rsidRPr="00760777" w:rsidRDefault="00C83E31" w:rsidP="00F84EA5">
            <w:pPr>
              <w:pStyle w:val="tablehead"/>
              <w:rPr>
                <w:kern w:val="18"/>
              </w:rPr>
            </w:pPr>
            <w:r w:rsidRPr="00760777">
              <w:rPr>
                <w:kern w:val="18"/>
              </w:rPr>
              <w:t>Basic Limits</w:t>
            </w:r>
          </w:p>
        </w:tc>
      </w:tr>
      <w:tr w:rsidR="00C83E31" w:rsidRPr="00760777" w14:paraId="30051AFE" w14:textId="77777777" w:rsidTr="002C54CD">
        <w:trPr>
          <w:cantSplit/>
        </w:trPr>
        <w:tc>
          <w:tcPr>
            <w:tcW w:w="9360" w:type="dxa"/>
            <w:gridSpan w:val="7"/>
          </w:tcPr>
          <w:p w14:paraId="407051F6" w14:textId="77777777" w:rsidR="00C83E31" w:rsidRPr="00760777" w:rsidRDefault="00C83E31" w:rsidP="00F84EA5">
            <w:pPr>
              <w:pStyle w:val="tabletext11"/>
              <w:rPr>
                <w:b/>
                <w:kern w:val="18"/>
              </w:rPr>
            </w:pPr>
            <w:r w:rsidRPr="00760777">
              <w:rPr>
                <w:b/>
                <w:kern w:val="18"/>
              </w:rPr>
              <w:t>RULE 223. TRUCKS, TRACTORS AND TRAILERS CLASSIFICATIONS</w:t>
            </w:r>
          </w:p>
        </w:tc>
      </w:tr>
      <w:tr w:rsidR="00C83E31" w:rsidRPr="00760777" w14:paraId="724F4E6C" w14:textId="77777777" w:rsidTr="002C54CD">
        <w:trPr>
          <w:cantSplit/>
        </w:trPr>
        <w:tc>
          <w:tcPr>
            <w:tcW w:w="3120" w:type="dxa"/>
            <w:gridSpan w:val="3"/>
          </w:tcPr>
          <w:p w14:paraId="4EE946D5" w14:textId="77777777" w:rsidR="00C83E31" w:rsidRPr="0076077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60777">
              <w:rPr>
                <w:kern w:val="18"/>
              </w:rPr>
              <w:t>$   297</w:t>
            </w:r>
          </w:p>
        </w:tc>
        <w:tc>
          <w:tcPr>
            <w:tcW w:w="3120" w:type="dxa"/>
          </w:tcPr>
          <w:p w14:paraId="664F3AEF" w14:textId="77777777" w:rsidR="00C83E31" w:rsidRPr="0076077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60777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0894CFB3" w14:textId="77777777" w:rsidR="00C83E31" w:rsidRPr="00760777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FF0B695" w14:textId="77777777" w:rsidR="00C83E31" w:rsidRPr="0076077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6077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0994094" w14:textId="77777777" w:rsidR="00C83E31" w:rsidRPr="00760777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760777" w14:paraId="449DD8B3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7806B36" w14:textId="77777777" w:rsidR="00C83E31" w:rsidRPr="00760777" w:rsidRDefault="00C83E31" w:rsidP="00F84EA5">
            <w:pPr>
              <w:pStyle w:val="tabletext11"/>
              <w:rPr>
                <w:b/>
                <w:kern w:val="18"/>
              </w:rPr>
            </w:pPr>
            <w:r w:rsidRPr="00760777">
              <w:rPr>
                <w:b/>
                <w:kern w:val="18"/>
              </w:rPr>
              <w:t>RULE 232. PRIVATE PASSENGER TYPES CLASSIFICATIONS</w:t>
            </w:r>
          </w:p>
        </w:tc>
      </w:tr>
      <w:tr w:rsidR="00C83E31" w:rsidRPr="00760777" w14:paraId="75E1BEC1" w14:textId="77777777" w:rsidTr="002C54CD">
        <w:trPr>
          <w:cantSplit/>
        </w:trPr>
        <w:tc>
          <w:tcPr>
            <w:tcW w:w="3120" w:type="dxa"/>
            <w:gridSpan w:val="3"/>
          </w:tcPr>
          <w:p w14:paraId="768F1BF2" w14:textId="77777777" w:rsidR="00C83E31" w:rsidRPr="0076077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60777">
              <w:rPr>
                <w:kern w:val="18"/>
              </w:rPr>
              <w:t>$   272</w:t>
            </w:r>
          </w:p>
        </w:tc>
        <w:tc>
          <w:tcPr>
            <w:tcW w:w="3120" w:type="dxa"/>
          </w:tcPr>
          <w:p w14:paraId="6B3019B5" w14:textId="77777777" w:rsidR="00C83E31" w:rsidRPr="0076077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60777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2F572C44" w14:textId="77777777" w:rsidR="00C83E31" w:rsidRPr="00760777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E49FBC1" w14:textId="77777777" w:rsidR="00C83E31" w:rsidRPr="0076077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6077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74BE6CB" w14:textId="77777777" w:rsidR="00C83E31" w:rsidRPr="00760777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760777" w14:paraId="27CC6E0B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05FD71D" w14:textId="77777777" w:rsidR="00C83E31" w:rsidRPr="00760777" w:rsidRDefault="00C83E31" w:rsidP="00F84EA5">
            <w:pPr>
              <w:pStyle w:val="tabletext11"/>
              <w:rPr>
                <w:b/>
                <w:kern w:val="18"/>
              </w:rPr>
            </w:pPr>
            <w:r w:rsidRPr="00760777">
              <w:rPr>
                <w:b/>
                <w:kern w:val="18"/>
              </w:rPr>
              <w:t>RULE 240. PUBLIC AUTO CLASSIFICATIONS –</w:t>
            </w:r>
          </w:p>
        </w:tc>
      </w:tr>
      <w:tr w:rsidR="00C83E31" w:rsidRPr="00760777" w14:paraId="0BFCC0C7" w14:textId="77777777" w:rsidTr="002C54CD">
        <w:trPr>
          <w:cantSplit/>
        </w:trPr>
        <w:tc>
          <w:tcPr>
            <w:tcW w:w="540" w:type="dxa"/>
            <w:gridSpan w:val="2"/>
          </w:tcPr>
          <w:p w14:paraId="68A6753C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4EC6573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  <w:r w:rsidRPr="00760777">
              <w:rPr>
                <w:b/>
                <w:kern w:val="18"/>
              </w:rPr>
              <w:t>– TAXICABS AND LIMOUSINES</w:t>
            </w:r>
          </w:p>
        </w:tc>
      </w:tr>
      <w:tr w:rsidR="00C83E31" w:rsidRPr="00760777" w14:paraId="53F291D4" w14:textId="77777777" w:rsidTr="002C54CD">
        <w:trPr>
          <w:cantSplit/>
        </w:trPr>
        <w:tc>
          <w:tcPr>
            <w:tcW w:w="3120" w:type="dxa"/>
            <w:gridSpan w:val="3"/>
          </w:tcPr>
          <w:p w14:paraId="7A7C3728" w14:textId="77777777" w:rsidR="00C83E31" w:rsidRPr="0076077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60777">
              <w:rPr>
                <w:kern w:val="18"/>
              </w:rPr>
              <w:t>$  1194</w:t>
            </w:r>
          </w:p>
        </w:tc>
        <w:tc>
          <w:tcPr>
            <w:tcW w:w="3120" w:type="dxa"/>
          </w:tcPr>
          <w:p w14:paraId="0A5CE176" w14:textId="77777777" w:rsidR="00C83E31" w:rsidRPr="0076077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60777">
              <w:rPr>
                <w:kern w:val="18"/>
              </w:rPr>
              <w:t>$    50</w:t>
            </w:r>
          </w:p>
        </w:tc>
        <w:tc>
          <w:tcPr>
            <w:tcW w:w="1040" w:type="dxa"/>
          </w:tcPr>
          <w:p w14:paraId="28421CF2" w14:textId="77777777" w:rsidR="00C83E31" w:rsidRPr="00760777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B5D48C8" w14:textId="77777777" w:rsidR="00C83E31" w:rsidRPr="0076077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6077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4BDE478" w14:textId="77777777" w:rsidR="00C83E31" w:rsidRPr="00760777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760777" w14:paraId="59DF92E5" w14:textId="77777777" w:rsidTr="002C54CD">
        <w:trPr>
          <w:cantSplit/>
        </w:trPr>
        <w:tc>
          <w:tcPr>
            <w:tcW w:w="540" w:type="dxa"/>
            <w:gridSpan w:val="2"/>
          </w:tcPr>
          <w:p w14:paraId="1BD161BC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A9F3C78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  <w:r w:rsidRPr="00760777">
              <w:rPr>
                <w:b/>
                <w:kern w:val="18"/>
              </w:rPr>
              <w:t>– SCHOOL AND CHURCH BUSES</w:t>
            </w:r>
          </w:p>
        </w:tc>
      </w:tr>
      <w:tr w:rsidR="00C83E31" w:rsidRPr="00760777" w14:paraId="3611AE53" w14:textId="77777777" w:rsidTr="002C54CD">
        <w:trPr>
          <w:cantSplit/>
        </w:trPr>
        <w:tc>
          <w:tcPr>
            <w:tcW w:w="3120" w:type="dxa"/>
            <w:gridSpan w:val="3"/>
          </w:tcPr>
          <w:p w14:paraId="71134A15" w14:textId="77777777" w:rsidR="00C83E31" w:rsidRPr="0076077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60777">
              <w:rPr>
                <w:kern w:val="18"/>
              </w:rPr>
              <w:t>$   113</w:t>
            </w:r>
          </w:p>
        </w:tc>
        <w:tc>
          <w:tcPr>
            <w:tcW w:w="3120" w:type="dxa"/>
          </w:tcPr>
          <w:p w14:paraId="0C0E013E" w14:textId="77777777" w:rsidR="00C83E31" w:rsidRPr="0076077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60777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10525382" w14:textId="77777777" w:rsidR="00C83E31" w:rsidRPr="00760777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15A6D9B" w14:textId="77777777" w:rsidR="00C83E31" w:rsidRPr="0076077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6077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52BA2CF" w14:textId="77777777" w:rsidR="00C83E31" w:rsidRPr="00760777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760777" w14:paraId="60B2DBCC" w14:textId="77777777" w:rsidTr="002C54CD">
        <w:trPr>
          <w:cantSplit/>
        </w:trPr>
        <w:tc>
          <w:tcPr>
            <w:tcW w:w="540" w:type="dxa"/>
            <w:gridSpan w:val="2"/>
          </w:tcPr>
          <w:p w14:paraId="5F5978CC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67C115D" w14:textId="77777777" w:rsidR="00C83E31" w:rsidRPr="00760777" w:rsidRDefault="00C83E31" w:rsidP="00F84EA5">
            <w:pPr>
              <w:pStyle w:val="tabletext11"/>
              <w:rPr>
                <w:b/>
                <w:kern w:val="18"/>
              </w:rPr>
            </w:pPr>
            <w:r w:rsidRPr="00760777">
              <w:rPr>
                <w:b/>
                <w:kern w:val="18"/>
              </w:rPr>
              <w:t>– OTHER BUSES</w:t>
            </w:r>
          </w:p>
        </w:tc>
      </w:tr>
      <w:tr w:rsidR="00C83E31" w:rsidRPr="00760777" w14:paraId="07CA6694" w14:textId="77777777" w:rsidTr="002C54CD">
        <w:trPr>
          <w:cantSplit/>
        </w:trPr>
        <w:tc>
          <w:tcPr>
            <w:tcW w:w="3120" w:type="dxa"/>
            <w:gridSpan w:val="3"/>
          </w:tcPr>
          <w:p w14:paraId="48A71818" w14:textId="77777777" w:rsidR="00C83E31" w:rsidRPr="0076077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60777">
              <w:rPr>
                <w:kern w:val="18"/>
              </w:rPr>
              <w:t>$   939</w:t>
            </w:r>
          </w:p>
        </w:tc>
        <w:tc>
          <w:tcPr>
            <w:tcW w:w="3120" w:type="dxa"/>
          </w:tcPr>
          <w:p w14:paraId="4D543BA4" w14:textId="77777777" w:rsidR="00C83E31" w:rsidRPr="0076077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60777">
              <w:rPr>
                <w:kern w:val="18"/>
              </w:rPr>
              <w:t>$    48</w:t>
            </w:r>
          </w:p>
        </w:tc>
        <w:tc>
          <w:tcPr>
            <w:tcW w:w="1040" w:type="dxa"/>
          </w:tcPr>
          <w:p w14:paraId="3380E423" w14:textId="77777777" w:rsidR="00C83E31" w:rsidRPr="00760777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2BCD938" w14:textId="77777777" w:rsidR="00C83E31" w:rsidRPr="0076077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6077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1E636A0" w14:textId="77777777" w:rsidR="00C83E31" w:rsidRPr="00760777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760777" w14:paraId="336FCEAE" w14:textId="77777777" w:rsidTr="002C54CD">
        <w:trPr>
          <w:cantSplit/>
        </w:trPr>
        <w:tc>
          <w:tcPr>
            <w:tcW w:w="540" w:type="dxa"/>
            <w:gridSpan w:val="2"/>
          </w:tcPr>
          <w:p w14:paraId="7ACDF60E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A65836D" w14:textId="77777777" w:rsidR="00C83E31" w:rsidRPr="00760777" w:rsidRDefault="00C83E31" w:rsidP="00F84EA5">
            <w:pPr>
              <w:pStyle w:val="tabletext11"/>
              <w:rPr>
                <w:b/>
                <w:kern w:val="18"/>
              </w:rPr>
            </w:pPr>
            <w:r w:rsidRPr="00760777">
              <w:rPr>
                <w:b/>
                <w:kern w:val="18"/>
              </w:rPr>
              <w:t>– VAN POOLS</w:t>
            </w:r>
          </w:p>
        </w:tc>
      </w:tr>
      <w:tr w:rsidR="00C83E31" w:rsidRPr="00760777" w14:paraId="3E12FA2C" w14:textId="77777777" w:rsidTr="002C54CD">
        <w:trPr>
          <w:cantSplit/>
        </w:trPr>
        <w:tc>
          <w:tcPr>
            <w:tcW w:w="3120" w:type="dxa"/>
            <w:gridSpan w:val="3"/>
          </w:tcPr>
          <w:p w14:paraId="6358BA22" w14:textId="77777777" w:rsidR="00C83E31" w:rsidRPr="0076077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60777">
              <w:rPr>
                <w:kern w:val="18"/>
              </w:rPr>
              <w:t>$   282</w:t>
            </w:r>
          </w:p>
        </w:tc>
        <w:tc>
          <w:tcPr>
            <w:tcW w:w="3120" w:type="dxa"/>
          </w:tcPr>
          <w:p w14:paraId="5DE98AC8" w14:textId="77777777" w:rsidR="00C83E31" w:rsidRPr="0076077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60777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637E1217" w14:textId="77777777" w:rsidR="00C83E31" w:rsidRPr="00760777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688EAB9" w14:textId="77777777" w:rsidR="00C83E31" w:rsidRPr="0076077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6077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DA1AA66" w14:textId="77777777" w:rsidR="00C83E31" w:rsidRPr="00760777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760777" w14:paraId="1BA2AE7F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9145235" w14:textId="77777777" w:rsidR="00C83E31" w:rsidRPr="00760777" w:rsidRDefault="00C83E31" w:rsidP="00F84EA5">
            <w:pPr>
              <w:pStyle w:val="tabletext11"/>
              <w:rPr>
                <w:b/>
                <w:kern w:val="18"/>
              </w:rPr>
            </w:pPr>
            <w:r w:rsidRPr="00760777">
              <w:rPr>
                <w:b/>
                <w:kern w:val="18"/>
              </w:rPr>
              <w:t>RULE 249. AUTO DEALERS – PREMIUM DEVELOPMENT</w:t>
            </w:r>
          </w:p>
        </w:tc>
      </w:tr>
      <w:tr w:rsidR="00C83E31" w:rsidRPr="00760777" w14:paraId="1A9611C4" w14:textId="77777777" w:rsidTr="002C54CD">
        <w:trPr>
          <w:cantSplit/>
        </w:trPr>
        <w:tc>
          <w:tcPr>
            <w:tcW w:w="3120" w:type="dxa"/>
            <w:gridSpan w:val="3"/>
          </w:tcPr>
          <w:p w14:paraId="4B0CFFB3" w14:textId="77777777" w:rsidR="00C83E31" w:rsidRPr="0076077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60777">
              <w:rPr>
                <w:kern w:val="18"/>
              </w:rPr>
              <w:t>$   180</w:t>
            </w:r>
          </w:p>
        </w:tc>
        <w:tc>
          <w:tcPr>
            <w:tcW w:w="3120" w:type="dxa"/>
          </w:tcPr>
          <w:p w14:paraId="4CBA4D65" w14:textId="77777777" w:rsidR="00C83E31" w:rsidRPr="0076077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60777">
              <w:rPr>
                <w:kern w:val="18"/>
              </w:rPr>
              <w:t xml:space="preserve">Refer to Rule </w:t>
            </w:r>
            <w:r w:rsidRPr="00760777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2237ED97" w14:textId="77777777" w:rsidR="00C83E31" w:rsidRPr="00760777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6A281C9" w14:textId="77777777" w:rsidR="00C83E31" w:rsidRPr="0076077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6077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359E43F" w14:textId="77777777" w:rsidR="00C83E31" w:rsidRPr="00760777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760777" w14:paraId="13926FD5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A344D9E" w14:textId="77777777" w:rsidR="00C83E31" w:rsidRPr="00760777" w:rsidRDefault="00C83E31" w:rsidP="00F84EA5">
            <w:pPr>
              <w:pStyle w:val="tabletext11"/>
              <w:rPr>
                <w:b/>
                <w:kern w:val="18"/>
              </w:rPr>
            </w:pPr>
          </w:p>
        </w:tc>
      </w:tr>
      <w:tr w:rsidR="00C83E31" w:rsidRPr="00760777" w14:paraId="6837C889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73D8F227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  <w:r w:rsidRPr="0076077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4CEAFB6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  <w:r w:rsidRPr="00760777">
              <w:rPr>
                <w:kern w:val="18"/>
              </w:rPr>
              <w:t xml:space="preserve">For Other Than Zone-rated Trucks, Tractors and Trailers Classifications, refer to Rule </w:t>
            </w:r>
            <w:r w:rsidRPr="00760777">
              <w:rPr>
                <w:b/>
                <w:kern w:val="18"/>
              </w:rPr>
              <w:t>222.</w:t>
            </w:r>
            <w:r w:rsidRPr="00760777">
              <w:rPr>
                <w:kern w:val="18"/>
              </w:rPr>
              <w:t xml:space="preserve"> for premium development.</w:t>
            </w:r>
          </w:p>
        </w:tc>
      </w:tr>
      <w:tr w:rsidR="00C83E31" w:rsidRPr="00760777" w14:paraId="14DC5CC9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3F150D6E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  <w:r w:rsidRPr="0076077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5B110C0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  <w:r w:rsidRPr="00760777">
              <w:rPr>
                <w:kern w:val="18"/>
              </w:rPr>
              <w:t xml:space="preserve">For Private Passenger Types Classifications, refer to Rule </w:t>
            </w:r>
            <w:r w:rsidRPr="00760777">
              <w:rPr>
                <w:b/>
                <w:kern w:val="18"/>
              </w:rPr>
              <w:t>232.</w:t>
            </w:r>
            <w:r w:rsidRPr="00760777">
              <w:rPr>
                <w:kern w:val="18"/>
              </w:rPr>
              <w:t xml:space="preserve"> for premium development.</w:t>
            </w:r>
          </w:p>
        </w:tc>
      </w:tr>
      <w:tr w:rsidR="00C83E31" w:rsidRPr="00760777" w14:paraId="474BBEA8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64E045FC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  <w:r w:rsidRPr="0076077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AE9D2E1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  <w:r w:rsidRPr="00760777">
              <w:rPr>
                <w:kern w:val="18"/>
              </w:rPr>
              <w:t xml:space="preserve">For Other Than Zone-rated Public Autos, refer to Rule </w:t>
            </w:r>
            <w:r w:rsidRPr="00760777">
              <w:rPr>
                <w:rStyle w:val="rulelink"/>
              </w:rPr>
              <w:t>239.</w:t>
            </w:r>
            <w:r w:rsidRPr="00760777">
              <w:rPr>
                <w:rStyle w:val="rulelink"/>
                <w:b w:val="0"/>
              </w:rPr>
              <w:t xml:space="preserve"> for premium development. </w:t>
            </w:r>
          </w:p>
        </w:tc>
      </w:tr>
      <w:tr w:rsidR="00C83E31" w:rsidRPr="00760777" w14:paraId="701F3738" w14:textId="77777777" w:rsidTr="002C54CD">
        <w:trPr>
          <w:cantSplit/>
        </w:trPr>
        <w:tc>
          <w:tcPr>
            <w:tcW w:w="220" w:type="dxa"/>
          </w:tcPr>
          <w:p w14:paraId="3FDE005C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  <w:r w:rsidRPr="0076077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42C08E48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  <w:r w:rsidRPr="00760777">
              <w:rPr>
                <w:kern w:val="18"/>
              </w:rPr>
              <w:t xml:space="preserve">For liability increased limits factors, refer to Rule </w:t>
            </w:r>
            <w:r w:rsidRPr="00760777">
              <w:rPr>
                <w:rStyle w:val="rulelink"/>
              </w:rPr>
              <w:t>300.</w:t>
            </w:r>
          </w:p>
        </w:tc>
      </w:tr>
      <w:tr w:rsidR="00C83E31" w:rsidRPr="00760777" w14:paraId="3340DE06" w14:textId="77777777" w:rsidTr="002C54C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8966217" w14:textId="77777777" w:rsidR="00C83E31" w:rsidRPr="00760777" w:rsidRDefault="00C83E31" w:rsidP="00F84EA5">
            <w:pPr>
              <w:pStyle w:val="tabletext11"/>
              <w:jc w:val="both"/>
              <w:rPr>
                <w:kern w:val="18"/>
              </w:rPr>
            </w:pPr>
            <w:r w:rsidRPr="0076077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3C3E0B36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  <w:r w:rsidRPr="00760777">
              <w:rPr>
                <w:kern w:val="18"/>
              </w:rPr>
              <w:t xml:space="preserve">Other Than Auto losses for </w:t>
            </w:r>
            <w:r w:rsidRPr="00760777">
              <w:t>Auto Dealers</w:t>
            </w:r>
            <w:r w:rsidRPr="00760777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760777">
              <w:rPr>
                <w:rStyle w:val="rulelink"/>
              </w:rPr>
              <w:t>249.</w:t>
            </w:r>
          </w:p>
        </w:tc>
      </w:tr>
      <w:tr w:rsidR="00C83E31" w:rsidRPr="00760777" w14:paraId="13674402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9269FD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F8F8A2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60777" w14:paraId="5361EDA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A8BC71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523257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60777" w14:paraId="0829B8E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E7D6EB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2CE3BD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60777" w14:paraId="787B071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A8522F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65B91B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60777" w14:paraId="3F6D8BC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CBE5BC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3911D3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60777" w14:paraId="23A8E9D0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98B0CE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C3B94F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60777" w14:paraId="608962DA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1E896F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8B3BFF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60777" w14:paraId="02225B88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A22E66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DAB36F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60777" w14:paraId="1A3EF73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1E1857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98BAB1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60777" w14:paraId="2A85642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9F97F4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955FB5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60777" w14:paraId="12394878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608F0D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5CBFDD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60777" w14:paraId="66A300B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9DEC80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86BA39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60777" w14:paraId="2DE807EA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6018F2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FA9BDEC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60777" w14:paraId="23D0F0E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84552E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C48FE4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60777" w14:paraId="47DC77B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B7786F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9406FB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60777" w14:paraId="1F019A0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E89717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F94CBC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60777" w14:paraId="1A87E863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7F785B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39052B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60777" w14:paraId="3A263D22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EAE66B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0968983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60777" w14:paraId="0CCEA4D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041352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F66260C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60777" w14:paraId="677DAC5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962644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46E2F6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60777" w14:paraId="3B1895E0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496F8D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496E48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60777" w14:paraId="61BF3A6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3A846C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F6F91B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60777" w14:paraId="325EF9A8" w14:textId="77777777" w:rsidTr="002C54C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0315B97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00936A3B" w14:textId="77777777" w:rsidR="00C83E31" w:rsidRPr="00760777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009C67EE" w14:textId="77777777" w:rsidR="00C83E31" w:rsidRDefault="00C83E31" w:rsidP="00F84EA5">
      <w:pPr>
        <w:pStyle w:val="isonormal"/>
      </w:pPr>
    </w:p>
    <w:p w14:paraId="0B4BCF9C" w14:textId="77777777" w:rsidR="00C83E31" w:rsidRDefault="00C83E31" w:rsidP="00F84EA5">
      <w:pPr>
        <w:pStyle w:val="isonormal"/>
        <w:jc w:val="left"/>
      </w:pPr>
    </w:p>
    <w:p w14:paraId="76684559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9395D16" w14:textId="77777777" w:rsidR="00C83E31" w:rsidRPr="002D76E6" w:rsidRDefault="00C83E31" w:rsidP="00F84EA5">
      <w:pPr>
        <w:pStyle w:val="subcap"/>
      </w:pPr>
      <w:r w:rsidRPr="002D76E6">
        <w:lastRenderedPageBreak/>
        <w:t>TERRITORY 108</w:t>
      </w:r>
    </w:p>
    <w:p w14:paraId="48B4C685" w14:textId="77777777" w:rsidR="00C83E31" w:rsidRPr="002D76E6" w:rsidRDefault="00C83E31" w:rsidP="00F84EA5">
      <w:pPr>
        <w:pStyle w:val="subcap2"/>
      </w:pPr>
      <w:r w:rsidRPr="002D76E6">
        <w:t>LIAB, MED PAY</w:t>
      </w:r>
    </w:p>
    <w:p w14:paraId="5A30B8A0" w14:textId="77777777" w:rsidR="00C83E31" w:rsidRPr="002D76E6" w:rsidRDefault="00C83E31" w:rsidP="00F84EA5">
      <w:pPr>
        <w:pStyle w:val="isonormal"/>
      </w:pPr>
    </w:p>
    <w:p w14:paraId="1A27C9F0" w14:textId="77777777" w:rsidR="00C83E31" w:rsidRPr="002D76E6" w:rsidRDefault="00C83E31" w:rsidP="00F84EA5">
      <w:pPr>
        <w:pStyle w:val="isonormal"/>
        <w:sectPr w:rsidR="00C83E31" w:rsidRPr="002D76E6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C83E31" w:rsidRPr="002D76E6" w14:paraId="6E9897F2" w14:textId="77777777" w:rsidTr="002C54C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37AC0AD" w14:textId="77777777" w:rsidR="00C83E31" w:rsidRPr="002D76E6" w:rsidRDefault="00C83E31" w:rsidP="00F84EA5">
            <w:pPr>
              <w:pStyle w:val="tablehead"/>
              <w:rPr>
                <w:kern w:val="18"/>
              </w:rPr>
            </w:pPr>
            <w:r w:rsidRPr="002D76E6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173E6113" w14:textId="77777777" w:rsidR="00C83E31" w:rsidRPr="002D76E6" w:rsidRDefault="00C83E31" w:rsidP="00F84EA5">
            <w:pPr>
              <w:pStyle w:val="tablehead"/>
              <w:rPr>
                <w:kern w:val="18"/>
              </w:rPr>
            </w:pPr>
            <w:r w:rsidRPr="002D76E6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F1EE088" w14:textId="77777777" w:rsidR="00C83E31" w:rsidRPr="002D76E6" w:rsidRDefault="00C83E31" w:rsidP="00F84EA5">
            <w:pPr>
              <w:pStyle w:val="tablehead"/>
              <w:rPr>
                <w:kern w:val="18"/>
              </w:rPr>
            </w:pPr>
            <w:r w:rsidRPr="002D76E6">
              <w:rPr>
                <w:kern w:val="18"/>
              </w:rPr>
              <w:t>PERSONAL INJURY PROTECTION</w:t>
            </w:r>
          </w:p>
        </w:tc>
      </w:tr>
      <w:tr w:rsidR="00C83E31" w:rsidRPr="002D76E6" w14:paraId="79AC159F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F0A173F" w14:textId="77777777" w:rsidR="00C83E31" w:rsidRPr="002D76E6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12AC14C" w14:textId="77777777" w:rsidR="00C83E31" w:rsidRPr="002D76E6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04672BA" w14:textId="77777777" w:rsidR="00C83E31" w:rsidRPr="002D76E6" w:rsidRDefault="00C83E31" w:rsidP="00F84EA5">
            <w:pPr>
              <w:pStyle w:val="tablehead"/>
              <w:rPr>
                <w:kern w:val="18"/>
              </w:rPr>
            </w:pPr>
          </w:p>
        </w:tc>
      </w:tr>
      <w:tr w:rsidR="00C83E31" w:rsidRPr="002D76E6" w14:paraId="4AAE7E4E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9C65C9C" w14:textId="77777777" w:rsidR="00C83E31" w:rsidRPr="002D76E6" w:rsidRDefault="00C83E31" w:rsidP="00F84EA5">
            <w:pPr>
              <w:pStyle w:val="tablehead"/>
              <w:rPr>
                <w:kern w:val="18"/>
              </w:rPr>
            </w:pPr>
            <w:r w:rsidRPr="002D76E6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9DBC396" w14:textId="77777777" w:rsidR="00C83E31" w:rsidRPr="002D76E6" w:rsidRDefault="00C83E31" w:rsidP="00F84EA5">
            <w:pPr>
              <w:pStyle w:val="tablehead"/>
              <w:rPr>
                <w:kern w:val="18"/>
              </w:rPr>
            </w:pPr>
            <w:r w:rsidRPr="002D76E6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EEB0F15" w14:textId="77777777" w:rsidR="00C83E31" w:rsidRPr="002D76E6" w:rsidRDefault="00C83E31" w:rsidP="00F84EA5">
            <w:pPr>
              <w:pStyle w:val="tablehead"/>
              <w:rPr>
                <w:kern w:val="18"/>
              </w:rPr>
            </w:pPr>
            <w:r w:rsidRPr="002D76E6">
              <w:rPr>
                <w:kern w:val="18"/>
              </w:rPr>
              <w:t>Basic Limits</w:t>
            </w:r>
          </w:p>
        </w:tc>
      </w:tr>
      <w:tr w:rsidR="00C83E31" w:rsidRPr="002D76E6" w14:paraId="124F3FB1" w14:textId="77777777" w:rsidTr="002C54CD">
        <w:trPr>
          <w:cantSplit/>
        </w:trPr>
        <w:tc>
          <w:tcPr>
            <w:tcW w:w="9360" w:type="dxa"/>
            <w:gridSpan w:val="7"/>
          </w:tcPr>
          <w:p w14:paraId="233062E9" w14:textId="77777777" w:rsidR="00C83E31" w:rsidRPr="002D76E6" w:rsidRDefault="00C83E31" w:rsidP="00F84EA5">
            <w:pPr>
              <w:pStyle w:val="tabletext11"/>
              <w:rPr>
                <w:b/>
                <w:kern w:val="18"/>
              </w:rPr>
            </w:pPr>
            <w:r w:rsidRPr="002D76E6">
              <w:rPr>
                <w:b/>
                <w:kern w:val="18"/>
              </w:rPr>
              <w:t>RULE 223. TRUCKS, TRACTORS AND TRAILERS CLASSIFICATIONS</w:t>
            </w:r>
          </w:p>
        </w:tc>
      </w:tr>
      <w:tr w:rsidR="00C83E31" w:rsidRPr="002D76E6" w14:paraId="3E7382E0" w14:textId="77777777" w:rsidTr="002C54CD">
        <w:trPr>
          <w:cantSplit/>
        </w:trPr>
        <w:tc>
          <w:tcPr>
            <w:tcW w:w="3120" w:type="dxa"/>
            <w:gridSpan w:val="3"/>
          </w:tcPr>
          <w:p w14:paraId="054B21E0" w14:textId="77777777" w:rsidR="00C83E31" w:rsidRPr="002D76E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76E6">
              <w:rPr>
                <w:kern w:val="18"/>
              </w:rPr>
              <w:t>$   322</w:t>
            </w:r>
          </w:p>
        </w:tc>
        <w:tc>
          <w:tcPr>
            <w:tcW w:w="3120" w:type="dxa"/>
          </w:tcPr>
          <w:p w14:paraId="2E5F472C" w14:textId="77777777" w:rsidR="00C83E31" w:rsidRPr="002D76E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76E6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183A30B0" w14:textId="77777777" w:rsidR="00C83E31" w:rsidRPr="002D76E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B6A9147" w14:textId="77777777" w:rsidR="00C83E31" w:rsidRPr="002D76E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76E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2541342" w14:textId="77777777" w:rsidR="00C83E31" w:rsidRPr="002D76E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2D76E6" w14:paraId="29A4E181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070922E" w14:textId="77777777" w:rsidR="00C83E31" w:rsidRPr="002D76E6" w:rsidRDefault="00C83E31" w:rsidP="00F84EA5">
            <w:pPr>
              <w:pStyle w:val="tabletext11"/>
              <w:rPr>
                <w:b/>
                <w:kern w:val="18"/>
              </w:rPr>
            </w:pPr>
            <w:r w:rsidRPr="002D76E6">
              <w:rPr>
                <w:b/>
                <w:kern w:val="18"/>
              </w:rPr>
              <w:t>RULE 232. PRIVATE PASSENGER TYPES CLASSIFICATIONS</w:t>
            </w:r>
          </w:p>
        </w:tc>
      </w:tr>
      <w:tr w:rsidR="00C83E31" w:rsidRPr="002D76E6" w14:paraId="471C2173" w14:textId="77777777" w:rsidTr="002C54CD">
        <w:trPr>
          <w:cantSplit/>
        </w:trPr>
        <w:tc>
          <w:tcPr>
            <w:tcW w:w="3120" w:type="dxa"/>
            <w:gridSpan w:val="3"/>
          </w:tcPr>
          <w:p w14:paraId="356BCFD4" w14:textId="77777777" w:rsidR="00C83E31" w:rsidRPr="002D76E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76E6">
              <w:rPr>
                <w:kern w:val="18"/>
              </w:rPr>
              <w:t>$   343</w:t>
            </w:r>
          </w:p>
        </w:tc>
        <w:tc>
          <w:tcPr>
            <w:tcW w:w="3120" w:type="dxa"/>
          </w:tcPr>
          <w:p w14:paraId="0410DA2D" w14:textId="77777777" w:rsidR="00C83E31" w:rsidRPr="002D76E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76E6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158EA1E1" w14:textId="77777777" w:rsidR="00C83E31" w:rsidRPr="002D76E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BE4EAB0" w14:textId="77777777" w:rsidR="00C83E31" w:rsidRPr="002D76E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76E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80C3363" w14:textId="77777777" w:rsidR="00C83E31" w:rsidRPr="002D76E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2D76E6" w14:paraId="24BFC7C7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D3C135E" w14:textId="77777777" w:rsidR="00C83E31" w:rsidRPr="002D76E6" w:rsidRDefault="00C83E31" w:rsidP="00F84EA5">
            <w:pPr>
              <w:pStyle w:val="tabletext11"/>
              <w:rPr>
                <w:b/>
                <w:kern w:val="18"/>
              </w:rPr>
            </w:pPr>
            <w:r w:rsidRPr="002D76E6">
              <w:rPr>
                <w:b/>
                <w:kern w:val="18"/>
              </w:rPr>
              <w:t>RULE 240. PUBLIC AUTO CLASSIFICATIONS –</w:t>
            </w:r>
          </w:p>
        </w:tc>
      </w:tr>
      <w:tr w:rsidR="00C83E31" w:rsidRPr="002D76E6" w14:paraId="5EE57D87" w14:textId="77777777" w:rsidTr="002C54CD">
        <w:trPr>
          <w:cantSplit/>
        </w:trPr>
        <w:tc>
          <w:tcPr>
            <w:tcW w:w="540" w:type="dxa"/>
            <w:gridSpan w:val="2"/>
          </w:tcPr>
          <w:p w14:paraId="6C5FF3D5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81A2AB7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  <w:r w:rsidRPr="002D76E6">
              <w:rPr>
                <w:b/>
                <w:kern w:val="18"/>
              </w:rPr>
              <w:t>– TAXICABS AND LIMOUSINES</w:t>
            </w:r>
          </w:p>
        </w:tc>
      </w:tr>
      <w:tr w:rsidR="00C83E31" w:rsidRPr="002D76E6" w14:paraId="5DEDE203" w14:textId="77777777" w:rsidTr="002C54CD">
        <w:trPr>
          <w:cantSplit/>
        </w:trPr>
        <w:tc>
          <w:tcPr>
            <w:tcW w:w="3120" w:type="dxa"/>
            <w:gridSpan w:val="3"/>
          </w:tcPr>
          <w:p w14:paraId="250D9616" w14:textId="77777777" w:rsidR="00C83E31" w:rsidRPr="002D76E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76E6">
              <w:rPr>
                <w:kern w:val="18"/>
              </w:rPr>
              <w:t>$  1294</w:t>
            </w:r>
          </w:p>
        </w:tc>
        <w:tc>
          <w:tcPr>
            <w:tcW w:w="3120" w:type="dxa"/>
          </w:tcPr>
          <w:p w14:paraId="15438F01" w14:textId="77777777" w:rsidR="00C83E31" w:rsidRPr="002D76E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76E6">
              <w:rPr>
                <w:kern w:val="18"/>
              </w:rPr>
              <w:t>$    54</w:t>
            </w:r>
          </w:p>
        </w:tc>
        <w:tc>
          <w:tcPr>
            <w:tcW w:w="1040" w:type="dxa"/>
          </w:tcPr>
          <w:p w14:paraId="5BD1D801" w14:textId="77777777" w:rsidR="00C83E31" w:rsidRPr="002D76E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C587283" w14:textId="77777777" w:rsidR="00C83E31" w:rsidRPr="002D76E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76E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82DBE65" w14:textId="77777777" w:rsidR="00C83E31" w:rsidRPr="002D76E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2D76E6" w14:paraId="7C859041" w14:textId="77777777" w:rsidTr="002C54CD">
        <w:trPr>
          <w:cantSplit/>
        </w:trPr>
        <w:tc>
          <w:tcPr>
            <w:tcW w:w="540" w:type="dxa"/>
            <w:gridSpan w:val="2"/>
          </w:tcPr>
          <w:p w14:paraId="0A046536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5AB6D1B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  <w:r w:rsidRPr="002D76E6">
              <w:rPr>
                <w:b/>
                <w:kern w:val="18"/>
              </w:rPr>
              <w:t>– SCHOOL AND CHURCH BUSES</w:t>
            </w:r>
          </w:p>
        </w:tc>
      </w:tr>
      <w:tr w:rsidR="00C83E31" w:rsidRPr="002D76E6" w14:paraId="62AE821F" w14:textId="77777777" w:rsidTr="002C54CD">
        <w:trPr>
          <w:cantSplit/>
        </w:trPr>
        <w:tc>
          <w:tcPr>
            <w:tcW w:w="3120" w:type="dxa"/>
            <w:gridSpan w:val="3"/>
          </w:tcPr>
          <w:p w14:paraId="2AFBF996" w14:textId="77777777" w:rsidR="00C83E31" w:rsidRPr="002D76E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76E6">
              <w:rPr>
                <w:kern w:val="18"/>
              </w:rPr>
              <w:t>$   122</w:t>
            </w:r>
          </w:p>
        </w:tc>
        <w:tc>
          <w:tcPr>
            <w:tcW w:w="3120" w:type="dxa"/>
          </w:tcPr>
          <w:p w14:paraId="1FA2BF98" w14:textId="77777777" w:rsidR="00C83E31" w:rsidRPr="002D76E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76E6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419CE45D" w14:textId="77777777" w:rsidR="00C83E31" w:rsidRPr="002D76E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AF19BD4" w14:textId="77777777" w:rsidR="00C83E31" w:rsidRPr="002D76E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76E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1F3D7E6" w14:textId="77777777" w:rsidR="00C83E31" w:rsidRPr="002D76E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2D76E6" w14:paraId="57F61C60" w14:textId="77777777" w:rsidTr="002C54CD">
        <w:trPr>
          <w:cantSplit/>
        </w:trPr>
        <w:tc>
          <w:tcPr>
            <w:tcW w:w="540" w:type="dxa"/>
            <w:gridSpan w:val="2"/>
          </w:tcPr>
          <w:p w14:paraId="5BC2CADB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AED2D77" w14:textId="77777777" w:rsidR="00C83E31" w:rsidRPr="002D76E6" w:rsidRDefault="00C83E31" w:rsidP="00F84EA5">
            <w:pPr>
              <w:pStyle w:val="tabletext11"/>
              <w:rPr>
                <w:b/>
                <w:kern w:val="18"/>
              </w:rPr>
            </w:pPr>
            <w:r w:rsidRPr="002D76E6">
              <w:rPr>
                <w:b/>
                <w:kern w:val="18"/>
              </w:rPr>
              <w:t>– OTHER BUSES</w:t>
            </w:r>
          </w:p>
        </w:tc>
      </w:tr>
      <w:tr w:rsidR="00C83E31" w:rsidRPr="002D76E6" w14:paraId="7DB9DBDC" w14:textId="77777777" w:rsidTr="002C54CD">
        <w:trPr>
          <w:cantSplit/>
        </w:trPr>
        <w:tc>
          <w:tcPr>
            <w:tcW w:w="3120" w:type="dxa"/>
            <w:gridSpan w:val="3"/>
          </w:tcPr>
          <w:p w14:paraId="17AB692B" w14:textId="77777777" w:rsidR="00C83E31" w:rsidRPr="002D76E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76E6">
              <w:rPr>
                <w:kern w:val="18"/>
              </w:rPr>
              <w:t>$  1018</w:t>
            </w:r>
          </w:p>
        </w:tc>
        <w:tc>
          <w:tcPr>
            <w:tcW w:w="3120" w:type="dxa"/>
          </w:tcPr>
          <w:p w14:paraId="25EE4561" w14:textId="77777777" w:rsidR="00C83E31" w:rsidRPr="002D76E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76E6">
              <w:rPr>
                <w:kern w:val="18"/>
              </w:rPr>
              <w:t>$    47</w:t>
            </w:r>
          </w:p>
        </w:tc>
        <w:tc>
          <w:tcPr>
            <w:tcW w:w="1040" w:type="dxa"/>
          </w:tcPr>
          <w:p w14:paraId="40E85AE7" w14:textId="77777777" w:rsidR="00C83E31" w:rsidRPr="002D76E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CF42064" w14:textId="77777777" w:rsidR="00C83E31" w:rsidRPr="002D76E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76E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C8B7951" w14:textId="77777777" w:rsidR="00C83E31" w:rsidRPr="002D76E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2D76E6" w14:paraId="14014A2D" w14:textId="77777777" w:rsidTr="002C54CD">
        <w:trPr>
          <w:cantSplit/>
        </w:trPr>
        <w:tc>
          <w:tcPr>
            <w:tcW w:w="540" w:type="dxa"/>
            <w:gridSpan w:val="2"/>
          </w:tcPr>
          <w:p w14:paraId="5E34730B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D2E4B09" w14:textId="77777777" w:rsidR="00C83E31" w:rsidRPr="002D76E6" w:rsidRDefault="00C83E31" w:rsidP="00F84EA5">
            <w:pPr>
              <w:pStyle w:val="tabletext11"/>
              <w:rPr>
                <w:b/>
                <w:kern w:val="18"/>
              </w:rPr>
            </w:pPr>
            <w:r w:rsidRPr="002D76E6">
              <w:rPr>
                <w:b/>
                <w:kern w:val="18"/>
              </w:rPr>
              <w:t>– VAN POOLS</w:t>
            </w:r>
          </w:p>
        </w:tc>
      </w:tr>
      <w:tr w:rsidR="00C83E31" w:rsidRPr="002D76E6" w14:paraId="2305DAA8" w14:textId="77777777" w:rsidTr="002C54CD">
        <w:trPr>
          <w:cantSplit/>
        </w:trPr>
        <w:tc>
          <w:tcPr>
            <w:tcW w:w="3120" w:type="dxa"/>
            <w:gridSpan w:val="3"/>
          </w:tcPr>
          <w:p w14:paraId="108752C7" w14:textId="77777777" w:rsidR="00C83E31" w:rsidRPr="002D76E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76E6">
              <w:rPr>
                <w:kern w:val="18"/>
              </w:rPr>
              <w:t>$   306</w:t>
            </w:r>
          </w:p>
        </w:tc>
        <w:tc>
          <w:tcPr>
            <w:tcW w:w="3120" w:type="dxa"/>
          </w:tcPr>
          <w:p w14:paraId="327F5923" w14:textId="77777777" w:rsidR="00C83E31" w:rsidRPr="002D76E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76E6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5A8B5A12" w14:textId="77777777" w:rsidR="00C83E31" w:rsidRPr="002D76E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F0B53E2" w14:textId="77777777" w:rsidR="00C83E31" w:rsidRPr="002D76E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76E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09DDBCB" w14:textId="77777777" w:rsidR="00C83E31" w:rsidRPr="002D76E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2D76E6" w14:paraId="118CB5CB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2A225B1" w14:textId="77777777" w:rsidR="00C83E31" w:rsidRPr="002D76E6" w:rsidRDefault="00C83E31" w:rsidP="00F84EA5">
            <w:pPr>
              <w:pStyle w:val="tabletext11"/>
              <w:rPr>
                <w:b/>
                <w:kern w:val="18"/>
              </w:rPr>
            </w:pPr>
            <w:r w:rsidRPr="002D76E6">
              <w:rPr>
                <w:b/>
                <w:kern w:val="18"/>
              </w:rPr>
              <w:t>RULE 249. AUTO DEALERS – PREMIUM DEVELOPMENT</w:t>
            </w:r>
          </w:p>
        </w:tc>
      </w:tr>
      <w:tr w:rsidR="00C83E31" w:rsidRPr="002D76E6" w14:paraId="279EBC63" w14:textId="77777777" w:rsidTr="002C54CD">
        <w:trPr>
          <w:cantSplit/>
        </w:trPr>
        <w:tc>
          <w:tcPr>
            <w:tcW w:w="3120" w:type="dxa"/>
            <w:gridSpan w:val="3"/>
          </w:tcPr>
          <w:p w14:paraId="5E26F2F4" w14:textId="77777777" w:rsidR="00C83E31" w:rsidRPr="002D76E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76E6">
              <w:rPr>
                <w:kern w:val="18"/>
              </w:rPr>
              <w:t>$   200</w:t>
            </w:r>
          </w:p>
        </w:tc>
        <w:tc>
          <w:tcPr>
            <w:tcW w:w="3120" w:type="dxa"/>
          </w:tcPr>
          <w:p w14:paraId="17435C0D" w14:textId="77777777" w:rsidR="00C83E31" w:rsidRPr="002D76E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76E6">
              <w:rPr>
                <w:kern w:val="18"/>
              </w:rPr>
              <w:t xml:space="preserve">Refer to Rule </w:t>
            </w:r>
            <w:r w:rsidRPr="002D76E6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0E2F174C" w14:textId="77777777" w:rsidR="00C83E31" w:rsidRPr="002D76E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F9D7768" w14:textId="77777777" w:rsidR="00C83E31" w:rsidRPr="002D76E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76E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6FA9E7C" w14:textId="77777777" w:rsidR="00C83E31" w:rsidRPr="002D76E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2D76E6" w14:paraId="1D2107DC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FADE46E" w14:textId="77777777" w:rsidR="00C83E31" w:rsidRPr="002D76E6" w:rsidRDefault="00C83E31" w:rsidP="00F84EA5">
            <w:pPr>
              <w:pStyle w:val="tabletext11"/>
              <w:rPr>
                <w:b/>
                <w:kern w:val="18"/>
              </w:rPr>
            </w:pPr>
          </w:p>
        </w:tc>
      </w:tr>
      <w:tr w:rsidR="00C83E31" w:rsidRPr="002D76E6" w14:paraId="0A6848C1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173749BB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  <w:r w:rsidRPr="002D76E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F14575C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  <w:r w:rsidRPr="002D76E6">
              <w:rPr>
                <w:kern w:val="18"/>
              </w:rPr>
              <w:t xml:space="preserve">For Other Than Zone-rated Trucks, Tractors and Trailers Classifications, refer to Rule </w:t>
            </w:r>
            <w:r w:rsidRPr="002D76E6">
              <w:rPr>
                <w:b/>
                <w:kern w:val="18"/>
              </w:rPr>
              <w:t>222.</w:t>
            </w:r>
            <w:r w:rsidRPr="002D76E6">
              <w:rPr>
                <w:kern w:val="18"/>
              </w:rPr>
              <w:t xml:space="preserve"> for premium development.</w:t>
            </w:r>
          </w:p>
        </w:tc>
      </w:tr>
      <w:tr w:rsidR="00C83E31" w:rsidRPr="002D76E6" w14:paraId="3DCFA74C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5DBBCFE8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  <w:r w:rsidRPr="002D76E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923CF2D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  <w:r w:rsidRPr="002D76E6">
              <w:rPr>
                <w:kern w:val="18"/>
              </w:rPr>
              <w:t xml:space="preserve">For Private Passenger Types Classifications, refer to Rule </w:t>
            </w:r>
            <w:r w:rsidRPr="002D76E6">
              <w:rPr>
                <w:b/>
                <w:kern w:val="18"/>
              </w:rPr>
              <w:t>232.</w:t>
            </w:r>
            <w:r w:rsidRPr="002D76E6">
              <w:rPr>
                <w:kern w:val="18"/>
              </w:rPr>
              <w:t xml:space="preserve"> for premium development.</w:t>
            </w:r>
          </w:p>
        </w:tc>
      </w:tr>
      <w:tr w:rsidR="00C83E31" w:rsidRPr="002D76E6" w14:paraId="6EBFA269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6251E00E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  <w:r w:rsidRPr="002D76E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A0D63EE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  <w:r w:rsidRPr="002D76E6">
              <w:rPr>
                <w:kern w:val="18"/>
              </w:rPr>
              <w:t xml:space="preserve">For Other Than Zone-rated Public Autos, refer to Rule </w:t>
            </w:r>
            <w:r w:rsidRPr="002D76E6">
              <w:rPr>
                <w:rStyle w:val="rulelink"/>
              </w:rPr>
              <w:t>239.</w:t>
            </w:r>
            <w:r w:rsidRPr="002D76E6">
              <w:rPr>
                <w:rStyle w:val="rulelink"/>
                <w:b w:val="0"/>
              </w:rPr>
              <w:t xml:space="preserve"> for premium development. </w:t>
            </w:r>
          </w:p>
        </w:tc>
      </w:tr>
      <w:tr w:rsidR="00C83E31" w:rsidRPr="002D76E6" w14:paraId="7C9A9FB5" w14:textId="77777777" w:rsidTr="002C54CD">
        <w:trPr>
          <w:cantSplit/>
        </w:trPr>
        <w:tc>
          <w:tcPr>
            <w:tcW w:w="220" w:type="dxa"/>
          </w:tcPr>
          <w:p w14:paraId="48C68736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  <w:r w:rsidRPr="002D76E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033E0035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  <w:r w:rsidRPr="002D76E6">
              <w:rPr>
                <w:kern w:val="18"/>
              </w:rPr>
              <w:t xml:space="preserve">For liability increased limits factors, refer to Rule </w:t>
            </w:r>
            <w:r w:rsidRPr="002D76E6">
              <w:rPr>
                <w:rStyle w:val="rulelink"/>
              </w:rPr>
              <w:t>300.</w:t>
            </w:r>
          </w:p>
        </w:tc>
      </w:tr>
      <w:tr w:rsidR="00C83E31" w:rsidRPr="002D76E6" w14:paraId="467F05F7" w14:textId="77777777" w:rsidTr="002C54C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2EDD446" w14:textId="77777777" w:rsidR="00C83E31" w:rsidRPr="002D76E6" w:rsidRDefault="00C83E31" w:rsidP="00F84EA5">
            <w:pPr>
              <w:pStyle w:val="tabletext11"/>
              <w:jc w:val="both"/>
              <w:rPr>
                <w:kern w:val="18"/>
              </w:rPr>
            </w:pPr>
            <w:r w:rsidRPr="002D76E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08F55308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  <w:r w:rsidRPr="002D76E6">
              <w:rPr>
                <w:kern w:val="18"/>
              </w:rPr>
              <w:t xml:space="preserve">Other Than Auto losses for </w:t>
            </w:r>
            <w:r w:rsidRPr="002D76E6">
              <w:t>Auto Dealers</w:t>
            </w:r>
            <w:r w:rsidRPr="002D76E6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2D76E6">
              <w:rPr>
                <w:rStyle w:val="rulelink"/>
              </w:rPr>
              <w:t>249.</w:t>
            </w:r>
          </w:p>
        </w:tc>
      </w:tr>
      <w:tr w:rsidR="00C83E31" w:rsidRPr="002D76E6" w14:paraId="52600A7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14A714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5A75A5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76E6" w14:paraId="3BFEA786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7D602D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DF70FE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76E6" w14:paraId="1ACFFA7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6DA50F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620113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76E6" w14:paraId="217B00BA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C8626D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D74B61C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76E6" w14:paraId="619FC5E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D7AE06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3BD67A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76E6" w14:paraId="50E1FD6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7943D5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2C0C55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76E6" w14:paraId="757F8630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C45C07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0B1DB4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76E6" w14:paraId="0F91DC1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4BCCC2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FB08EA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76E6" w14:paraId="1B456AC8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B43098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B92ECE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76E6" w14:paraId="4616426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1E3B3E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D3A965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76E6" w14:paraId="1B315F1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FF85BF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BAE009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76E6" w14:paraId="38458E6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1A8498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5DA9BD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76E6" w14:paraId="2E7C3ACA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75D279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1854DB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76E6" w14:paraId="1203777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E81A11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93CF157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76E6" w14:paraId="1C12F0E4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0BCAEE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174E21B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76E6" w14:paraId="2E5E31E6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B00E75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62757C1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76E6" w14:paraId="3BAB011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AD1387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D30D1F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76E6" w14:paraId="46B17B7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562E0C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313B01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76E6" w14:paraId="0B4468D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DB5A5B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2616C5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76E6" w14:paraId="4CD03DA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77FCAA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24F4CD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76E6" w14:paraId="47D37F1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DA200F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0CCAF9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76E6" w14:paraId="7117356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C0280C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CD03CA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76E6" w14:paraId="66B4405A" w14:textId="77777777" w:rsidTr="002C54C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2685BCE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1896A7E8" w14:textId="77777777" w:rsidR="00C83E31" w:rsidRPr="002D76E6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2C15AB11" w14:textId="77777777" w:rsidR="00C83E31" w:rsidRDefault="00C83E31" w:rsidP="00F84EA5">
      <w:pPr>
        <w:pStyle w:val="isonormal"/>
      </w:pPr>
    </w:p>
    <w:p w14:paraId="56507401" w14:textId="77777777" w:rsidR="00C83E31" w:rsidRDefault="00C83E31" w:rsidP="00F84EA5">
      <w:pPr>
        <w:pStyle w:val="isonormal"/>
        <w:jc w:val="left"/>
      </w:pPr>
    </w:p>
    <w:p w14:paraId="677F397B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6CD0BD6" w14:textId="77777777" w:rsidR="00C83E31" w:rsidRPr="009B4719" w:rsidRDefault="00C83E31" w:rsidP="00F84EA5">
      <w:pPr>
        <w:pStyle w:val="subcap"/>
      </w:pPr>
      <w:r w:rsidRPr="009B4719">
        <w:lastRenderedPageBreak/>
        <w:t>TERRITORY 109</w:t>
      </w:r>
    </w:p>
    <w:p w14:paraId="534BD6A6" w14:textId="77777777" w:rsidR="00C83E31" w:rsidRPr="009B4719" w:rsidRDefault="00C83E31" w:rsidP="00F84EA5">
      <w:pPr>
        <w:pStyle w:val="subcap2"/>
      </w:pPr>
      <w:r w:rsidRPr="009B4719">
        <w:t>LIAB, MED PAY</w:t>
      </w:r>
    </w:p>
    <w:p w14:paraId="1F768A34" w14:textId="77777777" w:rsidR="00C83E31" w:rsidRPr="009B4719" w:rsidRDefault="00C83E31" w:rsidP="00F84EA5">
      <w:pPr>
        <w:pStyle w:val="isonormal"/>
      </w:pPr>
    </w:p>
    <w:p w14:paraId="21A0B5F3" w14:textId="77777777" w:rsidR="00C83E31" w:rsidRPr="009B4719" w:rsidRDefault="00C83E31" w:rsidP="00F84EA5">
      <w:pPr>
        <w:pStyle w:val="isonormal"/>
        <w:sectPr w:rsidR="00C83E31" w:rsidRPr="009B4719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C83E31" w:rsidRPr="009B4719" w14:paraId="34AF57B6" w14:textId="77777777" w:rsidTr="002C54C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D70E293" w14:textId="77777777" w:rsidR="00C83E31" w:rsidRPr="009B4719" w:rsidRDefault="00C83E31" w:rsidP="00F84EA5">
            <w:pPr>
              <w:pStyle w:val="tablehead"/>
              <w:rPr>
                <w:kern w:val="18"/>
              </w:rPr>
            </w:pPr>
            <w:r w:rsidRPr="009B4719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EB0FD30" w14:textId="77777777" w:rsidR="00C83E31" w:rsidRPr="009B4719" w:rsidRDefault="00C83E31" w:rsidP="00F84EA5">
            <w:pPr>
              <w:pStyle w:val="tablehead"/>
              <w:rPr>
                <w:kern w:val="18"/>
              </w:rPr>
            </w:pPr>
            <w:r w:rsidRPr="009B4719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6EE07D5" w14:textId="77777777" w:rsidR="00C83E31" w:rsidRPr="009B4719" w:rsidRDefault="00C83E31" w:rsidP="00F84EA5">
            <w:pPr>
              <w:pStyle w:val="tablehead"/>
              <w:rPr>
                <w:kern w:val="18"/>
              </w:rPr>
            </w:pPr>
            <w:r w:rsidRPr="009B4719">
              <w:rPr>
                <w:kern w:val="18"/>
              </w:rPr>
              <w:t>PERSONAL INJURY PROTECTION</w:t>
            </w:r>
          </w:p>
        </w:tc>
      </w:tr>
      <w:tr w:rsidR="00C83E31" w:rsidRPr="009B4719" w14:paraId="268F7551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5C4B915" w14:textId="77777777" w:rsidR="00C83E31" w:rsidRPr="009B4719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6FD3DE9" w14:textId="77777777" w:rsidR="00C83E31" w:rsidRPr="009B4719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C3CE0F8" w14:textId="77777777" w:rsidR="00C83E31" w:rsidRPr="009B4719" w:rsidRDefault="00C83E31" w:rsidP="00F84EA5">
            <w:pPr>
              <w:pStyle w:val="tablehead"/>
              <w:rPr>
                <w:kern w:val="18"/>
              </w:rPr>
            </w:pPr>
          </w:p>
        </w:tc>
      </w:tr>
      <w:tr w:rsidR="00C83E31" w:rsidRPr="009B4719" w14:paraId="2BBD3B6D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8947B7E" w14:textId="77777777" w:rsidR="00C83E31" w:rsidRPr="009B4719" w:rsidRDefault="00C83E31" w:rsidP="00F84EA5">
            <w:pPr>
              <w:pStyle w:val="tablehead"/>
              <w:rPr>
                <w:kern w:val="18"/>
              </w:rPr>
            </w:pPr>
            <w:r w:rsidRPr="009B4719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3526D29" w14:textId="77777777" w:rsidR="00C83E31" w:rsidRPr="009B4719" w:rsidRDefault="00C83E31" w:rsidP="00F84EA5">
            <w:pPr>
              <w:pStyle w:val="tablehead"/>
              <w:rPr>
                <w:kern w:val="18"/>
              </w:rPr>
            </w:pPr>
            <w:r w:rsidRPr="009B4719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C329650" w14:textId="77777777" w:rsidR="00C83E31" w:rsidRPr="009B4719" w:rsidRDefault="00C83E31" w:rsidP="00F84EA5">
            <w:pPr>
              <w:pStyle w:val="tablehead"/>
              <w:rPr>
                <w:kern w:val="18"/>
              </w:rPr>
            </w:pPr>
            <w:r w:rsidRPr="009B4719">
              <w:rPr>
                <w:kern w:val="18"/>
              </w:rPr>
              <w:t>Basic Limits</w:t>
            </w:r>
          </w:p>
        </w:tc>
      </w:tr>
      <w:tr w:rsidR="00C83E31" w:rsidRPr="009B4719" w14:paraId="5AFF1E6B" w14:textId="77777777" w:rsidTr="002C54CD">
        <w:trPr>
          <w:cantSplit/>
        </w:trPr>
        <w:tc>
          <w:tcPr>
            <w:tcW w:w="9360" w:type="dxa"/>
            <w:gridSpan w:val="7"/>
          </w:tcPr>
          <w:p w14:paraId="159D9F90" w14:textId="77777777" w:rsidR="00C83E31" w:rsidRPr="009B4719" w:rsidRDefault="00C83E31" w:rsidP="00F84EA5">
            <w:pPr>
              <w:pStyle w:val="tabletext11"/>
              <w:rPr>
                <w:b/>
                <w:kern w:val="18"/>
              </w:rPr>
            </w:pPr>
            <w:r w:rsidRPr="009B4719">
              <w:rPr>
                <w:b/>
                <w:kern w:val="18"/>
              </w:rPr>
              <w:t>RULE 223. TRUCKS, TRACTORS AND TRAILERS CLASSIFICATIONS</w:t>
            </w:r>
          </w:p>
        </w:tc>
      </w:tr>
      <w:tr w:rsidR="00C83E31" w:rsidRPr="009B4719" w14:paraId="2E3AB25F" w14:textId="77777777" w:rsidTr="002C54CD">
        <w:trPr>
          <w:cantSplit/>
        </w:trPr>
        <w:tc>
          <w:tcPr>
            <w:tcW w:w="3120" w:type="dxa"/>
            <w:gridSpan w:val="3"/>
          </w:tcPr>
          <w:p w14:paraId="083ED72D" w14:textId="77777777" w:rsidR="00C83E31" w:rsidRPr="009B471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B4719">
              <w:rPr>
                <w:kern w:val="18"/>
              </w:rPr>
              <w:t>$   263</w:t>
            </w:r>
          </w:p>
        </w:tc>
        <w:tc>
          <w:tcPr>
            <w:tcW w:w="3120" w:type="dxa"/>
          </w:tcPr>
          <w:p w14:paraId="6DD186D4" w14:textId="77777777" w:rsidR="00C83E31" w:rsidRPr="009B471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B4719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1A2E56AC" w14:textId="77777777" w:rsidR="00C83E31" w:rsidRPr="009B4719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EBFCE6F" w14:textId="77777777" w:rsidR="00C83E31" w:rsidRPr="009B471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B471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F5F833E" w14:textId="77777777" w:rsidR="00C83E31" w:rsidRPr="009B4719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9B4719" w14:paraId="68A6AF03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CD9BFFB" w14:textId="77777777" w:rsidR="00C83E31" w:rsidRPr="009B4719" w:rsidRDefault="00C83E31" w:rsidP="00F84EA5">
            <w:pPr>
              <w:pStyle w:val="tabletext11"/>
              <w:rPr>
                <w:b/>
                <w:kern w:val="18"/>
              </w:rPr>
            </w:pPr>
            <w:r w:rsidRPr="009B4719">
              <w:rPr>
                <w:b/>
                <w:kern w:val="18"/>
              </w:rPr>
              <w:t>RULE 232. PRIVATE PASSENGER TYPES CLASSIFICATIONS</w:t>
            </w:r>
          </w:p>
        </w:tc>
      </w:tr>
      <w:tr w:rsidR="00C83E31" w:rsidRPr="009B4719" w14:paraId="09DA5A2D" w14:textId="77777777" w:rsidTr="002C54CD">
        <w:trPr>
          <w:cantSplit/>
        </w:trPr>
        <w:tc>
          <w:tcPr>
            <w:tcW w:w="3120" w:type="dxa"/>
            <w:gridSpan w:val="3"/>
          </w:tcPr>
          <w:p w14:paraId="5D94F415" w14:textId="77777777" w:rsidR="00C83E31" w:rsidRPr="009B471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B4719">
              <w:rPr>
                <w:kern w:val="18"/>
              </w:rPr>
              <w:t>$   255</w:t>
            </w:r>
          </w:p>
        </w:tc>
        <w:tc>
          <w:tcPr>
            <w:tcW w:w="3120" w:type="dxa"/>
          </w:tcPr>
          <w:p w14:paraId="3664BC58" w14:textId="77777777" w:rsidR="00C83E31" w:rsidRPr="009B471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B4719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519A5954" w14:textId="77777777" w:rsidR="00C83E31" w:rsidRPr="009B4719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961D1CB" w14:textId="77777777" w:rsidR="00C83E31" w:rsidRPr="009B471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B471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8BA3044" w14:textId="77777777" w:rsidR="00C83E31" w:rsidRPr="009B4719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9B4719" w14:paraId="6CB9B23E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8C2300A" w14:textId="77777777" w:rsidR="00C83E31" w:rsidRPr="009B4719" w:rsidRDefault="00C83E31" w:rsidP="00F84EA5">
            <w:pPr>
              <w:pStyle w:val="tabletext11"/>
              <w:rPr>
                <w:b/>
                <w:kern w:val="18"/>
              </w:rPr>
            </w:pPr>
            <w:r w:rsidRPr="009B4719">
              <w:rPr>
                <w:b/>
                <w:kern w:val="18"/>
              </w:rPr>
              <w:t>RULE 240. PUBLIC AUTO CLASSIFICATIONS –</w:t>
            </w:r>
          </w:p>
        </w:tc>
      </w:tr>
      <w:tr w:rsidR="00C83E31" w:rsidRPr="009B4719" w14:paraId="5786941B" w14:textId="77777777" w:rsidTr="002C54CD">
        <w:trPr>
          <w:cantSplit/>
        </w:trPr>
        <w:tc>
          <w:tcPr>
            <w:tcW w:w="540" w:type="dxa"/>
            <w:gridSpan w:val="2"/>
          </w:tcPr>
          <w:p w14:paraId="2AF7E0B9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274D7C7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  <w:r w:rsidRPr="009B4719">
              <w:rPr>
                <w:b/>
                <w:kern w:val="18"/>
              </w:rPr>
              <w:t>– TAXICABS AND LIMOUSINES</w:t>
            </w:r>
          </w:p>
        </w:tc>
      </w:tr>
      <w:tr w:rsidR="00C83E31" w:rsidRPr="009B4719" w14:paraId="2BAE0B72" w14:textId="77777777" w:rsidTr="002C54CD">
        <w:trPr>
          <w:cantSplit/>
        </w:trPr>
        <w:tc>
          <w:tcPr>
            <w:tcW w:w="3120" w:type="dxa"/>
            <w:gridSpan w:val="3"/>
          </w:tcPr>
          <w:p w14:paraId="60ECAD18" w14:textId="77777777" w:rsidR="00C83E31" w:rsidRPr="009B471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B4719">
              <w:rPr>
                <w:kern w:val="18"/>
              </w:rPr>
              <w:t>$  1057</w:t>
            </w:r>
          </w:p>
        </w:tc>
        <w:tc>
          <w:tcPr>
            <w:tcW w:w="3120" w:type="dxa"/>
          </w:tcPr>
          <w:p w14:paraId="72B96807" w14:textId="77777777" w:rsidR="00C83E31" w:rsidRPr="009B471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B4719">
              <w:rPr>
                <w:kern w:val="18"/>
              </w:rPr>
              <w:t>$    44</w:t>
            </w:r>
          </w:p>
        </w:tc>
        <w:tc>
          <w:tcPr>
            <w:tcW w:w="1040" w:type="dxa"/>
          </w:tcPr>
          <w:p w14:paraId="4DD8CD7A" w14:textId="77777777" w:rsidR="00C83E31" w:rsidRPr="009B4719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14FA1C2" w14:textId="77777777" w:rsidR="00C83E31" w:rsidRPr="009B471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B471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6FD3A30" w14:textId="77777777" w:rsidR="00C83E31" w:rsidRPr="009B4719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9B4719" w14:paraId="1C05B5BB" w14:textId="77777777" w:rsidTr="002C54CD">
        <w:trPr>
          <w:cantSplit/>
        </w:trPr>
        <w:tc>
          <w:tcPr>
            <w:tcW w:w="540" w:type="dxa"/>
            <w:gridSpan w:val="2"/>
          </w:tcPr>
          <w:p w14:paraId="4EF9DD3E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2A982A4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  <w:r w:rsidRPr="009B4719">
              <w:rPr>
                <w:b/>
                <w:kern w:val="18"/>
              </w:rPr>
              <w:t>– SCHOOL AND CHURCH BUSES</w:t>
            </w:r>
          </w:p>
        </w:tc>
      </w:tr>
      <w:tr w:rsidR="00C83E31" w:rsidRPr="009B4719" w14:paraId="1379AF33" w14:textId="77777777" w:rsidTr="002C54CD">
        <w:trPr>
          <w:cantSplit/>
        </w:trPr>
        <w:tc>
          <w:tcPr>
            <w:tcW w:w="3120" w:type="dxa"/>
            <w:gridSpan w:val="3"/>
          </w:tcPr>
          <w:p w14:paraId="22198CD8" w14:textId="77777777" w:rsidR="00C83E31" w:rsidRPr="009B471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B4719">
              <w:rPr>
                <w:kern w:val="18"/>
              </w:rPr>
              <w:t>$   100</w:t>
            </w:r>
          </w:p>
        </w:tc>
        <w:tc>
          <w:tcPr>
            <w:tcW w:w="3120" w:type="dxa"/>
          </w:tcPr>
          <w:p w14:paraId="493D0001" w14:textId="77777777" w:rsidR="00C83E31" w:rsidRPr="009B471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B4719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4435EF6B" w14:textId="77777777" w:rsidR="00C83E31" w:rsidRPr="009B4719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42EB988" w14:textId="77777777" w:rsidR="00C83E31" w:rsidRPr="009B471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B471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F907231" w14:textId="77777777" w:rsidR="00C83E31" w:rsidRPr="009B4719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9B4719" w14:paraId="0E1F2ABB" w14:textId="77777777" w:rsidTr="002C54CD">
        <w:trPr>
          <w:cantSplit/>
        </w:trPr>
        <w:tc>
          <w:tcPr>
            <w:tcW w:w="540" w:type="dxa"/>
            <w:gridSpan w:val="2"/>
          </w:tcPr>
          <w:p w14:paraId="3E42F27F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95DCA1B" w14:textId="77777777" w:rsidR="00C83E31" w:rsidRPr="009B4719" w:rsidRDefault="00C83E31" w:rsidP="00F84EA5">
            <w:pPr>
              <w:pStyle w:val="tabletext11"/>
              <w:rPr>
                <w:b/>
                <w:kern w:val="18"/>
              </w:rPr>
            </w:pPr>
            <w:r w:rsidRPr="009B4719">
              <w:rPr>
                <w:b/>
                <w:kern w:val="18"/>
              </w:rPr>
              <w:t>– OTHER BUSES</w:t>
            </w:r>
          </w:p>
        </w:tc>
      </w:tr>
      <w:tr w:rsidR="00C83E31" w:rsidRPr="009B4719" w14:paraId="3F98FF9E" w14:textId="77777777" w:rsidTr="002C54CD">
        <w:trPr>
          <w:cantSplit/>
        </w:trPr>
        <w:tc>
          <w:tcPr>
            <w:tcW w:w="3120" w:type="dxa"/>
            <w:gridSpan w:val="3"/>
          </w:tcPr>
          <w:p w14:paraId="5CB6EEE5" w14:textId="77777777" w:rsidR="00C83E31" w:rsidRPr="009B471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B4719">
              <w:rPr>
                <w:kern w:val="18"/>
              </w:rPr>
              <w:t>$   831</w:t>
            </w:r>
          </w:p>
        </w:tc>
        <w:tc>
          <w:tcPr>
            <w:tcW w:w="3120" w:type="dxa"/>
          </w:tcPr>
          <w:p w14:paraId="70F7B269" w14:textId="77777777" w:rsidR="00C83E31" w:rsidRPr="009B471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B4719">
              <w:rPr>
                <w:kern w:val="18"/>
              </w:rPr>
              <w:t>$    44</w:t>
            </w:r>
          </w:p>
        </w:tc>
        <w:tc>
          <w:tcPr>
            <w:tcW w:w="1040" w:type="dxa"/>
          </w:tcPr>
          <w:p w14:paraId="69846393" w14:textId="77777777" w:rsidR="00C83E31" w:rsidRPr="009B4719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6ECDAF1" w14:textId="77777777" w:rsidR="00C83E31" w:rsidRPr="009B471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B471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7980F8B" w14:textId="77777777" w:rsidR="00C83E31" w:rsidRPr="009B4719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9B4719" w14:paraId="6BF3171C" w14:textId="77777777" w:rsidTr="002C54CD">
        <w:trPr>
          <w:cantSplit/>
        </w:trPr>
        <w:tc>
          <w:tcPr>
            <w:tcW w:w="540" w:type="dxa"/>
            <w:gridSpan w:val="2"/>
          </w:tcPr>
          <w:p w14:paraId="6B932C1C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810149A" w14:textId="77777777" w:rsidR="00C83E31" w:rsidRPr="009B4719" w:rsidRDefault="00C83E31" w:rsidP="00F84EA5">
            <w:pPr>
              <w:pStyle w:val="tabletext11"/>
              <w:rPr>
                <w:b/>
                <w:kern w:val="18"/>
              </w:rPr>
            </w:pPr>
            <w:r w:rsidRPr="009B4719">
              <w:rPr>
                <w:b/>
                <w:kern w:val="18"/>
              </w:rPr>
              <w:t>– VAN POOLS</w:t>
            </w:r>
          </w:p>
        </w:tc>
      </w:tr>
      <w:tr w:rsidR="00C83E31" w:rsidRPr="009B4719" w14:paraId="3CD9ACA0" w14:textId="77777777" w:rsidTr="002C54CD">
        <w:trPr>
          <w:cantSplit/>
        </w:trPr>
        <w:tc>
          <w:tcPr>
            <w:tcW w:w="3120" w:type="dxa"/>
            <w:gridSpan w:val="3"/>
          </w:tcPr>
          <w:p w14:paraId="67CA6BBB" w14:textId="77777777" w:rsidR="00C83E31" w:rsidRPr="009B471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B4719">
              <w:rPr>
                <w:kern w:val="18"/>
              </w:rPr>
              <w:t>$   250</w:t>
            </w:r>
          </w:p>
        </w:tc>
        <w:tc>
          <w:tcPr>
            <w:tcW w:w="3120" w:type="dxa"/>
          </w:tcPr>
          <w:p w14:paraId="5B93C7C3" w14:textId="77777777" w:rsidR="00C83E31" w:rsidRPr="009B471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B4719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4F637415" w14:textId="77777777" w:rsidR="00C83E31" w:rsidRPr="009B4719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5692737" w14:textId="77777777" w:rsidR="00C83E31" w:rsidRPr="009B471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B471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E123DCD" w14:textId="77777777" w:rsidR="00C83E31" w:rsidRPr="009B4719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9B4719" w14:paraId="3ED99C1E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5C05716" w14:textId="77777777" w:rsidR="00C83E31" w:rsidRPr="009B4719" w:rsidRDefault="00C83E31" w:rsidP="00F84EA5">
            <w:pPr>
              <w:pStyle w:val="tabletext11"/>
              <w:rPr>
                <w:b/>
                <w:kern w:val="18"/>
              </w:rPr>
            </w:pPr>
            <w:r w:rsidRPr="009B4719">
              <w:rPr>
                <w:b/>
                <w:kern w:val="18"/>
              </w:rPr>
              <w:t>RULE 249. AUTO DEALERS – PREMIUM DEVELOPMENT</w:t>
            </w:r>
          </w:p>
        </w:tc>
      </w:tr>
      <w:tr w:rsidR="00C83E31" w:rsidRPr="009B4719" w14:paraId="10B5215E" w14:textId="77777777" w:rsidTr="002C54CD">
        <w:trPr>
          <w:cantSplit/>
        </w:trPr>
        <w:tc>
          <w:tcPr>
            <w:tcW w:w="3120" w:type="dxa"/>
            <w:gridSpan w:val="3"/>
          </w:tcPr>
          <w:p w14:paraId="3D46FC6C" w14:textId="77777777" w:rsidR="00C83E31" w:rsidRPr="009B471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B4719">
              <w:rPr>
                <w:kern w:val="18"/>
              </w:rPr>
              <w:t>$   171</w:t>
            </w:r>
          </w:p>
        </w:tc>
        <w:tc>
          <w:tcPr>
            <w:tcW w:w="3120" w:type="dxa"/>
          </w:tcPr>
          <w:p w14:paraId="674E86AF" w14:textId="77777777" w:rsidR="00C83E31" w:rsidRPr="009B471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B4719">
              <w:rPr>
                <w:kern w:val="18"/>
              </w:rPr>
              <w:t xml:space="preserve">Refer to Rule </w:t>
            </w:r>
            <w:r w:rsidRPr="009B4719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4A91E468" w14:textId="77777777" w:rsidR="00C83E31" w:rsidRPr="009B4719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9F434C9" w14:textId="77777777" w:rsidR="00C83E31" w:rsidRPr="009B471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B471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899D60B" w14:textId="77777777" w:rsidR="00C83E31" w:rsidRPr="009B4719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9B4719" w14:paraId="62EDE972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FCDBD90" w14:textId="77777777" w:rsidR="00C83E31" w:rsidRPr="009B4719" w:rsidRDefault="00C83E31" w:rsidP="00F84EA5">
            <w:pPr>
              <w:pStyle w:val="tabletext11"/>
              <w:rPr>
                <w:b/>
                <w:kern w:val="18"/>
              </w:rPr>
            </w:pPr>
          </w:p>
        </w:tc>
      </w:tr>
      <w:tr w:rsidR="00C83E31" w:rsidRPr="009B4719" w14:paraId="54380BAC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5C2193BA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  <w:r w:rsidRPr="009B471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F2D3432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  <w:r w:rsidRPr="009B4719">
              <w:rPr>
                <w:kern w:val="18"/>
              </w:rPr>
              <w:t xml:space="preserve">For Other Than Zone-rated Trucks, Tractors and Trailers Classifications, refer to Rule </w:t>
            </w:r>
            <w:r w:rsidRPr="009B4719">
              <w:rPr>
                <w:b/>
                <w:kern w:val="18"/>
              </w:rPr>
              <w:t>222.</w:t>
            </w:r>
            <w:r w:rsidRPr="009B4719">
              <w:rPr>
                <w:kern w:val="18"/>
              </w:rPr>
              <w:t xml:space="preserve"> for premium development.</w:t>
            </w:r>
          </w:p>
        </w:tc>
      </w:tr>
      <w:tr w:rsidR="00C83E31" w:rsidRPr="009B4719" w14:paraId="1BB41CD6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0524B774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  <w:r w:rsidRPr="009B471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C9E9B2E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  <w:r w:rsidRPr="009B4719">
              <w:rPr>
                <w:kern w:val="18"/>
              </w:rPr>
              <w:t xml:space="preserve">For Private Passenger Types Classifications, refer to Rule </w:t>
            </w:r>
            <w:r w:rsidRPr="009B4719">
              <w:rPr>
                <w:b/>
                <w:kern w:val="18"/>
              </w:rPr>
              <w:t>232.</w:t>
            </w:r>
            <w:r w:rsidRPr="009B4719">
              <w:rPr>
                <w:kern w:val="18"/>
              </w:rPr>
              <w:t xml:space="preserve"> for premium development.</w:t>
            </w:r>
          </w:p>
        </w:tc>
      </w:tr>
      <w:tr w:rsidR="00C83E31" w:rsidRPr="009B4719" w14:paraId="6194FA9B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67C31196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  <w:r w:rsidRPr="009B471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1868B26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  <w:r w:rsidRPr="009B4719">
              <w:rPr>
                <w:kern w:val="18"/>
              </w:rPr>
              <w:t xml:space="preserve">For Other Than Zone-rated Public Autos, refer to Rule </w:t>
            </w:r>
            <w:r w:rsidRPr="009B4719">
              <w:rPr>
                <w:rStyle w:val="rulelink"/>
              </w:rPr>
              <w:t>239.</w:t>
            </w:r>
            <w:r w:rsidRPr="009B4719">
              <w:rPr>
                <w:rStyle w:val="rulelink"/>
                <w:b w:val="0"/>
              </w:rPr>
              <w:t xml:space="preserve"> for premium development. </w:t>
            </w:r>
          </w:p>
        </w:tc>
      </w:tr>
      <w:tr w:rsidR="00C83E31" w:rsidRPr="009B4719" w14:paraId="6E9B4D6E" w14:textId="77777777" w:rsidTr="002C54CD">
        <w:trPr>
          <w:cantSplit/>
        </w:trPr>
        <w:tc>
          <w:tcPr>
            <w:tcW w:w="220" w:type="dxa"/>
          </w:tcPr>
          <w:p w14:paraId="2B5F094A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  <w:r w:rsidRPr="009B471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77F434D2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  <w:r w:rsidRPr="009B4719">
              <w:rPr>
                <w:kern w:val="18"/>
              </w:rPr>
              <w:t xml:space="preserve">For liability increased limits factors, refer to Rule </w:t>
            </w:r>
            <w:r w:rsidRPr="009B4719">
              <w:rPr>
                <w:rStyle w:val="rulelink"/>
              </w:rPr>
              <w:t>300.</w:t>
            </w:r>
          </w:p>
        </w:tc>
      </w:tr>
      <w:tr w:rsidR="00C83E31" w:rsidRPr="009B4719" w14:paraId="48F734F5" w14:textId="77777777" w:rsidTr="002C54C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6F65997" w14:textId="77777777" w:rsidR="00C83E31" w:rsidRPr="009B4719" w:rsidRDefault="00C83E31" w:rsidP="00F84EA5">
            <w:pPr>
              <w:pStyle w:val="tabletext11"/>
              <w:jc w:val="both"/>
              <w:rPr>
                <w:kern w:val="18"/>
              </w:rPr>
            </w:pPr>
            <w:r w:rsidRPr="009B471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3D7CD99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  <w:r w:rsidRPr="009B4719">
              <w:rPr>
                <w:kern w:val="18"/>
              </w:rPr>
              <w:t xml:space="preserve">Other Than Auto losses for </w:t>
            </w:r>
            <w:r w:rsidRPr="009B4719">
              <w:t>Auto Dealers</w:t>
            </w:r>
            <w:r w:rsidRPr="009B4719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9B4719">
              <w:rPr>
                <w:rStyle w:val="rulelink"/>
              </w:rPr>
              <w:t>249.</w:t>
            </w:r>
          </w:p>
        </w:tc>
      </w:tr>
      <w:tr w:rsidR="00C83E31" w:rsidRPr="009B4719" w14:paraId="1DBDEEB0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B774B1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049466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B4719" w14:paraId="174BA50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7AA37E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DECC2C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B4719" w14:paraId="070C6179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07C14F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8FC884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B4719" w14:paraId="7B9544A3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04198E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5511B7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B4719" w14:paraId="7F4C2BE6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771E89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DB2CA2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B4719" w14:paraId="350A5FD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3D09DF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B07878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B4719" w14:paraId="16686212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0CC467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6D78DD2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B4719" w14:paraId="1BC10C22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870988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857AB4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B4719" w14:paraId="6A8655E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FB256E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D7D154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B4719" w14:paraId="533A224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9BAA89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EA1525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B4719" w14:paraId="185330B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42D988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A03662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B4719" w14:paraId="2DB721F4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815BB0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A73C09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B4719" w14:paraId="43BFC56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9E4AB5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A4DD05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B4719" w14:paraId="3C35B9C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060B24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E6396D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B4719" w14:paraId="5163EE6A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25D7F1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DA3D06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B4719" w14:paraId="2208A93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BE2D41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DADACC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B4719" w14:paraId="7C2F243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4F888E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367B91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B4719" w14:paraId="2309B86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8C66AF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04C1D38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B4719" w14:paraId="7EFE1F92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F4E139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712751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B4719" w14:paraId="42168D39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0E1960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F0631A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B4719" w14:paraId="79D723F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34A70F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CF9E51B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B4719" w14:paraId="7EF420E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8C58F5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C3D83C0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B4719" w14:paraId="74E999E4" w14:textId="77777777" w:rsidTr="002C54C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6A055E6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000C5A1C" w14:textId="77777777" w:rsidR="00C83E31" w:rsidRPr="009B4719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40C1C919" w14:textId="77777777" w:rsidR="00C83E31" w:rsidRDefault="00C83E31" w:rsidP="00F84EA5">
      <w:pPr>
        <w:pStyle w:val="isonormal"/>
      </w:pPr>
    </w:p>
    <w:p w14:paraId="654CA2B7" w14:textId="77777777" w:rsidR="00C83E31" w:rsidRDefault="00C83E31" w:rsidP="00F84EA5">
      <w:pPr>
        <w:pStyle w:val="isonormal"/>
        <w:jc w:val="left"/>
      </w:pPr>
    </w:p>
    <w:p w14:paraId="480B3021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042402C" w14:textId="77777777" w:rsidR="00C83E31" w:rsidRPr="00D756B8" w:rsidRDefault="00C83E31" w:rsidP="00F84EA5">
      <w:pPr>
        <w:pStyle w:val="subcap"/>
      </w:pPr>
      <w:r w:rsidRPr="00D756B8">
        <w:lastRenderedPageBreak/>
        <w:t>TERRITORY 111</w:t>
      </w:r>
    </w:p>
    <w:p w14:paraId="38A4BE30" w14:textId="77777777" w:rsidR="00C83E31" w:rsidRPr="00D756B8" w:rsidRDefault="00C83E31" w:rsidP="00F84EA5">
      <w:pPr>
        <w:pStyle w:val="subcap2"/>
      </w:pPr>
      <w:r w:rsidRPr="00D756B8">
        <w:t>LIAB, MED PAY</w:t>
      </w:r>
    </w:p>
    <w:p w14:paraId="232107FD" w14:textId="77777777" w:rsidR="00C83E31" w:rsidRPr="00D756B8" w:rsidRDefault="00C83E31" w:rsidP="00F84EA5">
      <w:pPr>
        <w:pStyle w:val="isonormal"/>
      </w:pPr>
    </w:p>
    <w:p w14:paraId="453C3280" w14:textId="77777777" w:rsidR="00C83E31" w:rsidRPr="00D756B8" w:rsidRDefault="00C83E31" w:rsidP="00F84EA5">
      <w:pPr>
        <w:pStyle w:val="isonormal"/>
        <w:sectPr w:rsidR="00C83E31" w:rsidRPr="00D756B8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C83E31" w:rsidRPr="00D756B8" w14:paraId="5F62AF56" w14:textId="77777777" w:rsidTr="002C54C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16A3E2E" w14:textId="77777777" w:rsidR="00C83E31" w:rsidRPr="00D756B8" w:rsidRDefault="00C83E31" w:rsidP="00F84EA5">
            <w:pPr>
              <w:pStyle w:val="tablehead"/>
              <w:rPr>
                <w:kern w:val="18"/>
              </w:rPr>
            </w:pPr>
            <w:r w:rsidRPr="00D756B8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3E030D8" w14:textId="77777777" w:rsidR="00C83E31" w:rsidRPr="00D756B8" w:rsidRDefault="00C83E31" w:rsidP="00F84EA5">
            <w:pPr>
              <w:pStyle w:val="tablehead"/>
              <w:rPr>
                <w:kern w:val="18"/>
              </w:rPr>
            </w:pPr>
            <w:r w:rsidRPr="00D756B8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ABEA8E8" w14:textId="77777777" w:rsidR="00C83E31" w:rsidRPr="00D756B8" w:rsidRDefault="00C83E31" w:rsidP="00F84EA5">
            <w:pPr>
              <w:pStyle w:val="tablehead"/>
              <w:rPr>
                <w:kern w:val="18"/>
              </w:rPr>
            </w:pPr>
            <w:r w:rsidRPr="00D756B8">
              <w:rPr>
                <w:kern w:val="18"/>
              </w:rPr>
              <w:t>PERSONAL INJURY PROTECTION</w:t>
            </w:r>
          </w:p>
        </w:tc>
      </w:tr>
      <w:tr w:rsidR="00C83E31" w:rsidRPr="00D756B8" w14:paraId="1B5BE165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7ED5506" w14:textId="77777777" w:rsidR="00C83E31" w:rsidRPr="00D756B8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16E3BEC5" w14:textId="77777777" w:rsidR="00C83E31" w:rsidRPr="00D756B8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A1A3B26" w14:textId="77777777" w:rsidR="00C83E31" w:rsidRPr="00D756B8" w:rsidRDefault="00C83E31" w:rsidP="00F84EA5">
            <w:pPr>
              <w:pStyle w:val="tablehead"/>
              <w:rPr>
                <w:kern w:val="18"/>
              </w:rPr>
            </w:pPr>
          </w:p>
        </w:tc>
      </w:tr>
      <w:tr w:rsidR="00C83E31" w:rsidRPr="00D756B8" w14:paraId="5DA8CF0D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EE2A933" w14:textId="77777777" w:rsidR="00C83E31" w:rsidRPr="00D756B8" w:rsidRDefault="00C83E31" w:rsidP="00F84EA5">
            <w:pPr>
              <w:pStyle w:val="tablehead"/>
              <w:rPr>
                <w:kern w:val="18"/>
              </w:rPr>
            </w:pPr>
            <w:r w:rsidRPr="00D756B8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881C445" w14:textId="77777777" w:rsidR="00C83E31" w:rsidRPr="00D756B8" w:rsidRDefault="00C83E31" w:rsidP="00F84EA5">
            <w:pPr>
              <w:pStyle w:val="tablehead"/>
              <w:rPr>
                <w:kern w:val="18"/>
              </w:rPr>
            </w:pPr>
            <w:r w:rsidRPr="00D756B8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553747E" w14:textId="77777777" w:rsidR="00C83E31" w:rsidRPr="00D756B8" w:rsidRDefault="00C83E31" w:rsidP="00F84EA5">
            <w:pPr>
              <w:pStyle w:val="tablehead"/>
              <w:rPr>
                <w:kern w:val="18"/>
              </w:rPr>
            </w:pPr>
            <w:r w:rsidRPr="00D756B8">
              <w:rPr>
                <w:kern w:val="18"/>
              </w:rPr>
              <w:t>Basic Limits</w:t>
            </w:r>
          </w:p>
        </w:tc>
      </w:tr>
      <w:tr w:rsidR="00C83E31" w:rsidRPr="00D756B8" w14:paraId="40DC9E4F" w14:textId="77777777" w:rsidTr="002C54CD">
        <w:trPr>
          <w:cantSplit/>
        </w:trPr>
        <w:tc>
          <w:tcPr>
            <w:tcW w:w="9360" w:type="dxa"/>
            <w:gridSpan w:val="7"/>
          </w:tcPr>
          <w:p w14:paraId="301C184A" w14:textId="77777777" w:rsidR="00C83E31" w:rsidRPr="00D756B8" w:rsidRDefault="00C83E31" w:rsidP="00F84EA5">
            <w:pPr>
              <w:pStyle w:val="tabletext11"/>
              <w:rPr>
                <w:b/>
                <w:kern w:val="18"/>
              </w:rPr>
            </w:pPr>
            <w:r w:rsidRPr="00D756B8">
              <w:rPr>
                <w:b/>
                <w:kern w:val="18"/>
              </w:rPr>
              <w:t>RULE 223. TRUCKS, TRACTORS AND TRAILERS CLASSIFICATIONS</w:t>
            </w:r>
          </w:p>
        </w:tc>
      </w:tr>
      <w:tr w:rsidR="00C83E31" w:rsidRPr="00D756B8" w14:paraId="0A4E7CD9" w14:textId="77777777" w:rsidTr="002C54CD">
        <w:trPr>
          <w:cantSplit/>
        </w:trPr>
        <w:tc>
          <w:tcPr>
            <w:tcW w:w="3120" w:type="dxa"/>
            <w:gridSpan w:val="3"/>
          </w:tcPr>
          <w:p w14:paraId="6AB204DA" w14:textId="77777777" w:rsidR="00C83E31" w:rsidRPr="00D756B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756B8">
              <w:rPr>
                <w:kern w:val="18"/>
              </w:rPr>
              <w:t>$   406</w:t>
            </w:r>
          </w:p>
        </w:tc>
        <w:tc>
          <w:tcPr>
            <w:tcW w:w="3120" w:type="dxa"/>
          </w:tcPr>
          <w:p w14:paraId="4A711C53" w14:textId="77777777" w:rsidR="00C83E31" w:rsidRPr="00D756B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756B8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70588307" w14:textId="77777777" w:rsidR="00C83E31" w:rsidRPr="00D756B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EA78C72" w14:textId="77777777" w:rsidR="00C83E31" w:rsidRPr="00D756B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756B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CC3B047" w14:textId="77777777" w:rsidR="00C83E31" w:rsidRPr="00D756B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D756B8" w14:paraId="3C0D32E0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0183746" w14:textId="77777777" w:rsidR="00C83E31" w:rsidRPr="00D756B8" w:rsidRDefault="00C83E31" w:rsidP="00F84EA5">
            <w:pPr>
              <w:pStyle w:val="tabletext11"/>
              <w:rPr>
                <w:b/>
                <w:kern w:val="18"/>
              </w:rPr>
            </w:pPr>
            <w:r w:rsidRPr="00D756B8">
              <w:rPr>
                <w:b/>
                <w:kern w:val="18"/>
              </w:rPr>
              <w:t>RULE 232. PRIVATE PASSENGER TYPES CLASSIFICATIONS</w:t>
            </w:r>
          </w:p>
        </w:tc>
      </w:tr>
      <w:tr w:rsidR="00C83E31" w:rsidRPr="00D756B8" w14:paraId="5933BD7F" w14:textId="77777777" w:rsidTr="002C54CD">
        <w:trPr>
          <w:cantSplit/>
        </w:trPr>
        <w:tc>
          <w:tcPr>
            <w:tcW w:w="3120" w:type="dxa"/>
            <w:gridSpan w:val="3"/>
          </w:tcPr>
          <w:p w14:paraId="616588ED" w14:textId="77777777" w:rsidR="00C83E31" w:rsidRPr="00D756B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756B8">
              <w:rPr>
                <w:kern w:val="18"/>
              </w:rPr>
              <w:t>$   334</w:t>
            </w:r>
          </w:p>
        </w:tc>
        <w:tc>
          <w:tcPr>
            <w:tcW w:w="3120" w:type="dxa"/>
          </w:tcPr>
          <w:p w14:paraId="0F42D381" w14:textId="77777777" w:rsidR="00C83E31" w:rsidRPr="00D756B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756B8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11B8A274" w14:textId="77777777" w:rsidR="00C83E31" w:rsidRPr="00D756B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33D0485" w14:textId="77777777" w:rsidR="00C83E31" w:rsidRPr="00D756B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756B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6E34DFE" w14:textId="77777777" w:rsidR="00C83E31" w:rsidRPr="00D756B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D756B8" w14:paraId="73CDA287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0F9A221" w14:textId="77777777" w:rsidR="00C83E31" w:rsidRPr="00D756B8" w:rsidRDefault="00C83E31" w:rsidP="00F84EA5">
            <w:pPr>
              <w:pStyle w:val="tabletext11"/>
              <w:rPr>
                <w:b/>
                <w:kern w:val="18"/>
              </w:rPr>
            </w:pPr>
            <w:r w:rsidRPr="00D756B8">
              <w:rPr>
                <w:b/>
                <w:kern w:val="18"/>
              </w:rPr>
              <w:t>RULE 240. PUBLIC AUTO CLASSIFICATIONS –</w:t>
            </w:r>
          </w:p>
        </w:tc>
      </w:tr>
      <w:tr w:rsidR="00C83E31" w:rsidRPr="00D756B8" w14:paraId="4F630F8F" w14:textId="77777777" w:rsidTr="002C54CD">
        <w:trPr>
          <w:cantSplit/>
        </w:trPr>
        <w:tc>
          <w:tcPr>
            <w:tcW w:w="540" w:type="dxa"/>
            <w:gridSpan w:val="2"/>
          </w:tcPr>
          <w:p w14:paraId="32E10D61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ECB1149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  <w:r w:rsidRPr="00D756B8">
              <w:rPr>
                <w:b/>
                <w:kern w:val="18"/>
              </w:rPr>
              <w:t>– TAXICABS AND LIMOUSINES</w:t>
            </w:r>
          </w:p>
        </w:tc>
      </w:tr>
      <w:tr w:rsidR="00C83E31" w:rsidRPr="00D756B8" w14:paraId="043EE7F0" w14:textId="77777777" w:rsidTr="002C54CD">
        <w:trPr>
          <w:cantSplit/>
        </w:trPr>
        <w:tc>
          <w:tcPr>
            <w:tcW w:w="3120" w:type="dxa"/>
            <w:gridSpan w:val="3"/>
          </w:tcPr>
          <w:p w14:paraId="2658CC79" w14:textId="77777777" w:rsidR="00C83E31" w:rsidRPr="00D756B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756B8">
              <w:rPr>
                <w:kern w:val="18"/>
              </w:rPr>
              <w:t>$  1632</w:t>
            </w:r>
          </w:p>
        </w:tc>
        <w:tc>
          <w:tcPr>
            <w:tcW w:w="3120" w:type="dxa"/>
          </w:tcPr>
          <w:p w14:paraId="37A90A89" w14:textId="77777777" w:rsidR="00C83E31" w:rsidRPr="00D756B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756B8">
              <w:rPr>
                <w:kern w:val="18"/>
              </w:rPr>
              <w:t>$    68</w:t>
            </w:r>
          </w:p>
        </w:tc>
        <w:tc>
          <w:tcPr>
            <w:tcW w:w="1040" w:type="dxa"/>
          </w:tcPr>
          <w:p w14:paraId="6B05F5AB" w14:textId="77777777" w:rsidR="00C83E31" w:rsidRPr="00D756B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EAEA166" w14:textId="77777777" w:rsidR="00C83E31" w:rsidRPr="00D756B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756B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C729EB1" w14:textId="77777777" w:rsidR="00C83E31" w:rsidRPr="00D756B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D756B8" w14:paraId="21DD59AF" w14:textId="77777777" w:rsidTr="002C54CD">
        <w:trPr>
          <w:cantSplit/>
        </w:trPr>
        <w:tc>
          <w:tcPr>
            <w:tcW w:w="540" w:type="dxa"/>
            <w:gridSpan w:val="2"/>
          </w:tcPr>
          <w:p w14:paraId="7C548A92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254FF92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  <w:r w:rsidRPr="00D756B8">
              <w:rPr>
                <w:b/>
                <w:kern w:val="18"/>
              </w:rPr>
              <w:t>– SCHOOL AND CHURCH BUSES</w:t>
            </w:r>
          </w:p>
        </w:tc>
      </w:tr>
      <w:tr w:rsidR="00C83E31" w:rsidRPr="00D756B8" w14:paraId="7C12FA91" w14:textId="77777777" w:rsidTr="002C54CD">
        <w:trPr>
          <w:cantSplit/>
        </w:trPr>
        <w:tc>
          <w:tcPr>
            <w:tcW w:w="3120" w:type="dxa"/>
            <w:gridSpan w:val="3"/>
          </w:tcPr>
          <w:p w14:paraId="43C659A7" w14:textId="77777777" w:rsidR="00C83E31" w:rsidRPr="00D756B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756B8">
              <w:rPr>
                <w:kern w:val="18"/>
              </w:rPr>
              <w:t>$   154</w:t>
            </w:r>
          </w:p>
        </w:tc>
        <w:tc>
          <w:tcPr>
            <w:tcW w:w="3120" w:type="dxa"/>
          </w:tcPr>
          <w:p w14:paraId="2B6A35A9" w14:textId="77777777" w:rsidR="00C83E31" w:rsidRPr="00D756B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756B8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24994DA4" w14:textId="77777777" w:rsidR="00C83E31" w:rsidRPr="00D756B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8445DBA" w14:textId="77777777" w:rsidR="00C83E31" w:rsidRPr="00D756B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756B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1CC778B" w14:textId="77777777" w:rsidR="00C83E31" w:rsidRPr="00D756B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D756B8" w14:paraId="594908FD" w14:textId="77777777" w:rsidTr="002C54CD">
        <w:trPr>
          <w:cantSplit/>
        </w:trPr>
        <w:tc>
          <w:tcPr>
            <w:tcW w:w="540" w:type="dxa"/>
            <w:gridSpan w:val="2"/>
          </w:tcPr>
          <w:p w14:paraId="7F237C2A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F5F6241" w14:textId="77777777" w:rsidR="00C83E31" w:rsidRPr="00D756B8" w:rsidRDefault="00C83E31" w:rsidP="00F84EA5">
            <w:pPr>
              <w:pStyle w:val="tabletext11"/>
              <w:rPr>
                <w:b/>
                <w:kern w:val="18"/>
              </w:rPr>
            </w:pPr>
            <w:r w:rsidRPr="00D756B8">
              <w:rPr>
                <w:b/>
                <w:kern w:val="18"/>
              </w:rPr>
              <w:t>– OTHER BUSES</w:t>
            </w:r>
          </w:p>
        </w:tc>
      </w:tr>
      <w:tr w:rsidR="00C83E31" w:rsidRPr="00D756B8" w14:paraId="5DA5D4A1" w14:textId="77777777" w:rsidTr="002C54CD">
        <w:trPr>
          <w:cantSplit/>
        </w:trPr>
        <w:tc>
          <w:tcPr>
            <w:tcW w:w="3120" w:type="dxa"/>
            <w:gridSpan w:val="3"/>
          </w:tcPr>
          <w:p w14:paraId="61EAC6A6" w14:textId="77777777" w:rsidR="00C83E31" w:rsidRPr="00D756B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756B8">
              <w:rPr>
                <w:kern w:val="18"/>
              </w:rPr>
              <w:t>$  1283</w:t>
            </w:r>
          </w:p>
        </w:tc>
        <w:tc>
          <w:tcPr>
            <w:tcW w:w="3120" w:type="dxa"/>
          </w:tcPr>
          <w:p w14:paraId="06D3A7FF" w14:textId="77777777" w:rsidR="00C83E31" w:rsidRPr="00D756B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756B8">
              <w:rPr>
                <w:kern w:val="18"/>
              </w:rPr>
              <w:t>$    52</w:t>
            </w:r>
          </w:p>
        </w:tc>
        <w:tc>
          <w:tcPr>
            <w:tcW w:w="1040" w:type="dxa"/>
          </w:tcPr>
          <w:p w14:paraId="00E0A560" w14:textId="77777777" w:rsidR="00C83E31" w:rsidRPr="00D756B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5350F25" w14:textId="77777777" w:rsidR="00C83E31" w:rsidRPr="00D756B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756B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F92CBEC" w14:textId="77777777" w:rsidR="00C83E31" w:rsidRPr="00D756B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D756B8" w14:paraId="1C2CF89F" w14:textId="77777777" w:rsidTr="002C54CD">
        <w:trPr>
          <w:cantSplit/>
        </w:trPr>
        <w:tc>
          <w:tcPr>
            <w:tcW w:w="540" w:type="dxa"/>
            <w:gridSpan w:val="2"/>
          </w:tcPr>
          <w:p w14:paraId="3DDB11A9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8414CD3" w14:textId="77777777" w:rsidR="00C83E31" w:rsidRPr="00D756B8" w:rsidRDefault="00C83E31" w:rsidP="00F84EA5">
            <w:pPr>
              <w:pStyle w:val="tabletext11"/>
              <w:rPr>
                <w:b/>
                <w:kern w:val="18"/>
              </w:rPr>
            </w:pPr>
            <w:r w:rsidRPr="00D756B8">
              <w:rPr>
                <w:b/>
                <w:kern w:val="18"/>
              </w:rPr>
              <w:t>– VAN POOLS</w:t>
            </w:r>
          </w:p>
        </w:tc>
      </w:tr>
      <w:tr w:rsidR="00C83E31" w:rsidRPr="00D756B8" w14:paraId="402F2F18" w14:textId="77777777" w:rsidTr="002C54CD">
        <w:trPr>
          <w:cantSplit/>
        </w:trPr>
        <w:tc>
          <w:tcPr>
            <w:tcW w:w="3120" w:type="dxa"/>
            <w:gridSpan w:val="3"/>
          </w:tcPr>
          <w:p w14:paraId="044AA78F" w14:textId="77777777" w:rsidR="00C83E31" w:rsidRPr="00D756B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756B8">
              <w:rPr>
                <w:kern w:val="18"/>
              </w:rPr>
              <w:t>$   386</w:t>
            </w:r>
          </w:p>
        </w:tc>
        <w:tc>
          <w:tcPr>
            <w:tcW w:w="3120" w:type="dxa"/>
          </w:tcPr>
          <w:p w14:paraId="3F0ACA7A" w14:textId="77777777" w:rsidR="00C83E31" w:rsidRPr="00D756B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756B8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1C0686A2" w14:textId="77777777" w:rsidR="00C83E31" w:rsidRPr="00D756B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167C64D" w14:textId="77777777" w:rsidR="00C83E31" w:rsidRPr="00D756B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756B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52F3C75" w14:textId="77777777" w:rsidR="00C83E31" w:rsidRPr="00D756B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D756B8" w14:paraId="2A7F0AE0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D2E7658" w14:textId="77777777" w:rsidR="00C83E31" w:rsidRPr="00D756B8" w:rsidRDefault="00C83E31" w:rsidP="00F84EA5">
            <w:pPr>
              <w:pStyle w:val="tabletext11"/>
              <w:rPr>
                <w:b/>
                <w:kern w:val="18"/>
              </w:rPr>
            </w:pPr>
            <w:r w:rsidRPr="00D756B8">
              <w:rPr>
                <w:b/>
                <w:kern w:val="18"/>
              </w:rPr>
              <w:t>RULE 249. AUTO DEALERS – PREMIUM DEVELOPMENT</w:t>
            </w:r>
          </w:p>
        </w:tc>
      </w:tr>
      <w:tr w:rsidR="00C83E31" w:rsidRPr="00D756B8" w14:paraId="09B6D08C" w14:textId="77777777" w:rsidTr="002C54CD">
        <w:trPr>
          <w:cantSplit/>
        </w:trPr>
        <w:tc>
          <w:tcPr>
            <w:tcW w:w="3120" w:type="dxa"/>
            <w:gridSpan w:val="3"/>
          </w:tcPr>
          <w:p w14:paraId="66D1056B" w14:textId="77777777" w:rsidR="00C83E31" w:rsidRPr="00D756B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756B8">
              <w:rPr>
                <w:kern w:val="18"/>
              </w:rPr>
              <w:t>$   255</w:t>
            </w:r>
          </w:p>
        </w:tc>
        <w:tc>
          <w:tcPr>
            <w:tcW w:w="3120" w:type="dxa"/>
          </w:tcPr>
          <w:p w14:paraId="7BC9D619" w14:textId="77777777" w:rsidR="00C83E31" w:rsidRPr="00D756B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756B8">
              <w:rPr>
                <w:kern w:val="18"/>
              </w:rPr>
              <w:t xml:space="preserve">Refer to Rule </w:t>
            </w:r>
            <w:r w:rsidRPr="00D756B8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0927836F" w14:textId="77777777" w:rsidR="00C83E31" w:rsidRPr="00D756B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BE9E0A9" w14:textId="77777777" w:rsidR="00C83E31" w:rsidRPr="00D756B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756B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65C9B18" w14:textId="77777777" w:rsidR="00C83E31" w:rsidRPr="00D756B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D756B8" w14:paraId="3EECD349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56B42C2" w14:textId="77777777" w:rsidR="00C83E31" w:rsidRPr="00D756B8" w:rsidRDefault="00C83E31" w:rsidP="00F84EA5">
            <w:pPr>
              <w:pStyle w:val="tabletext11"/>
              <w:rPr>
                <w:b/>
                <w:kern w:val="18"/>
              </w:rPr>
            </w:pPr>
          </w:p>
        </w:tc>
      </w:tr>
      <w:tr w:rsidR="00C83E31" w:rsidRPr="00D756B8" w14:paraId="7FC86FAD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1E7263F3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  <w:r w:rsidRPr="00D756B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5711F3F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  <w:r w:rsidRPr="00D756B8">
              <w:rPr>
                <w:kern w:val="18"/>
              </w:rPr>
              <w:t xml:space="preserve">For Other Than Zone-rated Trucks, Tractors and Trailers Classifications, refer to Rule </w:t>
            </w:r>
            <w:r w:rsidRPr="00D756B8">
              <w:rPr>
                <w:b/>
                <w:kern w:val="18"/>
              </w:rPr>
              <w:t>222.</w:t>
            </w:r>
            <w:r w:rsidRPr="00D756B8">
              <w:rPr>
                <w:kern w:val="18"/>
              </w:rPr>
              <w:t xml:space="preserve"> for premium development.</w:t>
            </w:r>
          </w:p>
        </w:tc>
      </w:tr>
      <w:tr w:rsidR="00C83E31" w:rsidRPr="00D756B8" w14:paraId="61988ECB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47713E1A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  <w:r w:rsidRPr="00D756B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E6847D5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  <w:r w:rsidRPr="00D756B8">
              <w:rPr>
                <w:kern w:val="18"/>
              </w:rPr>
              <w:t xml:space="preserve">For Private Passenger Types Classifications, refer to Rule </w:t>
            </w:r>
            <w:r w:rsidRPr="00D756B8">
              <w:rPr>
                <w:b/>
                <w:kern w:val="18"/>
              </w:rPr>
              <w:t>232.</w:t>
            </w:r>
            <w:r w:rsidRPr="00D756B8">
              <w:rPr>
                <w:kern w:val="18"/>
              </w:rPr>
              <w:t xml:space="preserve"> for premium development.</w:t>
            </w:r>
          </w:p>
        </w:tc>
      </w:tr>
      <w:tr w:rsidR="00C83E31" w:rsidRPr="00D756B8" w14:paraId="2E51D8D8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34AAE879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  <w:r w:rsidRPr="00D756B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BA544EC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  <w:r w:rsidRPr="00D756B8">
              <w:rPr>
                <w:kern w:val="18"/>
              </w:rPr>
              <w:t xml:space="preserve">For Other Than Zone-rated Public Autos, refer to Rule </w:t>
            </w:r>
            <w:r w:rsidRPr="00D756B8">
              <w:rPr>
                <w:rStyle w:val="rulelink"/>
              </w:rPr>
              <w:t>239.</w:t>
            </w:r>
            <w:r w:rsidRPr="00D756B8">
              <w:rPr>
                <w:rStyle w:val="rulelink"/>
                <w:b w:val="0"/>
              </w:rPr>
              <w:t xml:space="preserve"> for premium development. </w:t>
            </w:r>
          </w:p>
        </w:tc>
      </w:tr>
      <w:tr w:rsidR="00C83E31" w:rsidRPr="00D756B8" w14:paraId="13745AC8" w14:textId="77777777" w:rsidTr="002C54CD">
        <w:trPr>
          <w:cantSplit/>
        </w:trPr>
        <w:tc>
          <w:tcPr>
            <w:tcW w:w="220" w:type="dxa"/>
          </w:tcPr>
          <w:p w14:paraId="14F89869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  <w:r w:rsidRPr="00D756B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1FFBA1A1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  <w:r w:rsidRPr="00D756B8">
              <w:rPr>
                <w:kern w:val="18"/>
              </w:rPr>
              <w:t xml:space="preserve">For liability increased limits factors, refer to Rule </w:t>
            </w:r>
            <w:r w:rsidRPr="00D756B8">
              <w:rPr>
                <w:rStyle w:val="rulelink"/>
              </w:rPr>
              <w:t>300.</w:t>
            </w:r>
          </w:p>
        </w:tc>
      </w:tr>
      <w:tr w:rsidR="00C83E31" w:rsidRPr="00D756B8" w14:paraId="1655D2FD" w14:textId="77777777" w:rsidTr="002C54C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1CB7475" w14:textId="77777777" w:rsidR="00C83E31" w:rsidRPr="00D756B8" w:rsidRDefault="00C83E31" w:rsidP="00F84EA5">
            <w:pPr>
              <w:pStyle w:val="tabletext11"/>
              <w:jc w:val="both"/>
              <w:rPr>
                <w:kern w:val="18"/>
              </w:rPr>
            </w:pPr>
            <w:r w:rsidRPr="00D756B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53FA97C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  <w:r w:rsidRPr="00D756B8">
              <w:rPr>
                <w:kern w:val="18"/>
              </w:rPr>
              <w:t xml:space="preserve">Other Than Auto losses for </w:t>
            </w:r>
            <w:r w:rsidRPr="00D756B8">
              <w:t>Auto Dealers</w:t>
            </w:r>
            <w:r w:rsidRPr="00D756B8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D756B8">
              <w:rPr>
                <w:rStyle w:val="rulelink"/>
              </w:rPr>
              <w:t>249.</w:t>
            </w:r>
          </w:p>
        </w:tc>
      </w:tr>
      <w:tr w:rsidR="00C83E31" w:rsidRPr="00D756B8" w14:paraId="73E8F4A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8BFEB0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B68A6B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756B8" w14:paraId="4D9F77C3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FF6777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31192C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756B8" w14:paraId="689DBCF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C25851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C30B85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756B8" w14:paraId="6A46C3C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672CCC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2E3226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756B8" w14:paraId="09CDE626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D2942C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8B29C3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756B8" w14:paraId="395BB28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02FE25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DCB013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756B8" w14:paraId="2B28C7E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DDA990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BEA0BA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756B8" w14:paraId="319D3334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88C114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63FAE6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756B8" w14:paraId="320AEF5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C23013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BB2F1C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756B8" w14:paraId="0280EDB4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8D5A03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C30AC5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756B8" w14:paraId="511D344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2BC678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69A649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756B8" w14:paraId="58CB710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6C82DA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E4E254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756B8" w14:paraId="087D22D9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BC0272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B68E48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756B8" w14:paraId="1BFEC6E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AE8545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93B88E0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756B8" w14:paraId="049BF26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224BDD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C527FC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756B8" w14:paraId="299A3F70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AFE715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410645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756B8" w14:paraId="705AC0F8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807246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AC9EF3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756B8" w14:paraId="69826BE6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A9CB20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E26D27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756B8" w14:paraId="42D5CBA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7244A0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9BF8171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756B8" w14:paraId="6563E923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F2AC66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CC79A7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756B8" w14:paraId="422E0C44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F3CC04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E6894C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756B8" w14:paraId="2BD32A69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995681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988FD8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756B8" w14:paraId="69AC09B5" w14:textId="77777777" w:rsidTr="002C54C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F0EC8EC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553EEA36" w14:textId="77777777" w:rsidR="00C83E31" w:rsidRPr="00D756B8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07FD5AC5" w14:textId="77777777" w:rsidR="00C83E31" w:rsidRDefault="00C83E31" w:rsidP="00F84EA5">
      <w:pPr>
        <w:pStyle w:val="isonormal"/>
      </w:pPr>
    </w:p>
    <w:p w14:paraId="1D8FEE44" w14:textId="77777777" w:rsidR="00C83E31" w:rsidRDefault="00C83E31" w:rsidP="00F84EA5">
      <w:pPr>
        <w:pStyle w:val="isonormal"/>
        <w:jc w:val="left"/>
      </w:pPr>
    </w:p>
    <w:p w14:paraId="35B4711C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66400CF" w14:textId="77777777" w:rsidR="00C83E31" w:rsidRPr="00E94D0B" w:rsidRDefault="00C83E31" w:rsidP="00F84EA5">
      <w:pPr>
        <w:pStyle w:val="subcap"/>
      </w:pPr>
      <w:r w:rsidRPr="00E94D0B">
        <w:lastRenderedPageBreak/>
        <w:t>TERRITORY 112</w:t>
      </w:r>
    </w:p>
    <w:p w14:paraId="257FE389" w14:textId="77777777" w:rsidR="00C83E31" w:rsidRPr="00E94D0B" w:rsidRDefault="00C83E31" w:rsidP="00F84EA5">
      <w:pPr>
        <w:pStyle w:val="subcap2"/>
      </w:pPr>
      <w:r w:rsidRPr="00E94D0B">
        <w:t>LIAB, MED PAY</w:t>
      </w:r>
    </w:p>
    <w:p w14:paraId="3648CC8C" w14:textId="77777777" w:rsidR="00C83E31" w:rsidRPr="00E94D0B" w:rsidRDefault="00C83E31" w:rsidP="00F84EA5">
      <w:pPr>
        <w:pStyle w:val="isonormal"/>
      </w:pPr>
    </w:p>
    <w:p w14:paraId="21DBDF2B" w14:textId="77777777" w:rsidR="00C83E31" w:rsidRPr="00E94D0B" w:rsidRDefault="00C83E31" w:rsidP="00F84EA5">
      <w:pPr>
        <w:pStyle w:val="isonormal"/>
        <w:sectPr w:rsidR="00C83E31" w:rsidRPr="00E94D0B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C83E31" w:rsidRPr="00E94D0B" w14:paraId="6B96F97D" w14:textId="77777777" w:rsidTr="002C54C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B0D32F7" w14:textId="77777777" w:rsidR="00C83E31" w:rsidRPr="00E94D0B" w:rsidRDefault="00C83E31" w:rsidP="00F84EA5">
            <w:pPr>
              <w:pStyle w:val="tablehead"/>
              <w:rPr>
                <w:kern w:val="18"/>
              </w:rPr>
            </w:pPr>
            <w:r w:rsidRPr="00E94D0B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1468E601" w14:textId="77777777" w:rsidR="00C83E31" w:rsidRPr="00E94D0B" w:rsidRDefault="00C83E31" w:rsidP="00F84EA5">
            <w:pPr>
              <w:pStyle w:val="tablehead"/>
              <w:rPr>
                <w:kern w:val="18"/>
              </w:rPr>
            </w:pPr>
            <w:r w:rsidRPr="00E94D0B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74C77A7" w14:textId="77777777" w:rsidR="00C83E31" w:rsidRPr="00E94D0B" w:rsidRDefault="00C83E31" w:rsidP="00F84EA5">
            <w:pPr>
              <w:pStyle w:val="tablehead"/>
              <w:rPr>
                <w:kern w:val="18"/>
              </w:rPr>
            </w:pPr>
            <w:r w:rsidRPr="00E94D0B">
              <w:rPr>
                <w:kern w:val="18"/>
              </w:rPr>
              <w:t>PERSONAL INJURY PROTECTION</w:t>
            </w:r>
          </w:p>
        </w:tc>
      </w:tr>
      <w:tr w:rsidR="00C83E31" w:rsidRPr="00E94D0B" w14:paraId="62C5204E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9EE169D" w14:textId="77777777" w:rsidR="00C83E31" w:rsidRPr="00E94D0B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5DE65595" w14:textId="77777777" w:rsidR="00C83E31" w:rsidRPr="00E94D0B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86E1915" w14:textId="77777777" w:rsidR="00C83E31" w:rsidRPr="00E94D0B" w:rsidRDefault="00C83E31" w:rsidP="00F84EA5">
            <w:pPr>
              <w:pStyle w:val="tablehead"/>
              <w:rPr>
                <w:kern w:val="18"/>
              </w:rPr>
            </w:pPr>
          </w:p>
        </w:tc>
      </w:tr>
      <w:tr w:rsidR="00C83E31" w:rsidRPr="00E94D0B" w14:paraId="30BB38F8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F753CD5" w14:textId="77777777" w:rsidR="00C83E31" w:rsidRPr="00E94D0B" w:rsidRDefault="00C83E31" w:rsidP="00F84EA5">
            <w:pPr>
              <w:pStyle w:val="tablehead"/>
              <w:rPr>
                <w:kern w:val="18"/>
              </w:rPr>
            </w:pPr>
            <w:r w:rsidRPr="00E94D0B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FAB91D2" w14:textId="77777777" w:rsidR="00C83E31" w:rsidRPr="00E94D0B" w:rsidRDefault="00C83E31" w:rsidP="00F84EA5">
            <w:pPr>
              <w:pStyle w:val="tablehead"/>
              <w:rPr>
                <w:kern w:val="18"/>
              </w:rPr>
            </w:pPr>
            <w:r w:rsidRPr="00E94D0B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405E1FB" w14:textId="77777777" w:rsidR="00C83E31" w:rsidRPr="00E94D0B" w:rsidRDefault="00C83E31" w:rsidP="00F84EA5">
            <w:pPr>
              <w:pStyle w:val="tablehead"/>
              <w:rPr>
                <w:kern w:val="18"/>
              </w:rPr>
            </w:pPr>
            <w:r w:rsidRPr="00E94D0B">
              <w:rPr>
                <w:kern w:val="18"/>
              </w:rPr>
              <w:t>Basic Limits</w:t>
            </w:r>
          </w:p>
        </w:tc>
      </w:tr>
      <w:tr w:rsidR="00C83E31" w:rsidRPr="00E94D0B" w14:paraId="2ADA205F" w14:textId="77777777" w:rsidTr="002C54CD">
        <w:trPr>
          <w:cantSplit/>
        </w:trPr>
        <w:tc>
          <w:tcPr>
            <w:tcW w:w="9360" w:type="dxa"/>
            <w:gridSpan w:val="7"/>
          </w:tcPr>
          <w:p w14:paraId="19855352" w14:textId="77777777" w:rsidR="00C83E31" w:rsidRPr="00E94D0B" w:rsidRDefault="00C83E31" w:rsidP="00F84EA5">
            <w:pPr>
              <w:pStyle w:val="tabletext11"/>
              <w:rPr>
                <w:b/>
                <w:kern w:val="18"/>
              </w:rPr>
            </w:pPr>
            <w:r w:rsidRPr="00E94D0B">
              <w:rPr>
                <w:b/>
                <w:kern w:val="18"/>
              </w:rPr>
              <w:t>RULE 223. TRUCKS, TRACTORS AND TRAILERS CLASSIFICATIONS</w:t>
            </w:r>
          </w:p>
        </w:tc>
      </w:tr>
      <w:tr w:rsidR="00C83E31" w:rsidRPr="00E94D0B" w14:paraId="1FB4D65C" w14:textId="77777777" w:rsidTr="002C54CD">
        <w:trPr>
          <w:cantSplit/>
        </w:trPr>
        <w:tc>
          <w:tcPr>
            <w:tcW w:w="3120" w:type="dxa"/>
            <w:gridSpan w:val="3"/>
          </w:tcPr>
          <w:p w14:paraId="0D189D1A" w14:textId="77777777" w:rsidR="00C83E31" w:rsidRPr="00E94D0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94D0B">
              <w:rPr>
                <w:kern w:val="18"/>
              </w:rPr>
              <w:t>$   429</w:t>
            </w:r>
          </w:p>
        </w:tc>
        <w:tc>
          <w:tcPr>
            <w:tcW w:w="3120" w:type="dxa"/>
          </w:tcPr>
          <w:p w14:paraId="044FB7F4" w14:textId="77777777" w:rsidR="00C83E31" w:rsidRPr="00E94D0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94D0B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0150C663" w14:textId="77777777" w:rsidR="00C83E31" w:rsidRPr="00E94D0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2D78707" w14:textId="77777777" w:rsidR="00C83E31" w:rsidRPr="00E94D0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94D0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163E0D2" w14:textId="77777777" w:rsidR="00C83E31" w:rsidRPr="00E94D0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E94D0B" w14:paraId="73D713B9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7903F3E" w14:textId="77777777" w:rsidR="00C83E31" w:rsidRPr="00E94D0B" w:rsidRDefault="00C83E31" w:rsidP="00F84EA5">
            <w:pPr>
              <w:pStyle w:val="tabletext11"/>
              <w:rPr>
                <w:b/>
                <w:kern w:val="18"/>
              </w:rPr>
            </w:pPr>
            <w:r w:rsidRPr="00E94D0B">
              <w:rPr>
                <w:b/>
                <w:kern w:val="18"/>
              </w:rPr>
              <w:t>RULE 232. PRIVATE PASSENGER TYPES CLASSIFICATIONS</w:t>
            </w:r>
          </w:p>
        </w:tc>
      </w:tr>
      <w:tr w:rsidR="00C83E31" w:rsidRPr="00E94D0B" w14:paraId="58ACD4F6" w14:textId="77777777" w:rsidTr="002C54CD">
        <w:trPr>
          <w:cantSplit/>
        </w:trPr>
        <w:tc>
          <w:tcPr>
            <w:tcW w:w="3120" w:type="dxa"/>
            <w:gridSpan w:val="3"/>
          </w:tcPr>
          <w:p w14:paraId="1D1C971F" w14:textId="77777777" w:rsidR="00C83E31" w:rsidRPr="00E94D0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94D0B">
              <w:rPr>
                <w:kern w:val="18"/>
              </w:rPr>
              <w:t>$   345</w:t>
            </w:r>
          </w:p>
        </w:tc>
        <w:tc>
          <w:tcPr>
            <w:tcW w:w="3120" w:type="dxa"/>
          </w:tcPr>
          <w:p w14:paraId="6CDE3DED" w14:textId="77777777" w:rsidR="00C83E31" w:rsidRPr="00E94D0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94D0B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24FA99BF" w14:textId="77777777" w:rsidR="00C83E31" w:rsidRPr="00E94D0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CE8F68D" w14:textId="77777777" w:rsidR="00C83E31" w:rsidRPr="00E94D0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94D0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047419C" w14:textId="77777777" w:rsidR="00C83E31" w:rsidRPr="00E94D0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E94D0B" w14:paraId="45086972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972D2A8" w14:textId="77777777" w:rsidR="00C83E31" w:rsidRPr="00E94D0B" w:rsidRDefault="00C83E31" w:rsidP="00F84EA5">
            <w:pPr>
              <w:pStyle w:val="tabletext11"/>
              <w:rPr>
                <w:b/>
                <w:kern w:val="18"/>
              </w:rPr>
            </w:pPr>
            <w:r w:rsidRPr="00E94D0B">
              <w:rPr>
                <w:b/>
                <w:kern w:val="18"/>
              </w:rPr>
              <w:t>RULE 240. PUBLIC AUTO CLASSIFICATIONS –</w:t>
            </w:r>
          </w:p>
        </w:tc>
      </w:tr>
      <w:tr w:rsidR="00C83E31" w:rsidRPr="00E94D0B" w14:paraId="725F3480" w14:textId="77777777" w:rsidTr="002C54CD">
        <w:trPr>
          <w:cantSplit/>
        </w:trPr>
        <w:tc>
          <w:tcPr>
            <w:tcW w:w="540" w:type="dxa"/>
            <w:gridSpan w:val="2"/>
          </w:tcPr>
          <w:p w14:paraId="6EC22256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8AC3AF9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  <w:r w:rsidRPr="00E94D0B">
              <w:rPr>
                <w:b/>
                <w:kern w:val="18"/>
              </w:rPr>
              <w:t>– TAXICABS AND LIMOUSINES</w:t>
            </w:r>
          </w:p>
        </w:tc>
      </w:tr>
      <w:tr w:rsidR="00C83E31" w:rsidRPr="00E94D0B" w14:paraId="286D4A58" w14:textId="77777777" w:rsidTr="002C54CD">
        <w:trPr>
          <w:cantSplit/>
        </w:trPr>
        <w:tc>
          <w:tcPr>
            <w:tcW w:w="3120" w:type="dxa"/>
            <w:gridSpan w:val="3"/>
          </w:tcPr>
          <w:p w14:paraId="496E0EBB" w14:textId="77777777" w:rsidR="00C83E31" w:rsidRPr="00E94D0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94D0B">
              <w:rPr>
                <w:kern w:val="18"/>
              </w:rPr>
              <w:t>$  1725</w:t>
            </w:r>
          </w:p>
        </w:tc>
        <w:tc>
          <w:tcPr>
            <w:tcW w:w="3120" w:type="dxa"/>
          </w:tcPr>
          <w:p w14:paraId="1E37FC12" w14:textId="77777777" w:rsidR="00C83E31" w:rsidRPr="00E94D0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94D0B">
              <w:rPr>
                <w:kern w:val="18"/>
              </w:rPr>
              <w:t>$    72</w:t>
            </w:r>
          </w:p>
        </w:tc>
        <w:tc>
          <w:tcPr>
            <w:tcW w:w="1040" w:type="dxa"/>
          </w:tcPr>
          <w:p w14:paraId="64CDF3BC" w14:textId="77777777" w:rsidR="00C83E31" w:rsidRPr="00E94D0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C0C7226" w14:textId="77777777" w:rsidR="00C83E31" w:rsidRPr="00E94D0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94D0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4840981" w14:textId="77777777" w:rsidR="00C83E31" w:rsidRPr="00E94D0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E94D0B" w14:paraId="53842E30" w14:textId="77777777" w:rsidTr="002C54CD">
        <w:trPr>
          <w:cantSplit/>
        </w:trPr>
        <w:tc>
          <w:tcPr>
            <w:tcW w:w="540" w:type="dxa"/>
            <w:gridSpan w:val="2"/>
          </w:tcPr>
          <w:p w14:paraId="03C9D974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1A7F58E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  <w:r w:rsidRPr="00E94D0B">
              <w:rPr>
                <w:b/>
                <w:kern w:val="18"/>
              </w:rPr>
              <w:t>– SCHOOL AND CHURCH BUSES</w:t>
            </w:r>
          </w:p>
        </w:tc>
      </w:tr>
      <w:tr w:rsidR="00C83E31" w:rsidRPr="00E94D0B" w14:paraId="6A0DCD23" w14:textId="77777777" w:rsidTr="002C54CD">
        <w:trPr>
          <w:cantSplit/>
        </w:trPr>
        <w:tc>
          <w:tcPr>
            <w:tcW w:w="3120" w:type="dxa"/>
            <w:gridSpan w:val="3"/>
          </w:tcPr>
          <w:p w14:paraId="10ECCCF8" w14:textId="77777777" w:rsidR="00C83E31" w:rsidRPr="00E94D0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94D0B">
              <w:rPr>
                <w:kern w:val="18"/>
              </w:rPr>
              <w:t>$   163</w:t>
            </w:r>
          </w:p>
        </w:tc>
        <w:tc>
          <w:tcPr>
            <w:tcW w:w="3120" w:type="dxa"/>
          </w:tcPr>
          <w:p w14:paraId="677FFE4A" w14:textId="77777777" w:rsidR="00C83E31" w:rsidRPr="00E94D0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94D0B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344B3F90" w14:textId="77777777" w:rsidR="00C83E31" w:rsidRPr="00E94D0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5D2599E" w14:textId="77777777" w:rsidR="00C83E31" w:rsidRPr="00E94D0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94D0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1C4E83A" w14:textId="77777777" w:rsidR="00C83E31" w:rsidRPr="00E94D0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E94D0B" w14:paraId="794F4289" w14:textId="77777777" w:rsidTr="002C54CD">
        <w:trPr>
          <w:cantSplit/>
        </w:trPr>
        <w:tc>
          <w:tcPr>
            <w:tcW w:w="540" w:type="dxa"/>
            <w:gridSpan w:val="2"/>
          </w:tcPr>
          <w:p w14:paraId="2E83B047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D0E513D" w14:textId="77777777" w:rsidR="00C83E31" w:rsidRPr="00E94D0B" w:rsidRDefault="00C83E31" w:rsidP="00F84EA5">
            <w:pPr>
              <w:pStyle w:val="tabletext11"/>
              <w:rPr>
                <w:b/>
                <w:kern w:val="18"/>
              </w:rPr>
            </w:pPr>
            <w:r w:rsidRPr="00E94D0B">
              <w:rPr>
                <w:b/>
                <w:kern w:val="18"/>
              </w:rPr>
              <w:t>– OTHER BUSES</w:t>
            </w:r>
          </w:p>
        </w:tc>
      </w:tr>
      <w:tr w:rsidR="00C83E31" w:rsidRPr="00E94D0B" w14:paraId="0196708C" w14:textId="77777777" w:rsidTr="002C54CD">
        <w:trPr>
          <w:cantSplit/>
        </w:trPr>
        <w:tc>
          <w:tcPr>
            <w:tcW w:w="3120" w:type="dxa"/>
            <w:gridSpan w:val="3"/>
          </w:tcPr>
          <w:p w14:paraId="70B87681" w14:textId="77777777" w:rsidR="00C83E31" w:rsidRPr="00E94D0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94D0B">
              <w:rPr>
                <w:kern w:val="18"/>
              </w:rPr>
              <w:t>$  1356</w:t>
            </w:r>
          </w:p>
        </w:tc>
        <w:tc>
          <w:tcPr>
            <w:tcW w:w="3120" w:type="dxa"/>
          </w:tcPr>
          <w:p w14:paraId="6FA73310" w14:textId="77777777" w:rsidR="00C83E31" w:rsidRPr="00E94D0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94D0B">
              <w:rPr>
                <w:kern w:val="18"/>
              </w:rPr>
              <w:t>$    57</w:t>
            </w:r>
          </w:p>
        </w:tc>
        <w:tc>
          <w:tcPr>
            <w:tcW w:w="1040" w:type="dxa"/>
          </w:tcPr>
          <w:p w14:paraId="7C5EE4EB" w14:textId="77777777" w:rsidR="00C83E31" w:rsidRPr="00E94D0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F81122A" w14:textId="77777777" w:rsidR="00C83E31" w:rsidRPr="00E94D0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94D0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5A2CCC4" w14:textId="77777777" w:rsidR="00C83E31" w:rsidRPr="00E94D0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E94D0B" w14:paraId="03925683" w14:textId="77777777" w:rsidTr="002C54CD">
        <w:trPr>
          <w:cantSplit/>
        </w:trPr>
        <w:tc>
          <w:tcPr>
            <w:tcW w:w="540" w:type="dxa"/>
            <w:gridSpan w:val="2"/>
          </w:tcPr>
          <w:p w14:paraId="0368495C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2D2FF20" w14:textId="77777777" w:rsidR="00C83E31" w:rsidRPr="00E94D0B" w:rsidRDefault="00C83E31" w:rsidP="00F84EA5">
            <w:pPr>
              <w:pStyle w:val="tabletext11"/>
              <w:rPr>
                <w:b/>
                <w:kern w:val="18"/>
              </w:rPr>
            </w:pPr>
            <w:r w:rsidRPr="00E94D0B">
              <w:rPr>
                <w:b/>
                <w:kern w:val="18"/>
              </w:rPr>
              <w:t>– VAN POOLS</w:t>
            </w:r>
          </w:p>
        </w:tc>
      </w:tr>
      <w:tr w:rsidR="00C83E31" w:rsidRPr="00E94D0B" w14:paraId="7E7131B9" w14:textId="77777777" w:rsidTr="002C54CD">
        <w:trPr>
          <w:cantSplit/>
        </w:trPr>
        <w:tc>
          <w:tcPr>
            <w:tcW w:w="3120" w:type="dxa"/>
            <w:gridSpan w:val="3"/>
          </w:tcPr>
          <w:p w14:paraId="200D98B0" w14:textId="77777777" w:rsidR="00C83E31" w:rsidRPr="00E94D0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94D0B">
              <w:rPr>
                <w:kern w:val="18"/>
              </w:rPr>
              <w:t>$   408</w:t>
            </w:r>
          </w:p>
        </w:tc>
        <w:tc>
          <w:tcPr>
            <w:tcW w:w="3120" w:type="dxa"/>
          </w:tcPr>
          <w:p w14:paraId="44A75B26" w14:textId="77777777" w:rsidR="00C83E31" w:rsidRPr="00E94D0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94D0B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63609805" w14:textId="77777777" w:rsidR="00C83E31" w:rsidRPr="00E94D0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BB4E225" w14:textId="77777777" w:rsidR="00C83E31" w:rsidRPr="00E94D0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94D0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5544F41" w14:textId="77777777" w:rsidR="00C83E31" w:rsidRPr="00E94D0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E94D0B" w14:paraId="6A872608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78D807D" w14:textId="77777777" w:rsidR="00C83E31" w:rsidRPr="00E94D0B" w:rsidRDefault="00C83E31" w:rsidP="00F84EA5">
            <w:pPr>
              <w:pStyle w:val="tabletext11"/>
              <w:rPr>
                <w:b/>
                <w:kern w:val="18"/>
              </w:rPr>
            </w:pPr>
            <w:r w:rsidRPr="00E94D0B">
              <w:rPr>
                <w:b/>
                <w:kern w:val="18"/>
              </w:rPr>
              <w:t>RULE 249. AUTO DEALERS – PREMIUM DEVELOPMENT</w:t>
            </w:r>
          </w:p>
        </w:tc>
      </w:tr>
      <w:tr w:rsidR="00C83E31" w:rsidRPr="00E94D0B" w14:paraId="10B03E19" w14:textId="77777777" w:rsidTr="002C54CD">
        <w:trPr>
          <w:cantSplit/>
        </w:trPr>
        <w:tc>
          <w:tcPr>
            <w:tcW w:w="3120" w:type="dxa"/>
            <w:gridSpan w:val="3"/>
          </w:tcPr>
          <w:p w14:paraId="5DCAECF4" w14:textId="77777777" w:rsidR="00C83E31" w:rsidRPr="00E94D0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94D0B">
              <w:rPr>
                <w:kern w:val="18"/>
              </w:rPr>
              <w:t>$   248</w:t>
            </w:r>
          </w:p>
        </w:tc>
        <w:tc>
          <w:tcPr>
            <w:tcW w:w="3120" w:type="dxa"/>
          </w:tcPr>
          <w:p w14:paraId="4CF123A2" w14:textId="77777777" w:rsidR="00C83E31" w:rsidRPr="00E94D0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94D0B">
              <w:rPr>
                <w:kern w:val="18"/>
              </w:rPr>
              <w:t xml:space="preserve">Refer to Rule </w:t>
            </w:r>
            <w:r w:rsidRPr="00E94D0B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59F0D345" w14:textId="77777777" w:rsidR="00C83E31" w:rsidRPr="00E94D0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6E5DA9B" w14:textId="77777777" w:rsidR="00C83E31" w:rsidRPr="00E94D0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94D0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B002C4C" w14:textId="77777777" w:rsidR="00C83E31" w:rsidRPr="00E94D0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E94D0B" w14:paraId="5B763463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44AFA6E" w14:textId="77777777" w:rsidR="00C83E31" w:rsidRPr="00E94D0B" w:rsidRDefault="00C83E31" w:rsidP="00F84EA5">
            <w:pPr>
              <w:pStyle w:val="tabletext11"/>
              <w:rPr>
                <w:b/>
                <w:kern w:val="18"/>
              </w:rPr>
            </w:pPr>
          </w:p>
        </w:tc>
      </w:tr>
      <w:tr w:rsidR="00C83E31" w:rsidRPr="00E94D0B" w14:paraId="029FCCAC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60C49F6B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  <w:r w:rsidRPr="00E94D0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224A376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  <w:r w:rsidRPr="00E94D0B">
              <w:rPr>
                <w:kern w:val="18"/>
              </w:rPr>
              <w:t xml:space="preserve">For Other Than Zone-rated Trucks, Tractors and Trailers Classifications, refer to Rule </w:t>
            </w:r>
            <w:r w:rsidRPr="00E94D0B">
              <w:rPr>
                <w:b/>
                <w:kern w:val="18"/>
              </w:rPr>
              <w:t>222.</w:t>
            </w:r>
            <w:r w:rsidRPr="00E94D0B">
              <w:rPr>
                <w:kern w:val="18"/>
              </w:rPr>
              <w:t xml:space="preserve"> for premium development.</w:t>
            </w:r>
          </w:p>
        </w:tc>
      </w:tr>
      <w:tr w:rsidR="00C83E31" w:rsidRPr="00E94D0B" w14:paraId="69D2AC37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477B9E0D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  <w:r w:rsidRPr="00E94D0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C6B4212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  <w:r w:rsidRPr="00E94D0B">
              <w:rPr>
                <w:kern w:val="18"/>
              </w:rPr>
              <w:t xml:space="preserve">For Private Passenger Types Classifications, refer to Rule </w:t>
            </w:r>
            <w:r w:rsidRPr="00E94D0B">
              <w:rPr>
                <w:b/>
                <w:kern w:val="18"/>
              </w:rPr>
              <w:t>232.</w:t>
            </w:r>
            <w:r w:rsidRPr="00E94D0B">
              <w:rPr>
                <w:kern w:val="18"/>
              </w:rPr>
              <w:t xml:space="preserve"> for premium development.</w:t>
            </w:r>
          </w:p>
        </w:tc>
      </w:tr>
      <w:tr w:rsidR="00C83E31" w:rsidRPr="00E94D0B" w14:paraId="2FC2D9E5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5225A79A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  <w:r w:rsidRPr="00E94D0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99B8ED3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  <w:r w:rsidRPr="00E94D0B">
              <w:rPr>
                <w:kern w:val="18"/>
              </w:rPr>
              <w:t xml:space="preserve">For Other Than Zone-rated Public Autos, refer to Rule </w:t>
            </w:r>
            <w:r w:rsidRPr="00E94D0B">
              <w:rPr>
                <w:rStyle w:val="rulelink"/>
              </w:rPr>
              <w:t>239.</w:t>
            </w:r>
            <w:r w:rsidRPr="00E94D0B">
              <w:rPr>
                <w:rStyle w:val="rulelink"/>
                <w:b w:val="0"/>
              </w:rPr>
              <w:t xml:space="preserve"> for premium development. </w:t>
            </w:r>
          </w:p>
        </w:tc>
      </w:tr>
      <w:tr w:rsidR="00C83E31" w:rsidRPr="00E94D0B" w14:paraId="76E505B7" w14:textId="77777777" w:rsidTr="002C54CD">
        <w:trPr>
          <w:cantSplit/>
        </w:trPr>
        <w:tc>
          <w:tcPr>
            <w:tcW w:w="220" w:type="dxa"/>
          </w:tcPr>
          <w:p w14:paraId="612DE43B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  <w:r w:rsidRPr="00E94D0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3899948F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  <w:r w:rsidRPr="00E94D0B">
              <w:rPr>
                <w:kern w:val="18"/>
              </w:rPr>
              <w:t xml:space="preserve">For liability increased limits factors, refer to Rule </w:t>
            </w:r>
            <w:r w:rsidRPr="00E94D0B">
              <w:rPr>
                <w:rStyle w:val="rulelink"/>
              </w:rPr>
              <w:t>300.</w:t>
            </w:r>
          </w:p>
        </w:tc>
      </w:tr>
      <w:tr w:rsidR="00C83E31" w:rsidRPr="00E94D0B" w14:paraId="3E37C5FE" w14:textId="77777777" w:rsidTr="002C54C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B194088" w14:textId="77777777" w:rsidR="00C83E31" w:rsidRPr="00E94D0B" w:rsidRDefault="00C83E31" w:rsidP="00F84EA5">
            <w:pPr>
              <w:pStyle w:val="tabletext11"/>
              <w:jc w:val="both"/>
              <w:rPr>
                <w:kern w:val="18"/>
              </w:rPr>
            </w:pPr>
            <w:r w:rsidRPr="00E94D0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2CD6F69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  <w:r w:rsidRPr="00E94D0B">
              <w:rPr>
                <w:kern w:val="18"/>
              </w:rPr>
              <w:t xml:space="preserve">Other Than Auto losses for </w:t>
            </w:r>
            <w:r w:rsidRPr="00E94D0B">
              <w:t>Auto Dealers</w:t>
            </w:r>
            <w:r w:rsidRPr="00E94D0B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E94D0B">
              <w:rPr>
                <w:rStyle w:val="rulelink"/>
              </w:rPr>
              <w:t>249.</w:t>
            </w:r>
          </w:p>
        </w:tc>
      </w:tr>
      <w:tr w:rsidR="00C83E31" w:rsidRPr="00E94D0B" w14:paraId="0EC759F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B3799C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4D5BCC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94D0B" w14:paraId="073FA122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D3C6DB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807CC7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94D0B" w14:paraId="29C83604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1549BA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BA3D22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94D0B" w14:paraId="4E6F3426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CD0A2E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0C2834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94D0B" w14:paraId="0A04809A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307245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9C7A17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94D0B" w14:paraId="4851A27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C648EB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E84951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94D0B" w14:paraId="740B080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D344D6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04C520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94D0B" w14:paraId="583AC5F3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3F1515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D18B740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94D0B" w14:paraId="33FF58D8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C8E1DA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8D5B95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94D0B" w14:paraId="5B5E21C3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0017BB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9B42CB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94D0B" w14:paraId="10AEF8D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4222A3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37972B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94D0B" w14:paraId="625C606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8CBD4D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46F61B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94D0B" w14:paraId="531E8BB4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EBD752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B00E39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94D0B" w14:paraId="4A2ABEC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E260EA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ACD9C1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94D0B" w14:paraId="61AAA349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E5567E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341230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94D0B" w14:paraId="496533E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471E47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61862D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94D0B" w14:paraId="58D0A910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8510AA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DD2B3D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94D0B" w14:paraId="06E6BD40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F2A5D9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D16A46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94D0B" w14:paraId="50CF361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F6EE1B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1961F2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94D0B" w14:paraId="756E963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5BCF07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52206E0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94D0B" w14:paraId="6177694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85A9D4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D0E894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94D0B" w14:paraId="3FB3572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0FB29F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445D13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94D0B" w14:paraId="697C335C" w14:textId="77777777" w:rsidTr="002C54C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E2438CE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2EA42069" w14:textId="77777777" w:rsidR="00C83E31" w:rsidRPr="00E94D0B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5CCB3ABE" w14:textId="77777777" w:rsidR="00C83E31" w:rsidRDefault="00C83E31" w:rsidP="00F84EA5">
      <w:pPr>
        <w:pStyle w:val="isonormal"/>
      </w:pPr>
    </w:p>
    <w:p w14:paraId="7B99818F" w14:textId="77777777" w:rsidR="00C83E31" w:rsidRDefault="00C83E31" w:rsidP="00F84EA5">
      <w:pPr>
        <w:pStyle w:val="isonormal"/>
        <w:jc w:val="left"/>
      </w:pPr>
    </w:p>
    <w:p w14:paraId="4B0C326D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DF75398" w14:textId="77777777" w:rsidR="00C83E31" w:rsidRPr="008B6E9A" w:rsidRDefault="00C83E31" w:rsidP="00F84EA5">
      <w:pPr>
        <w:pStyle w:val="subcap"/>
      </w:pPr>
      <w:r w:rsidRPr="008B6E9A">
        <w:lastRenderedPageBreak/>
        <w:t>TERRITORY 115</w:t>
      </w:r>
    </w:p>
    <w:p w14:paraId="044EB973" w14:textId="77777777" w:rsidR="00C83E31" w:rsidRPr="008B6E9A" w:rsidRDefault="00C83E31" w:rsidP="00F84EA5">
      <w:pPr>
        <w:pStyle w:val="subcap2"/>
      </w:pPr>
      <w:r w:rsidRPr="008B6E9A">
        <w:t>LIAB, MED PAY</w:t>
      </w:r>
    </w:p>
    <w:p w14:paraId="5B2D3257" w14:textId="77777777" w:rsidR="00C83E31" w:rsidRPr="008B6E9A" w:rsidRDefault="00C83E31" w:rsidP="00F84EA5">
      <w:pPr>
        <w:pStyle w:val="isonormal"/>
      </w:pPr>
    </w:p>
    <w:p w14:paraId="6FF10AF8" w14:textId="77777777" w:rsidR="00C83E31" w:rsidRPr="008B6E9A" w:rsidRDefault="00C83E31" w:rsidP="00F84EA5">
      <w:pPr>
        <w:pStyle w:val="isonormal"/>
        <w:sectPr w:rsidR="00C83E31" w:rsidRPr="008B6E9A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C83E31" w:rsidRPr="008B6E9A" w14:paraId="2B53CD7C" w14:textId="77777777" w:rsidTr="002C54C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D3EC45B" w14:textId="77777777" w:rsidR="00C83E31" w:rsidRPr="008B6E9A" w:rsidRDefault="00C83E31" w:rsidP="00F84EA5">
            <w:pPr>
              <w:pStyle w:val="tablehead"/>
              <w:rPr>
                <w:kern w:val="18"/>
              </w:rPr>
            </w:pPr>
            <w:r w:rsidRPr="008B6E9A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3BFF9F11" w14:textId="77777777" w:rsidR="00C83E31" w:rsidRPr="008B6E9A" w:rsidRDefault="00C83E31" w:rsidP="00F84EA5">
            <w:pPr>
              <w:pStyle w:val="tablehead"/>
              <w:rPr>
                <w:kern w:val="18"/>
              </w:rPr>
            </w:pPr>
            <w:r w:rsidRPr="008B6E9A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8861801" w14:textId="77777777" w:rsidR="00C83E31" w:rsidRPr="008B6E9A" w:rsidRDefault="00C83E31" w:rsidP="00F84EA5">
            <w:pPr>
              <w:pStyle w:val="tablehead"/>
              <w:rPr>
                <w:kern w:val="18"/>
              </w:rPr>
            </w:pPr>
            <w:r w:rsidRPr="008B6E9A">
              <w:rPr>
                <w:kern w:val="18"/>
              </w:rPr>
              <w:t>PERSONAL INJURY PROTECTION</w:t>
            </w:r>
          </w:p>
        </w:tc>
      </w:tr>
      <w:tr w:rsidR="00C83E31" w:rsidRPr="008B6E9A" w14:paraId="09B989F3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8FECFD5" w14:textId="77777777" w:rsidR="00C83E31" w:rsidRPr="008B6E9A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2780AA6" w14:textId="77777777" w:rsidR="00C83E31" w:rsidRPr="008B6E9A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23D6E35" w14:textId="77777777" w:rsidR="00C83E31" w:rsidRPr="008B6E9A" w:rsidRDefault="00C83E31" w:rsidP="00F84EA5">
            <w:pPr>
              <w:pStyle w:val="tablehead"/>
              <w:rPr>
                <w:kern w:val="18"/>
              </w:rPr>
            </w:pPr>
          </w:p>
        </w:tc>
      </w:tr>
      <w:tr w:rsidR="00C83E31" w:rsidRPr="008B6E9A" w14:paraId="5EE8F6E4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DEDE694" w14:textId="77777777" w:rsidR="00C83E31" w:rsidRPr="008B6E9A" w:rsidRDefault="00C83E31" w:rsidP="00F84EA5">
            <w:pPr>
              <w:pStyle w:val="tablehead"/>
              <w:rPr>
                <w:kern w:val="18"/>
              </w:rPr>
            </w:pPr>
            <w:r w:rsidRPr="008B6E9A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AB38830" w14:textId="77777777" w:rsidR="00C83E31" w:rsidRPr="008B6E9A" w:rsidRDefault="00C83E31" w:rsidP="00F84EA5">
            <w:pPr>
              <w:pStyle w:val="tablehead"/>
              <w:rPr>
                <w:kern w:val="18"/>
              </w:rPr>
            </w:pPr>
            <w:r w:rsidRPr="008B6E9A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47C4827" w14:textId="77777777" w:rsidR="00C83E31" w:rsidRPr="008B6E9A" w:rsidRDefault="00C83E31" w:rsidP="00F84EA5">
            <w:pPr>
              <w:pStyle w:val="tablehead"/>
              <w:rPr>
                <w:kern w:val="18"/>
              </w:rPr>
            </w:pPr>
            <w:r w:rsidRPr="008B6E9A">
              <w:rPr>
                <w:kern w:val="18"/>
              </w:rPr>
              <w:t>Basic Limits</w:t>
            </w:r>
          </w:p>
        </w:tc>
      </w:tr>
      <w:tr w:rsidR="00C83E31" w:rsidRPr="008B6E9A" w14:paraId="0425F71B" w14:textId="77777777" w:rsidTr="002C54CD">
        <w:trPr>
          <w:cantSplit/>
        </w:trPr>
        <w:tc>
          <w:tcPr>
            <w:tcW w:w="9360" w:type="dxa"/>
            <w:gridSpan w:val="7"/>
          </w:tcPr>
          <w:p w14:paraId="2A546EA8" w14:textId="77777777" w:rsidR="00C83E31" w:rsidRPr="008B6E9A" w:rsidRDefault="00C83E31" w:rsidP="00F84EA5">
            <w:pPr>
              <w:pStyle w:val="tabletext11"/>
              <w:rPr>
                <w:b/>
                <w:kern w:val="18"/>
              </w:rPr>
            </w:pPr>
            <w:r w:rsidRPr="008B6E9A">
              <w:rPr>
                <w:b/>
                <w:kern w:val="18"/>
              </w:rPr>
              <w:t>RULE 223. TRUCKS, TRACTORS AND TRAILERS CLASSIFICATIONS</w:t>
            </w:r>
          </w:p>
        </w:tc>
      </w:tr>
      <w:tr w:rsidR="00C83E31" w:rsidRPr="008B6E9A" w14:paraId="6DE467E3" w14:textId="77777777" w:rsidTr="002C54CD">
        <w:trPr>
          <w:cantSplit/>
        </w:trPr>
        <w:tc>
          <w:tcPr>
            <w:tcW w:w="3120" w:type="dxa"/>
            <w:gridSpan w:val="3"/>
          </w:tcPr>
          <w:p w14:paraId="3F8572A4" w14:textId="77777777" w:rsidR="00C83E31" w:rsidRPr="008B6E9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B6E9A">
              <w:rPr>
                <w:kern w:val="18"/>
              </w:rPr>
              <w:t>$   327</w:t>
            </w:r>
          </w:p>
        </w:tc>
        <w:tc>
          <w:tcPr>
            <w:tcW w:w="3120" w:type="dxa"/>
          </w:tcPr>
          <w:p w14:paraId="7D8BE161" w14:textId="77777777" w:rsidR="00C83E31" w:rsidRPr="008B6E9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B6E9A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7A524457" w14:textId="77777777" w:rsidR="00C83E31" w:rsidRPr="008B6E9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114B26B" w14:textId="77777777" w:rsidR="00C83E31" w:rsidRPr="008B6E9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B6E9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20D939A" w14:textId="77777777" w:rsidR="00C83E31" w:rsidRPr="008B6E9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8B6E9A" w14:paraId="37CDFDE3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E7273B6" w14:textId="77777777" w:rsidR="00C83E31" w:rsidRPr="008B6E9A" w:rsidRDefault="00C83E31" w:rsidP="00F84EA5">
            <w:pPr>
              <w:pStyle w:val="tabletext11"/>
              <w:rPr>
                <w:b/>
                <w:kern w:val="18"/>
              </w:rPr>
            </w:pPr>
            <w:r w:rsidRPr="008B6E9A">
              <w:rPr>
                <w:b/>
                <w:kern w:val="18"/>
              </w:rPr>
              <w:t>RULE 232. PRIVATE PASSENGER TYPES CLASSIFICATIONS</w:t>
            </w:r>
          </w:p>
        </w:tc>
      </w:tr>
      <w:tr w:rsidR="00C83E31" w:rsidRPr="008B6E9A" w14:paraId="0B12A3CF" w14:textId="77777777" w:rsidTr="002C54CD">
        <w:trPr>
          <w:cantSplit/>
        </w:trPr>
        <w:tc>
          <w:tcPr>
            <w:tcW w:w="3120" w:type="dxa"/>
            <w:gridSpan w:val="3"/>
          </w:tcPr>
          <w:p w14:paraId="7491AF2D" w14:textId="77777777" w:rsidR="00C83E31" w:rsidRPr="008B6E9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B6E9A">
              <w:rPr>
                <w:kern w:val="18"/>
              </w:rPr>
              <w:t>$   312</w:t>
            </w:r>
          </w:p>
        </w:tc>
        <w:tc>
          <w:tcPr>
            <w:tcW w:w="3120" w:type="dxa"/>
          </w:tcPr>
          <w:p w14:paraId="13FA36A7" w14:textId="77777777" w:rsidR="00C83E31" w:rsidRPr="008B6E9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B6E9A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010F6E54" w14:textId="77777777" w:rsidR="00C83E31" w:rsidRPr="008B6E9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8082ED5" w14:textId="77777777" w:rsidR="00C83E31" w:rsidRPr="008B6E9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B6E9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CF9828F" w14:textId="77777777" w:rsidR="00C83E31" w:rsidRPr="008B6E9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8B6E9A" w14:paraId="09C740B6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522F96A" w14:textId="77777777" w:rsidR="00C83E31" w:rsidRPr="008B6E9A" w:rsidRDefault="00C83E31" w:rsidP="00F84EA5">
            <w:pPr>
              <w:pStyle w:val="tabletext11"/>
              <w:rPr>
                <w:b/>
                <w:kern w:val="18"/>
              </w:rPr>
            </w:pPr>
            <w:r w:rsidRPr="008B6E9A">
              <w:rPr>
                <w:b/>
                <w:kern w:val="18"/>
              </w:rPr>
              <w:t>RULE 240. PUBLIC AUTO CLASSIFICATIONS –</w:t>
            </w:r>
          </w:p>
        </w:tc>
      </w:tr>
      <w:tr w:rsidR="00C83E31" w:rsidRPr="008B6E9A" w14:paraId="2215F3E8" w14:textId="77777777" w:rsidTr="002C54CD">
        <w:trPr>
          <w:cantSplit/>
        </w:trPr>
        <w:tc>
          <w:tcPr>
            <w:tcW w:w="540" w:type="dxa"/>
            <w:gridSpan w:val="2"/>
          </w:tcPr>
          <w:p w14:paraId="3C0A3A7E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F72CC56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  <w:r w:rsidRPr="008B6E9A">
              <w:rPr>
                <w:b/>
                <w:kern w:val="18"/>
              </w:rPr>
              <w:t>– TAXICABS AND LIMOUSINES</w:t>
            </w:r>
          </w:p>
        </w:tc>
      </w:tr>
      <w:tr w:rsidR="00C83E31" w:rsidRPr="008B6E9A" w14:paraId="2BAA4580" w14:textId="77777777" w:rsidTr="002C54CD">
        <w:trPr>
          <w:cantSplit/>
        </w:trPr>
        <w:tc>
          <w:tcPr>
            <w:tcW w:w="3120" w:type="dxa"/>
            <w:gridSpan w:val="3"/>
          </w:tcPr>
          <w:p w14:paraId="3F3ADE14" w14:textId="77777777" w:rsidR="00C83E31" w:rsidRPr="008B6E9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B6E9A">
              <w:rPr>
                <w:kern w:val="18"/>
              </w:rPr>
              <w:t>$  1315</w:t>
            </w:r>
          </w:p>
        </w:tc>
        <w:tc>
          <w:tcPr>
            <w:tcW w:w="3120" w:type="dxa"/>
          </w:tcPr>
          <w:p w14:paraId="50667417" w14:textId="77777777" w:rsidR="00C83E31" w:rsidRPr="008B6E9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B6E9A">
              <w:rPr>
                <w:kern w:val="18"/>
              </w:rPr>
              <w:t>$    55</w:t>
            </w:r>
          </w:p>
        </w:tc>
        <w:tc>
          <w:tcPr>
            <w:tcW w:w="1040" w:type="dxa"/>
          </w:tcPr>
          <w:p w14:paraId="0580737F" w14:textId="77777777" w:rsidR="00C83E31" w:rsidRPr="008B6E9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BDB7A26" w14:textId="77777777" w:rsidR="00C83E31" w:rsidRPr="008B6E9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B6E9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DE9C153" w14:textId="77777777" w:rsidR="00C83E31" w:rsidRPr="008B6E9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8B6E9A" w14:paraId="5A11A3EC" w14:textId="77777777" w:rsidTr="002C54CD">
        <w:trPr>
          <w:cantSplit/>
        </w:trPr>
        <w:tc>
          <w:tcPr>
            <w:tcW w:w="540" w:type="dxa"/>
            <w:gridSpan w:val="2"/>
          </w:tcPr>
          <w:p w14:paraId="3E3909C1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D380B2E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  <w:r w:rsidRPr="008B6E9A">
              <w:rPr>
                <w:b/>
                <w:kern w:val="18"/>
              </w:rPr>
              <w:t>– SCHOOL AND CHURCH BUSES</w:t>
            </w:r>
          </w:p>
        </w:tc>
      </w:tr>
      <w:tr w:rsidR="00C83E31" w:rsidRPr="008B6E9A" w14:paraId="50D82EB1" w14:textId="77777777" w:rsidTr="002C54CD">
        <w:trPr>
          <w:cantSplit/>
        </w:trPr>
        <w:tc>
          <w:tcPr>
            <w:tcW w:w="3120" w:type="dxa"/>
            <w:gridSpan w:val="3"/>
          </w:tcPr>
          <w:p w14:paraId="71CA881F" w14:textId="77777777" w:rsidR="00C83E31" w:rsidRPr="008B6E9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B6E9A">
              <w:rPr>
                <w:kern w:val="18"/>
              </w:rPr>
              <w:t>$   124</w:t>
            </w:r>
          </w:p>
        </w:tc>
        <w:tc>
          <w:tcPr>
            <w:tcW w:w="3120" w:type="dxa"/>
          </w:tcPr>
          <w:p w14:paraId="01D502FA" w14:textId="77777777" w:rsidR="00C83E31" w:rsidRPr="008B6E9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B6E9A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63DFF215" w14:textId="77777777" w:rsidR="00C83E31" w:rsidRPr="008B6E9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156F17D" w14:textId="77777777" w:rsidR="00C83E31" w:rsidRPr="008B6E9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B6E9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F7B1B6F" w14:textId="77777777" w:rsidR="00C83E31" w:rsidRPr="008B6E9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8B6E9A" w14:paraId="6B76765E" w14:textId="77777777" w:rsidTr="002C54CD">
        <w:trPr>
          <w:cantSplit/>
        </w:trPr>
        <w:tc>
          <w:tcPr>
            <w:tcW w:w="540" w:type="dxa"/>
            <w:gridSpan w:val="2"/>
          </w:tcPr>
          <w:p w14:paraId="10840D14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4F66466" w14:textId="77777777" w:rsidR="00C83E31" w:rsidRPr="008B6E9A" w:rsidRDefault="00C83E31" w:rsidP="00F84EA5">
            <w:pPr>
              <w:pStyle w:val="tabletext11"/>
              <w:rPr>
                <w:b/>
                <w:kern w:val="18"/>
              </w:rPr>
            </w:pPr>
            <w:r w:rsidRPr="008B6E9A">
              <w:rPr>
                <w:b/>
                <w:kern w:val="18"/>
              </w:rPr>
              <w:t>– OTHER BUSES</w:t>
            </w:r>
          </w:p>
        </w:tc>
      </w:tr>
      <w:tr w:rsidR="00C83E31" w:rsidRPr="008B6E9A" w14:paraId="55074AE5" w14:textId="77777777" w:rsidTr="002C54CD">
        <w:trPr>
          <w:cantSplit/>
        </w:trPr>
        <w:tc>
          <w:tcPr>
            <w:tcW w:w="3120" w:type="dxa"/>
            <w:gridSpan w:val="3"/>
          </w:tcPr>
          <w:p w14:paraId="3AA7E1C5" w14:textId="77777777" w:rsidR="00C83E31" w:rsidRPr="008B6E9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B6E9A">
              <w:rPr>
                <w:kern w:val="18"/>
              </w:rPr>
              <w:t>$  1033</w:t>
            </w:r>
          </w:p>
        </w:tc>
        <w:tc>
          <w:tcPr>
            <w:tcW w:w="3120" w:type="dxa"/>
          </w:tcPr>
          <w:p w14:paraId="558D1284" w14:textId="77777777" w:rsidR="00C83E31" w:rsidRPr="008B6E9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B6E9A">
              <w:rPr>
                <w:kern w:val="18"/>
              </w:rPr>
              <w:t>$    49</w:t>
            </w:r>
          </w:p>
        </w:tc>
        <w:tc>
          <w:tcPr>
            <w:tcW w:w="1040" w:type="dxa"/>
          </w:tcPr>
          <w:p w14:paraId="200C2487" w14:textId="77777777" w:rsidR="00C83E31" w:rsidRPr="008B6E9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CE208F7" w14:textId="77777777" w:rsidR="00C83E31" w:rsidRPr="008B6E9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B6E9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67EAEDD" w14:textId="77777777" w:rsidR="00C83E31" w:rsidRPr="008B6E9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8B6E9A" w14:paraId="12327017" w14:textId="77777777" w:rsidTr="002C54CD">
        <w:trPr>
          <w:cantSplit/>
        </w:trPr>
        <w:tc>
          <w:tcPr>
            <w:tcW w:w="540" w:type="dxa"/>
            <w:gridSpan w:val="2"/>
          </w:tcPr>
          <w:p w14:paraId="13D121A4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9043A03" w14:textId="77777777" w:rsidR="00C83E31" w:rsidRPr="008B6E9A" w:rsidRDefault="00C83E31" w:rsidP="00F84EA5">
            <w:pPr>
              <w:pStyle w:val="tabletext11"/>
              <w:rPr>
                <w:b/>
                <w:kern w:val="18"/>
              </w:rPr>
            </w:pPr>
            <w:r w:rsidRPr="008B6E9A">
              <w:rPr>
                <w:b/>
                <w:kern w:val="18"/>
              </w:rPr>
              <w:t>– VAN POOLS</w:t>
            </w:r>
          </w:p>
        </w:tc>
      </w:tr>
      <w:tr w:rsidR="00C83E31" w:rsidRPr="008B6E9A" w14:paraId="615BFABF" w14:textId="77777777" w:rsidTr="002C54CD">
        <w:trPr>
          <w:cantSplit/>
        </w:trPr>
        <w:tc>
          <w:tcPr>
            <w:tcW w:w="3120" w:type="dxa"/>
            <w:gridSpan w:val="3"/>
          </w:tcPr>
          <w:p w14:paraId="3402E485" w14:textId="77777777" w:rsidR="00C83E31" w:rsidRPr="008B6E9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B6E9A">
              <w:rPr>
                <w:kern w:val="18"/>
              </w:rPr>
              <w:t>$   311</w:t>
            </w:r>
          </w:p>
        </w:tc>
        <w:tc>
          <w:tcPr>
            <w:tcW w:w="3120" w:type="dxa"/>
          </w:tcPr>
          <w:p w14:paraId="6E0584B3" w14:textId="77777777" w:rsidR="00C83E31" w:rsidRPr="008B6E9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B6E9A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64C0C4AE" w14:textId="77777777" w:rsidR="00C83E31" w:rsidRPr="008B6E9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2463894" w14:textId="77777777" w:rsidR="00C83E31" w:rsidRPr="008B6E9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B6E9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AF558C9" w14:textId="77777777" w:rsidR="00C83E31" w:rsidRPr="008B6E9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8B6E9A" w14:paraId="044C8F0D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0AF689A" w14:textId="77777777" w:rsidR="00C83E31" w:rsidRPr="008B6E9A" w:rsidRDefault="00C83E31" w:rsidP="00F84EA5">
            <w:pPr>
              <w:pStyle w:val="tabletext11"/>
              <w:rPr>
                <w:b/>
                <w:kern w:val="18"/>
              </w:rPr>
            </w:pPr>
            <w:r w:rsidRPr="008B6E9A">
              <w:rPr>
                <w:b/>
                <w:kern w:val="18"/>
              </w:rPr>
              <w:t>RULE 249. AUTO DEALERS – PREMIUM DEVELOPMENT</w:t>
            </w:r>
          </w:p>
        </w:tc>
      </w:tr>
      <w:tr w:rsidR="00C83E31" w:rsidRPr="008B6E9A" w14:paraId="778EC8C2" w14:textId="77777777" w:rsidTr="002C54CD">
        <w:trPr>
          <w:cantSplit/>
        </w:trPr>
        <w:tc>
          <w:tcPr>
            <w:tcW w:w="3120" w:type="dxa"/>
            <w:gridSpan w:val="3"/>
          </w:tcPr>
          <w:p w14:paraId="0818948E" w14:textId="77777777" w:rsidR="00C83E31" w:rsidRPr="008B6E9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B6E9A">
              <w:rPr>
                <w:kern w:val="18"/>
              </w:rPr>
              <w:t>$   199</w:t>
            </w:r>
          </w:p>
        </w:tc>
        <w:tc>
          <w:tcPr>
            <w:tcW w:w="3120" w:type="dxa"/>
          </w:tcPr>
          <w:p w14:paraId="3207D338" w14:textId="77777777" w:rsidR="00C83E31" w:rsidRPr="008B6E9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B6E9A">
              <w:rPr>
                <w:kern w:val="18"/>
              </w:rPr>
              <w:t xml:space="preserve">Refer to Rule </w:t>
            </w:r>
            <w:r w:rsidRPr="008B6E9A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713ED7B1" w14:textId="77777777" w:rsidR="00C83E31" w:rsidRPr="008B6E9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2E5A507" w14:textId="77777777" w:rsidR="00C83E31" w:rsidRPr="008B6E9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B6E9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EF8BD9C" w14:textId="77777777" w:rsidR="00C83E31" w:rsidRPr="008B6E9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8B6E9A" w14:paraId="38883AD7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BB8B86E" w14:textId="77777777" w:rsidR="00C83E31" w:rsidRPr="008B6E9A" w:rsidRDefault="00C83E31" w:rsidP="00F84EA5">
            <w:pPr>
              <w:pStyle w:val="tabletext11"/>
              <w:rPr>
                <w:b/>
                <w:kern w:val="18"/>
              </w:rPr>
            </w:pPr>
          </w:p>
        </w:tc>
      </w:tr>
      <w:tr w:rsidR="00C83E31" w:rsidRPr="008B6E9A" w14:paraId="6E73CBE2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5D460CA4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  <w:r w:rsidRPr="008B6E9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35FD4CE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  <w:r w:rsidRPr="008B6E9A">
              <w:rPr>
                <w:kern w:val="18"/>
              </w:rPr>
              <w:t xml:space="preserve">For Other Than Zone-rated Trucks, Tractors and Trailers Classifications, refer to Rule </w:t>
            </w:r>
            <w:r w:rsidRPr="008B6E9A">
              <w:rPr>
                <w:b/>
                <w:kern w:val="18"/>
              </w:rPr>
              <w:t>222.</w:t>
            </w:r>
            <w:r w:rsidRPr="008B6E9A">
              <w:rPr>
                <w:kern w:val="18"/>
              </w:rPr>
              <w:t xml:space="preserve"> for premium development.</w:t>
            </w:r>
          </w:p>
        </w:tc>
      </w:tr>
      <w:tr w:rsidR="00C83E31" w:rsidRPr="008B6E9A" w14:paraId="25F48C17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6B619044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  <w:r w:rsidRPr="008B6E9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8E86197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  <w:r w:rsidRPr="008B6E9A">
              <w:rPr>
                <w:kern w:val="18"/>
              </w:rPr>
              <w:t xml:space="preserve">For Private Passenger Types Classifications, refer to Rule </w:t>
            </w:r>
            <w:r w:rsidRPr="008B6E9A">
              <w:rPr>
                <w:b/>
                <w:kern w:val="18"/>
              </w:rPr>
              <w:t>232.</w:t>
            </w:r>
            <w:r w:rsidRPr="008B6E9A">
              <w:rPr>
                <w:kern w:val="18"/>
              </w:rPr>
              <w:t xml:space="preserve"> for premium development.</w:t>
            </w:r>
          </w:p>
        </w:tc>
      </w:tr>
      <w:tr w:rsidR="00C83E31" w:rsidRPr="008B6E9A" w14:paraId="03AF8C12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31AF049B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  <w:r w:rsidRPr="008B6E9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2507545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  <w:r w:rsidRPr="008B6E9A">
              <w:rPr>
                <w:kern w:val="18"/>
              </w:rPr>
              <w:t xml:space="preserve">For Other Than Zone-rated Public Autos, refer to Rule </w:t>
            </w:r>
            <w:r w:rsidRPr="008B6E9A">
              <w:rPr>
                <w:rStyle w:val="rulelink"/>
              </w:rPr>
              <w:t>239.</w:t>
            </w:r>
            <w:r w:rsidRPr="008B6E9A">
              <w:rPr>
                <w:rStyle w:val="rulelink"/>
                <w:b w:val="0"/>
              </w:rPr>
              <w:t xml:space="preserve"> for premium development. </w:t>
            </w:r>
          </w:p>
        </w:tc>
      </w:tr>
      <w:tr w:rsidR="00C83E31" w:rsidRPr="008B6E9A" w14:paraId="2C46BEBD" w14:textId="77777777" w:rsidTr="002C54CD">
        <w:trPr>
          <w:cantSplit/>
        </w:trPr>
        <w:tc>
          <w:tcPr>
            <w:tcW w:w="220" w:type="dxa"/>
          </w:tcPr>
          <w:p w14:paraId="009D4444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  <w:r w:rsidRPr="008B6E9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2C50A13F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  <w:r w:rsidRPr="008B6E9A">
              <w:rPr>
                <w:kern w:val="18"/>
              </w:rPr>
              <w:t xml:space="preserve">For liability increased limits factors, refer to Rule </w:t>
            </w:r>
            <w:r w:rsidRPr="008B6E9A">
              <w:rPr>
                <w:rStyle w:val="rulelink"/>
              </w:rPr>
              <w:t>300.</w:t>
            </w:r>
          </w:p>
        </w:tc>
      </w:tr>
      <w:tr w:rsidR="00C83E31" w:rsidRPr="008B6E9A" w14:paraId="6959581E" w14:textId="77777777" w:rsidTr="002C54C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1101744" w14:textId="77777777" w:rsidR="00C83E31" w:rsidRPr="008B6E9A" w:rsidRDefault="00C83E31" w:rsidP="00F84EA5">
            <w:pPr>
              <w:pStyle w:val="tabletext11"/>
              <w:jc w:val="both"/>
              <w:rPr>
                <w:kern w:val="18"/>
              </w:rPr>
            </w:pPr>
            <w:r w:rsidRPr="008B6E9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159492E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  <w:r w:rsidRPr="008B6E9A">
              <w:rPr>
                <w:kern w:val="18"/>
              </w:rPr>
              <w:t xml:space="preserve">Other Than Auto losses for </w:t>
            </w:r>
            <w:r w:rsidRPr="008B6E9A">
              <w:t>Auto Dealers</w:t>
            </w:r>
            <w:r w:rsidRPr="008B6E9A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8B6E9A">
              <w:rPr>
                <w:rStyle w:val="rulelink"/>
              </w:rPr>
              <w:t>249.</w:t>
            </w:r>
          </w:p>
        </w:tc>
      </w:tr>
      <w:tr w:rsidR="00C83E31" w:rsidRPr="008B6E9A" w14:paraId="7D19801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96565C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97BCAA2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B6E9A" w14:paraId="463DF9D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52F67F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C75CC0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B6E9A" w14:paraId="42402D7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A6302D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931958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B6E9A" w14:paraId="5889F562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1E2386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45A2F9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B6E9A" w14:paraId="6E8C58B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97A304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55B84E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B6E9A" w14:paraId="1325D4E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34FA51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073BCFC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B6E9A" w14:paraId="50779B2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668FF2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2ACF674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B6E9A" w14:paraId="3B7558B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8901CA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166032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B6E9A" w14:paraId="6950043A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DA7786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2804E2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B6E9A" w14:paraId="36B753D8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BF12C4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3FC00B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B6E9A" w14:paraId="279A50E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1843E3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F11AB4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B6E9A" w14:paraId="78688D62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1F25EE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FEFE24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B6E9A" w14:paraId="5E72B2F9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04CE6D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970261A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B6E9A" w14:paraId="63746FF2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48DA4A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EB2EF0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B6E9A" w14:paraId="77E5D848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F7910D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84560C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B6E9A" w14:paraId="3598983A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A73EC3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1F9B60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B6E9A" w14:paraId="4E7913D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14C7B5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3E2E0A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B6E9A" w14:paraId="1EA63CBA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FA1F22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890589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B6E9A" w14:paraId="0AC86406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746AE2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354C9A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B6E9A" w14:paraId="362A0E5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B1F6DF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58A7CB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B6E9A" w14:paraId="19EE7F08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74A8D3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7D673E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B6E9A" w14:paraId="6E816449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8C10A6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6799BB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B6E9A" w14:paraId="539206AD" w14:textId="77777777" w:rsidTr="002C54C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4F13E0D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65E66A89" w14:textId="77777777" w:rsidR="00C83E31" w:rsidRPr="008B6E9A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2416ECD2" w14:textId="77777777" w:rsidR="00C83E31" w:rsidRDefault="00C83E31" w:rsidP="00F84EA5">
      <w:pPr>
        <w:pStyle w:val="isonormal"/>
      </w:pPr>
    </w:p>
    <w:p w14:paraId="1E880331" w14:textId="77777777" w:rsidR="00C83E31" w:rsidRDefault="00C83E31" w:rsidP="00F84EA5">
      <w:pPr>
        <w:pStyle w:val="isonormal"/>
        <w:jc w:val="left"/>
      </w:pPr>
    </w:p>
    <w:p w14:paraId="62EF2C8A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C8C9DC0" w14:textId="77777777" w:rsidR="00C83E31" w:rsidRPr="006F307B" w:rsidRDefault="00C83E31" w:rsidP="00F84EA5">
      <w:pPr>
        <w:pStyle w:val="subcap"/>
      </w:pPr>
      <w:r w:rsidRPr="006F307B">
        <w:lastRenderedPageBreak/>
        <w:t>TERRITORY 117</w:t>
      </w:r>
    </w:p>
    <w:p w14:paraId="098C8CA5" w14:textId="77777777" w:rsidR="00C83E31" w:rsidRPr="006F307B" w:rsidRDefault="00C83E31" w:rsidP="00F84EA5">
      <w:pPr>
        <w:pStyle w:val="subcap2"/>
      </w:pPr>
      <w:r w:rsidRPr="006F307B">
        <w:t>LIAB, MED PAY</w:t>
      </w:r>
    </w:p>
    <w:p w14:paraId="6FFC4AC3" w14:textId="77777777" w:rsidR="00C83E31" w:rsidRPr="006F307B" w:rsidRDefault="00C83E31" w:rsidP="00F84EA5">
      <w:pPr>
        <w:pStyle w:val="isonormal"/>
      </w:pPr>
    </w:p>
    <w:p w14:paraId="3CCD1D37" w14:textId="77777777" w:rsidR="00C83E31" w:rsidRPr="006F307B" w:rsidRDefault="00C83E31" w:rsidP="00F84EA5">
      <w:pPr>
        <w:pStyle w:val="isonormal"/>
        <w:sectPr w:rsidR="00C83E31" w:rsidRPr="006F307B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C83E31" w:rsidRPr="006F307B" w14:paraId="78C13560" w14:textId="77777777" w:rsidTr="002C54C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3E6A2EB" w14:textId="77777777" w:rsidR="00C83E31" w:rsidRPr="006F307B" w:rsidRDefault="00C83E31" w:rsidP="00F84EA5">
            <w:pPr>
              <w:pStyle w:val="tablehead"/>
              <w:rPr>
                <w:kern w:val="18"/>
              </w:rPr>
            </w:pPr>
            <w:r w:rsidRPr="006F307B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204E657" w14:textId="77777777" w:rsidR="00C83E31" w:rsidRPr="006F307B" w:rsidRDefault="00C83E31" w:rsidP="00F84EA5">
            <w:pPr>
              <w:pStyle w:val="tablehead"/>
              <w:rPr>
                <w:kern w:val="18"/>
              </w:rPr>
            </w:pPr>
            <w:r w:rsidRPr="006F307B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10570B1" w14:textId="77777777" w:rsidR="00C83E31" w:rsidRPr="006F307B" w:rsidRDefault="00C83E31" w:rsidP="00F84EA5">
            <w:pPr>
              <w:pStyle w:val="tablehead"/>
              <w:rPr>
                <w:kern w:val="18"/>
              </w:rPr>
            </w:pPr>
            <w:r w:rsidRPr="006F307B">
              <w:rPr>
                <w:kern w:val="18"/>
              </w:rPr>
              <w:t>PERSONAL INJURY PROTECTION</w:t>
            </w:r>
          </w:p>
        </w:tc>
      </w:tr>
      <w:tr w:rsidR="00C83E31" w:rsidRPr="006F307B" w14:paraId="2679805F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729A67A" w14:textId="77777777" w:rsidR="00C83E31" w:rsidRPr="006F307B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3E460E1" w14:textId="77777777" w:rsidR="00C83E31" w:rsidRPr="006F307B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B6540F2" w14:textId="77777777" w:rsidR="00C83E31" w:rsidRPr="006F307B" w:rsidRDefault="00C83E31" w:rsidP="00F84EA5">
            <w:pPr>
              <w:pStyle w:val="tablehead"/>
              <w:rPr>
                <w:kern w:val="18"/>
              </w:rPr>
            </w:pPr>
          </w:p>
        </w:tc>
      </w:tr>
      <w:tr w:rsidR="00C83E31" w:rsidRPr="006F307B" w14:paraId="08537CF2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E3E8B1D" w14:textId="77777777" w:rsidR="00C83E31" w:rsidRPr="006F307B" w:rsidRDefault="00C83E31" w:rsidP="00F84EA5">
            <w:pPr>
              <w:pStyle w:val="tablehead"/>
              <w:rPr>
                <w:kern w:val="18"/>
              </w:rPr>
            </w:pPr>
            <w:r w:rsidRPr="006F307B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06B9FC4" w14:textId="77777777" w:rsidR="00C83E31" w:rsidRPr="006F307B" w:rsidRDefault="00C83E31" w:rsidP="00F84EA5">
            <w:pPr>
              <w:pStyle w:val="tablehead"/>
              <w:rPr>
                <w:kern w:val="18"/>
              </w:rPr>
            </w:pPr>
            <w:r w:rsidRPr="006F307B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BDCFFF1" w14:textId="77777777" w:rsidR="00C83E31" w:rsidRPr="006F307B" w:rsidRDefault="00C83E31" w:rsidP="00F84EA5">
            <w:pPr>
              <w:pStyle w:val="tablehead"/>
              <w:rPr>
                <w:kern w:val="18"/>
              </w:rPr>
            </w:pPr>
            <w:r w:rsidRPr="006F307B">
              <w:rPr>
                <w:kern w:val="18"/>
              </w:rPr>
              <w:t>Basic Limits</w:t>
            </w:r>
          </w:p>
        </w:tc>
      </w:tr>
      <w:tr w:rsidR="00C83E31" w:rsidRPr="006F307B" w14:paraId="72F80A5B" w14:textId="77777777" w:rsidTr="002C54CD">
        <w:trPr>
          <w:cantSplit/>
        </w:trPr>
        <w:tc>
          <w:tcPr>
            <w:tcW w:w="9360" w:type="dxa"/>
            <w:gridSpan w:val="7"/>
          </w:tcPr>
          <w:p w14:paraId="05ED12D4" w14:textId="77777777" w:rsidR="00C83E31" w:rsidRPr="006F307B" w:rsidRDefault="00C83E31" w:rsidP="00F84EA5">
            <w:pPr>
              <w:pStyle w:val="tabletext11"/>
              <w:rPr>
                <w:b/>
                <w:kern w:val="18"/>
              </w:rPr>
            </w:pPr>
            <w:r w:rsidRPr="006F307B">
              <w:rPr>
                <w:b/>
                <w:kern w:val="18"/>
              </w:rPr>
              <w:t>RULE 223. TRUCKS, TRACTORS AND TRAILERS CLASSIFICATIONS</w:t>
            </w:r>
          </w:p>
        </w:tc>
      </w:tr>
      <w:tr w:rsidR="00C83E31" w:rsidRPr="006F307B" w14:paraId="1DAB4E24" w14:textId="77777777" w:rsidTr="002C54CD">
        <w:trPr>
          <w:cantSplit/>
        </w:trPr>
        <w:tc>
          <w:tcPr>
            <w:tcW w:w="3120" w:type="dxa"/>
            <w:gridSpan w:val="3"/>
          </w:tcPr>
          <w:p w14:paraId="30B23FDE" w14:textId="77777777" w:rsidR="00C83E31" w:rsidRPr="006F307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F307B">
              <w:rPr>
                <w:kern w:val="18"/>
              </w:rPr>
              <w:t>$   338</w:t>
            </w:r>
          </w:p>
        </w:tc>
        <w:tc>
          <w:tcPr>
            <w:tcW w:w="3120" w:type="dxa"/>
          </w:tcPr>
          <w:p w14:paraId="4148F666" w14:textId="77777777" w:rsidR="00C83E31" w:rsidRPr="006F307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F307B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27217D39" w14:textId="77777777" w:rsidR="00C83E31" w:rsidRPr="006F307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ACDC933" w14:textId="77777777" w:rsidR="00C83E31" w:rsidRPr="006F307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F307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3AC8D08" w14:textId="77777777" w:rsidR="00C83E31" w:rsidRPr="006F307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6F307B" w14:paraId="171BA699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FE17393" w14:textId="77777777" w:rsidR="00C83E31" w:rsidRPr="006F307B" w:rsidRDefault="00C83E31" w:rsidP="00F84EA5">
            <w:pPr>
              <w:pStyle w:val="tabletext11"/>
              <w:rPr>
                <w:b/>
                <w:kern w:val="18"/>
              </w:rPr>
            </w:pPr>
            <w:r w:rsidRPr="006F307B">
              <w:rPr>
                <w:b/>
                <w:kern w:val="18"/>
              </w:rPr>
              <w:t>RULE 232. PRIVATE PASSENGER TYPES CLASSIFICATIONS</w:t>
            </w:r>
          </w:p>
        </w:tc>
      </w:tr>
      <w:tr w:rsidR="00C83E31" w:rsidRPr="006F307B" w14:paraId="22A652E8" w14:textId="77777777" w:rsidTr="002C54CD">
        <w:trPr>
          <w:cantSplit/>
        </w:trPr>
        <w:tc>
          <w:tcPr>
            <w:tcW w:w="3120" w:type="dxa"/>
            <w:gridSpan w:val="3"/>
          </w:tcPr>
          <w:p w14:paraId="1AD2E70B" w14:textId="77777777" w:rsidR="00C83E31" w:rsidRPr="006F307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F307B">
              <w:rPr>
                <w:kern w:val="18"/>
              </w:rPr>
              <w:t>$   264</w:t>
            </w:r>
          </w:p>
        </w:tc>
        <w:tc>
          <w:tcPr>
            <w:tcW w:w="3120" w:type="dxa"/>
          </w:tcPr>
          <w:p w14:paraId="27F651F6" w14:textId="77777777" w:rsidR="00C83E31" w:rsidRPr="006F307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F307B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2FB3105A" w14:textId="77777777" w:rsidR="00C83E31" w:rsidRPr="006F307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3871933" w14:textId="77777777" w:rsidR="00C83E31" w:rsidRPr="006F307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F307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0DE7E75" w14:textId="77777777" w:rsidR="00C83E31" w:rsidRPr="006F307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6F307B" w14:paraId="33F903BC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1C74042" w14:textId="77777777" w:rsidR="00C83E31" w:rsidRPr="006F307B" w:rsidRDefault="00C83E31" w:rsidP="00F84EA5">
            <w:pPr>
              <w:pStyle w:val="tabletext11"/>
              <w:rPr>
                <w:b/>
                <w:kern w:val="18"/>
              </w:rPr>
            </w:pPr>
            <w:r w:rsidRPr="006F307B">
              <w:rPr>
                <w:b/>
                <w:kern w:val="18"/>
              </w:rPr>
              <w:t>RULE 240. PUBLIC AUTO CLASSIFICATIONS –</w:t>
            </w:r>
          </w:p>
        </w:tc>
      </w:tr>
      <w:tr w:rsidR="00C83E31" w:rsidRPr="006F307B" w14:paraId="642538B3" w14:textId="77777777" w:rsidTr="002C54CD">
        <w:trPr>
          <w:cantSplit/>
        </w:trPr>
        <w:tc>
          <w:tcPr>
            <w:tcW w:w="540" w:type="dxa"/>
            <w:gridSpan w:val="2"/>
          </w:tcPr>
          <w:p w14:paraId="73112261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360D055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  <w:r w:rsidRPr="006F307B">
              <w:rPr>
                <w:b/>
                <w:kern w:val="18"/>
              </w:rPr>
              <w:t>– TAXICABS AND LIMOUSINES</w:t>
            </w:r>
          </w:p>
        </w:tc>
      </w:tr>
      <w:tr w:rsidR="00C83E31" w:rsidRPr="006F307B" w14:paraId="4ACCB4A0" w14:textId="77777777" w:rsidTr="002C54CD">
        <w:trPr>
          <w:cantSplit/>
        </w:trPr>
        <w:tc>
          <w:tcPr>
            <w:tcW w:w="3120" w:type="dxa"/>
            <w:gridSpan w:val="3"/>
          </w:tcPr>
          <w:p w14:paraId="02FD138E" w14:textId="77777777" w:rsidR="00C83E31" w:rsidRPr="006F307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F307B">
              <w:rPr>
                <w:kern w:val="18"/>
              </w:rPr>
              <w:t>$  1359</w:t>
            </w:r>
          </w:p>
        </w:tc>
        <w:tc>
          <w:tcPr>
            <w:tcW w:w="3120" w:type="dxa"/>
          </w:tcPr>
          <w:p w14:paraId="41E3F0F9" w14:textId="77777777" w:rsidR="00C83E31" w:rsidRPr="006F307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F307B">
              <w:rPr>
                <w:kern w:val="18"/>
              </w:rPr>
              <w:t>$    57</w:t>
            </w:r>
          </w:p>
        </w:tc>
        <w:tc>
          <w:tcPr>
            <w:tcW w:w="1040" w:type="dxa"/>
          </w:tcPr>
          <w:p w14:paraId="60A057C0" w14:textId="77777777" w:rsidR="00C83E31" w:rsidRPr="006F307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25342AF" w14:textId="77777777" w:rsidR="00C83E31" w:rsidRPr="006F307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F307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F31F68F" w14:textId="77777777" w:rsidR="00C83E31" w:rsidRPr="006F307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6F307B" w14:paraId="16A74D21" w14:textId="77777777" w:rsidTr="002C54CD">
        <w:trPr>
          <w:cantSplit/>
        </w:trPr>
        <w:tc>
          <w:tcPr>
            <w:tcW w:w="540" w:type="dxa"/>
            <w:gridSpan w:val="2"/>
          </w:tcPr>
          <w:p w14:paraId="2A3A4574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8873920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  <w:r w:rsidRPr="006F307B">
              <w:rPr>
                <w:b/>
                <w:kern w:val="18"/>
              </w:rPr>
              <w:t>– SCHOOL AND CHURCH BUSES</w:t>
            </w:r>
          </w:p>
        </w:tc>
      </w:tr>
      <w:tr w:rsidR="00C83E31" w:rsidRPr="006F307B" w14:paraId="1B10F260" w14:textId="77777777" w:rsidTr="002C54CD">
        <w:trPr>
          <w:cantSplit/>
        </w:trPr>
        <w:tc>
          <w:tcPr>
            <w:tcW w:w="3120" w:type="dxa"/>
            <w:gridSpan w:val="3"/>
          </w:tcPr>
          <w:p w14:paraId="2B46AFED" w14:textId="77777777" w:rsidR="00C83E31" w:rsidRPr="006F307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F307B">
              <w:rPr>
                <w:kern w:val="18"/>
              </w:rPr>
              <w:t>$   128</w:t>
            </w:r>
          </w:p>
        </w:tc>
        <w:tc>
          <w:tcPr>
            <w:tcW w:w="3120" w:type="dxa"/>
          </w:tcPr>
          <w:p w14:paraId="51D7CEC5" w14:textId="77777777" w:rsidR="00C83E31" w:rsidRPr="006F307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F307B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5F2433D5" w14:textId="77777777" w:rsidR="00C83E31" w:rsidRPr="006F307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AE54B2C" w14:textId="77777777" w:rsidR="00C83E31" w:rsidRPr="006F307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F307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98193D4" w14:textId="77777777" w:rsidR="00C83E31" w:rsidRPr="006F307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6F307B" w14:paraId="6814FC3B" w14:textId="77777777" w:rsidTr="002C54CD">
        <w:trPr>
          <w:cantSplit/>
        </w:trPr>
        <w:tc>
          <w:tcPr>
            <w:tcW w:w="540" w:type="dxa"/>
            <w:gridSpan w:val="2"/>
          </w:tcPr>
          <w:p w14:paraId="742F15DA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D664940" w14:textId="77777777" w:rsidR="00C83E31" w:rsidRPr="006F307B" w:rsidRDefault="00C83E31" w:rsidP="00F84EA5">
            <w:pPr>
              <w:pStyle w:val="tabletext11"/>
              <w:rPr>
                <w:b/>
                <w:kern w:val="18"/>
              </w:rPr>
            </w:pPr>
            <w:r w:rsidRPr="006F307B">
              <w:rPr>
                <w:b/>
                <w:kern w:val="18"/>
              </w:rPr>
              <w:t>– OTHER BUSES</w:t>
            </w:r>
          </w:p>
        </w:tc>
      </w:tr>
      <w:tr w:rsidR="00C83E31" w:rsidRPr="006F307B" w14:paraId="786A4D27" w14:textId="77777777" w:rsidTr="002C54CD">
        <w:trPr>
          <w:cantSplit/>
        </w:trPr>
        <w:tc>
          <w:tcPr>
            <w:tcW w:w="3120" w:type="dxa"/>
            <w:gridSpan w:val="3"/>
          </w:tcPr>
          <w:p w14:paraId="081D576D" w14:textId="77777777" w:rsidR="00C83E31" w:rsidRPr="006F307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F307B">
              <w:rPr>
                <w:kern w:val="18"/>
              </w:rPr>
              <w:t>$  1068</w:t>
            </w:r>
          </w:p>
        </w:tc>
        <w:tc>
          <w:tcPr>
            <w:tcW w:w="3120" w:type="dxa"/>
          </w:tcPr>
          <w:p w14:paraId="68AFAAF7" w14:textId="77777777" w:rsidR="00C83E31" w:rsidRPr="006F307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F307B">
              <w:rPr>
                <w:kern w:val="18"/>
              </w:rPr>
              <w:t>$    50</w:t>
            </w:r>
          </w:p>
        </w:tc>
        <w:tc>
          <w:tcPr>
            <w:tcW w:w="1040" w:type="dxa"/>
          </w:tcPr>
          <w:p w14:paraId="363EB2AD" w14:textId="77777777" w:rsidR="00C83E31" w:rsidRPr="006F307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E5974BC" w14:textId="77777777" w:rsidR="00C83E31" w:rsidRPr="006F307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F307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8E01AA0" w14:textId="77777777" w:rsidR="00C83E31" w:rsidRPr="006F307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6F307B" w14:paraId="322264A2" w14:textId="77777777" w:rsidTr="002C54CD">
        <w:trPr>
          <w:cantSplit/>
        </w:trPr>
        <w:tc>
          <w:tcPr>
            <w:tcW w:w="540" w:type="dxa"/>
            <w:gridSpan w:val="2"/>
          </w:tcPr>
          <w:p w14:paraId="211ED9FD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79D8C76" w14:textId="77777777" w:rsidR="00C83E31" w:rsidRPr="006F307B" w:rsidRDefault="00C83E31" w:rsidP="00F84EA5">
            <w:pPr>
              <w:pStyle w:val="tabletext11"/>
              <w:rPr>
                <w:b/>
                <w:kern w:val="18"/>
              </w:rPr>
            </w:pPr>
            <w:r w:rsidRPr="006F307B">
              <w:rPr>
                <w:b/>
                <w:kern w:val="18"/>
              </w:rPr>
              <w:t>– VAN POOLS</w:t>
            </w:r>
          </w:p>
        </w:tc>
      </w:tr>
      <w:tr w:rsidR="00C83E31" w:rsidRPr="006F307B" w14:paraId="15F62DC5" w14:textId="77777777" w:rsidTr="002C54CD">
        <w:trPr>
          <w:cantSplit/>
        </w:trPr>
        <w:tc>
          <w:tcPr>
            <w:tcW w:w="3120" w:type="dxa"/>
            <w:gridSpan w:val="3"/>
          </w:tcPr>
          <w:p w14:paraId="6C7B658D" w14:textId="77777777" w:rsidR="00C83E31" w:rsidRPr="006F307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F307B">
              <w:rPr>
                <w:kern w:val="18"/>
              </w:rPr>
              <w:t>$   321</w:t>
            </w:r>
          </w:p>
        </w:tc>
        <w:tc>
          <w:tcPr>
            <w:tcW w:w="3120" w:type="dxa"/>
          </w:tcPr>
          <w:p w14:paraId="54F3D618" w14:textId="77777777" w:rsidR="00C83E31" w:rsidRPr="006F307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F307B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29694AEF" w14:textId="77777777" w:rsidR="00C83E31" w:rsidRPr="006F307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76C8219" w14:textId="77777777" w:rsidR="00C83E31" w:rsidRPr="006F307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F307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8C7D9AB" w14:textId="77777777" w:rsidR="00C83E31" w:rsidRPr="006F307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6F307B" w14:paraId="5034EC75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0469E55" w14:textId="77777777" w:rsidR="00C83E31" w:rsidRPr="006F307B" w:rsidRDefault="00C83E31" w:rsidP="00F84EA5">
            <w:pPr>
              <w:pStyle w:val="tabletext11"/>
              <w:rPr>
                <w:b/>
                <w:kern w:val="18"/>
              </w:rPr>
            </w:pPr>
            <w:r w:rsidRPr="006F307B">
              <w:rPr>
                <w:b/>
                <w:kern w:val="18"/>
              </w:rPr>
              <w:t>RULE 249. AUTO DEALERS – PREMIUM DEVELOPMENT</w:t>
            </w:r>
          </w:p>
        </w:tc>
      </w:tr>
      <w:tr w:rsidR="00C83E31" w:rsidRPr="006F307B" w14:paraId="255C1471" w14:textId="77777777" w:rsidTr="002C54CD">
        <w:trPr>
          <w:cantSplit/>
        </w:trPr>
        <w:tc>
          <w:tcPr>
            <w:tcW w:w="3120" w:type="dxa"/>
            <w:gridSpan w:val="3"/>
          </w:tcPr>
          <w:p w14:paraId="19602C95" w14:textId="77777777" w:rsidR="00C83E31" w:rsidRPr="006F307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F307B">
              <w:rPr>
                <w:kern w:val="18"/>
              </w:rPr>
              <w:t>$   209</w:t>
            </w:r>
          </w:p>
        </w:tc>
        <w:tc>
          <w:tcPr>
            <w:tcW w:w="3120" w:type="dxa"/>
          </w:tcPr>
          <w:p w14:paraId="199B0F12" w14:textId="77777777" w:rsidR="00C83E31" w:rsidRPr="006F307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F307B">
              <w:rPr>
                <w:kern w:val="18"/>
              </w:rPr>
              <w:t xml:space="preserve">Refer to Rule </w:t>
            </w:r>
            <w:r w:rsidRPr="006F307B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6C9DEF31" w14:textId="77777777" w:rsidR="00C83E31" w:rsidRPr="006F307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1EE19D9" w14:textId="77777777" w:rsidR="00C83E31" w:rsidRPr="006F307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F307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66254CD" w14:textId="77777777" w:rsidR="00C83E31" w:rsidRPr="006F307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6F307B" w14:paraId="1BDD42B8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88906F8" w14:textId="77777777" w:rsidR="00C83E31" w:rsidRPr="006F307B" w:rsidRDefault="00C83E31" w:rsidP="00F84EA5">
            <w:pPr>
              <w:pStyle w:val="tabletext11"/>
              <w:rPr>
                <w:b/>
                <w:kern w:val="18"/>
              </w:rPr>
            </w:pPr>
          </w:p>
        </w:tc>
      </w:tr>
      <w:tr w:rsidR="00C83E31" w:rsidRPr="006F307B" w14:paraId="6F451AAF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12555288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  <w:r w:rsidRPr="006F307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E4BDC08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  <w:r w:rsidRPr="006F307B">
              <w:rPr>
                <w:kern w:val="18"/>
              </w:rPr>
              <w:t xml:space="preserve">For Other Than Zone-rated Trucks, Tractors and Trailers Classifications, refer to Rule </w:t>
            </w:r>
            <w:r w:rsidRPr="006F307B">
              <w:rPr>
                <w:b/>
                <w:kern w:val="18"/>
              </w:rPr>
              <w:t>222.</w:t>
            </w:r>
            <w:r w:rsidRPr="006F307B">
              <w:rPr>
                <w:kern w:val="18"/>
              </w:rPr>
              <w:t xml:space="preserve"> for premium development.</w:t>
            </w:r>
          </w:p>
        </w:tc>
      </w:tr>
      <w:tr w:rsidR="00C83E31" w:rsidRPr="006F307B" w14:paraId="34551B0E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491DAE79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  <w:r w:rsidRPr="006F307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2BB3E63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  <w:r w:rsidRPr="006F307B">
              <w:rPr>
                <w:kern w:val="18"/>
              </w:rPr>
              <w:t xml:space="preserve">For Private Passenger Types Classifications, refer to Rule </w:t>
            </w:r>
            <w:r w:rsidRPr="006F307B">
              <w:rPr>
                <w:b/>
                <w:kern w:val="18"/>
              </w:rPr>
              <w:t>232.</w:t>
            </w:r>
            <w:r w:rsidRPr="006F307B">
              <w:rPr>
                <w:kern w:val="18"/>
              </w:rPr>
              <w:t xml:space="preserve"> for premium development.</w:t>
            </w:r>
          </w:p>
        </w:tc>
      </w:tr>
      <w:tr w:rsidR="00C83E31" w:rsidRPr="006F307B" w14:paraId="553E603C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3FFBBFAD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  <w:r w:rsidRPr="006F307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7F536A6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  <w:r w:rsidRPr="006F307B">
              <w:rPr>
                <w:kern w:val="18"/>
              </w:rPr>
              <w:t xml:space="preserve">For Other Than Zone-rated Public Autos, refer to Rule </w:t>
            </w:r>
            <w:r w:rsidRPr="006F307B">
              <w:rPr>
                <w:rStyle w:val="rulelink"/>
              </w:rPr>
              <w:t>239.</w:t>
            </w:r>
            <w:r w:rsidRPr="006F307B">
              <w:rPr>
                <w:rStyle w:val="rulelink"/>
                <w:b w:val="0"/>
              </w:rPr>
              <w:t xml:space="preserve"> for premium development. </w:t>
            </w:r>
          </w:p>
        </w:tc>
      </w:tr>
      <w:tr w:rsidR="00C83E31" w:rsidRPr="006F307B" w14:paraId="7BF2B238" w14:textId="77777777" w:rsidTr="002C54CD">
        <w:trPr>
          <w:cantSplit/>
        </w:trPr>
        <w:tc>
          <w:tcPr>
            <w:tcW w:w="220" w:type="dxa"/>
          </w:tcPr>
          <w:p w14:paraId="54FEC725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  <w:r w:rsidRPr="006F307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4D2ABF1E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  <w:r w:rsidRPr="006F307B">
              <w:rPr>
                <w:kern w:val="18"/>
              </w:rPr>
              <w:t xml:space="preserve">For liability increased limits factors, refer to Rule </w:t>
            </w:r>
            <w:r w:rsidRPr="006F307B">
              <w:rPr>
                <w:rStyle w:val="rulelink"/>
              </w:rPr>
              <w:t>300.</w:t>
            </w:r>
          </w:p>
        </w:tc>
      </w:tr>
      <w:tr w:rsidR="00C83E31" w:rsidRPr="006F307B" w14:paraId="5A84A469" w14:textId="77777777" w:rsidTr="002C54C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8AC03C2" w14:textId="77777777" w:rsidR="00C83E31" w:rsidRPr="006F307B" w:rsidRDefault="00C83E31" w:rsidP="00F84EA5">
            <w:pPr>
              <w:pStyle w:val="tabletext11"/>
              <w:jc w:val="both"/>
              <w:rPr>
                <w:kern w:val="18"/>
              </w:rPr>
            </w:pPr>
            <w:r w:rsidRPr="006F307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6A18F53A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  <w:r w:rsidRPr="006F307B">
              <w:rPr>
                <w:kern w:val="18"/>
              </w:rPr>
              <w:t xml:space="preserve">Other Than Auto losses for </w:t>
            </w:r>
            <w:r w:rsidRPr="006F307B">
              <w:t>Auto Dealers</w:t>
            </w:r>
            <w:r w:rsidRPr="006F307B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6F307B">
              <w:rPr>
                <w:rStyle w:val="rulelink"/>
              </w:rPr>
              <w:t>249.</w:t>
            </w:r>
          </w:p>
        </w:tc>
      </w:tr>
      <w:tr w:rsidR="00C83E31" w:rsidRPr="006F307B" w14:paraId="1B97717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A43107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F9AE11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F307B" w14:paraId="48007482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E86096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CE0E1E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F307B" w14:paraId="346E2CE8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82705F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1DE1DA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F307B" w14:paraId="37463499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BD896A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4D65C6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F307B" w14:paraId="04811C0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5CAFFF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D87804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F307B" w14:paraId="6FCFE948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1C1113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C80762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F307B" w14:paraId="4EAA34C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354F38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2CC5BA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F307B" w14:paraId="71072D0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B6B530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51F3E9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F307B" w14:paraId="190F6F9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582BC8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946C67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F307B" w14:paraId="27D5DB4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394C07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265D4B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F307B" w14:paraId="50492A0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4A9454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292A51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F307B" w14:paraId="50B7EE8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DF69FA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F15E36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F307B" w14:paraId="04C50A2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473BCA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CD8070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F307B" w14:paraId="0A638E5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2430C0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6EE569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F307B" w14:paraId="11EC253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5864FE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271F64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F307B" w14:paraId="78E2C21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5D2379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26A709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F307B" w14:paraId="7FB8464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3C9A37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F4E9C0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F307B" w14:paraId="32AF9F16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6E438D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02265FE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F307B" w14:paraId="687D85E9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76D25B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70ABD9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F307B" w14:paraId="7A5D8643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8732EE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7B9B4E6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F307B" w14:paraId="13797EF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F4A6B5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AC5D05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F307B" w14:paraId="0A0C3F6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0927E5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4C4552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F307B" w14:paraId="476E91D5" w14:textId="77777777" w:rsidTr="002C54C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2E9C39D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2D022C69" w14:textId="77777777" w:rsidR="00C83E31" w:rsidRPr="006F307B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77DD8279" w14:textId="77777777" w:rsidR="00C83E31" w:rsidRDefault="00C83E31" w:rsidP="00F84EA5">
      <w:pPr>
        <w:pStyle w:val="isonormal"/>
      </w:pPr>
    </w:p>
    <w:p w14:paraId="07E363F5" w14:textId="77777777" w:rsidR="00C83E31" w:rsidRDefault="00C83E31" w:rsidP="00F84EA5">
      <w:pPr>
        <w:pStyle w:val="isonormal"/>
        <w:jc w:val="left"/>
      </w:pPr>
    </w:p>
    <w:p w14:paraId="397E5531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E971291" w14:textId="77777777" w:rsidR="00C83E31" w:rsidRPr="00BE3AAF" w:rsidRDefault="00C83E31" w:rsidP="00F84EA5">
      <w:pPr>
        <w:pStyle w:val="subcap"/>
      </w:pPr>
      <w:r w:rsidRPr="00BE3AAF">
        <w:lastRenderedPageBreak/>
        <w:t>TERRITORY 118</w:t>
      </w:r>
    </w:p>
    <w:p w14:paraId="44B00F61" w14:textId="77777777" w:rsidR="00C83E31" w:rsidRPr="00BE3AAF" w:rsidRDefault="00C83E31" w:rsidP="00F84EA5">
      <w:pPr>
        <w:pStyle w:val="subcap2"/>
      </w:pPr>
      <w:r w:rsidRPr="00BE3AAF">
        <w:t>LIAB, MED PAY</w:t>
      </w:r>
    </w:p>
    <w:p w14:paraId="314AD9C0" w14:textId="77777777" w:rsidR="00C83E31" w:rsidRPr="00BE3AAF" w:rsidRDefault="00C83E31" w:rsidP="00F84EA5">
      <w:pPr>
        <w:pStyle w:val="isonormal"/>
      </w:pPr>
    </w:p>
    <w:p w14:paraId="1F90689A" w14:textId="77777777" w:rsidR="00C83E31" w:rsidRPr="00BE3AAF" w:rsidRDefault="00C83E31" w:rsidP="00F84EA5">
      <w:pPr>
        <w:pStyle w:val="isonormal"/>
        <w:sectPr w:rsidR="00C83E31" w:rsidRPr="00BE3AAF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C83E31" w:rsidRPr="00BE3AAF" w14:paraId="6605BAF0" w14:textId="77777777" w:rsidTr="002C54C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209AB39" w14:textId="77777777" w:rsidR="00C83E31" w:rsidRPr="00BE3AAF" w:rsidRDefault="00C83E31" w:rsidP="00F84EA5">
            <w:pPr>
              <w:pStyle w:val="tablehead"/>
              <w:rPr>
                <w:kern w:val="18"/>
              </w:rPr>
            </w:pPr>
            <w:r w:rsidRPr="00BE3AAF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7FA63ED" w14:textId="77777777" w:rsidR="00C83E31" w:rsidRPr="00BE3AAF" w:rsidRDefault="00C83E31" w:rsidP="00F84EA5">
            <w:pPr>
              <w:pStyle w:val="tablehead"/>
              <w:rPr>
                <w:kern w:val="18"/>
              </w:rPr>
            </w:pPr>
            <w:r w:rsidRPr="00BE3AAF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BD85A1B" w14:textId="77777777" w:rsidR="00C83E31" w:rsidRPr="00BE3AAF" w:rsidRDefault="00C83E31" w:rsidP="00F84EA5">
            <w:pPr>
              <w:pStyle w:val="tablehead"/>
              <w:rPr>
                <w:kern w:val="18"/>
              </w:rPr>
            </w:pPr>
            <w:r w:rsidRPr="00BE3AAF">
              <w:rPr>
                <w:kern w:val="18"/>
              </w:rPr>
              <w:t>PERSONAL INJURY PROTECTION</w:t>
            </w:r>
          </w:p>
        </w:tc>
      </w:tr>
      <w:tr w:rsidR="00C83E31" w:rsidRPr="00BE3AAF" w14:paraId="3B2DC66D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4E17038" w14:textId="77777777" w:rsidR="00C83E31" w:rsidRPr="00BE3AAF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579ABE74" w14:textId="77777777" w:rsidR="00C83E31" w:rsidRPr="00BE3AAF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6894520" w14:textId="77777777" w:rsidR="00C83E31" w:rsidRPr="00BE3AAF" w:rsidRDefault="00C83E31" w:rsidP="00F84EA5">
            <w:pPr>
              <w:pStyle w:val="tablehead"/>
              <w:rPr>
                <w:kern w:val="18"/>
              </w:rPr>
            </w:pPr>
          </w:p>
        </w:tc>
      </w:tr>
      <w:tr w:rsidR="00C83E31" w:rsidRPr="00BE3AAF" w14:paraId="0B435873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622095B" w14:textId="77777777" w:rsidR="00C83E31" w:rsidRPr="00BE3AAF" w:rsidRDefault="00C83E31" w:rsidP="00F84EA5">
            <w:pPr>
              <w:pStyle w:val="tablehead"/>
              <w:rPr>
                <w:kern w:val="18"/>
              </w:rPr>
            </w:pPr>
            <w:r w:rsidRPr="00BE3AAF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2CDC605" w14:textId="77777777" w:rsidR="00C83E31" w:rsidRPr="00BE3AAF" w:rsidRDefault="00C83E31" w:rsidP="00F84EA5">
            <w:pPr>
              <w:pStyle w:val="tablehead"/>
              <w:rPr>
                <w:kern w:val="18"/>
              </w:rPr>
            </w:pPr>
            <w:r w:rsidRPr="00BE3AAF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B327F1C" w14:textId="77777777" w:rsidR="00C83E31" w:rsidRPr="00BE3AAF" w:rsidRDefault="00C83E31" w:rsidP="00F84EA5">
            <w:pPr>
              <w:pStyle w:val="tablehead"/>
              <w:rPr>
                <w:kern w:val="18"/>
              </w:rPr>
            </w:pPr>
            <w:r w:rsidRPr="00BE3AAF">
              <w:rPr>
                <w:kern w:val="18"/>
              </w:rPr>
              <w:t>Basic Limits</w:t>
            </w:r>
          </w:p>
        </w:tc>
      </w:tr>
      <w:tr w:rsidR="00C83E31" w:rsidRPr="00BE3AAF" w14:paraId="1FA16AC5" w14:textId="77777777" w:rsidTr="002C54CD">
        <w:trPr>
          <w:cantSplit/>
        </w:trPr>
        <w:tc>
          <w:tcPr>
            <w:tcW w:w="9360" w:type="dxa"/>
            <w:gridSpan w:val="7"/>
          </w:tcPr>
          <w:p w14:paraId="31A4F03F" w14:textId="77777777" w:rsidR="00C83E31" w:rsidRPr="00BE3AAF" w:rsidRDefault="00C83E31" w:rsidP="00F84EA5">
            <w:pPr>
              <w:pStyle w:val="tabletext11"/>
              <w:rPr>
                <w:b/>
                <w:kern w:val="18"/>
              </w:rPr>
            </w:pPr>
            <w:r w:rsidRPr="00BE3AAF">
              <w:rPr>
                <w:b/>
                <w:kern w:val="18"/>
              </w:rPr>
              <w:t>RULE 223. TRUCKS, TRACTORS AND TRAILERS CLASSIFICATIONS</w:t>
            </w:r>
          </w:p>
        </w:tc>
      </w:tr>
      <w:tr w:rsidR="00C83E31" w:rsidRPr="00BE3AAF" w14:paraId="08AD4384" w14:textId="77777777" w:rsidTr="002C54CD">
        <w:trPr>
          <w:cantSplit/>
        </w:trPr>
        <w:tc>
          <w:tcPr>
            <w:tcW w:w="3120" w:type="dxa"/>
            <w:gridSpan w:val="3"/>
          </w:tcPr>
          <w:p w14:paraId="0E89BECB" w14:textId="77777777" w:rsidR="00C83E31" w:rsidRPr="00BE3AA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E3AAF">
              <w:rPr>
                <w:kern w:val="18"/>
              </w:rPr>
              <w:t>$   250</w:t>
            </w:r>
          </w:p>
        </w:tc>
        <w:tc>
          <w:tcPr>
            <w:tcW w:w="3120" w:type="dxa"/>
          </w:tcPr>
          <w:p w14:paraId="55692033" w14:textId="77777777" w:rsidR="00C83E31" w:rsidRPr="00BE3AA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E3AAF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3D05360B" w14:textId="77777777" w:rsidR="00C83E31" w:rsidRPr="00BE3AA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BF724F5" w14:textId="77777777" w:rsidR="00C83E31" w:rsidRPr="00BE3AA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E3AA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3518021" w14:textId="77777777" w:rsidR="00C83E31" w:rsidRPr="00BE3AA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BE3AAF" w14:paraId="7D84B076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A03C40A" w14:textId="77777777" w:rsidR="00C83E31" w:rsidRPr="00BE3AAF" w:rsidRDefault="00C83E31" w:rsidP="00F84EA5">
            <w:pPr>
              <w:pStyle w:val="tabletext11"/>
              <w:rPr>
                <w:b/>
                <w:kern w:val="18"/>
              </w:rPr>
            </w:pPr>
            <w:r w:rsidRPr="00BE3AAF">
              <w:rPr>
                <w:b/>
                <w:kern w:val="18"/>
              </w:rPr>
              <w:t>RULE 232. PRIVATE PASSENGER TYPES CLASSIFICATIONS</w:t>
            </w:r>
          </w:p>
        </w:tc>
      </w:tr>
      <w:tr w:rsidR="00C83E31" w:rsidRPr="00BE3AAF" w14:paraId="2ADEEE3F" w14:textId="77777777" w:rsidTr="002C54CD">
        <w:trPr>
          <w:cantSplit/>
        </w:trPr>
        <w:tc>
          <w:tcPr>
            <w:tcW w:w="3120" w:type="dxa"/>
            <w:gridSpan w:val="3"/>
          </w:tcPr>
          <w:p w14:paraId="66729062" w14:textId="77777777" w:rsidR="00C83E31" w:rsidRPr="00BE3AA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E3AAF">
              <w:rPr>
                <w:kern w:val="18"/>
              </w:rPr>
              <w:t>$   272</w:t>
            </w:r>
          </w:p>
        </w:tc>
        <w:tc>
          <w:tcPr>
            <w:tcW w:w="3120" w:type="dxa"/>
          </w:tcPr>
          <w:p w14:paraId="5419E0A2" w14:textId="77777777" w:rsidR="00C83E31" w:rsidRPr="00BE3AA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E3AAF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7FCB894E" w14:textId="77777777" w:rsidR="00C83E31" w:rsidRPr="00BE3AA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E5F691A" w14:textId="77777777" w:rsidR="00C83E31" w:rsidRPr="00BE3AA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E3AA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D4FD658" w14:textId="77777777" w:rsidR="00C83E31" w:rsidRPr="00BE3AA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BE3AAF" w14:paraId="11CE7351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566BF87" w14:textId="77777777" w:rsidR="00C83E31" w:rsidRPr="00BE3AAF" w:rsidRDefault="00C83E31" w:rsidP="00F84EA5">
            <w:pPr>
              <w:pStyle w:val="tabletext11"/>
              <w:rPr>
                <w:b/>
                <w:kern w:val="18"/>
              </w:rPr>
            </w:pPr>
            <w:r w:rsidRPr="00BE3AAF">
              <w:rPr>
                <w:b/>
                <w:kern w:val="18"/>
              </w:rPr>
              <w:t>RULE 240. PUBLIC AUTO CLASSIFICATIONS –</w:t>
            </w:r>
          </w:p>
        </w:tc>
      </w:tr>
      <w:tr w:rsidR="00C83E31" w:rsidRPr="00BE3AAF" w14:paraId="1AF506A6" w14:textId="77777777" w:rsidTr="002C54CD">
        <w:trPr>
          <w:cantSplit/>
        </w:trPr>
        <w:tc>
          <w:tcPr>
            <w:tcW w:w="540" w:type="dxa"/>
            <w:gridSpan w:val="2"/>
          </w:tcPr>
          <w:p w14:paraId="382A92AA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4494BFD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  <w:r w:rsidRPr="00BE3AAF">
              <w:rPr>
                <w:b/>
                <w:kern w:val="18"/>
              </w:rPr>
              <w:t>– TAXICABS AND LIMOUSINES</w:t>
            </w:r>
          </w:p>
        </w:tc>
      </w:tr>
      <w:tr w:rsidR="00C83E31" w:rsidRPr="00BE3AAF" w14:paraId="4DF35507" w14:textId="77777777" w:rsidTr="002C54CD">
        <w:trPr>
          <w:cantSplit/>
        </w:trPr>
        <w:tc>
          <w:tcPr>
            <w:tcW w:w="3120" w:type="dxa"/>
            <w:gridSpan w:val="3"/>
          </w:tcPr>
          <w:p w14:paraId="450CCAB2" w14:textId="77777777" w:rsidR="00C83E31" w:rsidRPr="00BE3AA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E3AAF">
              <w:rPr>
                <w:kern w:val="18"/>
              </w:rPr>
              <w:t>$  1005</w:t>
            </w:r>
          </w:p>
        </w:tc>
        <w:tc>
          <w:tcPr>
            <w:tcW w:w="3120" w:type="dxa"/>
          </w:tcPr>
          <w:p w14:paraId="16C8F7F1" w14:textId="77777777" w:rsidR="00C83E31" w:rsidRPr="00BE3AA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E3AAF">
              <w:rPr>
                <w:kern w:val="18"/>
              </w:rPr>
              <w:t>$    42</w:t>
            </w:r>
          </w:p>
        </w:tc>
        <w:tc>
          <w:tcPr>
            <w:tcW w:w="1040" w:type="dxa"/>
          </w:tcPr>
          <w:p w14:paraId="36DC93E5" w14:textId="77777777" w:rsidR="00C83E31" w:rsidRPr="00BE3AA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7228CA3" w14:textId="77777777" w:rsidR="00C83E31" w:rsidRPr="00BE3AA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E3AA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37A17E5" w14:textId="77777777" w:rsidR="00C83E31" w:rsidRPr="00BE3AA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BE3AAF" w14:paraId="08483527" w14:textId="77777777" w:rsidTr="002C54CD">
        <w:trPr>
          <w:cantSplit/>
        </w:trPr>
        <w:tc>
          <w:tcPr>
            <w:tcW w:w="540" w:type="dxa"/>
            <w:gridSpan w:val="2"/>
          </w:tcPr>
          <w:p w14:paraId="0B11C729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4122CA9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  <w:r w:rsidRPr="00BE3AAF">
              <w:rPr>
                <w:b/>
                <w:kern w:val="18"/>
              </w:rPr>
              <w:t>– SCHOOL AND CHURCH BUSES</w:t>
            </w:r>
          </w:p>
        </w:tc>
      </w:tr>
      <w:tr w:rsidR="00C83E31" w:rsidRPr="00BE3AAF" w14:paraId="4A6F27BD" w14:textId="77777777" w:rsidTr="002C54CD">
        <w:trPr>
          <w:cantSplit/>
        </w:trPr>
        <w:tc>
          <w:tcPr>
            <w:tcW w:w="3120" w:type="dxa"/>
            <w:gridSpan w:val="3"/>
          </w:tcPr>
          <w:p w14:paraId="552BBFE8" w14:textId="77777777" w:rsidR="00C83E31" w:rsidRPr="00BE3AA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E3AAF">
              <w:rPr>
                <w:kern w:val="18"/>
              </w:rPr>
              <w:t>$    95</w:t>
            </w:r>
          </w:p>
        </w:tc>
        <w:tc>
          <w:tcPr>
            <w:tcW w:w="3120" w:type="dxa"/>
          </w:tcPr>
          <w:p w14:paraId="0A6DFD9A" w14:textId="77777777" w:rsidR="00C83E31" w:rsidRPr="00BE3AA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E3AAF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38A6BA03" w14:textId="77777777" w:rsidR="00C83E31" w:rsidRPr="00BE3AA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F3AE05A" w14:textId="77777777" w:rsidR="00C83E31" w:rsidRPr="00BE3AA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E3AA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0BDBFAD" w14:textId="77777777" w:rsidR="00C83E31" w:rsidRPr="00BE3AA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BE3AAF" w14:paraId="693A66C3" w14:textId="77777777" w:rsidTr="002C54CD">
        <w:trPr>
          <w:cantSplit/>
        </w:trPr>
        <w:tc>
          <w:tcPr>
            <w:tcW w:w="540" w:type="dxa"/>
            <w:gridSpan w:val="2"/>
          </w:tcPr>
          <w:p w14:paraId="255459F9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00C76E8" w14:textId="77777777" w:rsidR="00C83E31" w:rsidRPr="00BE3AAF" w:rsidRDefault="00C83E31" w:rsidP="00F84EA5">
            <w:pPr>
              <w:pStyle w:val="tabletext11"/>
              <w:rPr>
                <w:b/>
                <w:kern w:val="18"/>
              </w:rPr>
            </w:pPr>
            <w:r w:rsidRPr="00BE3AAF">
              <w:rPr>
                <w:b/>
                <w:kern w:val="18"/>
              </w:rPr>
              <w:t>– OTHER BUSES</w:t>
            </w:r>
          </w:p>
        </w:tc>
      </w:tr>
      <w:tr w:rsidR="00C83E31" w:rsidRPr="00BE3AAF" w14:paraId="409BE978" w14:textId="77777777" w:rsidTr="002C54CD">
        <w:trPr>
          <w:cantSplit/>
        </w:trPr>
        <w:tc>
          <w:tcPr>
            <w:tcW w:w="3120" w:type="dxa"/>
            <w:gridSpan w:val="3"/>
          </w:tcPr>
          <w:p w14:paraId="008547CC" w14:textId="77777777" w:rsidR="00C83E31" w:rsidRPr="00BE3AA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E3AAF">
              <w:rPr>
                <w:kern w:val="18"/>
              </w:rPr>
              <w:t>$   790</w:t>
            </w:r>
          </w:p>
        </w:tc>
        <w:tc>
          <w:tcPr>
            <w:tcW w:w="3120" w:type="dxa"/>
          </w:tcPr>
          <w:p w14:paraId="14200161" w14:textId="77777777" w:rsidR="00C83E31" w:rsidRPr="00BE3AA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E3AAF">
              <w:rPr>
                <w:kern w:val="18"/>
              </w:rPr>
              <w:t>$    46</w:t>
            </w:r>
          </w:p>
        </w:tc>
        <w:tc>
          <w:tcPr>
            <w:tcW w:w="1040" w:type="dxa"/>
          </w:tcPr>
          <w:p w14:paraId="2AE1966C" w14:textId="77777777" w:rsidR="00C83E31" w:rsidRPr="00BE3AA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B546459" w14:textId="77777777" w:rsidR="00C83E31" w:rsidRPr="00BE3AA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E3AA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F9A6184" w14:textId="77777777" w:rsidR="00C83E31" w:rsidRPr="00BE3AA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BE3AAF" w14:paraId="636F9D83" w14:textId="77777777" w:rsidTr="002C54CD">
        <w:trPr>
          <w:cantSplit/>
        </w:trPr>
        <w:tc>
          <w:tcPr>
            <w:tcW w:w="540" w:type="dxa"/>
            <w:gridSpan w:val="2"/>
          </w:tcPr>
          <w:p w14:paraId="385880F4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657DABF" w14:textId="77777777" w:rsidR="00C83E31" w:rsidRPr="00BE3AAF" w:rsidRDefault="00C83E31" w:rsidP="00F84EA5">
            <w:pPr>
              <w:pStyle w:val="tabletext11"/>
              <w:rPr>
                <w:b/>
                <w:kern w:val="18"/>
              </w:rPr>
            </w:pPr>
            <w:r w:rsidRPr="00BE3AAF">
              <w:rPr>
                <w:b/>
                <w:kern w:val="18"/>
              </w:rPr>
              <w:t>– VAN POOLS</w:t>
            </w:r>
          </w:p>
        </w:tc>
      </w:tr>
      <w:tr w:rsidR="00C83E31" w:rsidRPr="00BE3AAF" w14:paraId="4E269BA5" w14:textId="77777777" w:rsidTr="002C54CD">
        <w:trPr>
          <w:cantSplit/>
        </w:trPr>
        <w:tc>
          <w:tcPr>
            <w:tcW w:w="3120" w:type="dxa"/>
            <w:gridSpan w:val="3"/>
          </w:tcPr>
          <w:p w14:paraId="4BFA9969" w14:textId="77777777" w:rsidR="00C83E31" w:rsidRPr="00BE3AA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E3AAF">
              <w:rPr>
                <w:kern w:val="18"/>
              </w:rPr>
              <w:t>$   238</w:t>
            </w:r>
          </w:p>
        </w:tc>
        <w:tc>
          <w:tcPr>
            <w:tcW w:w="3120" w:type="dxa"/>
          </w:tcPr>
          <w:p w14:paraId="67DC1D6B" w14:textId="77777777" w:rsidR="00C83E31" w:rsidRPr="00BE3AA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E3AAF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02618EA1" w14:textId="77777777" w:rsidR="00C83E31" w:rsidRPr="00BE3AA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3A97A85" w14:textId="77777777" w:rsidR="00C83E31" w:rsidRPr="00BE3AA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E3AA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7CE3DD3" w14:textId="77777777" w:rsidR="00C83E31" w:rsidRPr="00BE3AA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BE3AAF" w14:paraId="10F11B56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A2DFA89" w14:textId="77777777" w:rsidR="00C83E31" w:rsidRPr="00BE3AAF" w:rsidRDefault="00C83E31" w:rsidP="00F84EA5">
            <w:pPr>
              <w:pStyle w:val="tabletext11"/>
              <w:rPr>
                <w:b/>
                <w:kern w:val="18"/>
              </w:rPr>
            </w:pPr>
            <w:r w:rsidRPr="00BE3AAF">
              <w:rPr>
                <w:b/>
                <w:kern w:val="18"/>
              </w:rPr>
              <w:t>RULE 249. AUTO DEALERS – PREMIUM DEVELOPMENT</w:t>
            </w:r>
          </w:p>
        </w:tc>
      </w:tr>
      <w:tr w:rsidR="00C83E31" w:rsidRPr="00BE3AAF" w14:paraId="2718A096" w14:textId="77777777" w:rsidTr="002C54CD">
        <w:trPr>
          <w:cantSplit/>
        </w:trPr>
        <w:tc>
          <w:tcPr>
            <w:tcW w:w="3120" w:type="dxa"/>
            <w:gridSpan w:val="3"/>
          </w:tcPr>
          <w:p w14:paraId="0CB26340" w14:textId="77777777" w:rsidR="00C83E31" w:rsidRPr="00BE3AA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E3AAF">
              <w:rPr>
                <w:kern w:val="18"/>
              </w:rPr>
              <w:t>$   149</w:t>
            </w:r>
          </w:p>
        </w:tc>
        <w:tc>
          <w:tcPr>
            <w:tcW w:w="3120" w:type="dxa"/>
          </w:tcPr>
          <w:p w14:paraId="329639C9" w14:textId="77777777" w:rsidR="00C83E31" w:rsidRPr="00BE3AA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E3AAF">
              <w:rPr>
                <w:kern w:val="18"/>
              </w:rPr>
              <w:t xml:space="preserve">Refer to Rule </w:t>
            </w:r>
            <w:r w:rsidRPr="00BE3AAF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48339BF3" w14:textId="77777777" w:rsidR="00C83E31" w:rsidRPr="00BE3AA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EF2A180" w14:textId="77777777" w:rsidR="00C83E31" w:rsidRPr="00BE3AA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E3AA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D2A9EBD" w14:textId="77777777" w:rsidR="00C83E31" w:rsidRPr="00BE3AA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BE3AAF" w14:paraId="757DD6D1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6D571DB" w14:textId="77777777" w:rsidR="00C83E31" w:rsidRPr="00BE3AAF" w:rsidRDefault="00C83E31" w:rsidP="00F84EA5">
            <w:pPr>
              <w:pStyle w:val="tabletext11"/>
              <w:rPr>
                <w:b/>
                <w:kern w:val="18"/>
              </w:rPr>
            </w:pPr>
          </w:p>
        </w:tc>
      </w:tr>
      <w:tr w:rsidR="00C83E31" w:rsidRPr="00BE3AAF" w14:paraId="471401C0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77A6FE4B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  <w:r w:rsidRPr="00BE3AA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C767283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  <w:r w:rsidRPr="00BE3AAF">
              <w:rPr>
                <w:kern w:val="18"/>
              </w:rPr>
              <w:t xml:space="preserve">For Other Than Zone-rated Trucks, Tractors and Trailers Classifications, refer to Rule </w:t>
            </w:r>
            <w:r w:rsidRPr="00BE3AAF">
              <w:rPr>
                <w:b/>
                <w:kern w:val="18"/>
              </w:rPr>
              <w:t>222.</w:t>
            </w:r>
            <w:r w:rsidRPr="00BE3AAF">
              <w:rPr>
                <w:kern w:val="18"/>
              </w:rPr>
              <w:t xml:space="preserve"> for premium development.</w:t>
            </w:r>
          </w:p>
        </w:tc>
      </w:tr>
      <w:tr w:rsidR="00C83E31" w:rsidRPr="00BE3AAF" w14:paraId="65271364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65940DBF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  <w:r w:rsidRPr="00BE3AA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BE040E9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  <w:r w:rsidRPr="00BE3AAF">
              <w:rPr>
                <w:kern w:val="18"/>
              </w:rPr>
              <w:t xml:space="preserve">For Private Passenger Types Classifications, refer to Rule </w:t>
            </w:r>
            <w:r w:rsidRPr="00BE3AAF">
              <w:rPr>
                <w:b/>
                <w:kern w:val="18"/>
              </w:rPr>
              <w:t>232.</w:t>
            </w:r>
            <w:r w:rsidRPr="00BE3AAF">
              <w:rPr>
                <w:kern w:val="18"/>
              </w:rPr>
              <w:t xml:space="preserve"> for premium development.</w:t>
            </w:r>
          </w:p>
        </w:tc>
      </w:tr>
      <w:tr w:rsidR="00C83E31" w:rsidRPr="00BE3AAF" w14:paraId="3A845E28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271FE122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  <w:r w:rsidRPr="00BE3AA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D0CAE38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  <w:r w:rsidRPr="00BE3AAF">
              <w:rPr>
                <w:kern w:val="18"/>
              </w:rPr>
              <w:t xml:space="preserve">For Other Than Zone-rated Public Autos, refer to Rule </w:t>
            </w:r>
            <w:r w:rsidRPr="00BE3AAF">
              <w:rPr>
                <w:rStyle w:val="rulelink"/>
              </w:rPr>
              <w:t>239.</w:t>
            </w:r>
            <w:r w:rsidRPr="00BE3AAF">
              <w:rPr>
                <w:rStyle w:val="rulelink"/>
                <w:b w:val="0"/>
              </w:rPr>
              <w:t xml:space="preserve"> for premium development. </w:t>
            </w:r>
          </w:p>
        </w:tc>
      </w:tr>
      <w:tr w:rsidR="00C83E31" w:rsidRPr="00BE3AAF" w14:paraId="22A11CE9" w14:textId="77777777" w:rsidTr="002C54CD">
        <w:trPr>
          <w:cantSplit/>
        </w:trPr>
        <w:tc>
          <w:tcPr>
            <w:tcW w:w="220" w:type="dxa"/>
          </w:tcPr>
          <w:p w14:paraId="031CE6C6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  <w:r w:rsidRPr="00BE3AA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06CDDCED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  <w:r w:rsidRPr="00BE3AAF">
              <w:rPr>
                <w:kern w:val="18"/>
              </w:rPr>
              <w:t xml:space="preserve">For liability increased limits factors, refer to Rule </w:t>
            </w:r>
            <w:r w:rsidRPr="00BE3AAF">
              <w:rPr>
                <w:rStyle w:val="rulelink"/>
              </w:rPr>
              <w:t>300.</w:t>
            </w:r>
          </w:p>
        </w:tc>
      </w:tr>
      <w:tr w:rsidR="00C83E31" w:rsidRPr="00BE3AAF" w14:paraId="28676E9C" w14:textId="77777777" w:rsidTr="002C54C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9DED295" w14:textId="77777777" w:rsidR="00C83E31" w:rsidRPr="00BE3AAF" w:rsidRDefault="00C83E31" w:rsidP="00F84EA5">
            <w:pPr>
              <w:pStyle w:val="tabletext11"/>
              <w:jc w:val="both"/>
              <w:rPr>
                <w:kern w:val="18"/>
              </w:rPr>
            </w:pPr>
            <w:r w:rsidRPr="00BE3AA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4414E59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  <w:r w:rsidRPr="00BE3AAF">
              <w:rPr>
                <w:kern w:val="18"/>
              </w:rPr>
              <w:t xml:space="preserve">Other Than Auto losses for </w:t>
            </w:r>
            <w:r w:rsidRPr="00BE3AAF">
              <w:t>Auto Dealers</w:t>
            </w:r>
            <w:r w:rsidRPr="00BE3AAF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BE3AAF">
              <w:rPr>
                <w:rStyle w:val="rulelink"/>
              </w:rPr>
              <w:t>249.</w:t>
            </w:r>
          </w:p>
        </w:tc>
      </w:tr>
      <w:tr w:rsidR="00C83E31" w:rsidRPr="00BE3AAF" w14:paraId="5A08B2B0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0B1055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7E4ACE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E3AAF" w14:paraId="01F406EA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BBF71C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03B999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E3AAF" w14:paraId="67E57D1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B9FACE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D7625E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E3AAF" w14:paraId="17F3C0E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FCBAD0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F97A724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E3AAF" w14:paraId="2152066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3D54C8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4EA7332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E3AAF" w14:paraId="050CDC1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CD6574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B9F585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E3AAF" w14:paraId="5AF7ACA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65147B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CFAB9F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E3AAF" w14:paraId="12CD143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A878B5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C2BAE5D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E3AAF" w14:paraId="17BD617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8DEB3B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86216E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E3AAF" w14:paraId="16F46959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51BACC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77FB66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E3AAF" w14:paraId="6CFACC89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7A4763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116274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E3AAF" w14:paraId="7091080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85A026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D5DBFB9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E3AAF" w14:paraId="3CB05A3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EDDCFF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43DE34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E3AAF" w14:paraId="23637702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82BEFC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E5A7CF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E3AAF" w14:paraId="437D2A4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D95427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7E407F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E3AAF" w14:paraId="114EFBF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CC5723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37B607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E3AAF" w14:paraId="2B87CAC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2603C3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36B0411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E3AAF" w14:paraId="15F0048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7C1762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99B636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E3AAF" w14:paraId="27DA3348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EA200F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DCACB3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E3AAF" w14:paraId="6EC7041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EE2C57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42807FB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E3AAF" w14:paraId="48F57B23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F5EE3B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C126AC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E3AAF" w14:paraId="6418A1A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81C1DD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F6EE16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E3AAF" w14:paraId="72361E93" w14:textId="77777777" w:rsidTr="002C54C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FFF41F7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1E926B96" w14:textId="77777777" w:rsidR="00C83E31" w:rsidRPr="00BE3AAF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213FD960" w14:textId="77777777" w:rsidR="00C83E31" w:rsidRDefault="00C83E31" w:rsidP="00F84EA5">
      <w:pPr>
        <w:pStyle w:val="isonormal"/>
      </w:pPr>
    </w:p>
    <w:p w14:paraId="298307FA" w14:textId="77777777" w:rsidR="00C83E31" w:rsidRDefault="00C83E31" w:rsidP="00F84EA5">
      <w:pPr>
        <w:pStyle w:val="isonormal"/>
        <w:jc w:val="left"/>
      </w:pPr>
    </w:p>
    <w:p w14:paraId="22D5BBF7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C98CAC5" w14:textId="77777777" w:rsidR="00C83E31" w:rsidRPr="009A0FBF" w:rsidRDefault="00C83E31" w:rsidP="00F84EA5">
      <w:pPr>
        <w:pStyle w:val="subcap"/>
      </w:pPr>
      <w:r w:rsidRPr="009A0FBF">
        <w:lastRenderedPageBreak/>
        <w:t>TERRITORY 119</w:t>
      </w:r>
    </w:p>
    <w:p w14:paraId="0CA7D1D1" w14:textId="77777777" w:rsidR="00C83E31" w:rsidRPr="009A0FBF" w:rsidRDefault="00C83E31" w:rsidP="00F84EA5">
      <w:pPr>
        <w:pStyle w:val="subcap2"/>
      </w:pPr>
      <w:r w:rsidRPr="009A0FBF">
        <w:t>LIAB, MED PAY</w:t>
      </w:r>
    </w:p>
    <w:p w14:paraId="1D290848" w14:textId="77777777" w:rsidR="00C83E31" w:rsidRPr="009A0FBF" w:rsidRDefault="00C83E31" w:rsidP="00F84EA5">
      <w:pPr>
        <w:pStyle w:val="isonormal"/>
      </w:pPr>
    </w:p>
    <w:p w14:paraId="4A2F8554" w14:textId="77777777" w:rsidR="00C83E31" w:rsidRPr="009A0FBF" w:rsidRDefault="00C83E31" w:rsidP="00F84EA5">
      <w:pPr>
        <w:pStyle w:val="isonormal"/>
        <w:sectPr w:rsidR="00C83E31" w:rsidRPr="009A0FBF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C83E31" w:rsidRPr="009A0FBF" w14:paraId="6BEE530A" w14:textId="77777777" w:rsidTr="002C54C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C1AB2D2" w14:textId="77777777" w:rsidR="00C83E31" w:rsidRPr="009A0FBF" w:rsidRDefault="00C83E31" w:rsidP="00F84EA5">
            <w:pPr>
              <w:pStyle w:val="tablehead"/>
              <w:rPr>
                <w:kern w:val="18"/>
              </w:rPr>
            </w:pPr>
            <w:r w:rsidRPr="009A0FBF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74AEAD2" w14:textId="77777777" w:rsidR="00C83E31" w:rsidRPr="009A0FBF" w:rsidRDefault="00C83E31" w:rsidP="00F84EA5">
            <w:pPr>
              <w:pStyle w:val="tablehead"/>
              <w:rPr>
                <w:kern w:val="18"/>
              </w:rPr>
            </w:pPr>
            <w:r w:rsidRPr="009A0FBF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01F4D89" w14:textId="77777777" w:rsidR="00C83E31" w:rsidRPr="009A0FBF" w:rsidRDefault="00C83E31" w:rsidP="00F84EA5">
            <w:pPr>
              <w:pStyle w:val="tablehead"/>
              <w:rPr>
                <w:kern w:val="18"/>
              </w:rPr>
            </w:pPr>
            <w:r w:rsidRPr="009A0FBF">
              <w:rPr>
                <w:kern w:val="18"/>
              </w:rPr>
              <w:t>PERSONAL INJURY PROTECTION</w:t>
            </w:r>
          </w:p>
        </w:tc>
      </w:tr>
      <w:tr w:rsidR="00C83E31" w:rsidRPr="009A0FBF" w14:paraId="36B27DAE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0F49168" w14:textId="77777777" w:rsidR="00C83E31" w:rsidRPr="009A0FBF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17B167A" w14:textId="77777777" w:rsidR="00C83E31" w:rsidRPr="009A0FBF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A1A1C09" w14:textId="77777777" w:rsidR="00C83E31" w:rsidRPr="009A0FBF" w:rsidRDefault="00C83E31" w:rsidP="00F84EA5">
            <w:pPr>
              <w:pStyle w:val="tablehead"/>
              <w:rPr>
                <w:kern w:val="18"/>
              </w:rPr>
            </w:pPr>
          </w:p>
        </w:tc>
      </w:tr>
      <w:tr w:rsidR="00C83E31" w:rsidRPr="009A0FBF" w14:paraId="2E1256FB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88C5213" w14:textId="77777777" w:rsidR="00C83E31" w:rsidRPr="009A0FBF" w:rsidRDefault="00C83E31" w:rsidP="00F84EA5">
            <w:pPr>
              <w:pStyle w:val="tablehead"/>
              <w:rPr>
                <w:kern w:val="18"/>
              </w:rPr>
            </w:pPr>
            <w:r w:rsidRPr="009A0FBF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A35A940" w14:textId="77777777" w:rsidR="00C83E31" w:rsidRPr="009A0FBF" w:rsidRDefault="00C83E31" w:rsidP="00F84EA5">
            <w:pPr>
              <w:pStyle w:val="tablehead"/>
              <w:rPr>
                <w:kern w:val="18"/>
              </w:rPr>
            </w:pPr>
            <w:r w:rsidRPr="009A0FBF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7AAC9F4" w14:textId="77777777" w:rsidR="00C83E31" w:rsidRPr="009A0FBF" w:rsidRDefault="00C83E31" w:rsidP="00F84EA5">
            <w:pPr>
              <w:pStyle w:val="tablehead"/>
              <w:rPr>
                <w:kern w:val="18"/>
              </w:rPr>
            </w:pPr>
            <w:r w:rsidRPr="009A0FBF">
              <w:rPr>
                <w:kern w:val="18"/>
              </w:rPr>
              <w:t>Basic Limits</w:t>
            </w:r>
          </w:p>
        </w:tc>
      </w:tr>
      <w:tr w:rsidR="00C83E31" w:rsidRPr="009A0FBF" w14:paraId="566FA133" w14:textId="77777777" w:rsidTr="002C54CD">
        <w:trPr>
          <w:cantSplit/>
        </w:trPr>
        <w:tc>
          <w:tcPr>
            <w:tcW w:w="9360" w:type="dxa"/>
            <w:gridSpan w:val="7"/>
          </w:tcPr>
          <w:p w14:paraId="109F9DA6" w14:textId="77777777" w:rsidR="00C83E31" w:rsidRPr="009A0FBF" w:rsidRDefault="00C83E31" w:rsidP="00F84EA5">
            <w:pPr>
              <w:pStyle w:val="tabletext11"/>
              <w:rPr>
                <w:b/>
                <w:kern w:val="18"/>
              </w:rPr>
            </w:pPr>
            <w:r w:rsidRPr="009A0FBF">
              <w:rPr>
                <w:b/>
                <w:kern w:val="18"/>
              </w:rPr>
              <w:t>RULE 223. TRUCKS, TRACTORS AND TRAILERS CLASSIFICATIONS</w:t>
            </w:r>
          </w:p>
        </w:tc>
      </w:tr>
      <w:tr w:rsidR="00C83E31" w:rsidRPr="009A0FBF" w14:paraId="7DCC20E3" w14:textId="77777777" w:rsidTr="002C54CD">
        <w:trPr>
          <w:cantSplit/>
        </w:trPr>
        <w:tc>
          <w:tcPr>
            <w:tcW w:w="3120" w:type="dxa"/>
            <w:gridSpan w:val="3"/>
          </w:tcPr>
          <w:p w14:paraId="13880EB3" w14:textId="77777777" w:rsidR="00C83E31" w:rsidRPr="009A0FB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A0FBF">
              <w:rPr>
                <w:kern w:val="18"/>
              </w:rPr>
              <w:t>$   248</w:t>
            </w:r>
          </w:p>
        </w:tc>
        <w:tc>
          <w:tcPr>
            <w:tcW w:w="3120" w:type="dxa"/>
          </w:tcPr>
          <w:p w14:paraId="65A8B574" w14:textId="77777777" w:rsidR="00C83E31" w:rsidRPr="009A0FB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A0FBF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14460779" w14:textId="77777777" w:rsidR="00C83E31" w:rsidRPr="009A0FB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D9968C0" w14:textId="77777777" w:rsidR="00C83E31" w:rsidRPr="009A0FB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A0FB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15465A4" w14:textId="77777777" w:rsidR="00C83E31" w:rsidRPr="009A0FB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9A0FBF" w14:paraId="4D76145A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B169C47" w14:textId="77777777" w:rsidR="00C83E31" w:rsidRPr="009A0FBF" w:rsidRDefault="00C83E31" w:rsidP="00F84EA5">
            <w:pPr>
              <w:pStyle w:val="tabletext11"/>
              <w:rPr>
                <w:b/>
                <w:kern w:val="18"/>
              </w:rPr>
            </w:pPr>
            <w:r w:rsidRPr="009A0FBF">
              <w:rPr>
                <w:b/>
                <w:kern w:val="18"/>
              </w:rPr>
              <w:t>RULE 232. PRIVATE PASSENGER TYPES CLASSIFICATIONS</w:t>
            </w:r>
          </w:p>
        </w:tc>
      </w:tr>
      <w:tr w:rsidR="00C83E31" w:rsidRPr="009A0FBF" w14:paraId="6C558D33" w14:textId="77777777" w:rsidTr="002C54CD">
        <w:trPr>
          <w:cantSplit/>
        </w:trPr>
        <w:tc>
          <w:tcPr>
            <w:tcW w:w="3120" w:type="dxa"/>
            <w:gridSpan w:val="3"/>
          </w:tcPr>
          <w:p w14:paraId="45F7A240" w14:textId="77777777" w:rsidR="00C83E31" w:rsidRPr="009A0FB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A0FBF">
              <w:rPr>
                <w:kern w:val="18"/>
              </w:rPr>
              <w:t>$   296</w:t>
            </w:r>
          </w:p>
        </w:tc>
        <w:tc>
          <w:tcPr>
            <w:tcW w:w="3120" w:type="dxa"/>
          </w:tcPr>
          <w:p w14:paraId="48185E1F" w14:textId="77777777" w:rsidR="00C83E31" w:rsidRPr="009A0FB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A0FBF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69DFA22D" w14:textId="77777777" w:rsidR="00C83E31" w:rsidRPr="009A0FB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35D8D29" w14:textId="77777777" w:rsidR="00C83E31" w:rsidRPr="009A0FB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A0FB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6FD3E8D" w14:textId="77777777" w:rsidR="00C83E31" w:rsidRPr="009A0FB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9A0FBF" w14:paraId="68C194AB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916BF9C" w14:textId="77777777" w:rsidR="00C83E31" w:rsidRPr="009A0FBF" w:rsidRDefault="00C83E31" w:rsidP="00F84EA5">
            <w:pPr>
              <w:pStyle w:val="tabletext11"/>
              <w:rPr>
                <w:b/>
                <w:kern w:val="18"/>
              </w:rPr>
            </w:pPr>
            <w:r w:rsidRPr="009A0FBF">
              <w:rPr>
                <w:b/>
                <w:kern w:val="18"/>
              </w:rPr>
              <w:t>RULE 240. PUBLIC AUTO CLASSIFICATIONS –</w:t>
            </w:r>
          </w:p>
        </w:tc>
      </w:tr>
      <w:tr w:rsidR="00C83E31" w:rsidRPr="009A0FBF" w14:paraId="16CFAF3C" w14:textId="77777777" w:rsidTr="002C54CD">
        <w:trPr>
          <w:cantSplit/>
        </w:trPr>
        <w:tc>
          <w:tcPr>
            <w:tcW w:w="540" w:type="dxa"/>
            <w:gridSpan w:val="2"/>
          </w:tcPr>
          <w:p w14:paraId="65714B85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66B20A2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  <w:r w:rsidRPr="009A0FBF">
              <w:rPr>
                <w:b/>
                <w:kern w:val="18"/>
              </w:rPr>
              <w:t>– TAXICABS AND LIMOUSINES</w:t>
            </w:r>
          </w:p>
        </w:tc>
      </w:tr>
      <w:tr w:rsidR="00C83E31" w:rsidRPr="009A0FBF" w14:paraId="43052F6F" w14:textId="77777777" w:rsidTr="002C54CD">
        <w:trPr>
          <w:cantSplit/>
        </w:trPr>
        <w:tc>
          <w:tcPr>
            <w:tcW w:w="3120" w:type="dxa"/>
            <w:gridSpan w:val="3"/>
          </w:tcPr>
          <w:p w14:paraId="3882561B" w14:textId="77777777" w:rsidR="00C83E31" w:rsidRPr="009A0FB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A0FBF">
              <w:rPr>
                <w:kern w:val="18"/>
              </w:rPr>
              <w:t>$   997</w:t>
            </w:r>
          </w:p>
        </w:tc>
        <w:tc>
          <w:tcPr>
            <w:tcW w:w="3120" w:type="dxa"/>
          </w:tcPr>
          <w:p w14:paraId="7B2E2452" w14:textId="77777777" w:rsidR="00C83E31" w:rsidRPr="009A0FB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A0FBF">
              <w:rPr>
                <w:kern w:val="18"/>
              </w:rPr>
              <w:t>$    41</w:t>
            </w:r>
          </w:p>
        </w:tc>
        <w:tc>
          <w:tcPr>
            <w:tcW w:w="1040" w:type="dxa"/>
          </w:tcPr>
          <w:p w14:paraId="343447D0" w14:textId="77777777" w:rsidR="00C83E31" w:rsidRPr="009A0FB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4B3D14D" w14:textId="77777777" w:rsidR="00C83E31" w:rsidRPr="009A0FB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A0FB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1714F8B" w14:textId="77777777" w:rsidR="00C83E31" w:rsidRPr="009A0FB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9A0FBF" w14:paraId="06ACAB3E" w14:textId="77777777" w:rsidTr="002C54CD">
        <w:trPr>
          <w:cantSplit/>
        </w:trPr>
        <w:tc>
          <w:tcPr>
            <w:tcW w:w="540" w:type="dxa"/>
            <w:gridSpan w:val="2"/>
          </w:tcPr>
          <w:p w14:paraId="38F9880C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7E4FC37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  <w:r w:rsidRPr="009A0FBF">
              <w:rPr>
                <w:b/>
                <w:kern w:val="18"/>
              </w:rPr>
              <w:t>– SCHOOL AND CHURCH BUSES</w:t>
            </w:r>
          </w:p>
        </w:tc>
      </w:tr>
      <w:tr w:rsidR="00C83E31" w:rsidRPr="009A0FBF" w14:paraId="26A4A321" w14:textId="77777777" w:rsidTr="002C54CD">
        <w:trPr>
          <w:cantSplit/>
        </w:trPr>
        <w:tc>
          <w:tcPr>
            <w:tcW w:w="3120" w:type="dxa"/>
            <w:gridSpan w:val="3"/>
          </w:tcPr>
          <w:p w14:paraId="29321429" w14:textId="77777777" w:rsidR="00C83E31" w:rsidRPr="009A0FB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A0FBF">
              <w:rPr>
                <w:kern w:val="18"/>
              </w:rPr>
              <w:t>$    94</w:t>
            </w:r>
          </w:p>
        </w:tc>
        <w:tc>
          <w:tcPr>
            <w:tcW w:w="3120" w:type="dxa"/>
          </w:tcPr>
          <w:p w14:paraId="013C29F0" w14:textId="77777777" w:rsidR="00C83E31" w:rsidRPr="009A0FB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A0FBF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7C2182C6" w14:textId="77777777" w:rsidR="00C83E31" w:rsidRPr="009A0FB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CA2D4AD" w14:textId="77777777" w:rsidR="00C83E31" w:rsidRPr="009A0FB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A0FB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DC5C1B1" w14:textId="77777777" w:rsidR="00C83E31" w:rsidRPr="009A0FB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9A0FBF" w14:paraId="528377E3" w14:textId="77777777" w:rsidTr="002C54CD">
        <w:trPr>
          <w:cantSplit/>
        </w:trPr>
        <w:tc>
          <w:tcPr>
            <w:tcW w:w="540" w:type="dxa"/>
            <w:gridSpan w:val="2"/>
          </w:tcPr>
          <w:p w14:paraId="1512FE56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4B3D873" w14:textId="77777777" w:rsidR="00C83E31" w:rsidRPr="009A0FBF" w:rsidRDefault="00C83E31" w:rsidP="00F84EA5">
            <w:pPr>
              <w:pStyle w:val="tabletext11"/>
              <w:rPr>
                <w:b/>
                <w:kern w:val="18"/>
              </w:rPr>
            </w:pPr>
            <w:r w:rsidRPr="009A0FBF">
              <w:rPr>
                <w:b/>
                <w:kern w:val="18"/>
              </w:rPr>
              <w:t>– OTHER BUSES</w:t>
            </w:r>
          </w:p>
        </w:tc>
      </w:tr>
      <w:tr w:rsidR="00C83E31" w:rsidRPr="009A0FBF" w14:paraId="2B508FE2" w14:textId="77777777" w:rsidTr="002C54CD">
        <w:trPr>
          <w:cantSplit/>
        </w:trPr>
        <w:tc>
          <w:tcPr>
            <w:tcW w:w="3120" w:type="dxa"/>
            <w:gridSpan w:val="3"/>
          </w:tcPr>
          <w:p w14:paraId="189B1D94" w14:textId="77777777" w:rsidR="00C83E31" w:rsidRPr="009A0FB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A0FBF">
              <w:rPr>
                <w:kern w:val="18"/>
              </w:rPr>
              <w:t>$   784</w:t>
            </w:r>
          </w:p>
        </w:tc>
        <w:tc>
          <w:tcPr>
            <w:tcW w:w="3120" w:type="dxa"/>
          </w:tcPr>
          <w:p w14:paraId="11CA6FA4" w14:textId="77777777" w:rsidR="00C83E31" w:rsidRPr="009A0FB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A0FBF">
              <w:rPr>
                <w:kern w:val="18"/>
              </w:rPr>
              <w:t>$    37</w:t>
            </w:r>
          </w:p>
        </w:tc>
        <w:tc>
          <w:tcPr>
            <w:tcW w:w="1040" w:type="dxa"/>
          </w:tcPr>
          <w:p w14:paraId="1E2994E3" w14:textId="77777777" w:rsidR="00C83E31" w:rsidRPr="009A0FB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C4185AF" w14:textId="77777777" w:rsidR="00C83E31" w:rsidRPr="009A0FB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A0FB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8B24D69" w14:textId="77777777" w:rsidR="00C83E31" w:rsidRPr="009A0FB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9A0FBF" w14:paraId="6FBCA8F4" w14:textId="77777777" w:rsidTr="002C54CD">
        <w:trPr>
          <w:cantSplit/>
        </w:trPr>
        <w:tc>
          <w:tcPr>
            <w:tcW w:w="540" w:type="dxa"/>
            <w:gridSpan w:val="2"/>
          </w:tcPr>
          <w:p w14:paraId="4CACA9AB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6F5D36D" w14:textId="77777777" w:rsidR="00C83E31" w:rsidRPr="009A0FBF" w:rsidRDefault="00C83E31" w:rsidP="00F84EA5">
            <w:pPr>
              <w:pStyle w:val="tabletext11"/>
              <w:rPr>
                <w:b/>
                <w:kern w:val="18"/>
              </w:rPr>
            </w:pPr>
            <w:r w:rsidRPr="009A0FBF">
              <w:rPr>
                <w:b/>
                <w:kern w:val="18"/>
              </w:rPr>
              <w:t>– VAN POOLS</w:t>
            </w:r>
          </w:p>
        </w:tc>
      </w:tr>
      <w:tr w:rsidR="00C83E31" w:rsidRPr="009A0FBF" w14:paraId="5C1C32CC" w14:textId="77777777" w:rsidTr="002C54CD">
        <w:trPr>
          <w:cantSplit/>
        </w:trPr>
        <w:tc>
          <w:tcPr>
            <w:tcW w:w="3120" w:type="dxa"/>
            <w:gridSpan w:val="3"/>
          </w:tcPr>
          <w:p w14:paraId="33AA86DC" w14:textId="77777777" w:rsidR="00C83E31" w:rsidRPr="009A0FB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A0FBF">
              <w:rPr>
                <w:kern w:val="18"/>
              </w:rPr>
              <w:t>$   236</w:t>
            </w:r>
          </w:p>
        </w:tc>
        <w:tc>
          <w:tcPr>
            <w:tcW w:w="3120" w:type="dxa"/>
          </w:tcPr>
          <w:p w14:paraId="30048741" w14:textId="77777777" w:rsidR="00C83E31" w:rsidRPr="009A0FB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A0FBF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38C5A094" w14:textId="77777777" w:rsidR="00C83E31" w:rsidRPr="009A0FB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0AE310C" w14:textId="77777777" w:rsidR="00C83E31" w:rsidRPr="009A0FB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A0FB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59C66B0" w14:textId="77777777" w:rsidR="00C83E31" w:rsidRPr="009A0FB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9A0FBF" w14:paraId="5C7C01BC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0D5932D" w14:textId="77777777" w:rsidR="00C83E31" w:rsidRPr="009A0FBF" w:rsidRDefault="00C83E31" w:rsidP="00F84EA5">
            <w:pPr>
              <w:pStyle w:val="tabletext11"/>
              <w:rPr>
                <w:b/>
                <w:kern w:val="18"/>
              </w:rPr>
            </w:pPr>
            <w:r w:rsidRPr="009A0FBF">
              <w:rPr>
                <w:b/>
                <w:kern w:val="18"/>
              </w:rPr>
              <w:t>RULE 249. AUTO DEALERS – PREMIUM DEVELOPMENT</w:t>
            </w:r>
          </w:p>
        </w:tc>
      </w:tr>
      <w:tr w:rsidR="00C83E31" w:rsidRPr="009A0FBF" w14:paraId="7C844CF6" w14:textId="77777777" w:rsidTr="002C54CD">
        <w:trPr>
          <w:cantSplit/>
        </w:trPr>
        <w:tc>
          <w:tcPr>
            <w:tcW w:w="3120" w:type="dxa"/>
            <w:gridSpan w:val="3"/>
          </w:tcPr>
          <w:p w14:paraId="1C5B61B7" w14:textId="77777777" w:rsidR="00C83E31" w:rsidRPr="009A0FB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A0FBF">
              <w:rPr>
                <w:kern w:val="18"/>
              </w:rPr>
              <w:t>$   154</w:t>
            </w:r>
          </w:p>
        </w:tc>
        <w:tc>
          <w:tcPr>
            <w:tcW w:w="3120" w:type="dxa"/>
          </w:tcPr>
          <w:p w14:paraId="78C069D7" w14:textId="77777777" w:rsidR="00C83E31" w:rsidRPr="009A0FB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A0FBF">
              <w:rPr>
                <w:kern w:val="18"/>
              </w:rPr>
              <w:t xml:space="preserve">Refer to Rule </w:t>
            </w:r>
            <w:r w:rsidRPr="009A0FBF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08A95E6F" w14:textId="77777777" w:rsidR="00C83E31" w:rsidRPr="009A0FB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4988F94" w14:textId="77777777" w:rsidR="00C83E31" w:rsidRPr="009A0FB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A0FB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BC91701" w14:textId="77777777" w:rsidR="00C83E31" w:rsidRPr="009A0FB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9A0FBF" w14:paraId="089EF57B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A898422" w14:textId="77777777" w:rsidR="00C83E31" w:rsidRPr="009A0FBF" w:rsidRDefault="00C83E31" w:rsidP="00F84EA5">
            <w:pPr>
              <w:pStyle w:val="tabletext11"/>
              <w:rPr>
                <w:b/>
                <w:kern w:val="18"/>
              </w:rPr>
            </w:pPr>
          </w:p>
        </w:tc>
      </w:tr>
      <w:tr w:rsidR="00C83E31" w:rsidRPr="009A0FBF" w14:paraId="3A9755D0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553C1D2A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  <w:r w:rsidRPr="009A0FB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E37B7E9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  <w:r w:rsidRPr="009A0FBF">
              <w:rPr>
                <w:kern w:val="18"/>
              </w:rPr>
              <w:t xml:space="preserve">For Other Than Zone-rated Trucks, Tractors and Trailers Classifications, refer to Rule </w:t>
            </w:r>
            <w:r w:rsidRPr="009A0FBF">
              <w:rPr>
                <w:b/>
                <w:kern w:val="18"/>
              </w:rPr>
              <w:t>222.</w:t>
            </w:r>
            <w:r w:rsidRPr="009A0FBF">
              <w:rPr>
                <w:kern w:val="18"/>
              </w:rPr>
              <w:t xml:space="preserve"> for premium development.</w:t>
            </w:r>
          </w:p>
        </w:tc>
      </w:tr>
      <w:tr w:rsidR="00C83E31" w:rsidRPr="009A0FBF" w14:paraId="0D0A1F57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5AC3E341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  <w:r w:rsidRPr="009A0FB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7F21486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  <w:r w:rsidRPr="009A0FBF">
              <w:rPr>
                <w:kern w:val="18"/>
              </w:rPr>
              <w:t xml:space="preserve">For Private Passenger Types Classifications, refer to Rule </w:t>
            </w:r>
            <w:r w:rsidRPr="009A0FBF">
              <w:rPr>
                <w:b/>
                <w:kern w:val="18"/>
              </w:rPr>
              <w:t>232.</w:t>
            </w:r>
            <w:r w:rsidRPr="009A0FBF">
              <w:rPr>
                <w:kern w:val="18"/>
              </w:rPr>
              <w:t xml:space="preserve"> for premium development.</w:t>
            </w:r>
          </w:p>
        </w:tc>
      </w:tr>
      <w:tr w:rsidR="00C83E31" w:rsidRPr="009A0FBF" w14:paraId="2226EC4B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58610B18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  <w:r w:rsidRPr="009A0FB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DF3844B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  <w:r w:rsidRPr="009A0FBF">
              <w:rPr>
                <w:kern w:val="18"/>
              </w:rPr>
              <w:t xml:space="preserve">For Other Than Zone-rated Public Autos, refer to Rule </w:t>
            </w:r>
            <w:r w:rsidRPr="009A0FBF">
              <w:rPr>
                <w:rStyle w:val="rulelink"/>
              </w:rPr>
              <w:t>239.</w:t>
            </w:r>
            <w:r w:rsidRPr="009A0FBF">
              <w:rPr>
                <w:rStyle w:val="rulelink"/>
                <w:b w:val="0"/>
              </w:rPr>
              <w:t xml:space="preserve"> for premium development. </w:t>
            </w:r>
          </w:p>
        </w:tc>
      </w:tr>
      <w:tr w:rsidR="00C83E31" w:rsidRPr="009A0FBF" w14:paraId="6136DFB1" w14:textId="77777777" w:rsidTr="002C54CD">
        <w:trPr>
          <w:cantSplit/>
        </w:trPr>
        <w:tc>
          <w:tcPr>
            <w:tcW w:w="220" w:type="dxa"/>
          </w:tcPr>
          <w:p w14:paraId="4A43B1D1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  <w:r w:rsidRPr="009A0FB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22097E16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  <w:r w:rsidRPr="009A0FBF">
              <w:rPr>
                <w:kern w:val="18"/>
              </w:rPr>
              <w:t xml:space="preserve">For liability increased limits factors, refer to Rule </w:t>
            </w:r>
            <w:r w:rsidRPr="009A0FBF">
              <w:rPr>
                <w:rStyle w:val="rulelink"/>
              </w:rPr>
              <w:t>300.</w:t>
            </w:r>
          </w:p>
        </w:tc>
      </w:tr>
      <w:tr w:rsidR="00C83E31" w:rsidRPr="009A0FBF" w14:paraId="6AC27DE9" w14:textId="77777777" w:rsidTr="002C54C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1307101" w14:textId="77777777" w:rsidR="00C83E31" w:rsidRPr="009A0FBF" w:rsidRDefault="00C83E31" w:rsidP="00F84EA5">
            <w:pPr>
              <w:pStyle w:val="tabletext11"/>
              <w:jc w:val="both"/>
              <w:rPr>
                <w:kern w:val="18"/>
              </w:rPr>
            </w:pPr>
            <w:r w:rsidRPr="009A0FB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0A6BF5D4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  <w:r w:rsidRPr="009A0FBF">
              <w:rPr>
                <w:kern w:val="18"/>
              </w:rPr>
              <w:t xml:space="preserve">Other Than Auto losses for </w:t>
            </w:r>
            <w:r w:rsidRPr="009A0FBF">
              <w:t>Auto Dealers</w:t>
            </w:r>
            <w:r w:rsidRPr="009A0FBF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9A0FBF">
              <w:rPr>
                <w:rStyle w:val="rulelink"/>
              </w:rPr>
              <w:t>249.</w:t>
            </w:r>
          </w:p>
        </w:tc>
      </w:tr>
      <w:tr w:rsidR="00C83E31" w:rsidRPr="009A0FBF" w14:paraId="2854870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6540D1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745E5A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A0FBF" w14:paraId="7FC58EA9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CCD356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D46222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A0FBF" w14:paraId="6FCB771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FEE134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1272D0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A0FBF" w14:paraId="6DCB057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A5A6C4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FBAA8F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A0FBF" w14:paraId="64FE10C8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9CA38F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43B60D1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A0FBF" w14:paraId="07D9940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D6C737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A53471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A0FBF" w14:paraId="33E4B52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103A70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9EC47D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A0FBF" w14:paraId="02BB3383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071094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13F56C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A0FBF" w14:paraId="55359D1A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B3E50E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673A55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A0FBF" w14:paraId="1C7CB7C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D8E091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2BC04B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A0FBF" w14:paraId="592DAA59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A2AEB8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15C4DA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A0FBF" w14:paraId="349E7909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ECF94A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24675E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A0FBF" w14:paraId="196B4BD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9619B9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F65A4AD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A0FBF" w14:paraId="262978E4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49BD37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BECCAB5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A0FBF" w14:paraId="0C6144D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0F9554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E06A78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A0FBF" w14:paraId="32F1F67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9B2F13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699123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A0FBF" w14:paraId="1CEF9BC8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89B5D0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91099F8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A0FBF" w14:paraId="54A6D7F9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381595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A0CB60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A0FBF" w14:paraId="58BAAD74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B84AD8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1BFCB5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A0FBF" w14:paraId="4F55AD5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9D252B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A796ED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A0FBF" w14:paraId="7A13292A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E7684D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C992451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A0FBF" w14:paraId="2530827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1F261F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064276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A0FBF" w14:paraId="23874087" w14:textId="77777777" w:rsidTr="002C54C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10A8BD0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1CA29051" w14:textId="77777777" w:rsidR="00C83E31" w:rsidRPr="009A0FBF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16C3515D" w14:textId="77777777" w:rsidR="00C83E31" w:rsidRDefault="00C83E31" w:rsidP="00F84EA5">
      <w:pPr>
        <w:pStyle w:val="isonormal"/>
      </w:pPr>
    </w:p>
    <w:p w14:paraId="5E1519DA" w14:textId="77777777" w:rsidR="00C83E31" w:rsidRDefault="00C83E31" w:rsidP="00F84EA5">
      <w:pPr>
        <w:pStyle w:val="isonormal"/>
        <w:jc w:val="left"/>
      </w:pPr>
    </w:p>
    <w:p w14:paraId="6A8D9B75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591BA7C" w14:textId="77777777" w:rsidR="00C83E31" w:rsidRPr="00EF50AA" w:rsidRDefault="00C83E31" w:rsidP="00F84EA5">
      <w:pPr>
        <w:pStyle w:val="subcap"/>
      </w:pPr>
      <w:r w:rsidRPr="00EF50AA">
        <w:lastRenderedPageBreak/>
        <w:t>TERRITORY 120</w:t>
      </w:r>
    </w:p>
    <w:p w14:paraId="52ABFEDD" w14:textId="77777777" w:rsidR="00C83E31" w:rsidRPr="00EF50AA" w:rsidRDefault="00C83E31" w:rsidP="00F84EA5">
      <w:pPr>
        <w:pStyle w:val="subcap2"/>
      </w:pPr>
      <w:r w:rsidRPr="00EF50AA">
        <w:t>LIAB, MED PAY</w:t>
      </w:r>
    </w:p>
    <w:p w14:paraId="2B5D39A1" w14:textId="77777777" w:rsidR="00C83E31" w:rsidRPr="00EF50AA" w:rsidRDefault="00C83E31" w:rsidP="00F84EA5">
      <w:pPr>
        <w:pStyle w:val="isonormal"/>
      </w:pPr>
    </w:p>
    <w:p w14:paraId="3278AB0F" w14:textId="77777777" w:rsidR="00C83E31" w:rsidRPr="00EF50AA" w:rsidRDefault="00C83E31" w:rsidP="00F84EA5">
      <w:pPr>
        <w:pStyle w:val="isonormal"/>
        <w:sectPr w:rsidR="00C83E31" w:rsidRPr="00EF50AA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C83E31" w:rsidRPr="00EF50AA" w14:paraId="5E164A51" w14:textId="77777777" w:rsidTr="002C54C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A47228F" w14:textId="77777777" w:rsidR="00C83E31" w:rsidRPr="00EF50AA" w:rsidRDefault="00C83E31" w:rsidP="00F84EA5">
            <w:pPr>
              <w:pStyle w:val="tablehead"/>
              <w:rPr>
                <w:kern w:val="18"/>
              </w:rPr>
            </w:pPr>
            <w:r w:rsidRPr="00EF50AA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605A60E" w14:textId="77777777" w:rsidR="00C83E31" w:rsidRPr="00EF50AA" w:rsidRDefault="00C83E31" w:rsidP="00F84EA5">
            <w:pPr>
              <w:pStyle w:val="tablehead"/>
              <w:rPr>
                <w:kern w:val="18"/>
              </w:rPr>
            </w:pPr>
            <w:r w:rsidRPr="00EF50AA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1C06CAF" w14:textId="77777777" w:rsidR="00C83E31" w:rsidRPr="00EF50AA" w:rsidRDefault="00C83E31" w:rsidP="00F84EA5">
            <w:pPr>
              <w:pStyle w:val="tablehead"/>
              <w:rPr>
                <w:kern w:val="18"/>
              </w:rPr>
            </w:pPr>
            <w:r w:rsidRPr="00EF50AA">
              <w:rPr>
                <w:kern w:val="18"/>
              </w:rPr>
              <w:t>PERSONAL INJURY PROTECTION</w:t>
            </w:r>
          </w:p>
        </w:tc>
      </w:tr>
      <w:tr w:rsidR="00C83E31" w:rsidRPr="00EF50AA" w14:paraId="3A059525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82DEFFA" w14:textId="77777777" w:rsidR="00C83E31" w:rsidRPr="00EF50AA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55C0889" w14:textId="77777777" w:rsidR="00C83E31" w:rsidRPr="00EF50AA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6C04AE2" w14:textId="77777777" w:rsidR="00C83E31" w:rsidRPr="00EF50AA" w:rsidRDefault="00C83E31" w:rsidP="00F84EA5">
            <w:pPr>
              <w:pStyle w:val="tablehead"/>
              <w:rPr>
                <w:kern w:val="18"/>
              </w:rPr>
            </w:pPr>
          </w:p>
        </w:tc>
      </w:tr>
      <w:tr w:rsidR="00C83E31" w:rsidRPr="00EF50AA" w14:paraId="664132D4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3378C81" w14:textId="77777777" w:rsidR="00C83E31" w:rsidRPr="00EF50AA" w:rsidRDefault="00C83E31" w:rsidP="00F84EA5">
            <w:pPr>
              <w:pStyle w:val="tablehead"/>
              <w:rPr>
                <w:kern w:val="18"/>
              </w:rPr>
            </w:pPr>
            <w:r w:rsidRPr="00EF50AA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515DF19" w14:textId="77777777" w:rsidR="00C83E31" w:rsidRPr="00EF50AA" w:rsidRDefault="00C83E31" w:rsidP="00F84EA5">
            <w:pPr>
              <w:pStyle w:val="tablehead"/>
              <w:rPr>
                <w:kern w:val="18"/>
              </w:rPr>
            </w:pPr>
            <w:r w:rsidRPr="00EF50AA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31C7855" w14:textId="77777777" w:rsidR="00C83E31" w:rsidRPr="00EF50AA" w:rsidRDefault="00C83E31" w:rsidP="00F84EA5">
            <w:pPr>
              <w:pStyle w:val="tablehead"/>
              <w:rPr>
                <w:kern w:val="18"/>
              </w:rPr>
            </w:pPr>
            <w:r w:rsidRPr="00EF50AA">
              <w:rPr>
                <w:kern w:val="18"/>
              </w:rPr>
              <w:t>Basic Limits</w:t>
            </w:r>
          </w:p>
        </w:tc>
      </w:tr>
      <w:tr w:rsidR="00C83E31" w:rsidRPr="00EF50AA" w14:paraId="5520620A" w14:textId="77777777" w:rsidTr="002C54CD">
        <w:trPr>
          <w:cantSplit/>
        </w:trPr>
        <w:tc>
          <w:tcPr>
            <w:tcW w:w="9360" w:type="dxa"/>
            <w:gridSpan w:val="7"/>
          </w:tcPr>
          <w:p w14:paraId="6E47D76D" w14:textId="77777777" w:rsidR="00C83E31" w:rsidRPr="00EF50AA" w:rsidRDefault="00C83E31" w:rsidP="00F84EA5">
            <w:pPr>
              <w:pStyle w:val="tabletext11"/>
              <w:rPr>
                <w:b/>
                <w:kern w:val="18"/>
              </w:rPr>
            </w:pPr>
            <w:r w:rsidRPr="00EF50AA">
              <w:rPr>
                <w:b/>
                <w:kern w:val="18"/>
              </w:rPr>
              <w:t>RULE 223. TRUCKS, TRACTORS AND TRAILERS CLASSIFICATIONS</w:t>
            </w:r>
          </w:p>
        </w:tc>
      </w:tr>
      <w:tr w:rsidR="00C83E31" w:rsidRPr="00EF50AA" w14:paraId="1640AD8B" w14:textId="77777777" w:rsidTr="002C54CD">
        <w:trPr>
          <w:cantSplit/>
        </w:trPr>
        <w:tc>
          <w:tcPr>
            <w:tcW w:w="3120" w:type="dxa"/>
            <w:gridSpan w:val="3"/>
          </w:tcPr>
          <w:p w14:paraId="565DF3C5" w14:textId="77777777" w:rsidR="00C83E31" w:rsidRPr="00EF50A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F50AA">
              <w:rPr>
                <w:kern w:val="18"/>
              </w:rPr>
              <w:t>$   346</w:t>
            </w:r>
          </w:p>
        </w:tc>
        <w:tc>
          <w:tcPr>
            <w:tcW w:w="3120" w:type="dxa"/>
          </w:tcPr>
          <w:p w14:paraId="6D5DBA1C" w14:textId="77777777" w:rsidR="00C83E31" w:rsidRPr="00EF50A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F50AA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3FB9B371" w14:textId="77777777" w:rsidR="00C83E31" w:rsidRPr="00EF50A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225C5D9" w14:textId="77777777" w:rsidR="00C83E31" w:rsidRPr="00EF50A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F50A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E2400D5" w14:textId="77777777" w:rsidR="00C83E31" w:rsidRPr="00EF50A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EF50AA" w14:paraId="3E270865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A4E6FE2" w14:textId="77777777" w:rsidR="00C83E31" w:rsidRPr="00EF50AA" w:rsidRDefault="00C83E31" w:rsidP="00F84EA5">
            <w:pPr>
              <w:pStyle w:val="tabletext11"/>
              <w:rPr>
                <w:b/>
                <w:kern w:val="18"/>
              </w:rPr>
            </w:pPr>
            <w:r w:rsidRPr="00EF50AA">
              <w:rPr>
                <w:b/>
                <w:kern w:val="18"/>
              </w:rPr>
              <w:t>RULE 232. PRIVATE PASSENGER TYPES CLASSIFICATIONS</w:t>
            </w:r>
          </w:p>
        </w:tc>
      </w:tr>
      <w:tr w:rsidR="00C83E31" w:rsidRPr="00EF50AA" w14:paraId="5C4C7479" w14:textId="77777777" w:rsidTr="002C54CD">
        <w:trPr>
          <w:cantSplit/>
        </w:trPr>
        <w:tc>
          <w:tcPr>
            <w:tcW w:w="3120" w:type="dxa"/>
            <w:gridSpan w:val="3"/>
          </w:tcPr>
          <w:p w14:paraId="7A79D59E" w14:textId="77777777" w:rsidR="00C83E31" w:rsidRPr="00EF50A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F50AA">
              <w:rPr>
                <w:kern w:val="18"/>
              </w:rPr>
              <w:t>$   270</w:t>
            </w:r>
          </w:p>
        </w:tc>
        <w:tc>
          <w:tcPr>
            <w:tcW w:w="3120" w:type="dxa"/>
          </w:tcPr>
          <w:p w14:paraId="2F0500D1" w14:textId="77777777" w:rsidR="00C83E31" w:rsidRPr="00EF50A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F50AA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6DFD137C" w14:textId="77777777" w:rsidR="00C83E31" w:rsidRPr="00EF50A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0E179C7" w14:textId="77777777" w:rsidR="00C83E31" w:rsidRPr="00EF50A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F50A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5099958" w14:textId="77777777" w:rsidR="00C83E31" w:rsidRPr="00EF50A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EF50AA" w14:paraId="05455C2E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C1D25F0" w14:textId="77777777" w:rsidR="00C83E31" w:rsidRPr="00EF50AA" w:rsidRDefault="00C83E31" w:rsidP="00F84EA5">
            <w:pPr>
              <w:pStyle w:val="tabletext11"/>
              <w:rPr>
                <w:b/>
                <w:kern w:val="18"/>
              </w:rPr>
            </w:pPr>
            <w:r w:rsidRPr="00EF50AA">
              <w:rPr>
                <w:b/>
                <w:kern w:val="18"/>
              </w:rPr>
              <w:t>RULE 240. PUBLIC AUTO CLASSIFICATIONS –</w:t>
            </w:r>
          </w:p>
        </w:tc>
      </w:tr>
      <w:tr w:rsidR="00C83E31" w:rsidRPr="00EF50AA" w14:paraId="4AEB5481" w14:textId="77777777" w:rsidTr="002C54CD">
        <w:trPr>
          <w:cantSplit/>
        </w:trPr>
        <w:tc>
          <w:tcPr>
            <w:tcW w:w="540" w:type="dxa"/>
            <w:gridSpan w:val="2"/>
          </w:tcPr>
          <w:p w14:paraId="50EE0B14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72BEB36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  <w:r w:rsidRPr="00EF50AA">
              <w:rPr>
                <w:b/>
                <w:kern w:val="18"/>
              </w:rPr>
              <w:t>– TAXICABS AND LIMOUSINES</w:t>
            </w:r>
          </w:p>
        </w:tc>
      </w:tr>
      <w:tr w:rsidR="00C83E31" w:rsidRPr="00EF50AA" w14:paraId="09E34FCC" w14:textId="77777777" w:rsidTr="002C54CD">
        <w:trPr>
          <w:cantSplit/>
        </w:trPr>
        <w:tc>
          <w:tcPr>
            <w:tcW w:w="3120" w:type="dxa"/>
            <w:gridSpan w:val="3"/>
          </w:tcPr>
          <w:p w14:paraId="4115A331" w14:textId="77777777" w:rsidR="00C83E31" w:rsidRPr="00EF50A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F50AA">
              <w:rPr>
                <w:kern w:val="18"/>
              </w:rPr>
              <w:t>$  1391</w:t>
            </w:r>
          </w:p>
        </w:tc>
        <w:tc>
          <w:tcPr>
            <w:tcW w:w="3120" w:type="dxa"/>
          </w:tcPr>
          <w:p w14:paraId="76226FD4" w14:textId="77777777" w:rsidR="00C83E31" w:rsidRPr="00EF50A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F50AA">
              <w:rPr>
                <w:kern w:val="18"/>
              </w:rPr>
              <w:t>$    58</w:t>
            </w:r>
          </w:p>
        </w:tc>
        <w:tc>
          <w:tcPr>
            <w:tcW w:w="1040" w:type="dxa"/>
          </w:tcPr>
          <w:p w14:paraId="222920D6" w14:textId="77777777" w:rsidR="00C83E31" w:rsidRPr="00EF50A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EDD7F4C" w14:textId="77777777" w:rsidR="00C83E31" w:rsidRPr="00EF50A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F50A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2693A03" w14:textId="77777777" w:rsidR="00C83E31" w:rsidRPr="00EF50A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EF50AA" w14:paraId="75BABD5D" w14:textId="77777777" w:rsidTr="002C54CD">
        <w:trPr>
          <w:cantSplit/>
        </w:trPr>
        <w:tc>
          <w:tcPr>
            <w:tcW w:w="540" w:type="dxa"/>
            <w:gridSpan w:val="2"/>
          </w:tcPr>
          <w:p w14:paraId="7078FC41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C723DD3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  <w:r w:rsidRPr="00EF50AA">
              <w:rPr>
                <w:b/>
                <w:kern w:val="18"/>
              </w:rPr>
              <w:t>– SCHOOL AND CHURCH BUSES</w:t>
            </w:r>
          </w:p>
        </w:tc>
      </w:tr>
      <w:tr w:rsidR="00C83E31" w:rsidRPr="00EF50AA" w14:paraId="45E78149" w14:textId="77777777" w:rsidTr="002C54CD">
        <w:trPr>
          <w:cantSplit/>
        </w:trPr>
        <w:tc>
          <w:tcPr>
            <w:tcW w:w="3120" w:type="dxa"/>
            <w:gridSpan w:val="3"/>
          </w:tcPr>
          <w:p w14:paraId="17FF806A" w14:textId="77777777" w:rsidR="00C83E31" w:rsidRPr="00EF50A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F50AA">
              <w:rPr>
                <w:kern w:val="18"/>
              </w:rPr>
              <w:t>$   131</w:t>
            </w:r>
          </w:p>
        </w:tc>
        <w:tc>
          <w:tcPr>
            <w:tcW w:w="3120" w:type="dxa"/>
          </w:tcPr>
          <w:p w14:paraId="3FEE1E13" w14:textId="77777777" w:rsidR="00C83E31" w:rsidRPr="00EF50A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F50AA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2D04A841" w14:textId="77777777" w:rsidR="00C83E31" w:rsidRPr="00EF50A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6B787ED" w14:textId="77777777" w:rsidR="00C83E31" w:rsidRPr="00EF50A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F50A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9E65F6B" w14:textId="77777777" w:rsidR="00C83E31" w:rsidRPr="00EF50A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EF50AA" w14:paraId="15DDB2C7" w14:textId="77777777" w:rsidTr="002C54CD">
        <w:trPr>
          <w:cantSplit/>
        </w:trPr>
        <w:tc>
          <w:tcPr>
            <w:tcW w:w="540" w:type="dxa"/>
            <w:gridSpan w:val="2"/>
          </w:tcPr>
          <w:p w14:paraId="5D579932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49CFE8A" w14:textId="77777777" w:rsidR="00C83E31" w:rsidRPr="00EF50AA" w:rsidRDefault="00C83E31" w:rsidP="00F84EA5">
            <w:pPr>
              <w:pStyle w:val="tabletext11"/>
              <w:rPr>
                <w:b/>
                <w:kern w:val="18"/>
              </w:rPr>
            </w:pPr>
            <w:r w:rsidRPr="00EF50AA">
              <w:rPr>
                <w:b/>
                <w:kern w:val="18"/>
              </w:rPr>
              <w:t>– OTHER BUSES</w:t>
            </w:r>
          </w:p>
        </w:tc>
      </w:tr>
      <w:tr w:rsidR="00C83E31" w:rsidRPr="00EF50AA" w14:paraId="62A607CA" w14:textId="77777777" w:rsidTr="002C54CD">
        <w:trPr>
          <w:cantSplit/>
        </w:trPr>
        <w:tc>
          <w:tcPr>
            <w:tcW w:w="3120" w:type="dxa"/>
            <w:gridSpan w:val="3"/>
          </w:tcPr>
          <w:p w14:paraId="75202A12" w14:textId="77777777" w:rsidR="00C83E31" w:rsidRPr="00EF50A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F50AA">
              <w:rPr>
                <w:kern w:val="18"/>
              </w:rPr>
              <w:t>$  1093</w:t>
            </w:r>
          </w:p>
        </w:tc>
        <w:tc>
          <w:tcPr>
            <w:tcW w:w="3120" w:type="dxa"/>
          </w:tcPr>
          <w:p w14:paraId="6DFAF411" w14:textId="77777777" w:rsidR="00C83E31" w:rsidRPr="00EF50A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F50AA">
              <w:rPr>
                <w:kern w:val="18"/>
              </w:rPr>
              <w:t>$    49</w:t>
            </w:r>
          </w:p>
        </w:tc>
        <w:tc>
          <w:tcPr>
            <w:tcW w:w="1040" w:type="dxa"/>
          </w:tcPr>
          <w:p w14:paraId="4F721002" w14:textId="77777777" w:rsidR="00C83E31" w:rsidRPr="00EF50A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5DD02DA" w14:textId="77777777" w:rsidR="00C83E31" w:rsidRPr="00EF50A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F50A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AC35523" w14:textId="77777777" w:rsidR="00C83E31" w:rsidRPr="00EF50A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EF50AA" w14:paraId="390F91E6" w14:textId="77777777" w:rsidTr="002C54CD">
        <w:trPr>
          <w:cantSplit/>
        </w:trPr>
        <w:tc>
          <w:tcPr>
            <w:tcW w:w="540" w:type="dxa"/>
            <w:gridSpan w:val="2"/>
          </w:tcPr>
          <w:p w14:paraId="1685B5B0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297EA98" w14:textId="77777777" w:rsidR="00C83E31" w:rsidRPr="00EF50AA" w:rsidRDefault="00C83E31" w:rsidP="00F84EA5">
            <w:pPr>
              <w:pStyle w:val="tabletext11"/>
              <w:rPr>
                <w:b/>
                <w:kern w:val="18"/>
              </w:rPr>
            </w:pPr>
            <w:r w:rsidRPr="00EF50AA">
              <w:rPr>
                <w:b/>
                <w:kern w:val="18"/>
              </w:rPr>
              <w:t>– VAN POOLS</w:t>
            </w:r>
          </w:p>
        </w:tc>
      </w:tr>
      <w:tr w:rsidR="00C83E31" w:rsidRPr="00EF50AA" w14:paraId="7257AB3A" w14:textId="77777777" w:rsidTr="002C54CD">
        <w:trPr>
          <w:cantSplit/>
        </w:trPr>
        <w:tc>
          <w:tcPr>
            <w:tcW w:w="3120" w:type="dxa"/>
            <w:gridSpan w:val="3"/>
          </w:tcPr>
          <w:p w14:paraId="255D05BD" w14:textId="77777777" w:rsidR="00C83E31" w:rsidRPr="00EF50A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F50AA">
              <w:rPr>
                <w:kern w:val="18"/>
              </w:rPr>
              <w:t>$   329</w:t>
            </w:r>
          </w:p>
        </w:tc>
        <w:tc>
          <w:tcPr>
            <w:tcW w:w="3120" w:type="dxa"/>
          </w:tcPr>
          <w:p w14:paraId="7CB1EDB0" w14:textId="77777777" w:rsidR="00C83E31" w:rsidRPr="00EF50A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F50AA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50F86475" w14:textId="77777777" w:rsidR="00C83E31" w:rsidRPr="00EF50A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432CF84" w14:textId="77777777" w:rsidR="00C83E31" w:rsidRPr="00EF50A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F50A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C4FF431" w14:textId="77777777" w:rsidR="00C83E31" w:rsidRPr="00EF50A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EF50AA" w14:paraId="3F334086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850CF73" w14:textId="77777777" w:rsidR="00C83E31" w:rsidRPr="00EF50AA" w:rsidRDefault="00C83E31" w:rsidP="00F84EA5">
            <w:pPr>
              <w:pStyle w:val="tabletext11"/>
              <w:rPr>
                <w:b/>
                <w:kern w:val="18"/>
              </w:rPr>
            </w:pPr>
            <w:r w:rsidRPr="00EF50AA">
              <w:rPr>
                <w:b/>
                <w:kern w:val="18"/>
              </w:rPr>
              <w:t>RULE 249. AUTO DEALERS – PREMIUM DEVELOPMENT</w:t>
            </w:r>
          </w:p>
        </w:tc>
      </w:tr>
      <w:tr w:rsidR="00C83E31" w:rsidRPr="00EF50AA" w14:paraId="382A7A75" w14:textId="77777777" w:rsidTr="002C54CD">
        <w:trPr>
          <w:cantSplit/>
        </w:trPr>
        <w:tc>
          <w:tcPr>
            <w:tcW w:w="3120" w:type="dxa"/>
            <w:gridSpan w:val="3"/>
          </w:tcPr>
          <w:p w14:paraId="2C3F350A" w14:textId="77777777" w:rsidR="00C83E31" w:rsidRPr="00EF50A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F50AA">
              <w:rPr>
                <w:kern w:val="18"/>
              </w:rPr>
              <w:t>$   216</w:t>
            </w:r>
          </w:p>
        </w:tc>
        <w:tc>
          <w:tcPr>
            <w:tcW w:w="3120" w:type="dxa"/>
          </w:tcPr>
          <w:p w14:paraId="0FE28ABD" w14:textId="77777777" w:rsidR="00C83E31" w:rsidRPr="00EF50A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F50AA">
              <w:rPr>
                <w:kern w:val="18"/>
              </w:rPr>
              <w:t xml:space="preserve">Refer to Rule </w:t>
            </w:r>
            <w:r w:rsidRPr="00EF50AA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00F140CB" w14:textId="77777777" w:rsidR="00C83E31" w:rsidRPr="00EF50A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24F4DD7" w14:textId="77777777" w:rsidR="00C83E31" w:rsidRPr="00EF50A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F50A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769FD61" w14:textId="77777777" w:rsidR="00C83E31" w:rsidRPr="00EF50A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EF50AA" w14:paraId="7468D6A3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0A8BD09" w14:textId="77777777" w:rsidR="00C83E31" w:rsidRPr="00EF50AA" w:rsidRDefault="00C83E31" w:rsidP="00F84EA5">
            <w:pPr>
              <w:pStyle w:val="tabletext11"/>
              <w:rPr>
                <w:b/>
                <w:kern w:val="18"/>
              </w:rPr>
            </w:pPr>
          </w:p>
        </w:tc>
      </w:tr>
      <w:tr w:rsidR="00C83E31" w:rsidRPr="00EF50AA" w14:paraId="5283694A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74FF1948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  <w:r w:rsidRPr="00EF50A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979D8E9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  <w:r w:rsidRPr="00EF50AA">
              <w:rPr>
                <w:kern w:val="18"/>
              </w:rPr>
              <w:t xml:space="preserve">For Other Than Zone-rated Trucks, Tractors and Trailers Classifications, refer to Rule </w:t>
            </w:r>
            <w:r w:rsidRPr="00EF50AA">
              <w:rPr>
                <w:b/>
                <w:kern w:val="18"/>
              </w:rPr>
              <w:t>222.</w:t>
            </w:r>
            <w:r w:rsidRPr="00EF50AA">
              <w:rPr>
                <w:kern w:val="18"/>
              </w:rPr>
              <w:t xml:space="preserve"> for premium development.</w:t>
            </w:r>
          </w:p>
        </w:tc>
      </w:tr>
      <w:tr w:rsidR="00C83E31" w:rsidRPr="00EF50AA" w14:paraId="46BC0D2B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166B2576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  <w:r w:rsidRPr="00EF50A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788D0B9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  <w:r w:rsidRPr="00EF50AA">
              <w:rPr>
                <w:kern w:val="18"/>
              </w:rPr>
              <w:t xml:space="preserve">For Private Passenger Types Classifications, refer to Rule </w:t>
            </w:r>
            <w:r w:rsidRPr="00EF50AA">
              <w:rPr>
                <w:b/>
                <w:kern w:val="18"/>
              </w:rPr>
              <w:t>232.</w:t>
            </w:r>
            <w:r w:rsidRPr="00EF50AA">
              <w:rPr>
                <w:kern w:val="18"/>
              </w:rPr>
              <w:t xml:space="preserve"> for premium development.</w:t>
            </w:r>
          </w:p>
        </w:tc>
      </w:tr>
      <w:tr w:rsidR="00C83E31" w:rsidRPr="00EF50AA" w14:paraId="6313CFA0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3751FACC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  <w:r w:rsidRPr="00EF50A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F0F2538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  <w:r w:rsidRPr="00EF50AA">
              <w:rPr>
                <w:kern w:val="18"/>
              </w:rPr>
              <w:t xml:space="preserve">For Other Than Zone-rated Public Autos, refer to Rule </w:t>
            </w:r>
            <w:r w:rsidRPr="00EF50AA">
              <w:rPr>
                <w:rStyle w:val="rulelink"/>
              </w:rPr>
              <w:t>239.</w:t>
            </w:r>
            <w:r w:rsidRPr="00EF50AA">
              <w:rPr>
                <w:rStyle w:val="rulelink"/>
                <w:b w:val="0"/>
              </w:rPr>
              <w:t xml:space="preserve"> for premium development. </w:t>
            </w:r>
          </w:p>
        </w:tc>
      </w:tr>
      <w:tr w:rsidR="00C83E31" w:rsidRPr="00EF50AA" w14:paraId="523D0751" w14:textId="77777777" w:rsidTr="002C54CD">
        <w:trPr>
          <w:cantSplit/>
        </w:trPr>
        <w:tc>
          <w:tcPr>
            <w:tcW w:w="220" w:type="dxa"/>
          </w:tcPr>
          <w:p w14:paraId="0A1117C0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  <w:r w:rsidRPr="00EF50A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4CC8E66F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  <w:r w:rsidRPr="00EF50AA">
              <w:rPr>
                <w:kern w:val="18"/>
              </w:rPr>
              <w:t xml:space="preserve">For liability increased limits factors, refer to Rule </w:t>
            </w:r>
            <w:r w:rsidRPr="00EF50AA">
              <w:rPr>
                <w:rStyle w:val="rulelink"/>
              </w:rPr>
              <w:t>300.</w:t>
            </w:r>
          </w:p>
        </w:tc>
      </w:tr>
      <w:tr w:rsidR="00C83E31" w:rsidRPr="00EF50AA" w14:paraId="7C9956B6" w14:textId="77777777" w:rsidTr="002C54C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A4E83D9" w14:textId="77777777" w:rsidR="00C83E31" w:rsidRPr="00EF50AA" w:rsidRDefault="00C83E31" w:rsidP="00F84EA5">
            <w:pPr>
              <w:pStyle w:val="tabletext11"/>
              <w:jc w:val="both"/>
              <w:rPr>
                <w:kern w:val="18"/>
              </w:rPr>
            </w:pPr>
            <w:r w:rsidRPr="00EF50A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0124D202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  <w:r w:rsidRPr="00EF50AA">
              <w:rPr>
                <w:kern w:val="18"/>
              </w:rPr>
              <w:t xml:space="preserve">Other Than Auto losses for </w:t>
            </w:r>
            <w:r w:rsidRPr="00EF50AA">
              <w:t>Auto Dealers</w:t>
            </w:r>
            <w:r w:rsidRPr="00EF50AA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EF50AA">
              <w:rPr>
                <w:rStyle w:val="rulelink"/>
              </w:rPr>
              <w:t>249.</w:t>
            </w:r>
          </w:p>
        </w:tc>
      </w:tr>
      <w:tr w:rsidR="00C83E31" w:rsidRPr="00EF50AA" w14:paraId="48862C6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A088F8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B3530F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F50AA" w14:paraId="2E054750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636AD3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060BF4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F50AA" w14:paraId="4B22868A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8DA055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4C8F4F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F50AA" w14:paraId="23FEFED4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9048DC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47C289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F50AA" w14:paraId="0568A4F3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82C490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BB8EF9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F50AA" w14:paraId="224A0314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8CC47D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5AAA75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F50AA" w14:paraId="4A31974A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64CF11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686684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F50AA" w14:paraId="4C52D069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85DAB5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243004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F50AA" w14:paraId="311050F8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122683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5C2550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F50AA" w14:paraId="2A2203A6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FF0AF1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539904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F50AA" w14:paraId="4CA7909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F2BEEF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93C989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F50AA" w14:paraId="2565F81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61F7FF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73CBFF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F50AA" w14:paraId="3EA7D0C6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EB46F9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0E9647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F50AA" w14:paraId="6C0E81C8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01117F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091F9D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F50AA" w14:paraId="177DC29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95B4E5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1496393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F50AA" w14:paraId="06865A3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9ED992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0D9127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F50AA" w14:paraId="049899B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3FA9AC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5D2672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F50AA" w14:paraId="2E4A35D6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4EB595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F9911BB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F50AA" w14:paraId="646E449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0012CE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DE4E4A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F50AA" w14:paraId="0DB75F9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4B7C7F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F41430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F50AA" w14:paraId="3978F61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DBCC59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3B42A7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F50AA" w14:paraId="4F185AD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854F4E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404EB5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F50AA" w14:paraId="08D48810" w14:textId="77777777" w:rsidTr="002C54C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461787D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5A584ED1" w14:textId="77777777" w:rsidR="00C83E31" w:rsidRPr="00EF50AA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5C748303" w14:textId="77777777" w:rsidR="00C83E31" w:rsidRDefault="00C83E31" w:rsidP="00F84EA5">
      <w:pPr>
        <w:pStyle w:val="isonormal"/>
      </w:pPr>
    </w:p>
    <w:p w14:paraId="7CD2E294" w14:textId="77777777" w:rsidR="00C83E31" w:rsidRDefault="00C83E31" w:rsidP="00F84EA5">
      <w:pPr>
        <w:pStyle w:val="isonormal"/>
        <w:jc w:val="left"/>
      </w:pPr>
    </w:p>
    <w:p w14:paraId="414B3576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D4EC6B5" w14:textId="77777777" w:rsidR="00C83E31" w:rsidRPr="002D6A79" w:rsidRDefault="00C83E31" w:rsidP="00F84EA5">
      <w:pPr>
        <w:pStyle w:val="subcap"/>
      </w:pPr>
      <w:r w:rsidRPr="002D6A79">
        <w:lastRenderedPageBreak/>
        <w:t>TERRITORY 122</w:t>
      </w:r>
    </w:p>
    <w:p w14:paraId="5229FB99" w14:textId="77777777" w:rsidR="00C83E31" w:rsidRPr="002D6A79" w:rsidRDefault="00C83E31" w:rsidP="00F84EA5">
      <w:pPr>
        <w:pStyle w:val="subcap2"/>
      </w:pPr>
      <w:r w:rsidRPr="002D6A79">
        <w:t>LIAB, MED PAY</w:t>
      </w:r>
    </w:p>
    <w:p w14:paraId="2FA60183" w14:textId="77777777" w:rsidR="00C83E31" w:rsidRPr="002D6A79" w:rsidRDefault="00C83E31" w:rsidP="00F84EA5">
      <w:pPr>
        <w:pStyle w:val="isonormal"/>
      </w:pPr>
    </w:p>
    <w:p w14:paraId="0E94CBC5" w14:textId="77777777" w:rsidR="00C83E31" w:rsidRPr="002D6A79" w:rsidRDefault="00C83E31" w:rsidP="00F84EA5">
      <w:pPr>
        <w:pStyle w:val="isonormal"/>
        <w:sectPr w:rsidR="00C83E31" w:rsidRPr="002D6A79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C83E31" w:rsidRPr="002D6A79" w14:paraId="1F7F1525" w14:textId="77777777" w:rsidTr="002C54C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D59FB7C" w14:textId="77777777" w:rsidR="00C83E31" w:rsidRPr="002D6A79" w:rsidRDefault="00C83E31" w:rsidP="00F84EA5">
            <w:pPr>
              <w:pStyle w:val="tablehead"/>
              <w:rPr>
                <w:kern w:val="18"/>
              </w:rPr>
            </w:pPr>
            <w:r w:rsidRPr="002D6A79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011C9B9" w14:textId="77777777" w:rsidR="00C83E31" w:rsidRPr="002D6A79" w:rsidRDefault="00C83E31" w:rsidP="00F84EA5">
            <w:pPr>
              <w:pStyle w:val="tablehead"/>
              <w:rPr>
                <w:kern w:val="18"/>
              </w:rPr>
            </w:pPr>
            <w:r w:rsidRPr="002D6A79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574737B" w14:textId="77777777" w:rsidR="00C83E31" w:rsidRPr="002D6A79" w:rsidRDefault="00C83E31" w:rsidP="00F84EA5">
            <w:pPr>
              <w:pStyle w:val="tablehead"/>
              <w:rPr>
                <w:kern w:val="18"/>
              </w:rPr>
            </w:pPr>
            <w:r w:rsidRPr="002D6A79">
              <w:rPr>
                <w:kern w:val="18"/>
              </w:rPr>
              <w:t>PERSONAL INJURY PROTECTION</w:t>
            </w:r>
          </w:p>
        </w:tc>
      </w:tr>
      <w:tr w:rsidR="00C83E31" w:rsidRPr="002D6A79" w14:paraId="036F02AE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95AFD49" w14:textId="77777777" w:rsidR="00C83E31" w:rsidRPr="002D6A79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2B3D958" w14:textId="77777777" w:rsidR="00C83E31" w:rsidRPr="002D6A79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8A60087" w14:textId="77777777" w:rsidR="00C83E31" w:rsidRPr="002D6A79" w:rsidRDefault="00C83E31" w:rsidP="00F84EA5">
            <w:pPr>
              <w:pStyle w:val="tablehead"/>
              <w:rPr>
                <w:kern w:val="18"/>
              </w:rPr>
            </w:pPr>
          </w:p>
        </w:tc>
      </w:tr>
      <w:tr w:rsidR="00C83E31" w:rsidRPr="002D6A79" w14:paraId="11FEDA8B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4C67333" w14:textId="77777777" w:rsidR="00C83E31" w:rsidRPr="002D6A79" w:rsidRDefault="00C83E31" w:rsidP="00F84EA5">
            <w:pPr>
              <w:pStyle w:val="tablehead"/>
              <w:rPr>
                <w:kern w:val="18"/>
              </w:rPr>
            </w:pPr>
            <w:r w:rsidRPr="002D6A79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C3E48E3" w14:textId="77777777" w:rsidR="00C83E31" w:rsidRPr="002D6A79" w:rsidRDefault="00C83E31" w:rsidP="00F84EA5">
            <w:pPr>
              <w:pStyle w:val="tablehead"/>
              <w:rPr>
                <w:kern w:val="18"/>
              </w:rPr>
            </w:pPr>
            <w:r w:rsidRPr="002D6A79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C7F12BE" w14:textId="77777777" w:rsidR="00C83E31" w:rsidRPr="002D6A79" w:rsidRDefault="00C83E31" w:rsidP="00F84EA5">
            <w:pPr>
              <w:pStyle w:val="tablehead"/>
              <w:rPr>
                <w:kern w:val="18"/>
              </w:rPr>
            </w:pPr>
            <w:r w:rsidRPr="002D6A79">
              <w:rPr>
                <w:kern w:val="18"/>
              </w:rPr>
              <w:t>Basic Limits</w:t>
            </w:r>
          </w:p>
        </w:tc>
      </w:tr>
      <w:tr w:rsidR="00C83E31" w:rsidRPr="002D6A79" w14:paraId="5F5B4CC8" w14:textId="77777777" w:rsidTr="002C54CD">
        <w:trPr>
          <w:cantSplit/>
        </w:trPr>
        <w:tc>
          <w:tcPr>
            <w:tcW w:w="9360" w:type="dxa"/>
            <w:gridSpan w:val="7"/>
          </w:tcPr>
          <w:p w14:paraId="7912BFF7" w14:textId="77777777" w:rsidR="00C83E31" w:rsidRPr="002D6A79" w:rsidRDefault="00C83E31" w:rsidP="00F84EA5">
            <w:pPr>
              <w:pStyle w:val="tabletext11"/>
              <w:rPr>
                <w:b/>
                <w:kern w:val="18"/>
              </w:rPr>
            </w:pPr>
            <w:r w:rsidRPr="002D6A79">
              <w:rPr>
                <w:b/>
                <w:kern w:val="18"/>
              </w:rPr>
              <w:t>RULE 223. TRUCKS, TRACTORS AND TRAILERS CLASSIFICATIONS</w:t>
            </w:r>
          </w:p>
        </w:tc>
      </w:tr>
      <w:tr w:rsidR="00C83E31" w:rsidRPr="002D6A79" w14:paraId="730FD591" w14:textId="77777777" w:rsidTr="002C54CD">
        <w:trPr>
          <w:cantSplit/>
        </w:trPr>
        <w:tc>
          <w:tcPr>
            <w:tcW w:w="3120" w:type="dxa"/>
            <w:gridSpan w:val="3"/>
          </w:tcPr>
          <w:p w14:paraId="4C9D7DC8" w14:textId="77777777" w:rsidR="00C83E31" w:rsidRPr="002D6A7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6A79">
              <w:rPr>
                <w:kern w:val="18"/>
              </w:rPr>
              <w:t>$   282</w:t>
            </w:r>
          </w:p>
        </w:tc>
        <w:tc>
          <w:tcPr>
            <w:tcW w:w="3120" w:type="dxa"/>
          </w:tcPr>
          <w:p w14:paraId="50EF356D" w14:textId="77777777" w:rsidR="00C83E31" w:rsidRPr="002D6A7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6A79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03E1734A" w14:textId="77777777" w:rsidR="00C83E31" w:rsidRPr="002D6A79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B108571" w14:textId="77777777" w:rsidR="00C83E31" w:rsidRPr="002D6A7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6A7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3DC3CA8" w14:textId="77777777" w:rsidR="00C83E31" w:rsidRPr="002D6A79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2D6A79" w14:paraId="0D37A52E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1810207" w14:textId="77777777" w:rsidR="00C83E31" w:rsidRPr="002D6A79" w:rsidRDefault="00C83E31" w:rsidP="00F84EA5">
            <w:pPr>
              <w:pStyle w:val="tabletext11"/>
              <w:rPr>
                <w:b/>
                <w:kern w:val="18"/>
              </w:rPr>
            </w:pPr>
            <w:r w:rsidRPr="002D6A79">
              <w:rPr>
                <w:b/>
                <w:kern w:val="18"/>
              </w:rPr>
              <w:t>RULE 232. PRIVATE PASSENGER TYPES CLASSIFICATIONS</w:t>
            </w:r>
          </w:p>
        </w:tc>
      </w:tr>
      <w:tr w:rsidR="00C83E31" w:rsidRPr="002D6A79" w14:paraId="58AB5BB3" w14:textId="77777777" w:rsidTr="002C54CD">
        <w:trPr>
          <w:cantSplit/>
        </w:trPr>
        <w:tc>
          <w:tcPr>
            <w:tcW w:w="3120" w:type="dxa"/>
            <w:gridSpan w:val="3"/>
          </w:tcPr>
          <w:p w14:paraId="2AC89900" w14:textId="77777777" w:rsidR="00C83E31" w:rsidRPr="002D6A7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6A79">
              <w:rPr>
                <w:kern w:val="18"/>
              </w:rPr>
              <w:t>$   251</w:t>
            </w:r>
          </w:p>
        </w:tc>
        <w:tc>
          <w:tcPr>
            <w:tcW w:w="3120" w:type="dxa"/>
          </w:tcPr>
          <w:p w14:paraId="6CA24CD2" w14:textId="77777777" w:rsidR="00C83E31" w:rsidRPr="002D6A7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6A79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2969FA7E" w14:textId="77777777" w:rsidR="00C83E31" w:rsidRPr="002D6A79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1BB8452" w14:textId="77777777" w:rsidR="00C83E31" w:rsidRPr="002D6A7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6A7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1D021BE" w14:textId="77777777" w:rsidR="00C83E31" w:rsidRPr="002D6A79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2D6A79" w14:paraId="64A7A4FD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0E9CE99" w14:textId="77777777" w:rsidR="00C83E31" w:rsidRPr="002D6A79" w:rsidRDefault="00C83E31" w:rsidP="00F84EA5">
            <w:pPr>
              <w:pStyle w:val="tabletext11"/>
              <w:rPr>
                <w:b/>
                <w:kern w:val="18"/>
              </w:rPr>
            </w:pPr>
            <w:r w:rsidRPr="002D6A79">
              <w:rPr>
                <w:b/>
                <w:kern w:val="18"/>
              </w:rPr>
              <w:t>RULE 240. PUBLIC AUTO CLASSIFICATIONS –</w:t>
            </w:r>
          </w:p>
        </w:tc>
      </w:tr>
      <w:tr w:rsidR="00C83E31" w:rsidRPr="002D6A79" w14:paraId="5D8F5330" w14:textId="77777777" w:rsidTr="002C54CD">
        <w:trPr>
          <w:cantSplit/>
        </w:trPr>
        <w:tc>
          <w:tcPr>
            <w:tcW w:w="540" w:type="dxa"/>
            <w:gridSpan w:val="2"/>
          </w:tcPr>
          <w:p w14:paraId="0E715CD9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E03A9A1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  <w:r w:rsidRPr="002D6A79">
              <w:rPr>
                <w:b/>
                <w:kern w:val="18"/>
              </w:rPr>
              <w:t>– TAXICABS AND LIMOUSINES</w:t>
            </w:r>
          </w:p>
        </w:tc>
      </w:tr>
      <w:tr w:rsidR="00C83E31" w:rsidRPr="002D6A79" w14:paraId="5FC9FE6D" w14:textId="77777777" w:rsidTr="002C54CD">
        <w:trPr>
          <w:cantSplit/>
        </w:trPr>
        <w:tc>
          <w:tcPr>
            <w:tcW w:w="3120" w:type="dxa"/>
            <w:gridSpan w:val="3"/>
          </w:tcPr>
          <w:p w14:paraId="5E774023" w14:textId="77777777" w:rsidR="00C83E31" w:rsidRPr="002D6A7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6A79">
              <w:rPr>
                <w:kern w:val="18"/>
              </w:rPr>
              <w:t>$  1134</w:t>
            </w:r>
          </w:p>
        </w:tc>
        <w:tc>
          <w:tcPr>
            <w:tcW w:w="3120" w:type="dxa"/>
          </w:tcPr>
          <w:p w14:paraId="1FE4678B" w14:textId="77777777" w:rsidR="00C83E31" w:rsidRPr="002D6A7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6A79">
              <w:rPr>
                <w:kern w:val="18"/>
              </w:rPr>
              <w:t>$    47</w:t>
            </w:r>
          </w:p>
        </w:tc>
        <w:tc>
          <w:tcPr>
            <w:tcW w:w="1040" w:type="dxa"/>
          </w:tcPr>
          <w:p w14:paraId="1864F765" w14:textId="77777777" w:rsidR="00C83E31" w:rsidRPr="002D6A79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473A47F" w14:textId="77777777" w:rsidR="00C83E31" w:rsidRPr="002D6A7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6A7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37A8EEE" w14:textId="77777777" w:rsidR="00C83E31" w:rsidRPr="002D6A79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2D6A79" w14:paraId="183E5BAD" w14:textId="77777777" w:rsidTr="002C54CD">
        <w:trPr>
          <w:cantSplit/>
        </w:trPr>
        <w:tc>
          <w:tcPr>
            <w:tcW w:w="540" w:type="dxa"/>
            <w:gridSpan w:val="2"/>
          </w:tcPr>
          <w:p w14:paraId="63327DC0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30F2D02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  <w:r w:rsidRPr="002D6A79">
              <w:rPr>
                <w:b/>
                <w:kern w:val="18"/>
              </w:rPr>
              <w:t>– SCHOOL AND CHURCH BUSES</w:t>
            </w:r>
          </w:p>
        </w:tc>
      </w:tr>
      <w:tr w:rsidR="00C83E31" w:rsidRPr="002D6A79" w14:paraId="5814C37F" w14:textId="77777777" w:rsidTr="002C54CD">
        <w:trPr>
          <w:cantSplit/>
        </w:trPr>
        <w:tc>
          <w:tcPr>
            <w:tcW w:w="3120" w:type="dxa"/>
            <w:gridSpan w:val="3"/>
          </w:tcPr>
          <w:p w14:paraId="2B4FCD4C" w14:textId="77777777" w:rsidR="00C83E31" w:rsidRPr="002D6A7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6A79">
              <w:rPr>
                <w:kern w:val="18"/>
              </w:rPr>
              <w:t>$   107</w:t>
            </w:r>
          </w:p>
        </w:tc>
        <w:tc>
          <w:tcPr>
            <w:tcW w:w="3120" w:type="dxa"/>
          </w:tcPr>
          <w:p w14:paraId="2F83A118" w14:textId="77777777" w:rsidR="00C83E31" w:rsidRPr="002D6A7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6A79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67C7F04E" w14:textId="77777777" w:rsidR="00C83E31" w:rsidRPr="002D6A79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C5AD153" w14:textId="77777777" w:rsidR="00C83E31" w:rsidRPr="002D6A7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6A7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31D5A0F" w14:textId="77777777" w:rsidR="00C83E31" w:rsidRPr="002D6A79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2D6A79" w14:paraId="7C646EF4" w14:textId="77777777" w:rsidTr="002C54CD">
        <w:trPr>
          <w:cantSplit/>
        </w:trPr>
        <w:tc>
          <w:tcPr>
            <w:tcW w:w="540" w:type="dxa"/>
            <w:gridSpan w:val="2"/>
          </w:tcPr>
          <w:p w14:paraId="2F9CB502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9D8C759" w14:textId="77777777" w:rsidR="00C83E31" w:rsidRPr="002D6A79" w:rsidRDefault="00C83E31" w:rsidP="00F84EA5">
            <w:pPr>
              <w:pStyle w:val="tabletext11"/>
              <w:rPr>
                <w:b/>
                <w:kern w:val="18"/>
              </w:rPr>
            </w:pPr>
            <w:r w:rsidRPr="002D6A79">
              <w:rPr>
                <w:b/>
                <w:kern w:val="18"/>
              </w:rPr>
              <w:t>– OTHER BUSES</w:t>
            </w:r>
          </w:p>
        </w:tc>
      </w:tr>
      <w:tr w:rsidR="00C83E31" w:rsidRPr="002D6A79" w14:paraId="2BFD4DBD" w14:textId="77777777" w:rsidTr="002C54CD">
        <w:trPr>
          <w:cantSplit/>
        </w:trPr>
        <w:tc>
          <w:tcPr>
            <w:tcW w:w="3120" w:type="dxa"/>
            <w:gridSpan w:val="3"/>
          </w:tcPr>
          <w:p w14:paraId="34018DBD" w14:textId="77777777" w:rsidR="00C83E31" w:rsidRPr="002D6A7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6A79">
              <w:rPr>
                <w:kern w:val="18"/>
              </w:rPr>
              <w:t>$   891</w:t>
            </w:r>
          </w:p>
        </w:tc>
        <w:tc>
          <w:tcPr>
            <w:tcW w:w="3120" w:type="dxa"/>
          </w:tcPr>
          <w:p w14:paraId="3AA75251" w14:textId="77777777" w:rsidR="00C83E31" w:rsidRPr="002D6A7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6A79">
              <w:rPr>
                <w:kern w:val="18"/>
              </w:rPr>
              <w:t>$    49</w:t>
            </w:r>
          </w:p>
        </w:tc>
        <w:tc>
          <w:tcPr>
            <w:tcW w:w="1040" w:type="dxa"/>
          </w:tcPr>
          <w:p w14:paraId="400DD248" w14:textId="77777777" w:rsidR="00C83E31" w:rsidRPr="002D6A79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D48DA5D" w14:textId="77777777" w:rsidR="00C83E31" w:rsidRPr="002D6A7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6A7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EEE0332" w14:textId="77777777" w:rsidR="00C83E31" w:rsidRPr="002D6A79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2D6A79" w14:paraId="02511498" w14:textId="77777777" w:rsidTr="002C54CD">
        <w:trPr>
          <w:cantSplit/>
        </w:trPr>
        <w:tc>
          <w:tcPr>
            <w:tcW w:w="540" w:type="dxa"/>
            <w:gridSpan w:val="2"/>
          </w:tcPr>
          <w:p w14:paraId="2F9C0475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F63CA35" w14:textId="77777777" w:rsidR="00C83E31" w:rsidRPr="002D6A79" w:rsidRDefault="00C83E31" w:rsidP="00F84EA5">
            <w:pPr>
              <w:pStyle w:val="tabletext11"/>
              <w:rPr>
                <w:b/>
                <w:kern w:val="18"/>
              </w:rPr>
            </w:pPr>
            <w:r w:rsidRPr="002D6A79">
              <w:rPr>
                <w:b/>
                <w:kern w:val="18"/>
              </w:rPr>
              <w:t>– VAN POOLS</w:t>
            </w:r>
          </w:p>
        </w:tc>
      </w:tr>
      <w:tr w:rsidR="00C83E31" w:rsidRPr="002D6A79" w14:paraId="282AFB89" w14:textId="77777777" w:rsidTr="002C54CD">
        <w:trPr>
          <w:cantSplit/>
        </w:trPr>
        <w:tc>
          <w:tcPr>
            <w:tcW w:w="3120" w:type="dxa"/>
            <w:gridSpan w:val="3"/>
          </w:tcPr>
          <w:p w14:paraId="7B8FCDAD" w14:textId="77777777" w:rsidR="00C83E31" w:rsidRPr="002D6A7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6A79">
              <w:rPr>
                <w:kern w:val="18"/>
              </w:rPr>
              <w:t>$   268</w:t>
            </w:r>
          </w:p>
        </w:tc>
        <w:tc>
          <w:tcPr>
            <w:tcW w:w="3120" w:type="dxa"/>
          </w:tcPr>
          <w:p w14:paraId="56D26A79" w14:textId="77777777" w:rsidR="00C83E31" w:rsidRPr="002D6A7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6A79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614B81D7" w14:textId="77777777" w:rsidR="00C83E31" w:rsidRPr="002D6A79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8C105CD" w14:textId="77777777" w:rsidR="00C83E31" w:rsidRPr="002D6A7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6A7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0084425" w14:textId="77777777" w:rsidR="00C83E31" w:rsidRPr="002D6A79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2D6A79" w14:paraId="72DB57CF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400842C" w14:textId="77777777" w:rsidR="00C83E31" w:rsidRPr="002D6A79" w:rsidRDefault="00C83E31" w:rsidP="00F84EA5">
            <w:pPr>
              <w:pStyle w:val="tabletext11"/>
              <w:rPr>
                <w:b/>
                <w:kern w:val="18"/>
              </w:rPr>
            </w:pPr>
            <w:r w:rsidRPr="002D6A79">
              <w:rPr>
                <w:b/>
                <w:kern w:val="18"/>
              </w:rPr>
              <w:t>RULE 249. AUTO DEALERS – PREMIUM DEVELOPMENT</w:t>
            </w:r>
          </w:p>
        </w:tc>
      </w:tr>
      <w:tr w:rsidR="00C83E31" w:rsidRPr="002D6A79" w14:paraId="4F12E456" w14:textId="77777777" w:rsidTr="002C54CD">
        <w:trPr>
          <w:cantSplit/>
        </w:trPr>
        <w:tc>
          <w:tcPr>
            <w:tcW w:w="3120" w:type="dxa"/>
            <w:gridSpan w:val="3"/>
          </w:tcPr>
          <w:p w14:paraId="63C49982" w14:textId="77777777" w:rsidR="00C83E31" w:rsidRPr="002D6A7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6A79">
              <w:rPr>
                <w:kern w:val="18"/>
              </w:rPr>
              <w:t>$   163</w:t>
            </w:r>
          </w:p>
        </w:tc>
        <w:tc>
          <w:tcPr>
            <w:tcW w:w="3120" w:type="dxa"/>
          </w:tcPr>
          <w:p w14:paraId="0841ED11" w14:textId="77777777" w:rsidR="00C83E31" w:rsidRPr="002D6A7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6A79">
              <w:rPr>
                <w:kern w:val="18"/>
              </w:rPr>
              <w:t xml:space="preserve">Refer to Rule </w:t>
            </w:r>
            <w:r w:rsidRPr="002D6A79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64305AAC" w14:textId="77777777" w:rsidR="00C83E31" w:rsidRPr="002D6A79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E136CD9" w14:textId="77777777" w:rsidR="00C83E31" w:rsidRPr="002D6A7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6A7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A439E0B" w14:textId="77777777" w:rsidR="00C83E31" w:rsidRPr="002D6A79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2D6A79" w14:paraId="6A83BA15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2CE9701" w14:textId="77777777" w:rsidR="00C83E31" w:rsidRPr="002D6A79" w:rsidRDefault="00C83E31" w:rsidP="00F84EA5">
            <w:pPr>
              <w:pStyle w:val="tabletext11"/>
              <w:rPr>
                <w:b/>
                <w:kern w:val="18"/>
              </w:rPr>
            </w:pPr>
          </w:p>
        </w:tc>
      </w:tr>
      <w:tr w:rsidR="00C83E31" w:rsidRPr="002D6A79" w14:paraId="581AA9FE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5A86A4B9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  <w:r w:rsidRPr="002D6A7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A6A3907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  <w:r w:rsidRPr="002D6A79">
              <w:rPr>
                <w:kern w:val="18"/>
              </w:rPr>
              <w:t xml:space="preserve">For Other Than Zone-rated Trucks, Tractors and Trailers Classifications, refer to Rule </w:t>
            </w:r>
            <w:r w:rsidRPr="002D6A79">
              <w:rPr>
                <w:b/>
                <w:kern w:val="18"/>
              </w:rPr>
              <w:t>222.</w:t>
            </w:r>
            <w:r w:rsidRPr="002D6A79">
              <w:rPr>
                <w:kern w:val="18"/>
              </w:rPr>
              <w:t xml:space="preserve"> for premium development.</w:t>
            </w:r>
          </w:p>
        </w:tc>
      </w:tr>
      <w:tr w:rsidR="00C83E31" w:rsidRPr="002D6A79" w14:paraId="618ABFD5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11F85735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  <w:r w:rsidRPr="002D6A7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F364F3C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  <w:r w:rsidRPr="002D6A79">
              <w:rPr>
                <w:kern w:val="18"/>
              </w:rPr>
              <w:t xml:space="preserve">For Private Passenger Types Classifications, refer to Rule </w:t>
            </w:r>
            <w:r w:rsidRPr="002D6A79">
              <w:rPr>
                <w:b/>
                <w:kern w:val="18"/>
              </w:rPr>
              <w:t>232.</w:t>
            </w:r>
            <w:r w:rsidRPr="002D6A79">
              <w:rPr>
                <w:kern w:val="18"/>
              </w:rPr>
              <w:t xml:space="preserve"> for premium development.</w:t>
            </w:r>
          </w:p>
        </w:tc>
      </w:tr>
      <w:tr w:rsidR="00C83E31" w:rsidRPr="002D6A79" w14:paraId="767722A3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22EE4524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  <w:r w:rsidRPr="002D6A7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9DF4C19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  <w:r w:rsidRPr="002D6A79">
              <w:rPr>
                <w:kern w:val="18"/>
              </w:rPr>
              <w:t xml:space="preserve">For Other Than Zone-rated Public Autos, refer to Rule </w:t>
            </w:r>
            <w:r w:rsidRPr="002D6A79">
              <w:rPr>
                <w:rStyle w:val="rulelink"/>
              </w:rPr>
              <w:t>239.</w:t>
            </w:r>
            <w:r w:rsidRPr="002D6A79">
              <w:rPr>
                <w:rStyle w:val="rulelink"/>
                <w:b w:val="0"/>
              </w:rPr>
              <w:t xml:space="preserve"> for premium development. </w:t>
            </w:r>
          </w:p>
        </w:tc>
      </w:tr>
      <w:tr w:rsidR="00C83E31" w:rsidRPr="002D6A79" w14:paraId="51A6F27A" w14:textId="77777777" w:rsidTr="002C54CD">
        <w:trPr>
          <w:cantSplit/>
        </w:trPr>
        <w:tc>
          <w:tcPr>
            <w:tcW w:w="220" w:type="dxa"/>
          </w:tcPr>
          <w:p w14:paraId="5378B2F6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  <w:r w:rsidRPr="002D6A7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587668FF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  <w:r w:rsidRPr="002D6A79">
              <w:rPr>
                <w:kern w:val="18"/>
              </w:rPr>
              <w:t xml:space="preserve">For liability increased limits factors, refer to Rule </w:t>
            </w:r>
            <w:r w:rsidRPr="002D6A79">
              <w:rPr>
                <w:rStyle w:val="rulelink"/>
              </w:rPr>
              <w:t>300.</w:t>
            </w:r>
          </w:p>
        </w:tc>
      </w:tr>
      <w:tr w:rsidR="00C83E31" w:rsidRPr="002D6A79" w14:paraId="648D7C57" w14:textId="77777777" w:rsidTr="002C54C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CB1051F" w14:textId="77777777" w:rsidR="00C83E31" w:rsidRPr="002D6A79" w:rsidRDefault="00C83E31" w:rsidP="00F84EA5">
            <w:pPr>
              <w:pStyle w:val="tabletext11"/>
              <w:jc w:val="both"/>
              <w:rPr>
                <w:kern w:val="18"/>
              </w:rPr>
            </w:pPr>
            <w:r w:rsidRPr="002D6A7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7E1E1EB8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  <w:r w:rsidRPr="002D6A79">
              <w:rPr>
                <w:kern w:val="18"/>
              </w:rPr>
              <w:t xml:space="preserve">Other Than Auto losses for </w:t>
            </w:r>
            <w:r w:rsidRPr="002D6A79">
              <w:t>Auto Dealers</w:t>
            </w:r>
            <w:r w:rsidRPr="002D6A79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2D6A79">
              <w:rPr>
                <w:rStyle w:val="rulelink"/>
              </w:rPr>
              <w:t>249.</w:t>
            </w:r>
          </w:p>
        </w:tc>
      </w:tr>
      <w:tr w:rsidR="00C83E31" w:rsidRPr="002D6A79" w14:paraId="27CA2BA6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E80D6B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57865B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6A79" w14:paraId="5330E41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F949F0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962C5E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6A79" w14:paraId="31B99A4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AC482A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593101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6A79" w14:paraId="4645D3B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5F6D81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F8C90D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6A79" w14:paraId="1A97E972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D8AF3B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C765C4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6A79" w14:paraId="5AABE43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E37AB4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E71F63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6A79" w14:paraId="35E2D216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5E13BB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279DF0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6A79" w14:paraId="481CC03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A25DEC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FA0EF6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6A79" w14:paraId="232B728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07F24D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E73D67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6A79" w14:paraId="48E147B3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D69F21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A3A442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6A79" w14:paraId="4883D14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88820F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F23FBB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6A79" w14:paraId="01F180C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019E84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2AE71F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6A79" w14:paraId="0D89A28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E731EF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736229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6A79" w14:paraId="7C3121D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2DC506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EC742A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6A79" w14:paraId="6FABC694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EBD986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04A7F3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6A79" w14:paraId="5CCFB95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EE098A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F0AAA7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6A79" w14:paraId="544285F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06DF75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B74799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6A79" w14:paraId="1966760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1AE061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1E95D1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6A79" w14:paraId="2C7F4EE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CBA5C5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A33043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6A79" w14:paraId="5179E24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040370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04A6A5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6A79" w14:paraId="34E115E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EBA66C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5C6024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6A79" w14:paraId="32A5D5D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12FE90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BCAF83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6A79" w14:paraId="614AEAA9" w14:textId="77777777" w:rsidTr="002C54C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F0A2547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6344CBCA" w14:textId="77777777" w:rsidR="00C83E31" w:rsidRPr="002D6A79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12192CEA" w14:textId="77777777" w:rsidR="00C83E31" w:rsidRDefault="00C83E31" w:rsidP="00F84EA5">
      <w:pPr>
        <w:pStyle w:val="isonormal"/>
      </w:pPr>
    </w:p>
    <w:p w14:paraId="6ADCC67A" w14:textId="77777777" w:rsidR="00C83E31" w:rsidRDefault="00C83E31" w:rsidP="00F84EA5">
      <w:pPr>
        <w:pStyle w:val="isonormal"/>
        <w:jc w:val="left"/>
      </w:pPr>
    </w:p>
    <w:p w14:paraId="32B71C60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5C851A3" w14:textId="77777777" w:rsidR="00C83E31" w:rsidRPr="00D06B3A" w:rsidRDefault="00C83E31" w:rsidP="00F84EA5">
      <w:pPr>
        <w:pStyle w:val="subcap"/>
      </w:pPr>
      <w:r w:rsidRPr="00D06B3A">
        <w:lastRenderedPageBreak/>
        <w:t>TERRITORY 125</w:t>
      </w:r>
    </w:p>
    <w:p w14:paraId="60F0ADFC" w14:textId="77777777" w:rsidR="00C83E31" w:rsidRPr="00D06B3A" w:rsidRDefault="00C83E31" w:rsidP="00F84EA5">
      <w:pPr>
        <w:pStyle w:val="subcap2"/>
      </w:pPr>
      <w:r w:rsidRPr="00D06B3A">
        <w:t>LIAB, MED PAY</w:t>
      </w:r>
    </w:p>
    <w:p w14:paraId="0C4F793D" w14:textId="77777777" w:rsidR="00C83E31" w:rsidRPr="00D06B3A" w:rsidRDefault="00C83E31" w:rsidP="00F84EA5">
      <w:pPr>
        <w:pStyle w:val="isonormal"/>
      </w:pPr>
    </w:p>
    <w:p w14:paraId="5FEAC0B8" w14:textId="77777777" w:rsidR="00C83E31" w:rsidRPr="00D06B3A" w:rsidRDefault="00C83E31" w:rsidP="00F84EA5">
      <w:pPr>
        <w:pStyle w:val="isonormal"/>
        <w:sectPr w:rsidR="00C83E31" w:rsidRPr="00D06B3A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C83E31" w:rsidRPr="00D06B3A" w14:paraId="77553119" w14:textId="77777777" w:rsidTr="002C54C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BF04F73" w14:textId="77777777" w:rsidR="00C83E31" w:rsidRPr="00D06B3A" w:rsidRDefault="00C83E31" w:rsidP="00F84EA5">
            <w:pPr>
              <w:pStyle w:val="tablehead"/>
              <w:rPr>
                <w:kern w:val="18"/>
              </w:rPr>
            </w:pPr>
            <w:r w:rsidRPr="00D06B3A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D24CB3D" w14:textId="77777777" w:rsidR="00C83E31" w:rsidRPr="00D06B3A" w:rsidRDefault="00C83E31" w:rsidP="00F84EA5">
            <w:pPr>
              <w:pStyle w:val="tablehead"/>
              <w:rPr>
                <w:kern w:val="18"/>
              </w:rPr>
            </w:pPr>
            <w:r w:rsidRPr="00D06B3A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795C28B" w14:textId="77777777" w:rsidR="00C83E31" w:rsidRPr="00D06B3A" w:rsidRDefault="00C83E31" w:rsidP="00F84EA5">
            <w:pPr>
              <w:pStyle w:val="tablehead"/>
              <w:rPr>
                <w:kern w:val="18"/>
              </w:rPr>
            </w:pPr>
            <w:r w:rsidRPr="00D06B3A">
              <w:rPr>
                <w:kern w:val="18"/>
              </w:rPr>
              <w:t>PERSONAL INJURY PROTECTION</w:t>
            </w:r>
          </w:p>
        </w:tc>
      </w:tr>
      <w:tr w:rsidR="00C83E31" w:rsidRPr="00D06B3A" w14:paraId="0B9DAEFA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A498DC9" w14:textId="77777777" w:rsidR="00C83E31" w:rsidRPr="00D06B3A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12D11BAF" w14:textId="77777777" w:rsidR="00C83E31" w:rsidRPr="00D06B3A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B1FBCDF" w14:textId="77777777" w:rsidR="00C83E31" w:rsidRPr="00D06B3A" w:rsidRDefault="00C83E31" w:rsidP="00F84EA5">
            <w:pPr>
              <w:pStyle w:val="tablehead"/>
              <w:rPr>
                <w:kern w:val="18"/>
              </w:rPr>
            </w:pPr>
          </w:p>
        </w:tc>
      </w:tr>
      <w:tr w:rsidR="00C83E31" w:rsidRPr="00D06B3A" w14:paraId="655DC936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B4E58F4" w14:textId="77777777" w:rsidR="00C83E31" w:rsidRPr="00D06B3A" w:rsidRDefault="00C83E31" w:rsidP="00F84EA5">
            <w:pPr>
              <w:pStyle w:val="tablehead"/>
              <w:rPr>
                <w:kern w:val="18"/>
              </w:rPr>
            </w:pPr>
            <w:r w:rsidRPr="00D06B3A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7B761F4" w14:textId="77777777" w:rsidR="00C83E31" w:rsidRPr="00D06B3A" w:rsidRDefault="00C83E31" w:rsidP="00F84EA5">
            <w:pPr>
              <w:pStyle w:val="tablehead"/>
              <w:rPr>
                <w:kern w:val="18"/>
              </w:rPr>
            </w:pPr>
            <w:r w:rsidRPr="00D06B3A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135BB42" w14:textId="77777777" w:rsidR="00C83E31" w:rsidRPr="00D06B3A" w:rsidRDefault="00C83E31" w:rsidP="00F84EA5">
            <w:pPr>
              <w:pStyle w:val="tablehead"/>
              <w:rPr>
                <w:kern w:val="18"/>
              </w:rPr>
            </w:pPr>
            <w:r w:rsidRPr="00D06B3A">
              <w:rPr>
                <w:kern w:val="18"/>
              </w:rPr>
              <w:t>Basic Limits</w:t>
            </w:r>
          </w:p>
        </w:tc>
      </w:tr>
      <w:tr w:rsidR="00C83E31" w:rsidRPr="00D06B3A" w14:paraId="5C254E88" w14:textId="77777777" w:rsidTr="002C54CD">
        <w:trPr>
          <w:cantSplit/>
        </w:trPr>
        <w:tc>
          <w:tcPr>
            <w:tcW w:w="9360" w:type="dxa"/>
            <w:gridSpan w:val="7"/>
          </w:tcPr>
          <w:p w14:paraId="59FD0E95" w14:textId="77777777" w:rsidR="00C83E31" w:rsidRPr="00D06B3A" w:rsidRDefault="00C83E31" w:rsidP="00F84EA5">
            <w:pPr>
              <w:pStyle w:val="tabletext11"/>
              <w:rPr>
                <w:b/>
                <w:kern w:val="18"/>
              </w:rPr>
            </w:pPr>
            <w:r w:rsidRPr="00D06B3A">
              <w:rPr>
                <w:b/>
                <w:kern w:val="18"/>
              </w:rPr>
              <w:t>RULE 223. TRUCKS, TRACTORS AND TRAILERS CLASSIFICATIONS</w:t>
            </w:r>
          </w:p>
        </w:tc>
      </w:tr>
      <w:tr w:rsidR="00C83E31" w:rsidRPr="00D06B3A" w14:paraId="1B3C6B23" w14:textId="77777777" w:rsidTr="002C54CD">
        <w:trPr>
          <w:cantSplit/>
        </w:trPr>
        <w:tc>
          <w:tcPr>
            <w:tcW w:w="3120" w:type="dxa"/>
            <w:gridSpan w:val="3"/>
          </w:tcPr>
          <w:p w14:paraId="1E42A088" w14:textId="77777777" w:rsidR="00C83E31" w:rsidRPr="00D06B3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06B3A">
              <w:rPr>
                <w:kern w:val="18"/>
              </w:rPr>
              <w:t>$   315</w:t>
            </w:r>
          </w:p>
        </w:tc>
        <w:tc>
          <w:tcPr>
            <w:tcW w:w="3120" w:type="dxa"/>
          </w:tcPr>
          <w:p w14:paraId="7D15552C" w14:textId="77777777" w:rsidR="00C83E31" w:rsidRPr="00D06B3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06B3A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36717C09" w14:textId="77777777" w:rsidR="00C83E31" w:rsidRPr="00D06B3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AB03345" w14:textId="77777777" w:rsidR="00C83E31" w:rsidRPr="00D06B3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06B3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4ABBB48" w14:textId="77777777" w:rsidR="00C83E31" w:rsidRPr="00D06B3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D06B3A" w14:paraId="6DD72C41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7E6D71B" w14:textId="77777777" w:rsidR="00C83E31" w:rsidRPr="00D06B3A" w:rsidRDefault="00C83E31" w:rsidP="00F84EA5">
            <w:pPr>
              <w:pStyle w:val="tabletext11"/>
              <w:rPr>
                <w:b/>
                <w:kern w:val="18"/>
              </w:rPr>
            </w:pPr>
            <w:r w:rsidRPr="00D06B3A">
              <w:rPr>
                <w:b/>
                <w:kern w:val="18"/>
              </w:rPr>
              <w:t>RULE 232. PRIVATE PASSENGER TYPES CLASSIFICATIONS</w:t>
            </w:r>
          </w:p>
        </w:tc>
      </w:tr>
      <w:tr w:rsidR="00C83E31" w:rsidRPr="00D06B3A" w14:paraId="58173CD4" w14:textId="77777777" w:rsidTr="002C54CD">
        <w:trPr>
          <w:cantSplit/>
        </w:trPr>
        <w:tc>
          <w:tcPr>
            <w:tcW w:w="3120" w:type="dxa"/>
            <w:gridSpan w:val="3"/>
          </w:tcPr>
          <w:p w14:paraId="72C9A6C8" w14:textId="77777777" w:rsidR="00C83E31" w:rsidRPr="00D06B3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06B3A">
              <w:rPr>
                <w:kern w:val="18"/>
              </w:rPr>
              <w:t>$   255</w:t>
            </w:r>
          </w:p>
        </w:tc>
        <w:tc>
          <w:tcPr>
            <w:tcW w:w="3120" w:type="dxa"/>
          </w:tcPr>
          <w:p w14:paraId="3D103986" w14:textId="77777777" w:rsidR="00C83E31" w:rsidRPr="00D06B3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06B3A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327B8EB1" w14:textId="77777777" w:rsidR="00C83E31" w:rsidRPr="00D06B3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91DDAF1" w14:textId="77777777" w:rsidR="00C83E31" w:rsidRPr="00D06B3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06B3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96523B3" w14:textId="77777777" w:rsidR="00C83E31" w:rsidRPr="00D06B3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D06B3A" w14:paraId="30415B25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E8570B4" w14:textId="77777777" w:rsidR="00C83E31" w:rsidRPr="00D06B3A" w:rsidRDefault="00C83E31" w:rsidP="00F84EA5">
            <w:pPr>
              <w:pStyle w:val="tabletext11"/>
              <w:rPr>
                <w:b/>
                <w:kern w:val="18"/>
              </w:rPr>
            </w:pPr>
            <w:r w:rsidRPr="00D06B3A">
              <w:rPr>
                <w:b/>
                <w:kern w:val="18"/>
              </w:rPr>
              <w:t>RULE 240. PUBLIC AUTO CLASSIFICATIONS –</w:t>
            </w:r>
          </w:p>
        </w:tc>
      </w:tr>
      <w:tr w:rsidR="00C83E31" w:rsidRPr="00D06B3A" w14:paraId="7F204745" w14:textId="77777777" w:rsidTr="002C54CD">
        <w:trPr>
          <w:cantSplit/>
        </w:trPr>
        <w:tc>
          <w:tcPr>
            <w:tcW w:w="540" w:type="dxa"/>
            <w:gridSpan w:val="2"/>
          </w:tcPr>
          <w:p w14:paraId="5652654B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204D9B2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  <w:r w:rsidRPr="00D06B3A">
              <w:rPr>
                <w:b/>
                <w:kern w:val="18"/>
              </w:rPr>
              <w:t>– TAXICABS AND LIMOUSINES</w:t>
            </w:r>
          </w:p>
        </w:tc>
      </w:tr>
      <w:tr w:rsidR="00C83E31" w:rsidRPr="00D06B3A" w14:paraId="66771E23" w14:textId="77777777" w:rsidTr="002C54CD">
        <w:trPr>
          <w:cantSplit/>
        </w:trPr>
        <w:tc>
          <w:tcPr>
            <w:tcW w:w="3120" w:type="dxa"/>
            <w:gridSpan w:val="3"/>
          </w:tcPr>
          <w:p w14:paraId="145B1875" w14:textId="77777777" w:rsidR="00C83E31" w:rsidRPr="00D06B3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06B3A">
              <w:rPr>
                <w:kern w:val="18"/>
              </w:rPr>
              <w:t>$  1266</w:t>
            </w:r>
          </w:p>
        </w:tc>
        <w:tc>
          <w:tcPr>
            <w:tcW w:w="3120" w:type="dxa"/>
          </w:tcPr>
          <w:p w14:paraId="05C5F3AF" w14:textId="77777777" w:rsidR="00C83E31" w:rsidRPr="00D06B3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06B3A">
              <w:rPr>
                <w:kern w:val="18"/>
              </w:rPr>
              <w:t>$    53</w:t>
            </w:r>
          </w:p>
        </w:tc>
        <w:tc>
          <w:tcPr>
            <w:tcW w:w="1040" w:type="dxa"/>
          </w:tcPr>
          <w:p w14:paraId="16223660" w14:textId="77777777" w:rsidR="00C83E31" w:rsidRPr="00D06B3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98CC463" w14:textId="77777777" w:rsidR="00C83E31" w:rsidRPr="00D06B3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06B3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856D6B0" w14:textId="77777777" w:rsidR="00C83E31" w:rsidRPr="00D06B3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D06B3A" w14:paraId="6DB8F24E" w14:textId="77777777" w:rsidTr="002C54CD">
        <w:trPr>
          <w:cantSplit/>
        </w:trPr>
        <w:tc>
          <w:tcPr>
            <w:tcW w:w="540" w:type="dxa"/>
            <w:gridSpan w:val="2"/>
          </w:tcPr>
          <w:p w14:paraId="02CC1CC1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B77CB23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  <w:r w:rsidRPr="00D06B3A">
              <w:rPr>
                <w:b/>
                <w:kern w:val="18"/>
              </w:rPr>
              <w:t>– SCHOOL AND CHURCH BUSES</w:t>
            </w:r>
          </w:p>
        </w:tc>
      </w:tr>
      <w:tr w:rsidR="00C83E31" w:rsidRPr="00D06B3A" w14:paraId="7FB4D2BF" w14:textId="77777777" w:rsidTr="002C54CD">
        <w:trPr>
          <w:cantSplit/>
        </w:trPr>
        <w:tc>
          <w:tcPr>
            <w:tcW w:w="3120" w:type="dxa"/>
            <w:gridSpan w:val="3"/>
          </w:tcPr>
          <w:p w14:paraId="6B347D2A" w14:textId="77777777" w:rsidR="00C83E31" w:rsidRPr="00D06B3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06B3A">
              <w:rPr>
                <w:kern w:val="18"/>
              </w:rPr>
              <w:t>$   120</w:t>
            </w:r>
          </w:p>
        </w:tc>
        <w:tc>
          <w:tcPr>
            <w:tcW w:w="3120" w:type="dxa"/>
          </w:tcPr>
          <w:p w14:paraId="57B2A493" w14:textId="77777777" w:rsidR="00C83E31" w:rsidRPr="00D06B3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06B3A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7B608007" w14:textId="77777777" w:rsidR="00C83E31" w:rsidRPr="00D06B3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01C8A93" w14:textId="77777777" w:rsidR="00C83E31" w:rsidRPr="00D06B3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06B3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1FCF0F6" w14:textId="77777777" w:rsidR="00C83E31" w:rsidRPr="00D06B3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D06B3A" w14:paraId="31A78027" w14:textId="77777777" w:rsidTr="002C54CD">
        <w:trPr>
          <w:cantSplit/>
        </w:trPr>
        <w:tc>
          <w:tcPr>
            <w:tcW w:w="540" w:type="dxa"/>
            <w:gridSpan w:val="2"/>
          </w:tcPr>
          <w:p w14:paraId="5705F13B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A044A6A" w14:textId="77777777" w:rsidR="00C83E31" w:rsidRPr="00D06B3A" w:rsidRDefault="00C83E31" w:rsidP="00F84EA5">
            <w:pPr>
              <w:pStyle w:val="tabletext11"/>
              <w:rPr>
                <w:b/>
                <w:kern w:val="18"/>
              </w:rPr>
            </w:pPr>
            <w:r w:rsidRPr="00D06B3A">
              <w:rPr>
                <w:b/>
                <w:kern w:val="18"/>
              </w:rPr>
              <w:t>– OTHER BUSES</w:t>
            </w:r>
          </w:p>
        </w:tc>
      </w:tr>
      <w:tr w:rsidR="00C83E31" w:rsidRPr="00D06B3A" w14:paraId="62DD4D46" w14:textId="77777777" w:rsidTr="002C54CD">
        <w:trPr>
          <w:cantSplit/>
        </w:trPr>
        <w:tc>
          <w:tcPr>
            <w:tcW w:w="3120" w:type="dxa"/>
            <w:gridSpan w:val="3"/>
          </w:tcPr>
          <w:p w14:paraId="01EC2220" w14:textId="77777777" w:rsidR="00C83E31" w:rsidRPr="00D06B3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06B3A">
              <w:rPr>
                <w:kern w:val="18"/>
              </w:rPr>
              <w:t>$   995</w:t>
            </w:r>
          </w:p>
        </w:tc>
        <w:tc>
          <w:tcPr>
            <w:tcW w:w="3120" w:type="dxa"/>
          </w:tcPr>
          <w:p w14:paraId="5AE5E3D0" w14:textId="77777777" w:rsidR="00C83E31" w:rsidRPr="00D06B3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06B3A">
              <w:rPr>
                <w:kern w:val="18"/>
              </w:rPr>
              <w:t>$    47</w:t>
            </w:r>
          </w:p>
        </w:tc>
        <w:tc>
          <w:tcPr>
            <w:tcW w:w="1040" w:type="dxa"/>
          </w:tcPr>
          <w:p w14:paraId="406199A0" w14:textId="77777777" w:rsidR="00C83E31" w:rsidRPr="00D06B3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B4F71A7" w14:textId="77777777" w:rsidR="00C83E31" w:rsidRPr="00D06B3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06B3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1C80E67" w14:textId="77777777" w:rsidR="00C83E31" w:rsidRPr="00D06B3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D06B3A" w14:paraId="3AC6773A" w14:textId="77777777" w:rsidTr="002C54CD">
        <w:trPr>
          <w:cantSplit/>
        </w:trPr>
        <w:tc>
          <w:tcPr>
            <w:tcW w:w="540" w:type="dxa"/>
            <w:gridSpan w:val="2"/>
          </w:tcPr>
          <w:p w14:paraId="5EEA57AF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F32CBEF" w14:textId="77777777" w:rsidR="00C83E31" w:rsidRPr="00D06B3A" w:rsidRDefault="00C83E31" w:rsidP="00F84EA5">
            <w:pPr>
              <w:pStyle w:val="tabletext11"/>
              <w:rPr>
                <w:b/>
                <w:kern w:val="18"/>
              </w:rPr>
            </w:pPr>
            <w:r w:rsidRPr="00D06B3A">
              <w:rPr>
                <w:b/>
                <w:kern w:val="18"/>
              </w:rPr>
              <w:t>– VAN POOLS</w:t>
            </w:r>
          </w:p>
        </w:tc>
      </w:tr>
      <w:tr w:rsidR="00C83E31" w:rsidRPr="00D06B3A" w14:paraId="08A3F637" w14:textId="77777777" w:rsidTr="002C54CD">
        <w:trPr>
          <w:cantSplit/>
        </w:trPr>
        <w:tc>
          <w:tcPr>
            <w:tcW w:w="3120" w:type="dxa"/>
            <w:gridSpan w:val="3"/>
          </w:tcPr>
          <w:p w14:paraId="6AD8B905" w14:textId="77777777" w:rsidR="00C83E31" w:rsidRPr="00D06B3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06B3A">
              <w:rPr>
                <w:kern w:val="18"/>
              </w:rPr>
              <w:t>$   299</w:t>
            </w:r>
          </w:p>
        </w:tc>
        <w:tc>
          <w:tcPr>
            <w:tcW w:w="3120" w:type="dxa"/>
          </w:tcPr>
          <w:p w14:paraId="173EE390" w14:textId="77777777" w:rsidR="00C83E31" w:rsidRPr="00D06B3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06B3A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62ACD0C5" w14:textId="77777777" w:rsidR="00C83E31" w:rsidRPr="00D06B3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AD1FE05" w14:textId="77777777" w:rsidR="00C83E31" w:rsidRPr="00D06B3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06B3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50AC13D" w14:textId="77777777" w:rsidR="00C83E31" w:rsidRPr="00D06B3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D06B3A" w14:paraId="6A8FA78E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529402C" w14:textId="77777777" w:rsidR="00C83E31" w:rsidRPr="00D06B3A" w:rsidRDefault="00C83E31" w:rsidP="00F84EA5">
            <w:pPr>
              <w:pStyle w:val="tabletext11"/>
              <w:rPr>
                <w:b/>
                <w:kern w:val="18"/>
              </w:rPr>
            </w:pPr>
            <w:r w:rsidRPr="00D06B3A">
              <w:rPr>
                <w:b/>
                <w:kern w:val="18"/>
              </w:rPr>
              <w:t>RULE 249. AUTO DEALERS – PREMIUM DEVELOPMENT</w:t>
            </w:r>
          </w:p>
        </w:tc>
      </w:tr>
      <w:tr w:rsidR="00C83E31" w:rsidRPr="00D06B3A" w14:paraId="7CDB00B0" w14:textId="77777777" w:rsidTr="002C54CD">
        <w:trPr>
          <w:cantSplit/>
        </w:trPr>
        <w:tc>
          <w:tcPr>
            <w:tcW w:w="3120" w:type="dxa"/>
            <w:gridSpan w:val="3"/>
          </w:tcPr>
          <w:p w14:paraId="241BEF0B" w14:textId="77777777" w:rsidR="00C83E31" w:rsidRPr="00D06B3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06B3A">
              <w:rPr>
                <w:kern w:val="18"/>
              </w:rPr>
              <w:t>$   202</w:t>
            </w:r>
          </w:p>
        </w:tc>
        <w:tc>
          <w:tcPr>
            <w:tcW w:w="3120" w:type="dxa"/>
          </w:tcPr>
          <w:p w14:paraId="5EAE4785" w14:textId="77777777" w:rsidR="00C83E31" w:rsidRPr="00D06B3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06B3A">
              <w:rPr>
                <w:kern w:val="18"/>
              </w:rPr>
              <w:t xml:space="preserve">Refer to Rule </w:t>
            </w:r>
            <w:r w:rsidRPr="00D06B3A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5EFAA0F1" w14:textId="77777777" w:rsidR="00C83E31" w:rsidRPr="00D06B3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FFD1F68" w14:textId="77777777" w:rsidR="00C83E31" w:rsidRPr="00D06B3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06B3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CAABB2A" w14:textId="77777777" w:rsidR="00C83E31" w:rsidRPr="00D06B3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D06B3A" w14:paraId="0617A7E6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8B6563F" w14:textId="77777777" w:rsidR="00C83E31" w:rsidRPr="00D06B3A" w:rsidRDefault="00C83E31" w:rsidP="00F84EA5">
            <w:pPr>
              <w:pStyle w:val="tabletext11"/>
              <w:rPr>
                <w:b/>
                <w:kern w:val="18"/>
              </w:rPr>
            </w:pPr>
          </w:p>
        </w:tc>
      </w:tr>
      <w:tr w:rsidR="00C83E31" w:rsidRPr="00D06B3A" w14:paraId="0B0AF57A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5490E384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  <w:r w:rsidRPr="00D06B3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5752B4C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  <w:r w:rsidRPr="00D06B3A">
              <w:rPr>
                <w:kern w:val="18"/>
              </w:rPr>
              <w:t xml:space="preserve">For Other Than Zone-rated Trucks, Tractors and Trailers Classifications, refer to Rule </w:t>
            </w:r>
            <w:r w:rsidRPr="00D06B3A">
              <w:rPr>
                <w:b/>
                <w:kern w:val="18"/>
              </w:rPr>
              <w:t>222.</w:t>
            </w:r>
            <w:r w:rsidRPr="00D06B3A">
              <w:rPr>
                <w:kern w:val="18"/>
              </w:rPr>
              <w:t xml:space="preserve"> for premium development.</w:t>
            </w:r>
          </w:p>
        </w:tc>
      </w:tr>
      <w:tr w:rsidR="00C83E31" w:rsidRPr="00D06B3A" w14:paraId="6DF70591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3E780E41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  <w:r w:rsidRPr="00D06B3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EC7B1A7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  <w:r w:rsidRPr="00D06B3A">
              <w:rPr>
                <w:kern w:val="18"/>
              </w:rPr>
              <w:t xml:space="preserve">For Private Passenger Types Classifications, refer to Rule </w:t>
            </w:r>
            <w:r w:rsidRPr="00D06B3A">
              <w:rPr>
                <w:b/>
                <w:kern w:val="18"/>
              </w:rPr>
              <w:t>232.</w:t>
            </w:r>
            <w:r w:rsidRPr="00D06B3A">
              <w:rPr>
                <w:kern w:val="18"/>
              </w:rPr>
              <w:t xml:space="preserve"> for premium development.</w:t>
            </w:r>
          </w:p>
        </w:tc>
      </w:tr>
      <w:tr w:rsidR="00C83E31" w:rsidRPr="00D06B3A" w14:paraId="53D492EF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389D8AD4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  <w:r w:rsidRPr="00D06B3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EE3CA4D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  <w:r w:rsidRPr="00D06B3A">
              <w:rPr>
                <w:kern w:val="18"/>
              </w:rPr>
              <w:t xml:space="preserve">For Other Than Zone-rated Public Autos, refer to Rule </w:t>
            </w:r>
            <w:r w:rsidRPr="00D06B3A">
              <w:rPr>
                <w:rStyle w:val="rulelink"/>
              </w:rPr>
              <w:t>239.</w:t>
            </w:r>
            <w:r w:rsidRPr="00D06B3A">
              <w:rPr>
                <w:rStyle w:val="rulelink"/>
                <w:b w:val="0"/>
              </w:rPr>
              <w:t xml:space="preserve"> for premium development. </w:t>
            </w:r>
          </w:p>
        </w:tc>
      </w:tr>
      <w:tr w:rsidR="00C83E31" w:rsidRPr="00D06B3A" w14:paraId="3EE6DEFC" w14:textId="77777777" w:rsidTr="002C54CD">
        <w:trPr>
          <w:cantSplit/>
        </w:trPr>
        <w:tc>
          <w:tcPr>
            <w:tcW w:w="220" w:type="dxa"/>
          </w:tcPr>
          <w:p w14:paraId="1D15C60D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  <w:r w:rsidRPr="00D06B3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675B916D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  <w:r w:rsidRPr="00D06B3A">
              <w:rPr>
                <w:kern w:val="18"/>
              </w:rPr>
              <w:t xml:space="preserve">For liability increased limits factors, refer to Rule </w:t>
            </w:r>
            <w:r w:rsidRPr="00D06B3A">
              <w:rPr>
                <w:rStyle w:val="rulelink"/>
              </w:rPr>
              <w:t>300.</w:t>
            </w:r>
          </w:p>
        </w:tc>
      </w:tr>
      <w:tr w:rsidR="00C83E31" w:rsidRPr="00D06B3A" w14:paraId="4D59B0AE" w14:textId="77777777" w:rsidTr="002C54C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A0541F7" w14:textId="77777777" w:rsidR="00C83E31" w:rsidRPr="00D06B3A" w:rsidRDefault="00C83E31" w:rsidP="00F84EA5">
            <w:pPr>
              <w:pStyle w:val="tabletext11"/>
              <w:jc w:val="both"/>
              <w:rPr>
                <w:kern w:val="18"/>
              </w:rPr>
            </w:pPr>
            <w:r w:rsidRPr="00D06B3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76C06117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  <w:r w:rsidRPr="00D06B3A">
              <w:rPr>
                <w:kern w:val="18"/>
              </w:rPr>
              <w:t xml:space="preserve">Other Than Auto losses for </w:t>
            </w:r>
            <w:r w:rsidRPr="00D06B3A">
              <w:t>Auto Dealers</w:t>
            </w:r>
            <w:r w:rsidRPr="00D06B3A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D06B3A">
              <w:rPr>
                <w:rStyle w:val="rulelink"/>
              </w:rPr>
              <w:t>249.</w:t>
            </w:r>
          </w:p>
        </w:tc>
      </w:tr>
      <w:tr w:rsidR="00C83E31" w:rsidRPr="00D06B3A" w14:paraId="5EF7E83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DBF0D6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B2EB42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06B3A" w14:paraId="08882558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946A62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C21ABA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06B3A" w14:paraId="0B25BC3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0D574A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CDAA62D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06B3A" w14:paraId="6C60C8F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B2D988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5015CB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06B3A" w14:paraId="271C0C4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0B6D3F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96AF3E9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06B3A" w14:paraId="6E2DC740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11044B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9DEAA07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06B3A" w14:paraId="467E72E4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41D410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7166B9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06B3A" w14:paraId="01BAC402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0A6AB1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AC0EA6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06B3A" w14:paraId="05A48A7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FE4210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93948A3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06B3A" w14:paraId="50CB0116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614E6D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0A78D9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06B3A" w14:paraId="019ACCE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F58455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E27476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06B3A" w14:paraId="147DC5D4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B475D1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18A4F9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06B3A" w14:paraId="36439A8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1B1E3F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6434A0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06B3A" w14:paraId="71A6ABB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8BA33A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01C9C7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06B3A" w14:paraId="7266726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174056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0BF297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06B3A" w14:paraId="1FAB4BD6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3FDAD1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BA7871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06B3A" w14:paraId="45603713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8920D8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BDB89C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06B3A" w14:paraId="5D3C3CF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2DBE3A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0E7873E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06B3A" w14:paraId="6B42D56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FCFCEB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67FADFF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06B3A" w14:paraId="6892E47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0161A6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0C151E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06B3A" w14:paraId="3E45CAB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533E0F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80B252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06B3A" w14:paraId="1D42CFD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7E5035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6D7BB8D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06B3A" w14:paraId="5832A6F1" w14:textId="77777777" w:rsidTr="002C54C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72C26C0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63D75DB4" w14:textId="77777777" w:rsidR="00C83E31" w:rsidRPr="00D06B3A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2A3B629D" w14:textId="77777777" w:rsidR="00C83E31" w:rsidRDefault="00C83E31" w:rsidP="00F84EA5">
      <w:pPr>
        <w:pStyle w:val="isonormal"/>
      </w:pPr>
    </w:p>
    <w:p w14:paraId="4342EC90" w14:textId="77777777" w:rsidR="00C83E31" w:rsidRDefault="00C83E31" w:rsidP="00F84EA5">
      <w:pPr>
        <w:pStyle w:val="isonormal"/>
        <w:jc w:val="left"/>
      </w:pPr>
    </w:p>
    <w:p w14:paraId="797A2DBF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F39E5A1" w14:textId="77777777" w:rsidR="00C83E31" w:rsidRPr="00DA6A72" w:rsidRDefault="00C83E31" w:rsidP="00F84EA5">
      <w:pPr>
        <w:pStyle w:val="subcap"/>
      </w:pPr>
      <w:r w:rsidRPr="00DA6A72">
        <w:lastRenderedPageBreak/>
        <w:t>TERRITORY 126</w:t>
      </w:r>
    </w:p>
    <w:p w14:paraId="4B2B4B65" w14:textId="77777777" w:rsidR="00C83E31" w:rsidRPr="00DA6A72" w:rsidRDefault="00C83E31" w:rsidP="00F84EA5">
      <w:pPr>
        <w:pStyle w:val="subcap2"/>
      </w:pPr>
      <w:r w:rsidRPr="00DA6A72">
        <w:t>LIAB, MED PAY</w:t>
      </w:r>
    </w:p>
    <w:p w14:paraId="56F84FD6" w14:textId="77777777" w:rsidR="00C83E31" w:rsidRPr="00DA6A72" w:rsidRDefault="00C83E31" w:rsidP="00F84EA5">
      <w:pPr>
        <w:pStyle w:val="isonormal"/>
      </w:pPr>
    </w:p>
    <w:p w14:paraId="0F1B9F09" w14:textId="77777777" w:rsidR="00C83E31" w:rsidRPr="00DA6A72" w:rsidRDefault="00C83E31" w:rsidP="00F84EA5">
      <w:pPr>
        <w:pStyle w:val="isonormal"/>
        <w:sectPr w:rsidR="00C83E31" w:rsidRPr="00DA6A72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C83E31" w:rsidRPr="00DA6A72" w14:paraId="4F93C58E" w14:textId="77777777" w:rsidTr="002C54C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1B0CB07" w14:textId="77777777" w:rsidR="00C83E31" w:rsidRPr="00DA6A72" w:rsidRDefault="00C83E31" w:rsidP="00F84EA5">
            <w:pPr>
              <w:pStyle w:val="tablehead"/>
              <w:rPr>
                <w:kern w:val="18"/>
              </w:rPr>
            </w:pPr>
            <w:r w:rsidRPr="00DA6A72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6698C34" w14:textId="77777777" w:rsidR="00C83E31" w:rsidRPr="00DA6A72" w:rsidRDefault="00C83E31" w:rsidP="00F84EA5">
            <w:pPr>
              <w:pStyle w:val="tablehead"/>
              <w:rPr>
                <w:kern w:val="18"/>
              </w:rPr>
            </w:pPr>
            <w:r w:rsidRPr="00DA6A72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A349DB9" w14:textId="77777777" w:rsidR="00C83E31" w:rsidRPr="00DA6A72" w:rsidRDefault="00C83E31" w:rsidP="00F84EA5">
            <w:pPr>
              <w:pStyle w:val="tablehead"/>
              <w:rPr>
                <w:kern w:val="18"/>
              </w:rPr>
            </w:pPr>
            <w:r w:rsidRPr="00DA6A72">
              <w:rPr>
                <w:kern w:val="18"/>
              </w:rPr>
              <w:t>PERSONAL INJURY PROTECTION</w:t>
            </w:r>
          </w:p>
        </w:tc>
      </w:tr>
      <w:tr w:rsidR="00C83E31" w:rsidRPr="00DA6A72" w14:paraId="7E7DEB1E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30EC275" w14:textId="77777777" w:rsidR="00C83E31" w:rsidRPr="00DA6A72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1846F599" w14:textId="77777777" w:rsidR="00C83E31" w:rsidRPr="00DA6A72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548A20E" w14:textId="77777777" w:rsidR="00C83E31" w:rsidRPr="00DA6A72" w:rsidRDefault="00C83E31" w:rsidP="00F84EA5">
            <w:pPr>
              <w:pStyle w:val="tablehead"/>
              <w:rPr>
                <w:kern w:val="18"/>
              </w:rPr>
            </w:pPr>
          </w:p>
        </w:tc>
      </w:tr>
      <w:tr w:rsidR="00C83E31" w:rsidRPr="00DA6A72" w14:paraId="32AE0B30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FB1DDCD" w14:textId="77777777" w:rsidR="00C83E31" w:rsidRPr="00DA6A72" w:rsidRDefault="00C83E31" w:rsidP="00F84EA5">
            <w:pPr>
              <w:pStyle w:val="tablehead"/>
              <w:rPr>
                <w:kern w:val="18"/>
              </w:rPr>
            </w:pPr>
            <w:r w:rsidRPr="00DA6A72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596DDB6" w14:textId="77777777" w:rsidR="00C83E31" w:rsidRPr="00DA6A72" w:rsidRDefault="00C83E31" w:rsidP="00F84EA5">
            <w:pPr>
              <w:pStyle w:val="tablehead"/>
              <w:rPr>
                <w:kern w:val="18"/>
              </w:rPr>
            </w:pPr>
            <w:r w:rsidRPr="00DA6A72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7C45999" w14:textId="77777777" w:rsidR="00C83E31" w:rsidRPr="00DA6A72" w:rsidRDefault="00C83E31" w:rsidP="00F84EA5">
            <w:pPr>
              <w:pStyle w:val="tablehead"/>
              <w:rPr>
                <w:kern w:val="18"/>
              </w:rPr>
            </w:pPr>
            <w:r w:rsidRPr="00DA6A72">
              <w:rPr>
                <w:kern w:val="18"/>
              </w:rPr>
              <w:t>Basic Limits</w:t>
            </w:r>
          </w:p>
        </w:tc>
      </w:tr>
      <w:tr w:rsidR="00C83E31" w:rsidRPr="00DA6A72" w14:paraId="68D576D1" w14:textId="77777777" w:rsidTr="002C54CD">
        <w:trPr>
          <w:cantSplit/>
        </w:trPr>
        <w:tc>
          <w:tcPr>
            <w:tcW w:w="9360" w:type="dxa"/>
            <w:gridSpan w:val="7"/>
          </w:tcPr>
          <w:p w14:paraId="59F00AA6" w14:textId="77777777" w:rsidR="00C83E31" w:rsidRPr="00DA6A72" w:rsidRDefault="00C83E31" w:rsidP="00F84EA5">
            <w:pPr>
              <w:pStyle w:val="tabletext11"/>
              <w:rPr>
                <w:b/>
                <w:kern w:val="18"/>
              </w:rPr>
            </w:pPr>
            <w:r w:rsidRPr="00DA6A72">
              <w:rPr>
                <w:b/>
                <w:kern w:val="18"/>
              </w:rPr>
              <w:t>RULE 223. TRUCKS, TRACTORS AND TRAILERS CLASSIFICATIONS</w:t>
            </w:r>
          </w:p>
        </w:tc>
      </w:tr>
      <w:tr w:rsidR="00C83E31" w:rsidRPr="00DA6A72" w14:paraId="479B4ED8" w14:textId="77777777" w:rsidTr="002C54CD">
        <w:trPr>
          <w:cantSplit/>
        </w:trPr>
        <w:tc>
          <w:tcPr>
            <w:tcW w:w="3120" w:type="dxa"/>
            <w:gridSpan w:val="3"/>
          </w:tcPr>
          <w:p w14:paraId="603C1B12" w14:textId="77777777" w:rsidR="00C83E31" w:rsidRPr="00DA6A72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A6A72">
              <w:rPr>
                <w:kern w:val="18"/>
              </w:rPr>
              <w:t>$   298</w:t>
            </w:r>
          </w:p>
        </w:tc>
        <w:tc>
          <w:tcPr>
            <w:tcW w:w="3120" w:type="dxa"/>
          </w:tcPr>
          <w:p w14:paraId="7CE777FF" w14:textId="77777777" w:rsidR="00C83E31" w:rsidRPr="00DA6A72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A6A72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56F37882" w14:textId="77777777" w:rsidR="00C83E31" w:rsidRPr="00DA6A72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562EB44" w14:textId="77777777" w:rsidR="00C83E31" w:rsidRPr="00DA6A72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A6A7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EE879F3" w14:textId="77777777" w:rsidR="00C83E31" w:rsidRPr="00DA6A72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DA6A72" w14:paraId="47057FB9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C2CA011" w14:textId="77777777" w:rsidR="00C83E31" w:rsidRPr="00DA6A72" w:rsidRDefault="00C83E31" w:rsidP="00F84EA5">
            <w:pPr>
              <w:pStyle w:val="tabletext11"/>
              <w:rPr>
                <w:b/>
                <w:kern w:val="18"/>
              </w:rPr>
            </w:pPr>
            <w:r w:rsidRPr="00DA6A72">
              <w:rPr>
                <w:b/>
                <w:kern w:val="18"/>
              </w:rPr>
              <w:t>RULE 232. PRIVATE PASSENGER TYPES CLASSIFICATIONS</w:t>
            </w:r>
          </w:p>
        </w:tc>
      </w:tr>
      <w:tr w:rsidR="00C83E31" w:rsidRPr="00DA6A72" w14:paraId="058551AA" w14:textId="77777777" w:rsidTr="002C54CD">
        <w:trPr>
          <w:cantSplit/>
        </w:trPr>
        <w:tc>
          <w:tcPr>
            <w:tcW w:w="3120" w:type="dxa"/>
            <w:gridSpan w:val="3"/>
          </w:tcPr>
          <w:p w14:paraId="3901A3FD" w14:textId="77777777" w:rsidR="00C83E31" w:rsidRPr="00DA6A72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A6A72">
              <w:rPr>
                <w:kern w:val="18"/>
              </w:rPr>
              <w:t>$   321</w:t>
            </w:r>
          </w:p>
        </w:tc>
        <w:tc>
          <w:tcPr>
            <w:tcW w:w="3120" w:type="dxa"/>
          </w:tcPr>
          <w:p w14:paraId="0EFCFB34" w14:textId="77777777" w:rsidR="00C83E31" w:rsidRPr="00DA6A72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A6A72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1A3DA8A6" w14:textId="77777777" w:rsidR="00C83E31" w:rsidRPr="00DA6A72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A7BA8F8" w14:textId="77777777" w:rsidR="00C83E31" w:rsidRPr="00DA6A72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A6A7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50E0292" w14:textId="77777777" w:rsidR="00C83E31" w:rsidRPr="00DA6A72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DA6A72" w14:paraId="568005EC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69AAA31" w14:textId="77777777" w:rsidR="00C83E31" w:rsidRPr="00DA6A72" w:rsidRDefault="00C83E31" w:rsidP="00F84EA5">
            <w:pPr>
              <w:pStyle w:val="tabletext11"/>
              <w:rPr>
                <w:b/>
                <w:kern w:val="18"/>
              </w:rPr>
            </w:pPr>
            <w:r w:rsidRPr="00DA6A72">
              <w:rPr>
                <w:b/>
                <w:kern w:val="18"/>
              </w:rPr>
              <w:t>RULE 240. PUBLIC AUTO CLASSIFICATIONS –</w:t>
            </w:r>
          </w:p>
        </w:tc>
      </w:tr>
      <w:tr w:rsidR="00C83E31" w:rsidRPr="00DA6A72" w14:paraId="21ED8F48" w14:textId="77777777" w:rsidTr="002C54CD">
        <w:trPr>
          <w:cantSplit/>
        </w:trPr>
        <w:tc>
          <w:tcPr>
            <w:tcW w:w="540" w:type="dxa"/>
            <w:gridSpan w:val="2"/>
          </w:tcPr>
          <w:p w14:paraId="08700CB3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DA3D9F6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  <w:r w:rsidRPr="00DA6A72">
              <w:rPr>
                <w:b/>
                <w:kern w:val="18"/>
              </w:rPr>
              <w:t>– TAXICABS AND LIMOUSINES</w:t>
            </w:r>
          </w:p>
        </w:tc>
      </w:tr>
      <w:tr w:rsidR="00C83E31" w:rsidRPr="00DA6A72" w14:paraId="47CC8FC1" w14:textId="77777777" w:rsidTr="002C54CD">
        <w:trPr>
          <w:cantSplit/>
        </w:trPr>
        <w:tc>
          <w:tcPr>
            <w:tcW w:w="3120" w:type="dxa"/>
            <w:gridSpan w:val="3"/>
          </w:tcPr>
          <w:p w14:paraId="319E79A0" w14:textId="77777777" w:rsidR="00C83E31" w:rsidRPr="00DA6A72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A6A72">
              <w:rPr>
                <w:kern w:val="18"/>
              </w:rPr>
              <w:t>$  1198</w:t>
            </w:r>
          </w:p>
        </w:tc>
        <w:tc>
          <w:tcPr>
            <w:tcW w:w="3120" w:type="dxa"/>
          </w:tcPr>
          <w:p w14:paraId="27ACB902" w14:textId="77777777" w:rsidR="00C83E31" w:rsidRPr="00DA6A72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A6A72">
              <w:rPr>
                <w:kern w:val="18"/>
              </w:rPr>
              <w:t>$    50</w:t>
            </w:r>
          </w:p>
        </w:tc>
        <w:tc>
          <w:tcPr>
            <w:tcW w:w="1040" w:type="dxa"/>
          </w:tcPr>
          <w:p w14:paraId="284238F3" w14:textId="77777777" w:rsidR="00C83E31" w:rsidRPr="00DA6A72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F8F9719" w14:textId="77777777" w:rsidR="00C83E31" w:rsidRPr="00DA6A72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A6A7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2A4653D" w14:textId="77777777" w:rsidR="00C83E31" w:rsidRPr="00DA6A72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DA6A72" w14:paraId="0396020D" w14:textId="77777777" w:rsidTr="002C54CD">
        <w:trPr>
          <w:cantSplit/>
        </w:trPr>
        <w:tc>
          <w:tcPr>
            <w:tcW w:w="540" w:type="dxa"/>
            <w:gridSpan w:val="2"/>
          </w:tcPr>
          <w:p w14:paraId="0DB3BA9B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30A7778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  <w:r w:rsidRPr="00DA6A72">
              <w:rPr>
                <w:b/>
                <w:kern w:val="18"/>
              </w:rPr>
              <w:t>– SCHOOL AND CHURCH BUSES</w:t>
            </w:r>
          </w:p>
        </w:tc>
      </w:tr>
      <w:tr w:rsidR="00C83E31" w:rsidRPr="00DA6A72" w14:paraId="20F2954D" w14:textId="77777777" w:rsidTr="002C54CD">
        <w:trPr>
          <w:cantSplit/>
        </w:trPr>
        <w:tc>
          <w:tcPr>
            <w:tcW w:w="3120" w:type="dxa"/>
            <w:gridSpan w:val="3"/>
          </w:tcPr>
          <w:p w14:paraId="2CD95CD4" w14:textId="77777777" w:rsidR="00C83E31" w:rsidRPr="00DA6A72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A6A72">
              <w:rPr>
                <w:kern w:val="18"/>
              </w:rPr>
              <w:t>$   113</w:t>
            </w:r>
          </w:p>
        </w:tc>
        <w:tc>
          <w:tcPr>
            <w:tcW w:w="3120" w:type="dxa"/>
          </w:tcPr>
          <w:p w14:paraId="29CAFC05" w14:textId="77777777" w:rsidR="00C83E31" w:rsidRPr="00DA6A72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A6A72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6B331ED6" w14:textId="77777777" w:rsidR="00C83E31" w:rsidRPr="00DA6A72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332DB79" w14:textId="77777777" w:rsidR="00C83E31" w:rsidRPr="00DA6A72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A6A7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11A81CD" w14:textId="77777777" w:rsidR="00C83E31" w:rsidRPr="00DA6A72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DA6A72" w14:paraId="457F92BF" w14:textId="77777777" w:rsidTr="002C54CD">
        <w:trPr>
          <w:cantSplit/>
        </w:trPr>
        <w:tc>
          <w:tcPr>
            <w:tcW w:w="540" w:type="dxa"/>
            <w:gridSpan w:val="2"/>
          </w:tcPr>
          <w:p w14:paraId="15568052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28578FF" w14:textId="77777777" w:rsidR="00C83E31" w:rsidRPr="00DA6A72" w:rsidRDefault="00C83E31" w:rsidP="00F84EA5">
            <w:pPr>
              <w:pStyle w:val="tabletext11"/>
              <w:rPr>
                <w:b/>
                <w:kern w:val="18"/>
              </w:rPr>
            </w:pPr>
            <w:r w:rsidRPr="00DA6A72">
              <w:rPr>
                <w:b/>
                <w:kern w:val="18"/>
              </w:rPr>
              <w:t>– OTHER BUSES</w:t>
            </w:r>
          </w:p>
        </w:tc>
      </w:tr>
      <w:tr w:rsidR="00C83E31" w:rsidRPr="00DA6A72" w14:paraId="000DEF5F" w14:textId="77777777" w:rsidTr="002C54CD">
        <w:trPr>
          <w:cantSplit/>
        </w:trPr>
        <w:tc>
          <w:tcPr>
            <w:tcW w:w="3120" w:type="dxa"/>
            <w:gridSpan w:val="3"/>
          </w:tcPr>
          <w:p w14:paraId="4A2D877F" w14:textId="77777777" w:rsidR="00C83E31" w:rsidRPr="00DA6A72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A6A72">
              <w:rPr>
                <w:kern w:val="18"/>
              </w:rPr>
              <w:t>$   942</w:t>
            </w:r>
          </w:p>
        </w:tc>
        <w:tc>
          <w:tcPr>
            <w:tcW w:w="3120" w:type="dxa"/>
          </w:tcPr>
          <w:p w14:paraId="4FB3F25F" w14:textId="77777777" w:rsidR="00C83E31" w:rsidRPr="00DA6A72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A6A72">
              <w:rPr>
                <w:kern w:val="18"/>
              </w:rPr>
              <w:t>$    48</w:t>
            </w:r>
          </w:p>
        </w:tc>
        <w:tc>
          <w:tcPr>
            <w:tcW w:w="1040" w:type="dxa"/>
          </w:tcPr>
          <w:p w14:paraId="4565FB2E" w14:textId="77777777" w:rsidR="00C83E31" w:rsidRPr="00DA6A72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461F74A" w14:textId="77777777" w:rsidR="00C83E31" w:rsidRPr="00DA6A72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A6A7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D58BB14" w14:textId="77777777" w:rsidR="00C83E31" w:rsidRPr="00DA6A72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DA6A72" w14:paraId="7B82DDE7" w14:textId="77777777" w:rsidTr="002C54CD">
        <w:trPr>
          <w:cantSplit/>
        </w:trPr>
        <w:tc>
          <w:tcPr>
            <w:tcW w:w="540" w:type="dxa"/>
            <w:gridSpan w:val="2"/>
          </w:tcPr>
          <w:p w14:paraId="31A4C1CA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8AB37A8" w14:textId="77777777" w:rsidR="00C83E31" w:rsidRPr="00DA6A72" w:rsidRDefault="00C83E31" w:rsidP="00F84EA5">
            <w:pPr>
              <w:pStyle w:val="tabletext11"/>
              <w:rPr>
                <w:b/>
                <w:kern w:val="18"/>
              </w:rPr>
            </w:pPr>
            <w:r w:rsidRPr="00DA6A72">
              <w:rPr>
                <w:b/>
                <w:kern w:val="18"/>
              </w:rPr>
              <w:t>– VAN POOLS</w:t>
            </w:r>
          </w:p>
        </w:tc>
      </w:tr>
      <w:tr w:rsidR="00C83E31" w:rsidRPr="00DA6A72" w14:paraId="2057CBA0" w14:textId="77777777" w:rsidTr="002C54CD">
        <w:trPr>
          <w:cantSplit/>
        </w:trPr>
        <w:tc>
          <w:tcPr>
            <w:tcW w:w="3120" w:type="dxa"/>
            <w:gridSpan w:val="3"/>
          </w:tcPr>
          <w:p w14:paraId="6687D7C2" w14:textId="77777777" w:rsidR="00C83E31" w:rsidRPr="00DA6A72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A6A72">
              <w:rPr>
                <w:kern w:val="18"/>
              </w:rPr>
              <w:t>$   283</w:t>
            </w:r>
          </w:p>
        </w:tc>
        <w:tc>
          <w:tcPr>
            <w:tcW w:w="3120" w:type="dxa"/>
          </w:tcPr>
          <w:p w14:paraId="046D1C99" w14:textId="77777777" w:rsidR="00C83E31" w:rsidRPr="00DA6A72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A6A72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68EEDB5E" w14:textId="77777777" w:rsidR="00C83E31" w:rsidRPr="00DA6A72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E62916C" w14:textId="77777777" w:rsidR="00C83E31" w:rsidRPr="00DA6A72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A6A7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671A1C5" w14:textId="77777777" w:rsidR="00C83E31" w:rsidRPr="00DA6A72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DA6A72" w14:paraId="1484BB06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32B706C" w14:textId="77777777" w:rsidR="00C83E31" w:rsidRPr="00DA6A72" w:rsidRDefault="00C83E31" w:rsidP="00F84EA5">
            <w:pPr>
              <w:pStyle w:val="tabletext11"/>
              <w:rPr>
                <w:b/>
                <w:kern w:val="18"/>
              </w:rPr>
            </w:pPr>
            <w:r w:rsidRPr="00DA6A72">
              <w:rPr>
                <w:b/>
                <w:kern w:val="18"/>
              </w:rPr>
              <w:t>RULE 249. AUTO DEALERS – PREMIUM DEVELOPMENT</w:t>
            </w:r>
          </w:p>
        </w:tc>
      </w:tr>
      <w:tr w:rsidR="00C83E31" w:rsidRPr="00DA6A72" w14:paraId="4E230F1E" w14:textId="77777777" w:rsidTr="002C54CD">
        <w:trPr>
          <w:cantSplit/>
        </w:trPr>
        <w:tc>
          <w:tcPr>
            <w:tcW w:w="3120" w:type="dxa"/>
            <w:gridSpan w:val="3"/>
          </w:tcPr>
          <w:p w14:paraId="43079C36" w14:textId="77777777" w:rsidR="00C83E31" w:rsidRPr="00DA6A72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A6A72">
              <w:rPr>
                <w:kern w:val="18"/>
              </w:rPr>
              <w:t>$   186</w:t>
            </w:r>
          </w:p>
        </w:tc>
        <w:tc>
          <w:tcPr>
            <w:tcW w:w="3120" w:type="dxa"/>
          </w:tcPr>
          <w:p w14:paraId="1600A4F4" w14:textId="77777777" w:rsidR="00C83E31" w:rsidRPr="00DA6A72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A6A72">
              <w:rPr>
                <w:kern w:val="18"/>
              </w:rPr>
              <w:t xml:space="preserve">Refer to Rule </w:t>
            </w:r>
            <w:r w:rsidRPr="00DA6A72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31C4D63F" w14:textId="77777777" w:rsidR="00C83E31" w:rsidRPr="00DA6A72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75BEBCD" w14:textId="77777777" w:rsidR="00C83E31" w:rsidRPr="00DA6A72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A6A7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C720B29" w14:textId="77777777" w:rsidR="00C83E31" w:rsidRPr="00DA6A72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DA6A72" w14:paraId="6FB5881D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207C8F7" w14:textId="77777777" w:rsidR="00C83E31" w:rsidRPr="00DA6A72" w:rsidRDefault="00C83E31" w:rsidP="00F84EA5">
            <w:pPr>
              <w:pStyle w:val="tabletext11"/>
              <w:rPr>
                <w:b/>
                <w:kern w:val="18"/>
              </w:rPr>
            </w:pPr>
          </w:p>
        </w:tc>
      </w:tr>
      <w:tr w:rsidR="00C83E31" w:rsidRPr="00DA6A72" w14:paraId="348B8E59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2233BF51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  <w:r w:rsidRPr="00DA6A7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63F46CA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  <w:r w:rsidRPr="00DA6A72">
              <w:rPr>
                <w:kern w:val="18"/>
              </w:rPr>
              <w:t xml:space="preserve">For Other Than Zone-rated Trucks, Tractors and Trailers Classifications, refer to Rule </w:t>
            </w:r>
            <w:r w:rsidRPr="00DA6A72">
              <w:rPr>
                <w:b/>
                <w:kern w:val="18"/>
              </w:rPr>
              <w:t>222.</w:t>
            </w:r>
            <w:r w:rsidRPr="00DA6A72">
              <w:rPr>
                <w:kern w:val="18"/>
              </w:rPr>
              <w:t xml:space="preserve"> for premium development.</w:t>
            </w:r>
          </w:p>
        </w:tc>
      </w:tr>
      <w:tr w:rsidR="00C83E31" w:rsidRPr="00DA6A72" w14:paraId="26AF38C2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68E0B370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  <w:r w:rsidRPr="00DA6A7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F50B7FE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  <w:r w:rsidRPr="00DA6A72">
              <w:rPr>
                <w:kern w:val="18"/>
              </w:rPr>
              <w:t xml:space="preserve">For Private Passenger Types Classifications, refer to Rule </w:t>
            </w:r>
            <w:r w:rsidRPr="00DA6A72">
              <w:rPr>
                <w:b/>
                <w:kern w:val="18"/>
              </w:rPr>
              <w:t>232.</w:t>
            </w:r>
            <w:r w:rsidRPr="00DA6A72">
              <w:rPr>
                <w:kern w:val="18"/>
              </w:rPr>
              <w:t xml:space="preserve"> for premium development.</w:t>
            </w:r>
          </w:p>
        </w:tc>
      </w:tr>
      <w:tr w:rsidR="00C83E31" w:rsidRPr="00DA6A72" w14:paraId="31066521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2B2127C5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  <w:r w:rsidRPr="00DA6A7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1FF7A5F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  <w:r w:rsidRPr="00DA6A72">
              <w:rPr>
                <w:kern w:val="18"/>
              </w:rPr>
              <w:t xml:space="preserve">For Other Than Zone-rated Public Autos, refer to Rule </w:t>
            </w:r>
            <w:r w:rsidRPr="00DA6A72">
              <w:rPr>
                <w:rStyle w:val="rulelink"/>
              </w:rPr>
              <w:t>239.</w:t>
            </w:r>
            <w:r w:rsidRPr="00DA6A72">
              <w:rPr>
                <w:rStyle w:val="rulelink"/>
                <w:b w:val="0"/>
              </w:rPr>
              <w:t xml:space="preserve"> for premium development. </w:t>
            </w:r>
          </w:p>
        </w:tc>
      </w:tr>
      <w:tr w:rsidR="00C83E31" w:rsidRPr="00DA6A72" w14:paraId="79301CA3" w14:textId="77777777" w:rsidTr="002C54CD">
        <w:trPr>
          <w:cantSplit/>
        </w:trPr>
        <w:tc>
          <w:tcPr>
            <w:tcW w:w="220" w:type="dxa"/>
          </w:tcPr>
          <w:p w14:paraId="5D627BED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  <w:r w:rsidRPr="00DA6A7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2639243E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  <w:r w:rsidRPr="00DA6A72">
              <w:rPr>
                <w:kern w:val="18"/>
              </w:rPr>
              <w:t xml:space="preserve">For liability increased limits factors, refer to Rule </w:t>
            </w:r>
            <w:r w:rsidRPr="00DA6A72">
              <w:rPr>
                <w:rStyle w:val="rulelink"/>
              </w:rPr>
              <w:t>300.</w:t>
            </w:r>
          </w:p>
        </w:tc>
      </w:tr>
      <w:tr w:rsidR="00C83E31" w:rsidRPr="00DA6A72" w14:paraId="6C821264" w14:textId="77777777" w:rsidTr="002C54C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5C7894F" w14:textId="77777777" w:rsidR="00C83E31" w:rsidRPr="00DA6A72" w:rsidRDefault="00C83E31" w:rsidP="00F84EA5">
            <w:pPr>
              <w:pStyle w:val="tabletext11"/>
              <w:jc w:val="both"/>
              <w:rPr>
                <w:kern w:val="18"/>
              </w:rPr>
            </w:pPr>
            <w:r w:rsidRPr="00DA6A7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2EB6B5A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  <w:r w:rsidRPr="00DA6A72">
              <w:rPr>
                <w:kern w:val="18"/>
              </w:rPr>
              <w:t xml:space="preserve">Other Than Auto losses for </w:t>
            </w:r>
            <w:r w:rsidRPr="00DA6A72">
              <w:t>Auto Dealers</w:t>
            </w:r>
            <w:r w:rsidRPr="00DA6A72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DA6A72">
              <w:rPr>
                <w:rStyle w:val="rulelink"/>
              </w:rPr>
              <w:t>249.</w:t>
            </w:r>
          </w:p>
        </w:tc>
      </w:tr>
      <w:tr w:rsidR="00C83E31" w:rsidRPr="00DA6A72" w14:paraId="2FAA400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087718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CDBBCB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A6A72" w14:paraId="15D3618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67FC61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49DDEA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A6A72" w14:paraId="75C74C6A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524EB0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A1A86E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A6A72" w14:paraId="532E496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CB7125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C0955A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A6A72" w14:paraId="45C29C5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C1E41B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58BFCA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A6A72" w14:paraId="28BAA57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F5C93E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363C78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A6A72" w14:paraId="648705B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6B2A04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937961E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A6A72" w14:paraId="6ECF5834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F33165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BAC974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A6A72" w14:paraId="3C47B75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77C6C4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111B0E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A6A72" w14:paraId="346400A4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522502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627660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A6A72" w14:paraId="2E18B2B0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795D28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9F7AF9A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A6A72" w14:paraId="75BED87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8BDAA4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4F6ABF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A6A72" w14:paraId="25AFD56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82EDC0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E7B24B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A6A72" w14:paraId="68ECEBC2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9A37C4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5A3D42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A6A72" w14:paraId="5B10B310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1D690F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5460C1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A6A72" w14:paraId="186DECDA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B25CAF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9A6052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A6A72" w14:paraId="623CD81A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24307A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648486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A6A72" w14:paraId="77850403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3B4BF7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DE1980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A6A72" w14:paraId="12A5E1C4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F7CFFD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F30223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A6A72" w14:paraId="6D03B55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D2E929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476BEA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A6A72" w14:paraId="5737066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4FCA67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14B381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A6A72" w14:paraId="3E783852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FE3DAA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909A31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A6A72" w14:paraId="08D085C5" w14:textId="77777777" w:rsidTr="002C54C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515788F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43BEC676" w14:textId="77777777" w:rsidR="00C83E31" w:rsidRPr="00DA6A72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42A8956E" w14:textId="77777777" w:rsidR="00C83E31" w:rsidRDefault="00C83E31" w:rsidP="00F84EA5">
      <w:pPr>
        <w:pStyle w:val="isonormal"/>
      </w:pPr>
    </w:p>
    <w:p w14:paraId="58798602" w14:textId="77777777" w:rsidR="00C83E31" w:rsidRDefault="00C83E31" w:rsidP="00F84EA5">
      <w:pPr>
        <w:pStyle w:val="isonormal"/>
        <w:jc w:val="left"/>
      </w:pPr>
    </w:p>
    <w:p w14:paraId="4916EDE4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FB124A4" w14:textId="77777777" w:rsidR="00C83E31" w:rsidRPr="0030002E" w:rsidRDefault="00C83E31" w:rsidP="00F84EA5">
      <w:pPr>
        <w:pStyle w:val="subcap"/>
      </w:pPr>
      <w:r w:rsidRPr="0030002E">
        <w:lastRenderedPageBreak/>
        <w:t>TERRITORY 127</w:t>
      </w:r>
    </w:p>
    <w:p w14:paraId="19D74EC5" w14:textId="77777777" w:rsidR="00C83E31" w:rsidRPr="0030002E" w:rsidRDefault="00C83E31" w:rsidP="00F84EA5">
      <w:pPr>
        <w:pStyle w:val="subcap2"/>
      </w:pPr>
      <w:r w:rsidRPr="0030002E">
        <w:t>LIAB, MED PAY</w:t>
      </w:r>
    </w:p>
    <w:p w14:paraId="73F58EF7" w14:textId="77777777" w:rsidR="00C83E31" w:rsidRPr="0030002E" w:rsidRDefault="00C83E31" w:rsidP="00F84EA5">
      <w:pPr>
        <w:pStyle w:val="isonormal"/>
      </w:pPr>
    </w:p>
    <w:p w14:paraId="2E7A8ACC" w14:textId="77777777" w:rsidR="00C83E31" w:rsidRPr="0030002E" w:rsidRDefault="00C83E31" w:rsidP="00F84EA5">
      <w:pPr>
        <w:pStyle w:val="isonormal"/>
        <w:sectPr w:rsidR="00C83E31" w:rsidRPr="0030002E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C83E31" w:rsidRPr="0030002E" w14:paraId="4C1D837C" w14:textId="77777777" w:rsidTr="002C54C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E2B91B2" w14:textId="77777777" w:rsidR="00C83E31" w:rsidRPr="0030002E" w:rsidRDefault="00C83E31" w:rsidP="00F84EA5">
            <w:pPr>
              <w:pStyle w:val="tablehead"/>
              <w:rPr>
                <w:kern w:val="18"/>
              </w:rPr>
            </w:pPr>
            <w:r w:rsidRPr="0030002E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8812E7B" w14:textId="77777777" w:rsidR="00C83E31" w:rsidRPr="0030002E" w:rsidRDefault="00C83E31" w:rsidP="00F84EA5">
            <w:pPr>
              <w:pStyle w:val="tablehead"/>
              <w:rPr>
                <w:kern w:val="18"/>
              </w:rPr>
            </w:pPr>
            <w:r w:rsidRPr="0030002E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EE11633" w14:textId="77777777" w:rsidR="00C83E31" w:rsidRPr="0030002E" w:rsidRDefault="00C83E31" w:rsidP="00F84EA5">
            <w:pPr>
              <w:pStyle w:val="tablehead"/>
              <w:rPr>
                <w:kern w:val="18"/>
              </w:rPr>
            </w:pPr>
            <w:r w:rsidRPr="0030002E">
              <w:rPr>
                <w:kern w:val="18"/>
              </w:rPr>
              <w:t>PERSONAL INJURY PROTECTION</w:t>
            </w:r>
          </w:p>
        </w:tc>
      </w:tr>
      <w:tr w:rsidR="00C83E31" w:rsidRPr="0030002E" w14:paraId="287935E7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34A07B0" w14:textId="77777777" w:rsidR="00C83E31" w:rsidRPr="0030002E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A15A408" w14:textId="77777777" w:rsidR="00C83E31" w:rsidRPr="0030002E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B42B07B" w14:textId="77777777" w:rsidR="00C83E31" w:rsidRPr="0030002E" w:rsidRDefault="00C83E31" w:rsidP="00F84EA5">
            <w:pPr>
              <w:pStyle w:val="tablehead"/>
              <w:rPr>
                <w:kern w:val="18"/>
              </w:rPr>
            </w:pPr>
          </w:p>
        </w:tc>
      </w:tr>
      <w:tr w:rsidR="00C83E31" w:rsidRPr="0030002E" w14:paraId="6CCBEC2E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D15A2E1" w14:textId="77777777" w:rsidR="00C83E31" w:rsidRPr="0030002E" w:rsidRDefault="00C83E31" w:rsidP="00F84EA5">
            <w:pPr>
              <w:pStyle w:val="tablehead"/>
              <w:rPr>
                <w:kern w:val="18"/>
              </w:rPr>
            </w:pPr>
            <w:r w:rsidRPr="0030002E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21661E9" w14:textId="77777777" w:rsidR="00C83E31" w:rsidRPr="0030002E" w:rsidRDefault="00C83E31" w:rsidP="00F84EA5">
            <w:pPr>
              <w:pStyle w:val="tablehead"/>
              <w:rPr>
                <w:kern w:val="18"/>
              </w:rPr>
            </w:pPr>
            <w:r w:rsidRPr="0030002E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FB70F1F" w14:textId="77777777" w:rsidR="00C83E31" w:rsidRPr="0030002E" w:rsidRDefault="00C83E31" w:rsidP="00F84EA5">
            <w:pPr>
              <w:pStyle w:val="tablehead"/>
              <w:rPr>
                <w:kern w:val="18"/>
              </w:rPr>
            </w:pPr>
            <w:r w:rsidRPr="0030002E">
              <w:rPr>
                <w:kern w:val="18"/>
              </w:rPr>
              <w:t>Basic Limits</w:t>
            </w:r>
          </w:p>
        </w:tc>
      </w:tr>
      <w:tr w:rsidR="00C83E31" w:rsidRPr="0030002E" w14:paraId="6F5E27FF" w14:textId="77777777" w:rsidTr="002C54CD">
        <w:trPr>
          <w:cantSplit/>
        </w:trPr>
        <w:tc>
          <w:tcPr>
            <w:tcW w:w="9360" w:type="dxa"/>
            <w:gridSpan w:val="7"/>
          </w:tcPr>
          <w:p w14:paraId="66308B55" w14:textId="77777777" w:rsidR="00C83E31" w:rsidRPr="0030002E" w:rsidRDefault="00C83E31" w:rsidP="00F84EA5">
            <w:pPr>
              <w:pStyle w:val="tabletext11"/>
              <w:rPr>
                <w:b/>
                <w:kern w:val="18"/>
              </w:rPr>
            </w:pPr>
            <w:r w:rsidRPr="0030002E">
              <w:rPr>
                <w:b/>
                <w:kern w:val="18"/>
              </w:rPr>
              <w:t>RULE 223. TRUCKS, TRACTORS AND TRAILERS CLASSIFICATIONS</w:t>
            </w:r>
          </w:p>
        </w:tc>
      </w:tr>
      <w:tr w:rsidR="00C83E31" w:rsidRPr="0030002E" w14:paraId="43497BA4" w14:textId="77777777" w:rsidTr="002C54CD">
        <w:trPr>
          <w:cantSplit/>
        </w:trPr>
        <w:tc>
          <w:tcPr>
            <w:tcW w:w="3120" w:type="dxa"/>
            <w:gridSpan w:val="3"/>
          </w:tcPr>
          <w:p w14:paraId="0A3165F7" w14:textId="77777777" w:rsidR="00C83E31" w:rsidRPr="0030002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0002E">
              <w:rPr>
                <w:kern w:val="18"/>
              </w:rPr>
              <w:t>$   272</w:t>
            </w:r>
          </w:p>
        </w:tc>
        <w:tc>
          <w:tcPr>
            <w:tcW w:w="3120" w:type="dxa"/>
          </w:tcPr>
          <w:p w14:paraId="24215FD1" w14:textId="77777777" w:rsidR="00C83E31" w:rsidRPr="0030002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0002E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2F659969" w14:textId="77777777" w:rsidR="00C83E31" w:rsidRPr="0030002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7BB2BBB" w14:textId="77777777" w:rsidR="00C83E31" w:rsidRPr="0030002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0002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28995EE" w14:textId="77777777" w:rsidR="00C83E31" w:rsidRPr="0030002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30002E" w14:paraId="5E36341F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519148C" w14:textId="77777777" w:rsidR="00C83E31" w:rsidRPr="0030002E" w:rsidRDefault="00C83E31" w:rsidP="00F84EA5">
            <w:pPr>
              <w:pStyle w:val="tabletext11"/>
              <w:rPr>
                <w:b/>
                <w:kern w:val="18"/>
              </w:rPr>
            </w:pPr>
            <w:r w:rsidRPr="0030002E">
              <w:rPr>
                <w:b/>
                <w:kern w:val="18"/>
              </w:rPr>
              <w:t>RULE 232. PRIVATE PASSENGER TYPES CLASSIFICATIONS</w:t>
            </w:r>
          </w:p>
        </w:tc>
      </w:tr>
      <w:tr w:rsidR="00C83E31" w:rsidRPr="0030002E" w14:paraId="0C3CDD2B" w14:textId="77777777" w:rsidTr="002C54CD">
        <w:trPr>
          <w:cantSplit/>
        </w:trPr>
        <w:tc>
          <w:tcPr>
            <w:tcW w:w="3120" w:type="dxa"/>
            <w:gridSpan w:val="3"/>
          </w:tcPr>
          <w:p w14:paraId="607A6D70" w14:textId="77777777" w:rsidR="00C83E31" w:rsidRPr="0030002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0002E">
              <w:rPr>
                <w:kern w:val="18"/>
              </w:rPr>
              <w:t>$   337</w:t>
            </w:r>
          </w:p>
        </w:tc>
        <w:tc>
          <w:tcPr>
            <w:tcW w:w="3120" w:type="dxa"/>
          </w:tcPr>
          <w:p w14:paraId="53C55C45" w14:textId="77777777" w:rsidR="00C83E31" w:rsidRPr="0030002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0002E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5571A333" w14:textId="77777777" w:rsidR="00C83E31" w:rsidRPr="0030002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38EB718" w14:textId="77777777" w:rsidR="00C83E31" w:rsidRPr="0030002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0002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512C5D9" w14:textId="77777777" w:rsidR="00C83E31" w:rsidRPr="0030002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30002E" w14:paraId="36028BEE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5FD6B1A" w14:textId="77777777" w:rsidR="00C83E31" w:rsidRPr="0030002E" w:rsidRDefault="00C83E31" w:rsidP="00F84EA5">
            <w:pPr>
              <w:pStyle w:val="tabletext11"/>
              <w:rPr>
                <w:b/>
                <w:kern w:val="18"/>
              </w:rPr>
            </w:pPr>
            <w:r w:rsidRPr="0030002E">
              <w:rPr>
                <w:b/>
                <w:kern w:val="18"/>
              </w:rPr>
              <w:t>RULE 240. PUBLIC AUTO CLASSIFICATIONS –</w:t>
            </w:r>
          </w:p>
        </w:tc>
      </w:tr>
      <w:tr w:rsidR="00C83E31" w:rsidRPr="0030002E" w14:paraId="2A05995A" w14:textId="77777777" w:rsidTr="002C54CD">
        <w:trPr>
          <w:cantSplit/>
        </w:trPr>
        <w:tc>
          <w:tcPr>
            <w:tcW w:w="540" w:type="dxa"/>
            <w:gridSpan w:val="2"/>
          </w:tcPr>
          <w:p w14:paraId="1ABEE7E1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8D261FB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  <w:r w:rsidRPr="0030002E">
              <w:rPr>
                <w:b/>
                <w:kern w:val="18"/>
              </w:rPr>
              <w:t>– TAXICABS AND LIMOUSINES</w:t>
            </w:r>
          </w:p>
        </w:tc>
      </w:tr>
      <w:tr w:rsidR="00C83E31" w:rsidRPr="0030002E" w14:paraId="0EE945D9" w14:textId="77777777" w:rsidTr="002C54CD">
        <w:trPr>
          <w:cantSplit/>
        </w:trPr>
        <w:tc>
          <w:tcPr>
            <w:tcW w:w="3120" w:type="dxa"/>
            <w:gridSpan w:val="3"/>
          </w:tcPr>
          <w:p w14:paraId="33D8C9E5" w14:textId="77777777" w:rsidR="00C83E31" w:rsidRPr="0030002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0002E">
              <w:rPr>
                <w:kern w:val="18"/>
              </w:rPr>
              <w:t>$  1093</w:t>
            </w:r>
          </w:p>
        </w:tc>
        <w:tc>
          <w:tcPr>
            <w:tcW w:w="3120" w:type="dxa"/>
          </w:tcPr>
          <w:p w14:paraId="1EC61283" w14:textId="77777777" w:rsidR="00C83E31" w:rsidRPr="0030002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0002E">
              <w:rPr>
                <w:kern w:val="18"/>
              </w:rPr>
              <w:t>$    45</w:t>
            </w:r>
          </w:p>
        </w:tc>
        <w:tc>
          <w:tcPr>
            <w:tcW w:w="1040" w:type="dxa"/>
          </w:tcPr>
          <w:p w14:paraId="2FC0E789" w14:textId="77777777" w:rsidR="00C83E31" w:rsidRPr="0030002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67F323D" w14:textId="77777777" w:rsidR="00C83E31" w:rsidRPr="0030002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0002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8B6FBDE" w14:textId="77777777" w:rsidR="00C83E31" w:rsidRPr="0030002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30002E" w14:paraId="4EE4725C" w14:textId="77777777" w:rsidTr="002C54CD">
        <w:trPr>
          <w:cantSplit/>
        </w:trPr>
        <w:tc>
          <w:tcPr>
            <w:tcW w:w="540" w:type="dxa"/>
            <w:gridSpan w:val="2"/>
          </w:tcPr>
          <w:p w14:paraId="26295346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A6C7C2C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  <w:r w:rsidRPr="0030002E">
              <w:rPr>
                <w:b/>
                <w:kern w:val="18"/>
              </w:rPr>
              <w:t>– SCHOOL AND CHURCH BUSES</w:t>
            </w:r>
          </w:p>
        </w:tc>
      </w:tr>
      <w:tr w:rsidR="00C83E31" w:rsidRPr="0030002E" w14:paraId="79970138" w14:textId="77777777" w:rsidTr="002C54CD">
        <w:trPr>
          <w:cantSplit/>
        </w:trPr>
        <w:tc>
          <w:tcPr>
            <w:tcW w:w="3120" w:type="dxa"/>
            <w:gridSpan w:val="3"/>
          </w:tcPr>
          <w:p w14:paraId="2D040D1D" w14:textId="77777777" w:rsidR="00C83E31" w:rsidRPr="0030002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0002E">
              <w:rPr>
                <w:kern w:val="18"/>
              </w:rPr>
              <w:t>$   103</w:t>
            </w:r>
          </w:p>
        </w:tc>
        <w:tc>
          <w:tcPr>
            <w:tcW w:w="3120" w:type="dxa"/>
          </w:tcPr>
          <w:p w14:paraId="0F77D546" w14:textId="77777777" w:rsidR="00C83E31" w:rsidRPr="0030002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0002E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033D99B4" w14:textId="77777777" w:rsidR="00C83E31" w:rsidRPr="0030002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D3E3580" w14:textId="77777777" w:rsidR="00C83E31" w:rsidRPr="0030002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0002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69768AA" w14:textId="77777777" w:rsidR="00C83E31" w:rsidRPr="0030002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30002E" w14:paraId="25E2C5F5" w14:textId="77777777" w:rsidTr="002C54CD">
        <w:trPr>
          <w:cantSplit/>
        </w:trPr>
        <w:tc>
          <w:tcPr>
            <w:tcW w:w="540" w:type="dxa"/>
            <w:gridSpan w:val="2"/>
          </w:tcPr>
          <w:p w14:paraId="3116BBC7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02E93A3" w14:textId="77777777" w:rsidR="00C83E31" w:rsidRPr="0030002E" w:rsidRDefault="00C83E31" w:rsidP="00F84EA5">
            <w:pPr>
              <w:pStyle w:val="tabletext11"/>
              <w:rPr>
                <w:b/>
                <w:kern w:val="18"/>
              </w:rPr>
            </w:pPr>
            <w:r w:rsidRPr="0030002E">
              <w:rPr>
                <w:b/>
                <w:kern w:val="18"/>
              </w:rPr>
              <w:t>– OTHER BUSES</w:t>
            </w:r>
          </w:p>
        </w:tc>
      </w:tr>
      <w:tr w:rsidR="00C83E31" w:rsidRPr="0030002E" w14:paraId="6EC942C6" w14:textId="77777777" w:rsidTr="002C54CD">
        <w:trPr>
          <w:cantSplit/>
        </w:trPr>
        <w:tc>
          <w:tcPr>
            <w:tcW w:w="3120" w:type="dxa"/>
            <w:gridSpan w:val="3"/>
          </w:tcPr>
          <w:p w14:paraId="07D11782" w14:textId="77777777" w:rsidR="00C83E31" w:rsidRPr="0030002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0002E">
              <w:rPr>
                <w:kern w:val="18"/>
              </w:rPr>
              <w:t>$   860</w:t>
            </w:r>
          </w:p>
        </w:tc>
        <w:tc>
          <w:tcPr>
            <w:tcW w:w="3120" w:type="dxa"/>
          </w:tcPr>
          <w:p w14:paraId="7B7F7EFC" w14:textId="77777777" w:rsidR="00C83E31" w:rsidRPr="0030002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0002E">
              <w:rPr>
                <w:kern w:val="18"/>
              </w:rPr>
              <w:t>$    41</w:t>
            </w:r>
          </w:p>
        </w:tc>
        <w:tc>
          <w:tcPr>
            <w:tcW w:w="1040" w:type="dxa"/>
          </w:tcPr>
          <w:p w14:paraId="6537828E" w14:textId="77777777" w:rsidR="00C83E31" w:rsidRPr="0030002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D9868EA" w14:textId="77777777" w:rsidR="00C83E31" w:rsidRPr="0030002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0002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AFD9EFD" w14:textId="77777777" w:rsidR="00C83E31" w:rsidRPr="0030002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30002E" w14:paraId="4DD2F9D6" w14:textId="77777777" w:rsidTr="002C54CD">
        <w:trPr>
          <w:cantSplit/>
        </w:trPr>
        <w:tc>
          <w:tcPr>
            <w:tcW w:w="540" w:type="dxa"/>
            <w:gridSpan w:val="2"/>
          </w:tcPr>
          <w:p w14:paraId="3A13914D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BBA1C0E" w14:textId="77777777" w:rsidR="00C83E31" w:rsidRPr="0030002E" w:rsidRDefault="00C83E31" w:rsidP="00F84EA5">
            <w:pPr>
              <w:pStyle w:val="tabletext11"/>
              <w:rPr>
                <w:b/>
                <w:kern w:val="18"/>
              </w:rPr>
            </w:pPr>
            <w:r w:rsidRPr="0030002E">
              <w:rPr>
                <w:b/>
                <w:kern w:val="18"/>
              </w:rPr>
              <w:t>– VAN POOLS</w:t>
            </w:r>
          </w:p>
        </w:tc>
      </w:tr>
      <w:tr w:rsidR="00C83E31" w:rsidRPr="0030002E" w14:paraId="3E9310EF" w14:textId="77777777" w:rsidTr="002C54CD">
        <w:trPr>
          <w:cantSplit/>
        </w:trPr>
        <w:tc>
          <w:tcPr>
            <w:tcW w:w="3120" w:type="dxa"/>
            <w:gridSpan w:val="3"/>
          </w:tcPr>
          <w:p w14:paraId="31C75BC9" w14:textId="77777777" w:rsidR="00C83E31" w:rsidRPr="0030002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0002E">
              <w:rPr>
                <w:kern w:val="18"/>
              </w:rPr>
              <w:t>$   258</w:t>
            </w:r>
          </w:p>
        </w:tc>
        <w:tc>
          <w:tcPr>
            <w:tcW w:w="3120" w:type="dxa"/>
          </w:tcPr>
          <w:p w14:paraId="48190E14" w14:textId="77777777" w:rsidR="00C83E31" w:rsidRPr="0030002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0002E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043DE9DD" w14:textId="77777777" w:rsidR="00C83E31" w:rsidRPr="0030002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6417988" w14:textId="77777777" w:rsidR="00C83E31" w:rsidRPr="0030002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0002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8E043BA" w14:textId="77777777" w:rsidR="00C83E31" w:rsidRPr="0030002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30002E" w14:paraId="59ADD98C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AFD7CEA" w14:textId="77777777" w:rsidR="00C83E31" w:rsidRPr="0030002E" w:rsidRDefault="00C83E31" w:rsidP="00F84EA5">
            <w:pPr>
              <w:pStyle w:val="tabletext11"/>
              <w:rPr>
                <w:b/>
                <w:kern w:val="18"/>
              </w:rPr>
            </w:pPr>
            <w:r w:rsidRPr="0030002E">
              <w:rPr>
                <w:b/>
                <w:kern w:val="18"/>
              </w:rPr>
              <w:t>RULE 249. AUTO DEALERS – PREMIUM DEVELOPMENT</w:t>
            </w:r>
          </w:p>
        </w:tc>
      </w:tr>
      <w:tr w:rsidR="00C83E31" w:rsidRPr="0030002E" w14:paraId="7B049772" w14:textId="77777777" w:rsidTr="002C54CD">
        <w:trPr>
          <w:cantSplit/>
        </w:trPr>
        <w:tc>
          <w:tcPr>
            <w:tcW w:w="3120" w:type="dxa"/>
            <w:gridSpan w:val="3"/>
          </w:tcPr>
          <w:p w14:paraId="7D7FC711" w14:textId="77777777" w:rsidR="00C83E31" w:rsidRPr="0030002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0002E">
              <w:rPr>
                <w:kern w:val="18"/>
              </w:rPr>
              <w:t>$   169</w:t>
            </w:r>
          </w:p>
        </w:tc>
        <w:tc>
          <w:tcPr>
            <w:tcW w:w="3120" w:type="dxa"/>
          </w:tcPr>
          <w:p w14:paraId="2A04D701" w14:textId="77777777" w:rsidR="00C83E31" w:rsidRPr="0030002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0002E">
              <w:rPr>
                <w:kern w:val="18"/>
              </w:rPr>
              <w:t xml:space="preserve">Refer to Rule </w:t>
            </w:r>
            <w:r w:rsidRPr="0030002E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16B916B6" w14:textId="77777777" w:rsidR="00C83E31" w:rsidRPr="0030002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5A8F352" w14:textId="77777777" w:rsidR="00C83E31" w:rsidRPr="0030002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0002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D8B7B43" w14:textId="77777777" w:rsidR="00C83E31" w:rsidRPr="0030002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30002E" w14:paraId="1014A5D6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A32F602" w14:textId="77777777" w:rsidR="00C83E31" w:rsidRPr="0030002E" w:rsidRDefault="00C83E31" w:rsidP="00F84EA5">
            <w:pPr>
              <w:pStyle w:val="tabletext11"/>
              <w:rPr>
                <w:b/>
                <w:kern w:val="18"/>
              </w:rPr>
            </w:pPr>
          </w:p>
        </w:tc>
      </w:tr>
      <w:tr w:rsidR="00C83E31" w:rsidRPr="0030002E" w14:paraId="64499E5A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032AC702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  <w:r w:rsidRPr="0030002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B21370D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  <w:r w:rsidRPr="0030002E">
              <w:rPr>
                <w:kern w:val="18"/>
              </w:rPr>
              <w:t xml:space="preserve">For Other Than Zone-rated Trucks, Tractors and Trailers Classifications, refer to Rule </w:t>
            </w:r>
            <w:r w:rsidRPr="0030002E">
              <w:rPr>
                <w:b/>
                <w:kern w:val="18"/>
              </w:rPr>
              <w:t>222.</w:t>
            </w:r>
            <w:r w:rsidRPr="0030002E">
              <w:rPr>
                <w:kern w:val="18"/>
              </w:rPr>
              <w:t xml:space="preserve"> for premium development.</w:t>
            </w:r>
          </w:p>
        </w:tc>
      </w:tr>
      <w:tr w:rsidR="00C83E31" w:rsidRPr="0030002E" w14:paraId="53B34E79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774CCF1D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  <w:r w:rsidRPr="0030002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8B2855E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  <w:r w:rsidRPr="0030002E">
              <w:rPr>
                <w:kern w:val="18"/>
              </w:rPr>
              <w:t xml:space="preserve">For Private Passenger Types Classifications, refer to Rule </w:t>
            </w:r>
            <w:r w:rsidRPr="0030002E">
              <w:rPr>
                <w:b/>
                <w:kern w:val="18"/>
              </w:rPr>
              <w:t>232.</w:t>
            </w:r>
            <w:r w:rsidRPr="0030002E">
              <w:rPr>
                <w:kern w:val="18"/>
              </w:rPr>
              <w:t xml:space="preserve"> for premium development.</w:t>
            </w:r>
          </w:p>
        </w:tc>
      </w:tr>
      <w:tr w:rsidR="00C83E31" w:rsidRPr="0030002E" w14:paraId="41A28D0A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20D6644E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  <w:r w:rsidRPr="0030002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BD2D0D6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  <w:r w:rsidRPr="0030002E">
              <w:rPr>
                <w:kern w:val="18"/>
              </w:rPr>
              <w:t xml:space="preserve">For Other Than Zone-rated Public Autos, refer to Rule </w:t>
            </w:r>
            <w:r w:rsidRPr="0030002E">
              <w:rPr>
                <w:rStyle w:val="rulelink"/>
              </w:rPr>
              <w:t>239.</w:t>
            </w:r>
            <w:r w:rsidRPr="0030002E">
              <w:rPr>
                <w:rStyle w:val="rulelink"/>
                <w:b w:val="0"/>
              </w:rPr>
              <w:t xml:space="preserve"> for premium development. </w:t>
            </w:r>
          </w:p>
        </w:tc>
      </w:tr>
      <w:tr w:rsidR="00C83E31" w:rsidRPr="0030002E" w14:paraId="672A0CC1" w14:textId="77777777" w:rsidTr="002C54CD">
        <w:trPr>
          <w:cantSplit/>
        </w:trPr>
        <w:tc>
          <w:tcPr>
            <w:tcW w:w="220" w:type="dxa"/>
          </w:tcPr>
          <w:p w14:paraId="140996AC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  <w:r w:rsidRPr="0030002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4EE5F663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  <w:r w:rsidRPr="0030002E">
              <w:rPr>
                <w:kern w:val="18"/>
              </w:rPr>
              <w:t xml:space="preserve">For liability increased limits factors, refer to Rule </w:t>
            </w:r>
            <w:r w:rsidRPr="0030002E">
              <w:rPr>
                <w:rStyle w:val="rulelink"/>
              </w:rPr>
              <w:t>300.</w:t>
            </w:r>
          </w:p>
        </w:tc>
      </w:tr>
      <w:tr w:rsidR="00C83E31" w:rsidRPr="0030002E" w14:paraId="0F660DCA" w14:textId="77777777" w:rsidTr="002C54C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3382B51" w14:textId="77777777" w:rsidR="00C83E31" w:rsidRPr="0030002E" w:rsidRDefault="00C83E31" w:rsidP="00F84EA5">
            <w:pPr>
              <w:pStyle w:val="tabletext11"/>
              <w:jc w:val="both"/>
              <w:rPr>
                <w:kern w:val="18"/>
              </w:rPr>
            </w:pPr>
            <w:r w:rsidRPr="0030002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CE2AF26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  <w:r w:rsidRPr="0030002E">
              <w:rPr>
                <w:kern w:val="18"/>
              </w:rPr>
              <w:t xml:space="preserve">Other Than Auto losses for </w:t>
            </w:r>
            <w:r w:rsidRPr="0030002E">
              <w:t>Auto Dealers</w:t>
            </w:r>
            <w:r w:rsidRPr="0030002E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30002E">
              <w:rPr>
                <w:rStyle w:val="rulelink"/>
              </w:rPr>
              <w:t>249.</w:t>
            </w:r>
          </w:p>
        </w:tc>
      </w:tr>
      <w:tr w:rsidR="00C83E31" w:rsidRPr="0030002E" w14:paraId="03093F34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2BAEB6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DA5C06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0002E" w14:paraId="4E74B480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CA6C75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4AF91AF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0002E" w14:paraId="17BFFD9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3D68BD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E81D7C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0002E" w14:paraId="35573A72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70074F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D534CB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0002E" w14:paraId="2E12B94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69F410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C5030B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0002E" w14:paraId="7829E4F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5BA600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9FC1E7A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0002E" w14:paraId="1D0F2D2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40DB59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2BD175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0002E" w14:paraId="030FABD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44EF9C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A932D3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0002E" w14:paraId="0E8B186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40DD48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275DC23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0002E" w14:paraId="13B85660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33EEFA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63B235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0002E" w14:paraId="2ED1D1F0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D6606B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3D9D8C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0002E" w14:paraId="4E363843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6FA201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A6D495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0002E" w14:paraId="18B8467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193DE8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689F69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0002E" w14:paraId="505E769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748D29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584BBD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0002E" w14:paraId="2E9FB31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F84C08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89AC32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0002E" w14:paraId="3DE29E9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A714CF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7D628A9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0002E" w14:paraId="759F0889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EB7787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9553A01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0002E" w14:paraId="2FEBAC68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17573E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7ADFE2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0002E" w14:paraId="50A2630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41DA4F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C61024F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0002E" w14:paraId="4A83CC0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BE8EBE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76B829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0002E" w14:paraId="5F106E6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36B9F7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89084D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0002E" w14:paraId="0B285E3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694090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DE9C8C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0002E" w14:paraId="3CEC79D3" w14:textId="77777777" w:rsidTr="002C54C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6B3E031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5DAC7AB6" w14:textId="77777777" w:rsidR="00C83E31" w:rsidRPr="0030002E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570A6818" w14:textId="77777777" w:rsidR="00C83E31" w:rsidRDefault="00C83E31" w:rsidP="00F84EA5">
      <w:pPr>
        <w:pStyle w:val="isonormal"/>
      </w:pPr>
    </w:p>
    <w:p w14:paraId="454855C2" w14:textId="77777777" w:rsidR="00C83E31" w:rsidRDefault="00C83E31" w:rsidP="00F84EA5">
      <w:pPr>
        <w:pStyle w:val="isonormal"/>
        <w:jc w:val="left"/>
      </w:pPr>
    </w:p>
    <w:p w14:paraId="030EC2AE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84F4076" w14:textId="77777777" w:rsidR="00C83E31" w:rsidRPr="007179FF" w:rsidRDefault="00C83E31" w:rsidP="00F84EA5">
      <w:pPr>
        <w:pStyle w:val="subcap"/>
      </w:pPr>
      <w:r w:rsidRPr="007179FF">
        <w:lastRenderedPageBreak/>
        <w:t>TERRITORY 128</w:t>
      </w:r>
    </w:p>
    <w:p w14:paraId="4368D200" w14:textId="77777777" w:rsidR="00C83E31" w:rsidRPr="007179FF" w:rsidRDefault="00C83E31" w:rsidP="00F84EA5">
      <w:pPr>
        <w:pStyle w:val="subcap2"/>
      </w:pPr>
      <w:r w:rsidRPr="007179FF">
        <w:t>LIAB, MED PAY</w:t>
      </w:r>
    </w:p>
    <w:p w14:paraId="274D2065" w14:textId="77777777" w:rsidR="00C83E31" w:rsidRPr="007179FF" w:rsidRDefault="00C83E31" w:rsidP="00F84EA5">
      <w:pPr>
        <w:pStyle w:val="isonormal"/>
      </w:pPr>
    </w:p>
    <w:p w14:paraId="54E086BA" w14:textId="77777777" w:rsidR="00C83E31" w:rsidRPr="007179FF" w:rsidRDefault="00C83E31" w:rsidP="00F84EA5">
      <w:pPr>
        <w:pStyle w:val="isonormal"/>
        <w:sectPr w:rsidR="00C83E31" w:rsidRPr="007179FF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C83E31" w:rsidRPr="007179FF" w14:paraId="56DA015A" w14:textId="77777777" w:rsidTr="002C54C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49D64B6" w14:textId="77777777" w:rsidR="00C83E31" w:rsidRPr="007179FF" w:rsidRDefault="00C83E31" w:rsidP="00F84EA5">
            <w:pPr>
              <w:pStyle w:val="tablehead"/>
              <w:rPr>
                <w:kern w:val="18"/>
              </w:rPr>
            </w:pPr>
            <w:r w:rsidRPr="007179FF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52D7D78" w14:textId="77777777" w:rsidR="00C83E31" w:rsidRPr="007179FF" w:rsidRDefault="00C83E31" w:rsidP="00F84EA5">
            <w:pPr>
              <w:pStyle w:val="tablehead"/>
              <w:rPr>
                <w:kern w:val="18"/>
              </w:rPr>
            </w:pPr>
            <w:r w:rsidRPr="007179FF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D335F41" w14:textId="77777777" w:rsidR="00C83E31" w:rsidRPr="007179FF" w:rsidRDefault="00C83E31" w:rsidP="00F84EA5">
            <w:pPr>
              <w:pStyle w:val="tablehead"/>
              <w:rPr>
                <w:kern w:val="18"/>
              </w:rPr>
            </w:pPr>
            <w:r w:rsidRPr="007179FF">
              <w:rPr>
                <w:kern w:val="18"/>
              </w:rPr>
              <w:t>PERSONAL INJURY PROTECTION</w:t>
            </w:r>
          </w:p>
        </w:tc>
      </w:tr>
      <w:tr w:rsidR="00C83E31" w:rsidRPr="007179FF" w14:paraId="050EBECB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472B124" w14:textId="77777777" w:rsidR="00C83E31" w:rsidRPr="007179FF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F026495" w14:textId="77777777" w:rsidR="00C83E31" w:rsidRPr="007179FF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9D96BF0" w14:textId="77777777" w:rsidR="00C83E31" w:rsidRPr="007179FF" w:rsidRDefault="00C83E31" w:rsidP="00F84EA5">
            <w:pPr>
              <w:pStyle w:val="tablehead"/>
              <w:rPr>
                <w:kern w:val="18"/>
              </w:rPr>
            </w:pPr>
          </w:p>
        </w:tc>
      </w:tr>
      <w:tr w:rsidR="00C83E31" w:rsidRPr="007179FF" w14:paraId="704A912D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1BA14BD" w14:textId="77777777" w:rsidR="00C83E31" w:rsidRPr="007179FF" w:rsidRDefault="00C83E31" w:rsidP="00F84EA5">
            <w:pPr>
              <w:pStyle w:val="tablehead"/>
              <w:rPr>
                <w:kern w:val="18"/>
              </w:rPr>
            </w:pPr>
            <w:r w:rsidRPr="007179FF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ABA69D4" w14:textId="77777777" w:rsidR="00C83E31" w:rsidRPr="007179FF" w:rsidRDefault="00C83E31" w:rsidP="00F84EA5">
            <w:pPr>
              <w:pStyle w:val="tablehead"/>
              <w:rPr>
                <w:kern w:val="18"/>
              </w:rPr>
            </w:pPr>
            <w:r w:rsidRPr="007179FF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C7ADBAE" w14:textId="77777777" w:rsidR="00C83E31" w:rsidRPr="007179FF" w:rsidRDefault="00C83E31" w:rsidP="00F84EA5">
            <w:pPr>
              <w:pStyle w:val="tablehead"/>
              <w:rPr>
                <w:kern w:val="18"/>
              </w:rPr>
            </w:pPr>
            <w:r w:rsidRPr="007179FF">
              <w:rPr>
                <w:kern w:val="18"/>
              </w:rPr>
              <w:t>Basic Limits</w:t>
            </w:r>
          </w:p>
        </w:tc>
      </w:tr>
      <w:tr w:rsidR="00C83E31" w:rsidRPr="007179FF" w14:paraId="4629313F" w14:textId="77777777" w:rsidTr="002C54CD">
        <w:trPr>
          <w:cantSplit/>
        </w:trPr>
        <w:tc>
          <w:tcPr>
            <w:tcW w:w="9360" w:type="dxa"/>
            <w:gridSpan w:val="7"/>
          </w:tcPr>
          <w:p w14:paraId="77B06BEC" w14:textId="77777777" w:rsidR="00C83E31" w:rsidRPr="007179FF" w:rsidRDefault="00C83E31" w:rsidP="00F84EA5">
            <w:pPr>
              <w:pStyle w:val="tabletext11"/>
              <w:rPr>
                <w:b/>
                <w:kern w:val="18"/>
              </w:rPr>
            </w:pPr>
            <w:r w:rsidRPr="007179FF">
              <w:rPr>
                <w:b/>
                <w:kern w:val="18"/>
              </w:rPr>
              <w:t>RULE 223. TRUCKS, TRACTORS AND TRAILERS CLASSIFICATIONS</w:t>
            </w:r>
          </w:p>
        </w:tc>
      </w:tr>
      <w:tr w:rsidR="00C83E31" w:rsidRPr="007179FF" w14:paraId="37CE267F" w14:textId="77777777" w:rsidTr="002C54CD">
        <w:trPr>
          <w:cantSplit/>
        </w:trPr>
        <w:tc>
          <w:tcPr>
            <w:tcW w:w="3120" w:type="dxa"/>
            <w:gridSpan w:val="3"/>
          </w:tcPr>
          <w:p w14:paraId="3553291C" w14:textId="77777777" w:rsidR="00C83E31" w:rsidRPr="007179F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179FF">
              <w:rPr>
                <w:kern w:val="18"/>
              </w:rPr>
              <w:t>$   221</w:t>
            </w:r>
          </w:p>
        </w:tc>
        <w:tc>
          <w:tcPr>
            <w:tcW w:w="3120" w:type="dxa"/>
          </w:tcPr>
          <w:p w14:paraId="525CEE3D" w14:textId="77777777" w:rsidR="00C83E31" w:rsidRPr="007179F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179FF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522C768C" w14:textId="77777777" w:rsidR="00C83E31" w:rsidRPr="007179F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ECCB147" w14:textId="77777777" w:rsidR="00C83E31" w:rsidRPr="007179F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179F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DB9B128" w14:textId="77777777" w:rsidR="00C83E31" w:rsidRPr="007179F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7179FF" w14:paraId="0B483BD4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AA79D3E" w14:textId="77777777" w:rsidR="00C83E31" w:rsidRPr="007179FF" w:rsidRDefault="00C83E31" w:rsidP="00F84EA5">
            <w:pPr>
              <w:pStyle w:val="tabletext11"/>
              <w:rPr>
                <w:b/>
                <w:kern w:val="18"/>
              </w:rPr>
            </w:pPr>
            <w:r w:rsidRPr="007179FF">
              <w:rPr>
                <w:b/>
                <w:kern w:val="18"/>
              </w:rPr>
              <w:t>RULE 232. PRIVATE PASSENGER TYPES CLASSIFICATIONS</w:t>
            </w:r>
          </w:p>
        </w:tc>
      </w:tr>
      <w:tr w:rsidR="00C83E31" w:rsidRPr="007179FF" w14:paraId="6949849E" w14:textId="77777777" w:rsidTr="002C54CD">
        <w:trPr>
          <w:cantSplit/>
        </w:trPr>
        <w:tc>
          <w:tcPr>
            <w:tcW w:w="3120" w:type="dxa"/>
            <w:gridSpan w:val="3"/>
          </w:tcPr>
          <w:p w14:paraId="6D2BE17F" w14:textId="77777777" w:rsidR="00C83E31" w:rsidRPr="007179F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179FF">
              <w:rPr>
                <w:kern w:val="18"/>
              </w:rPr>
              <w:t>$   219</w:t>
            </w:r>
          </w:p>
        </w:tc>
        <w:tc>
          <w:tcPr>
            <w:tcW w:w="3120" w:type="dxa"/>
          </w:tcPr>
          <w:p w14:paraId="4776A8CB" w14:textId="77777777" w:rsidR="00C83E31" w:rsidRPr="007179F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179FF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2E363DB4" w14:textId="77777777" w:rsidR="00C83E31" w:rsidRPr="007179F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1E9E094" w14:textId="77777777" w:rsidR="00C83E31" w:rsidRPr="007179F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179F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45984D4" w14:textId="77777777" w:rsidR="00C83E31" w:rsidRPr="007179F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7179FF" w14:paraId="5226F299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47185CD" w14:textId="77777777" w:rsidR="00C83E31" w:rsidRPr="007179FF" w:rsidRDefault="00C83E31" w:rsidP="00F84EA5">
            <w:pPr>
              <w:pStyle w:val="tabletext11"/>
              <w:rPr>
                <w:b/>
                <w:kern w:val="18"/>
              </w:rPr>
            </w:pPr>
            <w:r w:rsidRPr="007179FF">
              <w:rPr>
                <w:b/>
                <w:kern w:val="18"/>
              </w:rPr>
              <w:t>RULE 240. PUBLIC AUTO CLASSIFICATIONS –</w:t>
            </w:r>
          </w:p>
        </w:tc>
      </w:tr>
      <w:tr w:rsidR="00C83E31" w:rsidRPr="007179FF" w14:paraId="0E461588" w14:textId="77777777" w:rsidTr="002C54CD">
        <w:trPr>
          <w:cantSplit/>
        </w:trPr>
        <w:tc>
          <w:tcPr>
            <w:tcW w:w="540" w:type="dxa"/>
            <w:gridSpan w:val="2"/>
          </w:tcPr>
          <w:p w14:paraId="3B35AB5A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4FB7862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  <w:r w:rsidRPr="007179FF">
              <w:rPr>
                <w:b/>
                <w:kern w:val="18"/>
              </w:rPr>
              <w:t>– TAXICABS AND LIMOUSINES</w:t>
            </w:r>
          </w:p>
        </w:tc>
      </w:tr>
      <w:tr w:rsidR="00C83E31" w:rsidRPr="007179FF" w14:paraId="73F02D9C" w14:textId="77777777" w:rsidTr="002C54CD">
        <w:trPr>
          <w:cantSplit/>
        </w:trPr>
        <w:tc>
          <w:tcPr>
            <w:tcW w:w="3120" w:type="dxa"/>
            <w:gridSpan w:val="3"/>
          </w:tcPr>
          <w:p w14:paraId="31B4B249" w14:textId="77777777" w:rsidR="00C83E31" w:rsidRPr="007179F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179FF">
              <w:rPr>
                <w:kern w:val="18"/>
              </w:rPr>
              <w:t>$   888</w:t>
            </w:r>
          </w:p>
        </w:tc>
        <w:tc>
          <w:tcPr>
            <w:tcW w:w="3120" w:type="dxa"/>
          </w:tcPr>
          <w:p w14:paraId="7C2876FA" w14:textId="77777777" w:rsidR="00C83E31" w:rsidRPr="007179F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179FF">
              <w:rPr>
                <w:kern w:val="18"/>
              </w:rPr>
              <w:t>$    37</w:t>
            </w:r>
          </w:p>
        </w:tc>
        <w:tc>
          <w:tcPr>
            <w:tcW w:w="1040" w:type="dxa"/>
          </w:tcPr>
          <w:p w14:paraId="37695A91" w14:textId="77777777" w:rsidR="00C83E31" w:rsidRPr="007179F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FC44F5B" w14:textId="77777777" w:rsidR="00C83E31" w:rsidRPr="007179F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179F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925385E" w14:textId="77777777" w:rsidR="00C83E31" w:rsidRPr="007179F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7179FF" w14:paraId="7ABAC3E8" w14:textId="77777777" w:rsidTr="002C54CD">
        <w:trPr>
          <w:cantSplit/>
        </w:trPr>
        <w:tc>
          <w:tcPr>
            <w:tcW w:w="540" w:type="dxa"/>
            <w:gridSpan w:val="2"/>
          </w:tcPr>
          <w:p w14:paraId="6012B41A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8944228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  <w:r w:rsidRPr="007179FF">
              <w:rPr>
                <w:b/>
                <w:kern w:val="18"/>
              </w:rPr>
              <w:t>– SCHOOL AND CHURCH BUSES</w:t>
            </w:r>
          </w:p>
        </w:tc>
      </w:tr>
      <w:tr w:rsidR="00C83E31" w:rsidRPr="007179FF" w14:paraId="2E55BD15" w14:textId="77777777" w:rsidTr="002C54CD">
        <w:trPr>
          <w:cantSplit/>
        </w:trPr>
        <w:tc>
          <w:tcPr>
            <w:tcW w:w="3120" w:type="dxa"/>
            <w:gridSpan w:val="3"/>
          </w:tcPr>
          <w:p w14:paraId="69FA9124" w14:textId="77777777" w:rsidR="00C83E31" w:rsidRPr="007179F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179FF">
              <w:rPr>
                <w:kern w:val="18"/>
              </w:rPr>
              <w:t>$    84</w:t>
            </w:r>
          </w:p>
        </w:tc>
        <w:tc>
          <w:tcPr>
            <w:tcW w:w="3120" w:type="dxa"/>
          </w:tcPr>
          <w:p w14:paraId="4C9F07A4" w14:textId="77777777" w:rsidR="00C83E31" w:rsidRPr="007179F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179FF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0BF4F832" w14:textId="77777777" w:rsidR="00C83E31" w:rsidRPr="007179F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FE252EE" w14:textId="77777777" w:rsidR="00C83E31" w:rsidRPr="007179F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179F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8945A37" w14:textId="77777777" w:rsidR="00C83E31" w:rsidRPr="007179F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7179FF" w14:paraId="42EEFA3B" w14:textId="77777777" w:rsidTr="002C54CD">
        <w:trPr>
          <w:cantSplit/>
        </w:trPr>
        <w:tc>
          <w:tcPr>
            <w:tcW w:w="540" w:type="dxa"/>
            <w:gridSpan w:val="2"/>
          </w:tcPr>
          <w:p w14:paraId="2A43A4F3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01BBB59" w14:textId="77777777" w:rsidR="00C83E31" w:rsidRPr="007179FF" w:rsidRDefault="00C83E31" w:rsidP="00F84EA5">
            <w:pPr>
              <w:pStyle w:val="tabletext11"/>
              <w:rPr>
                <w:b/>
                <w:kern w:val="18"/>
              </w:rPr>
            </w:pPr>
            <w:r w:rsidRPr="007179FF">
              <w:rPr>
                <w:b/>
                <w:kern w:val="18"/>
              </w:rPr>
              <w:t>– OTHER BUSES</w:t>
            </w:r>
          </w:p>
        </w:tc>
      </w:tr>
      <w:tr w:rsidR="00C83E31" w:rsidRPr="007179FF" w14:paraId="32084E3E" w14:textId="77777777" w:rsidTr="002C54CD">
        <w:trPr>
          <w:cantSplit/>
        </w:trPr>
        <w:tc>
          <w:tcPr>
            <w:tcW w:w="3120" w:type="dxa"/>
            <w:gridSpan w:val="3"/>
          </w:tcPr>
          <w:p w14:paraId="65028C6A" w14:textId="77777777" w:rsidR="00C83E31" w:rsidRPr="007179F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179FF">
              <w:rPr>
                <w:kern w:val="18"/>
              </w:rPr>
              <w:t>$   698</w:t>
            </w:r>
          </w:p>
        </w:tc>
        <w:tc>
          <w:tcPr>
            <w:tcW w:w="3120" w:type="dxa"/>
          </w:tcPr>
          <w:p w14:paraId="2DD1A4B6" w14:textId="77777777" w:rsidR="00C83E31" w:rsidRPr="007179F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179FF">
              <w:rPr>
                <w:kern w:val="18"/>
              </w:rPr>
              <w:t>$    42</w:t>
            </w:r>
          </w:p>
        </w:tc>
        <w:tc>
          <w:tcPr>
            <w:tcW w:w="1040" w:type="dxa"/>
          </w:tcPr>
          <w:p w14:paraId="5EA8AAAA" w14:textId="77777777" w:rsidR="00C83E31" w:rsidRPr="007179F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7A81FB7" w14:textId="77777777" w:rsidR="00C83E31" w:rsidRPr="007179F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179F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7D56ECB" w14:textId="77777777" w:rsidR="00C83E31" w:rsidRPr="007179F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7179FF" w14:paraId="18BF9805" w14:textId="77777777" w:rsidTr="002C54CD">
        <w:trPr>
          <w:cantSplit/>
        </w:trPr>
        <w:tc>
          <w:tcPr>
            <w:tcW w:w="540" w:type="dxa"/>
            <w:gridSpan w:val="2"/>
          </w:tcPr>
          <w:p w14:paraId="03AE7AF7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7B0126C" w14:textId="77777777" w:rsidR="00C83E31" w:rsidRPr="007179FF" w:rsidRDefault="00C83E31" w:rsidP="00F84EA5">
            <w:pPr>
              <w:pStyle w:val="tabletext11"/>
              <w:rPr>
                <w:b/>
                <w:kern w:val="18"/>
              </w:rPr>
            </w:pPr>
            <w:r w:rsidRPr="007179FF">
              <w:rPr>
                <w:b/>
                <w:kern w:val="18"/>
              </w:rPr>
              <w:t>– VAN POOLS</w:t>
            </w:r>
          </w:p>
        </w:tc>
      </w:tr>
      <w:tr w:rsidR="00C83E31" w:rsidRPr="007179FF" w14:paraId="06433F2B" w14:textId="77777777" w:rsidTr="002C54CD">
        <w:trPr>
          <w:cantSplit/>
        </w:trPr>
        <w:tc>
          <w:tcPr>
            <w:tcW w:w="3120" w:type="dxa"/>
            <w:gridSpan w:val="3"/>
          </w:tcPr>
          <w:p w14:paraId="0937C90B" w14:textId="77777777" w:rsidR="00C83E31" w:rsidRPr="007179F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179FF">
              <w:rPr>
                <w:kern w:val="18"/>
              </w:rPr>
              <w:t>$   210</w:t>
            </w:r>
          </w:p>
        </w:tc>
        <w:tc>
          <w:tcPr>
            <w:tcW w:w="3120" w:type="dxa"/>
          </w:tcPr>
          <w:p w14:paraId="3C285A93" w14:textId="77777777" w:rsidR="00C83E31" w:rsidRPr="007179F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179FF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7327A05A" w14:textId="77777777" w:rsidR="00C83E31" w:rsidRPr="007179F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23F8C90" w14:textId="77777777" w:rsidR="00C83E31" w:rsidRPr="007179F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179F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B00517E" w14:textId="77777777" w:rsidR="00C83E31" w:rsidRPr="007179F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7179FF" w14:paraId="5C78DA3B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CDB19C7" w14:textId="77777777" w:rsidR="00C83E31" w:rsidRPr="007179FF" w:rsidRDefault="00C83E31" w:rsidP="00F84EA5">
            <w:pPr>
              <w:pStyle w:val="tabletext11"/>
              <w:rPr>
                <w:b/>
                <w:kern w:val="18"/>
              </w:rPr>
            </w:pPr>
            <w:r w:rsidRPr="007179FF">
              <w:rPr>
                <w:b/>
                <w:kern w:val="18"/>
              </w:rPr>
              <w:t>RULE 249. AUTO DEALERS – PREMIUM DEVELOPMENT</w:t>
            </w:r>
          </w:p>
        </w:tc>
      </w:tr>
      <w:tr w:rsidR="00C83E31" w:rsidRPr="007179FF" w14:paraId="4F5AF84F" w14:textId="77777777" w:rsidTr="002C54CD">
        <w:trPr>
          <w:cantSplit/>
        </w:trPr>
        <w:tc>
          <w:tcPr>
            <w:tcW w:w="3120" w:type="dxa"/>
            <w:gridSpan w:val="3"/>
          </w:tcPr>
          <w:p w14:paraId="2358FBB4" w14:textId="77777777" w:rsidR="00C83E31" w:rsidRPr="007179F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179FF">
              <w:rPr>
                <w:kern w:val="18"/>
              </w:rPr>
              <w:t>$   144</w:t>
            </w:r>
          </w:p>
        </w:tc>
        <w:tc>
          <w:tcPr>
            <w:tcW w:w="3120" w:type="dxa"/>
          </w:tcPr>
          <w:p w14:paraId="27BCDBF1" w14:textId="77777777" w:rsidR="00C83E31" w:rsidRPr="007179F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179FF">
              <w:rPr>
                <w:kern w:val="18"/>
              </w:rPr>
              <w:t xml:space="preserve">Refer to Rule </w:t>
            </w:r>
            <w:r w:rsidRPr="007179FF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134E8532" w14:textId="77777777" w:rsidR="00C83E31" w:rsidRPr="007179F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6587E12" w14:textId="77777777" w:rsidR="00C83E31" w:rsidRPr="007179F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179F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BE94723" w14:textId="77777777" w:rsidR="00C83E31" w:rsidRPr="007179F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7179FF" w14:paraId="1D53A115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FF4CC6F" w14:textId="77777777" w:rsidR="00C83E31" w:rsidRPr="007179FF" w:rsidRDefault="00C83E31" w:rsidP="00F84EA5">
            <w:pPr>
              <w:pStyle w:val="tabletext11"/>
              <w:rPr>
                <w:b/>
                <w:kern w:val="18"/>
              </w:rPr>
            </w:pPr>
          </w:p>
        </w:tc>
      </w:tr>
      <w:tr w:rsidR="00C83E31" w:rsidRPr="007179FF" w14:paraId="7F542054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2C5765B1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  <w:r w:rsidRPr="007179F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FE50095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  <w:r w:rsidRPr="007179FF">
              <w:rPr>
                <w:kern w:val="18"/>
              </w:rPr>
              <w:t xml:space="preserve">For Other Than Zone-rated Trucks, Tractors and Trailers Classifications, refer to Rule </w:t>
            </w:r>
            <w:r w:rsidRPr="007179FF">
              <w:rPr>
                <w:b/>
                <w:kern w:val="18"/>
              </w:rPr>
              <w:t>222.</w:t>
            </w:r>
            <w:r w:rsidRPr="007179FF">
              <w:rPr>
                <w:kern w:val="18"/>
              </w:rPr>
              <w:t xml:space="preserve"> for premium development.</w:t>
            </w:r>
          </w:p>
        </w:tc>
      </w:tr>
      <w:tr w:rsidR="00C83E31" w:rsidRPr="007179FF" w14:paraId="41E2DC8A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59692C4D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  <w:r w:rsidRPr="007179F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2D5747E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  <w:r w:rsidRPr="007179FF">
              <w:rPr>
                <w:kern w:val="18"/>
              </w:rPr>
              <w:t xml:space="preserve">For Private Passenger Types Classifications, refer to Rule </w:t>
            </w:r>
            <w:r w:rsidRPr="007179FF">
              <w:rPr>
                <w:b/>
                <w:kern w:val="18"/>
              </w:rPr>
              <w:t>232.</w:t>
            </w:r>
            <w:r w:rsidRPr="007179FF">
              <w:rPr>
                <w:kern w:val="18"/>
              </w:rPr>
              <w:t xml:space="preserve"> for premium development.</w:t>
            </w:r>
          </w:p>
        </w:tc>
      </w:tr>
      <w:tr w:rsidR="00C83E31" w:rsidRPr="007179FF" w14:paraId="017C695B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37338103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  <w:r w:rsidRPr="007179F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DE912A0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  <w:r w:rsidRPr="007179FF">
              <w:rPr>
                <w:kern w:val="18"/>
              </w:rPr>
              <w:t xml:space="preserve">For Other Than Zone-rated Public Autos, refer to Rule </w:t>
            </w:r>
            <w:r w:rsidRPr="007179FF">
              <w:rPr>
                <w:rStyle w:val="rulelink"/>
              </w:rPr>
              <w:t>239.</w:t>
            </w:r>
            <w:r w:rsidRPr="007179FF">
              <w:rPr>
                <w:rStyle w:val="rulelink"/>
                <w:b w:val="0"/>
              </w:rPr>
              <w:t xml:space="preserve"> for premium development. </w:t>
            </w:r>
          </w:p>
        </w:tc>
      </w:tr>
      <w:tr w:rsidR="00C83E31" w:rsidRPr="007179FF" w14:paraId="02E8B3C0" w14:textId="77777777" w:rsidTr="002C54CD">
        <w:trPr>
          <w:cantSplit/>
        </w:trPr>
        <w:tc>
          <w:tcPr>
            <w:tcW w:w="220" w:type="dxa"/>
          </w:tcPr>
          <w:p w14:paraId="1CE28ABF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  <w:r w:rsidRPr="007179F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39F18E31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  <w:r w:rsidRPr="007179FF">
              <w:rPr>
                <w:kern w:val="18"/>
              </w:rPr>
              <w:t xml:space="preserve">For liability increased limits factors, refer to Rule </w:t>
            </w:r>
            <w:r w:rsidRPr="007179FF">
              <w:rPr>
                <w:rStyle w:val="rulelink"/>
              </w:rPr>
              <w:t>300.</w:t>
            </w:r>
          </w:p>
        </w:tc>
      </w:tr>
      <w:tr w:rsidR="00C83E31" w:rsidRPr="007179FF" w14:paraId="1A14F607" w14:textId="77777777" w:rsidTr="002C54C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444828D" w14:textId="77777777" w:rsidR="00C83E31" w:rsidRPr="007179FF" w:rsidRDefault="00C83E31" w:rsidP="00F84EA5">
            <w:pPr>
              <w:pStyle w:val="tabletext11"/>
              <w:jc w:val="both"/>
              <w:rPr>
                <w:kern w:val="18"/>
              </w:rPr>
            </w:pPr>
            <w:r w:rsidRPr="007179F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3511EBC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  <w:r w:rsidRPr="007179FF">
              <w:rPr>
                <w:kern w:val="18"/>
              </w:rPr>
              <w:t xml:space="preserve">Other Than Auto losses for </w:t>
            </w:r>
            <w:r w:rsidRPr="007179FF">
              <w:t>Auto Dealers</w:t>
            </w:r>
            <w:r w:rsidRPr="007179FF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7179FF">
              <w:rPr>
                <w:rStyle w:val="rulelink"/>
              </w:rPr>
              <w:t>249.</w:t>
            </w:r>
          </w:p>
        </w:tc>
      </w:tr>
      <w:tr w:rsidR="00C83E31" w:rsidRPr="007179FF" w14:paraId="29438B0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2F3B51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0364EB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179FF" w14:paraId="409C9C0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3A38FB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A8C50F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179FF" w14:paraId="5EA0D88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1B8320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824BBF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179FF" w14:paraId="5C872C20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9F4300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7DA4B4B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179FF" w14:paraId="2545A87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B4A416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07BF60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179FF" w14:paraId="2F05FA0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5D5205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2073C4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179FF" w14:paraId="768BC39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568204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C69D41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179FF" w14:paraId="76AFCCE8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DB7728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772AC1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179FF" w14:paraId="06C3CFA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54D339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380926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179FF" w14:paraId="7C20242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02BD4C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24CEDA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179FF" w14:paraId="11DE6283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19189B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D1EF83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179FF" w14:paraId="0B9F13F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76010D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91311D0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179FF" w14:paraId="13877D5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CE5F98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363B23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179FF" w14:paraId="3B3935C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E135D8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DB903D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179FF" w14:paraId="63F2901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D1B172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3913031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179FF" w14:paraId="3E9D346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8F4083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AAC039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179FF" w14:paraId="2CA9273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F14531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F82B7C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179FF" w14:paraId="392EBDA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52236C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25DA27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179FF" w14:paraId="033ED7D4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2E349D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A5446C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179FF" w14:paraId="3E32B45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EA8568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0CB2C2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179FF" w14:paraId="6DE6147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3E1F3D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413DA0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179FF" w14:paraId="36C4CDD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ACF8DF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D4476C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179FF" w14:paraId="4B9F3724" w14:textId="77777777" w:rsidTr="002C54C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71A194F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7F49C1DD" w14:textId="77777777" w:rsidR="00C83E31" w:rsidRPr="007179FF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361343A9" w14:textId="77777777" w:rsidR="00C83E31" w:rsidRDefault="00C83E31" w:rsidP="00F84EA5">
      <w:pPr>
        <w:pStyle w:val="isonormal"/>
      </w:pPr>
    </w:p>
    <w:p w14:paraId="1C176D3C" w14:textId="77777777" w:rsidR="00C83E31" w:rsidRDefault="00C83E31" w:rsidP="00F84EA5">
      <w:pPr>
        <w:pStyle w:val="isonormal"/>
        <w:jc w:val="left"/>
      </w:pPr>
    </w:p>
    <w:p w14:paraId="49C64B2C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73EAF8C" w14:textId="77777777" w:rsidR="00C83E31" w:rsidRPr="00AD4418" w:rsidRDefault="00C83E31" w:rsidP="00F84EA5">
      <w:pPr>
        <w:pStyle w:val="subcap"/>
      </w:pPr>
      <w:r w:rsidRPr="00AD4418">
        <w:lastRenderedPageBreak/>
        <w:t>TERRITORY 129</w:t>
      </w:r>
    </w:p>
    <w:p w14:paraId="1AE18286" w14:textId="77777777" w:rsidR="00C83E31" w:rsidRPr="00AD4418" w:rsidRDefault="00C83E31" w:rsidP="00F84EA5">
      <w:pPr>
        <w:pStyle w:val="subcap2"/>
      </w:pPr>
      <w:r w:rsidRPr="00AD4418">
        <w:t>LIAB, MED PAY</w:t>
      </w:r>
    </w:p>
    <w:p w14:paraId="58592166" w14:textId="77777777" w:rsidR="00C83E31" w:rsidRPr="00AD4418" w:rsidRDefault="00C83E31" w:rsidP="00F84EA5">
      <w:pPr>
        <w:pStyle w:val="isonormal"/>
      </w:pPr>
    </w:p>
    <w:p w14:paraId="6E633446" w14:textId="77777777" w:rsidR="00C83E31" w:rsidRPr="00AD4418" w:rsidRDefault="00C83E31" w:rsidP="00F84EA5">
      <w:pPr>
        <w:pStyle w:val="isonormal"/>
        <w:sectPr w:rsidR="00C83E31" w:rsidRPr="00AD4418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C83E31" w:rsidRPr="00AD4418" w14:paraId="6FAB03AC" w14:textId="77777777" w:rsidTr="002C54C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ED942AF" w14:textId="77777777" w:rsidR="00C83E31" w:rsidRPr="00AD4418" w:rsidRDefault="00C83E31" w:rsidP="00F84EA5">
            <w:pPr>
              <w:pStyle w:val="tablehead"/>
              <w:rPr>
                <w:kern w:val="18"/>
              </w:rPr>
            </w:pPr>
            <w:r w:rsidRPr="00AD4418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1FE02B16" w14:textId="77777777" w:rsidR="00C83E31" w:rsidRPr="00AD4418" w:rsidRDefault="00C83E31" w:rsidP="00F84EA5">
            <w:pPr>
              <w:pStyle w:val="tablehead"/>
              <w:rPr>
                <w:kern w:val="18"/>
              </w:rPr>
            </w:pPr>
            <w:r w:rsidRPr="00AD4418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5E1BA0A" w14:textId="77777777" w:rsidR="00C83E31" w:rsidRPr="00AD4418" w:rsidRDefault="00C83E31" w:rsidP="00F84EA5">
            <w:pPr>
              <w:pStyle w:val="tablehead"/>
              <w:rPr>
                <w:kern w:val="18"/>
              </w:rPr>
            </w:pPr>
            <w:r w:rsidRPr="00AD4418">
              <w:rPr>
                <w:kern w:val="18"/>
              </w:rPr>
              <w:t>PERSONAL INJURY PROTECTION</w:t>
            </w:r>
          </w:p>
        </w:tc>
      </w:tr>
      <w:tr w:rsidR="00C83E31" w:rsidRPr="00AD4418" w14:paraId="650B01F6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EB8C903" w14:textId="77777777" w:rsidR="00C83E31" w:rsidRPr="00AD4418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2041E60" w14:textId="77777777" w:rsidR="00C83E31" w:rsidRPr="00AD4418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30E421C" w14:textId="77777777" w:rsidR="00C83E31" w:rsidRPr="00AD4418" w:rsidRDefault="00C83E31" w:rsidP="00F84EA5">
            <w:pPr>
              <w:pStyle w:val="tablehead"/>
              <w:rPr>
                <w:kern w:val="18"/>
              </w:rPr>
            </w:pPr>
          </w:p>
        </w:tc>
      </w:tr>
      <w:tr w:rsidR="00C83E31" w:rsidRPr="00AD4418" w14:paraId="31B4DE18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25739BE" w14:textId="77777777" w:rsidR="00C83E31" w:rsidRPr="00AD4418" w:rsidRDefault="00C83E31" w:rsidP="00F84EA5">
            <w:pPr>
              <w:pStyle w:val="tablehead"/>
              <w:rPr>
                <w:kern w:val="18"/>
              </w:rPr>
            </w:pPr>
            <w:r w:rsidRPr="00AD4418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74F2623" w14:textId="77777777" w:rsidR="00C83E31" w:rsidRPr="00AD4418" w:rsidRDefault="00C83E31" w:rsidP="00F84EA5">
            <w:pPr>
              <w:pStyle w:val="tablehead"/>
              <w:rPr>
                <w:kern w:val="18"/>
              </w:rPr>
            </w:pPr>
            <w:r w:rsidRPr="00AD4418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276C6C9" w14:textId="77777777" w:rsidR="00C83E31" w:rsidRPr="00AD4418" w:rsidRDefault="00C83E31" w:rsidP="00F84EA5">
            <w:pPr>
              <w:pStyle w:val="tablehead"/>
              <w:rPr>
                <w:kern w:val="18"/>
              </w:rPr>
            </w:pPr>
            <w:r w:rsidRPr="00AD4418">
              <w:rPr>
                <w:kern w:val="18"/>
              </w:rPr>
              <w:t>Basic Limits</w:t>
            </w:r>
          </w:p>
        </w:tc>
      </w:tr>
      <w:tr w:rsidR="00C83E31" w:rsidRPr="00AD4418" w14:paraId="0F43D667" w14:textId="77777777" w:rsidTr="002C54CD">
        <w:trPr>
          <w:cantSplit/>
        </w:trPr>
        <w:tc>
          <w:tcPr>
            <w:tcW w:w="9360" w:type="dxa"/>
            <w:gridSpan w:val="7"/>
          </w:tcPr>
          <w:p w14:paraId="02B906BB" w14:textId="77777777" w:rsidR="00C83E31" w:rsidRPr="00AD4418" w:rsidRDefault="00C83E31" w:rsidP="00F84EA5">
            <w:pPr>
              <w:pStyle w:val="tabletext11"/>
              <w:rPr>
                <w:b/>
                <w:kern w:val="18"/>
              </w:rPr>
            </w:pPr>
            <w:r w:rsidRPr="00AD4418">
              <w:rPr>
                <w:b/>
                <w:kern w:val="18"/>
              </w:rPr>
              <w:t>RULE 223. TRUCKS, TRACTORS AND TRAILERS CLASSIFICATIONS</w:t>
            </w:r>
          </w:p>
        </w:tc>
      </w:tr>
      <w:tr w:rsidR="00C83E31" w:rsidRPr="00AD4418" w14:paraId="0A85B498" w14:textId="77777777" w:rsidTr="002C54CD">
        <w:trPr>
          <w:cantSplit/>
        </w:trPr>
        <w:tc>
          <w:tcPr>
            <w:tcW w:w="3120" w:type="dxa"/>
            <w:gridSpan w:val="3"/>
          </w:tcPr>
          <w:p w14:paraId="3884F62D" w14:textId="77777777" w:rsidR="00C83E31" w:rsidRPr="00AD441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D4418">
              <w:rPr>
                <w:kern w:val="18"/>
              </w:rPr>
              <w:t>$   215</w:t>
            </w:r>
          </w:p>
        </w:tc>
        <w:tc>
          <w:tcPr>
            <w:tcW w:w="3120" w:type="dxa"/>
          </w:tcPr>
          <w:p w14:paraId="5FE4F523" w14:textId="77777777" w:rsidR="00C83E31" w:rsidRPr="00AD441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D4418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6D9D22EB" w14:textId="77777777" w:rsidR="00C83E31" w:rsidRPr="00AD441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0517E18" w14:textId="77777777" w:rsidR="00C83E31" w:rsidRPr="00AD441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D441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15F27C7" w14:textId="77777777" w:rsidR="00C83E31" w:rsidRPr="00AD441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AD4418" w14:paraId="004FE0FA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66DE0A4" w14:textId="77777777" w:rsidR="00C83E31" w:rsidRPr="00AD4418" w:rsidRDefault="00C83E31" w:rsidP="00F84EA5">
            <w:pPr>
              <w:pStyle w:val="tabletext11"/>
              <w:rPr>
                <w:b/>
                <w:kern w:val="18"/>
              </w:rPr>
            </w:pPr>
            <w:r w:rsidRPr="00AD4418">
              <w:rPr>
                <w:b/>
                <w:kern w:val="18"/>
              </w:rPr>
              <w:t>RULE 232. PRIVATE PASSENGER TYPES CLASSIFICATIONS</w:t>
            </w:r>
          </w:p>
        </w:tc>
      </w:tr>
      <w:tr w:rsidR="00C83E31" w:rsidRPr="00AD4418" w14:paraId="773E9D5C" w14:textId="77777777" w:rsidTr="002C54CD">
        <w:trPr>
          <w:cantSplit/>
        </w:trPr>
        <w:tc>
          <w:tcPr>
            <w:tcW w:w="3120" w:type="dxa"/>
            <w:gridSpan w:val="3"/>
          </w:tcPr>
          <w:p w14:paraId="137691CB" w14:textId="77777777" w:rsidR="00C83E31" w:rsidRPr="00AD441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D4418">
              <w:rPr>
                <w:kern w:val="18"/>
              </w:rPr>
              <w:t>$   188</w:t>
            </w:r>
          </w:p>
        </w:tc>
        <w:tc>
          <w:tcPr>
            <w:tcW w:w="3120" w:type="dxa"/>
          </w:tcPr>
          <w:p w14:paraId="46C3CA5A" w14:textId="77777777" w:rsidR="00C83E31" w:rsidRPr="00AD441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D4418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6036A9FA" w14:textId="77777777" w:rsidR="00C83E31" w:rsidRPr="00AD441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C23D295" w14:textId="77777777" w:rsidR="00C83E31" w:rsidRPr="00AD441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D441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5527425" w14:textId="77777777" w:rsidR="00C83E31" w:rsidRPr="00AD441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AD4418" w14:paraId="67BA390C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827BE3F" w14:textId="77777777" w:rsidR="00C83E31" w:rsidRPr="00AD4418" w:rsidRDefault="00C83E31" w:rsidP="00F84EA5">
            <w:pPr>
              <w:pStyle w:val="tabletext11"/>
              <w:rPr>
                <w:b/>
                <w:kern w:val="18"/>
              </w:rPr>
            </w:pPr>
            <w:r w:rsidRPr="00AD4418">
              <w:rPr>
                <w:b/>
                <w:kern w:val="18"/>
              </w:rPr>
              <w:t>RULE 240. PUBLIC AUTO CLASSIFICATIONS –</w:t>
            </w:r>
          </w:p>
        </w:tc>
      </w:tr>
      <w:tr w:rsidR="00C83E31" w:rsidRPr="00AD4418" w14:paraId="1AFD1F3C" w14:textId="77777777" w:rsidTr="002C54CD">
        <w:trPr>
          <w:cantSplit/>
        </w:trPr>
        <w:tc>
          <w:tcPr>
            <w:tcW w:w="540" w:type="dxa"/>
            <w:gridSpan w:val="2"/>
          </w:tcPr>
          <w:p w14:paraId="6E2B6A1B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2928B77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  <w:r w:rsidRPr="00AD4418">
              <w:rPr>
                <w:b/>
                <w:kern w:val="18"/>
              </w:rPr>
              <w:t>– TAXICABS AND LIMOUSINES</w:t>
            </w:r>
          </w:p>
        </w:tc>
      </w:tr>
      <w:tr w:rsidR="00C83E31" w:rsidRPr="00AD4418" w14:paraId="1C9A995E" w14:textId="77777777" w:rsidTr="002C54CD">
        <w:trPr>
          <w:cantSplit/>
        </w:trPr>
        <w:tc>
          <w:tcPr>
            <w:tcW w:w="3120" w:type="dxa"/>
            <w:gridSpan w:val="3"/>
          </w:tcPr>
          <w:p w14:paraId="7BA413D0" w14:textId="77777777" w:rsidR="00C83E31" w:rsidRPr="00AD441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D4418">
              <w:rPr>
                <w:kern w:val="18"/>
              </w:rPr>
              <w:t>$   864</w:t>
            </w:r>
          </w:p>
        </w:tc>
        <w:tc>
          <w:tcPr>
            <w:tcW w:w="3120" w:type="dxa"/>
          </w:tcPr>
          <w:p w14:paraId="60991CA7" w14:textId="77777777" w:rsidR="00C83E31" w:rsidRPr="00AD441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D4418">
              <w:rPr>
                <w:kern w:val="18"/>
              </w:rPr>
              <w:t>$    36</w:t>
            </w:r>
          </w:p>
        </w:tc>
        <w:tc>
          <w:tcPr>
            <w:tcW w:w="1040" w:type="dxa"/>
          </w:tcPr>
          <w:p w14:paraId="6CED29E0" w14:textId="77777777" w:rsidR="00C83E31" w:rsidRPr="00AD441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16C7633" w14:textId="77777777" w:rsidR="00C83E31" w:rsidRPr="00AD441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D441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8FF7E3D" w14:textId="77777777" w:rsidR="00C83E31" w:rsidRPr="00AD441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AD4418" w14:paraId="05B4CC3B" w14:textId="77777777" w:rsidTr="002C54CD">
        <w:trPr>
          <w:cantSplit/>
        </w:trPr>
        <w:tc>
          <w:tcPr>
            <w:tcW w:w="540" w:type="dxa"/>
            <w:gridSpan w:val="2"/>
          </w:tcPr>
          <w:p w14:paraId="71FA6F41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F8B1516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  <w:r w:rsidRPr="00AD4418">
              <w:rPr>
                <w:b/>
                <w:kern w:val="18"/>
              </w:rPr>
              <w:t>– SCHOOL AND CHURCH BUSES</w:t>
            </w:r>
          </w:p>
        </w:tc>
      </w:tr>
      <w:tr w:rsidR="00C83E31" w:rsidRPr="00AD4418" w14:paraId="42896E0A" w14:textId="77777777" w:rsidTr="002C54CD">
        <w:trPr>
          <w:cantSplit/>
        </w:trPr>
        <w:tc>
          <w:tcPr>
            <w:tcW w:w="3120" w:type="dxa"/>
            <w:gridSpan w:val="3"/>
          </w:tcPr>
          <w:p w14:paraId="040BA1BE" w14:textId="77777777" w:rsidR="00C83E31" w:rsidRPr="00AD441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D4418">
              <w:rPr>
                <w:kern w:val="18"/>
              </w:rPr>
              <w:t>$    82</w:t>
            </w:r>
          </w:p>
        </w:tc>
        <w:tc>
          <w:tcPr>
            <w:tcW w:w="3120" w:type="dxa"/>
          </w:tcPr>
          <w:p w14:paraId="4D48B33D" w14:textId="77777777" w:rsidR="00C83E31" w:rsidRPr="00AD441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D4418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7911145B" w14:textId="77777777" w:rsidR="00C83E31" w:rsidRPr="00AD441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F46E82A" w14:textId="77777777" w:rsidR="00C83E31" w:rsidRPr="00AD441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D441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E454588" w14:textId="77777777" w:rsidR="00C83E31" w:rsidRPr="00AD441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AD4418" w14:paraId="5E58100F" w14:textId="77777777" w:rsidTr="002C54CD">
        <w:trPr>
          <w:cantSplit/>
        </w:trPr>
        <w:tc>
          <w:tcPr>
            <w:tcW w:w="540" w:type="dxa"/>
            <w:gridSpan w:val="2"/>
          </w:tcPr>
          <w:p w14:paraId="2D4F4462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4FF39C5" w14:textId="77777777" w:rsidR="00C83E31" w:rsidRPr="00AD4418" w:rsidRDefault="00C83E31" w:rsidP="00F84EA5">
            <w:pPr>
              <w:pStyle w:val="tabletext11"/>
              <w:rPr>
                <w:b/>
                <w:kern w:val="18"/>
              </w:rPr>
            </w:pPr>
            <w:r w:rsidRPr="00AD4418">
              <w:rPr>
                <w:b/>
                <w:kern w:val="18"/>
              </w:rPr>
              <w:t>– OTHER BUSES</w:t>
            </w:r>
          </w:p>
        </w:tc>
      </w:tr>
      <w:tr w:rsidR="00C83E31" w:rsidRPr="00AD4418" w14:paraId="0DA80D64" w14:textId="77777777" w:rsidTr="002C54CD">
        <w:trPr>
          <w:cantSplit/>
        </w:trPr>
        <w:tc>
          <w:tcPr>
            <w:tcW w:w="3120" w:type="dxa"/>
            <w:gridSpan w:val="3"/>
          </w:tcPr>
          <w:p w14:paraId="736CF2F4" w14:textId="77777777" w:rsidR="00C83E31" w:rsidRPr="00AD441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D4418">
              <w:rPr>
                <w:kern w:val="18"/>
              </w:rPr>
              <w:t>$   679</w:t>
            </w:r>
          </w:p>
        </w:tc>
        <w:tc>
          <w:tcPr>
            <w:tcW w:w="3120" w:type="dxa"/>
          </w:tcPr>
          <w:p w14:paraId="35B15CDF" w14:textId="77777777" w:rsidR="00C83E31" w:rsidRPr="00AD441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D4418">
              <w:rPr>
                <w:kern w:val="18"/>
              </w:rPr>
              <w:t>$    32</w:t>
            </w:r>
          </w:p>
        </w:tc>
        <w:tc>
          <w:tcPr>
            <w:tcW w:w="1040" w:type="dxa"/>
          </w:tcPr>
          <w:p w14:paraId="7044B5F1" w14:textId="77777777" w:rsidR="00C83E31" w:rsidRPr="00AD441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704E413" w14:textId="77777777" w:rsidR="00C83E31" w:rsidRPr="00AD441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D441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1AE7AC1" w14:textId="77777777" w:rsidR="00C83E31" w:rsidRPr="00AD441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AD4418" w14:paraId="4A4026C7" w14:textId="77777777" w:rsidTr="002C54CD">
        <w:trPr>
          <w:cantSplit/>
        </w:trPr>
        <w:tc>
          <w:tcPr>
            <w:tcW w:w="540" w:type="dxa"/>
            <w:gridSpan w:val="2"/>
          </w:tcPr>
          <w:p w14:paraId="03166F8D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EC22CDF" w14:textId="77777777" w:rsidR="00C83E31" w:rsidRPr="00AD4418" w:rsidRDefault="00C83E31" w:rsidP="00F84EA5">
            <w:pPr>
              <w:pStyle w:val="tabletext11"/>
              <w:rPr>
                <w:b/>
                <w:kern w:val="18"/>
              </w:rPr>
            </w:pPr>
            <w:r w:rsidRPr="00AD4418">
              <w:rPr>
                <w:b/>
                <w:kern w:val="18"/>
              </w:rPr>
              <w:t>– VAN POOLS</w:t>
            </w:r>
          </w:p>
        </w:tc>
      </w:tr>
      <w:tr w:rsidR="00C83E31" w:rsidRPr="00AD4418" w14:paraId="0C798411" w14:textId="77777777" w:rsidTr="002C54CD">
        <w:trPr>
          <w:cantSplit/>
        </w:trPr>
        <w:tc>
          <w:tcPr>
            <w:tcW w:w="3120" w:type="dxa"/>
            <w:gridSpan w:val="3"/>
          </w:tcPr>
          <w:p w14:paraId="1A1C80E1" w14:textId="77777777" w:rsidR="00C83E31" w:rsidRPr="00AD441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D4418">
              <w:rPr>
                <w:kern w:val="18"/>
              </w:rPr>
              <w:t>$   204</w:t>
            </w:r>
          </w:p>
        </w:tc>
        <w:tc>
          <w:tcPr>
            <w:tcW w:w="3120" w:type="dxa"/>
          </w:tcPr>
          <w:p w14:paraId="5288F062" w14:textId="77777777" w:rsidR="00C83E31" w:rsidRPr="00AD441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D4418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6A7AC5BA" w14:textId="77777777" w:rsidR="00C83E31" w:rsidRPr="00AD441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3006084" w14:textId="77777777" w:rsidR="00C83E31" w:rsidRPr="00AD441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D441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08369AA" w14:textId="77777777" w:rsidR="00C83E31" w:rsidRPr="00AD441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AD4418" w14:paraId="31EBF393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CCC3A79" w14:textId="77777777" w:rsidR="00C83E31" w:rsidRPr="00AD4418" w:rsidRDefault="00C83E31" w:rsidP="00F84EA5">
            <w:pPr>
              <w:pStyle w:val="tabletext11"/>
              <w:rPr>
                <w:b/>
                <w:kern w:val="18"/>
              </w:rPr>
            </w:pPr>
            <w:r w:rsidRPr="00AD4418">
              <w:rPr>
                <w:b/>
                <w:kern w:val="18"/>
              </w:rPr>
              <w:t>RULE 249. AUTO DEALERS – PREMIUM DEVELOPMENT</w:t>
            </w:r>
          </w:p>
        </w:tc>
      </w:tr>
      <w:tr w:rsidR="00C83E31" w:rsidRPr="00AD4418" w14:paraId="4BB36B1B" w14:textId="77777777" w:rsidTr="002C54CD">
        <w:trPr>
          <w:cantSplit/>
        </w:trPr>
        <w:tc>
          <w:tcPr>
            <w:tcW w:w="3120" w:type="dxa"/>
            <w:gridSpan w:val="3"/>
          </w:tcPr>
          <w:p w14:paraId="43EC0A0C" w14:textId="77777777" w:rsidR="00C83E31" w:rsidRPr="00AD441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D4418">
              <w:rPr>
                <w:kern w:val="18"/>
              </w:rPr>
              <w:t>$   132</w:t>
            </w:r>
          </w:p>
        </w:tc>
        <w:tc>
          <w:tcPr>
            <w:tcW w:w="3120" w:type="dxa"/>
          </w:tcPr>
          <w:p w14:paraId="514A3850" w14:textId="77777777" w:rsidR="00C83E31" w:rsidRPr="00AD441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D4418">
              <w:rPr>
                <w:kern w:val="18"/>
              </w:rPr>
              <w:t xml:space="preserve">Refer to Rule </w:t>
            </w:r>
            <w:r w:rsidRPr="00AD4418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275F399E" w14:textId="77777777" w:rsidR="00C83E31" w:rsidRPr="00AD441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B32331A" w14:textId="77777777" w:rsidR="00C83E31" w:rsidRPr="00AD441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D441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FDF119D" w14:textId="77777777" w:rsidR="00C83E31" w:rsidRPr="00AD441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AD4418" w14:paraId="300D647C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D20D80E" w14:textId="77777777" w:rsidR="00C83E31" w:rsidRPr="00AD4418" w:rsidRDefault="00C83E31" w:rsidP="00F84EA5">
            <w:pPr>
              <w:pStyle w:val="tabletext11"/>
              <w:rPr>
                <w:b/>
                <w:kern w:val="18"/>
              </w:rPr>
            </w:pPr>
          </w:p>
        </w:tc>
      </w:tr>
      <w:tr w:rsidR="00C83E31" w:rsidRPr="00AD4418" w14:paraId="63AD88CA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0CD4A2E5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  <w:r w:rsidRPr="00AD441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479E75C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  <w:r w:rsidRPr="00AD4418">
              <w:rPr>
                <w:kern w:val="18"/>
              </w:rPr>
              <w:t xml:space="preserve">For Other Than Zone-rated Trucks, Tractors and Trailers Classifications, refer to Rule </w:t>
            </w:r>
            <w:r w:rsidRPr="00AD4418">
              <w:rPr>
                <w:b/>
                <w:kern w:val="18"/>
              </w:rPr>
              <w:t>222.</w:t>
            </w:r>
            <w:r w:rsidRPr="00AD4418">
              <w:rPr>
                <w:kern w:val="18"/>
              </w:rPr>
              <w:t xml:space="preserve"> for premium development.</w:t>
            </w:r>
          </w:p>
        </w:tc>
      </w:tr>
      <w:tr w:rsidR="00C83E31" w:rsidRPr="00AD4418" w14:paraId="542B7C1B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13659B75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  <w:r w:rsidRPr="00AD441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C098476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  <w:r w:rsidRPr="00AD4418">
              <w:rPr>
                <w:kern w:val="18"/>
              </w:rPr>
              <w:t xml:space="preserve">For Private Passenger Types Classifications, refer to Rule </w:t>
            </w:r>
            <w:r w:rsidRPr="00AD4418">
              <w:rPr>
                <w:b/>
                <w:kern w:val="18"/>
              </w:rPr>
              <w:t>232.</w:t>
            </w:r>
            <w:r w:rsidRPr="00AD4418">
              <w:rPr>
                <w:kern w:val="18"/>
              </w:rPr>
              <w:t xml:space="preserve"> for premium development.</w:t>
            </w:r>
          </w:p>
        </w:tc>
      </w:tr>
      <w:tr w:rsidR="00C83E31" w:rsidRPr="00AD4418" w14:paraId="1F409184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2344FE76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  <w:r w:rsidRPr="00AD441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8E2C8DD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  <w:r w:rsidRPr="00AD4418">
              <w:rPr>
                <w:kern w:val="18"/>
              </w:rPr>
              <w:t xml:space="preserve">For Other Than Zone-rated Public Autos, refer to Rule </w:t>
            </w:r>
            <w:r w:rsidRPr="00AD4418">
              <w:rPr>
                <w:rStyle w:val="rulelink"/>
              </w:rPr>
              <w:t>239.</w:t>
            </w:r>
            <w:r w:rsidRPr="00AD4418">
              <w:rPr>
                <w:rStyle w:val="rulelink"/>
                <w:b w:val="0"/>
              </w:rPr>
              <w:t xml:space="preserve"> for premium development. </w:t>
            </w:r>
          </w:p>
        </w:tc>
      </w:tr>
      <w:tr w:rsidR="00C83E31" w:rsidRPr="00AD4418" w14:paraId="66C844AF" w14:textId="77777777" w:rsidTr="002C54CD">
        <w:trPr>
          <w:cantSplit/>
        </w:trPr>
        <w:tc>
          <w:tcPr>
            <w:tcW w:w="220" w:type="dxa"/>
          </w:tcPr>
          <w:p w14:paraId="0B1B3685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  <w:r w:rsidRPr="00AD441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2E073D52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  <w:r w:rsidRPr="00AD4418">
              <w:rPr>
                <w:kern w:val="18"/>
              </w:rPr>
              <w:t xml:space="preserve">For liability increased limits factors, refer to Rule </w:t>
            </w:r>
            <w:r w:rsidRPr="00AD4418">
              <w:rPr>
                <w:rStyle w:val="rulelink"/>
              </w:rPr>
              <w:t>300.</w:t>
            </w:r>
          </w:p>
        </w:tc>
      </w:tr>
      <w:tr w:rsidR="00C83E31" w:rsidRPr="00AD4418" w14:paraId="2B0E4D41" w14:textId="77777777" w:rsidTr="002C54C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BFFDBDF" w14:textId="77777777" w:rsidR="00C83E31" w:rsidRPr="00AD4418" w:rsidRDefault="00C83E31" w:rsidP="00F84EA5">
            <w:pPr>
              <w:pStyle w:val="tabletext11"/>
              <w:jc w:val="both"/>
              <w:rPr>
                <w:kern w:val="18"/>
              </w:rPr>
            </w:pPr>
            <w:r w:rsidRPr="00AD441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1A2BBE0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  <w:r w:rsidRPr="00AD4418">
              <w:rPr>
                <w:kern w:val="18"/>
              </w:rPr>
              <w:t xml:space="preserve">Other Than Auto losses for </w:t>
            </w:r>
            <w:r w:rsidRPr="00AD4418">
              <w:t>Auto Dealers</w:t>
            </w:r>
            <w:r w:rsidRPr="00AD4418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AD4418">
              <w:rPr>
                <w:rStyle w:val="rulelink"/>
              </w:rPr>
              <w:t>249.</w:t>
            </w:r>
          </w:p>
        </w:tc>
      </w:tr>
      <w:tr w:rsidR="00C83E31" w:rsidRPr="00AD4418" w14:paraId="18B2C399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B67806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9276DFA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D4418" w14:paraId="0F13ACE6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068BC4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F2CA71C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D4418" w14:paraId="46C4DB49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DCB13A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879DFE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D4418" w14:paraId="594710F8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1D65D6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D88A86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D4418" w14:paraId="06E1576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62CF37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B431A4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D4418" w14:paraId="14C5362A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E35A7F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137D92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D4418" w14:paraId="053E288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BBA0DA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16C2DA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D4418" w14:paraId="1179390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A6465F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E6773D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D4418" w14:paraId="5D1358A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8C86AB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174DE0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D4418" w14:paraId="7F45E972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3DB791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B823E5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D4418" w14:paraId="5E3EC9B3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19B1C7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C5E068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D4418" w14:paraId="4F1BC1B0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CCC2A7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54465A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D4418" w14:paraId="7EDA32A4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E2525A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7E4998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D4418" w14:paraId="7AA313B2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D5C966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9BFF70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D4418" w14:paraId="5ABA9844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3793B7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2ABDA8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D4418" w14:paraId="4F1F331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70586C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FCFA68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D4418" w14:paraId="5745F47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F79B85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1636EE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D4418" w14:paraId="545F5303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BF84CB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562F3F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D4418" w14:paraId="1DF0933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006CBC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584F8C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D4418" w14:paraId="7C9B6336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4D5BDC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FC9D272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D4418" w14:paraId="6BBBDD4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39FBEF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83009F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D4418" w14:paraId="7E467A53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23EC71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327F31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D4418" w14:paraId="0A5A4C86" w14:textId="77777777" w:rsidTr="002C54C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0CFC859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6E45E475" w14:textId="77777777" w:rsidR="00C83E31" w:rsidRPr="00AD4418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4536796F" w14:textId="77777777" w:rsidR="00C83E31" w:rsidRDefault="00C83E31" w:rsidP="00F84EA5">
      <w:pPr>
        <w:pStyle w:val="isonormal"/>
      </w:pPr>
    </w:p>
    <w:p w14:paraId="55DD7F79" w14:textId="77777777" w:rsidR="00C83E31" w:rsidRDefault="00C83E31" w:rsidP="00F84EA5">
      <w:pPr>
        <w:pStyle w:val="isonormal"/>
        <w:jc w:val="left"/>
      </w:pPr>
    </w:p>
    <w:p w14:paraId="2D70313B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41D69F8" w14:textId="77777777" w:rsidR="00C83E31" w:rsidRPr="009A2B36" w:rsidRDefault="00C83E31" w:rsidP="00F84EA5">
      <w:pPr>
        <w:pStyle w:val="subcap"/>
      </w:pPr>
      <w:r w:rsidRPr="009A2B36">
        <w:lastRenderedPageBreak/>
        <w:t>TERRITORY 131</w:t>
      </w:r>
    </w:p>
    <w:p w14:paraId="37771826" w14:textId="77777777" w:rsidR="00C83E31" w:rsidRPr="009A2B36" w:rsidRDefault="00C83E31" w:rsidP="00F84EA5">
      <w:pPr>
        <w:pStyle w:val="subcap2"/>
      </w:pPr>
      <w:r w:rsidRPr="009A2B36">
        <w:t>LIAB, MED PAY</w:t>
      </w:r>
    </w:p>
    <w:p w14:paraId="6EE64776" w14:textId="77777777" w:rsidR="00C83E31" w:rsidRPr="009A2B36" w:rsidRDefault="00C83E31" w:rsidP="00F84EA5">
      <w:pPr>
        <w:pStyle w:val="isonormal"/>
      </w:pPr>
    </w:p>
    <w:p w14:paraId="13507C05" w14:textId="77777777" w:rsidR="00C83E31" w:rsidRPr="009A2B36" w:rsidRDefault="00C83E31" w:rsidP="00F84EA5">
      <w:pPr>
        <w:pStyle w:val="isonormal"/>
        <w:sectPr w:rsidR="00C83E31" w:rsidRPr="009A2B36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C83E31" w:rsidRPr="009A2B36" w14:paraId="71076530" w14:textId="77777777" w:rsidTr="002C54C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1B292ED" w14:textId="77777777" w:rsidR="00C83E31" w:rsidRPr="009A2B36" w:rsidRDefault="00C83E31" w:rsidP="00F84EA5">
            <w:pPr>
              <w:pStyle w:val="tablehead"/>
              <w:rPr>
                <w:kern w:val="18"/>
              </w:rPr>
            </w:pPr>
            <w:r w:rsidRPr="009A2B36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ABB500A" w14:textId="77777777" w:rsidR="00C83E31" w:rsidRPr="009A2B36" w:rsidRDefault="00C83E31" w:rsidP="00F84EA5">
            <w:pPr>
              <w:pStyle w:val="tablehead"/>
              <w:rPr>
                <w:kern w:val="18"/>
              </w:rPr>
            </w:pPr>
            <w:r w:rsidRPr="009A2B36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EFA3D1D" w14:textId="77777777" w:rsidR="00C83E31" w:rsidRPr="009A2B36" w:rsidRDefault="00C83E31" w:rsidP="00F84EA5">
            <w:pPr>
              <w:pStyle w:val="tablehead"/>
              <w:rPr>
                <w:kern w:val="18"/>
              </w:rPr>
            </w:pPr>
            <w:r w:rsidRPr="009A2B36">
              <w:rPr>
                <w:kern w:val="18"/>
              </w:rPr>
              <w:t>PERSONAL INJURY PROTECTION</w:t>
            </w:r>
          </w:p>
        </w:tc>
      </w:tr>
      <w:tr w:rsidR="00C83E31" w:rsidRPr="009A2B36" w14:paraId="4BAE274D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3C1D29B" w14:textId="77777777" w:rsidR="00C83E31" w:rsidRPr="009A2B36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DB95AFF" w14:textId="77777777" w:rsidR="00C83E31" w:rsidRPr="009A2B36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AE4EEE8" w14:textId="77777777" w:rsidR="00C83E31" w:rsidRPr="009A2B36" w:rsidRDefault="00C83E31" w:rsidP="00F84EA5">
            <w:pPr>
              <w:pStyle w:val="tablehead"/>
              <w:rPr>
                <w:kern w:val="18"/>
              </w:rPr>
            </w:pPr>
          </w:p>
        </w:tc>
      </w:tr>
      <w:tr w:rsidR="00C83E31" w:rsidRPr="009A2B36" w14:paraId="0FC57358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32699D3" w14:textId="77777777" w:rsidR="00C83E31" w:rsidRPr="009A2B36" w:rsidRDefault="00C83E31" w:rsidP="00F84EA5">
            <w:pPr>
              <w:pStyle w:val="tablehead"/>
              <w:rPr>
                <w:kern w:val="18"/>
              </w:rPr>
            </w:pPr>
            <w:r w:rsidRPr="009A2B36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AE8203A" w14:textId="77777777" w:rsidR="00C83E31" w:rsidRPr="009A2B36" w:rsidRDefault="00C83E31" w:rsidP="00F84EA5">
            <w:pPr>
              <w:pStyle w:val="tablehead"/>
              <w:rPr>
                <w:kern w:val="18"/>
              </w:rPr>
            </w:pPr>
            <w:r w:rsidRPr="009A2B36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6290C31" w14:textId="77777777" w:rsidR="00C83E31" w:rsidRPr="009A2B36" w:rsidRDefault="00C83E31" w:rsidP="00F84EA5">
            <w:pPr>
              <w:pStyle w:val="tablehead"/>
              <w:rPr>
                <w:kern w:val="18"/>
              </w:rPr>
            </w:pPr>
            <w:r w:rsidRPr="009A2B36">
              <w:rPr>
                <w:kern w:val="18"/>
              </w:rPr>
              <w:t>Basic Limits</w:t>
            </w:r>
          </w:p>
        </w:tc>
      </w:tr>
      <w:tr w:rsidR="00C83E31" w:rsidRPr="009A2B36" w14:paraId="4053A704" w14:textId="77777777" w:rsidTr="002C54CD">
        <w:trPr>
          <w:cantSplit/>
        </w:trPr>
        <w:tc>
          <w:tcPr>
            <w:tcW w:w="9360" w:type="dxa"/>
            <w:gridSpan w:val="7"/>
          </w:tcPr>
          <w:p w14:paraId="24E6ABA5" w14:textId="77777777" w:rsidR="00C83E31" w:rsidRPr="009A2B36" w:rsidRDefault="00C83E31" w:rsidP="00F84EA5">
            <w:pPr>
              <w:pStyle w:val="tabletext11"/>
              <w:rPr>
                <w:b/>
                <w:kern w:val="18"/>
              </w:rPr>
            </w:pPr>
            <w:r w:rsidRPr="009A2B36">
              <w:rPr>
                <w:b/>
                <w:kern w:val="18"/>
              </w:rPr>
              <w:t>RULE 223. TRUCKS, TRACTORS AND TRAILERS CLASSIFICATIONS</w:t>
            </w:r>
          </w:p>
        </w:tc>
      </w:tr>
      <w:tr w:rsidR="00C83E31" w:rsidRPr="009A2B36" w14:paraId="3B702587" w14:textId="77777777" w:rsidTr="002C54CD">
        <w:trPr>
          <w:cantSplit/>
        </w:trPr>
        <w:tc>
          <w:tcPr>
            <w:tcW w:w="3120" w:type="dxa"/>
            <w:gridSpan w:val="3"/>
          </w:tcPr>
          <w:p w14:paraId="643B28A1" w14:textId="77777777" w:rsidR="00C83E31" w:rsidRPr="009A2B3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A2B36">
              <w:rPr>
                <w:kern w:val="18"/>
              </w:rPr>
              <w:t>$   290</w:t>
            </w:r>
          </w:p>
        </w:tc>
        <w:tc>
          <w:tcPr>
            <w:tcW w:w="3120" w:type="dxa"/>
          </w:tcPr>
          <w:p w14:paraId="4C92A312" w14:textId="77777777" w:rsidR="00C83E31" w:rsidRPr="009A2B3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A2B36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3086C9AC" w14:textId="77777777" w:rsidR="00C83E31" w:rsidRPr="009A2B3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DF3A70C" w14:textId="77777777" w:rsidR="00C83E31" w:rsidRPr="009A2B3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A2B3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75C4FD9" w14:textId="77777777" w:rsidR="00C83E31" w:rsidRPr="009A2B3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9A2B36" w14:paraId="701605F2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85C82E2" w14:textId="77777777" w:rsidR="00C83E31" w:rsidRPr="009A2B36" w:rsidRDefault="00C83E31" w:rsidP="00F84EA5">
            <w:pPr>
              <w:pStyle w:val="tabletext11"/>
              <w:rPr>
                <w:b/>
                <w:kern w:val="18"/>
              </w:rPr>
            </w:pPr>
            <w:r w:rsidRPr="009A2B36">
              <w:rPr>
                <w:b/>
                <w:kern w:val="18"/>
              </w:rPr>
              <w:t>RULE 232. PRIVATE PASSENGER TYPES CLASSIFICATIONS</w:t>
            </w:r>
          </w:p>
        </w:tc>
      </w:tr>
      <w:tr w:rsidR="00C83E31" w:rsidRPr="009A2B36" w14:paraId="1605B965" w14:textId="77777777" w:rsidTr="002C54CD">
        <w:trPr>
          <w:cantSplit/>
        </w:trPr>
        <w:tc>
          <w:tcPr>
            <w:tcW w:w="3120" w:type="dxa"/>
            <w:gridSpan w:val="3"/>
          </w:tcPr>
          <w:p w14:paraId="17EEF9B2" w14:textId="77777777" w:rsidR="00C83E31" w:rsidRPr="009A2B3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A2B36">
              <w:rPr>
                <w:kern w:val="18"/>
              </w:rPr>
              <w:t>$   221</w:t>
            </w:r>
          </w:p>
        </w:tc>
        <w:tc>
          <w:tcPr>
            <w:tcW w:w="3120" w:type="dxa"/>
          </w:tcPr>
          <w:p w14:paraId="45EDE0FA" w14:textId="77777777" w:rsidR="00C83E31" w:rsidRPr="009A2B3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A2B36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51DCC351" w14:textId="77777777" w:rsidR="00C83E31" w:rsidRPr="009A2B3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D3DD4DE" w14:textId="77777777" w:rsidR="00C83E31" w:rsidRPr="009A2B3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A2B3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81C0557" w14:textId="77777777" w:rsidR="00C83E31" w:rsidRPr="009A2B3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9A2B36" w14:paraId="1FBCB12B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4A6028C" w14:textId="77777777" w:rsidR="00C83E31" w:rsidRPr="009A2B36" w:rsidRDefault="00C83E31" w:rsidP="00F84EA5">
            <w:pPr>
              <w:pStyle w:val="tabletext11"/>
              <w:rPr>
                <w:b/>
                <w:kern w:val="18"/>
              </w:rPr>
            </w:pPr>
            <w:r w:rsidRPr="009A2B36">
              <w:rPr>
                <w:b/>
                <w:kern w:val="18"/>
              </w:rPr>
              <w:t>RULE 240. PUBLIC AUTO CLASSIFICATIONS –</w:t>
            </w:r>
          </w:p>
        </w:tc>
      </w:tr>
      <w:tr w:rsidR="00C83E31" w:rsidRPr="009A2B36" w14:paraId="21476443" w14:textId="77777777" w:rsidTr="002C54CD">
        <w:trPr>
          <w:cantSplit/>
        </w:trPr>
        <w:tc>
          <w:tcPr>
            <w:tcW w:w="540" w:type="dxa"/>
            <w:gridSpan w:val="2"/>
          </w:tcPr>
          <w:p w14:paraId="24E57F49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350E3FF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  <w:r w:rsidRPr="009A2B36">
              <w:rPr>
                <w:b/>
                <w:kern w:val="18"/>
              </w:rPr>
              <w:t>– TAXICABS AND LIMOUSINES</w:t>
            </w:r>
          </w:p>
        </w:tc>
      </w:tr>
      <w:tr w:rsidR="00C83E31" w:rsidRPr="009A2B36" w14:paraId="2C2B9A91" w14:textId="77777777" w:rsidTr="002C54CD">
        <w:trPr>
          <w:cantSplit/>
        </w:trPr>
        <w:tc>
          <w:tcPr>
            <w:tcW w:w="3120" w:type="dxa"/>
            <w:gridSpan w:val="3"/>
          </w:tcPr>
          <w:p w14:paraId="4ADE21C6" w14:textId="77777777" w:rsidR="00C83E31" w:rsidRPr="009A2B3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A2B36">
              <w:rPr>
                <w:kern w:val="18"/>
              </w:rPr>
              <w:t>$  1166</w:t>
            </w:r>
          </w:p>
        </w:tc>
        <w:tc>
          <w:tcPr>
            <w:tcW w:w="3120" w:type="dxa"/>
          </w:tcPr>
          <w:p w14:paraId="46C2950D" w14:textId="77777777" w:rsidR="00C83E31" w:rsidRPr="009A2B3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A2B36">
              <w:rPr>
                <w:kern w:val="18"/>
              </w:rPr>
              <w:t>$    49</w:t>
            </w:r>
          </w:p>
        </w:tc>
        <w:tc>
          <w:tcPr>
            <w:tcW w:w="1040" w:type="dxa"/>
          </w:tcPr>
          <w:p w14:paraId="31DCF1AF" w14:textId="77777777" w:rsidR="00C83E31" w:rsidRPr="009A2B3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43097E0" w14:textId="77777777" w:rsidR="00C83E31" w:rsidRPr="009A2B3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A2B3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73F22EC" w14:textId="77777777" w:rsidR="00C83E31" w:rsidRPr="009A2B3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9A2B36" w14:paraId="28B083CE" w14:textId="77777777" w:rsidTr="002C54CD">
        <w:trPr>
          <w:cantSplit/>
        </w:trPr>
        <w:tc>
          <w:tcPr>
            <w:tcW w:w="540" w:type="dxa"/>
            <w:gridSpan w:val="2"/>
          </w:tcPr>
          <w:p w14:paraId="1FD5768F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B32032C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  <w:r w:rsidRPr="009A2B36">
              <w:rPr>
                <w:b/>
                <w:kern w:val="18"/>
              </w:rPr>
              <w:t>– SCHOOL AND CHURCH BUSES</w:t>
            </w:r>
          </w:p>
        </w:tc>
      </w:tr>
      <w:tr w:rsidR="00C83E31" w:rsidRPr="009A2B36" w14:paraId="05B2F466" w14:textId="77777777" w:rsidTr="002C54CD">
        <w:trPr>
          <w:cantSplit/>
        </w:trPr>
        <w:tc>
          <w:tcPr>
            <w:tcW w:w="3120" w:type="dxa"/>
            <w:gridSpan w:val="3"/>
          </w:tcPr>
          <w:p w14:paraId="16BD40FE" w14:textId="77777777" w:rsidR="00C83E31" w:rsidRPr="009A2B3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A2B36">
              <w:rPr>
                <w:kern w:val="18"/>
              </w:rPr>
              <w:t>$   110</w:t>
            </w:r>
          </w:p>
        </w:tc>
        <w:tc>
          <w:tcPr>
            <w:tcW w:w="3120" w:type="dxa"/>
          </w:tcPr>
          <w:p w14:paraId="75730ADD" w14:textId="77777777" w:rsidR="00C83E31" w:rsidRPr="009A2B3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A2B36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5974C222" w14:textId="77777777" w:rsidR="00C83E31" w:rsidRPr="009A2B3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F488A4F" w14:textId="77777777" w:rsidR="00C83E31" w:rsidRPr="009A2B3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A2B3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CEEF17C" w14:textId="77777777" w:rsidR="00C83E31" w:rsidRPr="009A2B3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9A2B36" w14:paraId="3DBF2AC2" w14:textId="77777777" w:rsidTr="002C54CD">
        <w:trPr>
          <w:cantSplit/>
        </w:trPr>
        <w:tc>
          <w:tcPr>
            <w:tcW w:w="540" w:type="dxa"/>
            <w:gridSpan w:val="2"/>
          </w:tcPr>
          <w:p w14:paraId="3D569212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D2E8C0A" w14:textId="77777777" w:rsidR="00C83E31" w:rsidRPr="009A2B36" w:rsidRDefault="00C83E31" w:rsidP="00F84EA5">
            <w:pPr>
              <w:pStyle w:val="tabletext11"/>
              <w:rPr>
                <w:b/>
                <w:kern w:val="18"/>
              </w:rPr>
            </w:pPr>
            <w:r w:rsidRPr="009A2B36">
              <w:rPr>
                <w:b/>
                <w:kern w:val="18"/>
              </w:rPr>
              <w:t>– OTHER BUSES</w:t>
            </w:r>
          </w:p>
        </w:tc>
      </w:tr>
      <w:tr w:rsidR="00C83E31" w:rsidRPr="009A2B36" w14:paraId="02373AFB" w14:textId="77777777" w:rsidTr="002C54CD">
        <w:trPr>
          <w:cantSplit/>
        </w:trPr>
        <w:tc>
          <w:tcPr>
            <w:tcW w:w="3120" w:type="dxa"/>
            <w:gridSpan w:val="3"/>
          </w:tcPr>
          <w:p w14:paraId="69D8271F" w14:textId="77777777" w:rsidR="00C83E31" w:rsidRPr="009A2B3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A2B36">
              <w:rPr>
                <w:kern w:val="18"/>
              </w:rPr>
              <w:t>$   916</w:t>
            </w:r>
          </w:p>
        </w:tc>
        <w:tc>
          <w:tcPr>
            <w:tcW w:w="3120" w:type="dxa"/>
          </w:tcPr>
          <w:p w14:paraId="2461B784" w14:textId="77777777" w:rsidR="00C83E31" w:rsidRPr="009A2B3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A2B36">
              <w:rPr>
                <w:kern w:val="18"/>
              </w:rPr>
              <w:t>$    47</w:t>
            </w:r>
          </w:p>
        </w:tc>
        <w:tc>
          <w:tcPr>
            <w:tcW w:w="1040" w:type="dxa"/>
          </w:tcPr>
          <w:p w14:paraId="53CA01F8" w14:textId="77777777" w:rsidR="00C83E31" w:rsidRPr="009A2B3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7BA57B8" w14:textId="77777777" w:rsidR="00C83E31" w:rsidRPr="009A2B3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A2B3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2C3F268" w14:textId="77777777" w:rsidR="00C83E31" w:rsidRPr="009A2B3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9A2B36" w14:paraId="2C6727C7" w14:textId="77777777" w:rsidTr="002C54CD">
        <w:trPr>
          <w:cantSplit/>
        </w:trPr>
        <w:tc>
          <w:tcPr>
            <w:tcW w:w="540" w:type="dxa"/>
            <w:gridSpan w:val="2"/>
          </w:tcPr>
          <w:p w14:paraId="1BDE4F55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A96206F" w14:textId="77777777" w:rsidR="00C83E31" w:rsidRPr="009A2B36" w:rsidRDefault="00C83E31" w:rsidP="00F84EA5">
            <w:pPr>
              <w:pStyle w:val="tabletext11"/>
              <w:rPr>
                <w:b/>
                <w:kern w:val="18"/>
              </w:rPr>
            </w:pPr>
            <w:r w:rsidRPr="009A2B36">
              <w:rPr>
                <w:b/>
                <w:kern w:val="18"/>
              </w:rPr>
              <w:t>– VAN POOLS</w:t>
            </w:r>
          </w:p>
        </w:tc>
      </w:tr>
      <w:tr w:rsidR="00C83E31" w:rsidRPr="009A2B36" w14:paraId="56728A0C" w14:textId="77777777" w:rsidTr="002C54CD">
        <w:trPr>
          <w:cantSplit/>
        </w:trPr>
        <w:tc>
          <w:tcPr>
            <w:tcW w:w="3120" w:type="dxa"/>
            <w:gridSpan w:val="3"/>
          </w:tcPr>
          <w:p w14:paraId="0C6DD4E3" w14:textId="77777777" w:rsidR="00C83E31" w:rsidRPr="009A2B3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A2B36">
              <w:rPr>
                <w:kern w:val="18"/>
              </w:rPr>
              <w:t>$   276</w:t>
            </w:r>
          </w:p>
        </w:tc>
        <w:tc>
          <w:tcPr>
            <w:tcW w:w="3120" w:type="dxa"/>
          </w:tcPr>
          <w:p w14:paraId="6C8CC8E7" w14:textId="77777777" w:rsidR="00C83E31" w:rsidRPr="009A2B3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A2B36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700427D9" w14:textId="77777777" w:rsidR="00C83E31" w:rsidRPr="009A2B3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A799941" w14:textId="77777777" w:rsidR="00C83E31" w:rsidRPr="009A2B3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A2B3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5F94255" w14:textId="77777777" w:rsidR="00C83E31" w:rsidRPr="009A2B3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9A2B36" w14:paraId="056D3514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326E008" w14:textId="77777777" w:rsidR="00C83E31" w:rsidRPr="009A2B36" w:rsidRDefault="00C83E31" w:rsidP="00F84EA5">
            <w:pPr>
              <w:pStyle w:val="tabletext11"/>
              <w:rPr>
                <w:b/>
                <w:kern w:val="18"/>
              </w:rPr>
            </w:pPr>
            <w:r w:rsidRPr="009A2B36">
              <w:rPr>
                <w:b/>
                <w:kern w:val="18"/>
              </w:rPr>
              <w:t>RULE 249. AUTO DEALERS – PREMIUM DEVELOPMENT</w:t>
            </w:r>
          </w:p>
        </w:tc>
      </w:tr>
      <w:tr w:rsidR="00C83E31" w:rsidRPr="009A2B36" w14:paraId="36B3914B" w14:textId="77777777" w:rsidTr="002C54CD">
        <w:trPr>
          <w:cantSplit/>
        </w:trPr>
        <w:tc>
          <w:tcPr>
            <w:tcW w:w="3120" w:type="dxa"/>
            <w:gridSpan w:val="3"/>
          </w:tcPr>
          <w:p w14:paraId="4999ED26" w14:textId="77777777" w:rsidR="00C83E31" w:rsidRPr="009A2B3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A2B36">
              <w:rPr>
                <w:kern w:val="18"/>
              </w:rPr>
              <w:t>$   180</w:t>
            </w:r>
          </w:p>
        </w:tc>
        <w:tc>
          <w:tcPr>
            <w:tcW w:w="3120" w:type="dxa"/>
          </w:tcPr>
          <w:p w14:paraId="312BB412" w14:textId="77777777" w:rsidR="00C83E31" w:rsidRPr="009A2B3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A2B36">
              <w:rPr>
                <w:kern w:val="18"/>
              </w:rPr>
              <w:t xml:space="preserve">Refer to Rule </w:t>
            </w:r>
            <w:r w:rsidRPr="009A2B36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74A7E8F5" w14:textId="77777777" w:rsidR="00C83E31" w:rsidRPr="009A2B3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8A0F7B6" w14:textId="77777777" w:rsidR="00C83E31" w:rsidRPr="009A2B3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A2B3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24BF2F0" w14:textId="77777777" w:rsidR="00C83E31" w:rsidRPr="009A2B3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9A2B36" w14:paraId="380B4246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1D9B541" w14:textId="77777777" w:rsidR="00C83E31" w:rsidRPr="009A2B36" w:rsidRDefault="00C83E31" w:rsidP="00F84EA5">
            <w:pPr>
              <w:pStyle w:val="tabletext11"/>
              <w:rPr>
                <w:b/>
                <w:kern w:val="18"/>
              </w:rPr>
            </w:pPr>
          </w:p>
        </w:tc>
      </w:tr>
      <w:tr w:rsidR="00C83E31" w:rsidRPr="009A2B36" w14:paraId="52DFD9D9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22FA5218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  <w:r w:rsidRPr="009A2B3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82C3450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  <w:r w:rsidRPr="009A2B36">
              <w:rPr>
                <w:kern w:val="18"/>
              </w:rPr>
              <w:t xml:space="preserve">For Other Than Zone-rated Trucks, Tractors and Trailers Classifications, refer to Rule </w:t>
            </w:r>
            <w:r w:rsidRPr="009A2B36">
              <w:rPr>
                <w:b/>
                <w:kern w:val="18"/>
              </w:rPr>
              <w:t>222.</w:t>
            </w:r>
            <w:r w:rsidRPr="009A2B36">
              <w:rPr>
                <w:kern w:val="18"/>
              </w:rPr>
              <w:t xml:space="preserve"> for premium development.</w:t>
            </w:r>
          </w:p>
        </w:tc>
      </w:tr>
      <w:tr w:rsidR="00C83E31" w:rsidRPr="009A2B36" w14:paraId="7112BE00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70B52C2D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  <w:r w:rsidRPr="009A2B3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16CAC16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  <w:r w:rsidRPr="009A2B36">
              <w:rPr>
                <w:kern w:val="18"/>
              </w:rPr>
              <w:t xml:space="preserve">For Private Passenger Types Classifications, refer to Rule </w:t>
            </w:r>
            <w:r w:rsidRPr="009A2B36">
              <w:rPr>
                <w:b/>
                <w:kern w:val="18"/>
              </w:rPr>
              <w:t>232.</w:t>
            </w:r>
            <w:r w:rsidRPr="009A2B36">
              <w:rPr>
                <w:kern w:val="18"/>
              </w:rPr>
              <w:t xml:space="preserve"> for premium development.</w:t>
            </w:r>
          </w:p>
        </w:tc>
      </w:tr>
      <w:tr w:rsidR="00C83E31" w:rsidRPr="009A2B36" w14:paraId="3EE6E2D6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7710097F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  <w:r w:rsidRPr="009A2B3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D4944F3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  <w:r w:rsidRPr="009A2B36">
              <w:rPr>
                <w:kern w:val="18"/>
              </w:rPr>
              <w:t xml:space="preserve">For Other Than Zone-rated Public Autos, refer to Rule </w:t>
            </w:r>
            <w:r w:rsidRPr="009A2B36">
              <w:rPr>
                <w:rStyle w:val="rulelink"/>
              </w:rPr>
              <w:t>239.</w:t>
            </w:r>
            <w:r w:rsidRPr="009A2B36">
              <w:rPr>
                <w:rStyle w:val="rulelink"/>
                <w:b w:val="0"/>
              </w:rPr>
              <w:t xml:space="preserve"> for premium development. </w:t>
            </w:r>
          </w:p>
        </w:tc>
      </w:tr>
      <w:tr w:rsidR="00C83E31" w:rsidRPr="009A2B36" w14:paraId="42988A9A" w14:textId="77777777" w:rsidTr="002C54CD">
        <w:trPr>
          <w:cantSplit/>
        </w:trPr>
        <w:tc>
          <w:tcPr>
            <w:tcW w:w="220" w:type="dxa"/>
          </w:tcPr>
          <w:p w14:paraId="3A990D4D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  <w:r w:rsidRPr="009A2B3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1CA0097C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  <w:r w:rsidRPr="009A2B36">
              <w:rPr>
                <w:kern w:val="18"/>
              </w:rPr>
              <w:t xml:space="preserve">For liability increased limits factors, refer to Rule </w:t>
            </w:r>
            <w:r w:rsidRPr="009A2B36">
              <w:rPr>
                <w:rStyle w:val="rulelink"/>
              </w:rPr>
              <w:t>300.</w:t>
            </w:r>
          </w:p>
        </w:tc>
      </w:tr>
      <w:tr w:rsidR="00C83E31" w:rsidRPr="009A2B36" w14:paraId="3E8A7776" w14:textId="77777777" w:rsidTr="002C54C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10A0464" w14:textId="77777777" w:rsidR="00C83E31" w:rsidRPr="009A2B36" w:rsidRDefault="00C83E31" w:rsidP="00F84EA5">
            <w:pPr>
              <w:pStyle w:val="tabletext11"/>
              <w:jc w:val="both"/>
              <w:rPr>
                <w:kern w:val="18"/>
              </w:rPr>
            </w:pPr>
            <w:r w:rsidRPr="009A2B3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857775A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  <w:r w:rsidRPr="009A2B36">
              <w:rPr>
                <w:kern w:val="18"/>
              </w:rPr>
              <w:t xml:space="preserve">Other Than Auto losses for </w:t>
            </w:r>
            <w:r w:rsidRPr="009A2B36">
              <w:t>Auto Dealers</w:t>
            </w:r>
            <w:r w:rsidRPr="009A2B36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9A2B36">
              <w:rPr>
                <w:rStyle w:val="rulelink"/>
              </w:rPr>
              <w:t>249.</w:t>
            </w:r>
          </w:p>
        </w:tc>
      </w:tr>
      <w:tr w:rsidR="00C83E31" w:rsidRPr="009A2B36" w14:paraId="34C314B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15B372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892047E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A2B36" w14:paraId="559258D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FE7A23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A05965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A2B36" w14:paraId="2809C72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685367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5481F1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A2B36" w14:paraId="42F50DAA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2908E5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346ECBE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A2B36" w14:paraId="7FF52AA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1A0807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B2C324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A2B36" w14:paraId="755CE94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72E637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F6D52E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A2B36" w14:paraId="2E7E86B8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6F1388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4D09D2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A2B36" w14:paraId="6EA25AD6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031AFB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D2EFCBA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A2B36" w14:paraId="165F38A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83B9D4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7CDE0C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A2B36" w14:paraId="0ECCCBA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0CD3F4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2C1275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A2B36" w14:paraId="076200E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AE7606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F2BDA3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A2B36" w14:paraId="683E597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C9DDA9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496F44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A2B36" w14:paraId="03F1BC5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FC3627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B647E9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A2B36" w14:paraId="494E6669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D42C66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B8457B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A2B36" w14:paraId="435D8E18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BBA51B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B9EA48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A2B36" w14:paraId="79C5C10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21028F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6C31F8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A2B36" w14:paraId="70155D0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8BCDEA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675ADB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A2B36" w14:paraId="6A270D86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9E845F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491E95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A2B36" w14:paraId="6A4F6E14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3EADE2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A1BFFF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A2B36" w14:paraId="74093E62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3EEA4F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AF8188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A2B36" w14:paraId="33F743E9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AB18BC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E0A3C3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A2B36" w14:paraId="70077C62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F513D8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0702E8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A2B36" w14:paraId="15048E17" w14:textId="77777777" w:rsidTr="002C54C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A3BB056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0EE8D373" w14:textId="77777777" w:rsidR="00C83E31" w:rsidRPr="009A2B36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6ACBBB61" w14:textId="77777777" w:rsidR="00C83E31" w:rsidRDefault="00C83E31" w:rsidP="00F84EA5">
      <w:pPr>
        <w:pStyle w:val="isonormal"/>
      </w:pPr>
    </w:p>
    <w:p w14:paraId="24E06CD4" w14:textId="77777777" w:rsidR="00C83E31" w:rsidRDefault="00C83E31" w:rsidP="00F84EA5">
      <w:pPr>
        <w:pStyle w:val="isonormal"/>
        <w:jc w:val="left"/>
      </w:pPr>
    </w:p>
    <w:p w14:paraId="50BBCCC4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FAB6D8B" w14:textId="77777777" w:rsidR="00C83E31" w:rsidRPr="00F818F1" w:rsidRDefault="00C83E31" w:rsidP="00F84EA5">
      <w:pPr>
        <w:pStyle w:val="subcap"/>
      </w:pPr>
      <w:r w:rsidRPr="00F818F1">
        <w:lastRenderedPageBreak/>
        <w:t>TERRITORY 132</w:t>
      </w:r>
    </w:p>
    <w:p w14:paraId="7E964E60" w14:textId="77777777" w:rsidR="00C83E31" w:rsidRPr="00F818F1" w:rsidRDefault="00C83E31" w:rsidP="00F84EA5">
      <w:pPr>
        <w:pStyle w:val="subcap2"/>
      </w:pPr>
      <w:r w:rsidRPr="00F818F1">
        <w:t>LIAB, MED PAY</w:t>
      </w:r>
    </w:p>
    <w:p w14:paraId="6749B3C1" w14:textId="77777777" w:rsidR="00C83E31" w:rsidRPr="00F818F1" w:rsidRDefault="00C83E31" w:rsidP="00F84EA5">
      <w:pPr>
        <w:pStyle w:val="isonormal"/>
      </w:pPr>
    </w:p>
    <w:p w14:paraId="1181EF1F" w14:textId="77777777" w:rsidR="00C83E31" w:rsidRPr="00F818F1" w:rsidRDefault="00C83E31" w:rsidP="00F84EA5">
      <w:pPr>
        <w:pStyle w:val="isonormal"/>
        <w:sectPr w:rsidR="00C83E31" w:rsidRPr="00F818F1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C83E31" w:rsidRPr="00F818F1" w14:paraId="6BC26E29" w14:textId="77777777" w:rsidTr="002C54C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0BF4357" w14:textId="77777777" w:rsidR="00C83E31" w:rsidRPr="00F818F1" w:rsidRDefault="00C83E31" w:rsidP="00F84EA5">
            <w:pPr>
              <w:pStyle w:val="tablehead"/>
              <w:rPr>
                <w:kern w:val="18"/>
              </w:rPr>
            </w:pPr>
            <w:r w:rsidRPr="00F818F1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4873A99" w14:textId="77777777" w:rsidR="00C83E31" w:rsidRPr="00F818F1" w:rsidRDefault="00C83E31" w:rsidP="00F84EA5">
            <w:pPr>
              <w:pStyle w:val="tablehead"/>
              <w:rPr>
                <w:kern w:val="18"/>
              </w:rPr>
            </w:pPr>
            <w:r w:rsidRPr="00F818F1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2DFB8D4" w14:textId="77777777" w:rsidR="00C83E31" w:rsidRPr="00F818F1" w:rsidRDefault="00C83E31" w:rsidP="00F84EA5">
            <w:pPr>
              <w:pStyle w:val="tablehead"/>
              <w:rPr>
                <w:kern w:val="18"/>
              </w:rPr>
            </w:pPr>
            <w:r w:rsidRPr="00F818F1">
              <w:rPr>
                <w:kern w:val="18"/>
              </w:rPr>
              <w:t>PERSONAL INJURY PROTECTION</w:t>
            </w:r>
          </w:p>
        </w:tc>
      </w:tr>
      <w:tr w:rsidR="00C83E31" w:rsidRPr="00F818F1" w14:paraId="0474B19F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D09103C" w14:textId="77777777" w:rsidR="00C83E31" w:rsidRPr="00F818F1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FC092A7" w14:textId="77777777" w:rsidR="00C83E31" w:rsidRPr="00F818F1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9C70E1A" w14:textId="77777777" w:rsidR="00C83E31" w:rsidRPr="00F818F1" w:rsidRDefault="00C83E31" w:rsidP="00F84EA5">
            <w:pPr>
              <w:pStyle w:val="tablehead"/>
              <w:rPr>
                <w:kern w:val="18"/>
              </w:rPr>
            </w:pPr>
          </w:p>
        </w:tc>
      </w:tr>
      <w:tr w:rsidR="00C83E31" w:rsidRPr="00F818F1" w14:paraId="18165AA8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BCEE0C1" w14:textId="77777777" w:rsidR="00C83E31" w:rsidRPr="00F818F1" w:rsidRDefault="00C83E31" w:rsidP="00F84EA5">
            <w:pPr>
              <w:pStyle w:val="tablehead"/>
              <w:rPr>
                <w:kern w:val="18"/>
              </w:rPr>
            </w:pPr>
            <w:r w:rsidRPr="00F818F1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A91043D" w14:textId="77777777" w:rsidR="00C83E31" w:rsidRPr="00F818F1" w:rsidRDefault="00C83E31" w:rsidP="00F84EA5">
            <w:pPr>
              <w:pStyle w:val="tablehead"/>
              <w:rPr>
                <w:kern w:val="18"/>
              </w:rPr>
            </w:pPr>
            <w:r w:rsidRPr="00F818F1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85C4D82" w14:textId="77777777" w:rsidR="00C83E31" w:rsidRPr="00F818F1" w:rsidRDefault="00C83E31" w:rsidP="00F84EA5">
            <w:pPr>
              <w:pStyle w:val="tablehead"/>
              <w:rPr>
                <w:kern w:val="18"/>
              </w:rPr>
            </w:pPr>
            <w:r w:rsidRPr="00F818F1">
              <w:rPr>
                <w:kern w:val="18"/>
              </w:rPr>
              <w:t>Basic Limits</w:t>
            </w:r>
          </w:p>
        </w:tc>
      </w:tr>
      <w:tr w:rsidR="00C83E31" w:rsidRPr="00F818F1" w14:paraId="28DEE2DB" w14:textId="77777777" w:rsidTr="002C54CD">
        <w:trPr>
          <w:cantSplit/>
        </w:trPr>
        <w:tc>
          <w:tcPr>
            <w:tcW w:w="9360" w:type="dxa"/>
            <w:gridSpan w:val="7"/>
          </w:tcPr>
          <w:p w14:paraId="2CA09E1F" w14:textId="77777777" w:rsidR="00C83E31" w:rsidRPr="00F818F1" w:rsidRDefault="00C83E31" w:rsidP="00F84EA5">
            <w:pPr>
              <w:pStyle w:val="tabletext11"/>
              <w:rPr>
                <w:b/>
                <w:kern w:val="18"/>
              </w:rPr>
            </w:pPr>
            <w:r w:rsidRPr="00F818F1">
              <w:rPr>
                <w:b/>
                <w:kern w:val="18"/>
              </w:rPr>
              <w:t>RULE 223. TRUCKS, TRACTORS AND TRAILERS CLASSIFICATIONS</w:t>
            </w:r>
          </w:p>
        </w:tc>
      </w:tr>
      <w:tr w:rsidR="00C83E31" w:rsidRPr="00F818F1" w14:paraId="17FACA32" w14:textId="77777777" w:rsidTr="002C54CD">
        <w:trPr>
          <w:cantSplit/>
        </w:trPr>
        <w:tc>
          <w:tcPr>
            <w:tcW w:w="3120" w:type="dxa"/>
            <w:gridSpan w:val="3"/>
          </w:tcPr>
          <w:p w14:paraId="09B1AC00" w14:textId="77777777" w:rsidR="00C83E31" w:rsidRPr="00F818F1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818F1">
              <w:rPr>
                <w:kern w:val="18"/>
              </w:rPr>
              <w:t>$   249</w:t>
            </w:r>
          </w:p>
        </w:tc>
        <w:tc>
          <w:tcPr>
            <w:tcW w:w="3120" w:type="dxa"/>
          </w:tcPr>
          <w:p w14:paraId="00203792" w14:textId="77777777" w:rsidR="00C83E31" w:rsidRPr="00F818F1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818F1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6F009F06" w14:textId="77777777" w:rsidR="00C83E31" w:rsidRPr="00F818F1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5E191DC" w14:textId="77777777" w:rsidR="00C83E31" w:rsidRPr="00F818F1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818F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9A55D58" w14:textId="77777777" w:rsidR="00C83E31" w:rsidRPr="00F818F1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F818F1" w14:paraId="213652FA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B2B8FBF" w14:textId="77777777" w:rsidR="00C83E31" w:rsidRPr="00F818F1" w:rsidRDefault="00C83E31" w:rsidP="00F84EA5">
            <w:pPr>
              <w:pStyle w:val="tabletext11"/>
              <w:rPr>
                <w:b/>
                <w:kern w:val="18"/>
              </w:rPr>
            </w:pPr>
            <w:r w:rsidRPr="00F818F1">
              <w:rPr>
                <w:b/>
                <w:kern w:val="18"/>
              </w:rPr>
              <w:t>RULE 232. PRIVATE PASSENGER TYPES CLASSIFICATIONS</w:t>
            </w:r>
          </w:p>
        </w:tc>
      </w:tr>
      <w:tr w:rsidR="00C83E31" w:rsidRPr="00F818F1" w14:paraId="0DE3C5F0" w14:textId="77777777" w:rsidTr="002C54CD">
        <w:trPr>
          <w:cantSplit/>
        </w:trPr>
        <w:tc>
          <w:tcPr>
            <w:tcW w:w="3120" w:type="dxa"/>
            <w:gridSpan w:val="3"/>
          </w:tcPr>
          <w:p w14:paraId="3C1A0A53" w14:textId="77777777" w:rsidR="00C83E31" w:rsidRPr="00F818F1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818F1">
              <w:rPr>
                <w:kern w:val="18"/>
              </w:rPr>
              <w:t>$   202</w:t>
            </w:r>
          </w:p>
        </w:tc>
        <w:tc>
          <w:tcPr>
            <w:tcW w:w="3120" w:type="dxa"/>
          </w:tcPr>
          <w:p w14:paraId="4E0AF342" w14:textId="77777777" w:rsidR="00C83E31" w:rsidRPr="00F818F1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818F1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15231467" w14:textId="77777777" w:rsidR="00C83E31" w:rsidRPr="00F818F1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DD27CB2" w14:textId="77777777" w:rsidR="00C83E31" w:rsidRPr="00F818F1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818F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F06AB3C" w14:textId="77777777" w:rsidR="00C83E31" w:rsidRPr="00F818F1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F818F1" w14:paraId="3EBBACEC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62D30F2" w14:textId="77777777" w:rsidR="00C83E31" w:rsidRPr="00F818F1" w:rsidRDefault="00C83E31" w:rsidP="00F84EA5">
            <w:pPr>
              <w:pStyle w:val="tabletext11"/>
              <w:rPr>
                <w:b/>
                <w:kern w:val="18"/>
              </w:rPr>
            </w:pPr>
            <w:r w:rsidRPr="00F818F1">
              <w:rPr>
                <w:b/>
                <w:kern w:val="18"/>
              </w:rPr>
              <w:t>RULE 240. PUBLIC AUTO CLASSIFICATIONS –</w:t>
            </w:r>
          </w:p>
        </w:tc>
      </w:tr>
      <w:tr w:rsidR="00C83E31" w:rsidRPr="00F818F1" w14:paraId="42F1869C" w14:textId="77777777" w:rsidTr="002C54CD">
        <w:trPr>
          <w:cantSplit/>
        </w:trPr>
        <w:tc>
          <w:tcPr>
            <w:tcW w:w="540" w:type="dxa"/>
            <w:gridSpan w:val="2"/>
          </w:tcPr>
          <w:p w14:paraId="40E5C110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92C48CC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  <w:r w:rsidRPr="00F818F1">
              <w:rPr>
                <w:b/>
                <w:kern w:val="18"/>
              </w:rPr>
              <w:t>– TAXICABS AND LIMOUSINES</w:t>
            </w:r>
          </w:p>
        </w:tc>
      </w:tr>
      <w:tr w:rsidR="00C83E31" w:rsidRPr="00F818F1" w14:paraId="6A714F7B" w14:textId="77777777" w:rsidTr="002C54CD">
        <w:trPr>
          <w:cantSplit/>
        </w:trPr>
        <w:tc>
          <w:tcPr>
            <w:tcW w:w="3120" w:type="dxa"/>
            <w:gridSpan w:val="3"/>
          </w:tcPr>
          <w:p w14:paraId="46C5F9F8" w14:textId="77777777" w:rsidR="00C83E31" w:rsidRPr="00F818F1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818F1">
              <w:rPr>
                <w:kern w:val="18"/>
              </w:rPr>
              <w:t>$  1001</w:t>
            </w:r>
          </w:p>
        </w:tc>
        <w:tc>
          <w:tcPr>
            <w:tcW w:w="3120" w:type="dxa"/>
          </w:tcPr>
          <w:p w14:paraId="34137D21" w14:textId="77777777" w:rsidR="00C83E31" w:rsidRPr="00F818F1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818F1">
              <w:rPr>
                <w:kern w:val="18"/>
              </w:rPr>
              <w:t>$    42</w:t>
            </w:r>
          </w:p>
        </w:tc>
        <w:tc>
          <w:tcPr>
            <w:tcW w:w="1040" w:type="dxa"/>
          </w:tcPr>
          <w:p w14:paraId="6AB43340" w14:textId="77777777" w:rsidR="00C83E31" w:rsidRPr="00F818F1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E1F1D68" w14:textId="77777777" w:rsidR="00C83E31" w:rsidRPr="00F818F1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818F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AB7DBA0" w14:textId="77777777" w:rsidR="00C83E31" w:rsidRPr="00F818F1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F818F1" w14:paraId="4BC8ADB4" w14:textId="77777777" w:rsidTr="002C54CD">
        <w:trPr>
          <w:cantSplit/>
        </w:trPr>
        <w:tc>
          <w:tcPr>
            <w:tcW w:w="540" w:type="dxa"/>
            <w:gridSpan w:val="2"/>
          </w:tcPr>
          <w:p w14:paraId="18031108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8B1103C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  <w:r w:rsidRPr="00F818F1">
              <w:rPr>
                <w:b/>
                <w:kern w:val="18"/>
              </w:rPr>
              <w:t>– SCHOOL AND CHURCH BUSES</w:t>
            </w:r>
          </w:p>
        </w:tc>
      </w:tr>
      <w:tr w:rsidR="00C83E31" w:rsidRPr="00F818F1" w14:paraId="0E7E03D3" w14:textId="77777777" w:rsidTr="002C54CD">
        <w:trPr>
          <w:cantSplit/>
        </w:trPr>
        <w:tc>
          <w:tcPr>
            <w:tcW w:w="3120" w:type="dxa"/>
            <w:gridSpan w:val="3"/>
          </w:tcPr>
          <w:p w14:paraId="6CBCBF69" w14:textId="77777777" w:rsidR="00C83E31" w:rsidRPr="00F818F1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818F1">
              <w:rPr>
                <w:kern w:val="18"/>
              </w:rPr>
              <w:t>$    95</w:t>
            </w:r>
          </w:p>
        </w:tc>
        <w:tc>
          <w:tcPr>
            <w:tcW w:w="3120" w:type="dxa"/>
          </w:tcPr>
          <w:p w14:paraId="20080400" w14:textId="77777777" w:rsidR="00C83E31" w:rsidRPr="00F818F1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818F1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6E8E3A5B" w14:textId="77777777" w:rsidR="00C83E31" w:rsidRPr="00F818F1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161A466" w14:textId="77777777" w:rsidR="00C83E31" w:rsidRPr="00F818F1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818F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9ECDA42" w14:textId="77777777" w:rsidR="00C83E31" w:rsidRPr="00F818F1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F818F1" w14:paraId="4465AC9A" w14:textId="77777777" w:rsidTr="002C54CD">
        <w:trPr>
          <w:cantSplit/>
        </w:trPr>
        <w:tc>
          <w:tcPr>
            <w:tcW w:w="540" w:type="dxa"/>
            <w:gridSpan w:val="2"/>
          </w:tcPr>
          <w:p w14:paraId="13657438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6285585" w14:textId="77777777" w:rsidR="00C83E31" w:rsidRPr="00F818F1" w:rsidRDefault="00C83E31" w:rsidP="00F84EA5">
            <w:pPr>
              <w:pStyle w:val="tabletext11"/>
              <w:rPr>
                <w:b/>
                <w:kern w:val="18"/>
              </w:rPr>
            </w:pPr>
            <w:r w:rsidRPr="00F818F1">
              <w:rPr>
                <w:b/>
                <w:kern w:val="18"/>
              </w:rPr>
              <w:t>– OTHER BUSES</w:t>
            </w:r>
          </w:p>
        </w:tc>
      </w:tr>
      <w:tr w:rsidR="00C83E31" w:rsidRPr="00F818F1" w14:paraId="52B67420" w14:textId="77777777" w:rsidTr="002C54CD">
        <w:trPr>
          <w:cantSplit/>
        </w:trPr>
        <w:tc>
          <w:tcPr>
            <w:tcW w:w="3120" w:type="dxa"/>
            <w:gridSpan w:val="3"/>
          </w:tcPr>
          <w:p w14:paraId="0B9B6F42" w14:textId="77777777" w:rsidR="00C83E31" w:rsidRPr="00F818F1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818F1">
              <w:rPr>
                <w:kern w:val="18"/>
              </w:rPr>
              <w:t>$   787</w:t>
            </w:r>
          </w:p>
        </w:tc>
        <w:tc>
          <w:tcPr>
            <w:tcW w:w="3120" w:type="dxa"/>
          </w:tcPr>
          <w:p w14:paraId="6507EC40" w14:textId="77777777" w:rsidR="00C83E31" w:rsidRPr="00F818F1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818F1">
              <w:rPr>
                <w:kern w:val="18"/>
              </w:rPr>
              <w:t>$    41</w:t>
            </w:r>
          </w:p>
        </w:tc>
        <w:tc>
          <w:tcPr>
            <w:tcW w:w="1040" w:type="dxa"/>
          </w:tcPr>
          <w:p w14:paraId="7BFF32B5" w14:textId="77777777" w:rsidR="00C83E31" w:rsidRPr="00F818F1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8493355" w14:textId="77777777" w:rsidR="00C83E31" w:rsidRPr="00F818F1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818F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B42F4CE" w14:textId="77777777" w:rsidR="00C83E31" w:rsidRPr="00F818F1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F818F1" w14:paraId="73094271" w14:textId="77777777" w:rsidTr="002C54CD">
        <w:trPr>
          <w:cantSplit/>
        </w:trPr>
        <w:tc>
          <w:tcPr>
            <w:tcW w:w="540" w:type="dxa"/>
            <w:gridSpan w:val="2"/>
          </w:tcPr>
          <w:p w14:paraId="3C91E20B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399817C" w14:textId="77777777" w:rsidR="00C83E31" w:rsidRPr="00F818F1" w:rsidRDefault="00C83E31" w:rsidP="00F84EA5">
            <w:pPr>
              <w:pStyle w:val="tabletext11"/>
              <w:rPr>
                <w:b/>
                <w:kern w:val="18"/>
              </w:rPr>
            </w:pPr>
            <w:r w:rsidRPr="00F818F1">
              <w:rPr>
                <w:b/>
                <w:kern w:val="18"/>
              </w:rPr>
              <w:t>– VAN POOLS</w:t>
            </w:r>
          </w:p>
        </w:tc>
      </w:tr>
      <w:tr w:rsidR="00C83E31" w:rsidRPr="00F818F1" w14:paraId="321C4DF4" w14:textId="77777777" w:rsidTr="002C54CD">
        <w:trPr>
          <w:cantSplit/>
        </w:trPr>
        <w:tc>
          <w:tcPr>
            <w:tcW w:w="3120" w:type="dxa"/>
            <w:gridSpan w:val="3"/>
          </w:tcPr>
          <w:p w14:paraId="4546E56F" w14:textId="77777777" w:rsidR="00C83E31" w:rsidRPr="00F818F1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818F1">
              <w:rPr>
                <w:kern w:val="18"/>
              </w:rPr>
              <w:t>$   237</w:t>
            </w:r>
          </w:p>
        </w:tc>
        <w:tc>
          <w:tcPr>
            <w:tcW w:w="3120" w:type="dxa"/>
          </w:tcPr>
          <w:p w14:paraId="4BDC9AE1" w14:textId="77777777" w:rsidR="00C83E31" w:rsidRPr="00F818F1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818F1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692E957C" w14:textId="77777777" w:rsidR="00C83E31" w:rsidRPr="00F818F1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B299787" w14:textId="77777777" w:rsidR="00C83E31" w:rsidRPr="00F818F1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818F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5A6FBF2" w14:textId="77777777" w:rsidR="00C83E31" w:rsidRPr="00F818F1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F818F1" w14:paraId="001CEBAA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2E757B8" w14:textId="77777777" w:rsidR="00C83E31" w:rsidRPr="00F818F1" w:rsidRDefault="00C83E31" w:rsidP="00F84EA5">
            <w:pPr>
              <w:pStyle w:val="tabletext11"/>
              <w:rPr>
                <w:b/>
                <w:kern w:val="18"/>
              </w:rPr>
            </w:pPr>
            <w:r w:rsidRPr="00F818F1">
              <w:rPr>
                <w:b/>
                <w:kern w:val="18"/>
              </w:rPr>
              <w:t>RULE 249. AUTO DEALERS – PREMIUM DEVELOPMENT</w:t>
            </w:r>
          </w:p>
        </w:tc>
      </w:tr>
      <w:tr w:rsidR="00C83E31" w:rsidRPr="00F818F1" w14:paraId="785F713C" w14:textId="77777777" w:rsidTr="002C54CD">
        <w:trPr>
          <w:cantSplit/>
        </w:trPr>
        <w:tc>
          <w:tcPr>
            <w:tcW w:w="3120" w:type="dxa"/>
            <w:gridSpan w:val="3"/>
          </w:tcPr>
          <w:p w14:paraId="7089869D" w14:textId="77777777" w:rsidR="00C83E31" w:rsidRPr="00F818F1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818F1">
              <w:rPr>
                <w:kern w:val="18"/>
              </w:rPr>
              <w:t>$   158</w:t>
            </w:r>
          </w:p>
        </w:tc>
        <w:tc>
          <w:tcPr>
            <w:tcW w:w="3120" w:type="dxa"/>
          </w:tcPr>
          <w:p w14:paraId="66FE2C2A" w14:textId="77777777" w:rsidR="00C83E31" w:rsidRPr="00F818F1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818F1">
              <w:rPr>
                <w:kern w:val="18"/>
              </w:rPr>
              <w:t xml:space="preserve">Refer to Rule </w:t>
            </w:r>
            <w:r w:rsidRPr="00F818F1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3FF12FEF" w14:textId="77777777" w:rsidR="00C83E31" w:rsidRPr="00F818F1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2C8B426" w14:textId="77777777" w:rsidR="00C83E31" w:rsidRPr="00F818F1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818F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8B3E4DC" w14:textId="77777777" w:rsidR="00C83E31" w:rsidRPr="00F818F1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F818F1" w14:paraId="7AFBB4B2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087F62C" w14:textId="77777777" w:rsidR="00C83E31" w:rsidRPr="00F818F1" w:rsidRDefault="00C83E31" w:rsidP="00F84EA5">
            <w:pPr>
              <w:pStyle w:val="tabletext11"/>
              <w:rPr>
                <w:b/>
                <w:kern w:val="18"/>
              </w:rPr>
            </w:pPr>
          </w:p>
        </w:tc>
      </w:tr>
      <w:tr w:rsidR="00C83E31" w:rsidRPr="00F818F1" w14:paraId="7E2F6566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25501225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  <w:r w:rsidRPr="00F818F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BD4CFAA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  <w:r w:rsidRPr="00F818F1">
              <w:rPr>
                <w:kern w:val="18"/>
              </w:rPr>
              <w:t xml:space="preserve">For Other Than Zone-rated Trucks, Tractors and Trailers Classifications, refer to Rule </w:t>
            </w:r>
            <w:r w:rsidRPr="00F818F1">
              <w:rPr>
                <w:b/>
                <w:kern w:val="18"/>
              </w:rPr>
              <w:t>222.</w:t>
            </w:r>
            <w:r w:rsidRPr="00F818F1">
              <w:rPr>
                <w:kern w:val="18"/>
              </w:rPr>
              <w:t xml:space="preserve"> for premium development.</w:t>
            </w:r>
          </w:p>
        </w:tc>
      </w:tr>
      <w:tr w:rsidR="00C83E31" w:rsidRPr="00F818F1" w14:paraId="55517AB5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7B52068B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  <w:r w:rsidRPr="00F818F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4D1F284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  <w:r w:rsidRPr="00F818F1">
              <w:rPr>
                <w:kern w:val="18"/>
              </w:rPr>
              <w:t xml:space="preserve">For Private Passenger Types Classifications, refer to Rule </w:t>
            </w:r>
            <w:r w:rsidRPr="00F818F1">
              <w:rPr>
                <w:b/>
                <w:kern w:val="18"/>
              </w:rPr>
              <w:t>232.</w:t>
            </w:r>
            <w:r w:rsidRPr="00F818F1">
              <w:rPr>
                <w:kern w:val="18"/>
              </w:rPr>
              <w:t xml:space="preserve"> for premium development.</w:t>
            </w:r>
          </w:p>
        </w:tc>
      </w:tr>
      <w:tr w:rsidR="00C83E31" w:rsidRPr="00F818F1" w14:paraId="02552057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31DD59E8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  <w:r w:rsidRPr="00F818F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3CEDF31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  <w:r w:rsidRPr="00F818F1">
              <w:rPr>
                <w:kern w:val="18"/>
              </w:rPr>
              <w:t xml:space="preserve">For Other Than Zone-rated Public Autos, refer to Rule </w:t>
            </w:r>
            <w:r w:rsidRPr="00F818F1">
              <w:rPr>
                <w:rStyle w:val="rulelink"/>
              </w:rPr>
              <w:t>239.</w:t>
            </w:r>
            <w:r w:rsidRPr="00F818F1">
              <w:rPr>
                <w:rStyle w:val="rulelink"/>
                <w:b w:val="0"/>
              </w:rPr>
              <w:t xml:space="preserve"> for premium development. </w:t>
            </w:r>
          </w:p>
        </w:tc>
      </w:tr>
      <w:tr w:rsidR="00C83E31" w:rsidRPr="00F818F1" w14:paraId="085A92DC" w14:textId="77777777" w:rsidTr="002C54CD">
        <w:trPr>
          <w:cantSplit/>
        </w:trPr>
        <w:tc>
          <w:tcPr>
            <w:tcW w:w="220" w:type="dxa"/>
          </w:tcPr>
          <w:p w14:paraId="16C64C4D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  <w:r w:rsidRPr="00F818F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5069DD45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  <w:r w:rsidRPr="00F818F1">
              <w:rPr>
                <w:kern w:val="18"/>
              </w:rPr>
              <w:t xml:space="preserve">For liability increased limits factors, refer to Rule </w:t>
            </w:r>
            <w:r w:rsidRPr="00F818F1">
              <w:rPr>
                <w:rStyle w:val="rulelink"/>
              </w:rPr>
              <w:t>300.</w:t>
            </w:r>
          </w:p>
        </w:tc>
      </w:tr>
      <w:tr w:rsidR="00C83E31" w:rsidRPr="00F818F1" w14:paraId="53AB30A7" w14:textId="77777777" w:rsidTr="002C54C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5C0BFE4" w14:textId="77777777" w:rsidR="00C83E31" w:rsidRPr="00F818F1" w:rsidRDefault="00C83E31" w:rsidP="00F84EA5">
            <w:pPr>
              <w:pStyle w:val="tabletext11"/>
              <w:jc w:val="both"/>
              <w:rPr>
                <w:kern w:val="18"/>
              </w:rPr>
            </w:pPr>
            <w:r w:rsidRPr="00F818F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E8E49A0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  <w:r w:rsidRPr="00F818F1">
              <w:rPr>
                <w:kern w:val="18"/>
              </w:rPr>
              <w:t xml:space="preserve">Other Than Auto losses for </w:t>
            </w:r>
            <w:r w:rsidRPr="00F818F1">
              <w:t>Auto Dealers</w:t>
            </w:r>
            <w:r w:rsidRPr="00F818F1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F818F1">
              <w:rPr>
                <w:rStyle w:val="rulelink"/>
              </w:rPr>
              <w:t>249.</w:t>
            </w:r>
          </w:p>
        </w:tc>
      </w:tr>
      <w:tr w:rsidR="00C83E31" w:rsidRPr="00F818F1" w14:paraId="4F3B6356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7652FA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5A38A1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818F1" w14:paraId="4F1B690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5EB4FB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051D9C0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818F1" w14:paraId="05593B54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99EA71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0C3DF45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818F1" w14:paraId="1033833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45B026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838935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818F1" w14:paraId="1C43E932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3D50A3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24B4287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818F1" w14:paraId="73E8F864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55E6D3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851E52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818F1" w14:paraId="2E63251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8E14E8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C4D66F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818F1" w14:paraId="0D682572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937346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B9FE93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818F1" w14:paraId="68D0EB04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714A4C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3C352D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818F1" w14:paraId="5F7189C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D4F955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26DF58A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818F1" w14:paraId="1BE9E2B2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C028B5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E67A2C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818F1" w14:paraId="1C74FA5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AA920A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B17F80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818F1" w14:paraId="4E1327B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B48EDB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FD94AAF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818F1" w14:paraId="6C37E28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E67E8D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91CB7A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818F1" w14:paraId="57554D0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F9713D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7A0D1A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818F1" w14:paraId="71FBD80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79C4CF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0803848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818F1" w14:paraId="6514BDF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9B7562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F31FB9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818F1" w14:paraId="700238B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C9A58B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E0B165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818F1" w14:paraId="68027D93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47D50D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C5094B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818F1" w14:paraId="43191673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987001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0DBD03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818F1" w14:paraId="069C5B2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7F0515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7F2BF2A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818F1" w14:paraId="5F4E726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61465A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D4AF1B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818F1" w14:paraId="280B4604" w14:textId="77777777" w:rsidTr="002C54C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F88B4B5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1A89804A" w14:textId="77777777" w:rsidR="00C83E31" w:rsidRPr="00F818F1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5389C498" w14:textId="77777777" w:rsidR="00C83E31" w:rsidRDefault="00C83E31" w:rsidP="00F84EA5">
      <w:pPr>
        <w:pStyle w:val="isonormal"/>
      </w:pPr>
    </w:p>
    <w:p w14:paraId="6747DD73" w14:textId="77777777" w:rsidR="00C83E31" w:rsidRDefault="00C83E31" w:rsidP="00F84EA5">
      <w:pPr>
        <w:pStyle w:val="isonormal"/>
        <w:jc w:val="left"/>
      </w:pPr>
    </w:p>
    <w:p w14:paraId="4B0763A3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5863C67" w14:textId="77777777" w:rsidR="00C83E31" w:rsidRPr="00A8105E" w:rsidRDefault="00C83E31" w:rsidP="00F84EA5">
      <w:pPr>
        <w:pStyle w:val="subcap"/>
      </w:pPr>
      <w:r w:rsidRPr="00A8105E">
        <w:lastRenderedPageBreak/>
        <w:t>TERRITORY 135</w:t>
      </w:r>
    </w:p>
    <w:p w14:paraId="39C8339B" w14:textId="77777777" w:rsidR="00C83E31" w:rsidRPr="00A8105E" w:rsidRDefault="00C83E31" w:rsidP="00F84EA5">
      <w:pPr>
        <w:pStyle w:val="subcap2"/>
      </w:pPr>
      <w:r w:rsidRPr="00A8105E">
        <w:t>LIAB, MED PAY</w:t>
      </w:r>
    </w:p>
    <w:p w14:paraId="50708245" w14:textId="77777777" w:rsidR="00C83E31" w:rsidRPr="00A8105E" w:rsidRDefault="00C83E31" w:rsidP="00F84EA5">
      <w:pPr>
        <w:pStyle w:val="isonormal"/>
      </w:pPr>
    </w:p>
    <w:p w14:paraId="07427D6B" w14:textId="77777777" w:rsidR="00C83E31" w:rsidRPr="00A8105E" w:rsidRDefault="00C83E31" w:rsidP="00F84EA5">
      <w:pPr>
        <w:pStyle w:val="isonormal"/>
        <w:sectPr w:rsidR="00C83E31" w:rsidRPr="00A8105E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C83E31" w:rsidRPr="00A8105E" w14:paraId="3CC0BA3F" w14:textId="77777777" w:rsidTr="002C54C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CD21803" w14:textId="77777777" w:rsidR="00C83E31" w:rsidRPr="00A8105E" w:rsidRDefault="00C83E31" w:rsidP="00F84EA5">
            <w:pPr>
              <w:pStyle w:val="tablehead"/>
              <w:rPr>
                <w:kern w:val="18"/>
              </w:rPr>
            </w:pPr>
            <w:r w:rsidRPr="00A8105E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2EFF006" w14:textId="77777777" w:rsidR="00C83E31" w:rsidRPr="00A8105E" w:rsidRDefault="00C83E31" w:rsidP="00F84EA5">
            <w:pPr>
              <w:pStyle w:val="tablehead"/>
              <w:rPr>
                <w:kern w:val="18"/>
              </w:rPr>
            </w:pPr>
            <w:r w:rsidRPr="00A8105E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9D7F438" w14:textId="77777777" w:rsidR="00C83E31" w:rsidRPr="00A8105E" w:rsidRDefault="00C83E31" w:rsidP="00F84EA5">
            <w:pPr>
              <w:pStyle w:val="tablehead"/>
              <w:rPr>
                <w:kern w:val="18"/>
              </w:rPr>
            </w:pPr>
            <w:r w:rsidRPr="00A8105E">
              <w:rPr>
                <w:kern w:val="18"/>
              </w:rPr>
              <w:t>PERSONAL INJURY PROTECTION</w:t>
            </w:r>
          </w:p>
        </w:tc>
      </w:tr>
      <w:tr w:rsidR="00C83E31" w:rsidRPr="00A8105E" w14:paraId="4D4D7865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8B5DBAD" w14:textId="77777777" w:rsidR="00C83E31" w:rsidRPr="00A8105E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3B95F0F" w14:textId="77777777" w:rsidR="00C83E31" w:rsidRPr="00A8105E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9806271" w14:textId="77777777" w:rsidR="00C83E31" w:rsidRPr="00A8105E" w:rsidRDefault="00C83E31" w:rsidP="00F84EA5">
            <w:pPr>
              <w:pStyle w:val="tablehead"/>
              <w:rPr>
                <w:kern w:val="18"/>
              </w:rPr>
            </w:pPr>
          </w:p>
        </w:tc>
      </w:tr>
      <w:tr w:rsidR="00C83E31" w:rsidRPr="00A8105E" w14:paraId="02B5DA26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0109189" w14:textId="77777777" w:rsidR="00C83E31" w:rsidRPr="00A8105E" w:rsidRDefault="00C83E31" w:rsidP="00F84EA5">
            <w:pPr>
              <w:pStyle w:val="tablehead"/>
              <w:rPr>
                <w:kern w:val="18"/>
              </w:rPr>
            </w:pPr>
            <w:r w:rsidRPr="00A8105E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6ABFC41" w14:textId="77777777" w:rsidR="00C83E31" w:rsidRPr="00A8105E" w:rsidRDefault="00C83E31" w:rsidP="00F84EA5">
            <w:pPr>
              <w:pStyle w:val="tablehead"/>
              <w:rPr>
                <w:kern w:val="18"/>
              </w:rPr>
            </w:pPr>
            <w:r w:rsidRPr="00A8105E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EF90808" w14:textId="77777777" w:rsidR="00C83E31" w:rsidRPr="00A8105E" w:rsidRDefault="00C83E31" w:rsidP="00F84EA5">
            <w:pPr>
              <w:pStyle w:val="tablehead"/>
              <w:rPr>
                <w:kern w:val="18"/>
              </w:rPr>
            </w:pPr>
            <w:r w:rsidRPr="00A8105E">
              <w:rPr>
                <w:kern w:val="18"/>
              </w:rPr>
              <w:t>Basic Limits</w:t>
            </w:r>
          </w:p>
        </w:tc>
      </w:tr>
      <w:tr w:rsidR="00C83E31" w:rsidRPr="00A8105E" w14:paraId="363EE2A8" w14:textId="77777777" w:rsidTr="002C54CD">
        <w:trPr>
          <w:cantSplit/>
        </w:trPr>
        <w:tc>
          <w:tcPr>
            <w:tcW w:w="9360" w:type="dxa"/>
            <w:gridSpan w:val="7"/>
          </w:tcPr>
          <w:p w14:paraId="157EA2F9" w14:textId="77777777" w:rsidR="00C83E31" w:rsidRPr="00A8105E" w:rsidRDefault="00C83E31" w:rsidP="00F84EA5">
            <w:pPr>
              <w:pStyle w:val="tabletext11"/>
              <w:rPr>
                <w:b/>
                <w:kern w:val="18"/>
              </w:rPr>
            </w:pPr>
            <w:r w:rsidRPr="00A8105E">
              <w:rPr>
                <w:b/>
                <w:kern w:val="18"/>
              </w:rPr>
              <w:t>RULE 223. TRUCKS, TRACTORS AND TRAILERS CLASSIFICATIONS</w:t>
            </w:r>
          </w:p>
        </w:tc>
      </w:tr>
      <w:tr w:rsidR="00C83E31" w:rsidRPr="00A8105E" w14:paraId="6A316A97" w14:textId="77777777" w:rsidTr="002C54CD">
        <w:trPr>
          <w:cantSplit/>
        </w:trPr>
        <w:tc>
          <w:tcPr>
            <w:tcW w:w="3120" w:type="dxa"/>
            <w:gridSpan w:val="3"/>
          </w:tcPr>
          <w:p w14:paraId="258A1A5A" w14:textId="77777777" w:rsidR="00C83E31" w:rsidRPr="00A8105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8105E">
              <w:rPr>
                <w:kern w:val="18"/>
              </w:rPr>
              <w:t>$   241</w:t>
            </w:r>
          </w:p>
        </w:tc>
        <w:tc>
          <w:tcPr>
            <w:tcW w:w="3120" w:type="dxa"/>
          </w:tcPr>
          <w:p w14:paraId="3E21C7EF" w14:textId="77777777" w:rsidR="00C83E31" w:rsidRPr="00A8105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8105E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3100027A" w14:textId="77777777" w:rsidR="00C83E31" w:rsidRPr="00A8105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86BD650" w14:textId="77777777" w:rsidR="00C83E31" w:rsidRPr="00A8105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8105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C09ACA8" w14:textId="77777777" w:rsidR="00C83E31" w:rsidRPr="00A8105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A8105E" w14:paraId="3295EC64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4D32097" w14:textId="77777777" w:rsidR="00C83E31" w:rsidRPr="00A8105E" w:rsidRDefault="00C83E31" w:rsidP="00F84EA5">
            <w:pPr>
              <w:pStyle w:val="tabletext11"/>
              <w:rPr>
                <w:b/>
                <w:kern w:val="18"/>
              </w:rPr>
            </w:pPr>
            <w:r w:rsidRPr="00A8105E">
              <w:rPr>
                <w:b/>
                <w:kern w:val="18"/>
              </w:rPr>
              <w:t>RULE 232. PRIVATE PASSENGER TYPES CLASSIFICATIONS</w:t>
            </w:r>
          </w:p>
        </w:tc>
      </w:tr>
      <w:tr w:rsidR="00C83E31" w:rsidRPr="00A8105E" w14:paraId="2891440C" w14:textId="77777777" w:rsidTr="002C54CD">
        <w:trPr>
          <w:cantSplit/>
        </w:trPr>
        <w:tc>
          <w:tcPr>
            <w:tcW w:w="3120" w:type="dxa"/>
            <w:gridSpan w:val="3"/>
          </w:tcPr>
          <w:p w14:paraId="3C9A8043" w14:textId="77777777" w:rsidR="00C83E31" w:rsidRPr="00A8105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8105E">
              <w:rPr>
                <w:kern w:val="18"/>
              </w:rPr>
              <w:t>$   282</w:t>
            </w:r>
          </w:p>
        </w:tc>
        <w:tc>
          <w:tcPr>
            <w:tcW w:w="3120" w:type="dxa"/>
          </w:tcPr>
          <w:p w14:paraId="0E374C35" w14:textId="77777777" w:rsidR="00C83E31" w:rsidRPr="00A8105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8105E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7A7333C4" w14:textId="77777777" w:rsidR="00C83E31" w:rsidRPr="00A8105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095CDFB" w14:textId="77777777" w:rsidR="00C83E31" w:rsidRPr="00A8105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8105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E0BDFAF" w14:textId="77777777" w:rsidR="00C83E31" w:rsidRPr="00A8105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A8105E" w14:paraId="6DE34F83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7EC436B" w14:textId="77777777" w:rsidR="00C83E31" w:rsidRPr="00A8105E" w:rsidRDefault="00C83E31" w:rsidP="00F84EA5">
            <w:pPr>
              <w:pStyle w:val="tabletext11"/>
              <w:rPr>
                <w:b/>
                <w:kern w:val="18"/>
              </w:rPr>
            </w:pPr>
            <w:r w:rsidRPr="00A8105E">
              <w:rPr>
                <w:b/>
                <w:kern w:val="18"/>
              </w:rPr>
              <w:t>RULE 240. PUBLIC AUTO CLASSIFICATIONS –</w:t>
            </w:r>
          </w:p>
        </w:tc>
      </w:tr>
      <w:tr w:rsidR="00C83E31" w:rsidRPr="00A8105E" w14:paraId="59779708" w14:textId="77777777" w:rsidTr="002C54CD">
        <w:trPr>
          <w:cantSplit/>
        </w:trPr>
        <w:tc>
          <w:tcPr>
            <w:tcW w:w="540" w:type="dxa"/>
            <w:gridSpan w:val="2"/>
          </w:tcPr>
          <w:p w14:paraId="446E4728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5AC9907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  <w:r w:rsidRPr="00A8105E">
              <w:rPr>
                <w:b/>
                <w:kern w:val="18"/>
              </w:rPr>
              <w:t>– TAXICABS AND LIMOUSINES</w:t>
            </w:r>
          </w:p>
        </w:tc>
      </w:tr>
      <w:tr w:rsidR="00C83E31" w:rsidRPr="00A8105E" w14:paraId="1790ADD0" w14:textId="77777777" w:rsidTr="002C54CD">
        <w:trPr>
          <w:cantSplit/>
        </w:trPr>
        <w:tc>
          <w:tcPr>
            <w:tcW w:w="3120" w:type="dxa"/>
            <w:gridSpan w:val="3"/>
          </w:tcPr>
          <w:p w14:paraId="5BE9E08D" w14:textId="77777777" w:rsidR="00C83E31" w:rsidRPr="00A8105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8105E">
              <w:rPr>
                <w:kern w:val="18"/>
              </w:rPr>
              <w:t>$   969</w:t>
            </w:r>
          </w:p>
        </w:tc>
        <w:tc>
          <w:tcPr>
            <w:tcW w:w="3120" w:type="dxa"/>
          </w:tcPr>
          <w:p w14:paraId="3658687A" w14:textId="77777777" w:rsidR="00C83E31" w:rsidRPr="00A8105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8105E">
              <w:rPr>
                <w:kern w:val="18"/>
              </w:rPr>
              <w:t>$    40</w:t>
            </w:r>
          </w:p>
        </w:tc>
        <w:tc>
          <w:tcPr>
            <w:tcW w:w="1040" w:type="dxa"/>
          </w:tcPr>
          <w:p w14:paraId="78ACCF55" w14:textId="77777777" w:rsidR="00C83E31" w:rsidRPr="00A8105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89AE6DE" w14:textId="77777777" w:rsidR="00C83E31" w:rsidRPr="00A8105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8105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9979736" w14:textId="77777777" w:rsidR="00C83E31" w:rsidRPr="00A8105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A8105E" w14:paraId="273F7EF5" w14:textId="77777777" w:rsidTr="002C54CD">
        <w:trPr>
          <w:cantSplit/>
        </w:trPr>
        <w:tc>
          <w:tcPr>
            <w:tcW w:w="540" w:type="dxa"/>
            <w:gridSpan w:val="2"/>
          </w:tcPr>
          <w:p w14:paraId="2468CB12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3434874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  <w:r w:rsidRPr="00A8105E">
              <w:rPr>
                <w:b/>
                <w:kern w:val="18"/>
              </w:rPr>
              <w:t>– SCHOOL AND CHURCH BUSES</w:t>
            </w:r>
          </w:p>
        </w:tc>
      </w:tr>
      <w:tr w:rsidR="00C83E31" w:rsidRPr="00A8105E" w14:paraId="0CD7D33C" w14:textId="77777777" w:rsidTr="002C54CD">
        <w:trPr>
          <w:cantSplit/>
        </w:trPr>
        <w:tc>
          <w:tcPr>
            <w:tcW w:w="3120" w:type="dxa"/>
            <w:gridSpan w:val="3"/>
          </w:tcPr>
          <w:p w14:paraId="49F6374C" w14:textId="77777777" w:rsidR="00C83E31" w:rsidRPr="00A8105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8105E">
              <w:rPr>
                <w:kern w:val="18"/>
              </w:rPr>
              <w:t>$    92</w:t>
            </w:r>
          </w:p>
        </w:tc>
        <w:tc>
          <w:tcPr>
            <w:tcW w:w="3120" w:type="dxa"/>
          </w:tcPr>
          <w:p w14:paraId="05B44497" w14:textId="77777777" w:rsidR="00C83E31" w:rsidRPr="00A8105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8105E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6FB8107F" w14:textId="77777777" w:rsidR="00C83E31" w:rsidRPr="00A8105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35DC875" w14:textId="77777777" w:rsidR="00C83E31" w:rsidRPr="00A8105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8105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FDFEEC5" w14:textId="77777777" w:rsidR="00C83E31" w:rsidRPr="00A8105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A8105E" w14:paraId="1A3090C1" w14:textId="77777777" w:rsidTr="002C54CD">
        <w:trPr>
          <w:cantSplit/>
        </w:trPr>
        <w:tc>
          <w:tcPr>
            <w:tcW w:w="540" w:type="dxa"/>
            <w:gridSpan w:val="2"/>
          </w:tcPr>
          <w:p w14:paraId="4ECF6C34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676E4B4" w14:textId="77777777" w:rsidR="00C83E31" w:rsidRPr="00A8105E" w:rsidRDefault="00C83E31" w:rsidP="00F84EA5">
            <w:pPr>
              <w:pStyle w:val="tabletext11"/>
              <w:rPr>
                <w:b/>
                <w:kern w:val="18"/>
              </w:rPr>
            </w:pPr>
            <w:r w:rsidRPr="00A8105E">
              <w:rPr>
                <w:b/>
                <w:kern w:val="18"/>
              </w:rPr>
              <w:t>– OTHER BUSES</w:t>
            </w:r>
          </w:p>
        </w:tc>
      </w:tr>
      <w:tr w:rsidR="00C83E31" w:rsidRPr="00A8105E" w14:paraId="6F3B96F7" w14:textId="77777777" w:rsidTr="002C54CD">
        <w:trPr>
          <w:cantSplit/>
        </w:trPr>
        <w:tc>
          <w:tcPr>
            <w:tcW w:w="3120" w:type="dxa"/>
            <w:gridSpan w:val="3"/>
          </w:tcPr>
          <w:p w14:paraId="542DFAE7" w14:textId="77777777" w:rsidR="00C83E31" w:rsidRPr="00A8105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8105E">
              <w:rPr>
                <w:kern w:val="18"/>
              </w:rPr>
              <w:t>$   762</w:t>
            </w:r>
          </w:p>
        </w:tc>
        <w:tc>
          <w:tcPr>
            <w:tcW w:w="3120" w:type="dxa"/>
          </w:tcPr>
          <w:p w14:paraId="02FF5201" w14:textId="77777777" w:rsidR="00C83E31" w:rsidRPr="00A8105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8105E">
              <w:rPr>
                <w:kern w:val="18"/>
              </w:rPr>
              <w:t>$    36</w:t>
            </w:r>
          </w:p>
        </w:tc>
        <w:tc>
          <w:tcPr>
            <w:tcW w:w="1040" w:type="dxa"/>
          </w:tcPr>
          <w:p w14:paraId="17F99AED" w14:textId="77777777" w:rsidR="00C83E31" w:rsidRPr="00A8105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DB9302B" w14:textId="77777777" w:rsidR="00C83E31" w:rsidRPr="00A8105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8105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479C9B3" w14:textId="77777777" w:rsidR="00C83E31" w:rsidRPr="00A8105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A8105E" w14:paraId="07458C04" w14:textId="77777777" w:rsidTr="002C54CD">
        <w:trPr>
          <w:cantSplit/>
        </w:trPr>
        <w:tc>
          <w:tcPr>
            <w:tcW w:w="540" w:type="dxa"/>
            <w:gridSpan w:val="2"/>
          </w:tcPr>
          <w:p w14:paraId="5C1B71BF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3E79B82" w14:textId="77777777" w:rsidR="00C83E31" w:rsidRPr="00A8105E" w:rsidRDefault="00C83E31" w:rsidP="00F84EA5">
            <w:pPr>
              <w:pStyle w:val="tabletext11"/>
              <w:rPr>
                <w:b/>
                <w:kern w:val="18"/>
              </w:rPr>
            </w:pPr>
            <w:r w:rsidRPr="00A8105E">
              <w:rPr>
                <w:b/>
                <w:kern w:val="18"/>
              </w:rPr>
              <w:t>– VAN POOLS</w:t>
            </w:r>
          </w:p>
        </w:tc>
      </w:tr>
      <w:tr w:rsidR="00C83E31" w:rsidRPr="00A8105E" w14:paraId="59045637" w14:textId="77777777" w:rsidTr="002C54CD">
        <w:trPr>
          <w:cantSplit/>
        </w:trPr>
        <w:tc>
          <w:tcPr>
            <w:tcW w:w="3120" w:type="dxa"/>
            <w:gridSpan w:val="3"/>
          </w:tcPr>
          <w:p w14:paraId="12193B5D" w14:textId="77777777" w:rsidR="00C83E31" w:rsidRPr="00A8105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8105E">
              <w:rPr>
                <w:kern w:val="18"/>
              </w:rPr>
              <w:t>$   229</w:t>
            </w:r>
          </w:p>
        </w:tc>
        <w:tc>
          <w:tcPr>
            <w:tcW w:w="3120" w:type="dxa"/>
          </w:tcPr>
          <w:p w14:paraId="6D072451" w14:textId="77777777" w:rsidR="00C83E31" w:rsidRPr="00A8105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8105E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460926D8" w14:textId="77777777" w:rsidR="00C83E31" w:rsidRPr="00A8105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8240A34" w14:textId="77777777" w:rsidR="00C83E31" w:rsidRPr="00A8105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8105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9A84FA5" w14:textId="77777777" w:rsidR="00C83E31" w:rsidRPr="00A8105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A8105E" w14:paraId="5652FD61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66C5DB1" w14:textId="77777777" w:rsidR="00C83E31" w:rsidRPr="00A8105E" w:rsidRDefault="00C83E31" w:rsidP="00F84EA5">
            <w:pPr>
              <w:pStyle w:val="tabletext11"/>
              <w:rPr>
                <w:b/>
                <w:kern w:val="18"/>
              </w:rPr>
            </w:pPr>
            <w:r w:rsidRPr="00A8105E">
              <w:rPr>
                <w:b/>
                <w:kern w:val="18"/>
              </w:rPr>
              <w:t>RULE 249. AUTO DEALERS – PREMIUM DEVELOPMENT</w:t>
            </w:r>
          </w:p>
        </w:tc>
      </w:tr>
      <w:tr w:rsidR="00C83E31" w:rsidRPr="00A8105E" w14:paraId="73BCF28E" w14:textId="77777777" w:rsidTr="002C54CD">
        <w:trPr>
          <w:cantSplit/>
        </w:trPr>
        <w:tc>
          <w:tcPr>
            <w:tcW w:w="3120" w:type="dxa"/>
            <w:gridSpan w:val="3"/>
          </w:tcPr>
          <w:p w14:paraId="48CF6747" w14:textId="77777777" w:rsidR="00C83E31" w:rsidRPr="00A8105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8105E">
              <w:rPr>
                <w:kern w:val="18"/>
              </w:rPr>
              <w:t>$   150</w:t>
            </w:r>
          </w:p>
        </w:tc>
        <w:tc>
          <w:tcPr>
            <w:tcW w:w="3120" w:type="dxa"/>
          </w:tcPr>
          <w:p w14:paraId="57B9DDFE" w14:textId="77777777" w:rsidR="00C83E31" w:rsidRPr="00A8105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8105E">
              <w:rPr>
                <w:kern w:val="18"/>
              </w:rPr>
              <w:t xml:space="preserve">Refer to Rule </w:t>
            </w:r>
            <w:r w:rsidRPr="00A8105E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108632E4" w14:textId="77777777" w:rsidR="00C83E31" w:rsidRPr="00A8105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75B1199" w14:textId="77777777" w:rsidR="00C83E31" w:rsidRPr="00A8105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8105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BBED9F9" w14:textId="77777777" w:rsidR="00C83E31" w:rsidRPr="00A8105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A8105E" w14:paraId="78A5CA21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2B22E45" w14:textId="77777777" w:rsidR="00C83E31" w:rsidRPr="00A8105E" w:rsidRDefault="00C83E31" w:rsidP="00F84EA5">
            <w:pPr>
              <w:pStyle w:val="tabletext11"/>
              <w:rPr>
                <w:b/>
                <w:kern w:val="18"/>
              </w:rPr>
            </w:pPr>
          </w:p>
        </w:tc>
      </w:tr>
      <w:tr w:rsidR="00C83E31" w:rsidRPr="00A8105E" w14:paraId="0C957004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0B48559E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  <w:r w:rsidRPr="00A8105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1094B2A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  <w:r w:rsidRPr="00A8105E">
              <w:rPr>
                <w:kern w:val="18"/>
              </w:rPr>
              <w:t xml:space="preserve">For Other Than Zone-rated Trucks, Tractors and Trailers Classifications, refer to Rule </w:t>
            </w:r>
            <w:r w:rsidRPr="00A8105E">
              <w:rPr>
                <w:b/>
                <w:kern w:val="18"/>
              </w:rPr>
              <w:t>222.</w:t>
            </w:r>
            <w:r w:rsidRPr="00A8105E">
              <w:rPr>
                <w:kern w:val="18"/>
              </w:rPr>
              <w:t xml:space="preserve"> for premium development.</w:t>
            </w:r>
          </w:p>
        </w:tc>
      </w:tr>
      <w:tr w:rsidR="00C83E31" w:rsidRPr="00A8105E" w14:paraId="60D95C1C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5BF6F057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  <w:r w:rsidRPr="00A8105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B6F1DDC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  <w:r w:rsidRPr="00A8105E">
              <w:rPr>
                <w:kern w:val="18"/>
              </w:rPr>
              <w:t xml:space="preserve">For Private Passenger Types Classifications, refer to Rule </w:t>
            </w:r>
            <w:r w:rsidRPr="00A8105E">
              <w:rPr>
                <w:b/>
                <w:kern w:val="18"/>
              </w:rPr>
              <w:t>232.</w:t>
            </w:r>
            <w:r w:rsidRPr="00A8105E">
              <w:rPr>
                <w:kern w:val="18"/>
              </w:rPr>
              <w:t xml:space="preserve"> for premium development.</w:t>
            </w:r>
          </w:p>
        </w:tc>
      </w:tr>
      <w:tr w:rsidR="00C83E31" w:rsidRPr="00A8105E" w14:paraId="376AFD0F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0DAF7A30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  <w:r w:rsidRPr="00A8105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FEF3903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  <w:r w:rsidRPr="00A8105E">
              <w:rPr>
                <w:kern w:val="18"/>
              </w:rPr>
              <w:t xml:space="preserve">For Other Than Zone-rated Public Autos, refer to Rule </w:t>
            </w:r>
            <w:r w:rsidRPr="00A8105E">
              <w:rPr>
                <w:rStyle w:val="rulelink"/>
              </w:rPr>
              <w:t>239.</w:t>
            </w:r>
            <w:r w:rsidRPr="00A8105E">
              <w:rPr>
                <w:rStyle w:val="rulelink"/>
                <w:b w:val="0"/>
              </w:rPr>
              <w:t xml:space="preserve"> for premium development. </w:t>
            </w:r>
          </w:p>
        </w:tc>
      </w:tr>
      <w:tr w:rsidR="00C83E31" w:rsidRPr="00A8105E" w14:paraId="6D8FD811" w14:textId="77777777" w:rsidTr="002C54CD">
        <w:trPr>
          <w:cantSplit/>
        </w:trPr>
        <w:tc>
          <w:tcPr>
            <w:tcW w:w="220" w:type="dxa"/>
          </w:tcPr>
          <w:p w14:paraId="1E7B018B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  <w:r w:rsidRPr="00A8105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6FF6E3D8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  <w:r w:rsidRPr="00A8105E">
              <w:rPr>
                <w:kern w:val="18"/>
              </w:rPr>
              <w:t xml:space="preserve">For liability increased limits factors, refer to Rule </w:t>
            </w:r>
            <w:r w:rsidRPr="00A8105E">
              <w:rPr>
                <w:rStyle w:val="rulelink"/>
              </w:rPr>
              <w:t>300.</w:t>
            </w:r>
          </w:p>
        </w:tc>
      </w:tr>
      <w:tr w:rsidR="00C83E31" w:rsidRPr="00A8105E" w14:paraId="5D821835" w14:textId="77777777" w:rsidTr="002C54C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260F518" w14:textId="77777777" w:rsidR="00C83E31" w:rsidRPr="00A8105E" w:rsidRDefault="00C83E31" w:rsidP="00F84EA5">
            <w:pPr>
              <w:pStyle w:val="tabletext11"/>
              <w:jc w:val="both"/>
              <w:rPr>
                <w:kern w:val="18"/>
              </w:rPr>
            </w:pPr>
            <w:r w:rsidRPr="00A8105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CA7695F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  <w:r w:rsidRPr="00A8105E">
              <w:rPr>
                <w:kern w:val="18"/>
              </w:rPr>
              <w:t xml:space="preserve">Other Than Auto losses for </w:t>
            </w:r>
            <w:r w:rsidRPr="00A8105E">
              <w:t>Auto Dealers</w:t>
            </w:r>
            <w:r w:rsidRPr="00A8105E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A8105E">
              <w:rPr>
                <w:rStyle w:val="rulelink"/>
              </w:rPr>
              <w:t>249.</w:t>
            </w:r>
          </w:p>
        </w:tc>
      </w:tr>
      <w:tr w:rsidR="00C83E31" w:rsidRPr="00A8105E" w14:paraId="0075C544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E79A05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0C99D1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8105E" w14:paraId="2E81F70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1D691E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0566C35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8105E" w14:paraId="0B3F13A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EFD111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34521D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8105E" w14:paraId="24F56C52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E2B87B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CBF7FC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8105E" w14:paraId="26E9A38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493D3C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BF1085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8105E" w14:paraId="442A7D3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33F49E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03C4B89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8105E" w14:paraId="145C5EF2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138F63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7096F7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8105E" w14:paraId="49452E93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B31BE4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41D997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8105E" w14:paraId="40BE608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18AA7F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51B5F6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8105E" w14:paraId="654AFC8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8A03CA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C05A09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8105E" w14:paraId="0203A49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C7EC5E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C393A2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8105E" w14:paraId="2C7B9938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CEF120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054D83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8105E" w14:paraId="76211916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B1D249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DD054C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8105E" w14:paraId="0783227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CC5128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526897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8105E" w14:paraId="4E5FE1E3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CE6FF2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A977A6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8105E" w14:paraId="4F746936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699F59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130A07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8105E" w14:paraId="12C4212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F51F13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B5E94E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8105E" w14:paraId="0E35B99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391B35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D576A6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8105E" w14:paraId="4BCF40A6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1C9B82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86AE07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8105E" w14:paraId="5872FBA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EFEEAD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A462E6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8105E" w14:paraId="6441B892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2D174D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E3B273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8105E" w14:paraId="4A5DF6A0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52AE3A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F2C435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8105E" w14:paraId="25669029" w14:textId="77777777" w:rsidTr="002C54C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1CB3C02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3CC9D113" w14:textId="77777777" w:rsidR="00C83E31" w:rsidRPr="00A8105E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6AB52898" w14:textId="77777777" w:rsidR="00C83E31" w:rsidRDefault="00C83E31" w:rsidP="00F84EA5">
      <w:pPr>
        <w:pStyle w:val="isonormal"/>
      </w:pPr>
    </w:p>
    <w:p w14:paraId="42E335CC" w14:textId="77777777" w:rsidR="00C83E31" w:rsidRDefault="00C83E31" w:rsidP="00F84EA5">
      <w:pPr>
        <w:pStyle w:val="isonormal"/>
        <w:jc w:val="left"/>
      </w:pPr>
    </w:p>
    <w:p w14:paraId="2193A023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7732E11" w14:textId="77777777" w:rsidR="00C83E31" w:rsidRPr="002E456A" w:rsidRDefault="00C83E31" w:rsidP="00F84EA5">
      <w:pPr>
        <w:pStyle w:val="subcap"/>
      </w:pPr>
      <w:r w:rsidRPr="002E456A">
        <w:lastRenderedPageBreak/>
        <w:t>TERRITORY 136</w:t>
      </w:r>
    </w:p>
    <w:p w14:paraId="58BB035D" w14:textId="77777777" w:rsidR="00C83E31" w:rsidRPr="002E456A" w:rsidRDefault="00C83E31" w:rsidP="00F84EA5">
      <w:pPr>
        <w:pStyle w:val="subcap2"/>
      </w:pPr>
      <w:r w:rsidRPr="002E456A">
        <w:t>LIAB, MED PAY</w:t>
      </w:r>
    </w:p>
    <w:p w14:paraId="197CE1AD" w14:textId="77777777" w:rsidR="00C83E31" w:rsidRPr="002E456A" w:rsidRDefault="00C83E31" w:rsidP="00F84EA5">
      <w:pPr>
        <w:pStyle w:val="isonormal"/>
      </w:pPr>
    </w:p>
    <w:p w14:paraId="66EA69FC" w14:textId="77777777" w:rsidR="00C83E31" w:rsidRPr="002E456A" w:rsidRDefault="00C83E31" w:rsidP="00F84EA5">
      <w:pPr>
        <w:pStyle w:val="isonormal"/>
        <w:sectPr w:rsidR="00C83E31" w:rsidRPr="002E456A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C83E31" w:rsidRPr="002E456A" w14:paraId="6D4511D1" w14:textId="77777777" w:rsidTr="002C54C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9F0D4F8" w14:textId="77777777" w:rsidR="00C83E31" w:rsidRPr="002E456A" w:rsidRDefault="00C83E31" w:rsidP="00F84EA5">
            <w:pPr>
              <w:pStyle w:val="tablehead"/>
              <w:rPr>
                <w:kern w:val="18"/>
              </w:rPr>
            </w:pPr>
            <w:r w:rsidRPr="002E456A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37270191" w14:textId="77777777" w:rsidR="00C83E31" w:rsidRPr="002E456A" w:rsidRDefault="00C83E31" w:rsidP="00F84EA5">
            <w:pPr>
              <w:pStyle w:val="tablehead"/>
              <w:rPr>
                <w:kern w:val="18"/>
              </w:rPr>
            </w:pPr>
            <w:r w:rsidRPr="002E456A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E73D87C" w14:textId="77777777" w:rsidR="00C83E31" w:rsidRPr="002E456A" w:rsidRDefault="00C83E31" w:rsidP="00F84EA5">
            <w:pPr>
              <w:pStyle w:val="tablehead"/>
              <w:rPr>
                <w:kern w:val="18"/>
              </w:rPr>
            </w:pPr>
            <w:r w:rsidRPr="002E456A">
              <w:rPr>
                <w:kern w:val="18"/>
              </w:rPr>
              <w:t>PERSONAL INJURY PROTECTION</w:t>
            </w:r>
          </w:p>
        </w:tc>
      </w:tr>
      <w:tr w:rsidR="00C83E31" w:rsidRPr="002E456A" w14:paraId="68A29B58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DC97A09" w14:textId="77777777" w:rsidR="00C83E31" w:rsidRPr="002E456A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55B6F88" w14:textId="77777777" w:rsidR="00C83E31" w:rsidRPr="002E456A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FD27A18" w14:textId="77777777" w:rsidR="00C83E31" w:rsidRPr="002E456A" w:rsidRDefault="00C83E31" w:rsidP="00F84EA5">
            <w:pPr>
              <w:pStyle w:val="tablehead"/>
              <w:rPr>
                <w:kern w:val="18"/>
              </w:rPr>
            </w:pPr>
          </w:p>
        </w:tc>
      </w:tr>
      <w:tr w:rsidR="00C83E31" w:rsidRPr="002E456A" w14:paraId="0E1D9B80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12E7AC0" w14:textId="77777777" w:rsidR="00C83E31" w:rsidRPr="002E456A" w:rsidRDefault="00C83E31" w:rsidP="00F84EA5">
            <w:pPr>
              <w:pStyle w:val="tablehead"/>
              <w:rPr>
                <w:kern w:val="18"/>
              </w:rPr>
            </w:pPr>
            <w:r w:rsidRPr="002E456A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F27F44A" w14:textId="77777777" w:rsidR="00C83E31" w:rsidRPr="002E456A" w:rsidRDefault="00C83E31" w:rsidP="00F84EA5">
            <w:pPr>
              <w:pStyle w:val="tablehead"/>
              <w:rPr>
                <w:kern w:val="18"/>
              </w:rPr>
            </w:pPr>
            <w:r w:rsidRPr="002E456A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AD37AE0" w14:textId="77777777" w:rsidR="00C83E31" w:rsidRPr="002E456A" w:rsidRDefault="00C83E31" w:rsidP="00F84EA5">
            <w:pPr>
              <w:pStyle w:val="tablehead"/>
              <w:rPr>
                <w:kern w:val="18"/>
              </w:rPr>
            </w:pPr>
            <w:r w:rsidRPr="002E456A">
              <w:rPr>
                <w:kern w:val="18"/>
              </w:rPr>
              <w:t>Basic Limits</w:t>
            </w:r>
          </w:p>
        </w:tc>
      </w:tr>
      <w:tr w:rsidR="00C83E31" w:rsidRPr="002E456A" w14:paraId="47229542" w14:textId="77777777" w:rsidTr="002C54CD">
        <w:trPr>
          <w:cantSplit/>
        </w:trPr>
        <w:tc>
          <w:tcPr>
            <w:tcW w:w="9360" w:type="dxa"/>
            <w:gridSpan w:val="7"/>
          </w:tcPr>
          <w:p w14:paraId="20E332DA" w14:textId="77777777" w:rsidR="00C83E31" w:rsidRPr="002E456A" w:rsidRDefault="00C83E31" w:rsidP="00F84EA5">
            <w:pPr>
              <w:pStyle w:val="tabletext11"/>
              <w:rPr>
                <w:b/>
                <w:kern w:val="18"/>
              </w:rPr>
            </w:pPr>
            <w:r w:rsidRPr="002E456A">
              <w:rPr>
                <w:b/>
                <w:kern w:val="18"/>
              </w:rPr>
              <w:t>RULE 223. TRUCKS, TRACTORS AND TRAILERS CLASSIFICATIONS</w:t>
            </w:r>
          </w:p>
        </w:tc>
      </w:tr>
      <w:tr w:rsidR="00C83E31" w:rsidRPr="002E456A" w14:paraId="04383B25" w14:textId="77777777" w:rsidTr="002C54CD">
        <w:trPr>
          <w:cantSplit/>
        </w:trPr>
        <w:tc>
          <w:tcPr>
            <w:tcW w:w="3120" w:type="dxa"/>
            <w:gridSpan w:val="3"/>
          </w:tcPr>
          <w:p w14:paraId="14C4EA6F" w14:textId="77777777" w:rsidR="00C83E31" w:rsidRPr="002E456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E456A">
              <w:rPr>
                <w:kern w:val="18"/>
              </w:rPr>
              <w:t>$   251</w:t>
            </w:r>
          </w:p>
        </w:tc>
        <w:tc>
          <w:tcPr>
            <w:tcW w:w="3120" w:type="dxa"/>
          </w:tcPr>
          <w:p w14:paraId="6162558D" w14:textId="77777777" w:rsidR="00C83E31" w:rsidRPr="002E456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E456A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1478E907" w14:textId="77777777" w:rsidR="00C83E31" w:rsidRPr="002E456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D906D1C" w14:textId="77777777" w:rsidR="00C83E31" w:rsidRPr="002E456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E456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8B6B486" w14:textId="77777777" w:rsidR="00C83E31" w:rsidRPr="002E456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2E456A" w14:paraId="7F637A69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C41B256" w14:textId="77777777" w:rsidR="00C83E31" w:rsidRPr="002E456A" w:rsidRDefault="00C83E31" w:rsidP="00F84EA5">
            <w:pPr>
              <w:pStyle w:val="tabletext11"/>
              <w:rPr>
                <w:b/>
                <w:kern w:val="18"/>
              </w:rPr>
            </w:pPr>
            <w:r w:rsidRPr="002E456A">
              <w:rPr>
                <w:b/>
                <w:kern w:val="18"/>
              </w:rPr>
              <w:t>RULE 232. PRIVATE PASSENGER TYPES CLASSIFICATIONS</w:t>
            </w:r>
          </w:p>
        </w:tc>
      </w:tr>
      <w:tr w:rsidR="00C83E31" w:rsidRPr="002E456A" w14:paraId="0422EB6D" w14:textId="77777777" w:rsidTr="002C54CD">
        <w:trPr>
          <w:cantSplit/>
        </w:trPr>
        <w:tc>
          <w:tcPr>
            <w:tcW w:w="3120" w:type="dxa"/>
            <w:gridSpan w:val="3"/>
          </w:tcPr>
          <w:p w14:paraId="265C0103" w14:textId="77777777" w:rsidR="00C83E31" w:rsidRPr="002E456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E456A">
              <w:rPr>
                <w:kern w:val="18"/>
              </w:rPr>
              <w:t>$   242</w:t>
            </w:r>
          </w:p>
        </w:tc>
        <w:tc>
          <w:tcPr>
            <w:tcW w:w="3120" w:type="dxa"/>
          </w:tcPr>
          <w:p w14:paraId="329F951A" w14:textId="77777777" w:rsidR="00C83E31" w:rsidRPr="002E456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E456A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2F27C516" w14:textId="77777777" w:rsidR="00C83E31" w:rsidRPr="002E456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3C0B124" w14:textId="77777777" w:rsidR="00C83E31" w:rsidRPr="002E456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E456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25864E1" w14:textId="77777777" w:rsidR="00C83E31" w:rsidRPr="002E456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2E456A" w14:paraId="1F99558D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AAE665A" w14:textId="77777777" w:rsidR="00C83E31" w:rsidRPr="002E456A" w:rsidRDefault="00C83E31" w:rsidP="00F84EA5">
            <w:pPr>
              <w:pStyle w:val="tabletext11"/>
              <w:rPr>
                <w:b/>
                <w:kern w:val="18"/>
              </w:rPr>
            </w:pPr>
            <w:r w:rsidRPr="002E456A">
              <w:rPr>
                <w:b/>
                <w:kern w:val="18"/>
              </w:rPr>
              <w:t>RULE 240. PUBLIC AUTO CLASSIFICATIONS –</w:t>
            </w:r>
          </w:p>
        </w:tc>
      </w:tr>
      <w:tr w:rsidR="00C83E31" w:rsidRPr="002E456A" w14:paraId="000391BA" w14:textId="77777777" w:rsidTr="002C54CD">
        <w:trPr>
          <w:cantSplit/>
        </w:trPr>
        <w:tc>
          <w:tcPr>
            <w:tcW w:w="540" w:type="dxa"/>
            <w:gridSpan w:val="2"/>
          </w:tcPr>
          <w:p w14:paraId="5873C74E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CB1E74E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  <w:r w:rsidRPr="002E456A">
              <w:rPr>
                <w:b/>
                <w:kern w:val="18"/>
              </w:rPr>
              <w:t>– TAXICABS AND LIMOUSINES</w:t>
            </w:r>
          </w:p>
        </w:tc>
      </w:tr>
      <w:tr w:rsidR="00C83E31" w:rsidRPr="002E456A" w14:paraId="4EFD9CF4" w14:textId="77777777" w:rsidTr="002C54CD">
        <w:trPr>
          <w:cantSplit/>
        </w:trPr>
        <w:tc>
          <w:tcPr>
            <w:tcW w:w="3120" w:type="dxa"/>
            <w:gridSpan w:val="3"/>
          </w:tcPr>
          <w:p w14:paraId="23FA3FC0" w14:textId="77777777" w:rsidR="00C83E31" w:rsidRPr="002E456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E456A">
              <w:rPr>
                <w:kern w:val="18"/>
              </w:rPr>
              <w:t>$  1009</w:t>
            </w:r>
          </w:p>
        </w:tc>
        <w:tc>
          <w:tcPr>
            <w:tcW w:w="3120" w:type="dxa"/>
          </w:tcPr>
          <w:p w14:paraId="526C5E8D" w14:textId="77777777" w:rsidR="00C83E31" w:rsidRPr="002E456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E456A">
              <w:rPr>
                <w:kern w:val="18"/>
              </w:rPr>
              <w:t>$    42</w:t>
            </w:r>
          </w:p>
        </w:tc>
        <w:tc>
          <w:tcPr>
            <w:tcW w:w="1040" w:type="dxa"/>
          </w:tcPr>
          <w:p w14:paraId="2274188F" w14:textId="77777777" w:rsidR="00C83E31" w:rsidRPr="002E456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ADEF320" w14:textId="77777777" w:rsidR="00C83E31" w:rsidRPr="002E456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E456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621EFE9" w14:textId="77777777" w:rsidR="00C83E31" w:rsidRPr="002E456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2E456A" w14:paraId="1B70EFFA" w14:textId="77777777" w:rsidTr="002C54CD">
        <w:trPr>
          <w:cantSplit/>
        </w:trPr>
        <w:tc>
          <w:tcPr>
            <w:tcW w:w="540" w:type="dxa"/>
            <w:gridSpan w:val="2"/>
          </w:tcPr>
          <w:p w14:paraId="727B1846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75F3B40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  <w:r w:rsidRPr="002E456A">
              <w:rPr>
                <w:b/>
                <w:kern w:val="18"/>
              </w:rPr>
              <w:t>– SCHOOL AND CHURCH BUSES</w:t>
            </w:r>
          </w:p>
        </w:tc>
      </w:tr>
      <w:tr w:rsidR="00C83E31" w:rsidRPr="002E456A" w14:paraId="0573FE26" w14:textId="77777777" w:rsidTr="002C54CD">
        <w:trPr>
          <w:cantSplit/>
        </w:trPr>
        <w:tc>
          <w:tcPr>
            <w:tcW w:w="3120" w:type="dxa"/>
            <w:gridSpan w:val="3"/>
          </w:tcPr>
          <w:p w14:paraId="56B308AF" w14:textId="77777777" w:rsidR="00C83E31" w:rsidRPr="002E456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E456A">
              <w:rPr>
                <w:kern w:val="18"/>
              </w:rPr>
              <w:t>$    95</w:t>
            </w:r>
          </w:p>
        </w:tc>
        <w:tc>
          <w:tcPr>
            <w:tcW w:w="3120" w:type="dxa"/>
          </w:tcPr>
          <w:p w14:paraId="2D610AA0" w14:textId="77777777" w:rsidR="00C83E31" w:rsidRPr="002E456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E456A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7EE168EC" w14:textId="77777777" w:rsidR="00C83E31" w:rsidRPr="002E456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8832CE8" w14:textId="77777777" w:rsidR="00C83E31" w:rsidRPr="002E456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E456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B5E8DD5" w14:textId="77777777" w:rsidR="00C83E31" w:rsidRPr="002E456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2E456A" w14:paraId="34E8A27E" w14:textId="77777777" w:rsidTr="002C54CD">
        <w:trPr>
          <w:cantSplit/>
        </w:trPr>
        <w:tc>
          <w:tcPr>
            <w:tcW w:w="540" w:type="dxa"/>
            <w:gridSpan w:val="2"/>
          </w:tcPr>
          <w:p w14:paraId="4DE99C25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61814F4" w14:textId="77777777" w:rsidR="00C83E31" w:rsidRPr="002E456A" w:rsidRDefault="00C83E31" w:rsidP="00F84EA5">
            <w:pPr>
              <w:pStyle w:val="tabletext11"/>
              <w:rPr>
                <w:b/>
                <w:kern w:val="18"/>
              </w:rPr>
            </w:pPr>
            <w:r w:rsidRPr="002E456A">
              <w:rPr>
                <w:b/>
                <w:kern w:val="18"/>
              </w:rPr>
              <w:t>– OTHER BUSES</w:t>
            </w:r>
          </w:p>
        </w:tc>
      </w:tr>
      <w:tr w:rsidR="00C83E31" w:rsidRPr="002E456A" w14:paraId="213EE98C" w14:textId="77777777" w:rsidTr="002C54CD">
        <w:trPr>
          <w:cantSplit/>
        </w:trPr>
        <w:tc>
          <w:tcPr>
            <w:tcW w:w="3120" w:type="dxa"/>
            <w:gridSpan w:val="3"/>
          </w:tcPr>
          <w:p w14:paraId="5BAE8B0C" w14:textId="77777777" w:rsidR="00C83E31" w:rsidRPr="002E456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E456A">
              <w:rPr>
                <w:kern w:val="18"/>
              </w:rPr>
              <w:t>$   793</w:t>
            </w:r>
          </w:p>
        </w:tc>
        <w:tc>
          <w:tcPr>
            <w:tcW w:w="3120" w:type="dxa"/>
          </w:tcPr>
          <w:p w14:paraId="52192BF1" w14:textId="77777777" w:rsidR="00C83E31" w:rsidRPr="002E456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E456A">
              <w:rPr>
                <w:kern w:val="18"/>
              </w:rPr>
              <w:t>$    44</w:t>
            </w:r>
          </w:p>
        </w:tc>
        <w:tc>
          <w:tcPr>
            <w:tcW w:w="1040" w:type="dxa"/>
          </w:tcPr>
          <w:p w14:paraId="2AB79B90" w14:textId="77777777" w:rsidR="00C83E31" w:rsidRPr="002E456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0D7A313" w14:textId="77777777" w:rsidR="00C83E31" w:rsidRPr="002E456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E456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B97FFD8" w14:textId="77777777" w:rsidR="00C83E31" w:rsidRPr="002E456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2E456A" w14:paraId="007DC2AC" w14:textId="77777777" w:rsidTr="002C54CD">
        <w:trPr>
          <w:cantSplit/>
        </w:trPr>
        <w:tc>
          <w:tcPr>
            <w:tcW w:w="540" w:type="dxa"/>
            <w:gridSpan w:val="2"/>
          </w:tcPr>
          <w:p w14:paraId="05925ECE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B4BA820" w14:textId="77777777" w:rsidR="00C83E31" w:rsidRPr="002E456A" w:rsidRDefault="00C83E31" w:rsidP="00F84EA5">
            <w:pPr>
              <w:pStyle w:val="tabletext11"/>
              <w:rPr>
                <w:b/>
                <w:kern w:val="18"/>
              </w:rPr>
            </w:pPr>
            <w:r w:rsidRPr="002E456A">
              <w:rPr>
                <w:b/>
                <w:kern w:val="18"/>
              </w:rPr>
              <w:t>– VAN POOLS</w:t>
            </w:r>
          </w:p>
        </w:tc>
      </w:tr>
      <w:tr w:rsidR="00C83E31" w:rsidRPr="002E456A" w14:paraId="53B553E1" w14:textId="77777777" w:rsidTr="002C54CD">
        <w:trPr>
          <w:cantSplit/>
        </w:trPr>
        <w:tc>
          <w:tcPr>
            <w:tcW w:w="3120" w:type="dxa"/>
            <w:gridSpan w:val="3"/>
          </w:tcPr>
          <w:p w14:paraId="73A1FB4D" w14:textId="77777777" w:rsidR="00C83E31" w:rsidRPr="002E456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E456A">
              <w:rPr>
                <w:kern w:val="18"/>
              </w:rPr>
              <w:t>$   238</w:t>
            </w:r>
          </w:p>
        </w:tc>
        <w:tc>
          <w:tcPr>
            <w:tcW w:w="3120" w:type="dxa"/>
          </w:tcPr>
          <w:p w14:paraId="2832A95E" w14:textId="77777777" w:rsidR="00C83E31" w:rsidRPr="002E456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E456A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3A984BD9" w14:textId="77777777" w:rsidR="00C83E31" w:rsidRPr="002E456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FA28F5B" w14:textId="77777777" w:rsidR="00C83E31" w:rsidRPr="002E456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E456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A6299DC" w14:textId="77777777" w:rsidR="00C83E31" w:rsidRPr="002E456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2E456A" w14:paraId="694CF688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E5FB919" w14:textId="77777777" w:rsidR="00C83E31" w:rsidRPr="002E456A" w:rsidRDefault="00C83E31" w:rsidP="00F84EA5">
            <w:pPr>
              <w:pStyle w:val="tabletext11"/>
              <w:rPr>
                <w:b/>
                <w:kern w:val="18"/>
              </w:rPr>
            </w:pPr>
            <w:r w:rsidRPr="002E456A">
              <w:rPr>
                <w:b/>
                <w:kern w:val="18"/>
              </w:rPr>
              <w:t>RULE 249. AUTO DEALERS – PREMIUM DEVELOPMENT</w:t>
            </w:r>
          </w:p>
        </w:tc>
      </w:tr>
      <w:tr w:rsidR="00C83E31" w:rsidRPr="002E456A" w14:paraId="33DA64CE" w14:textId="77777777" w:rsidTr="002C54CD">
        <w:trPr>
          <w:cantSplit/>
        </w:trPr>
        <w:tc>
          <w:tcPr>
            <w:tcW w:w="3120" w:type="dxa"/>
            <w:gridSpan w:val="3"/>
          </w:tcPr>
          <w:p w14:paraId="489AA263" w14:textId="77777777" w:rsidR="00C83E31" w:rsidRPr="002E456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E456A">
              <w:rPr>
                <w:kern w:val="18"/>
              </w:rPr>
              <w:t>$   158</w:t>
            </w:r>
          </w:p>
        </w:tc>
        <w:tc>
          <w:tcPr>
            <w:tcW w:w="3120" w:type="dxa"/>
          </w:tcPr>
          <w:p w14:paraId="6F5487C7" w14:textId="77777777" w:rsidR="00C83E31" w:rsidRPr="002E456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E456A">
              <w:rPr>
                <w:kern w:val="18"/>
              </w:rPr>
              <w:t xml:space="preserve">Refer to Rule </w:t>
            </w:r>
            <w:r w:rsidRPr="002E456A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18E9D901" w14:textId="77777777" w:rsidR="00C83E31" w:rsidRPr="002E456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E36AAA4" w14:textId="77777777" w:rsidR="00C83E31" w:rsidRPr="002E456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E456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23D4704" w14:textId="77777777" w:rsidR="00C83E31" w:rsidRPr="002E456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2E456A" w14:paraId="06855070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C5A1285" w14:textId="77777777" w:rsidR="00C83E31" w:rsidRPr="002E456A" w:rsidRDefault="00C83E31" w:rsidP="00F84EA5">
            <w:pPr>
              <w:pStyle w:val="tabletext11"/>
              <w:rPr>
                <w:b/>
                <w:kern w:val="18"/>
              </w:rPr>
            </w:pPr>
          </w:p>
        </w:tc>
      </w:tr>
      <w:tr w:rsidR="00C83E31" w:rsidRPr="002E456A" w14:paraId="6A13E1B7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436B7D2D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  <w:r w:rsidRPr="002E456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DAE12CC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  <w:r w:rsidRPr="002E456A">
              <w:rPr>
                <w:kern w:val="18"/>
              </w:rPr>
              <w:t xml:space="preserve">For Other Than Zone-rated Trucks, Tractors and Trailers Classifications, refer to Rule </w:t>
            </w:r>
            <w:r w:rsidRPr="002E456A">
              <w:rPr>
                <w:b/>
                <w:kern w:val="18"/>
              </w:rPr>
              <w:t>222.</w:t>
            </w:r>
            <w:r w:rsidRPr="002E456A">
              <w:rPr>
                <w:kern w:val="18"/>
              </w:rPr>
              <w:t xml:space="preserve"> for premium development.</w:t>
            </w:r>
          </w:p>
        </w:tc>
      </w:tr>
      <w:tr w:rsidR="00C83E31" w:rsidRPr="002E456A" w14:paraId="21834A9A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17C71FDF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  <w:r w:rsidRPr="002E456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D1E6130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  <w:r w:rsidRPr="002E456A">
              <w:rPr>
                <w:kern w:val="18"/>
              </w:rPr>
              <w:t xml:space="preserve">For Private Passenger Types Classifications, refer to Rule </w:t>
            </w:r>
            <w:r w:rsidRPr="002E456A">
              <w:rPr>
                <w:b/>
                <w:kern w:val="18"/>
              </w:rPr>
              <w:t>232.</w:t>
            </w:r>
            <w:r w:rsidRPr="002E456A">
              <w:rPr>
                <w:kern w:val="18"/>
              </w:rPr>
              <w:t xml:space="preserve"> for premium development.</w:t>
            </w:r>
          </w:p>
        </w:tc>
      </w:tr>
      <w:tr w:rsidR="00C83E31" w:rsidRPr="002E456A" w14:paraId="5AF7D345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44D1B975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  <w:r w:rsidRPr="002E456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CC48A3B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  <w:r w:rsidRPr="002E456A">
              <w:rPr>
                <w:kern w:val="18"/>
              </w:rPr>
              <w:t xml:space="preserve">For Other Than Zone-rated Public Autos, refer to Rule </w:t>
            </w:r>
            <w:r w:rsidRPr="002E456A">
              <w:rPr>
                <w:rStyle w:val="rulelink"/>
              </w:rPr>
              <w:t>239.</w:t>
            </w:r>
            <w:r w:rsidRPr="002E456A">
              <w:rPr>
                <w:rStyle w:val="rulelink"/>
                <w:b w:val="0"/>
              </w:rPr>
              <w:t xml:space="preserve"> for premium development. </w:t>
            </w:r>
          </w:p>
        </w:tc>
      </w:tr>
      <w:tr w:rsidR="00C83E31" w:rsidRPr="002E456A" w14:paraId="24C50C0B" w14:textId="77777777" w:rsidTr="002C54CD">
        <w:trPr>
          <w:cantSplit/>
        </w:trPr>
        <w:tc>
          <w:tcPr>
            <w:tcW w:w="220" w:type="dxa"/>
          </w:tcPr>
          <w:p w14:paraId="7070F619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  <w:r w:rsidRPr="002E456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389E1CD6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  <w:r w:rsidRPr="002E456A">
              <w:rPr>
                <w:kern w:val="18"/>
              </w:rPr>
              <w:t xml:space="preserve">For liability increased limits factors, refer to Rule </w:t>
            </w:r>
            <w:r w:rsidRPr="002E456A">
              <w:rPr>
                <w:rStyle w:val="rulelink"/>
              </w:rPr>
              <w:t>300.</w:t>
            </w:r>
          </w:p>
        </w:tc>
      </w:tr>
      <w:tr w:rsidR="00C83E31" w:rsidRPr="002E456A" w14:paraId="7859DA48" w14:textId="77777777" w:rsidTr="002C54C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66BD4B8" w14:textId="77777777" w:rsidR="00C83E31" w:rsidRPr="002E456A" w:rsidRDefault="00C83E31" w:rsidP="00F84EA5">
            <w:pPr>
              <w:pStyle w:val="tabletext11"/>
              <w:jc w:val="both"/>
              <w:rPr>
                <w:kern w:val="18"/>
              </w:rPr>
            </w:pPr>
            <w:r w:rsidRPr="002E456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61CC5EB3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  <w:r w:rsidRPr="002E456A">
              <w:rPr>
                <w:kern w:val="18"/>
              </w:rPr>
              <w:t xml:space="preserve">Other Than Auto losses for </w:t>
            </w:r>
            <w:r w:rsidRPr="002E456A">
              <w:t>Auto Dealers</w:t>
            </w:r>
            <w:r w:rsidRPr="002E456A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2E456A">
              <w:rPr>
                <w:rStyle w:val="rulelink"/>
              </w:rPr>
              <w:t>249.</w:t>
            </w:r>
          </w:p>
        </w:tc>
      </w:tr>
      <w:tr w:rsidR="00C83E31" w:rsidRPr="002E456A" w14:paraId="582BADE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17F385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E5F66D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E456A" w14:paraId="7CEA269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BA7B5D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1B6477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E456A" w14:paraId="029124D4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D71DFC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A63021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E456A" w14:paraId="26B1FDA4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3E8D65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C31965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E456A" w14:paraId="5CCCA56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5C326B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06E6B0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E456A" w14:paraId="7716859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F2FA43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77AC36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E456A" w14:paraId="088CA82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0F8989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1C0F89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E456A" w14:paraId="6FD57A6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1CA309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A75E32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E456A" w14:paraId="18532FB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C5C43E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D065E0F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E456A" w14:paraId="4D3C1DD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59E674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EAD6B7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E456A" w14:paraId="07F63659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52C35D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1D87FA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E456A" w14:paraId="0597941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8FB47A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0B5A65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E456A" w14:paraId="1F60B7F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19CAB1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81BDF2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E456A" w14:paraId="61B12D6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7F6543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5C9AF3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E456A" w14:paraId="351062A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287D92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D66351C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E456A" w14:paraId="72489F4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A5F863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36C5A2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E456A" w14:paraId="71F8EA2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1284C9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7CFCBE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E456A" w14:paraId="7C536C7A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3CA26D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3026F6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E456A" w14:paraId="0A2FDABA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757E9B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86C491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E456A" w14:paraId="73FF6773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E6C232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B4F3F1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E456A" w14:paraId="1CF88C6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308D35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A5E96B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E456A" w14:paraId="43D7CEE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303AA5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4687E3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E456A" w14:paraId="4577EB0C" w14:textId="77777777" w:rsidTr="002C54C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92A5488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77F9CE9A" w14:textId="77777777" w:rsidR="00C83E31" w:rsidRPr="002E456A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24810400" w14:textId="77777777" w:rsidR="00C83E31" w:rsidRDefault="00C83E31" w:rsidP="00F84EA5">
      <w:pPr>
        <w:pStyle w:val="isonormal"/>
      </w:pPr>
    </w:p>
    <w:p w14:paraId="04834946" w14:textId="77777777" w:rsidR="00C83E31" w:rsidRDefault="00C83E31" w:rsidP="00F84EA5">
      <w:pPr>
        <w:pStyle w:val="isonormal"/>
        <w:jc w:val="left"/>
      </w:pPr>
    </w:p>
    <w:p w14:paraId="3B9EAAAB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1062A5A" w14:textId="77777777" w:rsidR="00C83E31" w:rsidRPr="00AA6CA6" w:rsidRDefault="00C83E31" w:rsidP="00F84EA5">
      <w:pPr>
        <w:pStyle w:val="subcap"/>
      </w:pPr>
      <w:r w:rsidRPr="00AA6CA6">
        <w:lastRenderedPageBreak/>
        <w:t>TERRITORY 137</w:t>
      </w:r>
    </w:p>
    <w:p w14:paraId="74939C6D" w14:textId="77777777" w:rsidR="00C83E31" w:rsidRPr="00AA6CA6" w:rsidRDefault="00C83E31" w:rsidP="00F84EA5">
      <w:pPr>
        <w:pStyle w:val="subcap2"/>
      </w:pPr>
      <w:r w:rsidRPr="00AA6CA6">
        <w:t>LIAB, MED PAY</w:t>
      </w:r>
    </w:p>
    <w:p w14:paraId="5DE50AB7" w14:textId="77777777" w:rsidR="00C83E31" w:rsidRPr="00AA6CA6" w:rsidRDefault="00C83E31" w:rsidP="00F84EA5">
      <w:pPr>
        <w:pStyle w:val="isonormal"/>
      </w:pPr>
    </w:p>
    <w:p w14:paraId="36D8F7E8" w14:textId="77777777" w:rsidR="00C83E31" w:rsidRPr="00AA6CA6" w:rsidRDefault="00C83E31" w:rsidP="00F84EA5">
      <w:pPr>
        <w:pStyle w:val="isonormal"/>
        <w:sectPr w:rsidR="00C83E31" w:rsidRPr="00AA6CA6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C83E31" w:rsidRPr="00AA6CA6" w14:paraId="72D1F464" w14:textId="77777777" w:rsidTr="002C54C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CAB4890" w14:textId="77777777" w:rsidR="00C83E31" w:rsidRPr="00AA6CA6" w:rsidRDefault="00C83E31" w:rsidP="00F84EA5">
            <w:pPr>
              <w:pStyle w:val="tablehead"/>
              <w:rPr>
                <w:kern w:val="18"/>
              </w:rPr>
            </w:pPr>
            <w:r w:rsidRPr="00AA6CA6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120B8885" w14:textId="77777777" w:rsidR="00C83E31" w:rsidRPr="00AA6CA6" w:rsidRDefault="00C83E31" w:rsidP="00F84EA5">
            <w:pPr>
              <w:pStyle w:val="tablehead"/>
              <w:rPr>
                <w:kern w:val="18"/>
              </w:rPr>
            </w:pPr>
            <w:r w:rsidRPr="00AA6CA6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F80FF60" w14:textId="77777777" w:rsidR="00C83E31" w:rsidRPr="00AA6CA6" w:rsidRDefault="00C83E31" w:rsidP="00F84EA5">
            <w:pPr>
              <w:pStyle w:val="tablehead"/>
              <w:rPr>
                <w:kern w:val="18"/>
              </w:rPr>
            </w:pPr>
            <w:r w:rsidRPr="00AA6CA6">
              <w:rPr>
                <w:kern w:val="18"/>
              </w:rPr>
              <w:t>PERSONAL INJURY PROTECTION</w:t>
            </w:r>
          </w:p>
        </w:tc>
      </w:tr>
      <w:tr w:rsidR="00C83E31" w:rsidRPr="00AA6CA6" w14:paraId="4B067998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B999D74" w14:textId="77777777" w:rsidR="00C83E31" w:rsidRPr="00AA6CA6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F3A7888" w14:textId="77777777" w:rsidR="00C83E31" w:rsidRPr="00AA6CA6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12EC9F5" w14:textId="77777777" w:rsidR="00C83E31" w:rsidRPr="00AA6CA6" w:rsidRDefault="00C83E31" w:rsidP="00F84EA5">
            <w:pPr>
              <w:pStyle w:val="tablehead"/>
              <w:rPr>
                <w:kern w:val="18"/>
              </w:rPr>
            </w:pPr>
          </w:p>
        </w:tc>
      </w:tr>
      <w:tr w:rsidR="00C83E31" w:rsidRPr="00AA6CA6" w14:paraId="2B2161EF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273A1E5" w14:textId="77777777" w:rsidR="00C83E31" w:rsidRPr="00AA6CA6" w:rsidRDefault="00C83E31" w:rsidP="00F84EA5">
            <w:pPr>
              <w:pStyle w:val="tablehead"/>
              <w:rPr>
                <w:kern w:val="18"/>
              </w:rPr>
            </w:pPr>
            <w:r w:rsidRPr="00AA6CA6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916BAB0" w14:textId="77777777" w:rsidR="00C83E31" w:rsidRPr="00AA6CA6" w:rsidRDefault="00C83E31" w:rsidP="00F84EA5">
            <w:pPr>
              <w:pStyle w:val="tablehead"/>
              <w:rPr>
                <w:kern w:val="18"/>
              </w:rPr>
            </w:pPr>
            <w:r w:rsidRPr="00AA6CA6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804CC60" w14:textId="77777777" w:rsidR="00C83E31" w:rsidRPr="00AA6CA6" w:rsidRDefault="00C83E31" w:rsidP="00F84EA5">
            <w:pPr>
              <w:pStyle w:val="tablehead"/>
              <w:rPr>
                <w:kern w:val="18"/>
              </w:rPr>
            </w:pPr>
            <w:r w:rsidRPr="00AA6CA6">
              <w:rPr>
                <w:kern w:val="18"/>
              </w:rPr>
              <w:t>Basic Limits</w:t>
            </w:r>
          </w:p>
        </w:tc>
      </w:tr>
      <w:tr w:rsidR="00C83E31" w:rsidRPr="00AA6CA6" w14:paraId="10E0301D" w14:textId="77777777" w:rsidTr="002C54CD">
        <w:trPr>
          <w:cantSplit/>
        </w:trPr>
        <w:tc>
          <w:tcPr>
            <w:tcW w:w="9360" w:type="dxa"/>
            <w:gridSpan w:val="7"/>
          </w:tcPr>
          <w:p w14:paraId="3AB6C63F" w14:textId="77777777" w:rsidR="00C83E31" w:rsidRPr="00AA6CA6" w:rsidRDefault="00C83E31" w:rsidP="00F84EA5">
            <w:pPr>
              <w:pStyle w:val="tabletext11"/>
              <w:rPr>
                <w:b/>
                <w:kern w:val="18"/>
              </w:rPr>
            </w:pPr>
            <w:r w:rsidRPr="00AA6CA6">
              <w:rPr>
                <w:b/>
                <w:kern w:val="18"/>
              </w:rPr>
              <w:t>RULE 223. TRUCKS, TRACTORS AND TRAILERS CLASSIFICATIONS</w:t>
            </w:r>
          </w:p>
        </w:tc>
      </w:tr>
      <w:tr w:rsidR="00C83E31" w:rsidRPr="00AA6CA6" w14:paraId="661F60A5" w14:textId="77777777" w:rsidTr="002C54CD">
        <w:trPr>
          <w:cantSplit/>
        </w:trPr>
        <w:tc>
          <w:tcPr>
            <w:tcW w:w="3120" w:type="dxa"/>
            <w:gridSpan w:val="3"/>
          </w:tcPr>
          <w:p w14:paraId="03A2781E" w14:textId="77777777" w:rsidR="00C83E31" w:rsidRPr="00AA6C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A6CA6">
              <w:rPr>
                <w:kern w:val="18"/>
              </w:rPr>
              <w:t>$   225</w:t>
            </w:r>
          </w:p>
        </w:tc>
        <w:tc>
          <w:tcPr>
            <w:tcW w:w="3120" w:type="dxa"/>
          </w:tcPr>
          <w:p w14:paraId="0AE6D77D" w14:textId="77777777" w:rsidR="00C83E31" w:rsidRPr="00AA6C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A6CA6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54E59FEA" w14:textId="77777777" w:rsidR="00C83E31" w:rsidRPr="00AA6CA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834B51E" w14:textId="77777777" w:rsidR="00C83E31" w:rsidRPr="00AA6C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A6CA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91502F5" w14:textId="77777777" w:rsidR="00C83E31" w:rsidRPr="00AA6CA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AA6CA6" w14:paraId="07DA26A8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CCB8C81" w14:textId="77777777" w:rsidR="00C83E31" w:rsidRPr="00AA6CA6" w:rsidRDefault="00C83E31" w:rsidP="00F84EA5">
            <w:pPr>
              <w:pStyle w:val="tabletext11"/>
              <w:rPr>
                <w:b/>
                <w:kern w:val="18"/>
              </w:rPr>
            </w:pPr>
            <w:r w:rsidRPr="00AA6CA6">
              <w:rPr>
                <w:b/>
                <w:kern w:val="18"/>
              </w:rPr>
              <w:t>RULE 232. PRIVATE PASSENGER TYPES CLASSIFICATIONS</w:t>
            </w:r>
          </w:p>
        </w:tc>
      </w:tr>
      <w:tr w:rsidR="00C83E31" w:rsidRPr="00AA6CA6" w14:paraId="6D904D82" w14:textId="77777777" w:rsidTr="002C54CD">
        <w:trPr>
          <w:cantSplit/>
        </w:trPr>
        <w:tc>
          <w:tcPr>
            <w:tcW w:w="3120" w:type="dxa"/>
            <w:gridSpan w:val="3"/>
          </w:tcPr>
          <w:p w14:paraId="57099CD3" w14:textId="77777777" w:rsidR="00C83E31" w:rsidRPr="00AA6C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A6CA6">
              <w:rPr>
                <w:kern w:val="18"/>
              </w:rPr>
              <w:t>$   228</w:t>
            </w:r>
          </w:p>
        </w:tc>
        <w:tc>
          <w:tcPr>
            <w:tcW w:w="3120" w:type="dxa"/>
          </w:tcPr>
          <w:p w14:paraId="26D2216C" w14:textId="77777777" w:rsidR="00C83E31" w:rsidRPr="00AA6C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A6CA6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6658ECBF" w14:textId="77777777" w:rsidR="00C83E31" w:rsidRPr="00AA6CA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C7F4448" w14:textId="77777777" w:rsidR="00C83E31" w:rsidRPr="00AA6C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A6CA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96B89C0" w14:textId="77777777" w:rsidR="00C83E31" w:rsidRPr="00AA6CA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AA6CA6" w14:paraId="49689C42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3FA6E5C" w14:textId="77777777" w:rsidR="00C83E31" w:rsidRPr="00AA6CA6" w:rsidRDefault="00C83E31" w:rsidP="00F84EA5">
            <w:pPr>
              <w:pStyle w:val="tabletext11"/>
              <w:rPr>
                <w:b/>
                <w:kern w:val="18"/>
              </w:rPr>
            </w:pPr>
            <w:r w:rsidRPr="00AA6CA6">
              <w:rPr>
                <w:b/>
                <w:kern w:val="18"/>
              </w:rPr>
              <w:t>RULE 240. PUBLIC AUTO CLASSIFICATIONS –</w:t>
            </w:r>
          </w:p>
        </w:tc>
      </w:tr>
      <w:tr w:rsidR="00C83E31" w:rsidRPr="00AA6CA6" w14:paraId="771A1A04" w14:textId="77777777" w:rsidTr="002C54CD">
        <w:trPr>
          <w:cantSplit/>
        </w:trPr>
        <w:tc>
          <w:tcPr>
            <w:tcW w:w="540" w:type="dxa"/>
            <w:gridSpan w:val="2"/>
          </w:tcPr>
          <w:p w14:paraId="4D3F6BD7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518E51C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  <w:r w:rsidRPr="00AA6CA6">
              <w:rPr>
                <w:b/>
                <w:kern w:val="18"/>
              </w:rPr>
              <w:t>– TAXICABS AND LIMOUSINES</w:t>
            </w:r>
          </w:p>
        </w:tc>
      </w:tr>
      <w:tr w:rsidR="00C83E31" w:rsidRPr="00AA6CA6" w14:paraId="354ABCC7" w14:textId="77777777" w:rsidTr="002C54CD">
        <w:trPr>
          <w:cantSplit/>
        </w:trPr>
        <w:tc>
          <w:tcPr>
            <w:tcW w:w="3120" w:type="dxa"/>
            <w:gridSpan w:val="3"/>
          </w:tcPr>
          <w:p w14:paraId="3F650A28" w14:textId="77777777" w:rsidR="00C83E31" w:rsidRPr="00AA6C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A6CA6">
              <w:rPr>
                <w:kern w:val="18"/>
              </w:rPr>
              <w:t>$   905</w:t>
            </w:r>
          </w:p>
        </w:tc>
        <w:tc>
          <w:tcPr>
            <w:tcW w:w="3120" w:type="dxa"/>
          </w:tcPr>
          <w:p w14:paraId="2243805E" w14:textId="77777777" w:rsidR="00C83E31" w:rsidRPr="00AA6C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A6CA6">
              <w:rPr>
                <w:kern w:val="18"/>
              </w:rPr>
              <w:t>$    38</w:t>
            </w:r>
          </w:p>
        </w:tc>
        <w:tc>
          <w:tcPr>
            <w:tcW w:w="1040" w:type="dxa"/>
          </w:tcPr>
          <w:p w14:paraId="12A055D7" w14:textId="77777777" w:rsidR="00C83E31" w:rsidRPr="00AA6CA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C09DBB8" w14:textId="77777777" w:rsidR="00C83E31" w:rsidRPr="00AA6C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A6CA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13EE7AE" w14:textId="77777777" w:rsidR="00C83E31" w:rsidRPr="00AA6CA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AA6CA6" w14:paraId="57A2920C" w14:textId="77777777" w:rsidTr="002C54CD">
        <w:trPr>
          <w:cantSplit/>
        </w:trPr>
        <w:tc>
          <w:tcPr>
            <w:tcW w:w="540" w:type="dxa"/>
            <w:gridSpan w:val="2"/>
          </w:tcPr>
          <w:p w14:paraId="0F38EB79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5AE37E2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  <w:r w:rsidRPr="00AA6CA6">
              <w:rPr>
                <w:b/>
                <w:kern w:val="18"/>
              </w:rPr>
              <w:t>– SCHOOL AND CHURCH BUSES</w:t>
            </w:r>
          </w:p>
        </w:tc>
      </w:tr>
      <w:tr w:rsidR="00C83E31" w:rsidRPr="00AA6CA6" w14:paraId="5EB9CDF9" w14:textId="77777777" w:rsidTr="002C54CD">
        <w:trPr>
          <w:cantSplit/>
        </w:trPr>
        <w:tc>
          <w:tcPr>
            <w:tcW w:w="3120" w:type="dxa"/>
            <w:gridSpan w:val="3"/>
          </w:tcPr>
          <w:p w14:paraId="12C9B200" w14:textId="77777777" w:rsidR="00C83E31" w:rsidRPr="00AA6C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A6CA6">
              <w:rPr>
                <w:kern w:val="18"/>
              </w:rPr>
              <w:t>$    86</w:t>
            </w:r>
          </w:p>
        </w:tc>
        <w:tc>
          <w:tcPr>
            <w:tcW w:w="3120" w:type="dxa"/>
          </w:tcPr>
          <w:p w14:paraId="5EBE6318" w14:textId="77777777" w:rsidR="00C83E31" w:rsidRPr="00AA6C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A6CA6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48EC794B" w14:textId="77777777" w:rsidR="00C83E31" w:rsidRPr="00AA6CA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2F60977" w14:textId="77777777" w:rsidR="00C83E31" w:rsidRPr="00AA6C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A6CA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3D5DE31" w14:textId="77777777" w:rsidR="00C83E31" w:rsidRPr="00AA6CA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AA6CA6" w14:paraId="22FE27A6" w14:textId="77777777" w:rsidTr="002C54CD">
        <w:trPr>
          <w:cantSplit/>
        </w:trPr>
        <w:tc>
          <w:tcPr>
            <w:tcW w:w="540" w:type="dxa"/>
            <w:gridSpan w:val="2"/>
          </w:tcPr>
          <w:p w14:paraId="191FB0F0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FD394BE" w14:textId="77777777" w:rsidR="00C83E31" w:rsidRPr="00AA6CA6" w:rsidRDefault="00C83E31" w:rsidP="00F84EA5">
            <w:pPr>
              <w:pStyle w:val="tabletext11"/>
              <w:rPr>
                <w:b/>
                <w:kern w:val="18"/>
              </w:rPr>
            </w:pPr>
            <w:r w:rsidRPr="00AA6CA6">
              <w:rPr>
                <w:b/>
                <w:kern w:val="18"/>
              </w:rPr>
              <w:t>– OTHER BUSES</w:t>
            </w:r>
          </w:p>
        </w:tc>
      </w:tr>
      <w:tr w:rsidR="00C83E31" w:rsidRPr="00AA6CA6" w14:paraId="00963956" w14:textId="77777777" w:rsidTr="002C54CD">
        <w:trPr>
          <w:cantSplit/>
        </w:trPr>
        <w:tc>
          <w:tcPr>
            <w:tcW w:w="3120" w:type="dxa"/>
            <w:gridSpan w:val="3"/>
          </w:tcPr>
          <w:p w14:paraId="0B43D111" w14:textId="77777777" w:rsidR="00C83E31" w:rsidRPr="00AA6C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A6CA6">
              <w:rPr>
                <w:kern w:val="18"/>
              </w:rPr>
              <w:t>$   711</w:t>
            </w:r>
          </w:p>
        </w:tc>
        <w:tc>
          <w:tcPr>
            <w:tcW w:w="3120" w:type="dxa"/>
          </w:tcPr>
          <w:p w14:paraId="43B830C6" w14:textId="77777777" w:rsidR="00C83E31" w:rsidRPr="00AA6C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A6CA6">
              <w:rPr>
                <w:kern w:val="18"/>
              </w:rPr>
              <w:t>$    34</w:t>
            </w:r>
          </w:p>
        </w:tc>
        <w:tc>
          <w:tcPr>
            <w:tcW w:w="1040" w:type="dxa"/>
          </w:tcPr>
          <w:p w14:paraId="0C33ED3B" w14:textId="77777777" w:rsidR="00C83E31" w:rsidRPr="00AA6CA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F20A6FB" w14:textId="77777777" w:rsidR="00C83E31" w:rsidRPr="00AA6C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A6CA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2B2CE03" w14:textId="77777777" w:rsidR="00C83E31" w:rsidRPr="00AA6CA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AA6CA6" w14:paraId="70B19260" w14:textId="77777777" w:rsidTr="002C54CD">
        <w:trPr>
          <w:cantSplit/>
        </w:trPr>
        <w:tc>
          <w:tcPr>
            <w:tcW w:w="540" w:type="dxa"/>
            <w:gridSpan w:val="2"/>
          </w:tcPr>
          <w:p w14:paraId="1E224F77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54F5D0D" w14:textId="77777777" w:rsidR="00C83E31" w:rsidRPr="00AA6CA6" w:rsidRDefault="00C83E31" w:rsidP="00F84EA5">
            <w:pPr>
              <w:pStyle w:val="tabletext11"/>
              <w:rPr>
                <w:b/>
                <w:kern w:val="18"/>
              </w:rPr>
            </w:pPr>
            <w:r w:rsidRPr="00AA6CA6">
              <w:rPr>
                <w:b/>
                <w:kern w:val="18"/>
              </w:rPr>
              <w:t>– VAN POOLS</w:t>
            </w:r>
          </w:p>
        </w:tc>
      </w:tr>
      <w:tr w:rsidR="00C83E31" w:rsidRPr="00AA6CA6" w14:paraId="7EDE3640" w14:textId="77777777" w:rsidTr="002C54CD">
        <w:trPr>
          <w:cantSplit/>
        </w:trPr>
        <w:tc>
          <w:tcPr>
            <w:tcW w:w="3120" w:type="dxa"/>
            <w:gridSpan w:val="3"/>
          </w:tcPr>
          <w:p w14:paraId="67495C7B" w14:textId="77777777" w:rsidR="00C83E31" w:rsidRPr="00AA6C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A6CA6">
              <w:rPr>
                <w:kern w:val="18"/>
              </w:rPr>
              <w:t>$   214</w:t>
            </w:r>
          </w:p>
        </w:tc>
        <w:tc>
          <w:tcPr>
            <w:tcW w:w="3120" w:type="dxa"/>
          </w:tcPr>
          <w:p w14:paraId="046DB6A0" w14:textId="77777777" w:rsidR="00C83E31" w:rsidRPr="00AA6C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A6CA6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0003C6BC" w14:textId="77777777" w:rsidR="00C83E31" w:rsidRPr="00AA6CA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BEBCD06" w14:textId="77777777" w:rsidR="00C83E31" w:rsidRPr="00AA6C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A6CA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02537E6" w14:textId="77777777" w:rsidR="00C83E31" w:rsidRPr="00AA6CA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AA6CA6" w14:paraId="3ED8DE99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DD42695" w14:textId="77777777" w:rsidR="00C83E31" w:rsidRPr="00AA6CA6" w:rsidRDefault="00C83E31" w:rsidP="00F84EA5">
            <w:pPr>
              <w:pStyle w:val="tabletext11"/>
              <w:rPr>
                <w:b/>
                <w:kern w:val="18"/>
              </w:rPr>
            </w:pPr>
            <w:r w:rsidRPr="00AA6CA6">
              <w:rPr>
                <w:b/>
                <w:kern w:val="18"/>
              </w:rPr>
              <w:t>RULE 249. AUTO DEALERS – PREMIUM DEVELOPMENT</w:t>
            </w:r>
          </w:p>
        </w:tc>
      </w:tr>
      <w:tr w:rsidR="00C83E31" w:rsidRPr="00AA6CA6" w14:paraId="2BCEE6EB" w14:textId="77777777" w:rsidTr="002C54CD">
        <w:trPr>
          <w:cantSplit/>
        </w:trPr>
        <w:tc>
          <w:tcPr>
            <w:tcW w:w="3120" w:type="dxa"/>
            <w:gridSpan w:val="3"/>
          </w:tcPr>
          <w:p w14:paraId="20E05D77" w14:textId="77777777" w:rsidR="00C83E31" w:rsidRPr="00AA6C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A6CA6">
              <w:rPr>
                <w:kern w:val="18"/>
              </w:rPr>
              <w:t>$   138</w:t>
            </w:r>
          </w:p>
        </w:tc>
        <w:tc>
          <w:tcPr>
            <w:tcW w:w="3120" w:type="dxa"/>
          </w:tcPr>
          <w:p w14:paraId="5A6E5574" w14:textId="77777777" w:rsidR="00C83E31" w:rsidRPr="00AA6C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A6CA6">
              <w:rPr>
                <w:kern w:val="18"/>
              </w:rPr>
              <w:t xml:space="preserve">Refer to Rule </w:t>
            </w:r>
            <w:r w:rsidRPr="00AA6CA6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55D117F5" w14:textId="77777777" w:rsidR="00C83E31" w:rsidRPr="00AA6CA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1910385" w14:textId="77777777" w:rsidR="00C83E31" w:rsidRPr="00AA6C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A6CA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340E646" w14:textId="77777777" w:rsidR="00C83E31" w:rsidRPr="00AA6CA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AA6CA6" w14:paraId="5C129AA5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B7D96E5" w14:textId="77777777" w:rsidR="00C83E31" w:rsidRPr="00AA6CA6" w:rsidRDefault="00C83E31" w:rsidP="00F84EA5">
            <w:pPr>
              <w:pStyle w:val="tabletext11"/>
              <w:rPr>
                <w:b/>
                <w:kern w:val="18"/>
              </w:rPr>
            </w:pPr>
          </w:p>
        </w:tc>
      </w:tr>
      <w:tr w:rsidR="00C83E31" w:rsidRPr="00AA6CA6" w14:paraId="6EF4A1D3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50C38268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  <w:r w:rsidRPr="00AA6CA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76EC125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  <w:r w:rsidRPr="00AA6CA6">
              <w:rPr>
                <w:kern w:val="18"/>
              </w:rPr>
              <w:t xml:space="preserve">For Other Than Zone-rated Trucks, Tractors and Trailers Classifications, refer to Rule </w:t>
            </w:r>
            <w:r w:rsidRPr="00AA6CA6">
              <w:rPr>
                <w:b/>
                <w:kern w:val="18"/>
              </w:rPr>
              <w:t>222.</w:t>
            </w:r>
            <w:r w:rsidRPr="00AA6CA6">
              <w:rPr>
                <w:kern w:val="18"/>
              </w:rPr>
              <w:t xml:space="preserve"> for premium development.</w:t>
            </w:r>
          </w:p>
        </w:tc>
      </w:tr>
      <w:tr w:rsidR="00C83E31" w:rsidRPr="00AA6CA6" w14:paraId="3496CC3E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39F0FF62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  <w:r w:rsidRPr="00AA6CA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D822372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  <w:r w:rsidRPr="00AA6CA6">
              <w:rPr>
                <w:kern w:val="18"/>
              </w:rPr>
              <w:t xml:space="preserve">For Private Passenger Types Classifications, refer to Rule </w:t>
            </w:r>
            <w:r w:rsidRPr="00AA6CA6">
              <w:rPr>
                <w:b/>
                <w:kern w:val="18"/>
              </w:rPr>
              <w:t>232.</w:t>
            </w:r>
            <w:r w:rsidRPr="00AA6CA6">
              <w:rPr>
                <w:kern w:val="18"/>
              </w:rPr>
              <w:t xml:space="preserve"> for premium development.</w:t>
            </w:r>
          </w:p>
        </w:tc>
      </w:tr>
      <w:tr w:rsidR="00C83E31" w:rsidRPr="00AA6CA6" w14:paraId="0743ED75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18263BDF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  <w:r w:rsidRPr="00AA6CA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DD38938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  <w:r w:rsidRPr="00AA6CA6">
              <w:rPr>
                <w:kern w:val="18"/>
              </w:rPr>
              <w:t xml:space="preserve">For Other Than Zone-rated Public Autos, refer to Rule </w:t>
            </w:r>
            <w:r w:rsidRPr="00AA6CA6">
              <w:rPr>
                <w:rStyle w:val="rulelink"/>
              </w:rPr>
              <w:t>239.</w:t>
            </w:r>
            <w:r w:rsidRPr="00AA6CA6">
              <w:rPr>
                <w:rStyle w:val="rulelink"/>
                <w:b w:val="0"/>
              </w:rPr>
              <w:t xml:space="preserve"> for premium development. </w:t>
            </w:r>
          </w:p>
        </w:tc>
      </w:tr>
      <w:tr w:rsidR="00C83E31" w:rsidRPr="00AA6CA6" w14:paraId="344828B8" w14:textId="77777777" w:rsidTr="002C54CD">
        <w:trPr>
          <w:cantSplit/>
        </w:trPr>
        <w:tc>
          <w:tcPr>
            <w:tcW w:w="220" w:type="dxa"/>
          </w:tcPr>
          <w:p w14:paraId="53F95940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  <w:r w:rsidRPr="00AA6CA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1FE1CB7C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  <w:r w:rsidRPr="00AA6CA6">
              <w:rPr>
                <w:kern w:val="18"/>
              </w:rPr>
              <w:t xml:space="preserve">For liability increased limits factors, refer to Rule </w:t>
            </w:r>
            <w:r w:rsidRPr="00AA6CA6">
              <w:rPr>
                <w:rStyle w:val="rulelink"/>
              </w:rPr>
              <w:t>300.</w:t>
            </w:r>
          </w:p>
        </w:tc>
      </w:tr>
      <w:tr w:rsidR="00C83E31" w:rsidRPr="00AA6CA6" w14:paraId="51F6DB0B" w14:textId="77777777" w:rsidTr="002C54C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F4ED80F" w14:textId="77777777" w:rsidR="00C83E31" w:rsidRPr="00AA6CA6" w:rsidRDefault="00C83E31" w:rsidP="00F84EA5">
            <w:pPr>
              <w:pStyle w:val="tabletext11"/>
              <w:jc w:val="both"/>
              <w:rPr>
                <w:kern w:val="18"/>
              </w:rPr>
            </w:pPr>
            <w:r w:rsidRPr="00AA6CA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EC3A0A7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  <w:r w:rsidRPr="00AA6CA6">
              <w:rPr>
                <w:kern w:val="18"/>
              </w:rPr>
              <w:t xml:space="preserve">Other Than Auto losses for </w:t>
            </w:r>
            <w:r w:rsidRPr="00AA6CA6">
              <w:t>Auto Dealers</w:t>
            </w:r>
            <w:r w:rsidRPr="00AA6CA6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AA6CA6">
              <w:rPr>
                <w:rStyle w:val="rulelink"/>
              </w:rPr>
              <w:t>249.</w:t>
            </w:r>
          </w:p>
        </w:tc>
      </w:tr>
      <w:tr w:rsidR="00C83E31" w:rsidRPr="00AA6CA6" w14:paraId="7A7F28C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3E0D91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9B1B9E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A6CA6" w14:paraId="546147A8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4B6254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083837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A6CA6" w14:paraId="35BE8E0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06E248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23AD5D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A6CA6" w14:paraId="50D940F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5B295C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4E9C91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A6CA6" w14:paraId="15687F66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9E18DA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2C23DD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A6CA6" w14:paraId="2E3F522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EC22AD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FB3C26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A6CA6" w14:paraId="421EFB0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40500E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4BFC69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A6CA6" w14:paraId="1306DC16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90D578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5A3098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A6CA6" w14:paraId="623FC989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35F98F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B393F3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A6CA6" w14:paraId="1A229F6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237B24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037DCE9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A6CA6" w14:paraId="48F81FC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49F435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92A5B29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A6CA6" w14:paraId="4A8BE14A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E877CC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48D121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A6CA6" w14:paraId="1D490F4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4EA8EC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B36C28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A6CA6" w14:paraId="5E8C8BAA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DBDAFB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6C8DE7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A6CA6" w14:paraId="005B2B06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D6F42A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61CF50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A6CA6" w14:paraId="26D86D1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8E3B6E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F8AB1EC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A6CA6" w14:paraId="60D59B0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DF158D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4AB384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A6CA6" w14:paraId="6AAF7A54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A85D36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0CD761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A6CA6" w14:paraId="3BAEA7DA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F4DD67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DEA00C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A6CA6" w14:paraId="13BD107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6A3894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094C33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A6CA6" w14:paraId="6598D4A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2DEAE4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990D1D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A6CA6" w14:paraId="62D9E709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239ABC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F3E660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A6CA6" w14:paraId="6096FFB6" w14:textId="77777777" w:rsidTr="002C54C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C812F57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63020C19" w14:textId="77777777" w:rsidR="00C83E31" w:rsidRPr="00AA6CA6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1BDCC0C9" w14:textId="77777777" w:rsidR="00C83E31" w:rsidRDefault="00C83E31" w:rsidP="00F84EA5">
      <w:pPr>
        <w:pStyle w:val="isonormal"/>
      </w:pPr>
    </w:p>
    <w:p w14:paraId="7EDCA66C" w14:textId="77777777" w:rsidR="00C83E31" w:rsidRDefault="00C83E31" w:rsidP="00F84EA5">
      <w:pPr>
        <w:pStyle w:val="isonormal"/>
        <w:jc w:val="left"/>
      </w:pPr>
    </w:p>
    <w:p w14:paraId="71E98168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6165C82" w14:textId="77777777" w:rsidR="00C83E31" w:rsidRPr="00BB0180" w:rsidRDefault="00C83E31" w:rsidP="00F84EA5">
      <w:pPr>
        <w:pStyle w:val="subcap"/>
      </w:pPr>
      <w:r w:rsidRPr="00BB0180">
        <w:lastRenderedPageBreak/>
        <w:t>TERRITORY 138</w:t>
      </w:r>
    </w:p>
    <w:p w14:paraId="42E7A617" w14:textId="77777777" w:rsidR="00C83E31" w:rsidRPr="00BB0180" w:rsidRDefault="00C83E31" w:rsidP="00F84EA5">
      <w:pPr>
        <w:pStyle w:val="subcap2"/>
      </w:pPr>
      <w:r w:rsidRPr="00BB0180">
        <w:t>LIAB, MED PAY</w:t>
      </w:r>
    </w:p>
    <w:p w14:paraId="4BDBA968" w14:textId="77777777" w:rsidR="00C83E31" w:rsidRPr="00BB0180" w:rsidRDefault="00C83E31" w:rsidP="00F84EA5">
      <w:pPr>
        <w:pStyle w:val="isonormal"/>
      </w:pPr>
    </w:p>
    <w:p w14:paraId="44FEC795" w14:textId="77777777" w:rsidR="00C83E31" w:rsidRPr="00BB0180" w:rsidRDefault="00C83E31" w:rsidP="00F84EA5">
      <w:pPr>
        <w:pStyle w:val="isonormal"/>
        <w:sectPr w:rsidR="00C83E31" w:rsidRPr="00BB0180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C83E31" w:rsidRPr="00BB0180" w14:paraId="45FC5B3F" w14:textId="77777777" w:rsidTr="002C54C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D3B7FEF" w14:textId="77777777" w:rsidR="00C83E31" w:rsidRPr="00BB0180" w:rsidRDefault="00C83E31" w:rsidP="00F84EA5">
            <w:pPr>
              <w:pStyle w:val="tablehead"/>
              <w:rPr>
                <w:kern w:val="18"/>
              </w:rPr>
            </w:pPr>
            <w:r w:rsidRPr="00BB0180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EA7E7BC" w14:textId="77777777" w:rsidR="00C83E31" w:rsidRPr="00BB0180" w:rsidRDefault="00C83E31" w:rsidP="00F84EA5">
            <w:pPr>
              <w:pStyle w:val="tablehead"/>
              <w:rPr>
                <w:kern w:val="18"/>
              </w:rPr>
            </w:pPr>
            <w:r w:rsidRPr="00BB0180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A721780" w14:textId="77777777" w:rsidR="00C83E31" w:rsidRPr="00BB0180" w:rsidRDefault="00C83E31" w:rsidP="00F84EA5">
            <w:pPr>
              <w:pStyle w:val="tablehead"/>
              <w:rPr>
                <w:kern w:val="18"/>
              </w:rPr>
            </w:pPr>
            <w:r w:rsidRPr="00BB0180">
              <w:rPr>
                <w:kern w:val="18"/>
              </w:rPr>
              <w:t>PERSONAL INJURY PROTECTION</w:t>
            </w:r>
          </w:p>
        </w:tc>
      </w:tr>
      <w:tr w:rsidR="00C83E31" w:rsidRPr="00BB0180" w14:paraId="41E16DBF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D45603E" w14:textId="77777777" w:rsidR="00C83E31" w:rsidRPr="00BB0180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98A1AFD" w14:textId="77777777" w:rsidR="00C83E31" w:rsidRPr="00BB0180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23A4E79" w14:textId="77777777" w:rsidR="00C83E31" w:rsidRPr="00BB0180" w:rsidRDefault="00C83E31" w:rsidP="00F84EA5">
            <w:pPr>
              <w:pStyle w:val="tablehead"/>
              <w:rPr>
                <w:kern w:val="18"/>
              </w:rPr>
            </w:pPr>
          </w:p>
        </w:tc>
      </w:tr>
      <w:tr w:rsidR="00C83E31" w:rsidRPr="00BB0180" w14:paraId="790B053F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03C008C" w14:textId="77777777" w:rsidR="00C83E31" w:rsidRPr="00BB0180" w:rsidRDefault="00C83E31" w:rsidP="00F84EA5">
            <w:pPr>
              <w:pStyle w:val="tablehead"/>
              <w:rPr>
                <w:kern w:val="18"/>
              </w:rPr>
            </w:pPr>
            <w:r w:rsidRPr="00BB0180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8EDAB44" w14:textId="77777777" w:rsidR="00C83E31" w:rsidRPr="00BB0180" w:rsidRDefault="00C83E31" w:rsidP="00F84EA5">
            <w:pPr>
              <w:pStyle w:val="tablehead"/>
              <w:rPr>
                <w:kern w:val="18"/>
              </w:rPr>
            </w:pPr>
            <w:r w:rsidRPr="00BB0180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0D01037" w14:textId="77777777" w:rsidR="00C83E31" w:rsidRPr="00BB0180" w:rsidRDefault="00C83E31" w:rsidP="00F84EA5">
            <w:pPr>
              <w:pStyle w:val="tablehead"/>
              <w:rPr>
                <w:kern w:val="18"/>
              </w:rPr>
            </w:pPr>
            <w:r w:rsidRPr="00BB0180">
              <w:rPr>
                <w:kern w:val="18"/>
              </w:rPr>
              <w:t>Basic Limits</w:t>
            </w:r>
          </w:p>
        </w:tc>
      </w:tr>
      <w:tr w:rsidR="00C83E31" w:rsidRPr="00BB0180" w14:paraId="2AC3273B" w14:textId="77777777" w:rsidTr="002C54CD">
        <w:trPr>
          <w:cantSplit/>
        </w:trPr>
        <w:tc>
          <w:tcPr>
            <w:tcW w:w="9360" w:type="dxa"/>
            <w:gridSpan w:val="7"/>
          </w:tcPr>
          <w:p w14:paraId="36D52A43" w14:textId="77777777" w:rsidR="00C83E31" w:rsidRPr="00BB0180" w:rsidRDefault="00C83E31" w:rsidP="00F84EA5">
            <w:pPr>
              <w:pStyle w:val="tabletext11"/>
              <w:rPr>
                <w:b/>
                <w:kern w:val="18"/>
              </w:rPr>
            </w:pPr>
            <w:r w:rsidRPr="00BB0180">
              <w:rPr>
                <w:b/>
                <w:kern w:val="18"/>
              </w:rPr>
              <w:t>RULE 223. TRUCKS, TRACTORS AND TRAILERS CLASSIFICATIONS</w:t>
            </w:r>
          </w:p>
        </w:tc>
      </w:tr>
      <w:tr w:rsidR="00C83E31" w:rsidRPr="00BB0180" w14:paraId="20F284C6" w14:textId="77777777" w:rsidTr="002C54CD">
        <w:trPr>
          <w:cantSplit/>
        </w:trPr>
        <w:tc>
          <w:tcPr>
            <w:tcW w:w="3120" w:type="dxa"/>
            <w:gridSpan w:val="3"/>
          </w:tcPr>
          <w:p w14:paraId="1BC4C293" w14:textId="77777777" w:rsidR="00C83E31" w:rsidRPr="00BB018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B0180">
              <w:rPr>
                <w:kern w:val="18"/>
              </w:rPr>
              <w:t>$   179</w:t>
            </w:r>
          </w:p>
        </w:tc>
        <w:tc>
          <w:tcPr>
            <w:tcW w:w="3120" w:type="dxa"/>
          </w:tcPr>
          <w:p w14:paraId="66694775" w14:textId="77777777" w:rsidR="00C83E31" w:rsidRPr="00BB018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B0180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6FE74D56" w14:textId="77777777" w:rsidR="00C83E31" w:rsidRPr="00BB0180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78EC36C" w14:textId="77777777" w:rsidR="00C83E31" w:rsidRPr="00BB018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B018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AEBBE5B" w14:textId="77777777" w:rsidR="00C83E31" w:rsidRPr="00BB0180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BB0180" w14:paraId="2B5B78BA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2DC5FFF" w14:textId="77777777" w:rsidR="00C83E31" w:rsidRPr="00BB0180" w:rsidRDefault="00C83E31" w:rsidP="00F84EA5">
            <w:pPr>
              <w:pStyle w:val="tabletext11"/>
              <w:rPr>
                <w:b/>
                <w:kern w:val="18"/>
              </w:rPr>
            </w:pPr>
            <w:r w:rsidRPr="00BB0180">
              <w:rPr>
                <w:b/>
                <w:kern w:val="18"/>
              </w:rPr>
              <w:t>RULE 232. PRIVATE PASSENGER TYPES CLASSIFICATIONS</w:t>
            </w:r>
          </w:p>
        </w:tc>
      </w:tr>
      <w:tr w:rsidR="00C83E31" w:rsidRPr="00BB0180" w14:paraId="02099806" w14:textId="77777777" w:rsidTr="002C54CD">
        <w:trPr>
          <w:cantSplit/>
        </w:trPr>
        <w:tc>
          <w:tcPr>
            <w:tcW w:w="3120" w:type="dxa"/>
            <w:gridSpan w:val="3"/>
          </w:tcPr>
          <w:p w14:paraId="6F334F29" w14:textId="77777777" w:rsidR="00C83E31" w:rsidRPr="00BB018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B0180">
              <w:rPr>
                <w:kern w:val="18"/>
              </w:rPr>
              <w:t>$   278</w:t>
            </w:r>
          </w:p>
        </w:tc>
        <w:tc>
          <w:tcPr>
            <w:tcW w:w="3120" w:type="dxa"/>
          </w:tcPr>
          <w:p w14:paraId="1E70BEB3" w14:textId="77777777" w:rsidR="00C83E31" w:rsidRPr="00BB018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B0180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66509498" w14:textId="77777777" w:rsidR="00C83E31" w:rsidRPr="00BB0180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C617492" w14:textId="77777777" w:rsidR="00C83E31" w:rsidRPr="00BB018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B018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1C1C75B" w14:textId="77777777" w:rsidR="00C83E31" w:rsidRPr="00BB0180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BB0180" w14:paraId="08EF1554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519C6DE" w14:textId="77777777" w:rsidR="00C83E31" w:rsidRPr="00BB0180" w:rsidRDefault="00C83E31" w:rsidP="00F84EA5">
            <w:pPr>
              <w:pStyle w:val="tabletext11"/>
              <w:rPr>
                <w:b/>
                <w:kern w:val="18"/>
              </w:rPr>
            </w:pPr>
            <w:r w:rsidRPr="00BB0180">
              <w:rPr>
                <w:b/>
                <w:kern w:val="18"/>
              </w:rPr>
              <w:t>RULE 240. PUBLIC AUTO CLASSIFICATIONS –</w:t>
            </w:r>
          </w:p>
        </w:tc>
      </w:tr>
      <w:tr w:rsidR="00C83E31" w:rsidRPr="00BB0180" w14:paraId="73EC2119" w14:textId="77777777" w:rsidTr="002C54CD">
        <w:trPr>
          <w:cantSplit/>
        </w:trPr>
        <w:tc>
          <w:tcPr>
            <w:tcW w:w="540" w:type="dxa"/>
            <w:gridSpan w:val="2"/>
          </w:tcPr>
          <w:p w14:paraId="5711EBD1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5908285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  <w:r w:rsidRPr="00BB0180">
              <w:rPr>
                <w:b/>
                <w:kern w:val="18"/>
              </w:rPr>
              <w:t>– TAXICABS AND LIMOUSINES</w:t>
            </w:r>
          </w:p>
        </w:tc>
      </w:tr>
      <w:tr w:rsidR="00C83E31" w:rsidRPr="00BB0180" w14:paraId="55857542" w14:textId="77777777" w:rsidTr="002C54CD">
        <w:trPr>
          <w:cantSplit/>
        </w:trPr>
        <w:tc>
          <w:tcPr>
            <w:tcW w:w="3120" w:type="dxa"/>
            <w:gridSpan w:val="3"/>
          </w:tcPr>
          <w:p w14:paraId="44BEB4CB" w14:textId="77777777" w:rsidR="00C83E31" w:rsidRPr="00BB018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B0180">
              <w:rPr>
                <w:kern w:val="18"/>
              </w:rPr>
              <w:t>$   720</w:t>
            </w:r>
          </w:p>
        </w:tc>
        <w:tc>
          <w:tcPr>
            <w:tcW w:w="3120" w:type="dxa"/>
          </w:tcPr>
          <w:p w14:paraId="632A9B32" w14:textId="77777777" w:rsidR="00C83E31" w:rsidRPr="00BB018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B0180">
              <w:rPr>
                <w:kern w:val="18"/>
              </w:rPr>
              <w:t>$    30</w:t>
            </w:r>
          </w:p>
        </w:tc>
        <w:tc>
          <w:tcPr>
            <w:tcW w:w="1040" w:type="dxa"/>
          </w:tcPr>
          <w:p w14:paraId="7490C9FE" w14:textId="77777777" w:rsidR="00C83E31" w:rsidRPr="00BB0180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1A206A3" w14:textId="77777777" w:rsidR="00C83E31" w:rsidRPr="00BB018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B018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FE594AC" w14:textId="77777777" w:rsidR="00C83E31" w:rsidRPr="00BB0180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BB0180" w14:paraId="243740F0" w14:textId="77777777" w:rsidTr="002C54CD">
        <w:trPr>
          <w:cantSplit/>
        </w:trPr>
        <w:tc>
          <w:tcPr>
            <w:tcW w:w="540" w:type="dxa"/>
            <w:gridSpan w:val="2"/>
          </w:tcPr>
          <w:p w14:paraId="7BF038AB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9BAF434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  <w:r w:rsidRPr="00BB0180">
              <w:rPr>
                <w:b/>
                <w:kern w:val="18"/>
              </w:rPr>
              <w:t>– SCHOOL AND CHURCH BUSES</w:t>
            </w:r>
          </w:p>
        </w:tc>
      </w:tr>
      <w:tr w:rsidR="00C83E31" w:rsidRPr="00BB0180" w14:paraId="705652A5" w14:textId="77777777" w:rsidTr="002C54CD">
        <w:trPr>
          <w:cantSplit/>
        </w:trPr>
        <w:tc>
          <w:tcPr>
            <w:tcW w:w="3120" w:type="dxa"/>
            <w:gridSpan w:val="3"/>
          </w:tcPr>
          <w:p w14:paraId="76C30D0D" w14:textId="77777777" w:rsidR="00C83E31" w:rsidRPr="00BB018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B0180">
              <w:rPr>
                <w:kern w:val="18"/>
              </w:rPr>
              <w:t>$    68</w:t>
            </w:r>
          </w:p>
        </w:tc>
        <w:tc>
          <w:tcPr>
            <w:tcW w:w="3120" w:type="dxa"/>
          </w:tcPr>
          <w:p w14:paraId="33D8B212" w14:textId="77777777" w:rsidR="00C83E31" w:rsidRPr="00BB018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B0180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1B342A3E" w14:textId="77777777" w:rsidR="00C83E31" w:rsidRPr="00BB0180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B454DDD" w14:textId="77777777" w:rsidR="00C83E31" w:rsidRPr="00BB018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B018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CC8D9BF" w14:textId="77777777" w:rsidR="00C83E31" w:rsidRPr="00BB0180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BB0180" w14:paraId="45EE4259" w14:textId="77777777" w:rsidTr="002C54CD">
        <w:trPr>
          <w:cantSplit/>
        </w:trPr>
        <w:tc>
          <w:tcPr>
            <w:tcW w:w="540" w:type="dxa"/>
            <w:gridSpan w:val="2"/>
          </w:tcPr>
          <w:p w14:paraId="3AAD7143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ADEF1C8" w14:textId="77777777" w:rsidR="00C83E31" w:rsidRPr="00BB0180" w:rsidRDefault="00C83E31" w:rsidP="00F84EA5">
            <w:pPr>
              <w:pStyle w:val="tabletext11"/>
              <w:rPr>
                <w:b/>
                <w:kern w:val="18"/>
              </w:rPr>
            </w:pPr>
            <w:r w:rsidRPr="00BB0180">
              <w:rPr>
                <w:b/>
                <w:kern w:val="18"/>
              </w:rPr>
              <w:t>– OTHER BUSES</w:t>
            </w:r>
          </w:p>
        </w:tc>
      </w:tr>
      <w:tr w:rsidR="00C83E31" w:rsidRPr="00BB0180" w14:paraId="78248F90" w14:textId="77777777" w:rsidTr="002C54CD">
        <w:trPr>
          <w:cantSplit/>
        </w:trPr>
        <w:tc>
          <w:tcPr>
            <w:tcW w:w="3120" w:type="dxa"/>
            <w:gridSpan w:val="3"/>
          </w:tcPr>
          <w:p w14:paraId="60742F1D" w14:textId="77777777" w:rsidR="00C83E31" w:rsidRPr="00BB018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B0180">
              <w:rPr>
                <w:kern w:val="18"/>
              </w:rPr>
              <w:t>$   566</w:t>
            </w:r>
          </w:p>
        </w:tc>
        <w:tc>
          <w:tcPr>
            <w:tcW w:w="3120" w:type="dxa"/>
          </w:tcPr>
          <w:p w14:paraId="6440631E" w14:textId="77777777" w:rsidR="00C83E31" w:rsidRPr="00BB018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B0180">
              <w:rPr>
                <w:kern w:val="18"/>
              </w:rPr>
              <w:t>$    27</w:t>
            </w:r>
          </w:p>
        </w:tc>
        <w:tc>
          <w:tcPr>
            <w:tcW w:w="1040" w:type="dxa"/>
          </w:tcPr>
          <w:p w14:paraId="15277235" w14:textId="77777777" w:rsidR="00C83E31" w:rsidRPr="00BB0180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5551BD8" w14:textId="77777777" w:rsidR="00C83E31" w:rsidRPr="00BB018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B018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D19F6F9" w14:textId="77777777" w:rsidR="00C83E31" w:rsidRPr="00BB0180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BB0180" w14:paraId="5FF0889F" w14:textId="77777777" w:rsidTr="002C54CD">
        <w:trPr>
          <w:cantSplit/>
        </w:trPr>
        <w:tc>
          <w:tcPr>
            <w:tcW w:w="540" w:type="dxa"/>
            <w:gridSpan w:val="2"/>
          </w:tcPr>
          <w:p w14:paraId="2DA470BD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885CC05" w14:textId="77777777" w:rsidR="00C83E31" w:rsidRPr="00BB0180" w:rsidRDefault="00C83E31" w:rsidP="00F84EA5">
            <w:pPr>
              <w:pStyle w:val="tabletext11"/>
              <w:rPr>
                <w:b/>
                <w:kern w:val="18"/>
              </w:rPr>
            </w:pPr>
            <w:r w:rsidRPr="00BB0180">
              <w:rPr>
                <w:b/>
                <w:kern w:val="18"/>
              </w:rPr>
              <w:t>– VAN POOLS</w:t>
            </w:r>
          </w:p>
        </w:tc>
      </w:tr>
      <w:tr w:rsidR="00C83E31" w:rsidRPr="00BB0180" w14:paraId="6A7E28D2" w14:textId="77777777" w:rsidTr="002C54CD">
        <w:trPr>
          <w:cantSplit/>
        </w:trPr>
        <w:tc>
          <w:tcPr>
            <w:tcW w:w="3120" w:type="dxa"/>
            <w:gridSpan w:val="3"/>
          </w:tcPr>
          <w:p w14:paraId="29B62D6E" w14:textId="77777777" w:rsidR="00C83E31" w:rsidRPr="00BB018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B0180">
              <w:rPr>
                <w:kern w:val="18"/>
              </w:rPr>
              <w:t>$   170</w:t>
            </w:r>
          </w:p>
        </w:tc>
        <w:tc>
          <w:tcPr>
            <w:tcW w:w="3120" w:type="dxa"/>
          </w:tcPr>
          <w:p w14:paraId="4CF99D7E" w14:textId="77777777" w:rsidR="00C83E31" w:rsidRPr="00BB018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B0180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1F1BBE05" w14:textId="77777777" w:rsidR="00C83E31" w:rsidRPr="00BB0180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6559817" w14:textId="77777777" w:rsidR="00C83E31" w:rsidRPr="00BB018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B018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CB86EC4" w14:textId="77777777" w:rsidR="00C83E31" w:rsidRPr="00BB0180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BB0180" w14:paraId="2B034696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4F0F568" w14:textId="77777777" w:rsidR="00C83E31" w:rsidRPr="00BB0180" w:rsidRDefault="00C83E31" w:rsidP="00F84EA5">
            <w:pPr>
              <w:pStyle w:val="tabletext11"/>
              <w:rPr>
                <w:b/>
                <w:kern w:val="18"/>
              </w:rPr>
            </w:pPr>
            <w:r w:rsidRPr="00BB0180">
              <w:rPr>
                <w:b/>
                <w:kern w:val="18"/>
              </w:rPr>
              <w:t>RULE 249. AUTO DEALERS – PREMIUM DEVELOPMENT</w:t>
            </w:r>
          </w:p>
        </w:tc>
      </w:tr>
      <w:tr w:rsidR="00C83E31" w:rsidRPr="00BB0180" w14:paraId="28CC2120" w14:textId="77777777" w:rsidTr="002C54CD">
        <w:trPr>
          <w:cantSplit/>
        </w:trPr>
        <w:tc>
          <w:tcPr>
            <w:tcW w:w="3120" w:type="dxa"/>
            <w:gridSpan w:val="3"/>
          </w:tcPr>
          <w:p w14:paraId="37B7BDFC" w14:textId="77777777" w:rsidR="00C83E31" w:rsidRPr="00BB018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B0180">
              <w:rPr>
                <w:kern w:val="18"/>
              </w:rPr>
              <w:t>$   114</w:t>
            </w:r>
          </w:p>
        </w:tc>
        <w:tc>
          <w:tcPr>
            <w:tcW w:w="3120" w:type="dxa"/>
          </w:tcPr>
          <w:p w14:paraId="1F00500E" w14:textId="77777777" w:rsidR="00C83E31" w:rsidRPr="00BB018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B0180">
              <w:rPr>
                <w:kern w:val="18"/>
              </w:rPr>
              <w:t xml:space="preserve">Refer to Rule </w:t>
            </w:r>
            <w:r w:rsidRPr="00BB0180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6A0BE4F4" w14:textId="77777777" w:rsidR="00C83E31" w:rsidRPr="00BB0180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55B437F" w14:textId="77777777" w:rsidR="00C83E31" w:rsidRPr="00BB018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B018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9395DB0" w14:textId="77777777" w:rsidR="00C83E31" w:rsidRPr="00BB0180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BB0180" w14:paraId="66EE2BD6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A1F8997" w14:textId="77777777" w:rsidR="00C83E31" w:rsidRPr="00BB0180" w:rsidRDefault="00C83E31" w:rsidP="00F84EA5">
            <w:pPr>
              <w:pStyle w:val="tabletext11"/>
              <w:rPr>
                <w:b/>
                <w:kern w:val="18"/>
              </w:rPr>
            </w:pPr>
          </w:p>
        </w:tc>
      </w:tr>
      <w:tr w:rsidR="00C83E31" w:rsidRPr="00BB0180" w14:paraId="684E8457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5A14A39B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  <w:r w:rsidRPr="00BB018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4D55C9B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  <w:r w:rsidRPr="00BB0180">
              <w:rPr>
                <w:kern w:val="18"/>
              </w:rPr>
              <w:t xml:space="preserve">For Other Than Zone-rated Trucks, Tractors and Trailers Classifications, refer to Rule </w:t>
            </w:r>
            <w:r w:rsidRPr="00BB0180">
              <w:rPr>
                <w:b/>
                <w:kern w:val="18"/>
              </w:rPr>
              <w:t>222.</w:t>
            </w:r>
            <w:r w:rsidRPr="00BB0180">
              <w:rPr>
                <w:kern w:val="18"/>
              </w:rPr>
              <w:t xml:space="preserve"> for premium development.</w:t>
            </w:r>
          </w:p>
        </w:tc>
      </w:tr>
      <w:tr w:rsidR="00C83E31" w:rsidRPr="00BB0180" w14:paraId="53D6F7B2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2737FC3C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  <w:r w:rsidRPr="00BB018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9D46297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  <w:r w:rsidRPr="00BB0180">
              <w:rPr>
                <w:kern w:val="18"/>
              </w:rPr>
              <w:t xml:space="preserve">For Private Passenger Types Classifications, refer to Rule </w:t>
            </w:r>
            <w:r w:rsidRPr="00BB0180">
              <w:rPr>
                <w:b/>
                <w:kern w:val="18"/>
              </w:rPr>
              <w:t>232.</w:t>
            </w:r>
            <w:r w:rsidRPr="00BB0180">
              <w:rPr>
                <w:kern w:val="18"/>
              </w:rPr>
              <w:t xml:space="preserve"> for premium development.</w:t>
            </w:r>
          </w:p>
        </w:tc>
      </w:tr>
      <w:tr w:rsidR="00C83E31" w:rsidRPr="00BB0180" w14:paraId="6BE474C1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78E95462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  <w:r w:rsidRPr="00BB018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A5722F2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  <w:r w:rsidRPr="00BB0180">
              <w:rPr>
                <w:kern w:val="18"/>
              </w:rPr>
              <w:t xml:space="preserve">For Other Than Zone-rated Public Autos, refer to Rule </w:t>
            </w:r>
            <w:r w:rsidRPr="00BB0180">
              <w:rPr>
                <w:rStyle w:val="rulelink"/>
              </w:rPr>
              <w:t>239.</w:t>
            </w:r>
            <w:r w:rsidRPr="00BB0180">
              <w:rPr>
                <w:rStyle w:val="rulelink"/>
                <w:b w:val="0"/>
              </w:rPr>
              <w:t xml:space="preserve"> for premium development. </w:t>
            </w:r>
          </w:p>
        </w:tc>
      </w:tr>
      <w:tr w:rsidR="00C83E31" w:rsidRPr="00BB0180" w14:paraId="2B5E9200" w14:textId="77777777" w:rsidTr="002C54CD">
        <w:trPr>
          <w:cantSplit/>
        </w:trPr>
        <w:tc>
          <w:tcPr>
            <w:tcW w:w="220" w:type="dxa"/>
          </w:tcPr>
          <w:p w14:paraId="365FFDF6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  <w:r w:rsidRPr="00BB018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1B9E84EF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  <w:r w:rsidRPr="00BB0180">
              <w:rPr>
                <w:kern w:val="18"/>
              </w:rPr>
              <w:t xml:space="preserve">For liability increased limits factors, refer to Rule </w:t>
            </w:r>
            <w:r w:rsidRPr="00BB0180">
              <w:rPr>
                <w:rStyle w:val="rulelink"/>
              </w:rPr>
              <w:t>300.</w:t>
            </w:r>
          </w:p>
        </w:tc>
      </w:tr>
      <w:tr w:rsidR="00C83E31" w:rsidRPr="00BB0180" w14:paraId="2BB832A8" w14:textId="77777777" w:rsidTr="002C54C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613E749" w14:textId="77777777" w:rsidR="00C83E31" w:rsidRPr="00BB0180" w:rsidRDefault="00C83E31" w:rsidP="00F84EA5">
            <w:pPr>
              <w:pStyle w:val="tabletext11"/>
              <w:jc w:val="both"/>
              <w:rPr>
                <w:kern w:val="18"/>
              </w:rPr>
            </w:pPr>
            <w:r w:rsidRPr="00BB018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49CBAD5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  <w:r w:rsidRPr="00BB0180">
              <w:rPr>
                <w:kern w:val="18"/>
              </w:rPr>
              <w:t xml:space="preserve">Other Than Auto losses for </w:t>
            </w:r>
            <w:r w:rsidRPr="00BB0180">
              <w:t>Auto Dealers</w:t>
            </w:r>
            <w:r w:rsidRPr="00BB0180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BB0180">
              <w:rPr>
                <w:rStyle w:val="rulelink"/>
              </w:rPr>
              <w:t>249.</w:t>
            </w:r>
          </w:p>
        </w:tc>
      </w:tr>
      <w:tr w:rsidR="00C83E31" w:rsidRPr="00BB0180" w14:paraId="6E99CCB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7C1020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838533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B0180" w14:paraId="083DA13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507F59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4324995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B0180" w14:paraId="47F53A63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5E646B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3F2182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B0180" w14:paraId="43E51DD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CDD0B7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CCD3C5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B0180" w14:paraId="46ADAB19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B74CF9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10D44E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B0180" w14:paraId="12CC18C0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89B41A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0CF1101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B0180" w14:paraId="64F53642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DE38DE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38828C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B0180" w14:paraId="7FA7320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2F767E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E1848E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B0180" w14:paraId="7C2DC5F2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37D6F1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3DBAA3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B0180" w14:paraId="5A2E650A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0FC0BD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61D4D3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B0180" w14:paraId="24550708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E71EED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9A5252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B0180" w14:paraId="07C9B06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FB7F77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755F5F7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B0180" w14:paraId="0DB5A78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81A860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254ADD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B0180" w14:paraId="434C055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E98698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DD3BCC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B0180" w14:paraId="7CFF1700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7664D3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06DAA8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B0180" w14:paraId="2CACB40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224F23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42E088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B0180" w14:paraId="17FB02E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8406E6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099DE3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B0180" w14:paraId="4C0C64A2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AA3D7E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05D6C1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B0180" w14:paraId="69037A9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7D6F60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266527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B0180" w14:paraId="26B13E4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838CD0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BDCEBE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B0180" w14:paraId="38F849F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AF92F7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2A61821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B0180" w14:paraId="43120A8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3B1188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1C55BC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B0180" w14:paraId="4AED60E1" w14:textId="77777777" w:rsidTr="002C54C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629BE6C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2A7AFA9F" w14:textId="77777777" w:rsidR="00C83E31" w:rsidRPr="00BB0180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0FAA7DA5" w14:textId="77777777" w:rsidR="00C83E31" w:rsidRDefault="00C83E31" w:rsidP="00F84EA5">
      <w:pPr>
        <w:pStyle w:val="isonormal"/>
      </w:pPr>
    </w:p>
    <w:p w14:paraId="1AA2D79E" w14:textId="77777777" w:rsidR="00C83E31" w:rsidRDefault="00C83E31" w:rsidP="00F84EA5">
      <w:pPr>
        <w:pStyle w:val="isonormal"/>
        <w:jc w:val="left"/>
      </w:pPr>
    </w:p>
    <w:p w14:paraId="74369679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D378422" w14:textId="77777777" w:rsidR="00C83E31" w:rsidRPr="00FC2D14" w:rsidRDefault="00C83E31" w:rsidP="00F84EA5">
      <w:pPr>
        <w:pStyle w:val="subcap"/>
      </w:pPr>
      <w:r w:rsidRPr="00FC2D14">
        <w:lastRenderedPageBreak/>
        <w:t>TERRITORY 139</w:t>
      </w:r>
    </w:p>
    <w:p w14:paraId="05D50703" w14:textId="77777777" w:rsidR="00C83E31" w:rsidRPr="00FC2D14" w:rsidRDefault="00C83E31" w:rsidP="00F84EA5">
      <w:pPr>
        <w:pStyle w:val="subcap2"/>
      </w:pPr>
      <w:r w:rsidRPr="00FC2D14">
        <w:t>LIAB, MED PAY</w:t>
      </w:r>
    </w:p>
    <w:p w14:paraId="587ABEE7" w14:textId="77777777" w:rsidR="00C83E31" w:rsidRPr="00FC2D14" w:rsidRDefault="00C83E31" w:rsidP="00F84EA5">
      <w:pPr>
        <w:pStyle w:val="isonormal"/>
      </w:pPr>
    </w:p>
    <w:p w14:paraId="77FA8253" w14:textId="77777777" w:rsidR="00C83E31" w:rsidRPr="00FC2D14" w:rsidRDefault="00C83E31" w:rsidP="00F84EA5">
      <w:pPr>
        <w:pStyle w:val="isonormal"/>
        <w:sectPr w:rsidR="00C83E31" w:rsidRPr="00FC2D14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C83E31" w:rsidRPr="00FC2D14" w14:paraId="2847C37B" w14:textId="77777777" w:rsidTr="002C54C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066A542" w14:textId="77777777" w:rsidR="00C83E31" w:rsidRPr="00FC2D14" w:rsidRDefault="00C83E31" w:rsidP="00F84EA5">
            <w:pPr>
              <w:pStyle w:val="tablehead"/>
              <w:rPr>
                <w:kern w:val="18"/>
              </w:rPr>
            </w:pPr>
            <w:r w:rsidRPr="00FC2D14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CDEBF99" w14:textId="77777777" w:rsidR="00C83E31" w:rsidRPr="00FC2D14" w:rsidRDefault="00C83E31" w:rsidP="00F84EA5">
            <w:pPr>
              <w:pStyle w:val="tablehead"/>
              <w:rPr>
                <w:kern w:val="18"/>
              </w:rPr>
            </w:pPr>
            <w:r w:rsidRPr="00FC2D14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8693CA0" w14:textId="77777777" w:rsidR="00C83E31" w:rsidRPr="00FC2D14" w:rsidRDefault="00C83E31" w:rsidP="00F84EA5">
            <w:pPr>
              <w:pStyle w:val="tablehead"/>
              <w:rPr>
                <w:kern w:val="18"/>
              </w:rPr>
            </w:pPr>
            <w:r w:rsidRPr="00FC2D14">
              <w:rPr>
                <w:kern w:val="18"/>
              </w:rPr>
              <w:t>PERSONAL INJURY PROTECTION</w:t>
            </w:r>
          </w:p>
        </w:tc>
      </w:tr>
      <w:tr w:rsidR="00C83E31" w:rsidRPr="00FC2D14" w14:paraId="3C590D41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4231B1A" w14:textId="77777777" w:rsidR="00C83E31" w:rsidRPr="00FC2D14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1D390FC" w14:textId="77777777" w:rsidR="00C83E31" w:rsidRPr="00FC2D14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C6DD38A" w14:textId="77777777" w:rsidR="00C83E31" w:rsidRPr="00FC2D14" w:rsidRDefault="00C83E31" w:rsidP="00F84EA5">
            <w:pPr>
              <w:pStyle w:val="tablehead"/>
              <w:rPr>
                <w:kern w:val="18"/>
              </w:rPr>
            </w:pPr>
          </w:p>
        </w:tc>
      </w:tr>
      <w:tr w:rsidR="00C83E31" w:rsidRPr="00FC2D14" w14:paraId="53EF42EF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F5E5253" w14:textId="77777777" w:rsidR="00C83E31" w:rsidRPr="00FC2D14" w:rsidRDefault="00C83E31" w:rsidP="00F84EA5">
            <w:pPr>
              <w:pStyle w:val="tablehead"/>
              <w:rPr>
                <w:kern w:val="18"/>
              </w:rPr>
            </w:pPr>
            <w:r w:rsidRPr="00FC2D14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0892095" w14:textId="77777777" w:rsidR="00C83E31" w:rsidRPr="00FC2D14" w:rsidRDefault="00C83E31" w:rsidP="00F84EA5">
            <w:pPr>
              <w:pStyle w:val="tablehead"/>
              <w:rPr>
                <w:kern w:val="18"/>
              </w:rPr>
            </w:pPr>
            <w:r w:rsidRPr="00FC2D14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7B3B338" w14:textId="77777777" w:rsidR="00C83E31" w:rsidRPr="00FC2D14" w:rsidRDefault="00C83E31" w:rsidP="00F84EA5">
            <w:pPr>
              <w:pStyle w:val="tablehead"/>
              <w:rPr>
                <w:kern w:val="18"/>
              </w:rPr>
            </w:pPr>
            <w:r w:rsidRPr="00FC2D14">
              <w:rPr>
                <w:kern w:val="18"/>
              </w:rPr>
              <w:t>Basic Limits</w:t>
            </w:r>
          </w:p>
        </w:tc>
      </w:tr>
      <w:tr w:rsidR="00C83E31" w:rsidRPr="00FC2D14" w14:paraId="7F96290D" w14:textId="77777777" w:rsidTr="002C54CD">
        <w:trPr>
          <w:cantSplit/>
        </w:trPr>
        <w:tc>
          <w:tcPr>
            <w:tcW w:w="9360" w:type="dxa"/>
            <w:gridSpan w:val="7"/>
          </w:tcPr>
          <w:p w14:paraId="1CE7B1A1" w14:textId="77777777" w:rsidR="00C83E31" w:rsidRPr="00FC2D14" w:rsidRDefault="00C83E31" w:rsidP="00F84EA5">
            <w:pPr>
              <w:pStyle w:val="tabletext11"/>
              <w:rPr>
                <w:b/>
                <w:kern w:val="18"/>
              </w:rPr>
            </w:pPr>
            <w:r w:rsidRPr="00FC2D14">
              <w:rPr>
                <w:b/>
                <w:kern w:val="18"/>
              </w:rPr>
              <w:t>RULE 223. TRUCKS, TRACTORS AND TRAILERS CLASSIFICATIONS</w:t>
            </w:r>
          </w:p>
        </w:tc>
      </w:tr>
      <w:tr w:rsidR="00C83E31" w:rsidRPr="00FC2D14" w14:paraId="0A9AAFCA" w14:textId="77777777" w:rsidTr="002C54CD">
        <w:trPr>
          <w:cantSplit/>
        </w:trPr>
        <w:tc>
          <w:tcPr>
            <w:tcW w:w="3120" w:type="dxa"/>
            <w:gridSpan w:val="3"/>
          </w:tcPr>
          <w:p w14:paraId="3EB1E76F" w14:textId="77777777" w:rsidR="00C83E31" w:rsidRPr="00FC2D1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C2D14">
              <w:rPr>
                <w:kern w:val="18"/>
              </w:rPr>
              <w:t>$   222</w:t>
            </w:r>
          </w:p>
        </w:tc>
        <w:tc>
          <w:tcPr>
            <w:tcW w:w="3120" w:type="dxa"/>
          </w:tcPr>
          <w:p w14:paraId="4A087626" w14:textId="77777777" w:rsidR="00C83E31" w:rsidRPr="00FC2D1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C2D14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41A96E11" w14:textId="77777777" w:rsidR="00C83E31" w:rsidRPr="00FC2D1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BF048FC" w14:textId="77777777" w:rsidR="00C83E31" w:rsidRPr="00FC2D1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C2D1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C2CB7F9" w14:textId="77777777" w:rsidR="00C83E31" w:rsidRPr="00FC2D1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FC2D14" w14:paraId="73823A1B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B569440" w14:textId="77777777" w:rsidR="00C83E31" w:rsidRPr="00FC2D14" w:rsidRDefault="00C83E31" w:rsidP="00F84EA5">
            <w:pPr>
              <w:pStyle w:val="tabletext11"/>
              <w:rPr>
                <w:b/>
                <w:kern w:val="18"/>
              </w:rPr>
            </w:pPr>
            <w:r w:rsidRPr="00FC2D14">
              <w:rPr>
                <w:b/>
                <w:kern w:val="18"/>
              </w:rPr>
              <w:t>RULE 232. PRIVATE PASSENGER TYPES CLASSIFICATIONS</w:t>
            </w:r>
          </w:p>
        </w:tc>
      </w:tr>
      <w:tr w:rsidR="00C83E31" w:rsidRPr="00FC2D14" w14:paraId="757B8F05" w14:textId="77777777" w:rsidTr="002C54CD">
        <w:trPr>
          <w:cantSplit/>
        </w:trPr>
        <w:tc>
          <w:tcPr>
            <w:tcW w:w="3120" w:type="dxa"/>
            <w:gridSpan w:val="3"/>
          </w:tcPr>
          <w:p w14:paraId="65FC1C83" w14:textId="77777777" w:rsidR="00C83E31" w:rsidRPr="00FC2D1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C2D14">
              <w:rPr>
                <w:kern w:val="18"/>
              </w:rPr>
              <w:t>$   224</w:t>
            </w:r>
          </w:p>
        </w:tc>
        <w:tc>
          <w:tcPr>
            <w:tcW w:w="3120" w:type="dxa"/>
          </w:tcPr>
          <w:p w14:paraId="13DEAD6D" w14:textId="77777777" w:rsidR="00C83E31" w:rsidRPr="00FC2D1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C2D14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60AFEE49" w14:textId="77777777" w:rsidR="00C83E31" w:rsidRPr="00FC2D1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8554F7E" w14:textId="77777777" w:rsidR="00C83E31" w:rsidRPr="00FC2D1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C2D1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BD780F8" w14:textId="77777777" w:rsidR="00C83E31" w:rsidRPr="00FC2D1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FC2D14" w14:paraId="1F3CCE7F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02AA65C" w14:textId="77777777" w:rsidR="00C83E31" w:rsidRPr="00FC2D14" w:rsidRDefault="00C83E31" w:rsidP="00F84EA5">
            <w:pPr>
              <w:pStyle w:val="tabletext11"/>
              <w:rPr>
                <w:b/>
                <w:kern w:val="18"/>
              </w:rPr>
            </w:pPr>
            <w:r w:rsidRPr="00FC2D14">
              <w:rPr>
                <w:b/>
                <w:kern w:val="18"/>
              </w:rPr>
              <w:t>RULE 240. PUBLIC AUTO CLASSIFICATIONS –</w:t>
            </w:r>
          </w:p>
        </w:tc>
      </w:tr>
      <w:tr w:rsidR="00C83E31" w:rsidRPr="00FC2D14" w14:paraId="12C1EBE7" w14:textId="77777777" w:rsidTr="002C54CD">
        <w:trPr>
          <w:cantSplit/>
        </w:trPr>
        <w:tc>
          <w:tcPr>
            <w:tcW w:w="540" w:type="dxa"/>
            <w:gridSpan w:val="2"/>
          </w:tcPr>
          <w:p w14:paraId="7ACAA504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B298436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  <w:r w:rsidRPr="00FC2D14">
              <w:rPr>
                <w:b/>
                <w:kern w:val="18"/>
              </w:rPr>
              <w:t>– TAXICABS AND LIMOUSINES</w:t>
            </w:r>
          </w:p>
        </w:tc>
      </w:tr>
      <w:tr w:rsidR="00C83E31" w:rsidRPr="00FC2D14" w14:paraId="55F30DF4" w14:textId="77777777" w:rsidTr="002C54CD">
        <w:trPr>
          <w:cantSplit/>
        </w:trPr>
        <w:tc>
          <w:tcPr>
            <w:tcW w:w="3120" w:type="dxa"/>
            <w:gridSpan w:val="3"/>
          </w:tcPr>
          <w:p w14:paraId="3483C00E" w14:textId="77777777" w:rsidR="00C83E31" w:rsidRPr="00FC2D1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C2D14">
              <w:rPr>
                <w:kern w:val="18"/>
              </w:rPr>
              <w:t>$   892</w:t>
            </w:r>
          </w:p>
        </w:tc>
        <w:tc>
          <w:tcPr>
            <w:tcW w:w="3120" w:type="dxa"/>
          </w:tcPr>
          <w:p w14:paraId="3D6BA956" w14:textId="77777777" w:rsidR="00C83E31" w:rsidRPr="00FC2D1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C2D14">
              <w:rPr>
                <w:kern w:val="18"/>
              </w:rPr>
              <w:t>$    37</w:t>
            </w:r>
          </w:p>
        </w:tc>
        <w:tc>
          <w:tcPr>
            <w:tcW w:w="1040" w:type="dxa"/>
          </w:tcPr>
          <w:p w14:paraId="664C1052" w14:textId="77777777" w:rsidR="00C83E31" w:rsidRPr="00FC2D1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F1B0FF4" w14:textId="77777777" w:rsidR="00C83E31" w:rsidRPr="00FC2D1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C2D1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C3FC847" w14:textId="77777777" w:rsidR="00C83E31" w:rsidRPr="00FC2D1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FC2D14" w14:paraId="03A687B2" w14:textId="77777777" w:rsidTr="002C54CD">
        <w:trPr>
          <w:cantSplit/>
        </w:trPr>
        <w:tc>
          <w:tcPr>
            <w:tcW w:w="540" w:type="dxa"/>
            <w:gridSpan w:val="2"/>
          </w:tcPr>
          <w:p w14:paraId="686B3263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378FD9E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  <w:r w:rsidRPr="00FC2D14">
              <w:rPr>
                <w:b/>
                <w:kern w:val="18"/>
              </w:rPr>
              <w:t>– SCHOOL AND CHURCH BUSES</w:t>
            </w:r>
          </w:p>
        </w:tc>
      </w:tr>
      <w:tr w:rsidR="00C83E31" w:rsidRPr="00FC2D14" w14:paraId="2A557E8D" w14:textId="77777777" w:rsidTr="002C54CD">
        <w:trPr>
          <w:cantSplit/>
        </w:trPr>
        <w:tc>
          <w:tcPr>
            <w:tcW w:w="3120" w:type="dxa"/>
            <w:gridSpan w:val="3"/>
          </w:tcPr>
          <w:p w14:paraId="26B05D5B" w14:textId="77777777" w:rsidR="00C83E31" w:rsidRPr="00FC2D1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C2D14">
              <w:rPr>
                <w:kern w:val="18"/>
              </w:rPr>
              <w:t>$    84</w:t>
            </w:r>
          </w:p>
        </w:tc>
        <w:tc>
          <w:tcPr>
            <w:tcW w:w="3120" w:type="dxa"/>
          </w:tcPr>
          <w:p w14:paraId="56FA2D8B" w14:textId="77777777" w:rsidR="00C83E31" w:rsidRPr="00FC2D1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C2D14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56B22442" w14:textId="77777777" w:rsidR="00C83E31" w:rsidRPr="00FC2D1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B25CDFF" w14:textId="77777777" w:rsidR="00C83E31" w:rsidRPr="00FC2D1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C2D1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45C7731" w14:textId="77777777" w:rsidR="00C83E31" w:rsidRPr="00FC2D1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FC2D14" w14:paraId="36235B44" w14:textId="77777777" w:rsidTr="002C54CD">
        <w:trPr>
          <w:cantSplit/>
        </w:trPr>
        <w:tc>
          <w:tcPr>
            <w:tcW w:w="540" w:type="dxa"/>
            <w:gridSpan w:val="2"/>
          </w:tcPr>
          <w:p w14:paraId="2CE4A258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A34C982" w14:textId="77777777" w:rsidR="00C83E31" w:rsidRPr="00FC2D14" w:rsidRDefault="00C83E31" w:rsidP="00F84EA5">
            <w:pPr>
              <w:pStyle w:val="tabletext11"/>
              <w:rPr>
                <w:b/>
                <w:kern w:val="18"/>
              </w:rPr>
            </w:pPr>
            <w:r w:rsidRPr="00FC2D14">
              <w:rPr>
                <w:b/>
                <w:kern w:val="18"/>
              </w:rPr>
              <w:t>– OTHER BUSES</w:t>
            </w:r>
          </w:p>
        </w:tc>
      </w:tr>
      <w:tr w:rsidR="00C83E31" w:rsidRPr="00FC2D14" w14:paraId="3695A661" w14:textId="77777777" w:rsidTr="002C54CD">
        <w:trPr>
          <w:cantSplit/>
        </w:trPr>
        <w:tc>
          <w:tcPr>
            <w:tcW w:w="3120" w:type="dxa"/>
            <w:gridSpan w:val="3"/>
          </w:tcPr>
          <w:p w14:paraId="05710DC8" w14:textId="77777777" w:rsidR="00C83E31" w:rsidRPr="00FC2D1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C2D14">
              <w:rPr>
                <w:kern w:val="18"/>
              </w:rPr>
              <w:t>$   702</w:t>
            </w:r>
          </w:p>
        </w:tc>
        <w:tc>
          <w:tcPr>
            <w:tcW w:w="3120" w:type="dxa"/>
          </w:tcPr>
          <w:p w14:paraId="5D2A6F78" w14:textId="77777777" w:rsidR="00C83E31" w:rsidRPr="00FC2D1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C2D14">
              <w:rPr>
                <w:kern w:val="18"/>
              </w:rPr>
              <w:t>$    45</w:t>
            </w:r>
          </w:p>
        </w:tc>
        <w:tc>
          <w:tcPr>
            <w:tcW w:w="1040" w:type="dxa"/>
          </w:tcPr>
          <w:p w14:paraId="4003492D" w14:textId="77777777" w:rsidR="00C83E31" w:rsidRPr="00FC2D1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91B237B" w14:textId="77777777" w:rsidR="00C83E31" w:rsidRPr="00FC2D1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C2D1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12D0140" w14:textId="77777777" w:rsidR="00C83E31" w:rsidRPr="00FC2D1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FC2D14" w14:paraId="0ECAFACD" w14:textId="77777777" w:rsidTr="002C54CD">
        <w:trPr>
          <w:cantSplit/>
        </w:trPr>
        <w:tc>
          <w:tcPr>
            <w:tcW w:w="540" w:type="dxa"/>
            <w:gridSpan w:val="2"/>
          </w:tcPr>
          <w:p w14:paraId="261C9E93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2FC2959" w14:textId="77777777" w:rsidR="00C83E31" w:rsidRPr="00FC2D14" w:rsidRDefault="00C83E31" w:rsidP="00F84EA5">
            <w:pPr>
              <w:pStyle w:val="tabletext11"/>
              <w:rPr>
                <w:b/>
                <w:kern w:val="18"/>
              </w:rPr>
            </w:pPr>
            <w:r w:rsidRPr="00FC2D14">
              <w:rPr>
                <w:b/>
                <w:kern w:val="18"/>
              </w:rPr>
              <w:t>– VAN POOLS</w:t>
            </w:r>
          </w:p>
        </w:tc>
      </w:tr>
      <w:tr w:rsidR="00C83E31" w:rsidRPr="00FC2D14" w14:paraId="722FA32C" w14:textId="77777777" w:rsidTr="002C54CD">
        <w:trPr>
          <w:cantSplit/>
        </w:trPr>
        <w:tc>
          <w:tcPr>
            <w:tcW w:w="3120" w:type="dxa"/>
            <w:gridSpan w:val="3"/>
          </w:tcPr>
          <w:p w14:paraId="1C04382E" w14:textId="77777777" w:rsidR="00C83E31" w:rsidRPr="00FC2D1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C2D14">
              <w:rPr>
                <w:kern w:val="18"/>
              </w:rPr>
              <w:t>$   211</w:t>
            </w:r>
          </w:p>
        </w:tc>
        <w:tc>
          <w:tcPr>
            <w:tcW w:w="3120" w:type="dxa"/>
          </w:tcPr>
          <w:p w14:paraId="68EC0EE8" w14:textId="77777777" w:rsidR="00C83E31" w:rsidRPr="00FC2D1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C2D14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4304BE16" w14:textId="77777777" w:rsidR="00C83E31" w:rsidRPr="00FC2D1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7FD29BC" w14:textId="77777777" w:rsidR="00C83E31" w:rsidRPr="00FC2D1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C2D1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636DFAC" w14:textId="77777777" w:rsidR="00C83E31" w:rsidRPr="00FC2D1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FC2D14" w14:paraId="46303C43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893B916" w14:textId="77777777" w:rsidR="00C83E31" w:rsidRPr="00FC2D14" w:rsidRDefault="00C83E31" w:rsidP="00F84EA5">
            <w:pPr>
              <w:pStyle w:val="tabletext11"/>
              <w:rPr>
                <w:b/>
                <w:kern w:val="18"/>
              </w:rPr>
            </w:pPr>
            <w:r w:rsidRPr="00FC2D14">
              <w:rPr>
                <w:b/>
                <w:kern w:val="18"/>
              </w:rPr>
              <w:t>RULE 249. AUTO DEALERS – PREMIUM DEVELOPMENT</w:t>
            </w:r>
          </w:p>
        </w:tc>
      </w:tr>
      <w:tr w:rsidR="00C83E31" w:rsidRPr="00FC2D14" w14:paraId="13EFB808" w14:textId="77777777" w:rsidTr="002C54CD">
        <w:trPr>
          <w:cantSplit/>
        </w:trPr>
        <w:tc>
          <w:tcPr>
            <w:tcW w:w="3120" w:type="dxa"/>
            <w:gridSpan w:val="3"/>
          </w:tcPr>
          <w:p w14:paraId="4384A3D1" w14:textId="77777777" w:rsidR="00C83E31" w:rsidRPr="00FC2D1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C2D14">
              <w:rPr>
                <w:kern w:val="18"/>
              </w:rPr>
              <w:t>$   129</w:t>
            </w:r>
          </w:p>
        </w:tc>
        <w:tc>
          <w:tcPr>
            <w:tcW w:w="3120" w:type="dxa"/>
          </w:tcPr>
          <w:p w14:paraId="528D5BB9" w14:textId="77777777" w:rsidR="00C83E31" w:rsidRPr="00FC2D1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C2D14">
              <w:rPr>
                <w:kern w:val="18"/>
              </w:rPr>
              <w:t xml:space="preserve">Refer to Rule </w:t>
            </w:r>
            <w:r w:rsidRPr="00FC2D14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14049709" w14:textId="77777777" w:rsidR="00C83E31" w:rsidRPr="00FC2D1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F22EB0C" w14:textId="77777777" w:rsidR="00C83E31" w:rsidRPr="00FC2D1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C2D1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99FD65E" w14:textId="77777777" w:rsidR="00C83E31" w:rsidRPr="00FC2D1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FC2D14" w14:paraId="6A165EDD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E73C340" w14:textId="77777777" w:rsidR="00C83E31" w:rsidRPr="00FC2D14" w:rsidRDefault="00C83E31" w:rsidP="00F84EA5">
            <w:pPr>
              <w:pStyle w:val="tabletext11"/>
              <w:rPr>
                <w:b/>
                <w:kern w:val="18"/>
              </w:rPr>
            </w:pPr>
          </w:p>
        </w:tc>
      </w:tr>
      <w:tr w:rsidR="00C83E31" w:rsidRPr="00FC2D14" w14:paraId="28C943BC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774244C9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  <w:r w:rsidRPr="00FC2D1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455C091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  <w:r w:rsidRPr="00FC2D14">
              <w:rPr>
                <w:kern w:val="18"/>
              </w:rPr>
              <w:t xml:space="preserve">For Other Than Zone-rated Trucks, Tractors and Trailers Classifications, refer to Rule </w:t>
            </w:r>
            <w:r w:rsidRPr="00FC2D14">
              <w:rPr>
                <w:b/>
                <w:kern w:val="18"/>
              </w:rPr>
              <w:t>222.</w:t>
            </w:r>
            <w:r w:rsidRPr="00FC2D14">
              <w:rPr>
                <w:kern w:val="18"/>
              </w:rPr>
              <w:t xml:space="preserve"> for premium development.</w:t>
            </w:r>
          </w:p>
        </w:tc>
      </w:tr>
      <w:tr w:rsidR="00C83E31" w:rsidRPr="00FC2D14" w14:paraId="6228D4C2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4C383A98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  <w:r w:rsidRPr="00FC2D1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42CB502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  <w:r w:rsidRPr="00FC2D14">
              <w:rPr>
                <w:kern w:val="18"/>
              </w:rPr>
              <w:t xml:space="preserve">For Private Passenger Types Classifications, refer to Rule </w:t>
            </w:r>
            <w:r w:rsidRPr="00FC2D14">
              <w:rPr>
                <w:b/>
                <w:kern w:val="18"/>
              </w:rPr>
              <w:t>232.</w:t>
            </w:r>
            <w:r w:rsidRPr="00FC2D14">
              <w:rPr>
                <w:kern w:val="18"/>
              </w:rPr>
              <w:t xml:space="preserve"> for premium development.</w:t>
            </w:r>
          </w:p>
        </w:tc>
      </w:tr>
      <w:tr w:rsidR="00C83E31" w:rsidRPr="00FC2D14" w14:paraId="2293668A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5376F7CF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  <w:r w:rsidRPr="00FC2D1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60D982B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  <w:r w:rsidRPr="00FC2D14">
              <w:rPr>
                <w:kern w:val="18"/>
              </w:rPr>
              <w:t xml:space="preserve">For Other Than Zone-rated Public Autos, refer to Rule </w:t>
            </w:r>
            <w:r w:rsidRPr="00FC2D14">
              <w:rPr>
                <w:rStyle w:val="rulelink"/>
              </w:rPr>
              <w:t>239.</w:t>
            </w:r>
            <w:r w:rsidRPr="00FC2D14">
              <w:rPr>
                <w:rStyle w:val="rulelink"/>
                <w:b w:val="0"/>
              </w:rPr>
              <w:t xml:space="preserve"> for premium development. </w:t>
            </w:r>
          </w:p>
        </w:tc>
      </w:tr>
      <w:tr w:rsidR="00C83E31" w:rsidRPr="00FC2D14" w14:paraId="2AF40EA3" w14:textId="77777777" w:rsidTr="002C54CD">
        <w:trPr>
          <w:cantSplit/>
        </w:trPr>
        <w:tc>
          <w:tcPr>
            <w:tcW w:w="220" w:type="dxa"/>
          </w:tcPr>
          <w:p w14:paraId="0BD18976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  <w:r w:rsidRPr="00FC2D1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009338BB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  <w:r w:rsidRPr="00FC2D14">
              <w:rPr>
                <w:kern w:val="18"/>
              </w:rPr>
              <w:t xml:space="preserve">For liability increased limits factors, refer to Rule </w:t>
            </w:r>
            <w:r w:rsidRPr="00FC2D14">
              <w:rPr>
                <w:rStyle w:val="rulelink"/>
              </w:rPr>
              <w:t>300.</w:t>
            </w:r>
          </w:p>
        </w:tc>
      </w:tr>
      <w:tr w:rsidR="00C83E31" w:rsidRPr="00FC2D14" w14:paraId="27C83F56" w14:textId="77777777" w:rsidTr="002C54C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FE25F9A" w14:textId="77777777" w:rsidR="00C83E31" w:rsidRPr="00FC2D14" w:rsidRDefault="00C83E31" w:rsidP="00F84EA5">
            <w:pPr>
              <w:pStyle w:val="tabletext11"/>
              <w:jc w:val="both"/>
              <w:rPr>
                <w:kern w:val="18"/>
              </w:rPr>
            </w:pPr>
            <w:r w:rsidRPr="00FC2D1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A7A7ADC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  <w:r w:rsidRPr="00FC2D14">
              <w:rPr>
                <w:kern w:val="18"/>
              </w:rPr>
              <w:t xml:space="preserve">Other Than Auto losses for </w:t>
            </w:r>
            <w:r w:rsidRPr="00FC2D14">
              <w:t>Auto Dealers</w:t>
            </w:r>
            <w:r w:rsidRPr="00FC2D14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FC2D14">
              <w:rPr>
                <w:rStyle w:val="rulelink"/>
              </w:rPr>
              <w:t>249.</w:t>
            </w:r>
          </w:p>
        </w:tc>
      </w:tr>
      <w:tr w:rsidR="00C83E31" w:rsidRPr="00FC2D14" w14:paraId="5472910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3291EB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14CFBE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C2D14" w14:paraId="11902F22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328DB0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72721B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C2D14" w14:paraId="42AA81D8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6CDD1A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6B1FA9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C2D14" w14:paraId="23B1EC6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440114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EA2C4A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C2D14" w14:paraId="44E1227A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C7C765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395791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C2D14" w14:paraId="379FC5E6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F48322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57568A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C2D14" w14:paraId="13E55143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77D343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F0687D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C2D14" w14:paraId="368FED69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6B469D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80D59E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C2D14" w14:paraId="7E450AC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9394E8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C4783A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C2D14" w14:paraId="5CDB10D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BB7FF6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28CA05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C2D14" w14:paraId="2BE40F44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22A91A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BBE3AD6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C2D14" w14:paraId="57E6875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2A7047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22460F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C2D14" w14:paraId="24AA0040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E3D36D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C32D1DD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C2D14" w14:paraId="4BC91EA0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D85F7C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D3CF6C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C2D14" w14:paraId="5F8C2048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A8C965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432FC3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C2D14" w14:paraId="7A4D596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BF5F32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B3D05D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C2D14" w14:paraId="7CB2EAF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6B8130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47CDE7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C2D14" w14:paraId="1BB83FB9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EDBE1A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9A2F5B1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C2D14" w14:paraId="6E6386D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716D6F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7FEAE7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C2D14" w14:paraId="6951DFD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39E283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B3C322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C2D14" w14:paraId="3BA478A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04477F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377C33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C2D14" w14:paraId="759D6F9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B6A858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64F87C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C2D14" w14:paraId="0308A6D9" w14:textId="77777777" w:rsidTr="002C54C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3CE8C5C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15EB6830" w14:textId="77777777" w:rsidR="00C83E31" w:rsidRPr="00FC2D14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7DF58927" w14:textId="77777777" w:rsidR="00C83E31" w:rsidRDefault="00C83E31" w:rsidP="00F84EA5">
      <w:pPr>
        <w:pStyle w:val="isonormal"/>
      </w:pPr>
    </w:p>
    <w:p w14:paraId="4F9B9175" w14:textId="77777777" w:rsidR="00C83E31" w:rsidRDefault="00C83E31" w:rsidP="00F84EA5">
      <w:pPr>
        <w:pStyle w:val="isonormal"/>
        <w:jc w:val="left"/>
      </w:pPr>
    </w:p>
    <w:p w14:paraId="1E2822D4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4CCD305" w14:textId="77777777" w:rsidR="00C83E31" w:rsidRPr="008D69A4" w:rsidRDefault="00C83E31" w:rsidP="00F84EA5">
      <w:pPr>
        <w:pStyle w:val="subcap"/>
      </w:pPr>
      <w:r w:rsidRPr="008D69A4">
        <w:lastRenderedPageBreak/>
        <w:t>TERRITORY 142</w:t>
      </w:r>
    </w:p>
    <w:p w14:paraId="40C81C8A" w14:textId="77777777" w:rsidR="00C83E31" w:rsidRPr="008D69A4" w:rsidRDefault="00C83E31" w:rsidP="00F84EA5">
      <w:pPr>
        <w:pStyle w:val="subcap2"/>
      </w:pPr>
      <w:r w:rsidRPr="008D69A4">
        <w:t>LIAB, MED PAY</w:t>
      </w:r>
    </w:p>
    <w:p w14:paraId="57FBBD09" w14:textId="77777777" w:rsidR="00C83E31" w:rsidRPr="008D69A4" w:rsidRDefault="00C83E31" w:rsidP="00F84EA5">
      <w:pPr>
        <w:pStyle w:val="isonormal"/>
      </w:pPr>
    </w:p>
    <w:p w14:paraId="6F8FF97A" w14:textId="77777777" w:rsidR="00C83E31" w:rsidRPr="008D69A4" w:rsidRDefault="00C83E31" w:rsidP="00F84EA5">
      <w:pPr>
        <w:pStyle w:val="isonormal"/>
        <w:sectPr w:rsidR="00C83E31" w:rsidRPr="008D69A4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C83E31" w:rsidRPr="008D69A4" w14:paraId="4AACED73" w14:textId="77777777" w:rsidTr="002C54C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162BD27" w14:textId="77777777" w:rsidR="00C83E31" w:rsidRPr="008D69A4" w:rsidRDefault="00C83E31" w:rsidP="00F84EA5">
            <w:pPr>
              <w:pStyle w:val="tablehead"/>
              <w:rPr>
                <w:kern w:val="18"/>
              </w:rPr>
            </w:pPr>
            <w:r w:rsidRPr="008D69A4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3FF3026" w14:textId="77777777" w:rsidR="00C83E31" w:rsidRPr="008D69A4" w:rsidRDefault="00C83E31" w:rsidP="00F84EA5">
            <w:pPr>
              <w:pStyle w:val="tablehead"/>
              <w:rPr>
                <w:kern w:val="18"/>
              </w:rPr>
            </w:pPr>
            <w:r w:rsidRPr="008D69A4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FE6F760" w14:textId="77777777" w:rsidR="00C83E31" w:rsidRPr="008D69A4" w:rsidRDefault="00C83E31" w:rsidP="00F84EA5">
            <w:pPr>
              <w:pStyle w:val="tablehead"/>
              <w:rPr>
                <w:kern w:val="18"/>
              </w:rPr>
            </w:pPr>
            <w:r w:rsidRPr="008D69A4">
              <w:rPr>
                <w:kern w:val="18"/>
              </w:rPr>
              <w:t>PERSONAL INJURY PROTECTION</w:t>
            </w:r>
          </w:p>
        </w:tc>
      </w:tr>
      <w:tr w:rsidR="00C83E31" w:rsidRPr="008D69A4" w14:paraId="1D81EA8D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71E2ADE" w14:textId="77777777" w:rsidR="00C83E31" w:rsidRPr="008D69A4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B5F7B8A" w14:textId="77777777" w:rsidR="00C83E31" w:rsidRPr="008D69A4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9131E65" w14:textId="77777777" w:rsidR="00C83E31" w:rsidRPr="008D69A4" w:rsidRDefault="00C83E31" w:rsidP="00F84EA5">
            <w:pPr>
              <w:pStyle w:val="tablehead"/>
              <w:rPr>
                <w:kern w:val="18"/>
              </w:rPr>
            </w:pPr>
          </w:p>
        </w:tc>
      </w:tr>
      <w:tr w:rsidR="00C83E31" w:rsidRPr="008D69A4" w14:paraId="13BCFC37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C0FDF3E" w14:textId="77777777" w:rsidR="00C83E31" w:rsidRPr="008D69A4" w:rsidRDefault="00C83E31" w:rsidP="00F84EA5">
            <w:pPr>
              <w:pStyle w:val="tablehead"/>
              <w:rPr>
                <w:kern w:val="18"/>
              </w:rPr>
            </w:pPr>
            <w:r w:rsidRPr="008D69A4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7F413F5" w14:textId="77777777" w:rsidR="00C83E31" w:rsidRPr="008D69A4" w:rsidRDefault="00C83E31" w:rsidP="00F84EA5">
            <w:pPr>
              <w:pStyle w:val="tablehead"/>
              <w:rPr>
                <w:kern w:val="18"/>
              </w:rPr>
            </w:pPr>
            <w:r w:rsidRPr="008D69A4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9AE6DF3" w14:textId="77777777" w:rsidR="00C83E31" w:rsidRPr="008D69A4" w:rsidRDefault="00C83E31" w:rsidP="00F84EA5">
            <w:pPr>
              <w:pStyle w:val="tablehead"/>
              <w:rPr>
                <w:kern w:val="18"/>
              </w:rPr>
            </w:pPr>
            <w:r w:rsidRPr="008D69A4">
              <w:rPr>
                <w:kern w:val="18"/>
              </w:rPr>
              <w:t>Basic Limits</w:t>
            </w:r>
          </w:p>
        </w:tc>
      </w:tr>
      <w:tr w:rsidR="00C83E31" w:rsidRPr="008D69A4" w14:paraId="17E4F80E" w14:textId="77777777" w:rsidTr="002C54CD">
        <w:trPr>
          <w:cantSplit/>
        </w:trPr>
        <w:tc>
          <w:tcPr>
            <w:tcW w:w="9360" w:type="dxa"/>
            <w:gridSpan w:val="7"/>
          </w:tcPr>
          <w:p w14:paraId="542483E6" w14:textId="77777777" w:rsidR="00C83E31" w:rsidRPr="008D69A4" w:rsidRDefault="00C83E31" w:rsidP="00F84EA5">
            <w:pPr>
              <w:pStyle w:val="tabletext11"/>
              <w:rPr>
                <w:b/>
                <w:kern w:val="18"/>
              </w:rPr>
            </w:pPr>
            <w:r w:rsidRPr="008D69A4">
              <w:rPr>
                <w:b/>
                <w:kern w:val="18"/>
              </w:rPr>
              <w:t>RULE 223. TRUCKS, TRACTORS AND TRAILERS CLASSIFICATIONS</w:t>
            </w:r>
          </w:p>
        </w:tc>
      </w:tr>
      <w:tr w:rsidR="00C83E31" w:rsidRPr="008D69A4" w14:paraId="20B01449" w14:textId="77777777" w:rsidTr="002C54CD">
        <w:trPr>
          <w:cantSplit/>
        </w:trPr>
        <w:tc>
          <w:tcPr>
            <w:tcW w:w="3120" w:type="dxa"/>
            <w:gridSpan w:val="3"/>
          </w:tcPr>
          <w:p w14:paraId="460D0156" w14:textId="77777777" w:rsidR="00C83E31" w:rsidRPr="008D69A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D69A4">
              <w:rPr>
                <w:kern w:val="18"/>
              </w:rPr>
              <w:t>$   332</w:t>
            </w:r>
          </w:p>
        </w:tc>
        <w:tc>
          <w:tcPr>
            <w:tcW w:w="3120" w:type="dxa"/>
          </w:tcPr>
          <w:p w14:paraId="7BF90852" w14:textId="77777777" w:rsidR="00C83E31" w:rsidRPr="008D69A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D69A4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1BC127F4" w14:textId="77777777" w:rsidR="00C83E31" w:rsidRPr="008D69A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C268059" w14:textId="77777777" w:rsidR="00C83E31" w:rsidRPr="008D69A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D69A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C16C5D3" w14:textId="77777777" w:rsidR="00C83E31" w:rsidRPr="008D69A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8D69A4" w14:paraId="09AB9710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E06E5D3" w14:textId="77777777" w:rsidR="00C83E31" w:rsidRPr="008D69A4" w:rsidRDefault="00C83E31" w:rsidP="00F84EA5">
            <w:pPr>
              <w:pStyle w:val="tabletext11"/>
              <w:rPr>
                <w:b/>
                <w:kern w:val="18"/>
              </w:rPr>
            </w:pPr>
            <w:r w:rsidRPr="008D69A4">
              <w:rPr>
                <w:b/>
                <w:kern w:val="18"/>
              </w:rPr>
              <w:t>RULE 232. PRIVATE PASSENGER TYPES CLASSIFICATIONS</w:t>
            </w:r>
          </w:p>
        </w:tc>
      </w:tr>
      <w:tr w:rsidR="00C83E31" w:rsidRPr="008D69A4" w14:paraId="47D24F8E" w14:textId="77777777" w:rsidTr="002C54CD">
        <w:trPr>
          <w:cantSplit/>
        </w:trPr>
        <w:tc>
          <w:tcPr>
            <w:tcW w:w="3120" w:type="dxa"/>
            <w:gridSpan w:val="3"/>
          </w:tcPr>
          <w:p w14:paraId="16CEF843" w14:textId="77777777" w:rsidR="00C83E31" w:rsidRPr="008D69A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D69A4">
              <w:rPr>
                <w:kern w:val="18"/>
              </w:rPr>
              <w:t>$   301</w:t>
            </w:r>
          </w:p>
        </w:tc>
        <w:tc>
          <w:tcPr>
            <w:tcW w:w="3120" w:type="dxa"/>
          </w:tcPr>
          <w:p w14:paraId="1D16E5B4" w14:textId="77777777" w:rsidR="00C83E31" w:rsidRPr="008D69A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D69A4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1276E92F" w14:textId="77777777" w:rsidR="00C83E31" w:rsidRPr="008D69A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6DC6BCA" w14:textId="77777777" w:rsidR="00C83E31" w:rsidRPr="008D69A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D69A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1201BAC" w14:textId="77777777" w:rsidR="00C83E31" w:rsidRPr="008D69A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8D69A4" w14:paraId="1F8BE5DE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A42CBA8" w14:textId="77777777" w:rsidR="00C83E31" w:rsidRPr="008D69A4" w:rsidRDefault="00C83E31" w:rsidP="00F84EA5">
            <w:pPr>
              <w:pStyle w:val="tabletext11"/>
              <w:rPr>
                <w:b/>
                <w:kern w:val="18"/>
              </w:rPr>
            </w:pPr>
            <w:r w:rsidRPr="008D69A4">
              <w:rPr>
                <w:b/>
                <w:kern w:val="18"/>
              </w:rPr>
              <w:t>RULE 240. PUBLIC AUTO CLASSIFICATIONS –</w:t>
            </w:r>
          </w:p>
        </w:tc>
      </w:tr>
      <w:tr w:rsidR="00C83E31" w:rsidRPr="008D69A4" w14:paraId="3195178A" w14:textId="77777777" w:rsidTr="002C54CD">
        <w:trPr>
          <w:cantSplit/>
        </w:trPr>
        <w:tc>
          <w:tcPr>
            <w:tcW w:w="540" w:type="dxa"/>
            <w:gridSpan w:val="2"/>
          </w:tcPr>
          <w:p w14:paraId="54FE3676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77C2B47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  <w:r w:rsidRPr="008D69A4">
              <w:rPr>
                <w:b/>
                <w:kern w:val="18"/>
              </w:rPr>
              <w:t>– TAXICABS AND LIMOUSINES</w:t>
            </w:r>
          </w:p>
        </w:tc>
      </w:tr>
      <w:tr w:rsidR="00C83E31" w:rsidRPr="008D69A4" w14:paraId="714D69B6" w14:textId="77777777" w:rsidTr="002C54CD">
        <w:trPr>
          <w:cantSplit/>
        </w:trPr>
        <w:tc>
          <w:tcPr>
            <w:tcW w:w="3120" w:type="dxa"/>
            <w:gridSpan w:val="3"/>
          </w:tcPr>
          <w:p w14:paraId="3FB4CD51" w14:textId="77777777" w:rsidR="00C83E31" w:rsidRPr="008D69A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D69A4">
              <w:rPr>
                <w:kern w:val="18"/>
              </w:rPr>
              <w:t>$  1335</w:t>
            </w:r>
          </w:p>
        </w:tc>
        <w:tc>
          <w:tcPr>
            <w:tcW w:w="3120" w:type="dxa"/>
          </w:tcPr>
          <w:p w14:paraId="16358182" w14:textId="77777777" w:rsidR="00C83E31" w:rsidRPr="008D69A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D69A4">
              <w:rPr>
                <w:kern w:val="18"/>
              </w:rPr>
              <w:t>$    56</w:t>
            </w:r>
          </w:p>
        </w:tc>
        <w:tc>
          <w:tcPr>
            <w:tcW w:w="1040" w:type="dxa"/>
          </w:tcPr>
          <w:p w14:paraId="1DB60CFA" w14:textId="77777777" w:rsidR="00C83E31" w:rsidRPr="008D69A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C1CA7DD" w14:textId="77777777" w:rsidR="00C83E31" w:rsidRPr="008D69A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D69A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260A958" w14:textId="77777777" w:rsidR="00C83E31" w:rsidRPr="008D69A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8D69A4" w14:paraId="339F8F99" w14:textId="77777777" w:rsidTr="002C54CD">
        <w:trPr>
          <w:cantSplit/>
        </w:trPr>
        <w:tc>
          <w:tcPr>
            <w:tcW w:w="540" w:type="dxa"/>
            <w:gridSpan w:val="2"/>
          </w:tcPr>
          <w:p w14:paraId="41DD55AA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32C3FFC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  <w:r w:rsidRPr="008D69A4">
              <w:rPr>
                <w:b/>
                <w:kern w:val="18"/>
              </w:rPr>
              <w:t>– SCHOOL AND CHURCH BUSES</w:t>
            </w:r>
          </w:p>
        </w:tc>
      </w:tr>
      <w:tr w:rsidR="00C83E31" w:rsidRPr="008D69A4" w14:paraId="7F9A6144" w14:textId="77777777" w:rsidTr="002C54CD">
        <w:trPr>
          <w:cantSplit/>
        </w:trPr>
        <w:tc>
          <w:tcPr>
            <w:tcW w:w="3120" w:type="dxa"/>
            <w:gridSpan w:val="3"/>
          </w:tcPr>
          <w:p w14:paraId="0B54AD63" w14:textId="77777777" w:rsidR="00C83E31" w:rsidRPr="008D69A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D69A4">
              <w:rPr>
                <w:kern w:val="18"/>
              </w:rPr>
              <w:t>$   126</w:t>
            </w:r>
          </w:p>
        </w:tc>
        <w:tc>
          <w:tcPr>
            <w:tcW w:w="3120" w:type="dxa"/>
          </w:tcPr>
          <w:p w14:paraId="4A8C6969" w14:textId="77777777" w:rsidR="00C83E31" w:rsidRPr="008D69A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D69A4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07B4AEB3" w14:textId="77777777" w:rsidR="00C83E31" w:rsidRPr="008D69A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99EBC6E" w14:textId="77777777" w:rsidR="00C83E31" w:rsidRPr="008D69A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D69A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9AF92AB" w14:textId="77777777" w:rsidR="00C83E31" w:rsidRPr="008D69A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8D69A4" w14:paraId="6009D165" w14:textId="77777777" w:rsidTr="002C54CD">
        <w:trPr>
          <w:cantSplit/>
        </w:trPr>
        <w:tc>
          <w:tcPr>
            <w:tcW w:w="540" w:type="dxa"/>
            <w:gridSpan w:val="2"/>
          </w:tcPr>
          <w:p w14:paraId="609261EA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AC343B8" w14:textId="77777777" w:rsidR="00C83E31" w:rsidRPr="008D69A4" w:rsidRDefault="00C83E31" w:rsidP="00F84EA5">
            <w:pPr>
              <w:pStyle w:val="tabletext11"/>
              <w:rPr>
                <w:b/>
                <w:kern w:val="18"/>
              </w:rPr>
            </w:pPr>
            <w:r w:rsidRPr="008D69A4">
              <w:rPr>
                <w:b/>
                <w:kern w:val="18"/>
              </w:rPr>
              <w:t>– OTHER BUSES</w:t>
            </w:r>
          </w:p>
        </w:tc>
      </w:tr>
      <w:tr w:rsidR="00C83E31" w:rsidRPr="008D69A4" w14:paraId="1585B09B" w14:textId="77777777" w:rsidTr="002C54CD">
        <w:trPr>
          <w:cantSplit/>
        </w:trPr>
        <w:tc>
          <w:tcPr>
            <w:tcW w:w="3120" w:type="dxa"/>
            <w:gridSpan w:val="3"/>
          </w:tcPr>
          <w:p w14:paraId="73B2EA94" w14:textId="77777777" w:rsidR="00C83E31" w:rsidRPr="008D69A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D69A4">
              <w:rPr>
                <w:kern w:val="18"/>
              </w:rPr>
              <w:t>$  1049</w:t>
            </w:r>
          </w:p>
        </w:tc>
        <w:tc>
          <w:tcPr>
            <w:tcW w:w="3120" w:type="dxa"/>
          </w:tcPr>
          <w:p w14:paraId="31DE1645" w14:textId="77777777" w:rsidR="00C83E31" w:rsidRPr="008D69A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D69A4">
              <w:rPr>
                <w:kern w:val="18"/>
              </w:rPr>
              <w:t>$    43</w:t>
            </w:r>
          </w:p>
        </w:tc>
        <w:tc>
          <w:tcPr>
            <w:tcW w:w="1040" w:type="dxa"/>
          </w:tcPr>
          <w:p w14:paraId="30091B20" w14:textId="77777777" w:rsidR="00C83E31" w:rsidRPr="008D69A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8626E18" w14:textId="77777777" w:rsidR="00C83E31" w:rsidRPr="008D69A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D69A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32675E6" w14:textId="77777777" w:rsidR="00C83E31" w:rsidRPr="008D69A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8D69A4" w14:paraId="23F6F421" w14:textId="77777777" w:rsidTr="002C54CD">
        <w:trPr>
          <w:cantSplit/>
        </w:trPr>
        <w:tc>
          <w:tcPr>
            <w:tcW w:w="540" w:type="dxa"/>
            <w:gridSpan w:val="2"/>
          </w:tcPr>
          <w:p w14:paraId="44D4D8B0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489C27D" w14:textId="77777777" w:rsidR="00C83E31" w:rsidRPr="008D69A4" w:rsidRDefault="00C83E31" w:rsidP="00F84EA5">
            <w:pPr>
              <w:pStyle w:val="tabletext11"/>
              <w:rPr>
                <w:b/>
                <w:kern w:val="18"/>
              </w:rPr>
            </w:pPr>
            <w:r w:rsidRPr="008D69A4">
              <w:rPr>
                <w:b/>
                <w:kern w:val="18"/>
              </w:rPr>
              <w:t>– VAN POOLS</w:t>
            </w:r>
          </w:p>
        </w:tc>
      </w:tr>
      <w:tr w:rsidR="00C83E31" w:rsidRPr="008D69A4" w14:paraId="4C42AD74" w14:textId="77777777" w:rsidTr="002C54CD">
        <w:trPr>
          <w:cantSplit/>
        </w:trPr>
        <w:tc>
          <w:tcPr>
            <w:tcW w:w="3120" w:type="dxa"/>
            <w:gridSpan w:val="3"/>
          </w:tcPr>
          <w:p w14:paraId="54004ABD" w14:textId="77777777" w:rsidR="00C83E31" w:rsidRPr="008D69A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D69A4">
              <w:rPr>
                <w:kern w:val="18"/>
              </w:rPr>
              <w:t>$   315</w:t>
            </w:r>
          </w:p>
        </w:tc>
        <w:tc>
          <w:tcPr>
            <w:tcW w:w="3120" w:type="dxa"/>
          </w:tcPr>
          <w:p w14:paraId="2A4009B5" w14:textId="77777777" w:rsidR="00C83E31" w:rsidRPr="008D69A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D69A4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75C11E72" w14:textId="77777777" w:rsidR="00C83E31" w:rsidRPr="008D69A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CB9F660" w14:textId="77777777" w:rsidR="00C83E31" w:rsidRPr="008D69A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D69A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52D7732" w14:textId="77777777" w:rsidR="00C83E31" w:rsidRPr="008D69A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8D69A4" w14:paraId="1E78B911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5051162" w14:textId="77777777" w:rsidR="00C83E31" w:rsidRPr="008D69A4" w:rsidRDefault="00C83E31" w:rsidP="00F84EA5">
            <w:pPr>
              <w:pStyle w:val="tabletext11"/>
              <w:rPr>
                <w:b/>
                <w:kern w:val="18"/>
              </w:rPr>
            </w:pPr>
            <w:r w:rsidRPr="008D69A4">
              <w:rPr>
                <w:b/>
                <w:kern w:val="18"/>
              </w:rPr>
              <w:t>RULE 249. AUTO DEALERS – PREMIUM DEVELOPMENT</w:t>
            </w:r>
          </w:p>
        </w:tc>
      </w:tr>
      <w:tr w:rsidR="00C83E31" w:rsidRPr="008D69A4" w14:paraId="6263EEAF" w14:textId="77777777" w:rsidTr="002C54CD">
        <w:trPr>
          <w:cantSplit/>
        </w:trPr>
        <w:tc>
          <w:tcPr>
            <w:tcW w:w="3120" w:type="dxa"/>
            <w:gridSpan w:val="3"/>
          </w:tcPr>
          <w:p w14:paraId="18607A33" w14:textId="77777777" w:rsidR="00C83E31" w:rsidRPr="008D69A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D69A4">
              <w:rPr>
                <w:kern w:val="18"/>
              </w:rPr>
              <w:t>$   221</w:t>
            </w:r>
          </w:p>
        </w:tc>
        <w:tc>
          <w:tcPr>
            <w:tcW w:w="3120" w:type="dxa"/>
          </w:tcPr>
          <w:p w14:paraId="483CB2C5" w14:textId="77777777" w:rsidR="00C83E31" w:rsidRPr="008D69A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D69A4">
              <w:rPr>
                <w:kern w:val="18"/>
              </w:rPr>
              <w:t xml:space="preserve">Refer to Rule </w:t>
            </w:r>
            <w:r w:rsidRPr="008D69A4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5BA30AE7" w14:textId="77777777" w:rsidR="00C83E31" w:rsidRPr="008D69A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8E629DF" w14:textId="77777777" w:rsidR="00C83E31" w:rsidRPr="008D69A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D69A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0E0FD58" w14:textId="77777777" w:rsidR="00C83E31" w:rsidRPr="008D69A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8D69A4" w14:paraId="62E1446A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EC8A7FC" w14:textId="77777777" w:rsidR="00C83E31" w:rsidRPr="008D69A4" w:rsidRDefault="00C83E31" w:rsidP="00F84EA5">
            <w:pPr>
              <w:pStyle w:val="tabletext11"/>
              <w:rPr>
                <w:b/>
                <w:kern w:val="18"/>
              </w:rPr>
            </w:pPr>
          </w:p>
        </w:tc>
      </w:tr>
      <w:tr w:rsidR="00C83E31" w:rsidRPr="008D69A4" w14:paraId="63ED62C9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770A767D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  <w:r w:rsidRPr="008D69A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7708D66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  <w:r w:rsidRPr="008D69A4">
              <w:rPr>
                <w:kern w:val="18"/>
              </w:rPr>
              <w:t xml:space="preserve">For Other Than Zone-rated Trucks, Tractors and Trailers Classifications, refer to Rule </w:t>
            </w:r>
            <w:r w:rsidRPr="008D69A4">
              <w:rPr>
                <w:b/>
                <w:kern w:val="18"/>
              </w:rPr>
              <w:t>222.</w:t>
            </w:r>
            <w:r w:rsidRPr="008D69A4">
              <w:rPr>
                <w:kern w:val="18"/>
              </w:rPr>
              <w:t xml:space="preserve"> for premium development.</w:t>
            </w:r>
          </w:p>
        </w:tc>
      </w:tr>
      <w:tr w:rsidR="00C83E31" w:rsidRPr="008D69A4" w14:paraId="62C6C1BA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24F3A5F8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  <w:r w:rsidRPr="008D69A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232D29E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  <w:r w:rsidRPr="008D69A4">
              <w:rPr>
                <w:kern w:val="18"/>
              </w:rPr>
              <w:t xml:space="preserve">For Private Passenger Types Classifications, refer to Rule </w:t>
            </w:r>
            <w:r w:rsidRPr="008D69A4">
              <w:rPr>
                <w:b/>
                <w:kern w:val="18"/>
              </w:rPr>
              <w:t>232.</w:t>
            </w:r>
            <w:r w:rsidRPr="008D69A4">
              <w:rPr>
                <w:kern w:val="18"/>
              </w:rPr>
              <w:t xml:space="preserve"> for premium development.</w:t>
            </w:r>
          </w:p>
        </w:tc>
      </w:tr>
      <w:tr w:rsidR="00C83E31" w:rsidRPr="008D69A4" w14:paraId="3E191FF8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7E02DD99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  <w:r w:rsidRPr="008D69A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EFC3F67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  <w:r w:rsidRPr="008D69A4">
              <w:rPr>
                <w:kern w:val="18"/>
              </w:rPr>
              <w:t xml:space="preserve">For Other Than Zone-rated Public Autos, refer to Rule </w:t>
            </w:r>
            <w:r w:rsidRPr="008D69A4">
              <w:rPr>
                <w:rStyle w:val="rulelink"/>
              </w:rPr>
              <w:t>239.</w:t>
            </w:r>
            <w:r w:rsidRPr="008D69A4">
              <w:rPr>
                <w:rStyle w:val="rulelink"/>
                <w:b w:val="0"/>
              </w:rPr>
              <w:t xml:space="preserve"> for premium development. </w:t>
            </w:r>
          </w:p>
        </w:tc>
      </w:tr>
      <w:tr w:rsidR="00C83E31" w:rsidRPr="008D69A4" w14:paraId="2CC147A3" w14:textId="77777777" w:rsidTr="002C54CD">
        <w:trPr>
          <w:cantSplit/>
        </w:trPr>
        <w:tc>
          <w:tcPr>
            <w:tcW w:w="220" w:type="dxa"/>
          </w:tcPr>
          <w:p w14:paraId="64EC46DB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  <w:r w:rsidRPr="008D69A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576730A0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  <w:r w:rsidRPr="008D69A4">
              <w:rPr>
                <w:kern w:val="18"/>
              </w:rPr>
              <w:t xml:space="preserve">For liability increased limits factors, refer to Rule </w:t>
            </w:r>
            <w:r w:rsidRPr="008D69A4">
              <w:rPr>
                <w:rStyle w:val="rulelink"/>
              </w:rPr>
              <w:t>300.</w:t>
            </w:r>
          </w:p>
        </w:tc>
      </w:tr>
      <w:tr w:rsidR="00C83E31" w:rsidRPr="008D69A4" w14:paraId="6D3CE15C" w14:textId="77777777" w:rsidTr="002C54C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DE60612" w14:textId="77777777" w:rsidR="00C83E31" w:rsidRPr="008D69A4" w:rsidRDefault="00C83E31" w:rsidP="00F84EA5">
            <w:pPr>
              <w:pStyle w:val="tabletext11"/>
              <w:jc w:val="both"/>
              <w:rPr>
                <w:kern w:val="18"/>
              </w:rPr>
            </w:pPr>
            <w:r w:rsidRPr="008D69A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C838973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  <w:r w:rsidRPr="008D69A4">
              <w:rPr>
                <w:kern w:val="18"/>
              </w:rPr>
              <w:t xml:space="preserve">Other Than Auto losses for </w:t>
            </w:r>
            <w:r w:rsidRPr="008D69A4">
              <w:t>Auto Dealers</w:t>
            </w:r>
            <w:r w:rsidRPr="008D69A4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8D69A4">
              <w:rPr>
                <w:rStyle w:val="rulelink"/>
              </w:rPr>
              <w:t>249.</w:t>
            </w:r>
          </w:p>
        </w:tc>
      </w:tr>
      <w:tr w:rsidR="00C83E31" w:rsidRPr="008D69A4" w14:paraId="443722E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9E656E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A61316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D69A4" w14:paraId="6653235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44130D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9BA699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D69A4" w14:paraId="5BFF4C6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8049DB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9E0A56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D69A4" w14:paraId="49877C8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23BA80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B6B697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D69A4" w14:paraId="0FBE7AEA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C0E6F6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C6953BF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D69A4" w14:paraId="6F6DA7C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7E2326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172EDE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D69A4" w14:paraId="1F66E0D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C97E4A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FEBB5E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D69A4" w14:paraId="4A60139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CD3E59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DDC1CA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D69A4" w14:paraId="4C8422D0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DD2E79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4CB9E3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D69A4" w14:paraId="3FD56619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386E3E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E9EA7D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D69A4" w14:paraId="29B5AAE9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BA98C2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8335DA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D69A4" w14:paraId="24F2B860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6A87C2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E6F285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D69A4" w14:paraId="72CFF73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980F79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964B34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D69A4" w14:paraId="3D1284B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4BAD0F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3AD538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D69A4" w14:paraId="6F6977F0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7AED67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F23860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D69A4" w14:paraId="33CE8D0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2B33D0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6F95B1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D69A4" w14:paraId="5B2BB18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061F31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E74AC2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D69A4" w14:paraId="3D823D52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46FCC2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C5B8175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D69A4" w14:paraId="47B0C2D8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774822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1715EC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D69A4" w14:paraId="0E8A73A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2FB694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7C2B00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D69A4" w14:paraId="16ECF1D0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844AB3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329E3B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D69A4" w14:paraId="08A2BA96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056AC4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DDAF81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D69A4" w14:paraId="06B9E0DB" w14:textId="77777777" w:rsidTr="002C54C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5DCD459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63CB3B96" w14:textId="77777777" w:rsidR="00C83E31" w:rsidRPr="008D69A4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23F3F299" w14:textId="77777777" w:rsidR="00C83E31" w:rsidRDefault="00C83E31" w:rsidP="00F84EA5">
      <w:pPr>
        <w:pStyle w:val="isonormal"/>
      </w:pPr>
    </w:p>
    <w:p w14:paraId="60AEA488" w14:textId="77777777" w:rsidR="00C83E31" w:rsidRDefault="00C83E31" w:rsidP="00F84EA5">
      <w:pPr>
        <w:pStyle w:val="isonormal"/>
        <w:jc w:val="left"/>
      </w:pPr>
    </w:p>
    <w:p w14:paraId="26EAE427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C3F717B" w14:textId="77777777" w:rsidR="00C83E31" w:rsidRPr="00760B08" w:rsidRDefault="00C83E31" w:rsidP="00F84EA5">
      <w:pPr>
        <w:pStyle w:val="subcap"/>
      </w:pPr>
      <w:r w:rsidRPr="00760B08">
        <w:lastRenderedPageBreak/>
        <w:t>TERRITORY 143</w:t>
      </w:r>
    </w:p>
    <w:p w14:paraId="48F12FD5" w14:textId="77777777" w:rsidR="00C83E31" w:rsidRPr="00760B08" w:rsidRDefault="00C83E31" w:rsidP="00F84EA5">
      <w:pPr>
        <w:pStyle w:val="subcap2"/>
      </w:pPr>
      <w:r w:rsidRPr="00760B08">
        <w:t>LIAB, MED PAY</w:t>
      </w:r>
    </w:p>
    <w:p w14:paraId="67C4E866" w14:textId="77777777" w:rsidR="00C83E31" w:rsidRPr="00760B08" w:rsidRDefault="00C83E31" w:rsidP="00F84EA5">
      <w:pPr>
        <w:pStyle w:val="isonormal"/>
      </w:pPr>
    </w:p>
    <w:p w14:paraId="08149216" w14:textId="77777777" w:rsidR="00C83E31" w:rsidRPr="00760B08" w:rsidRDefault="00C83E31" w:rsidP="00F84EA5">
      <w:pPr>
        <w:pStyle w:val="isonormal"/>
        <w:sectPr w:rsidR="00C83E31" w:rsidRPr="00760B08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C83E31" w:rsidRPr="00760B08" w14:paraId="41B9B4A4" w14:textId="77777777" w:rsidTr="002C54C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835013B" w14:textId="77777777" w:rsidR="00C83E31" w:rsidRPr="00760B08" w:rsidRDefault="00C83E31" w:rsidP="00F84EA5">
            <w:pPr>
              <w:pStyle w:val="tablehead"/>
              <w:rPr>
                <w:kern w:val="18"/>
              </w:rPr>
            </w:pPr>
            <w:r w:rsidRPr="00760B08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47CE07E" w14:textId="77777777" w:rsidR="00C83E31" w:rsidRPr="00760B08" w:rsidRDefault="00C83E31" w:rsidP="00F84EA5">
            <w:pPr>
              <w:pStyle w:val="tablehead"/>
              <w:rPr>
                <w:kern w:val="18"/>
              </w:rPr>
            </w:pPr>
            <w:r w:rsidRPr="00760B08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5BD1420" w14:textId="77777777" w:rsidR="00C83E31" w:rsidRPr="00760B08" w:rsidRDefault="00C83E31" w:rsidP="00F84EA5">
            <w:pPr>
              <w:pStyle w:val="tablehead"/>
              <w:rPr>
                <w:kern w:val="18"/>
              </w:rPr>
            </w:pPr>
            <w:r w:rsidRPr="00760B08">
              <w:rPr>
                <w:kern w:val="18"/>
              </w:rPr>
              <w:t>PERSONAL INJURY PROTECTION</w:t>
            </w:r>
          </w:p>
        </w:tc>
      </w:tr>
      <w:tr w:rsidR="00C83E31" w:rsidRPr="00760B08" w14:paraId="6779AEB5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C53C715" w14:textId="77777777" w:rsidR="00C83E31" w:rsidRPr="00760B08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5091965" w14:textId="77777777" w:rsidR="00C83E31" w:rsidRPr="00760B08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91FE3F9" w14:textId="77777777" w:rsidR="00C83E31" w:rsidRPr="00760B08" w:rsidRDefault="00C83E31" w:rsidP="00F84EA5">
            <w:pPr>
              <w:pStyle w:val="tablehead"/>
              <w:rPr>
                <w:kern w:val="18"/>
              </w:rPr>
            </w:pPr>
          </w:p>
        </w:tc>
      </w:tr>
      <w:tr w:rsidR="00C83E31" w:rsidRPr="00760B08" w14:paraId="1C7D28CC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2303B22" w14:textId="77777777" w:rsidR="00C83E31" w:rsidRPr="00760B08" w:rsidRDefault="00C83E31" w:rsidP="00F84EA5">
            <w:pPr>
              <w:pStyle w:val="tablehead"/>
              <w:rPr>
                <w:kern w:val="18"/>
              </w:rPr>
            </w:pPr>
            <w:r w:rsidRPr="00760B08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F5957F9" w14:textId="77777777" w:rsidR="00C83E31" w:rsidRPr="00760B08" w:rsidRDefault="00C83E31" w:rsidP="00F84EA5">
            <w:pPr>
              <w:pStyle w:val="tablehead"/>
              <w:rPr>
                <w:kern w:val="18"/>
              </w:rPr>
            </w:pPr>
            <w:r w:rsidRPr="00760B08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190D662" w14:textId="77777777" w:rsidR="00C83E31" w:rsidRPr="00760B08" w:rsidRDefault="00C83E31" w:rsidP="00F84EA5">
            <w:pPr>
              <w:pStyle w:val="tablehead"/>
              <w:rPr>
                <w:kern w:val="18"/>
              </w:rPr>
            </w:pPr>
            <w:r w:rsidRPr="00760B08">
              <w:rPr>
                <w:kern w:val="18"/>
              </w:rPr>
              <w:t>Basic Limits</w:t>
            </w:r>
          </w:p>
        </w:tc>
      </w:tr>
      <w:tr w:rsidR="00C83E31" w:rsidRPr="00760B08" w14:paraId="05BFE452" w14:textId="77777777" w:rsidTr="002C54CD">
        <w:trPr>
          <w:cantSplit/>
        </w:trPr>
        <w:tc>
          <w:tcPr>
            <w:tcW w:w="9360" w:type="dxa"/>
            <w:gridSpan w:val="7"/>
          </w:tcPr>
          <w:p w14:paraId="0892E09F" w14:textId="77777777" w:rsidR="00C83E31" w:rsidRPr="00760B08" w:rsidRDefault="00C83E31" w:rsidP="00F84EA5">
            <w:pPr>
              <w:pStyle w:val="tabletext11"/>
              <w:rPr>
                <w:b/>
                <w:kern w:val="18"/>
              </w:rPr>
            </w:pPr>
            <w:r w:rsidRPr="00760B08">
              <w:rPr>
                <w:b/>
                <w:kern w:val="18"/>
              </w:rPr>
              <w:t>RULE 223. TRUCKS, TRACTORS AND TRAILERS CLASSIFICATIONS</w:t>
            </w:r>
          </w:p>
        </w:tc>
      </w:tr>
      <w:tr w:rsidR="00C83E31" w:rsidRPr="00760B08" w14:paraId="14405113" w14:textId="77777777" w:rsidTr="002C54CD">
        <w:trPr>
          <w:cantSplit/>
        </w:trPr>
        <w:tc>
          <w:tcPr>
            <w:tcW w:w="3120" w:type="dxa"/>
            <w:gridSpan w:val="3"/>
          </w:tcPr>
          <w:p w14:paraId="2DA6C5E1" w14:textId="77777777" w:rsidR="00C83E31" w:rsidRPr="00760B0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60B08">
              <w:rPr>
                <w:kern w:val="18"/>
              </w:rPr>
              <w:t>$   324</w:t>
            </w:r>
          </w:p>
        </w:tc>
        <w:tc>
          <w:tcPr>
            <w:tcW w:w="3120" w:type="dxa"/>
          </w:tcPr>
          <w:p w14:paraId="72020308" w14:textId="77777777" w:rsidR="00C83E31" w:rsidRPr="00760B0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60B08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523B2FE2" w14:textId="77777777" w:rsidR="00C83E31" w:rsidRPr="00760B0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3A8D32F" w14:textId="77777777" w:rsidR="00C83E31" w:rsidRPr="00760B0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60B0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EBA82FF" w14:textId="77777777" w:rsidR="00C83E31" w:rsidRPr="00760B0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760B08" w14:paraId="0E857F0B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272F09E" w14:textId="77777777" w:rsidR="00C83E31" w:rsidRPr="00760B08" w:rsidRDefault="00C83E31" w:rsidP="00F84EA5">
            <w:pPr>
              <w:pStyle w:val="tabletext11"/>
              <w:rPr>
                <w:b/>
                <w:kern w:val="18"/>
              </w:rPr>
            </w:pPr>
            <w:r w:rsidRPr="00760B08">
              <w:rPr>
                <w:b/>
                <w:kern w:val="18"/>
              </w:rPr>
              <w:t>RULE 232. PRIVATE PASSENGER TYPES CLASSIFICATIONS</w:t>
            </w:r>
          </w:p>
        </w:tc>
      </w:tr>
      <w:tr w:rsidR="00C83E31" w:rsidRPr="00760B08" w14:paraId="668BCFA4" w14:textId="77777777" w:rsidTr="002C54CD">
        <w:trPr>
          <w:cantSplit/>
        </w:trPr>
        <w:tc>
          <w:tcPr>
            <w:tcW w:w="3120" w:type="dxa"/>
            <w:gridSpan w:val="3"/>
          </w:tcPr>
          <w:p w14:paraId="326791D4" w14:textId="77777777" w:rsidR="00C83E31" w:rsidRPr="00760B0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60B08">
              <w:rPr>
                <w:kern w:val="18"/>
              </w:rPr>
              <w:t>$   325</w:t>
            </w:r>
          </w:p>
        </w:tc>
        <w:tc>
          <w:tcPr>
            <w:tcW w:w="3120" w:type="dxa"/>
          </w:tcPr>
          <w:p w14:paraId="4A5251C6" w14:textId="77777777" w:rsidR="00C83E31" w:rsidRPr="00760B0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60B08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5317F803" w14:textId="77777777" w:rsidR="00C83E31" w:rsidRPr="00760B0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992782F" w14:textId="77777777" w:rsidR="00C83E31" w:rsidRPr="00760B0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60B0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3198EE5" w14:textId="77777777" w:rsidR="00C83E31" w:rsidRPr="00760B0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760B08" w14:paraId="33ACACD6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CA9A85D" w14:textId="77777777" w:rsidR="00C83E31" w:rsidRPr="00760B08" w:rsidRDefault="00C83E31" w:rsidP="00F84EA5">
            <w:pPr>
              <w:pStyle w:val="tabletext11"/>
              <w:rPr>
                <w:b/>
                <w:kern w:val="18"/>
              </w:rPr>
            </w:pPr>
            <w:r w:rsidRPr="00760B08">
              <w:rPr>
                <w:b/>
                <w:kern w:val="18"/>
              </w:rPr>
              <w:t>RULE 240. PUBLIC AUTO CLASSIFICATIONS –</w:t>
            </w:r>
          </w:p>
        </w:tc>
      </w:tr>
      <w:tr w:rsidR="00C83E31" w:rsidRPr="00760B08" w14:paraId="4FD4802B" w14:textId="77777777" w:rsidTr="002C54CD">
        <w:trPr>
          <w:cantSplit/>
        </w:trPr>
        <w:tc>
          <w:tcPr>
            <w:tcW w:w="540" w:type="dxa"/>
            <w:gridSpan w:val="2"/>
          </w:tcPr>
          <w:p w14:paraId="026F584D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49B2B30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  <w:r w:rsidRPr="00760B08">
              <w:rPr>
                <w:b/>
                <w:kern w:val="18"/>
              </w:rPr>
              <w:t>– TAXICABS AND LIMOUSINES</w:t>
            </w:r>
          </w:p>
        </w:tc>
      </w:tr>
      <w:tr w:rsidR="00C83E31" w:rsidRPr="00760B08" w14:paraId="205FA587" w14:textId="77777777" w:rsidTr="002C54CD">
        <w:trPr>
          <w:cantSplit/>
        </w:trPr>
        <w:tc>
          <w:tcPr>
            <w:tcW w:w="3120" w:type="dxa"/>
            <w:gridSpan w:val="3"/>
          </w:tcPr>
          <w:p w14:paraId="2645D724" w14:textId="77777777" w:rsidR="00C83E31" w:rsidRPr="00760B0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60B08">
              <w:rPr>
                <w:kern w:val="18"/>
              </w:rPr>
              <w:t>$  1302</w:t>
            </w:r>
          </w:p>
        </w:tc>
        <w:tc>
          <w:tcPr>
            <w:tcW w:w="3120" w:type="dxa"/>
          </w:tcPr>
          <w:p w14:paraId="605B4F5A" w14:textId="77777777" w:rsidR="00C83E31" w:rsidRPr="00760B0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60B08">
              <w:rPr>
                <w:kern w:val="18"/>
              </w:rPr>
              <w:t>$    54</w:t>
            </w:r>
          </w:p>
        </w:tc>
        <w:tc>
          <w:tcPr>
            <w:tcW w:w="1040" w:type="dxa"/>
          </w:tcPr>
          <w:p w14:paraId="2A001048" w14:textId="77777777" w:rsidR="00C83E31" w:rsidRPr="00760B0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F7D52CD" w14:textId="77777777" w:rsidR="00C83E31" w:rsidRPr="00760B0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60B0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5DE6899" w14:textId="77777777" w:rsidR="00C83E31" w:rsidRPr="00760B0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760B08" w14:paraId="330BD487" w14:textId="77777777" w:rsidTr="002C54CD">
        <w:trPr>
          <w:cantSplit/>
        </w:trPr>
        <w:tc>
          <w:tcPr>
            <w:tcW w:w="540" w:type="dxa"/>
            <w:gridSpan w:val="2"/>
          </w:tcPr>
          <w:p w14:paraId="105DEDC2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E76EA6A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  <w:r w:rsidRPr="00760B08">
              <w:rPr>
                <w:b/>
                <w:kern w:val="18"/>
              </w:rPr>
              <w:t>– SCHOOL AND CHURCH BUSES</w:t>
            </w:r>
          </w:p>
        </w:tc>
      </w:tr>
      <w:tr w:rsidR="00C83E31" w:rsidRPr="00760B08" w14:paraId="1B425F91" w14:textId="77777777" w:rsidTr="002C54CD">
        <w:trPr>
          <w:cantSplit/>
        </w:trPr>
        <w:tc>
          <w:tcPr>
            <w:tcW w:w="3120" w:type="dxa"/>
            <w:gridSpan w:val="3"/>
          </w:tcPr>
          <w:p w14:paraId="67E507CC" w14:textId="77777777" w:rsidR="00C83E31" w:rsidRPr="00760B0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60B08">
              <w:rPr>
                <w:kern w:val="18"/>
              </w:rPr>
              <w:t>$   123</w:t>
            </w:r>
          </w:p>
        </w:tc>
        <w:tc>
          <w:tcPr>
            <w:tcW w:w="3120" w:type="dxa"/>
          </w:tcPr>
          <w:p w14:paraId="58690542" w14:textId="77777777" w:rsidR="00C83E31" w:rsidRPr="00760B0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60B08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4FFBA13F" w14:textId="77777777" w:rsidR="00C83E31" w:rsidRPr="00760B0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365D9CA" w14:textId="77777777" w:rsidR="00C83E31" w:rsidRPr="00760B0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60B0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560BD12" w14:textId="77777777" w:rsidR="00C83E31" w:rsidRPr="00760B0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760B08" w14:paraId="4080446F" w14:textId="77777777" w:rsidTr="002C54CD">
        <w:trPr>
          <w:cantSplit/>
        </w:trPr>
        <w:tc>
          <w:tcPr>
            <w:tcW w:w="540" w:type="dxa"/>
            <w:gridSpan w:val="2"/>
          </w:tcPr>
          <w:p w14:paraId="5C58F340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B78B338" w14:textId="77777777" w:rsidR="00C83E31" w:rsidRPr="00760B08" w:rsidRDefault="00C83E31" w:rsidP="00F84EA5">
            <w:pPr>
              <w:pStyle w:val="tabletext11"/>
              <w:rPr>
                <w:b/>
                <w:kern w:val="18"/>
              </w:rPr>
            </w:pPr>
            <w:r w:rsidRPr="00760B08">
              <w:rPr>
                <w:b/>
                <w:kern w:val="18"/>
              </w:rPr>
              <w:t>– OTHER BUSES</w:t>
            </w:r>
          </w:p>
        </w:tc>
      </w:tr>
      <w:tr w:rsidR="00C83E31" w:rsidRPr="00760B08" w14:paraId="472B784A" w14:textId="77777777" w:rsidTr="002C54CD">
        <w:trPr>
          <w:cantSplit/>
        </w:trPr>
        <w:tc>
          <w:tcPr>
            <w:tcW w:w="3120" w:type="dxa"/>
            <w:gridSpan w:val="3"/>
          </w:tcPr>
          <w:p w14:paraId="13CE2F0B" w14:textId="77777777" w:rsidR="00C83E31" w:rsidRPr="00760B0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60B08">
              <w:rPr>
                <w:kern w:val="18"/>
              </w:rPr>
              <w:t>$  1024</w:t>
            </w:r>
          </w:p>
        </w:tc>
        <w:tc>
          <w:tcPr>
            <w:tcW w:w="3120" w:type="dxa"/>
          </w:tcPr>
          <w:p w14:paraId="67EF6EDE" w14:textId="77777777" w:rsidR="00C83E31" w:rsidRPr="00760B0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60B08">
              <w:rPr>
                <w:kern w:val="18"/>
              </w:rPr>
              <w:t>$    48</w:t>
            </w:r>
          </w:p>
        </w:tc>
        <w:tc>
          <w:tcPr>
            <w:tcW w:w="1040" w:type="dxa"/>
          </w:tcPr>
          <w:p w14:paraId="677D2B7D" w14:textId="77777777" w:rsidR="00C83E31" w:rsidRPr="00760B0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7FA4961" w14:textId="77777777" w:rsidR="00C83E31" w:rsidRPr="00760B0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60B0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7DDE873" w14:textId="77777777" w:rsidR="00C83E31" w:rsidRPr="00760B0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760B08" w14:paraId="428307DF" w14:textId="77777777" w:rsidTr="002C54CD">
        <w:trPr>
          <w:cantSplit/>
        </w:trPr>
        <w:tc>
          <w:tcPr>
            <w:tcW w:w="540" w:type="dxa"/>
            <w:gridSpan w:val="2"/>
          </w:tcPr>
          <w:p w14:paraId="69B29A07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3CBF502" w14:textId="77777777" w:rsidR="00C83E31" w:rsidRPr="00760B08" w:rsidRDefault="00C83E31" w:rsidP="00F84EA5">
            <w:pPr>
              <w:pStyle w:val="tabletext11"/>
              <w:rPr>
                <w:b/>
                <w:kern w:val="18"/>
              </w:rPr>
            </w:pPr>
            <w:r w:rsidRPr="00760B08">
              <w:rPr>
                <w:b/>
                <w:kern w:val="18"/>
              </w:rPr>
              <w:t>– VAN POOLS</w:t>
            </w:r>
          </w:p>
        </w:tc>
      </w:tr>
      <w:tr w:rsidR="00C83E31" w:rsidRPr="00760B08" w14:paraId="75D33411" w14:textId="77777777" w:rsidTr="002C54CD">
        <w:trPr>
          <w:cantSplit/>
        </w:trPr>
        <w:tc>
          <w:tcPr>
            <w:tcW w:w="3120" w:type="dxa"/>
            <w:gridSpan w:val="3"/>
          </w:tcPr>
          <w:p w14:paraId="37D1CE0E" w14:textId="77777777" w:rsidR="00C83E31" w:rsidRPr="00760B0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60B08">
              <w:rPr>
                <w:kern w:val="18"/>
              </w:rPr>
              <w:t>$   308</w:t>
            </w:r>
          </w:p>
        </w:tc>
        <w:tc>
          <w:tcPr>
            <w:tcW w:w="3120" w:type="dxa"/>
          </w:tcPr>
          <w:p w14:paraId="06DAB2FA" w14:textId="77777777" w:rsidR="00C83E31" w:rsidRPr="00760B0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60B08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0F10C3AA" w14:textId="77777777" w:rsidR="00C83E31" w:rsidRPr="00760B0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12F15FF" w14:textId="77777777" w:rsidR="00C83E31" w:rsidRPr="00760B0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60B0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66B84D1" w14:textId="77777777" w:rsidR="00C83E31" w:rsidRPr="00760B0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760B08" w14:paraId="7AD24A35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28170D4" w14:textId="77777777" w:rsidR="00C83E31" w:rsidRPr="00760B08" w:rsidRDefault="00C83E31" w:rsidP="00F84EA5">
            <w:pPr>
              <w:pStyle w:val="tabletext11"/>
              <w:rPr>
                <w:b/>
                <w:kern w:val="18"/>
              </w:rPr>
            </w:pPr>
            <w:r w:rsidRPr="00760B08">
              <w:rPr>
                <w:b/>
                <w:kern w:val="18"/>
              </w:rPr>
              <w:t>RULE 249. AUTO DEALERS – PREMIUM DEVELOPMENT</w:t>
            </w:r>
          </w:p>
        </w:tc>
      </w:tr>
      <w:tr w:rsidR="00C83E31" w:rsidRPr="00760B08" w14:paraId="28C4BC06" w14:textId="77777777" w:rsidTr="002C54CD">
        <w:trPr>
          <w:cantSplit/>
        </w:trPr>
        <w:tc>
          <w:tcPr>
            <w:tcW w:w="3120" w:type="dxa"/>
            <w:gridSpan w:val="3"/>
          </w:tcPr>
          <w:p w14:paraId="7075C13F" w14:textId="77777777" w:rsidR="00C83E31" w:rsidRPr="00760B0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60B08">
              <w:rPr>
                <w:kern w:val="18"/>
              </w:rPr>
              <w:t>$   207</w:t>
            </w:r>
          </w:p>
        </w:tc>
        <w:tc>
          <w:tcPr>
            <w:tcW w:w="3120" w:type="dxa"/>
          </w:tcPr>
          <w:p w14:paraId="70838099" w14:textId="77777777" w:rsidR="00C83E31" w:rsidRPr="00760B0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60B08">
              <w:rPr>
                <w:kern w:val="18"/>
              </w:rPr>
              <w:t xml:space="preserve">Refer to Rule </w:t>
            </w:r>
            <w:r w:rsidRPr="00760B08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7FE97161" w14:textId="77777777" w:rsidR="00C83E31" w:rsidRPr="00760B0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9AF838F" w14:textId="77777777" w:rsidR="00C83E31" w:rsidRPr="00760B0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60B0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D56DF64" w14:textId="77777777" w:rsidR="00C83E31" w:rsidRPr="00760B0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760B08" w14:paraId="79CDE72A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E6DEA9A" w14:textId="77777777" w:rsidR="00C83E31" w:rsidRPr="00760B08" w:rsidRDefault="00C83E31" w:rsidP="00F84EA5">
            <w:pPr>
              <w:pStyle w:val="tabletext11"/>
              <w:rPr>
                <w:b/>
                <w:kern w:val="18"/>
              </w:rPr>
            </w:pPr>
          </w:p>
        </w:tc>
      </w:tr>
      <w:tr w:rsidR="00C83E31" w:rsidRPr="00760B08" w14:paraId="2DEDCB28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6B2A3290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  <w:r w:rsidRPr="00760B0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CE2A557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  <w:r w:rsidRPr="00760B08">
              <w:rPr>
                <w:kern w:val="18"/>
              </w:rPr>
              <w:t xml:space="preserve">For Other Than Zone-rated Trucks, Tractors and Trailers Classifications, refer to Rule </w:t>
            </w:r>
            <w:r w:rsidRPr="00760B08">
              <w:rPr>
                <w:b/>
                <w:kern w:val="18"/>
              </w:rPr>
              <w:t>222.</w:t>
            </w:r>
            <w:r w:rsidRPr="00760B08">
              <w:rPr>
                <w:kern w:val="18"/>
              </w:rPr>
              <w:t xml:space="preserve"> for premium development.</w:t>
            </w:r>
          </w:p>
        </w:tc>
      </w:tr>
      <w:tr w:rsidR="00C83E31" w:rsidRPr="00760B08" w14:paraId="62CA98AF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16977B20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  <w:r w:rsidRPr="00760B0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C5B39F0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  <w:r w:rsidRPr="00760B08">
              <w:rPr>
                <w:kern w:val="18"/>
              </w:rPr>
              <w:t xml:space="preserve">For Private Passenger Types Classifications, refer to Rule </w:t>
            </w:r>
            <w:r w:rsidRPr="00760B08">
              <w:rPr>
                <w:b/>
                <w:kern w:val="18"/>
              </w:rPr>
              <w:t>232.</w:t>
            </w:r>
            <w:r w:rsidRPr="00760B08">
              <w:rPr>
                <w:kern w:val="18"/>
              </w:rPr>
              <w:t xml:space="preserve"> for premium development.</w:t>
            </w:r>
          </w:p>
        </w:tc>
      </w:tr>
      <w:tr w:rsidR="00C83E31" w:rsidRPr="00760B08" w14:paraId="7DD65439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11504C04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  <w:r w:rsidRPr="00760B0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080F225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  <w:r w:rsidRPr="00760B08">
              <w:rPr>
                <w:kern w:val="18"/>
              </w:rPr>
              <w:t xml:space="preserve">For Other Than Zone-rated Public Autos, refer to Rule </w:t>
            </w:r>
            <w:r w:rsidRPr="00760B08">
              <w:rPr>
                <w:rStyle w:val="rulelink"/>
              </w:rPr>
              <w:t>239.</w:t>
            </w:r>
            <w:r w:rsidRPr="00760B08">
              <w:rPr>
                <w:rStyle w:val="rulelink"/>
                <w:b w:val="0"/>
              </w:rPr>
              <w:t xml:space="preserve"> for premium development. </w:t>
            </w:r>
          </w:p>
        </w:tc>
      </w:tr>
      <w:tr w:rsidR="00C83E31" w:rsidRPr="00760B08" w14:paraId="4B51B563" w14:textId="77777777" w:rsidTr="002C54CD">
        <w:trPr>
          <w:cantSplit/>
        </w:trPr>
        <w:tc>
          <w:tcPr>
            <w:tcW w:w="220" w:type="dxa"/>
          </w:tcPr>
          <w:p w14:paraId="226A064B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  <w:r w:rsidRPr="00760B0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58804130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  <w:r w:rsidRPr="00760B08">
              <w:rPr>
                <w:kern w:val="18"/>
              </w:rPr>
              <w:t xml:space="preserve">For liability increased limits factors, refer to Rule </w:t>
            </w:r>
            <w:r w:rsidRPr="00760B08">
              <w:rPr>
                <w:rStyle w:val="rulelink"/>
              </w:rPr>
              <w:t>300.</w:t>
            </w:r>
          </w:p>
        </w:tc>
      </w:tr>
      <w:tr w:rsidR="00C83E31" w:rsidRPr="00760B08" w14:paraId="61ECD078" w14:textId="77777777" w:rsidTr="002C54C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8A886D6" w14:textId="77777777" w:rsidR="00C83E31" w:rsidRPr="00760B08" w:rsidRDefault="00C83E31" w:rsidP="00F84EA5">
            <w:pPr>
              <w:pStyle w:val="tabletext11"/>
              <w:jc w:val="both"/>
              <w:rPr>
                <w:kern w:val="18"/>
              </w:rPr>
            </w:pPr>
            <w:r w:rsidRPr="00760B0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4497A7D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  <w:r w:rsidRPr="00760B08">
              <w:rPr>
                <w:kern w:val="18"/>
              </w:rPr>
              <w:t xml:space="preserve">Other Than Auto losses for </w:t>
            </w:r>
            <w:r w:rsidRPr="00760B08">
              <w:t>Auto Dealers</w:t>
            </w:r>
            <w:r w:rsidRPr="00760B08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760B08">
              <w:rPr>
                <w:rStyle w:val="rulelink"/>
              </w:rPr>
              <w:t>249.</w:t>
            </w:r>
          </w:p>
        </w:tc>
      </w:tr>
      <w:tr w:rsidR="00C83E31" w:rsidRPr="00760B08" w14:paraId="0398823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067B3C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B29F5C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60B08" w14:paraId="33756E8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C819C7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9197B2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60B08" w14:paraId="211CD84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1E8D1C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183102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60B08" w14:paraId="76083B9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A2826C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724684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60B08" w14:paraId="0263490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E444C3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42ECC60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60B08" w14:paraId="00F48BC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F6712F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60DC69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60B08" w14:paraId="0341BB8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A40147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D1D769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60B08" w14:paraId="3976D41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C4D2FD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8DEE152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60B08" w14:paraId="1C45E829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B3EBC9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694340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60B08" w14:paraId="58AD9CB9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E834C0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3C8B02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60B08" w14:paraId="7840C78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624C9C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21C9A0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60B08" w14:paraId="4015510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328B88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1FE15B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60B08" w14:paraId="2781DBC0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D33645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DD5A0AD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60B08" w14:paraId="197A7F70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D8127E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4A3906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60B08" w14:paraId="5718CCAA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77A0AA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75B5D59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60B08" w14:paraId="5486611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706B79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D7F95F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60B08" w14:paraId="68B991F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47964F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5E1E34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60B08" w14:paraId="323A6CE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22CD10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21A817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60B08" w14:paraId="4EF3BD6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71693D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DEF1EC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60B08" w14:paraId="7F0DD714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B5197D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99FB5C9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60B08" w14:paraId="7F8535B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010C3B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03F17EA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60B08" w14:paraId="6B1FA51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6B634F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CDAAD7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60B08" w14:paraId="468A8078" w14:textId="77777777" w:rsidTr="002C54C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80E2D6A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12F11A4C" w14:textId="77777777" w:rsidR="00C83E31" w:rsidRPr="00760B08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4A6F5189" w14:textId="77777777" w:rsidR="00C83E31" w:rsidRDefault="00C83E31" w:rsidP="00F84EA5">
      <w:pPr>
        <w:pStyle w:val="isonormal"/>
      </w:pPr>
    </w:p>
    <w:p w14:paraId="2B97DBB9" w14:textId="77777777" w:rsidR="00C83E31" w:rsidRDefault="00C83E31" w:rsidP="00F84EA5">
      <w:pPr>
        <w:pStyle w:val="isonormal"/>
        <w:jc w:val="left"/>
      </w:pPr>
    </w:p>
    <w:p w14:paraId="7BD511B5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815543A" w14:textId="77777777" w:rsidR="00C83E31" w:rsidRPr="003170D5" w:rsidRDefault="00C83E31" w:rsidP="00F84EA5">
      <w:pPr>
        <w:pStyle w:val="subcap"/>
      </w:pPr>
      <w:r w:rsidRPr="003170D5">
        <w:lastRenderedPageBreak/>
        <w:t>TERRITORY 144</w:t>
      </w:r>
    </w:p>
    <w:p w14:paraId="254CF822" w14:textId="77777777" w:rsidR="00C83E31" w:rsidRPr="003170D5" w:rsidRDefault="00C83E31" w:rsidP="00F84EA5">
      <w:pPr>
        <w:pStyle w:val="subcap2"/>
      </w:pPr>
      <w:r w:rsidRPr="003170D5">
        <w:t>LIAB, MED PAY</w:t>
      </w:r>
    </w:p>
    <w:p w14:paraId="14D7F9A2" w14:textId="77777777" w:rsidR="00C83E31" w:rsidRPr="003170D5" w:rsidRDefault="00C83E31" w:rsidP="00F84EA5">
      <w:pPr>
        <w:pStyle w:val="isonormal"/>
      </w:pPr>
    </w:p>
    <w:p w14:paraId="3C90880E" w14:textId="77777777" w:rsidR="00C83E31" w:rsidRPr="003170D5" w:rsidRDefault="00C83E31" w:rsidP="00F84EA5">
      <w:pPr>
        <w:pStyle w:val="isonormal"/>
        <w:sectPr w:rsidR="00C83E31" w:rsidRPr="003170D5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C83E31" w:rsidRPr="003170D5" w14:paraId="2EDF9E0C" w14:textId="77777777" w:rsidTr="002C54C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FC05083" w14:textId="77777777" w:rsidR="00C83E31" w:rsidRPr="003170D5" w:rsidRDefault="00C83E31" w:rsidP="00F84EA5">
            <w:pPr>
              <w:pStyle w:val="tablehead"/>
              <w:rPr>
                <w:kern w:val="18"/>
              </w:rPr>
            </w:pPr>
            <w:r w:rsidRPr="003170D5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FDD79BF" w14:textId="77777777" w:rsidR="00C83E31" w:rsidRPr="003170D5" w:rsidRDefault="00C83E31" w:rsidP="00F84EA5">
            <w:pPr>
              <w:pStyle w:val="tablehead"/>
              <w:rPr>
                <w:kern w:val="18"/>
              </w:rPr>
            </w:pPr>
            <w:r w:rsidRPr="003170D5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E946B27" w14:textId="77777777" w:rsidR="00C83E31" w:rsidRPr="003170D5" w:rsidRDefault="00C83E31" w:rsidP="00F84EA5">
            <w:pPr>
              <w:pStyle w:val="tablehead"/>
              <w:rPr>
                <w:kern w:val="18"/>
              </w:rPr>
            </w:pPr>
            <w:r w:rsidRPr="003170D5">
              <w:rPr>
                <w:kern w:val="18"/>
              </w:rPr>
              <w:t>PERSONAL INJURY PROTECTION</w:t>
            </w:r>
          </w:p>
        </w:tc>
      </w:tr>
      <w:tr w:rsidR="00C83E31" w:rsidRPr="003170D5" w14:paraId="2AC3E18A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3BEF4E5" w14:textId="77777777" w:rsidR="00C83E31" w:rsidRPr="003170D5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5FC5DA6B" w14:textId="77777777" w:rsidR="00C83E31" w:rsidRPr="003170D5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45923EC" w14:textId="77777777" w:rsidR="00C83E31" w:rsidRPr="003170D5" w:rsidRDefault="00C83E31" w:rsidP="00F84EA5">
            <w:pPr>
              <w:pStyle w:val="tablehead"/>
              <w:rPr>
                <w:kern w:val="18"/>
              </w:rPr>
            </w:pPr>
          </w:p>
        </w:tc>
      </w:tr>
      <w:tr w:rsidR="00C83E31" w:rsidRPr="003170D5" w14:paraId="41D4D7A8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7B02594" w14:textId="77777777" w:rsidR="00C83E31" w:rsidRPr="003170D5" w:rsidRDefault="00C83E31" w:rsidP="00F84EA5">
            <w:pPr>
              <w:pStyle w:val="tablehead"/>
              <w:rPr>
                <w:kern w:val="18"/>
              </w:rPr>
            </w:pPr>
            <w:r w:rsidRPr="003170D5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B9E6C50" w14:textId="77777777" w:rsidR="00C83E31" w:rsidRPr="003170D5" w:rsidRDefault="00C83E31" w:rsidP="00F84EA5">
            <w:pPr>
              <w:pStyle w:val="tablehead"/>
              <w:rPr>
                <w:kern w:val="18"/>
              </w:rPr>
            </w:pPr>
            <w:r w:rsidRPr="003170D5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7AE3932" w14:textId="77777777" w:rsidR="00C83E31" w:rsidRPr="003170D5" w:rsidRDefault="00C83E31" w:rsidP="00F84EA5">
            <w:pPr>
              <w:pStyle w:val="tablehead"/>
              <w:rPr>
                <w:kern w:val="18"/>
              </w:rPr>
            </w:pPr>
            <w:r w:rsidRPr="003170D5">
              <w:rPr>
                <w:kern w:val="18"/>
              </w:rPr>
              <w:t>Basic Limits</w:t>
            </w:r>
          </w:p>
        </w:tc>
      </w:tr>
      <w:tr w:rsidR="00C83E31" w:rsidRPr="003170D5" w14:paraId="559DFD81" w14:textId="77777777" w:rsidTr="002C54CD">
        <w:trPr>
          <w:cantSplit/>
        </w:trPr>
        <w:tc>
          <w:tcPr>
            <w:tcW w:w="9360" w:type="dxa"/>
            <w:gridSpan w:val="7"/>
          </w:tcPr>
          <w:p w14:paraId="1D620D1E" w14:textId="77777777" w:rsidR="00C83E31" w:rsidRPr="003170D5" w:rsidRDefault="00C83E31" w:rsidP="00F84EA5">
            <w:pPr>
              <w:pStyle w:val="tabletext11"/>
              <w:rPr>
                <w:b/>
                <w:kern w:val="18"/>
              </w:rPr>
            </w:pPr>
            <w:r w:rsidRPr="003170D5">
              <w:rPr>
                <w:b/>
                <w:kern w:val="18"/>
              </w:rPr>
              <w:t>RULE 223. TRUCKS, TRACTORS AND TRAILERS CLASSIFICATIONS</w:t>
            </w:r>
          </w:p>
        </w:tc>
      </w:tr>
      <w:tr w:rsidR="00C83E31" w:rsidRPr="003170D5" w14:paraId="79FAB862" w14:textId="77777777" w:rsidTr="002C54CD">
        <w:trPr>
          <w:cantSplit/>
        </w:trPr>
        <w:tc>
          <w:tcPr>
            <w:tcW w:w="3120" w:type="dxa"/>
            <w:gridSpan w:val="3"/>
          </w:tcPr>
          <w:p w14:paraId="29133440" w14:textId="77777777" w:rsidR="00C83E31" w:rsidRPr="003170D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170D5">
              <w:rPr>
                <w:kern w:val="18"/>
              </w:rPr>
              <w:t>$   438</w:t>
            </w:r>
          </w:p>
        </w:tc>
        <w:tc>
          <w:tcPr>
            <w:tcW w:w="3120" w:type="dxa"/>
          </w:tcPr>
          <w:p w14:paraId="60C854CA" w14:textId="77777777" w:rsidR="00C83E31" w:rsidRPr="003170D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170D5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0069A58C" w14:textId="77777777" w:rsidR="00C83E31" w:rsidRPr="003170D5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000AF5E" w14:textId="77777777" w:rsidR="00C83E31" w:rsidRPr="003170D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170D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5549C3D" w14:textId="77777777" w:rsidR="00C83E31" w:rsidRPr="003170D5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3170D5" w14:paraId="35F57208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2807AD8" w14:textId="77777777" w:rsidR="00C83E31" w:rsidRPr="003170D5" w:rsidRDefault="00C83E31" w:rsidP="00F84EA5">
            <w:pPr>
              <w:pStyle w:val="tabletext11"/>
              <w:rPr>
                <w:b/>
                <w:kern w:val="18"/>
              </w:rPr>
            </w:pPr>
            <w:r w:rsidRPr="003170D5">
              <w:rPr>
                <w:b/>
                <w:kern w:val="18"/>
              </w:rPr>
              <w:t>RULE 232. PRIVATE PASSENGER TYPES CLASSIFICATIONS</w:t>
            </w:r>
          </w:p>
        </w:tc>
      </w:tr>
      <w:tr w:rsidR="00C83E31" w:rsidRPr="003170D5" w14:paraId="79F58810" w14:textId="77777777" w:rsidTr="002C54CD">
        <w:trPr>
          <w:cantSplit/>
        </w:trPr>
        <w:tc>
          <w:tcPr>
            <w:tcW w:w="3120" w:type="dxa"/>
            <w:gridSpan w:val="3"/>
          </w:tcPr>
          <w:p w14:paraId="24247446" w14:textId="77777777" w:rsidR="00C83E31" w:rsidRPr="003170D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170D5">
              <w:rPr>
                <w:kern w:val="18"/>
              </w:rPr>
              <w:t>$   372</w:t>
            </w:r>
          </w:p>
        </w:tc>
        <w:tc>
          <w:tcPr>
            <w:tcW w:w="3120" w:type="dxa"/>
          </w:tcPr>
          <w:p w14:paraId="258D7354" w14:textId="77777777" w:rsidR="00C83E31" w:rsidRPr="003170D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170D5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3E8E2572" w14:textId="77777777" w:rsidR="00C83E31" w:rsidRPr="003170D5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E3F6EA3" w14:textId="77777777" w:rsidR="00C83E31" w:rsidRPr="003170D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170D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2845675" w14:textId="77777777" w:rsidR="00C83E31" w:rsidRPr="003170D5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3170D5" w14:paraId="379A658B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B71CB8A" w14:textId="77777777" w:rsidR="00C83E31" w:rsidRPr="003170D5" w:rsidRDefault="00C83E31" w:rsidP="00F84EA5">
            <w:pPr>
              <w:pStyle w:val="tabletext11"/>
              <w:rPr>
                <w:b/>
                <w:kern w:val="18"/>
              </w:rPr>
            </w:pPr>
            <w:r w:rsidRPr="003170D5">
              <w:rPr>
                <w:b/>
                <w:kern w:val="18"/>
              </w:rPr>
              <w:t>RULE 240. PUBLIC AUTO CLASSIFICATIONS –</w:t>
            </w:r>
          </w:p>
        </w:tc>
      </w:tr>
      <w:tr w:rsidR="00C83E31" w:rsidRPr="003170D5" w14:paraId="607DF931" w14:textId="77777777" w:rsidTr="002C54CD">
        <w:trPr>
          <w:cantSplit/>
        </w:trPr>
        <w:tc>
          <w:tcPr>
            <w:tcW w:w="540" w:type="dxa"/>
            <w:gridSpan w:val="2"/>
          </w:tcPr>
          <w:p w14:paraId="39365B5D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55BDEC4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  <w:r w:rsidRPr="003170D5">
              <w:rPr>
                <w:b/>
                <w:kern w:val="18"/>
              </w:rPr>
              <w:t>– TAXICABS AND LIMOUSINES</w:t>
            </w:r>
          </w:p>
        </w:tc>
      </w:tr>
      <w:tr w:rsidR="00C83E31" w:rsidRPr="003170D5" w14:paraId="3B9E201E" w14:textId="77777777" w:rsidTr="002C54CD">
        <w:trPr>
          <w:cantSplit/>
        </w:trPr>
        <w:tc>
          <w:tcPr>
            <w:tcW w:w="3120" w:type="dxa"/>
            <w:gridSpan w:val="3"/>
          </w:tcPr>
          <w:p w14:paraId="5BCDAD88" w14:textId="77777777" w:rsidR="00C83E31" w:rsidRPr="003170D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170D5">
              <w:rPr>
                <w:kern w:val="18"/>
              </w:rPr>
              <w:t>$  1761</w:t>
            </w:r>
          </w:p>
        </w:tc>
        <w:tc>
          <w:tcPr>
            <w:tcW w:w="3120" w:type="dxa"/>
          </w:tcPr>
          <w:p w14:paraId="7C872759" w14:textId="77777777" w:rsidR="00C83E31" w:rsidRPr="003170D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170D5">
              <w:rPr>
                <w:kern w:val="18"/>
              </w:rPr>
              <w:t>$    73</w:t>
            </w:r>
          </w:p>
        </w:tc>
        <w:tc>
          <w:tcPr>
            <w:tcW w:w="1040" w:type="dxa"/>
          </w:tcPr>
          <w:p w14:paraId="67FD8594" w14:textId="77777777" w:rsidR="00C83E31" w:rsidRPr="003170D5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3FA6F89" w14:textId="77777777" w:rsidR="00C83E31" w:rsidRPr="003170D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170D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9959C68" w14:textId="77777777" w:rsidR="00C83E31" w:rsidRPr="003170D5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3170D5" w14:paraId="03C7C9E0" w14:textId="77777777" w:rsidTr="002C54CD">
        <w:trPr>
          <w:cantSplit/>
        </w:trPr>
        <w:tc>
          <w:tcPr>
            <w:tcW w:w="540" w:type="dxa"/>
            <w:gridSpan w:val="2"/>
          </w:tcPr>
          <w:p w14:paraId="3C42ECAD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E7E7127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  <w:r w:rsidRPr="003170D5">
              <w:rPr>
                <w:b/>
                <w:kern w:val="18"/>
              </w:rPr>
              <w:t>– SCHOOL AND CHURCH BUSES</w:t>
            </w:r>
          </w:p>
        </w:tc>
      </w:tr>
      <w:tr w:rsidR="00C83E31" w:rsidRPr="003170D5" w14:paraId="605125D6" w14:textId="77777777" w:rsidTr="002C54CD">
        <w:trPr>
          <w:cantSplit/>
        </w:trPr>
        <w:tc>
          <w:tcPr>
            <w:tcW w:w="3120" w:type="dxa"/>
            <w:gridSpan w:val="3"/>
          </w:tcPr>
          <w:p w14:paraId="22984EA6" w14:textId="77777777" w:rsidR="00C83E31" w:rsidRPr="003170D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170D5">
              <w:rPr>
                <w:kern w:val="18"/>
              </w:rPr>
              <w:t>$   166</w:t>
            </w:r>
          </w:p>
        </w:tc>
        <w:tc>
          <w:tcPr>
            <w:tcW w:w="3120" w:type="dxa"/>
          </w:tcPr>
          <w:p w14:paraId="480DF997" w14:textId="77777777" w:rsidR="00C83E31" w:rsidRPr="003170D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170D5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5B2CF40A" w14:textId="77777777" w:rsidR="00C83E31" w:rsidRPr="003170D5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69B09D5" w14:textId="77777777" w:rsidR="00C83E31" w:rsidRPr="003170D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170D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4D5274A" w14:textId="77777777" w:rsidR="00C83E31" w:rsidRPr="003170D5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3170D5" w14:paraId="58249996" w14:textId="77777777" w:rsidTr="002C54CD">
        <w:trPr>
          <w:cantSplit/>
        </w:trPr>
        <w:tc>
          <w:tcPr>
            <w:tcW w:w="540" w:type="dxa"/>
            <w:gridSpan w:val="2"/>
          </w:tcPr>
          <w:p w14:paraId="2425686C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A23BD5E" w14:textId="77777777" w:rsidR="00C83E31" w:rsidRPr="003170D5" w:rsidRDefault="00C83E31" w:rsidP="00F84EA5">
            <w:pPr>
              <w:pStyle w:val="tabletext11"/>
              <w:rPr>
                <w:b/>
                <w:kern w:val="18"/>
              </w:rPr>
            </w:pPr>
            <w:r w:rsidRPr="003170D5">
              <w:rPr>
                <w:b/>
                <w:kern w:val="18"/>
              </w:rPr>
              <w:t>– OTHER BUSES</w:t>
            </w:r>
          </w:p>
        </w:tc>
      </w:tr>
      <w:tr w:rsidR="00C83E31" w:rsidRPr="003170D5" w14:paraId="73CA8A2F" w14:textId="77777777" w:rsidTr="002C54CD">
        <w:trPr>
          <w:cantSplit/>
        </w:trPr>
        <w:tc>
          <w:tcPr>
            <w:tcW w:w="3120" w:type="dxa"/>
            <w:gridSpan w:val="3"/>
          </w:tcPr>
          <w:p w14:paraId="0F24F28D" w14:textId="77777777" w:rsidR="00C83E31" w:rsidRPr="003170D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170D5">
              <w:rPr>
                <w:kern w:val="18"/>
              </w:rPr>
              <w:t>$  1384</w:t>
            </w:r>
          </w:p>
        </w:tc>
        <w:tc>
          <w:tcPr>
            <w:tcW w:w="3120" w:type="dxa"/>
          </w:tcPr>
          <w:p w14:paraId="1779C3A5" w14:textId="77777777" w:rsidR="00C83E31" w:rsidRPr="003170D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170D5">
              <w:rPr>
                <w:kern w:val="18"/>
              </w:rPr>
              <w:t>$    54</w:t>
            </w:r>
          </w:p>
        </w:tc>
        <w:tc>
          <w:tcPr>
            <w:tcW w:w="1040" w:type="dxa"/>
          </w:tcPr>
          <w:p w14:paraId="3553622A" w14:textId="77777777" w:rsidR="00C83E31" w:rsidRPr="003170D5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AE9BB33" w14:textId="77777777" w:rsidR="00C83E31" w:rsidRPr="003170D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170D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3BF7A7A" w14:textId="77777777" w:rsidR="00C83E31" w:rsidRPr="003170D5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3170D5" w14:paraId="3750A404" w14:textId="77777777" w:rsidTr="002C54CD">
        <w:trPr>
          <w:cantSplit/>
        </w:trPr>
        <w:tc>
          <w:tcPr>
            <w:tcW w:w="540" w:type="dxa"/>
            <w:gridSpan w:val="2"/>
          </w:tcPr>
          <w:p w14:paraId="3C24348C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400A1EB" w14:textId="77777777" w:rsidR="00C83E31" w:rsidRPr="003170D5" w:rsidRDefault="00C83E31" w:rsidP="00F84EA5">
            <w:pPr>
              <w:pStyle w:val="tabletext11"/>
              <w:rPr>
                <w:b/>
                <w:kern w:val="18"/>
              </w:rPr>
            </w:pPr>
            <w:r w:rsidRPr="003170D5">
              <w:rPr>
                <w:b/>
                <w:kern w:val="18"/>
              </w:rPr>
              <w:t>– VAN POOLS</w:t>
            </w:r>
          </w:p>
        </w:tc>
      </w:tr>
      <w:tr w:rsidR="00C83E31" w:rsidRPr="003170D5" w14:paraId="58E13877" w14:textId="77777777" w:rsidTr="002C54CD">
        <w:trPr>
          <w:cantSplit/>
        </w:trPr>
        <w:tc>
          <w:tcPr>
            <w:tcW w:w="3120" w:type="dxa"/>
            <w:gridSpan w:val="3"/>
          </w:tcPr>
          <w:p w14:paraId="2BB0F9A8" w14:textId="77777777" w:rsidR="00C83E31" w:rsidRPr="003170D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170D5">
              <w:rPr>
                <w:kern w:val="18"/>
              </w:rPr>
              <w:t>$   416</w:t>
            </w:r>
          </w:p>
        </w:tc>
        <w:tc>
          <w:tcPr>
            <w:tcW w:w="3120" w:type="dxa"/>
          </w:tcPr>
          <w:p w14:paraId="3F667175" w14:textId="77777777" w:rsidR="00C83E31" w:rsidRPr="003170D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170D5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581B5DA9" w14:textId="77777777" w:rsidR="00C83E31" w:rsidRPr="003170D5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CE4F32A" w14:textId="77777777" w:rsidR="00C83E31" w:rsidRPr="003170D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170D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65152C5" w14:textId="77777777" w:rsidR="00C83E31" w:rsidRPr="003170D5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3170D5" w14:paraId="5C10FB8D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3401275" w14:textId="77777777" w:rsidR="00C83E31" w:rsidRPr="003170D5" w:rsidRDefault="00C83E31" w:rsidP="00F84EA5">
            <w:pPr>
              <w:pStyle w:val="tabletext11"/>
              <w:rPr>
                <w:b/>
                <w:kern w:val="18"/>
              </w:rPr>
            </w:pPr>
            <w:r w:rsidRPr="003170D5">
              <w:rPr>
                <w:b/>
                <w:kern w:val="18"/>
              </w:rPr>
              <w:t>RULE 249. AUTO DEALERS – PREMIUM DEVELOPMENT</w:t>
            </w:r>
          </w:p>
        </w:tc>
      </w:tr>
      <w:tr w:rsidR="00C83E31" w:rsidRPr="003170D5" w14:paraId="6CADFC31" w14:textId="77777777" w:rsidTr="002C54CD">
        <w:trPr>
          <w:cantSplit/>
        </w:trPr>
        <w:tc>
          <w:tcPr>
            <w:tcW w:w="3120" w:type="dxa"/>
            <w:gridSpan w:val="3"/>
          </w:tcPr>
          <w:p w14:paraId="128F4364" w14:textId="77777777" w:rsidR="00C83E31" w:rsidRPr="003170D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170D5">
              <w:rPr>
                <w:kern w:val="18"/>
              </w:rPr>
              <w:t>$   275</w:t>
            </w:r>
          </w:p>
        </w:tc>
        <w:tc>
          <w:tcPr>
            <w:tcW w:w="3120" w:type="dxa"/>
          </w:tcPr>
          <w:p w14:paraId="1D190DC6" w14:textId="77777777" w:rsidR="00C83E31" w:rsidRPr="003170D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170D5">
              <w:rPr>
                <w:kern w:val="18"/>
              </w:rPr>
              <w:t xml:space="preserve">Refer to Rule </w:t>
            </w:r>
            <w:r w:rsidRPr="003170D5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6532327B" w14:textId="77777777" w:rsidR="00C83E31" w:rsidRPr="003170D5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1C77272" w14:textId="77777777" w:rsidR="00C83E31" w:rsidRPr="003170D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170D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B7E707B" w14:textId="77777777" w:rsidR="00C83E31" w:rsidRPr="003170D5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3170D5" w14:paraId="405BE0CD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9B0D803" w14:textId="77777777" w:rsidR="00C83E31" w:rsidRPr="003170D5" w:rsidRDefault="00C83E31" w:rsidP="00F84EA5">
            <w:pPr>
              <w:pStyle w:val="tabletext11"/>
              <w:rPr>
                <w:b/>
                <w:kern w:val="18"/>
              </w:rPr>
            </w:pPr>
          </w:p>
        </w:tc>
      </w:tr>
      <w:tr w:rsidR="00C83E31" w:rsidRPr="003170D5" w14:paraId="0CE08FAE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1FCC0007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  <w:r w:rsidRPr="003170D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029C111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  <w:r w:rsidRPr="003170D5">
              <w:rPr>
                <w:kern w:val="18"/>
              </w:rPr>
              <w:t xml:space="preserve">For Other Than Zone-rated Trucks, Tractors and Trailers Classifications, refer to Rule </w:t>
            </w:r>
            <w:r w:rsidRPr="003170D5">
              <w:rPr>
                <w:b/>
                <w:kern w:val="18"/>
              </w:rPr>
              <w:t>222.</w:t>
            </w:r>
            <w:r w:rsidRPr="003170D5">
              <w:rPr>
                <w:kern w:val="18"/>
              </w:rPr>
              <w:t xml:space="preserve"> for premium development.</w:t>
            </w:r>
          </w:p>
        </w:tc>
      </w:tr>
      <w:tr w:rsidR="00C83E31" w:rsidRPr="003170D5" w14:paraId="5697DCF2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1DF4CC45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  <w:r w:rsidRPr="003170D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34D4689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  <w:r w:rsidRPr="003170D5">
              <w:rPr>
                <w:kern w:val="18"/>
              </w:rPr>
              <w:t xml:space="preserve">For Private Passenger Types Classifications, refer to Rule </w:t>
            </w:r>
            <w:r w:rsidRPr="003170D5">
              <w:rPr>
                <w:b/>
                <w:kern w:val="18"/>
              </w:rPr>
              <w:t>232.</w:t>
            </w:r>
            <w:r w:rsidRPr="003170D5">
              <w:rPr>
                <w:kern w:val="18"/>
              </w:rPr>
              <w:t xml:space="preserve"> for premium development.</w:t>
            </w:r>
          </w:p>
        </w:tc>
      </w:tr>
      <w:tr w:rsidR="00C83E31" w:rsidRPr="003170D5" w14:paraId="59F9EDBD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1B040E54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  <w:r w:rsidRPr="003170D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5A65AE6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  <w:r w:rsidRPr="003170D5">
              <w:rPr>
                <w:kern w:val="18"/>
              </w:rPr>
              <w:t xml:space="preserve">For Other Than Zone-rated Public Autos, refer to Rule </w:t>
            </w:r>
            <w:r w:rsidRPr="003170D5">
              <w:rPr>
                <w:rStyle w:val="rulelink"/>
              </w:rPr>
              <w:t>239.</w:t>
            </w:r>
            <w:r w:rsidRPr="003170D5">
              <w:rPr>
                <w:rStyle w:val="rulelink"/>
                <w:b w:val="0"/>
              </w:rPr>
              <w:t xml:space="preserve"> for premium development. </w:t>
            </w:r>
          </w:p>
        </w:tc>
      </w:tr>
      <w:tr w:rsidR="00C83E31" w:rsidRPr="003170D5" w14:paraId="39CEA9F9" w14:textId="77777777" w:rsidTr="002C54CD">
        <w:trPr>
          <w:cantSplit/>
        </w:trPr>
        <w:tc>
          <w:tcPr>
            <w:tcW w:w="220" w:type="dxa"/>
          </w:tcPr>
          <w:p w14:paraId="642250BD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  <w:r w:rsidRPr="003170D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13803DC7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  <w:r w:rsidRPr="003170D5">
              <w:rPr>
                <w:kern w:val="18"/>
              </w:rPr>
              <w:t xml:space="preserve">For liability increased limits factors, refer to Rule </w:t>
            </w:r>
            <w:r w:rsidRPr="003170D5">
              <w:rPr>
                <w:rStyle w:val="rulelink"/>
              </w:rPr>
              <w:t>300.</w:t>
            </w:r>
          </w:p>
        </w:tc>
      </w:tr>
      <w:tr w:rsidR="00C83E31" w:rsidRPr="003170D5" w14:paraId="650B8078" w14:textId="77777777" w:rsidTr="002C54C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85B9584" w14:textId="77777777" w:rsidR="00C83E31" w:rsidRPr="003170D5" w:rsidRDefault="00C83E31" w:rsidP="00F84EA5">
            <w:pPr>
              <w:pStyle w:val="tabletext11"/>
              <w:jc w:val="both"/>
              <w:rPr>
                <w:kern w:val="18"/>
              </w:rPr>
            </w:pPr>
            <w:r w:rsidRPr="003170D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7C83BD8B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  <w:r w:rsidRPr="003170D5">
              <w:rPr>
                <w:kern w:val="18"/>
              </w:rPr>
              <w:t xml:space="preserve">Other Than Auto losses for </w:t>
            </w:r>
            <w:r w:rsidRPr="003170D5">
              <w:t>Auto Dealers</w:t>
            </w:r>
            <w:r w:rsidRPr="003170D5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3170D5">
              <w:rPr>
                <w:rStyle w:val="rulelink"/>
              </w:rPr>
              <w:t>249.</w:t>
            </w:r>
          </w:p>
        </w:tc>
      </w:tr>
      <w:tr w:rsidR="00C83E31" w:rsidRPr="003170D5" w14:paraId="422B1F99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4C68EB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61B35F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170D5" w14:paraId="1C128472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68137E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C07342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170D5" w14:paraId="0E128AA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6FB83F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FC1085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170D5" w14:paraId="1AB90FF6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5E9F7B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1917F6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170D5" w14:paraId="0CC1988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A610CE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DF90C5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170D5" w14:paraId="6BCB5AC9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0641E5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D1AE4E0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170D5" w14:paraId="26967A1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66C30F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5601F9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170D5" w14:paraId="7FFE1C78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D7570A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3316CA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170D5" w14:paraId="7DF833A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9726AC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B370BA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170D5" w14:paraId="6F329123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E3AF8B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D241C8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170D5" w14:paraId="0BCD2C00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F6D2BF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FF9392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170D5" w14:paraId="360F5EB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1DAC07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5D72F0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170D5" w14:paraId="6740FB40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B08FA9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83F453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170D5" w14:paraId="6C7DC573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F3C40E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CB525F4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170D5" w14:paraId="28D78164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0CB561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971397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170D5" w14:paraId="14108DC8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8BA4C7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3D631F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170D5" w14:paraId="26AB4413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1BEC53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460E9B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170D5" w14:paraId="392F8E64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5F58CF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DEB0C0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170D5" w14:paraId="54F8FE6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766798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71272F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170D5" w14:paraId="25960BC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43B3F0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5B0330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170D5" w14:paraId="13FA6229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4F7644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78CA6B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170D5" w14:paraId="79E7E2D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9478F8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F16CCD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170D5" w14:paraId="24809AB9" w14:textId="77777777" w:rsidTr="002C54C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FF6414C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3533EFBB" w14:textId="77777777" w:rsidR="00C83E31" w:rsidRPr="003170D5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74BC711D" w14:textId="77777777" w:rsidR="00C83E31" w:rsidRDefault="00C83E31" w:rsidP="00F84EA5">
      <w:pPr>
        <w:pStyle w:val="isonormal"/>
      </w:pPr>
    </w:p>
    <w:p w14:paraId="7C4C516E" w14:textId="77777777" w:rsidR="00C83E31" w:rsidRDefault="00C83E31" w:rsidP="00F84EA5">
      <w:pPr>
        <w:pStyle w:val="isonormal"/>
        <w:jc w:val="left"/>
      </w:pPr>
    </w:p>
    <w:p w14:paraId="16DCD862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165DEFA" w14:textId="77777777" w:rsidR="00C83E31" w:rsidRPr="00946FE5" w:rsidRDefault="00C83E31" w:rsidP="00F84EA5">
      <w:pPr>
        <w:pStyle w:val="subcap"/>
      </w:pPr>
      <w:r w:rsidRPr="00946FE5">
        <w:lastRenderedPageBreak/>
        <w:t>TERRITORY 146</w:t>
      </w:r>
    </w:p>
    <w:p w14:paraId="2C27D937" w14:textId="77777777" w:rsidR="00C83E31" w:rsidRPr="00946FE5" w:rsidRDefault="00C83E31" w:rsidP="00F84EA5">
      <w:pPr>
        <w:pStyle w:val="subcap2"/>
      </w:pPr>
      <w:r w:rsidRPr="00946FE5">
        <w:t>LIAB, MED PAY</w:t>
      </w:r>
    </w:p>
    <w:p w14:paraId="0FC4D5E5" w14:textId="77777777" w:rsidR="00C83E31" w:rsidRPr="00946FE5" w:rsidRDefault="00C83E31" w:rsidP="00F84EA5">
      <w:pPr>
        <w:pStyle w:val="isonormal"/>
      </w:pPr>
    </w:p>
    <w:p w14:paraId="0D4E6D8A" w14:textId="77777777" w:rsidR="00C83E31" w:rsidRPr="00946FE5" w:rsidRDefault="00C83E31" w:rsidP="00F84EA5">
      <w:pPr>
        <w:pStyle w:val="isonormal"/>
        <w:sectPr w:rsidR="00C83E31" w:rsidRPr="00946FE5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C83E31" w:rsidRPr="00946FE5" w14:paraId="5315720C" w14:textId="77777777" w:rsidTr="002C54C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4CCF537" w14:textId="77777777" w:rsidR="00C83E31" w:rsidRPr="00946FE5" w:rsidRDefault="00C83E31" w:rsidP="00F84EA5">
            <w:pPr>
              <w:pStyle w:val="tablehead"/>
              <w:rPr>
                <w:kern w:val="18"/>
              </w:rPr>
            </w:pPr>
            <w:r w:rsidRPr="00946FE5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15E80DA8" w14:textId="77777777" w:rsidR="00C83E31" w:rsidRPr="00946FE5" w:rsidRDefault="00C83E31" w:rsidP="00F84EA5">
            <w:pPr>
              <w:pStyle w:val="tablehead"/>
              <w:rPr>
                <w:kern w:val="18"/>
              </w:rPr>
            </w:pPr>
            <w:r w:rsidRPr="00946FE5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260B53C" w14:textId="77777777" w:rsidR="00C83E31" w:rsidRPr="00946FE5" w:rsidRDefault="00C83E31" w:rsidP="00F84EA5">
            <w:pPr>
              <w:pStyle w:val="tablehead"/>
              <w:rPr>
                <w:kern w:val="18"/>
              </w:rPr>
            </w:pPr>
            <w:r w:rsidRPr="00946FE5">
              <w:rPr>
                <w:kern w:val="18"/>
              </w:rPr>
              <w:t>PERSONAL INJURY PROTECTION</w:t>
            </w:r>
          </w:p>
        </w:tc>
      </w:tr>
      <w:tr w:rsidR="00C83E31" w:rsidRPr="00946FE5" w14:paraId="3C221A0B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8C5197D" w14:textId="77777777" w:rsidR="00C83E31" w:rsidRPr="00946FE5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C6FCD2B" w14:textId="77777777" w:rsidR="00C83E31" w:rsidRPr="00946FE5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81EAEBC" w14:textId="77777777" w:rsidR="00C83E31" w:rsidRPr="00946FE5" w:rsidRDefault="00C83E31" w:rsidP="00F84EA5">
            <w:pPr>
              <w:pStyle w:val="tablehead"/>
              <w:rPr>
                <w:kern w:val="18"/>
              </w:rPr>
            </w:pPr>
          </w:p>
        </w:tc>
      </w:tr>
      <w:tr w:rsidR="00C83E31" w:rsidRPr="00946FE5" w14:paraId="147ACA63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34DF73C" w14:textId="77777777" w:rsidR="00C83E31" w:rsidRPr="00946FE5" w:rsidRDefault="00C83E31" w:rsidP="00F84EA5">
            <w:pPr>
              <w:pStyle w:val="tablehead"/>
              <w:rPr>
                <w:kern w:val="18"/>
              </w:rPr>
            </w:pPr>
            <w:r w:rsidRPr="00946FE5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112671A" w14:textId="77777777" w:rsidR="00C83E31" w:rsidRPr="00946FE5" w:rsidRDefault="00C83E31" w:rsidP="00F84EA5">
            <w:pPr>
              <w:pStyle w:val="tablehead"/>
              <w:rPr>
                <w:kern w:val="18"/>
              </w:rPr>
            </w:pPr>
            <w:r w:rsidRPr="00946FE5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A0A3408" w14:textId="77777777" w:rsidR="00C83E31" w:rsidRPr="00946FE5" w:rsidRDefault="00C83E31" w:rsidP="00F84EA5">
            <w:pPr>
              <w:pStyle w:val="tablehead"/>
              <w:rPr>
                <w:kern w:val="18"/>
              </w:rPr>
            </w:pPr>
            <w:r w:rsidRPr="00946FE5">
              <w:rPr>
                <w:kern w:val="18"/>
              </w:rPr>
              <w:t>Basic Limits</w:t>
            </w:r>
          </w:p>
        </w:tc>
      </w:tr>
      <w:tr w:rsidR="00C83E31" w:rsidRPr="00946FE5" w14:paraId="7AC5CDD1" w14:textId="77777777" w:rsidTr="002C54CD">
        <w:trPr>
          <w:cantSplit/>
        </w:trPr>
        <w:tc>
          <w:tcPr>
            <w:tcW w:w="9360" w:type="dxa"/>
            <w:gridSpan w:val="7"/>
          </w:tcPr>
          <w:p w14:paraId="45B2E346" w14:textId="77777777" w:rsidR="00C83E31" w:rsidRPr="00946FE5" w:rsidRDefault="00C83E31" w:rsidP="00F84EA5">
            <w:pPr>
              <w:pStyle w:val="tabletext11"/>
              <w:rPr>
                <w:b/>
                <w:kern w:val="18"/>
              </w:rPr>
            </w:pPr>
            <w:r w:rsidRPr="00946FE5">
              <w:rPr>
                <w:b/>
                <w:kern w:val="18"/>
              </w:rPr>
              <w:t>RULE 223. TRUCKS, TRACTORS AND TRAILERS CLASSIFICATIONS</w:t>
            </w:r>
          </w:p>
        </w:tc>
      </w:tr>
      <w:tr w:rsidR="00C83E31" w:rsidRPr="00946FE5" w14:paraId="00A86FB7" w14:textId="77777777" w:rsidTr="002C54CD">
        <w:trPr>
          <w:cantSplit/>
        </w:trPr>
        <w:tc>
          <w:tcPr>
            <w:tcW w:w="3120" w:type="dxa"/>
            <w:gridSpan w:val="3"/>
          </w:tcPr>
          <w:p w14:paraId="1175BF84" w14:textId="77777777" w:rsidR="00C83E31" w:rsidRPr="00946FE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46FE5">
              <w:rPr>
                <w:kern w:val="18"/>
              </w:rPr>
              <w:t>$   309</w:t>
            </w:r>
          </w:p>
        </w:tc>
        <w:tc>
          <w:tcPr>
            <w:tcW w:w="3120" w:type="dxa"/>
          </w:tcPr>
          <w:p w14:paraId="6D40F6B4" w14:textId="77777777" w:rsidR="00C83E31" w:rsidRPr="00946FE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46FE5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704549BB" w14:textId="77777777" w:rsidR="00C83E31" w:rsidRPr="00946FE5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D2A6BF8" w14:textId="77777777" w:rsidR="00C83E31" w:rsidRPr="00946FE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46FE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F7CC543" w14:textId="77777777" w:rsidR="00C83E31" w:rsidRPr="00946FE5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946FE5" w14:paraId="19D951FA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8D260D3" w14:textId="77777777" w:rsidR="00C83E31" w:rsidRPr="00946FE5" w:rsidRDefault="00C83E31" w:rsidP="00F84EA5">
            <w:pPr>
              <w:pStyle w:val="tabletext11"/>
              <w:rPr>
                <w:b/>
                <w:kern w:val="18"/>
              </w:rPr>
            </w:pPr>
            <w:r w:rsidRPr="00946FE5">
              <w:rPr>
                <w:b/>
                <w:kern w:val="18"/>
              </w:rPr>
              <w:t>RULE 232. PRIVATE PASSENGER TYPES CLASSIFICATIONS</w:t>
            </w:r>
          </w:p>
        </w:tc>
      </w:tr>
      <w:tr w:rsidR="00C83E31" w:rsidRPr="00946FE5" w14:paraId="1C79BBCD" w14:textId="77777777" w:rsidTr="002C54CD">
        <w:trPr>
          <w:cantSplit/>
        </w:trPr>
        <w:tc>
          <w:tcPr>
            <w:tcW w:w="3120" w:type="dxa"/>
            <w:gridSpan w:val="3"/>
          </w:tcPr>
          <w:p w14:paraId="412AA229" w14:textId="77777777" w:rsidR="00C83E31" w:rsidRPr="00946FE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46FE5">
              <w:rPr>
                <w:kern w:val="18"/>
              </w:rPr>
              <w:t>$   281</w:t>
            </w:r>
          </w:p>
        </w:tc>
        <w:tc>
          <w:tcPr>
            <w:tcW w:w="3120" w:type="dxa"/>
          </w:tcPr>
          <w:p w14:paraId="1B9BDD88" w14:textId="77777777" w:rsidR="00C83E31" w:rsidRPr="00946FE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46FE5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458E6DB1" w14:textId="77777777" w:rsidR="00C83E31" w:rsidRPr="00946FE5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412FD7D" w14:textId="77777777" w:rsidR="00C83E31" w:rsidRPr="00946FE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46FE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793643F" w14:textId="77777777" w:rsidR="00C83E31" w:rsidRPr="00946FE5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946FE5" w14:paraId="2CFFFC7E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5266511" w14:textId="77777777" w:rsidR="00C83E31" w:rsidRPr="00946FE5" w:rsidRDefault="00C83E31" w:rsidP="00F84EA5">
            <w:pPr>
              <w:pStyle w:val="tabletext11"/>
              <w:rPr>
                <w:b/>
                <w:kern w:val="18"/>
              </w:rPr>
            </w:pPr>
            <w:r w:rsidRPr="00946FE5">
              <w:rPr>
                <w:b/>
                <w:kern w:val="18"/>
              </w:rPr>
              <w:t>RULE 240. PUBLIC AUTO CLASSIFICATIONS –</w:t>
            </w:r>
          </w:p>
        </w:tc>
      </w:tr>
      <w:tr w:rsidR="00C83E31" w:rsidRPr="00946FE5" w14:paraId="61EDE6F9" w14:textId="77777777" w:rsidTr="002C54CD">
        <w:trPr>
          <w:cantSplit/>
        </w:trPr>
        <w:tc>
          <w:tcPr>
            <w:tcW w:w="540" w:type="dxa"/>
            <w:gridSpan w:val="2"/>
          </w:tcPr>
          <w:p w14:paraId="738633E7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E8225B7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  <w:r w:rsidRPr="00946FE5">
              <w:rPr>
                <w:b/>
                <w:kern w:val="18"/>
              </w:rPr>
              <w:t>– TAXICABS AND LIMOUSINES</w:t>
            </w:r>
          </w:p>
        </w:tc>
      </w:tr>
      <w:tr w:rsidR="00C83E31" w:rsidRPr="00946FE5" w14:paraId="0D22D4E1" w14:textId="77777777" w:rsidTr="002C54CD">
        <w:trPr>
          <w:cantSplit/>
        </w:trPr>
        <w:tc>
          <w:tcPr>
            <w:tcW w:w="3120" w:type="dxa"/>
            <w:gridSpan w:val="3"/>
          </w:tcPr>
          <w:p w14:paraId="7EC2C448" w14:textId="77777777" w:rsidR="00C83E31" w:rsidRPr="00946FE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46FE5">
              <w:rPr>
                <w:kern w:val="18"/>
              </w:rPr>
              <w:t>$  1242</w:t>
            </w:r>
          </w:p>
        </w:tc>
        <w:tc>
          <w:tcPr>
            <w:tcW w:w="3120" w:type="dxa"/>
          </w:tcPr>
          <w:p w14:paraId="10F0F898" w14:textId="77777777" w:rsidR="00C83E31" w:rsidRPr="00946FE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46FE5">
              <w:rPr>
                <w:kern w:val="18"/>
              </w:rPr>
              <w:t>$    52</w:t>
            </w:r>
          </w:p>
        </w:tc>
        <w:tc>
          <w:tcPr>
            <w:tcW w:w="1040" w:type="dxa"/>
          </w:tcPr>
          <w:p w14:paraId="077D8B35" w14:textId="77777777" w:rsidR="00C83E31" w:rsidRPr="00946FE5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6521544" w14:textId="77777777" w:rsidR="00C83E31" w:rsidRPr="00946FE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46FE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606C791" w14:textId="77777777" w:rsidR="00C83E31" w:rsidRPr="00946FE5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946FE5" w14:paraId="6BF23C62" w14:textId="77777777" w:rsidTr="002C54CD">
        <w:trPr>
          <w:cantSplit/>
        </w:trPr>
        <w:tc>
          <w:tcPr>
            <w:tcW w:w="540" w:type="dxa"/>
            <w:gridSpan w:val="2"/>
          </w:tcPr>
          <w:p w14:paraId="0C4D6EFE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1A7C30B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  <w:r w:rsidRPr="00946FE5">
              <w:rPr>
                <w:b/>
                <w:kern w:val="18"/>
              </w:rPr>
              <w:t>– SCHOOL AND CHURCH BUSES</w:t>
            </w:r>
          </w:p>
        </w:tc>
      </w:tr>
      <w:tr w:rsidR="00C83E31" w:rsidRPr="00946FE5" w14:paraId="113D43FE" w14:textId="77777777" w:rsidTr="002C54CD">
        <w:trPr>
          <w:cantSplit/>
        </w:trPr>
        <w:tc>
          <w:tcPr>
            <w:tcW w:w="3120" w:type="dxa"/>
            <w:gridSpan w:val="3"/>
          </w:tcPr>
          <w:p w14:paraId="47036F11" w14:textId="77777777" w:rsidR="00C83E31" w:rsidRPr="00946FE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46FE5">
              <w:rPr>
                <w:kern w:val="18"/>
              </w:rPr>
              <w:t>$   117</w:t>
            </w:r>
          </w:p>
        </w:tc>
        <w:tc>
          <w:tcPr>
            <w:tcW w:w="3120" w:type="dxa"/>
          </w:tcPr>
          <w:p w14:paraId="69C8B591" w14:textId="77777777" w:rsidR="00C83E31" w:rsidRPr="00946FE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46FE5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53EA6613" w14:textId="77777777" w:rsidR="00C83E31" w:rsidRPr="00946FE5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25ABE0B" w14:textId="77777777" w:rsidR="00C83E31" w:rsidRPr="00946FE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46FE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E398F5A" w14:textId="77777777" w:rsidR="00C83E31" w:rsidRPr="00946FE5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946FE5" w14:paraId="21AE8459" w14:textId="77777777" w:rsidTr="002C54CD">
        <w:trPr>
          <w:cantSplit/>
        </w:trPr>
        <w:tc>
          <w:tcPr>
            <w:tcW w:w="540" w:type="dxa"/>
            <w:gridSpan w:val="2"/>
          </w:tcPr>
          <w:p w14:paraId="76662802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819D288" w14:textId="77777777" w:rsidR="00C83E31" w:rsidRPr="00946FE5" w:rsidRDefault="00C83E31" w:rsidP="00F84EA5">
            <w:pPr>
              <w:pStyle w:val="tabletext11"/>
              <w:rPr>
                <w:b/>
                <w:kern w:val="18"/>
              </w:rPr>
            </w:pPr>
            <w:r w:rsidRPr="00946FE5">
              <w:rPr>
                <w:b/>
                <w:kern w:val="18"/>
              </w:rPr>
              <w:t>– OTHER BUSES</w:t>
            </w:r>
          </w:p>
        </w:tc>
      </w:tr>
      <w:tr w:rsidR="00C83E31" w:rsidRPr="00946FE5" w14:paraId="6AE6196A" w14:textId="77777777" w:rsidTr="002C54CD">
        <w:trPr>
          <w:cantSplit/>
        </w:trPr>
        <w:tc>
          <w:tcPr>
            <w:tcW w:w="3120" w:type="dxa"/>
            <w:gridSpan w:val="3"/>
          </w:tcPr>
          <w:p w14:paraId="3F18151C" w14:textId="77777777" w:rsidR="00C83E31" w:rsidRPr="00946FE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46FE5">
              <w:rPr>
                <w:kern w:val="18"/>
              </w:rPr>
              <w:t>$   976</w:t>
            </w:r>
          </w:p>
        </w:tc>
        <w:tc>
          <w:tcPr>
            <w:tcW w:w="3120" w:type="dxa"/>
          </w:tcPr>
          <w:p w14:paraId="19EEB7A7" w14:textId="77777777" w:rsidR="00C83E31" w:rsidRPr="00946FE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46FE5">
              <w:rPr>
                <w:kern w:val="18"/>
              </w:rPr>
              <w:t>$    44</w:t>
            </w:r>
          </w:p>
        </w:tc>
        <w:tc>
          <w:tcPr>
            <w:tcW w:w="1040" w:type="dxa"/>
          </w:tcPr>
          <w:p w14:paraId="76084B65" w14:textId="77777777" w:rsidR="00C83E31" w:rsidRPr="00946FE5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74157B4" w14:textId="77777777" w:rsidR="00C83E31" w:rsidRPr="00946FE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46FE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0CE7186" w14:textId="77777777" w:rsidR="00C83E31" w:rsidRPr="00946FE5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946FE5" w14:paraId="47BDEDF9" w14:textId="77777777" w:rsidTr="002C54CD">
        <w:trPr>
          <w:cantSplit/>
        </w:trPr>
        <w:tc>
          <w:tcPr>
            <w:tcW w:w="540" w:type="dxa"/>
            <w:gridSpan w:val="2"/>
          </w:tcPr>
          <w:p w14:paraId="1869DB64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01243C0" w14:textId="77777777" w:rsidR="00C83E31" w:rsidRPr="00946FE5" w:rsidRDefault="00C83E31" w:rsidP="00F84EA5">
            <w:pPr>
              <w:pStyle w:val="tabletext11"/>
              <w:rPr>
                <w:b/>
                <w:kern w:val="18"/>
              </w:rPr>
            </w:pPr>
            <w:r w:rsidRPr="00946FE5">
              <w:rPr>
                <w:b/>
                <w:kern w:val="18"/>
              </w:rPr>
              <w:t>– VAN POOLS</w:t>
            </w:r>
          </w:p>
        </w:tc>
      </w:tr>
      <w:tr w:rsidR="00C83E31" w:rsidRPr="00946FE5" w14:paraId="2BDB7B4E" w14:textId="77777777" w:rsidTr="002C54CD">
        <w:trPr>
          <w:cantSplit/>
        </w:trPr>
        <w:tc>
          <w:tcPr>
            <w:tcW w:w="3120" w:type="dxa"/>
            <w:gridSpan w:val="3"/>
          </w:tcPr>
          <w:p w14:paraId="5C5F3F66" w14:textId="77777777" w:rsidR="00C83E31" w:rsidRPr="00946FE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46FE5">
              <w:rPr>
                <w:kern w:val="18"/>
              </w:rPr>
              <w:t>$   294</w:t>
            </w:r>
          </w:p>
        </w:tc>
        <w:tc>
          <w:tcPr>
            <w:tcW w:w="3120" w:type="dxa"/>
          </w:tcPr>
          <w:p w14:paraId="4D101301" w14:textId="77777777" w:rsidR="00C83E31" w:rsidRPr="00946FE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46FE5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7CB5FD3A" w14:textId="77777777" w:rsidR="00C83E31" w:rsidRPr="00946FE5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CC0A18A" w14:textId="77777777" w:rsidR="00C83E31" w:rsidRPr="00946FE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46FE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502148F" w14:textId="77777777" w:rsidR="00C83E31" w:rsidRPr="00946FE5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946FE5" w14:paraId="549C7087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E163282" w14:textId="77777777" w:rsidR="00C83E31" w:rsidRPr="00946FE5" w:rsidRDefault="00C83E31" w:rsidP="00F84EA5">
            <w:pPr>
              <w:pStyle w:val="tabletext11"/>
              <w:rPr>
                <w:b/>
                <w:kern w:val="18"/>
              </w:rPr>
            </w:pPr>
            <w:r w:rsidRPr="00946FE5">
              <w:rPr>
                <w:b/>
                <w:kern w:val="18"/>
              </w:rPr>
              <w:t>RULE 249. AUTO DEALERS – PREMIUM DEVELOPMENT</w:t>
            </w:r>
          </w:p>
        </w:tc>
      </w:tr>
      <w:tr w:rsidR="00C83E31" w:rsidRPr="00946FE5" w14:paraId="6074A2F0" w14:textId="77777777" w:rsidTr="002C54CD">
        <w:trPr>
          <w:cantSplit/>
        </w:trPr>
        <w:tc>
          <w:tcPr>
            <w:tcW w:w="3120" w:type="dxa"/>
            <w:gridSpan w:val="3"/>
          </w:tcPr>
          <w:p w14:paraId="1095D9F1" w14:textId="77777777" w:rsidR="00C83E31" w:rsidRPr="00946FE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46FE5">
              <w:rPr>
                <w:kern w:val="18"/>
              </w:rPr>
              <w:t>$   208</w:t>
            </w:r>
          </w:p>
        </w:tc>
        <w:tc>
          <w:tcPr>
            <w:tcW w:w="3120" w:type="dxa"/>
          </w:tcPr>
          <w:p w14:paraId="5FD69F6E" w14:textId="77777777" w:rsidR="00C83E31" w:rsidRPr="00946FE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46FE5">
              <w:rPr>
                <w:kern w:val="18"/>
              </w:rPr>
              <w:t xml:space="preserve">Refer to Rule </w:t>
            </w:r>
            <w:r w:rsidRPr="00946FE5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47AF3798" w14:textId="77777777" w:rsidR="00C83E31" w:rsidRPr="00946FE5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7F4ACFE" w14:textId="77777777" w:rsidR="00C83E31" w:rsidRPr="00946FE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46FE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09D5FE4" w14:textId="77777777" w:rsidR="00C83E31" w:rsidRPr="00946FE5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946FE5" w14:paraId="7532C134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59BCDCA" w14:textId="77777777" w:rsidR="00C83E31" w:rsidRPr="00946FE5" w:rsidRDefault="00C83E31" w:rsidP="00F84EA5">
            <w:pPr>
              <w:pStyle w:val="tabletext11"/>
              <w:rPr>
                <w:b/>
                <w:kern w:val="18"/>
              </w:rPr>
            </w:pPr>
          </w:p>
        </w:tc>
      </w:tr>
      <w:tr w:rsidR="00C83E31" w:rsidRPr="00946FE5" w14:paraId="32B0CF48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372AEDCA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  <w:r w:rsidRPr="00946F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4F128A4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  <w:r w:rsidRPr="00946FE5">
              <w:rPr>
                <w:kern w:val="18"/>
              </w:rPr>
              <w:t xml:space="preserve">For Other Than Zone-rated Trucks, Tractors and Trailers Classifications, refer to Rule </w:t>
            </w:r>
            <w:r w:rsidRPr="00946FE5">
              <w:rPr>
                <w:b/>
                <w:kern w:val="18"/>
              </w:rPr>
              <w:t>222.</w:t>
            </w:r>
            <w:r w:rsidRPr="00946FE5">
              <w:rPr>
                <w:kern w:val="18"/>
              </w:rPr>
              <w:t xml:space="preserve"> for premium development.</w:t>
            </w:r>
          </w:p>
        </w:tc>
      </w:tr>
      <w:tr w:rsidR="00C83E31" w:rsidRPr="00946FE5" w14:paraId="4FD3277B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440CBD5F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  <w:r w:rsidRPr="00946F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7C9B28A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  <w:r w:rsidRPr="00946FE5">
              <w:rPr>
                <w:kern w:val="18"/>
              </w:rPr>
              <w:t xml:space="preserve">For Private Passenger Types Classifications, refer to Rule </w:t>
            </w:r>
            <w:r w:rsidRPr="00946FE5">
              <w:rPr>
                <w:b/>
                <w:kern w:val="18"/>
              </w:rPr>
              <w:t>232.</w:t>
            </w:r>
            <w:r w:rsidRPr="00946FE5">
              <w:rPr>
                <w:kern w:val="18"/>
              </w:rPr>
              <w:t xml:space="preserve"> for premium development.</w:t>
            </w:r>
          </w:p>
        </w:tc>
      </w:tr>
      <w:tr w:rsidR="00C83E31" w:rsidRPr="00946FE5" w14:paraId="72D6E126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729E813B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  <w:r w:rsidRPr="00946F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5D0B5AF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  <w:r w:rsidRPr="00946FE5">
              <w:rPr>
                <w:kern w:val="18"/>
              </w:rPr>
              <w:t xml:space="preserve">For Other Than Zone-rated Public Autos, refer to Rule </w:t>
            </w:r>
            <w:r w:rsidRPr="00946FE5">
              <w:rPr>
                <w:rStyle w:val="rulelink"/>
              </w:rPr>
              <w:t>239.</w:t>
            </w:r>
            <w:r w:rsidRPr="00946FE5">
              <w:rPr>
                <w:rStyle w:val="rulelink"/>
                <w:b w:val="0"/>
              </w:rPr>
              <w:t xml:space="preserve"> for premium development. </w:t>
            </w:r>
          </w:p>
        </w:tc>
      </w:tr>
      <w:tr w:rsidR="00C83E31" w:rsidRPr="00946FE5" w14:paraId="265D7425" w14:textId="77777777" w:rsidTr="002C54CD">
        <w:trPr>
          <w:cantSplit/>
        </w:trPr>
        <w:tc>
          <w:tcPr>
            <w:tcW w:w="220" w:type="dxa"/>
          </w:tcPr>
          <w:p w14:paraId="38886232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  <w:r w:rsidRPr="00946F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632BE783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  <w:r w:rsidRPr="00946FE5">
              <w:rPr>
                <w:kern w:val="18"/>
              </w:rPr>
              <w:t xml:space="preserve">For liability increased limits factors, refer to Rule </w:t>
            </w:r>
            <w:r w:rsidRPr="00946FE5">
              <w:rPr>
                <w:rStyle w:val="rulelink"/>
              </w:rPr>
              <w:t>300.</w:t>
            </w:r>
          </w:p>
        </w:tc>
      </w:tr>
      <w:tr w:rsidR="00C83E31" w:rsidRPr="00946FE5" w14:paraId="7E3D80DA" w14:textId="77777777" w:rsidTr="002C54C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A3D63F7" w14:textId="77777777" w:rsidR="00C83E31" w:rsidRPr="00946FE5" w:rsidRDefault="00C83E31" w:rsidP="00F84EA5">
            <w:pPr>
              <w:pStyle w:val="tabletext11"/>
              <w:jc w:val="both"/>
              <w:rPr>
                <w:kern w:val="18"/>
              </w:rPr>
            </w:pPr>
            <w:r w:rsidRPr="00946F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030E13B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  <w:r w:rsidRPr="00946FE5">
              <w:rPr>
                <w:kern w:val="18"/>
              </w:rPr>
              <w:t xml:space="preserve">Other Than Auto losses for </w:t>
            </w:r>
            <w:r w:rsidRPr="00946FE5">
              <w:t>Auto Dealers</w:t>
            </w:r>
            <w:r w:rsidRPr="00946FE5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946FE5">
              <w:rPr>
                <w:rStyle w:val="rulelink"/>
              </w:rPr>
              <w:t>249.</w:t>
            </w:r>
          </w:p>
        </w:tc>
      </w:tr>
      <w:tr w:rsidR="00C83E31" w:rsidRPr="00946FE5" w14:paraId="292C84F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852508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EA64DE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46FE5" w14:paraId="45258220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F6F724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73E503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46FE5" w14:paraId="26262C9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FDDDE4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364C9F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46FE5" w14:paraId="63FDBD23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89FCAB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AEF51A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46FE5" w14:paraId="6600DC82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4DC7A0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F00BC7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46FE5" w14:paraId="58E86CA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1853F2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595A42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46FE5" w14:paraId="14D08A2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9DBC07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434591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46FE5" w14:paraId="278D3D2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5159D5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EFFB6D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46FE5" w14:paraId="6BAC79D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7079C7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FCBB5C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46FE5" w14:paraId="40DB4CC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CAD02C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9A1021F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46FE5" w14:paraId="0AE60E70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1E6A1B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D95D89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46FE5" w14:paraId="77E640B0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C4A4F9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0F9BD77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46FE5" w14:paraId="0C55046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4CA48F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51EF45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46FE5" w14:paraId="2E31C08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97CC0D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7BCB44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46FE5" w14:paraId="38662AF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B4BAB0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6AC722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46FE5" w14:paraId="69ED9448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8BD1E6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0041EB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46FE5" w14:paraId="41496C7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5E8C09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2F151A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46FE5" w14:paraId="2E2409D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D42D43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D9371C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46FE5" w14:paraId="4B289E5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9B0AD9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FBFD13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46FE5" w14:paraId="40ADAD68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50352B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014953A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46FE5" w14:paraId="26E0E33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E258BA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72D1A1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46FE5" w14:paraId="3222251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793A4E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BE71D6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46FE5" w14:paraId="4F3300D8" w14:textId="77777777" w:rsidTr="002C54C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2F5B10E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06964DCA" w14:textId="77777777" w:rsidR="00C83E31" w:rsidRPr="00946FE5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72B43CBA" w14:textId="77777777" w:rsidR="00C83E31" w:rsidRDefault="00C83E31" w:rsidP="00F84EA5">
      <w:pPr>
        <w:pStyle w:val="isonormal"/>
      </w:pPr>
    </w:p>
    <w:p w14:paraId="078A98BF" w14:textId="77777777" w:rsidR="00C83E31" w:rsidRDefault="00C83E31" w:rsidP="00F84EA5">
      <w:pPr>
        <w:pStyle w:val="isonormal"/>
        <w:jc w:val="left"/>
      </w:pPr>
    </w:p>
    <w:p w14:paraId="6B127D86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F6668FA" w14:textId="77777777" w:rsidR="00C83E31" w:rsidRPr="007B32D8" w:rsidRDefault="00C83E31" w:rsidP="00F84EA5">
      <w:pPr>
        <w:pStyle w:val="subcap"/>
      </w:pPr>
      <w:r w:rsidRPr="007B32D8">
        <w:lastRenderedPageBreak/>
        <w:t>TERRITORY 147</w:t>
      </w:r>
    </w:p>
    <w:p w14:paraId="56D61CDB" w14:textId="77777777" w:rsidR="00C83E31" w:rsidRPr="007B32D8" w:rsidRDefault="00C83E31" w:rsidP="00F84EA5">
      <w:pPr>
        <w:pStyle w:val="subcap2"/>
      </w:pPr>
      <w:r w:rsidRPr="007B32D8">
        <w:t>LIAB, MED PAY</w:t>
      </w:r>
    </w:p>
    <w:p w14:paraId="6F1DD5D2" w14:textId="77777777" w:rsidR="00C83E31" w:rsidRPr="007B32D8" w:rsidRDefault="00C83E31" w:rsidP="00F84EA5">
      <w:pPr>
        <w:pStyle w:val="isonormal"/>
      </w:pPr>
    </w:p>
    <w:p w14:paraId="66A0D871" w14:textId="77777777" w:rsidR="00C83E31" w:rsidRPr="007B32D8" w:rsidRDefault="00C83E31" w:rsidP="00F84EA5">
      <w:pPr>
        <w:pStyle w:val="isonormal"/>
        <w:sectPr w:rsidR="00C83E31" w:rsidRPr="007B32D8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C83E31" w:rsidRPr="007B32D8" w14:paraId="0668199B" w14:textId="77777777" w:rsidTr="002C54C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39C4A55" w14:textId="77777777" w:rsidR="00C83E31" w:rsidRPr="007B32D8" w:rsidRDefault="00C83E31" w:rsidP="00F84EA5">
            <w:pPr>
              <w:pStyle w:val="tablehead"/>
              <w:rPr>
                <w:kern w:val="18"/>
              </w:rPr>
            </w:pPr>
            <w:r w:rsidRPr="007B32D8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DDC6C34" w14:textId="77777777" w:rsidR="00C83E31" w:rsidRPr="007B32D8" w:rsidRDefault="00C83E31" w:rsidP="00F84EA5">
            <w:pPr>
              <w:pStyle w:val="tablehead"/>
              <w:rPr>
                <w:kern w:val="18"/>
              </w:rPr>
            </w:pPr>
            <w:r w:rsidRPr="007B32D8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C2FF21C" w14:textId="77777777" w:rsidR="00C83E31" w:rsidRPr="007B32D8" w:rsidRDefault="00C83E31" w:rsidP="00F84EA5">
            <w:pPr>
              <w:pStyle w:val="tablehead"/>
              <w:rPr>
                <w:kern w:val="18"/>
              </w:rPr>
            </w:pPr>
            <w:r w:rsidRPr="007B32D8">
              <w:rPr>
                <w:kern w:val="18"/>
              </w:rPr>
              <w:t>PERSONAL INJURY PROTECTION</w:t>
            </w:r>
          </w:p>
        </w:tc>
      </w:tr>
      <w:tr w:rsidR="00C83E31" w:rsidRPr="007B32D8" w14:paraId="0C1798D4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2AB057B" w14:textId="77777777" w:rsidR="00C83E31" w:rsidRPr="007B32D8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55FE2609" w14:textId="77777777" w:rsidR="00C83E31" w:rsidRPr="007B32D8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20605C2" w14:textId="77777777" w:rsidR="00C83E31" w:rsidRPr="007B32D8" w:rsidRDefault="00C83E31" w:rsidP="00F84EA5">
            <w:pPr>
              <w:pStyle w:val="tablehead"/>
              <w:rPr>
                <w:kern w:val="18"/>
              </w:rPr>
            </w:pPr>
          </w:p>
        </w:tc>
      </w:tr>
      <w:tr w:rsidR="00C83E31" w:rsidRPr="007B32D8" w14:paraId="5B87CE83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04EBD15" w14:textId="77777777" w:rsidR="00C83E31" w:rsidRPr="007B32D8" w:rsidRDefault="00C83E31" w:rsidP="00F84EA5">
            <w:pPr>
              <w:pStyle w:val="tablehead"/>
              <w:rPr>
                <w:kern w:val="18"/>
              </w:rPr>
            </w:pPr>
            <w:r w:rsidRPr="007B32D8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7B88DB7" w14:textId="77777777" w:rsidR="00C83E31" w:rsidRPr="007B32D8" w:rsidRDefault="00C83E31" w:rsidP="00F84EA5">
            <w:pPr>
              <w:pStyle w:val="tablehead"/>
              <w:rPr>
                <w:kern w:val="18"/>
              </w:rPr>
            </w:pPr>
            <w:r w:rsidRPr="007B32D8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E21A370" w14:textId="77777777" w:rsidR="00C83E31" w:rsidRPr="007B32D8" w:rsidRDefault="00C83E31" w:rsidP="00F84EA5">
            <w:pPr>
              <w:pStyle w:val="tablehead"/>
              <w:rPr>
                <w:kern w:val="18"/>
              </w:rPr>
            </w:pPr>
            <w:r w:rsidRPr="007B32D8">
              <w:rPr>
                <w:kern w:val="18"/>
              </w:rPr>
              <w:t>Basic Limits</w:t>
            </w:r>
          </w:p>
        </w:tc>
      </w:tr>
      <w:tr w:rsidR="00C83E31" w:rsidRPr="007B32D8" w14:paraId="1B6134F2" w14:textId="77777777" w:rsidTr="002C54CD">
        <w:trPr>
          <w:cantSplit/>
        </w:trPr>
        <w:tc>
          <w:tcPr>
            <w:tcW w:w="9360" w:type="dxa"/>
            <w:gridSpan w:val="7"/>
          </w:tcPr>
          <w:p w14:paraId="040A54BB" w14:textId="77777777" w:rsidR="00C83E31" w:rsidRPr="007B32D8" w:rsidRDefault="00C83E31" w:rsidP="00F84EA5">
            <w:pPr>
              <w:pStyle w:val="tabletext11"/>
              <w:rPr>
                <w:b/>
                <w:kern w:val="18"/>
              </w:rPr>
            </w:pPr>
            <w:r w:rsidRPr="007B32D8">
              <w:rPr>
                <w:b/>
                <w:kern w:val="18"/>
              </w:rPr>
              <w:t>RULE 223. TRUCKS, TRACTORS AND TRAILERS CLASSIFICATIONS</w:t>
            </w:r>
          </w:p>
        </w:tc>
      </w:tr>
      <w:tr w:rsidR="00C83E31" w:rsidRPr="007B32D8" w14:paraId="19A145CA" w14:textId="77777777" w:rsidTr="002C54CD">
        <w:trPr>
          <w:cantSplit/>
        </w:trPr>
        <w:tc>
          <w:tcPr>
            <w:tcW w:w="3120" w:type="dxa"/>
            <w:gridSpan w:val="3"/>
          </w:tcPr>
          <w:p w14:paraId="7B38E56D" w14:textId="77777777" w:rsidR="00C83E31" w:rsidRPr="007B32D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B32D8">
              <w:rPr>
                <w:kern w:val="18"/>
              </w:rPr>
              <w:t>$   266</w:t>
            </w:r>
          </w:p>
        </w:tc>
        <w:tc>
          <w:tcPr>
            <w:tcW w:w="3120" w:type="dxa"/>
          </w:tcPr>
          <w:p w14:paraId="50C68BAB" w14:textId="77777777" w:rsidR="00C83E31" w:rsidRPr="007B32D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B32D8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6BE90FBC" w14:textId="77777777" w:rsidR="00C83E31" w:rsidRPr="007B32D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70D9FB9" w14:textId="77777777" w:rsidR="00C83E31" w:rsidRPr="007B32D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B32D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0B562F0" w14:textId="77777777" w:rsidR="00C83E31" w:rsidRPr="007B32D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7B32D8" w14:paraId="081B2CB7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AFF1D7D" w14:textId="77777777" w:rsidR="00C83E31" w:rsidRPr="007B32D8" w:rsidRDefault="00C83E31" w:rsidP="00F84EA5">
            <w:pPr>
              <w:pStyle w:val="tabletext11"/>
              <w:rPr>
                <w:b/>
                <w:kern w:val="18"/>
              </w:rPr>
            </w:pPr>
            <w:r w:rsidRPr="007B32D8">
              <w:rPr>
                <w:b/>
                <w:kern w:val="18"/>
              </w:rPr>
              <w:t>RULE 232. PRIVATE PASSENGER TYPES CLASSIFICATIONS</w:t>
            </w:r>
          </w:p>
        </w:tc>
      </w:tr>
      <w:tr w:rsidR="00C83E31" w:rsidRPr="007B32D8" w14:paraId="00F1DA4F" w14:textId="77777777" w:rsidTr="002C54CD">
        <w:trPr>
          <w:cantSplit/>
        </w:trPr>
        <w:tc>
          <w:tcPr>
            <w:tcW w:w="3120" w:type="dxa"/>
            <w:gridSpan w:val="3"/>
          </w:tcPr>
          <w:p w14:paraId="158F15F7" w14:textId="77777777" w:rsidR="00C83E31" w:rsidRPr="007B32D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B32D8">
              <w:rPr>
                <w:kern w:val="18"/>
              </w:rPr>
              <w:t>$   246</w:t>
            </w:r>
          </w:p>
        </w:tc>
        <w:tc>
          <w:tcPr>
            <w:tcW w:w="3120" w:type="dxa"/>
          </w:tcPr>
          <w:p w14:paraId="2D4A6206" w14:textId="77777777" w:rsidR="00C83E31" w:rsidRPr="007B32D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B32D8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199F49FD" w14:textId="77777777" w:rsidR="00C83E31" w:rsidRPr="007B32D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EE61F2B" w14:textId="77777777" w:rsidR="00C83E31" w:rsidRPr="007B32D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B32D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D466733" w14:textId="77777777" w:rsidR="00C83E31" w:rsidRPr="007B32D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7B32D8" w14:paraId="0AE809A9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950C6D0" w14:textId="77777777" w:rsidR="00C83E31" w:rsidRPr="007B32D8" w:rsidRDefault="00C83E31" w:rsidP="00F84EA5">
            <w:pPr>
              <w:pStyle w:val="tabletext11"/>
              <w:rPr>
                <w:b/>
                <w:kern w:val="18"/>
              </w:rPr>
            </w:pPr>
            <w:r w:rsidRPr="007B32D8">
              <w:rPr>
                <w:b/>
                <w:kern w:val="18"/>
              </w:rPr>
              <w:t>RULE 240. PUBLIC AUTO CLASSIFICATIONS –</w:t>
            </w:r>
          </w:p>
        </w:tc>
      </w:tr>
      <w:tr w:rsidR="00C83E31" w:rsidRPr="007B32D8" w14:paraId="7060CA1B" w14:textId="77777777" w:rsidTr="002C54CD">
        <w:trPr>
          <w:cantSplit/>
        </w:trPr>
        <w:tc>
          <w:tcPr>
            <w:tcW w:w="540" w:type="dxa"/>
            <w:gridSpan w:val="2"/>
          </w:tcPr>
          <w:p w14:paraId="02C74D26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2E7597C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  <w:r w:rsidRPr="007B32D8">
              <w:rPr>
                <w:b/>
                <w:kern w:val="18"/>
              </w:rPr>
              <w:t>– TAXICABS AND LIMOUSINES</w:t>
            </w:r>
          </w:p>
        </w:tc>
      </w:tr>
      <w:tr w:rsidR="00C83E31" w:rsidRPr="007B32D8" w14:paraId="27BA2283" w14:textId="77777777" w:rsidTr="002C54CD">
        <w:trPr>
          <w:cantSplit/>
        </w:trPr>
        <w:tc>
          <w:tcPr>
            <w:tcW w:w="3120" w:type="dxa"/>
            <w:gridSpan w:val="3"/>
          </w:tcPr>
          <w:p w14:paraId="4C365968" w14:textId="77777777" w:rsidR="00C83E31" w:rsidRPr="007B32D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B32D8">
              <w:rPr>
                <w:kern w:val="18"/>
              </w:rPr>
              <w:t>$  1069</w:t>
            </w:r>
          </w:p>
        </w:tc>
        <w:tc>
          <w:tcPr>
            <w:tcW w:w="3120" w:type="dxa"/>
          </w:tcPr>
          <w:p w14:paraId="5C10BE53" w14:textId="77777777" w:rsidR="00C83E31" w:rsidRPr="007B32D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B32D8">
              <w:rPr>
                <w:kern w:val="18"/>
              </w:rPr>
              <w:t>$    44</w:t>
            </w:r>
          </w:p>
        </w:tc>
        <w:tc>
          <w:tcPr>
            <w:tcW w:w="1040" w:type="dxa"/>
          </w:tcPr>
          <w:p w14:paraId="0962644D" w14:textId="77777777" w:rsidR="00C83E31" w:rsidRPr="007B32D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EAE91E6" w14:textId="77777777" w:rsidR="00C83E31" w:rsidRPr="007B32D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B32D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A1FF9AD" w14:textId="77777777" w:rsidR="00C83E31" w:rsidRPr="007B32D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7B32D8" w14:paraId="3958A1E9" w14:textId="77777777" w:rsidTr="002C54CD">
        <w:trPr>
          <w:cantSplit/>
        </w:trPr>
        <w:tc>
          <w:tcPr>
            <w:tcW w:w="540" w:type="dxa"/>
            <w:gridSpan w:val="2"/>
          </w:tcPr>
          <w:p w14:paraId="2ACACC10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1035ECC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  <w:r w:rsidRPr="007B32D8">
              <w:rPr>
                <w:b/>
                <w:kern w:val="18"/>
              </w:rPr>
              <w:t>– SCHOOL AND CHURCH BUSES</w:t>
            </w:r>
          </w:p>
        </w:tc>
      </w:tr>
      <w:tr w:rsidR="00C83E31" w:rsidRPr="007B32D8" w14:paraId="1B9199E1" w14:textId="77777777" w:rsidTr="002C54CD">
        <w:trPr>
          <w:cantSplit/>
        </w:trPr>
        <w:tc>
          <w:tcPr>
            <w:tcW w:w="3120" w:type="dxa"/>
            <w:gridSpan w:val="3"/>
          </w:tcPr>
          <w:p w14:paraId="18482D68" w14:textId="77777777" w:rsidR="00C83E31" w:rsidRPr="007B32D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B32D8">
              <w:rPr>
                <w:kern w:val="18"/>
              </w:rPr>
              <w:t>$   101</w:t>
            </w:r>
          </w:p>
        </w:tc>
        <w:tc>
          <w:tcPr>
            <w:tcW w:w="3120" w:type="dxa"/>
          </w:tcPr>
          <w:p w14:paraId="2402A661" w14:textId="77777777" w:rsidR="00C83E31" w:rsidRPr="007B32D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B32D8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14B5A88A" w14:textId="77777777" w:rsidR="00C83E31" w:rsidRPr="007B32D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80F6CAF" w14:textId="77777777" w:rsidR="00C83E31" w:rsidRPr="007B32D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B32D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2C9320B" w14:textId="77777777" w:rsidR="00C83E31" w:rsidRPr="007B32D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7B32D8" w14:paraId="71980196" w14:textId="77777777" w:rsidTr="002C54CD">
        <w:trPr>
          <w:cantSplit/>
        </w:trPr>
        <w:tc>
          <w:tcPr>
            <w:tcW w:w="540" w:type="dxa"/>
            <w:gridSpan w:val="2"/>
          </w:tcPr>
          <w:p w14:paraId="3BC903F6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9A9C930" w14:textId="77777777" w:rsidR="00C83E31" w:rsidRPr="007B32D8" w:rsidRDefault="00C83E31" w:rsidP="00F84EA5">
            <w:pPr>
              <w:pStyle w:val="tabletext11"/>
              <w:rPr>
                <w:b/>
                <w:kern w:val="18"/>
              </w:rPr>
            </w:pPr>
            <w:r w:rsidRPr="007B32D8">
              <w:rPr>
                <w:b/>
                <w:kern w:val="18"/>
              </w:rPr>
              <w:t>– OTHER BUSES</w:t>
            </w:r>
          </w:p>
        </w:tc>
      </w:tr>
      <w:tr w:rsidR="00C83E31" w:rsidRPr="007B32D8" w14:paraId="2E742FD9" w14:textId="77777777" w:rsidTr="002C54CD">
        <w:trPr>
          <w:cantSplit/>
        </w:trPr>
        <w:tc>
          <w:tcPr>
            <w:tcW w:w="3120" w:type="dxa"/>
            <w:gridSpan w:val="3"/>
          </w:tcPr>
          <w:p w14:paraId="6F81DECF" w14:textId="77777777" w:rsidR="00C83E31" w:rsidRPr="007B32D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B32D8">
              <w:rPr>
                <w:kern w:val="18"/>
              </w:rPr>
              <w:t>$   841</w:t>
            </w:r>
          </w:p>
        </w:tc>
        <w:tc>
          <w:tcPr>
            <w:tcW w:w="3120" w:type="dxa"/>
          </w:tcPr>
          <w:p w14:paraId="644DAD33" w14:textId="77777777" w:rsidR="00C83E31" w:rsidRPr="007B32D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B32D8">
              <w:rPr>
                <w:kern w:val="18"/>
              </w:rPr>
              <w:t>$    47</w:t>
            </w:r>
          </w:p>
        </w:tc>
        <w:tc>
          <w:tcPr>
            <w:tcW w:w="1040" w:type="dxa"/>
          </w:tcPr>
          <w:p w14:paraId="12FA5D10" w14:textId="77777777" w:rsidR="00C83E31" w:rsidRPr="007B32D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9D0F8FE" w14:textId="77777777" w:rsidR="00C83E31" w:rsidRPr="007B32D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B32D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0ECFB5E" w14:textId="77777777" w:rsidR="00C83E31" w:rsidRPr="007B32D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7B32D8" w14:paraId="4340FC2A" w14:textId="77777777" w:rsidTr="002C54CD">
        <w:trPr>
          <w:cantSplit/>
        </w:trPr>
        <w:tc>
          <w:tcPr>
            <w:tcW w:w="540" w:type="dxa"/>
            <w:gridSpan w:val="2"/>
          </w:tcPr>
          <w:p w14:paraId="3A5C647C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587BBEC" w14:textId="77777777" w:rsidR="00C83E31" w:rsidRPr="007B32D8" w:rsidRDefault="00C83E31" w:rsidP="00F84EA5">
            <w:pPr>
              <w:pStyle w:val="tabletext11"/>
              <w:rPr>
                <w:b/>
                <w:kern w:val="18"/>
              </w:rPr>
            </w:pPr>
            <w:r w:rsidRPr="007B32D8">
              <w:rPr>
                <w:b/>
                <w:kern w:val="18"/>
              </w:rPr>
              <w:t>– VAN POOLS</w:t>
            </w:r>
          </w:p>
        </w:tc>
      </w:tr>
      <w:tr w:rsidR="00C83E31" w:rsidRPr="007B32D8" w14:paraId="3B084520" w14:textId="77777777" w:rsidTr="002C54CD">
        <w:trPr>
          <w:cantSplit/>
        </w:trPr>
        <w:tc>
          <w:tcPr>
            <w:tcW w:w="3120" w:type="dxa"/>
            <w:gridSpan w:val="3"/>
          </w:tcPr>
          <w:p w14:paraId="2F16B046" w14:textId="77777777" w:rsidR="00C83E31" w:rsidRPr="007B32D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B32D8">
              <w:rPr>
                <w:kern w:val="18"/>
              </w:rPr>
              <w:t>$   253</w:t>
            </w:r>
          </w:p>
        </w:tc>
        <w:tc>
          <w:tcPr>
            <w:tcW w:w="3120" w:type="dxa"/>
          </w:tcPr>
          <w:p w14:paraId="14753F2E" w14:textId="77777777" w:rsidR="00C83E31" w:rsidRPr="007B32D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B32D8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710581B4" w14:textId="77777777" w:rsidR="00C83E31" w:rsidRPr="007B32D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B4DC6DB" w14:textId="77777777" w:rsidR="00C83E31" w:rsidRPr="007B32D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B32D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1D2B21F" w14:textId="77777777" w:rsidR="00C83E31" w:rsidRPr="007B32D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7B32D8" w14:paraId="7CDC9743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750ABD3" w14:textId="77777777" w:rsidR="00C83E31" w:rsidRPr="007B32D8" w:rsidRDefault="00C83E31" w:rsidP="00F84EA5">
            <w:pPr>
              <w:pStyle w:val="tabletext11"/>
              <w:rPr>
                <w:b/>
                <w:kern w:val="18"/>
              </w:rPr>
            </w:pPr>
            <w:r w:rsidRPr="007B32D8">
              <w:rPr>
                <w:b/>
                <w:kern w:val="18"/>
              </w:rPr>
              <w:t>RULE 249. AUTO DEALERS – PREMIUM DEVELOPMENT</w:t>
            </w:r>
          </w:p>
        </w:tc>
      </w:tr>
      <w:tr w:rsidR="00C83E31" w:rsidRPr="007B32D8" w14:paraId="26D99E3D" w14:textId="77777777" w:rsidTr="002C54CD">
        <w:trPr>
          <w:cantSplit/>
        </w:trPr>
        <w:tc>
          <w:tcPr>
            <w:tcW w:w="3120" w:type="dxa"/>
            <w:gridSpan w:val="3"/>
          </w:tcPr>
          <w:p w14:paraId="35A3EED6" w14:textId="77777777" w:rsidR="00C83E31" w:rsidRPr="007B32D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B32D8">
              <w:rPr>
                <w:kern w:val="18"/>
              </w:rPr>
              <w:t>$   158</w:t>
            </w:r>
          </w:p>
        </w:tc>
        <w:tc>
          <w:tcPr>
            <w:tcW w:w="3120" w:type="dxa"/>
          </w:tcPr>
          <w:p w14:paraId="6D0E4734" w14:textId="77777777" w:rsidR="00C83E31" w:rsidRPr="007B32D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B32D8">
              <w:rPr>
                <w:kern w:val="18"/>
              </w:rPr>
              <w:t xml:space="preserve">Refer to Rule </w:t>
            </w:r>
            <w:r w:rsidRPr="007B32D8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57CE9053" w14:textId="77777777" w:rsidR="00C83E31" w:rsidRPr="007B32D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A839280" w14:textId="77777777" w:rsidR="00C83E31" w:rsidRPr="007B32D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B32D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49803E1" w14:textId="77777777" w:rsidR="00C83E31" w:rsidRPr="007B32D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7B32D8" w14:paraId="40A6182A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598594A" w14:textId="77777777" w:rsidR="00C83E31" w:rsidRPr="007B32D8" w:rsidRDefault="00C83E31" w:rsidP="00F84EA5">
            <w:pPr>
              <w:pStyle w:val="tabletext11"/>
              <w:rPr>
                <w:b/>
                <w:kern w:val="18"/>
              </w:rPr>
            </w:pPr>
          </w:p>
        </w:tc>
      </w:tr>
      <w:tr w:rsidR="00C83E31" w:rsidRPr="007B32D8" w14:paraId="4E21A4EE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3EF9EA82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  <w:r w:rsidRPr="007B32D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4A6629C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  <w:r w:rsidRPr="007B32D8">
              <w:rPr>
                <w:kern w:val="18"/>
              </w:rPr>
              <w:t xml:space="preserve">For Other Than Zone-rated Trucks, Tractors and Trailers Classifications, refer to Rule </w:t>
            </w:r>
            <w:r w:rsidRPr="007B32D8">
              <w:rPr>
                <w:b/>
                <w:kern w:val="18"/>
              </w:rPr>
              <w:t>222.</w:t>
            </w:r>
            <w:r w:rsidRPr="007B32D8">
              <w:rPr>
                <w:kern w:val="18"/>
              </w:rPr>
              <w:t xml:space="preserve"> for premium development.</w:t>
            </w:r>
          </w:p>
        </w:tc>
      </w:tr>
      <w:tr w:rsidR="00C83E31" w:rsidRPr="007B32D8" w14:paraId="688AC98D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7BC12961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  <w:r w:rsidRPr="007B32D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C5D7629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  <w:r w:rsidRPr="007B32D8">
              <w:rPr>
                <w:kern w:val="18"/>
              </w:rPr>
              <w:t xml:space="preserve">For Private Passenger Types Classifications, refer to Rule </w:t>
            </w:r>
            <w:r w:rsidRPr="007B32D8">
              <w:rPr>
                <w:b/>
                <w:kern w:val="18"/>
              </w:rPr>
              <w:t>232.</w:t>
            </w:r>
            <w:r w:rsidRPr="007B32D8">
              <w:rPr>
                <w:kern w:val="18"/>
              </w:rPr>
              <w:t xml:space="preserve"> for premium development.</w:t>
            </w:r>
          </w:p>
        </w:tc>
      </w:tr>
      <w:tr w:rsidR="00C83E31" w:rsidRPr="007B32D8" w14:paraId="4FFA375D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2F630B14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  <w:r w:rsidRPr="007B32D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5ACC47A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  <w:r w:rsidRPr="007B32D8">
              <w:rPr>
                <w:kern w:val="18"/>
              </w:rPr>
              <w:t xml:space="preserve">For Other Than Zone-rated Public Autos, refer to Rule </w:t>
            </w:r>
            <w:r w:rsidRPr="007B32D8">
              <w:rPr>
                <w:rStyle w:val="rulelink"/>
              </w:rPr>
              <w:t>239.</w:t>
            </w:r>
            <w:r w:rsidRPr="007B32D8">
              <w:rPr>
                <w:rStyle w:val="rulelink"/>
                <w:b w:val="0"/>
              </w:rPr>
              <w:t xml:space="preserve"> for premium development. </w:t>
            </w:r>
          </w:p>
        </w:tc>
      </w:tr>
      <w:tr w:rsidR="00C83E31" w:rsidRPr="007B32D8" w14:paraId="1DA72F11" w14:textId="77777777" w:rsidTr="002C54CD">
        <w:trPr>
          <w:cantSplit/>
        </w:trPr>
        <w:tc>
          <w:tcPr>
            <w:tcW w:w="220" w:type="dxa"/>
          </w:tcPr>
          <w:p w14:paraId="4D2AC9B8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  <w:r w:rsidRPr="007B32D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7D897700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  <w:r w:rsidRPr="007B32D8">
              <w:rPr>
                <w:kern w:val="18"/>
              </w:rPr>
              <w:t xml:space="preserve">For liability increased limits factors, refer to Rule </w:t>
            </w:r>
            <w:r w:rsidRPr="007B32D8">
              <w:rPr>
                <w:rStyle w:val="rulelink"/>
              </w:rPr>
              <w:t>300.</w:t>
            </w:r>
          </w:p>
        </w:tc>
      </w:tr>
      <w:tr w:rsidR="00C83E31" w:rsidRPr="007B32D8" w14:paraId="2489ACA9" w14:textId="77777777" w:rsidTr="002C54C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1C56097" w14:textId="77777777" w:rsidR="00C83E31" w:rsidRPr="007B32D8" w:rsidRDefault="00C83E31" w:rsidP="00F84EA5">
            <w:pPr>
              <w:pStyle w:val="tabletext11"/>
              <w:jc w:val="both"/>
              <w:rPr>
                <w:kern w:val="18"/>
              </w:rPr>
            </w:pPr>
            <w:r w:rsidRPr="007B32D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7C174A48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  <w:r w:rsidRPr="007B32D8">
              <w:rPr>
                <w:kern w:val="18"/>
              </w:rPr>
              <w:t xml:space="preserve">Other Than Auto losses for </w:t>
            </w:r>
            <w:r w:rsidRPr="007B32D8">
              <w:t>Auto Dealers</w:t>
            </w:r>
            <w:r w:rsidRPr="007B32D8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7B32D8">
              <w:rPr>
                <w:rStyle w:val="rulelink"/>
              </w:rPr>
              <w:t>249.</w:t>
            </w:r>
          </w:p>
        </w:tc>
      </w:tr>
      <w:tr w:rsidR="00C83E31" w:rsidRPr="007B32D8" w14:paraId="76D12419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B196A7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ED548B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B32D8" w14:paraId="29D4E0C2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62B77C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25F92B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B32D8" w14:paraId="70FB0913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BF28F3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92CE24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B32D8" w14:paraId="6C03BC2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982179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491DAA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B32D8" w14:paraId="60A24AA9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560340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C79B6D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B32D8" w14:paraId="3B74B7A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1719B9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42B05E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B32D8" w14:paraId="5999B674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B7442A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CBEAA58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B32D8" w14:paraId="410FA4D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F95ABA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1A8291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B32D8" w14:paraId="31E1337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343789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432B4E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B32D8" w14:paraId="07AC1D43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7F434E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45C53A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B32D8" w14:paraId="1AC072E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EB48FC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5BEDDA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B32D8" w14:paraId="191DE4F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03DB6E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0605EC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B32D8" w14:paraId="2478E67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E65E82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C46C3A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B32D8" w14:paraId="327A0B84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2DD3DF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25E2C8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B32D8" w14:paraId="37AF2FE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18A059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CC1E32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B32D8" w14:paraId="0FD2538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CE1659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3C3537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B32D8" w14:paraId="1D98C94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DA2B25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B5F585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B32D8" w14:paraId="79E109C9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6F94F3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8B1D910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B32D8" w14:paraId="0B238D56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414F18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8414EC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B32D8" w14:paraId="1238BDA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F1C96C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C92260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B32D8" w14:paraId="5525788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D178FB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1AF492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B32D8" w14:paraId="47B46D3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8CC342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2B7F03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B32D8" w14:paraId="26941407" w14:textId="77777777" w:rsidTr="002C54C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FCF53C9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7FCE40AC" w14:textId="77777777" w:rsidR="00C83E31" w:rsidRPr="007B32D8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19D108AB" w14:textId="77777777" w:rsidR="00C83E31" w:rsidRDefault="00C83E31" w:rsidP="00F84EA5">
      <w:pPr>
        <w:pStyle w:val="isonormal"/>
      </w:pPr>
    </w:p>
    <w:p w14:paraId="03463D79" w14:textId="77777777" w:rsidR="00C83E31" w:rsidRDefault="00C83E31" w:rsidP="00F84EA5">
      <w:pPr>
        <w:pStyle w:val="isonormal"/>
        <w:jc w:val="left"/>
      </w:pPr>
    </w:p>
    <w:p w14:paraId="38B10B06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B00A445" w14:textId="77777777" w:rsidR="00C83E31" w:rsidRPr="00F37DAE" w:rsidRDefault="00C83E31" w:rsidP="00F84EA5">
      <w:pPr>
        <w:pStyle w:val="subcap"/>
      </w:pPr>
      <w:r w:rsidRPr="00F37DAE">
        <w:lastRenderedPageBreak/>
        <w:t>TERRITORY 148</w:t>
      </w:r>
    </w:p>
    <w:p w14:paraId="62AAD9A9" w14:textId="77777777" w:rsidR="00C83E31" w:rsidRPr="00F37DAE" w:rsidRDefault="00C83E31" w:rsidP="00F84EA5">
      <w:pPr>
        <w:pStyle w:val="subcap2"/>
      </w:pPr>
      <w:r w:rsidRPr="00F37DAE">
        <w:t>LIAB, MED PAY</w:t>
      </w:r>
    </w:p>
    <w:p w14:paraId="4F6D0621" w14:textId="77777777" w:rsidR="00C83E31" w:rsidRPr="00F37DAE" w:rsidRDefault="00C83E31" w:rsidP="00F84EA5">
      <w:pPr>
        <w:pStyle w:val="isonormal"/>
      </w:pPr>
    </w:p>
    <w:p w14:paraId="249102BF" w14:textId="77777777" w:rsidR="00C83E31" w:rsidRPr="00F37DAE" w:rsidRDefault="00C83E31" w:rsidP="00F84EA5">
      <w:pPr>
        <w:pStyle w:val="isonormal"/>
        <w:sectPr w:rsidR="00C83E31" w:rsidRPr="00F37DAE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C83E31" w:rsidRPr="00F37DAE" w14:paraId="6878ADAF" w14:textId="77777777" w:rsidTr="002C54C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A231C4C" w14:textId="77777777" w:rsidR="00C83E31" w:rsidRPr="00F37DAE" w:rsidRDefault="00C83E31" w:rsidP="00F84EA5">
            <w:pPr>
              <w:pStyle w:val="tablehead"/>
              <w:rPr>
                <w:kern w:val="18"/>
              </w:rPr>
            </w:pPr>
            <w:r w:rsidRPr="00F37DAE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0017150" w14:textId="77777777" w:rsidR="00C83E31" w:rsidRPr="00F37DAE" w:rsidRDefault="00C83E31" w:rsidP="00F84EA5">
            <w:pPr>
              <w:pStyle w:val="tablehead"/>
              <w:rPr>
                <w:kern w:val="18"/>
              </w:rPr>
            </w:pPr>
            <w:r w:rsidRPr="00F37DAE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26504DF" w14:textId="77777777" w:rsidR="00C83E31" w:rsidRPr="00F37DAE" w:rsidRDefault="00C83E31" w:rsidP="00F84EA5">
            <w:pPr>
              <w:pStyle w:val="tablehead"/>
              <w:rPr>
                <w:kern w:val="18"/>
              </w:rPr>
            </w:pPr>
            <w:r w:rsidRPr="00F37DAE">
              <w:rPr>
                <w:kern w:val="18"/>
              </w:rPr>
              <w:t>PERSONAL INJURY PROTECTION</w:t>
            </w:r>
          </w:p>
        </w:tc>
      </w:tr>
      <w:tr w:rsidR="00C83E31" w:rsidRPr="00F37DAE" w14:paraId="19E594C6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8AC0822" w14:textId="77777777" w:rsidR="00C83E31" w:rsidRPr="00F37DAE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AC10053" w14:textId="77777777" w:rsidR="00C83E31" w:rsidRPr="00F37DAE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93679A5" w14:textId="77777777" w:rsidR="00C83E31" w:rsidRPr="00F37DAE" w:rsidRDefault="00C83E31" w:rsidP="00F84EA5">
            <w:pPr>
              <w:pStyle w:val="tablehead"/>
              <w:rPr>
                <w:kern w:val="18"/>
              </w:rPr>
            </w:pPr>
          </w:p>
        </w:tc>
      </w:tr>
      <w:tr w:rsidR="00C83E31" w:rsidRPr="00F37DAE" w14:paraId="00480D06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7891DA4" w14:textId="77777777" w:rsidR="00C83E31" w:rsidRPr="00F37DAE" w:rsidRDefault="00C83E31" w:rsidP="00F84EA5">
            <w:pPr>
              <w:pStyle w:val="tablehead"/>
              <w:rPr>
                <w:kern w:val="18"/>
              </w:rPr>
            </w:pPr>
            <w:r w:rsidRPr="00F37DAE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242C86A" w14:textId="77777777" w:rsidR="00C83E31" w:rsidRPr="00F37DAE" w:rsidRDefault="00C83E31" w:rsidP="00F84EA5">
            <w:pPr>
              <w:pStyle w:val="tablehead"/>
              <w:rPr>
                <w:kern w:val="18"/>
              </w:rPr>
            </w:pPr>
            <w:r w:rsidRPr="00F37DAE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70F47F3" w14:textId="77777777" w:rsidR="00C83E31" w:rsidRPr="00F37DAE" w:rsidRDefault="00C83E31" w:rsidP="00F84EA5">
            <w:pPr>
              <w:pStyle w:val="tablehead"/>
              <w:rPr>
                <w:kern w:val="18"/>
              </w:rPr>
            </w:pPr>
            <w:r w:rsidRPr="00F37DAE">
              <w:rPr>
                <w:kern w:val="18"/>
              </w:rPr>
              <w:t>Basic Limits</w:t>
            </w:r>
          </w:p>
        </w:tc>
      </w:tr>
      <w:tr w:rsidR="00C83E31" w:rsidRPr="00F37DAE" w14:paraId="12B274CB" w14:textId="77777777" w:rsidTr="002C54CD">
        <w:trPr>
          <w:cantSplit/>
        </w:trPr>
        <w:tc>
          <w:tcPr>
            <w:tcW w:w="9360" w:type="dxa"/>
            <w:gridSpan w:val="7"/>
          </w:tcPr>
          <w:p w14:paraId="67285E31" w14:textId="77777777" w:rsidR="00C83E31" w:rsidRPr="00F37DAE" w:rsidRDefault="00C83E31" w:rsidP="00F84EA5">
            <w:pPr>
              <w:pStyle w:val="tabletext11"/>
              <w:rPr>
                <w:b/>
                <w:kern w:val="18"/>
              </w:rPr>
            </w:pPr>
            <w:r w:rsidRPr="00F37DAE">
              <w:rPr>
                <w:b/>
                <w:kern w:val="18"/>
              </w:rPr>
              <w:t>RULE 223. TRUCKS, TRACTORS AND TRAILERS CLASSIFICATIONS</w:t>
            </w:r>
          </w:p>
        </w:tc>
      </w:tr>
      <w:tr w:rsidR="00C83E31" w:rsidRPr="00F37DAE" w14:paraId="71E10161" w14:textId="77777777" w:rsidTr="002C54CD">
        <w:trPr>
          <w:cantSplit/>
        </w:trPr>
        <w:tc>
          <w:tcPr>
            <w:tcW w:w="3120" w:type="dxa"/>
            <w:gridSpan w:val="3"/>
          </w:tcPr>
          <w:p w14:paraId="63373C54" w14:textId="77777777" w:rsidR="00C83E31" w:rsidRPr="00F37DA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37DAE">
              <w:rPr>
                <w:kern w:val="18"/>
              </w:rPr>
              <w:t>$   345</w:t>
            </w:r>
          </w:p>
        </w:tc>
        <w:tc>
          <w:tcPr>
            <w:tcW w:w="3120" w:type="dxa"/>
          </w:tcPr>
          <w:p w14:paraId="59123F47" w14:textId="77777777" w:rsidR="00C83E31" w:rsidRPr="00F37DA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37DAE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2C125BB0" w14:textId="77777777" w:rsidR="00C83E31" w:rsidRPr="00F37DA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754410F" w14:textId="77777777" w:rsidR="00C83E31" w:rsidRPr="00F37DA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37DA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650B949" w14:textId="77777777" w:rsidR="00C83E31" w:rsidRPr="00F37DA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F37DAE" w14:paraId="4F15233B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FFEDA9A" w14:textId="77777777" w:rsidR="00C83E31" w:rsidRPr="00F37DAE" w:rsidRDefault="00C83E31" w:rsidP="00F84EA5">
            <w:pPr>
              <w:pStyle w:val="tabletext11"/>
              <w:rPr>
                <w:b/>
                <w:kern w:val="18"/>
              </w:rPr>
            </w:pPr>
            <w:r w:rsidRPr="00F37DAE">
              <w:rPr>
                <w:b/>
                <w:kern w:val="18"/>
              </w:rPr>
              <w:t>RULE 232. PRIVATE PASSENGER TYPES CLASSIFICATIONS</w:t>
            </w:r>
          </w:p>
        </w:tc>
      </w:tr>
      <w:tr w:rsidR="00C83E31" w:rsidRPr="00F37DAE" w14:paraId="4D70B413" w14:textId="77777777" w:rsidTr="002C54CD">
        <w:trPr>
          <w:cantSplit/>
        </w:trPr>
        <w:tc>
          <w:tcPr>
            <w:tcW w:w="3120" w:type="dxa"/>
            <w:gridSpan w:val="3"/>
          </w:tcPr>
          <w:p w14:paraId="78F56DBD" w14:textId="77777777" w:rsidR="00C83E31" w:rsidRPr="00F37DA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37DAE">
              <w:rPr>
                <w:kern w:val="18"/>
              </w:rPr>
              <w:t>$   259</w:t>
            </w:r>
          </w:p>
        </w:tc>
        <w:tc>
          <w:tcPr>
            <w:tcW w:w="3120" w:type="dxa"/>
          </w:tcPr>
          <w:p w14:paraId="7A7FEDA8" w14:textId="77777777" w:rsidR="00C83E31" w:rsidRPr="00F37DA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37DAE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18CD4BEE" w14:textId="77777777" w:rsidR="00C83E31" w:rsidRPr="00F37DA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6E6B3B8" w14:textId="77777777" w:rsidR="00C83E31" w:rsidRPr="00F37DA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37DA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B894D8C" w14:textId="77777777" w:rsidR="00C83E31" w:rsidRPr="00F37DA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F37DAE" w14:paraId="10BEBED0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7B909ED" w14:textId="77777777" w:rsidR="00C83E31" w:rsidRPr="00F37DAE" w:rsidRDefault="00C83E31" w:rsidP="00F84EA5">
            <w:pPr>
              <w:pStyle w:val="tabletext11"/>
              <w:rPr>
                <w:b/>
                <w:kern w:val="18"/>
              </w:rPr>
            </w:pPr>
            <w:r w:rsidRPr="00F37DAE">
              <w:rPr>
                <w:b/>
                <w:kern w:val="18"/>
              </w:rPr>
              <w:t>RULE 240. PUBLIC AUTO CLASSIFICATIONS –</w:t>
            </w:r>
          </w:p>
        </w:tc>
      </w:tr>
      <w:tr w:rsidR="00C83E31" w:rsidRPr="00F37DAE" w14:paraId="5E2CDF9B" w14:textId="77777777" w:rsidTr="002C54CD">
        <w:trPr>
          <w:cantSplit/>
        </w:trPr>
        <w:tc>
          <w:tcPr>
            <w:tcW w:w="540" w:type="dxa"/>
            <w:gridSpan w:val="2"/>
          </w:tcPr>
          <w:p w14:paraId="00AAF2D4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9326A82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  <w:r w:rsidRPr="00F37DAE">
              <w:rPr>
                <w:b/>
                <w:kern w:val="18"/>
              </w:rPr>
              <w:t>– TAXICABS AND LIMOUSINES</w:t>
            </w:r>
          </w:p>
        </w:tc>
      </w:tr>
      <w:tr w:rsidR="00C83E31" w:rsidRPr="00F37DAE" w14:paraId="29226747" w14:textId="77777777" w:rsidTr="002C54CD">
        <w:trPr>
          <w:cantSplit/>
        </w:trPr>
        <w:tc>
          <w:tcPr>
            <w:tcW w:w="3120" w:type="dxa"/>
            <w:gridSpan w:val="3"/>
          </w:tcPr>
          <w:p w14:paraId="7A8B3591" w14:textId="77777777" w:rsidR="00C83E31" w:rsidRPr="00F37DA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37DAE">
              <w:rPr>
                <w:kern w:val="18"/>
              </w:rPr>
              <w:t>$  1387</w:t>
            </w:r>
          </w:p>
        </w:tc>
        <w:tc>
          <w:tcPr>
            <w:tcW w:w="3120" w:type="dxa"/>
          </w:tcPr>
          <w:p w14:paraId="4992E9F8" w14:textId="77777777" w:rsidR="00C83E31" w:rsidRPr="00F37DA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37DAE">
              <w:rPr>
                <w:kern w:val="18"/>
              </w:rPr>
              <w:t>$    58</w:t>
            </w:r>
          </w:p>
        </w:tc>
        <w:tc>
          <w:tcPr>
            <w:tcW w:w="1040" w:type="dxa"/>
          </w:tcPr>
          <w:p w14:paraId="2426B752" w14:textId="77777777" w:rsidR="00C83E31" w:rsidRPr="00F37DA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C5391AA" w14:textId="77777777" w:rsidR="00C83E31" w:rsidRPr="00F37DA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37DA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D080E89" w14:textId="77777777" w:rsidR="00C83E31" w:rsidRPr="00F37DA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F37DAE" w14:paraId="27E32572" w14:textId="77777777" w:rsidTr="002C54CD">
        <w:trPr>
          <w:cantSplit/>
        </w:trPr>
        <w:tc>
          <w:tcPr>
            <w:tcW w:w="540" w:type="dxa"/>
            <w:gridSpan w:val="2"/>
          </w:tcPr>
          <w:p w14:paraId="27E0C98A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5A07631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  <w:r w:rsidRPr="00F37DAE">
              <w:rPr>
                <w:b/>
                <w:kern w:val="18"/>
              </w:rPr>
              <w:t>– SCHOOL AND CHURCH BUSES</w:t>
            </w:r>
          </w:p>
        </w:tc>
      </w:tr>
      <w:tr w:rsidR="00C83E31" w:rsidRPr="00F37DAE" w14:paraId="5ABE3A51" w14:textId="77777777" w:rsidTr="002C54CD">
        <w:trPr>
          <w:cantSplit/>
        </w:trPr>
        <w:tc>
          <w:tcPr>
            <w:tcW w:w="3120" w:type="dxa"/>
            <w:gridSpan w:val="3"/>
          </w:tcPr>
          <w:p w14:paraId="502052C4" w14:textId="77777777" w:rsidR="00C83E31" w:rsidRPr="00F37DA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37DAE">
              <w:rPr>
                <w:kern w:val="18"/>
              </w:rPr>
              <w:t>$   131</w:t>
            </w:r>
          </w:p>
        </w:tc>
        <w:tc>
          <w:tcPr>
            <w:tcW w:w="3120" w:type="dxa"/>
          </w:tcPr>
          <w:p w14:paraId="03140691" w14:textId="77777777" w:rsidR="00C83E31" w:rsidRPr="00F37DA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37DAE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324CA897" w14:textId="77777777" w:rsidR="00C83E31" w:rsidRPr="00F37DA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1EC8060" w14:textId="77777777" w:rsidR="00C83E31" w:rsidRPr="00F37DA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37DA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905B35A" w14:textId="77777777" w:rsidR="00C83E31" w:rsidRPr="00F37DA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F37DAE" w14:paraId="4AC7D7FA" w14:textId="77777777" w:rsidTr="002C54CD">
        <w:trPr>
          <w:cantSplit/>
        </w:trPr>
        <w:tc>
          <w:tcPr>
            <w:tcW w:w="540" w:type="dxa"/>
            <w:gridSpan w:val="2"/>
          </w:tcPr>
          <w:p w14:paraId="4ED01F39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14AB9D5" w14:textId="77777777" w:rsidR="00C83E31" w:rsidRPr="00F37DAE" w:rsidRDefault="00C83E31" w:rsidP="00F84EA5">
            <w:pPr>
              <w:pStyle w:val="tabletext11"/>
              <w:rPr>
                <w:b/>
                <w:kern w:val="18"/>
              </w:rPr>
            </w:pPr>
            <w:r w:rsidRPr="00F37DAE">
              <w:rPr>
                <w:b/>
                <w:kern w:val="18"/>
              </w:rPr>
              <w:t>– OTHER BUSES</w:t>
            </w:r>
          </w:p>
        </w:tc>
      </w:tr>
      <w:tr w:rsidR="00C83E31" w:rsidRPr="00F37DAE" w14:paraId="5BB4FCBD" w14:textId="77777777" w:rsidTr="002C54CD">
        <w:trPr>
          <w:cantSplit/>
        </w:trPr>
        <w:tc>
          <w:tcPr>
            <w:tcW w:w="3120" w:type="dxa"/>
            <w:gridSpan w:val="3"/>
          </w:tcPr>
          <w:p w14:paraId="6FB5631D" w14:textId="77777777" w:rsidR="00C83E31" w:rsidRPr="00F37DA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37DAE">
              <w:rPr>
                <w:kern w:val="18"/>
              </w:rPr>
              <w:t>$  1090</w:t>
            </w:r>
          </w:p>
        </w:tc>
        <w:tc>
          <w:tcPr>
            <w:tcW w:w="3120" w:type="dxa"/>
          </w:tcPr>
          <w:p w14:paraId="1CA852D0" w14:textId="77777777" w:rsidR="00C83E31" w:rsidRPr="00F37DA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37DAE">
              <w:rPr>
                <w:kern w:val="18"/>
              </w:rPr>
              <w:t>$    52</w:t>
            </w:r>
          </w:p>
        </w:tc>
        <w:tc>
          <w:tcPr>
            <w:tcW w:w="1040" w:type="dxa"/>
          </w:tcPr>
          <w:p w14:paraId="007DB209" w14:textId="77777777" w:rsidR="00C83E31" w:rsidRPr="00F37DA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123A6C8" w14:textId="77777777" w:rsidR="00C83E31" w:rsidRPr="00F37DA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37DA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FC24A9A" w14:textId="77777777" w:rsidR="00C83E31" w:rsidRPr="00F37DA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F37DAE" w14:paraId="3AD7B614" w14:textId="77777777" w:rsidTr="002C54CD">
        <w:trPr>
          <w:cantSplit/>
        </w:trPr>
        <w:tc>
          <w:tcPr>
            <w:tcW w:w="540" w:type="dxa"/>
            <w:gridSpan w:val="2"/>
          </w:tcPr>
          <w:p w14:paraId="4950D62C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D3524F6" w14:textId="77777777" w:rsidR="00C83E31" w:rsidRPr="00F37DAE" w:rsidRDefault="00C83E31" w:rsidP="00F84EA5">
            <w:pPr>
              <w:pStyle w:val="tabletext11"/>
              <w:rPr>
                <w:b/>
                <w:kern w:val="18"/>
              </w:rPr>
            </w:pPr>
            <w:r w:rsidRPr="00F37DAE">
              <w:rPr>
                <w:b/>
                <w:kern w:val="18"/>
              </w:rPr>
              <w:t>– VAN POOLS</w:t>
            </w:r>
          </w:p>
        </w:tc>
      </w:tr>
      <w:tr w:rsidR="00C83E31" w:rsidRPr="00F37DAE" w14:paraId="1203426D" w14:textId="77777777" w:rsidTr="002C54CD">
        <w:trPr>
          <w:cantSplit/>
        </w:trPr>
        <w:tc>
          <w:tcPr>
            <w:tcW w:w="3120" w:type="dxa"/>
            <w:gridSpan w:val="3"/>
          </w:tcPr>
          <w:p w14:paraId="0070E666" w14:textId="77777777" w:rsidR="00C83E31" w:rsidRPr="00F37DA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37DAE">
              <w:rPr>
                <w:kern w:val="18"/>
              </w:rPr>
              <w:t>$   328</w:t>
            </w:r>
          </w:p>
        </w:tc>
        <w:tc>
          <w:tcPr>
            <w:tcW w:w="3120" w:type="dxa"/>
          </w:tcPr>
          <w:p w14:paraId="06439553" w14:textId="77777777" w:rsidR="00C83E31" w:rsidRPr="00F37DA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37DAE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69C44274" w14:textId="77777777" w:rsidR="00C83E31" w:rsidRPr="00F37DA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9365569" w14:textId="77777777" w:rsidR="00C83E31" w:rsidRPr="00F37DA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37DA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4775BA3" w14:textId="77777777" w:rsidR="00C83E31" w:rsidRPr="00F37DA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F37DAE" w14:paraId="0F5D1484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2180AA5" w14:textId="77777777" w:rsidR="00C83E31" w:rsidRPr="00F37DAE" w:rsidRDefault="00C83E31" w:rsidP="00F84EA5">
            <w:pPr>
              <w:pStyle w:val="tabletext11"/>
              <w:rPr>
                <w:b/>
                <w:kern w:val="18"/>
              </w:rPr>
            </w:pPr>
            <w:r w:rsidRPr="00F37DAE">
              <w:rPr>
                <w:b/>
                <w:kern w:val="18"/>
              </w:rPr>
              <w:t>RULE 249. AUTO DEALERS – PREMIUM DEVELOPMENT</w:t>
            </w:r>
          </w:p>
        </w:tc>
      </w:tr>
      <w:tr w:rsidR="00C83E31" w:rsidRPr="00F37DAE" w14:paraId="16E9173C" w14:textId="77777777" w:rsidTr="002C54CD">
        <w:trPr>
          <w:cantSplit/>
        </w:trPr>
        <w:tc>
          <w:tcPr>
            <w:tcW w:w="3120" w:type="dxa"/>
            <w:gridSpan w:val="3"/>
          </w:tcPr>
          <w:p w14:paraId="00E8C4C1" w14:textId="77777777" w:rsidR="00C83E31" w:rsidRPr="00F37DA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37DAE">
              <w:rPr>
                <w:kern w:val="18"/>
              </w:rPr>
              <w:t>$   203</w:t>
            </w:r>
          </w:p>
        </w:tc>
        <w:tc>
          <w:tcPr>
            <w:tcW w:w="3120" w:type="dxa"/>
          </w:tcPr>
          <w:p w14:paraId="7CD0C772" w14:textId="77777777" w:rsidR="00C83E31" w:rsidRPr="00F37DA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37DAE">
              <w:rPr>
                <w:kern w:val="18"/>
              </w:rPr>
              <w:t xml:space="preserve">Refer to Rule </w:t>
            </w:r>
            <w:r w:rsidRPr="00F37DAE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70806E7A" w14:textId="77777777" w:rsidR="00C83E31" w:rsidRPr="00F37DA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A1B32B0" w14:textId="77777777" w:rsidR="00C83E31" w:rsidRPr="00F37DA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F37DA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07440DC" w14:textId="77777777" w:rsidR="00C83E31" w:rsidRPr="00F37DA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F37DAE" w14:paraId="6681A7FF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72D0E13" w14:textId="77777777" w:rsidR="00C83E31" w:rsidRPr="00F37DAE" w:rsidRDefault="00C83E31" w:rsidP="00F84EA5">
            <w:pPr>
              <w:pStyle w:val="tabletext11"/>
              <w:rPr>
                <w:b/>
                <w:kern w:val="18"/>
              </w:rPr>
            </w:pPr>
          </w:p>
        </w:tc>
      </w:tr>
      <w:tr w:rsidR="00C83E31" w:rsidRPr="00F37DAE" w14:paraId="76DFAEB3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1716CB37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  <w:r w:rsidRPr="00F37DA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07EADD5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  <w:r w:rsidRPr="00F37DAE">
              <w:rPr>
                <w:kern w:val="18"/>
              </w:rPr>
              <w:t xml:space="preserve">For Other Than Zone-rated Trucks, Tractors and Trailers Classifications, refer to Rule </w:t>
            </w:r>
            <w:r w:rsidRPr="00F37DAE">
              <w:rPr>
                <w:b/>
                <w:kern w:val="18"/>
              </w:rPr>
              <w:t>222.</w:t>
            </w:r>
            <w:r w:rsidRPr="00F37DAE">
              <w:rPr>
                <w:kern w:val="18"/>
              </w:rPr>
              <w:t xml:space="preserve"> for premium development.</w:t>
            </w:r>
          </w:p>
        </w:tc>
      </w:tr>
      <w:tr w:rsidR="00C83E31" w:rsidRPr="00F37DAE" w14:paraId="39E9BF1F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7E3DFF8F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  <w:r w:rsidRPr="00F37DA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B821EF1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  <w:r w:rsidRPr="00F37DAE">
              <w:rPr>
                <w:kern w:val="18"/>
              </w:rPr>
              <w:t xml:space="preserve">For Private Passenger Types Classifications, refer to Rule </w:t>
            </w:r>
            <w:r w:rsidRPr="00F37DAE">
              <w:rPr>
                <w:b/>
                <w:kern w:val="18"/>
              </w:rPr>
              <w:t>232.</w:t>
            </w:r>
            <w:r w:rsidRPr="00F37DAE">
              <w:rPr>
                <w:kern w:val="18"/>
              </w:rPr>
              <w:t xml:space="preserve"> for premium development.</w:t>
            </w:r>
          </w:p>
        </w:tc>
      </w:tr>
      <w:tr w:rsidR="00C83E31" w:rsidRPr="00F37DAE" w14:paraId="21B21CA3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5755CB3F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  <w:r w:rsidRPr="00F37DA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1631891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  <w:r w:rsidRPr="00F37DAE">
              <w:rPr>
                <w:kern w:val="18"/>
              </w:rPr>
              <w:t xml:space="preserve">For Other Than Zone-rated Public Autos, refer to Rule </w:t>
            </w:r>
            <w:r w:rsidRPr="00F37DAE">
              <w:rPr>
                <w:rStyle w:val="rulelink"/>
              </w:rPr>
              <w:t>239.</w:t>
            </w:r>
            <w:r w:rsidRPr="00F37DAE">
              <w:rPr>
                <w:rStyle w:val="rulelink"/>
                <w:b w:val="0"/>
              </w:rPr>
              <w:t xml:space="preserve"> for premium development. </w:t>
            </w:r>
          </w:p>
        </w:tc>
      </w:tr>
      <w:tr w:rsidR="00C83E31" w:rsidRPr="00F37DAE" w14:paraId="4FBFA89C" w14:textId="77777777" w:rsidTr="002C54CD">
        <w:trPr>
          <w:cantSplit/>
        </w:trPr>
        <w:tc>
          <w:tcPr>
            <w:tcW w:w="220" w:type="dxa"/>
          </w:tcPr>
          <w:p w14:paraId="49016844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  <w:r w:rsidRPr="00F37DA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5609C461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  <w:r w:rsidRPr="00F37DAE">
              <w:rPr>
                <w:kern w:val="18"/>
              </w:rPr>
              <w:t xml:space="preserve">For liability increased limits factors, refer to Rule </w:t>
            </w:r>
            <w:r w:rsidRPr="00F37DAE">
              <w:rPr>
                <w:rStyle w:val="rulelink"/>
              </w:rPr>
              <w:t>300.</w:t>
            </w:r>
          </w:p>
        </w:tc>
      </w:tr>
      <w:tr w:rsidR="00C83E31" w:rsidRPr="00F37DAE" w14:paraId="0C301E71" w14:textId="77777777" w:rsidTr="002C54C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6B44DAE" w14:textId="77777777" w:rsidR="00C83E31" w:rsidRPr="00F37DAE" w:rsidRDefault="00C83E31" w:rsidP="00F84EA5">
            <w:pPr>
              <w:pStyle w:val="tabletext11"/>
              <w:jc w:val="both"/>
              <w:rPr>
                <w:kern w:val="18"/>
              </w:rPr>
            </w:pPr>
            <w:r w:rsidRPr="00F37DA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E14B9FE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  <w:r w:rsidRPr="00F37DAE">
              <w:rPr>
                <w:kern w:val="18"/>
              </w:rPr>
              <w:t xml:space="preserve">Other Than Auto losses for </w:t>
            </w:r>
            <w:r w:rsidRPr="00F37DAE">
              <w:t>Auto Dealers</w:t>
            </w:r>
            <w:r w:rsidRPr="00F37DAE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F37DAE">
              <w:rPr>
                <w:rStyle w:val="rulelink"/>
              </w:rPr>
              <w:t>249.</w:t>
            </w:r>
          </w:p>
        </w:tc>
      </w:tr>
      <w:tr w:rsidR="00C83E31" w:rsidRPr="00F37DAE" w14:paraId="0EA4AD58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0C8E5F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BEAAA0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37DAE" w14:paraId="6823E0A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9ACE0D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DFB4B1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37DAE" w14:paraId="125B8D8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6F997A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5FB97C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37DAE" w14:paraId="2B446A9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5273AD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2C8DB0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37DAE" w14:paraId="2EB5CB63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BABC0F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CD8009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37DAE" w14:paraId="50511CD8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4860F2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BBDE6E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37DAE" w14:paraId="00E7780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CC601C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90039E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37DAE" w14:paraId="04923ED9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F45DCA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BEDF89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37DAE" w14:paraId="09F92C88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81C785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2D03E78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37DAE" w14:paraId="5ACDBA1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2E13F5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C07176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37DAE" w14:paraId="4A7C3C92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6A13A7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809FB7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37DAE" w14:paraId="76A42EC8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2C8814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6D3558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37DAE" w14:paraId="0CF43DD0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A3A93E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A0694C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37DAE" w14:paraId="3FE0CCB2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F406B1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B17BA1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37DAE" w14:paraId="1D1073D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199039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BEA018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37DAE" w14:paraId="11A45D43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38BEA6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F69AFA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37DAE" w14:paraId="4F219CAA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9A914E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C53F7D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37DAE" w14:paraId="6766D764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840211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503DFC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37DAE" w14:paraId="16FD657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62186D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1500C87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37DAE" w14:paraId="7647613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2B736F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F828F1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37DAE" w14:paraId="7F6576B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68851F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C7B486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37DAE" w14:paraId="743CF214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87EB85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635190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F37DAE" w14:paraId="0CF0D969" w14:textId="77777777" w:rsidTr="002C54C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11FD144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1CABFC0A" w14:textId="77777777" w:rsidR="00C83E31" w:rsidRPr="00F37DAE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0ED15974" w14:textId="77777777" w:rsidR="00C83E31" w:rsidRDefault="00C83E31" w:rsidP="00F84EA5">
      <w:pPr>
        <w:pStyle w:val="isonormal"/>
      </w:pPr>
    </w:p>
    <w:p w14:paraId="1061757C" w14:textId="77777777" w:rsidR="00C83E31" w:rsidRDefault="00C83E31" w:rsidP="00F84EA5">
      <w:pPr>
        <w:pStyle w:val="isonormal"/>
        <w:jc w:val="left"/>
      </w:pPr>
    </w:p>
    <w:p w14:paraId="05E4CE52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5CBE313" w14:textId="77777777" w:rsidR="00C83E31" w:rsidRPr="00B7517A" w:rsidRDefault="00C83E31" w:rsidP="00F84EA5">
      <w:pPr>
        <w:pStyle w:val="subcap"/>
      </w:pPr>
      <w:r w:rsidRPr="00B7517A">
        <w:lastRenderedPageBreak/>
        <w:t>TERRITORY 149</w:t>
      </w:r>
    </w:p>
    <w:p w14:paraId="69D32E16" w14:textId="77777777" w:rsidR="00C83E31" w:rsidRPr="00B7517A" w:rsidRDefault="00C83E31" w:rsidP="00F84EA5">
      <w:pPr>
        <w:pStyle w:val="subcap2"/>
      </w:pPr>
      <w:r w:rsidRPr="00B7517A">
        <w:t>LIAB, MED PAY</w:t>
      </w:r>
    </w:p>
    <w:p w14:paraId="659BE831" w14:textId="77777777" w:rsidR="00C83E31" w:rsidRPr="00B7517A" w:rsidRDefault="00C83E31" w:rsidP="00F84EA5">
      <w:pPr>
        <w:pStyle w:val="isonormal"/>
      </w:pPr>
    </w:p>
    <w:p w14:paraId="292796B7" w14:textId="77777777" w:rsidR="00C83E31" w:rsidRPr="00B7517A" w:rsidRDefault="00C83E31" w:rsidP="00F84EA5">
      <w:pPr>
        <w:pStyle w:val="isonormal"/>
        <w:sectPr w:rsidR="00C83E31" w:rsidRPr="00B7517A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C83E31" w:rsidRPr="00B7517A" w14:paraId="0DC8E4A2" w14:textId="77777777" w:rsidTr="002C54C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ECDA812" w14:textId="77777777" w:rsidR="00C83E31" w:rsidRPr="00B7517A" w:rsidRDefault="00C83E31" w:rsidP="00F84EA5">
            <w:pPr>
              <w:pStyle w:val="tablehead"/>
              <w:rPr>
                <w:kern w:val="18"/>
              </w:rPr>
            </w:pPr>
            <w:r w:rsidRPr="00B7517A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2B5A037" w14:textId="77777777" w:rsidR="00C83E31" w:rsidRPr="00B7517A" w:rsidRDefault="00C83E31" w:rsidP="00F84EA5">
            <w:pPr>
              <w:pStyle w:val="tablehead"/>
              <w:rPr>
                <w:kern w:val="18"/>
              </w:rPr>
            </w:pPr>
            <w:r w:rsidRPr="00B7517A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CD04A8D" w14:textId="77777777" w:rsidR="00C83E31" w:rsidRPr="00B7517A" w:rsidRDefault="00C83E31" w:rsidP="00F84EA5">
            <w:pPr>
              <w:pStyle w:val="tablehead"/>
              <w:rPr>
                <w:kern w:val="18"/>
              </w:rPr>
            </w:pPr>
            <w:r w:rsidRPr="00B7517A">
              <w:rPr>
                <w:kern w:val="18"/>
              </w:rPr>
              <w:t>PERSONAL INJURY PROTECTION</w:t>
            </w:r>
          </w:p>
        </w:tc>
      </w:tr>
      <w:tr w:rsidR="00C83E31" w:rsidRPr="00B7517A" w14:paraId="79BCF0C4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EF7D36B" w14:textId="77777777" w:rsidR="00C83E31" w:rsidRPr="00B7517A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476B565" w14:textId="77777777" w:rsidR="00C83E31" w:rsidRPr="00B7517A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919B18B" w14:textId="77777777" w:rsidR="00C83E31" w:rsidRPr="00B7517A" w:rsidRDefault="00C83E31" w:rsidP="00F84EA5">
            <w:pPr>
              <w:pStyle w:val="tablehead"/>
              <w:rPr>
                <w:kern w:val="18"/>
              </w:rPr>
            </w:pPr>
          </w:p>
        </w:tc>
      </w:tr>
      <w:tr w:rsidR="00C83E31" w:rsidRPr="00B7517A" w14:paraId="7A2CE4C5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06D9626" w14:textId="77777777" w:rsidR="00C83E31" w:rsidRPr="00B7517A" w:rsidRDefault="00C83E31" w:rsidP="00F84EA5">
            <w:pPr>
              <w:pStyle w:val="tablehead"/>
              <w:rPr>
                <w:kern w:val="18"/>
              </w:rPr>
            </w:pPr>
            <w:r w:rsidRPr="00B7517A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7260EE3" w14:textId="77777777" w:rsidR="00C83E31" w:rsidRPr="00B7517A" w:rsidRDefault="00C83E31" w:rsidP="00F84EA5">
            <w:pPr>
              <w:pStyle w:val="tablehead"/>
              <w:rPr>
                <w:kern w:val="18"/>
              </w:rPr>
            </w:pPr>
            <w:r w:rsidRPr="00B7517A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A160790" w14:textId="77777777" w:rsidR="00C83E31" w:rsidRPr="00B7517A" w:rsidRDefault="00C83E31" w:rsidP="00F84EA5">
            <w:pPr>
              <w:pStyle w:val="tablehead"/>
              <w:rPr>
                <w:kern w:val="18"/>
              </w:rPr>
            </w:pPr>
            <w:r w:rsidRPr="00B7517A">
              <w:rPr>
                <w:kern w:val="18"/>
              </w:rPr>
              <w:t>Basic Limits</w:t>
            </w:r>
          </w:p>
        </w:tc>
      </w:tr>
      <w:tr w:rsidR="00C83E31" w:rsidRPr="00B7517A" w14:paraId="735E7562" w14:textId="77777777" w:rsidTr="002C54CD">
        <w:trPr>
          <w:cantSplit/>
        </w:trPr>
        <w:tc>
          <w:tcPr>
            <w:tcW w:w="9360" w:type="dxa"/>
            <w:gridSpan w:val="7"/>
          </w:tcPr>
          <w:p w14:paraId="27514205" w14:textId="77777777" w:rsidR="00C83E31" w:rsidRPr="00B7517A" w:rsidRDefault="00C83E31" w:rsidP="00F84EA5">
            <w:pPr>
              <w:pStyle w:val="tabletext11"/>
              <w:rPr>
                <w:b/>
                <w:kern w:val="18"/>
              </w:rPr>
            </w:pPr>
            <w:r w:rsidRPr="00B7517A">
              <w:rPr>
                <w:b/>
                <w:kern w:val="18"/>
              </w:rPr>
              <w:t>RULE 223. TRUCKS, TRACTORS AND TRAILERS CLASSIFICATIONS</w:t>
            </w:r>
          </w:p>
        </w:tc>
      </w:tr>
      <w:tr w:rsidR="00C83E31" w:rsidRPr="00B7517A" w14:paraId="2ED263FE" w14:textId="77777777" w:rsidTr="002C54CD">
        <w:trPr>
          <w:cantSplit/>
        </w:trPr>
        <w:tc>
          <w:tcPr>
            <w:tcW w:w="3120" w:type="dxa"/>
            <w:gridSpan w:val="3"/>
          </w:tcPr>
          <w:p w14:paraId="09CA19F4" w14:textId="77777777" w:rsidR="00C83E31" w:rsidRPr="00B7517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7517A">
              <w:rPr>
                <w:kern w:val="18"/>
              </w:rPr>
              <w:t>$   264</w:t>
            </w:r>
          </w:p>
        </w:tc>
        <w:tc>
          <w:tcPr>
            <w:tcW w:w="3120" w:type="dxa"/>
          </w:tcPr>
          <w:p w14:paraId="2952681B" w14:textId="77777777" w:rsidR="00C83E31" w:rsidRPr="00B7517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7517A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59708BB4" w14:textId="77777777" w:rsidR="00C83E31" w:rsidRPr="00B7517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DAC6590" w14:textId="77777777" w:rsidR="00C83E31" w:rsidRPr="00B7517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7517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9C111BD" w14:textId="77777777" w:rsidR="00C83E31" w:rsidRPr="00B7517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B7517A" w14:paraId="7A123B10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852C311" w14:textId="77777777" w:rsidR="00C83E31" w:rsidRPr="00B7517A" w:rsidRDefault="00C83E31" w:rsidP="00F84EA5">
            <w:pPr>
              <w:pStyle w:val="tabletext11"/>
              <w:rPr>
                <w:b/>
                <w:kern w:val="18"/>
              </w:rPr>
            </w:pPr>
            <w:r w:rsidRPr="00B7517A">
              <w:rPr>
                <w:b/>
                <w:kern w:val="18"/>
              </w:rPr>
              <w:t>RULE 232. PRIVATE PASSENGER TYPES CLASSIFICATIONS</w:t>
            </w:r>
          </w:p>
        </w:tc>
      </w:tr>
      <w:tr w:rsidR="00C83E31" w:rsidRPr="00B7517A" w14:paraId="4C26B99F" w14:textId="77777777" w:rsidTr="002C54CD">
        <w:trPr>
          <w:cantSplit/>
        </w:trPr>
        <w:tc>
          <w:tcPr>
            <w:tcW w:w="3120" w:type="dxa"/>
            <w:gridSpan w:val="3"/>
          </w:tcPr>
          <w:p w14:paraId="2870D77D" w14:textId="77777777" w:rsidR="00C83E31" w:rsidRPr="00B7517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7517A">
              <w:rPr>
                <w:kern w:val="18"/>
              </w:rPr>
              <w:t>$   277</w:t>
            </w:r>
          </w:p>
        </w:tc>
        <w:tc>
          <w:tcPr>
            <w:tcW w:w="3120" w:type="dxa"/>
          </w:tcPr>
          <w:p w14:paraId="0C07A7DC" w14:textId="77777777" w:rsidR="00C83E31" w:rsidRPr="00B7517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7517A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1CBF6769" w14:textId="77777777" w:rsidR="00C83E31" w:rsidRPr="00B7517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5EEDB5E" w14:textId="77777777" w:rsidR="00C83E31" w:rsidRPr="00B7517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7517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7629623" w14:textId="77777777" w:rsidR="00C83E31" w:rsidRPr="00B7517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B7517A" w14:paraId="4FF32D32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4ABDABD" w14:textId="77777777" w:rsidR="00C83E31" w:rsidRPr="00B7517A" w:rsidRDefault="00C83E31" w:rsidP="00F84EA5">
            <w:pPr>
              <w:pStyle w:val="tabletext11"/>
              <w:rPr>
                <w:b/>
                <w:kern w:val="18"/>
              </w:rPr>
            </w:pPr>
            <w:r w:rsidRPr="00B7517A">
              <w:rPr>
                <w:b/>
                <w:kern w:val="18"/>
              </w:rPr>
              <w:t>RULE 240. PUBLIC AUTO CLASSIFICATIONS –</w:t>
            </w:r>
          </w:p>
        </w:tc>
      </w:tr>
      <w:tr w:rsidR="00C83E31" w:rsidRPr="00B7517A" w14:paraId="711BEEAD" w14:textId="77777777" w:rsidTr="002C54CD">
        <w:trPr>
          <w:cantSplit/>
        </w:trPr>
        <w:tc>
          <w:tcPr>
            <w:tcW w:w="540" w:type="dxa"/>
            <w:gridSpan w:val="2"/>
          </w:tcPr>
          <w:p w14:paraId="3F19BB45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9321351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  <w:r w:rsidRPr="00B7517A">
              <w:rPr>
                <w:b/>
                <w:kern w:val="18"/>
              </w:rPr>
              <w:t>– TAXICABS AND LIMOUSINES</w:t>
            </w:r>
          </w:p>
        </w:tc>
      </w:tr>
      <w:tr w:rsidR="00C83E31" w:rsidRPr="00B7517A" w14:paraId="033F9F99" w14:textId="77777777" w:rsidTr="002C54CD">
        <w:trPr>
          <w:cantSplit/>
        </w:trPr>
        <w:tc>
          <w:tcPr>
            <w:tcW w:w="3120" w:type="dxa"/>
            <w:gridSpan w:val="3"/>
          </w:tcPr>
          <w:p w14:paraId="57A06466" w14:textId="77777777" w:rsidR="00C83E31" w:rsidRPr="00B7517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7517A">
              <w:rPr>
                <w:kern w:val="18"/>
              </w:rPr>
              <w:t>$  1061</w:t>
            </w:r>
          </w:p>
        </w:tc>
        <w:tc>
          <w:tcPr>
            <w:tcW w:w="3120" w:type="dxa"/>
          </w:tcPr>
          <w:p w14:paraId="3F387924" w14:textId="77777777" w:rsidR="00C83E31" w:rsidRPr="00B7517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7517A">
              <w:rPr>
                <w:kern w:val="18"/>
              </w:rPr>
              <w:t>$    44</w:t>
            </w:r>
          </w:p>
        </w:tc>
        <w:tc>
          <w:tcPr>
            <w:tcW w:w="1040" w:type="dxa"/>
          </w:tcPr>
          <w:p w14:paraId="748C3CFB" w14:textId="77777777" w:rsidR="00C83E31" w:rsidRPr="00B7517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30C6065" w14:textId="77777777" w:rsidR="00C83E31" w:rsidRPr="00B7517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7517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CDADC3B" w14:textId="77777777" w:rsidR="00C83E31" w:rsidRPr="00B7517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B7517A" w14:paraId="6839CB41" w14:textId="77777777" w:rsidTr="002C54CD">
        <w:trPr>
          <w:cantSplit/>
        </w:trPr>
        <w:tc>
          <w:tcPr>
            <w:tcW w:w="540" w:type="dxa"/>
            <w:gridSpan w:val="2"/>
          </w:tcPr>
          <w:p w14:paraId="3ADA7418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9A48972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  <w:r w:rsidRPr="00B7517A">
              <w:rPr>
                <w:b/>
                <w:kern w:val="18"/>
              </w:rPr>
              <w:t>– SCHOOL AND CHURCH BUSES</w:t>
            </w:r>
          </w:p>
        </w:tc>
      </w:tr>
      <w:tr w:rsidR="00C83E31" w:rsidRPr="00B7517A" w14:paraId="4791E203" w14:textId="77777777" w:rsidTr="002C54CD">
        <w:trPr>
          <w:cantSplit/>
        </w:trPr>
        <w:tc>
          <w:tcPr>
            <w:tcW w:w="3120" w:type="dxa"/>
            <w:gridSpan w:val="3"/>
          </w:tcPr>
          <w:p w14:paraId="0C376B96" w14:textId="77777777" w:rsidR="00C83E31" w:rsidRPr="00B7517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7517A">
              <w:rPr>
                <w:kern w:val="18"/>
              </w:rPr>
              <w:t>$   100</w:t>
            </w:r>
          </w:p>
        </w:tc>
        <w:tc>
          <w:tcPr>
            <w:tcW w:w="3120" w:type="dxa"/>
          </w:tcPr>
          <w:p w14:paraId="45270D58" w14:textId="77777777" w:rsidR="00C83E31" w:rsidRPr="00B7517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7517A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0637B71F" w14:textId="77777777" w:rsidR="00C83E31" w:rsidRPr="00B7517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278E50C" w14:textId="77777777" w:rsidR="00C83E31" w:rsidRPr="00B7517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7517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2F7CD76" w14:textId="77777777" w:rsidR="00C83E31" w:rsidRPr="00B7517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B7517A" w14:paraId="3E73265E" w14:textId="77777777" w:rsidTr="002C54CD">
        <w:trPr>
          <w:cantSplit/>
        </w:trPr>
        <w:tc>
          <w:tcPr>
            <w:tcW w:w="540" w:type="dxa"/>
            <w:gridSpan w:val="2"/>
          </w:tcPr>
          <w:p w14:paraId="42986521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B6C8D3C" w14:textId="77777777" w:rsidR="00C83E31" w:rsidRPr="00B7517A" w:rsidRDefault="00C83E31" w:rsidP="00F84EA5">
            <w:pPr>
              <w:pStyle w:val="tabletext11"/>
              <w:rPr>
                <w:b/>
                <w:kern w:val="18"/>
              </w:rPr>
            </w:pPr>
            <w:r w:rsidRPr="00B7517A">
              <w:rPr>
                <w:b/>
                <w:kern w:val="18"/>
              </w:rPr>
              <w:t>– OTHER BUSES</w:t>
            </w:r>
          </w:p>
        </w:tc>
      </w:tr>
      <w:tr w:rsidR="00C83E31" w:rsidRPr="00B7517A" w14:paraId="0130C79C" w14:textId="77777777" w:rsidTr="002C54CD">
        <w:trPr>
          <w:cantSplit/>
        </w:trPr>
        <w:tc>
          <w:tcPr>
            <w:tcW w:w="3120" w:type="dxa"/>
            <w:gridSpan w:val="3"/>
          </w:tcPr>
          <w:p w14:paraId="6293A975" w14:textId="77777777" w:rsidR="00C83E31" w:rsidRPr="00B7517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7517A">
              <w:rPr>
                <w:kern w:val="18"/>
              </w:rPr>
              <w:t>$   834</w:t>
            </w:r>
          </w:p>
        </w:tc>
        <w:tc>
          <w:tcPr>
            <w:tcW w:w="3120" w:type="dxa"/>
          </w:tcPr>
          <w:p w14:paraId="55D8C804" w14:textId="77777777" w:rsidR="00C83E31" w:rsidRPr="00B7517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7517A">
              <w:rPr>
                <w:kern w:val="18"/>
              </w:rPr>
              <w:t>$    46</w:t>
            </w:r>
          </w:p>
        </w:tc>
        <w:tc>
          <w:tcPr>
            <w:tcW w:w="1040" w:type="dxa"/>
          </w:tcPr>
          <w:p w14:paraId="787E2B79" w14:textId="77777777" w:rsidR="00C83E31" w:rsidRPr="00B7517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B56C1FC" w14:textId="77777777" w:rsidR="00C83E31" w:rsidRPr="00B7517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7517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A5CB24B" w14:textId="77777777" w:rsidR="00C83E31" w:rsidRPr="00B7517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B7517A" w14:paraId="3F0B7E23" w14:textId="77777777" w:rsidTr="002C54CD">
        <w:trPr>
          <w:cantSplit/>
        </w:trPr>
        <w:tc>
          <w:tcPr>
            <w:tcW w:w="540" w:type="dxa"/>
            <w:gridSpan w:val="2"/>
          </w:tcPr>
          <w:p w14:paraId="47664F6A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B0161A3" w14:textId="77777777" w:rsidR="00C83E31" w:rsidRPr="00B7517A" w:rsidRDefault="00C83E31" w:rsidP="00F84EA5">
            <w:pPr>
              <w:pStyle w:val="tabletext11"/>
              <w:rPr>
                <w:b/>
                <w:kern w:val="18"/>
              </w:rPr>
            </w:pPr>
            <w:r w:rsidRPr="00B7517A">
              <w:rPr>
                <w:b/>
                <w:kern w:val="18"/>
              </w:rPr>
              <w:t>– VAN POOLS</w:t>
            </w:r>
          </w:p>
        </w:tc>
      </w:tr>
      <w:tr w:rsidR="00C83E31" w:rsidRPr="00B7517A" w14:paraId="771D0168" w14:textId="77777777" w:rsidTr="002C54CD">
        <w:trPr>
          <w:cantSplit/>
        </w:trPr>
        <w:tc>
          <w:tcPr>
            <w:tcW w:w="3120" w:type="dxa"/>
            <w:gridSpan w:val="3"/>
          </w:tcPr>
          <w:p w14:paraId="36F2C8FA" w14:textId="77777777" w:rsidR="00C83E31" w:rsidRPr="00B7517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7517A">
              <w:rPr>
                <w:kern w:val="18"/>
              </w:rPr>
              <w:t>$   251</w:t>
            </w:r>
          </w:p>
        </w:tc>
        <w:tc>
          <w:tcPr>
            <w:tcW w:w="3120" w:type="dxa"/>
          </w:tcPr>
          <w:p w14:paraId="1B14E482" w14:textId="77777777" w:rsidR="00C83E31" w:rsidRPr="00B7517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7517A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0B8EFFDC" w14:textId="77777777" w:rsidR="00C83E31" w:rsidRPr="00B7517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7FA49FB" w14:textId="77777777" w:rsidR="00C83E31" w:rsidRPr="00B7517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7517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7F4D85C" w14:textId="77777777" w:rsidR="00C83E31" w:rsidRPr="00B7517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B7517A" w14:paraId="61E7B746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ECBF7A1" w14:textId="77777777" w:rsidR="00C83E31" w:rsidRPr="00B7517A" w:rsidRDefault="00C83E31" w:rsidP="00F84EA5">
            <w:pPr>
              <w:pStyle w:val="tabletext11"/>
              <w:rPr>
                <w:b/>
                <w:kern w:val="18"/>
              </w:rPr>
            </w:pPr>
            <w:r w:rsidRPr="00B7517A">
              <w:rPr>
                <w:b/>
                <w:kern w:val="18"/>
              </w:rPr>
              <w:t>RULE 249. AUTO DEALERS – PREMIUM DEVELOPMENT</w:t>
            </w:r>
          </w:p>
        </w:tc>
      </w:tr>
      <w:tr w:rsidR="00C83E31" w:rsidRPr="00B7517A" w14:paraId="238A6156" w14:textId="77777777" w:rsidTr="002C54CD">
        <w:trPr>
          <w:cantSplit/>
        </w:trPr>
        <w:tc>
          <w:tcPr>
            <w:tcW w:w="3120" w:type="dxa"/>
            <w:gridSpan w:val="3"/>
          </w:tcPr>
          <w:p w14:paraId="116EE5D4" w14:textId="77777777" w:rsidR="00C83E31" w:rsidRPr="00B7517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7517A">
              <w:rPr>
                <w:kern w:val="18"/>
              </w:rPr>
              <w:t>$   164</w:t>
            </w:r>
          </w:p>
        </w:tc>
        <w:tc>
          <w:tcPr>
            <w:tcW w:w="3120" w:type="dxa"/>
          </w:tcPr>
          <w:p w14:paraId="6673B0FB" w14:textId="77777777" w:rsidR="00C83E31" w:rsidRPr="00B7517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7517A">
              <w:rPr>
                <w:kern w:val="18"/>
              </w:rPr>
              <w:t xml:space="preserve">Refer to Rule </w:t>
            </w:r>
            <w:r w:rsidRPr="00B7517A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7F598B82" w14:textId="77777777" w:rsidR="00C83E31" w:rsidRPr="00B7517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94A03DF" w14:textId="77777777" w:rsidR="00C83E31" w:rsidRPr="00B7517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7517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7834F6A" w14:textId="77777777" w:rsidR="00C83E31" w:rsidRPr="00B7517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B7517A" w14:paraId="34B25533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EC4F331" w14:textId="77777777" w:rsidR="00C83E31" w:rsidRPr="00B7517A" w:rsidRDefault="00C83E31" w:rsidP="00F84EA5">
            <w:pPr>
              <w:pStyle w:val="tabletext11"/>
              <w:rPr>
                <w:b/>
                <w:kern w:val="18"/>
              </w:rPr>
            </w:pPr>
          </w:p>
        </w:tc>
      </w:tr>
      <w:tr w:rsidR="00C83E31" w:rsidRPr="00B7517A" w14:paraId="531586E5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387B5A6C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  <w:r w:rsidRPr="00B7517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F48B35A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  <w:r w:rsidRPr="00B7517A">
              <w:rPr>
                <w:kern w:val="18"/>
              </w:rPr>
              <w:t xml:space="preserve">For Other Than Zone-rated Trucks, Tractors and Trailers Classifications, refer to Rule </w:t>
            </w:r>
            <w:r w:rsidRPr="00B7517A">
              <w:rPr>
                <w:b/>
                <w:kern w:val="18"/>
              </w:rPr>
              <w:t>222.</w:t>
            </w:r>
            <w:r w:rsidRPr="00B7517A">
              <w:rPr>
                <w:kern w:val="18"/>
              </w:rPr>
              <w:t xml:space="preserve"> for premium development.</w:t>
            </w:r>
          </w:p>
        </w:tc>
      </w:tr>
      <w:tr w:rsidR="00C83E31" w:rsidRPr="00B7517A" w14:paraId="3569713F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7BE4DB20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  <w:r w:rsidRPr="00B7517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5B755F6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  <w:r w:rsidRPr="00B7517A">
              <w:rPr>
                <w:kern w:val="18"/>
              </w:rPr>
              <w:t xml:space="preserve">For Private Passenger Types Classifications, refer to Rule </w:t>
            </w:r>
            <w:r w:rsidRPr="00B7517A">
              <w:rPr>
                <w:b/>
                <w:kern w:val="18"/>
              </w:rPr>
              <w:t>232.</w:t>
            </w:r>
            <w:r w:rsidRPr="00B7517A">
              <w:rPr>
                <w:kern w:val="18"/>
              </w:rPr>
              <w:t xml:space="preserve"> for premium development.</w:t>
            </w:r>
          </w:p>
        </w:tc>
      </w:tr>
      <w:tr w:rsidR="00C83E31" w:rsidRPr="00B7517A" w14:paraId="1CD2B333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292A3E2D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  <w:r w:rsidRPr="00B7517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4A01857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  <w:r w:rsidRPr="00B7517A">
              <w:rPr>
                <w:kern w:val="18"/>
              </w:rPr>
              <w:t xml:space="preserve">For Other Than Zone-rated Public Autos, refer to Rule </w:t>
            </w:r>
            <w:r w:rsidRPr="00B7517A">
              <w:rPr>
                <w:rStyle w:val="rulelink"/>
              </w:rPr>
              <w:t>239.</w:t>
            </w:r>
            <w:r w:rsidRPr="00B7517A">
              <w:rPr>
                <w:rStyle w:val="rulelink"/>
                <w:b w:val="0"/>
              </w:rPr>
              <w:t xml:space="preserve"> for premium development. </w:t>
            </w:r>
          </w:p>
        </w:tc>
      </w:tr>
      <w:tr w:rsidR="00C83E31" w:rsidRPr="00B7517A" w14:paraId="7C30A51A" w14:textId="77777777" w:rsidTr="002C54CD">
        <w:trPr>
          <w:cantSplit/>
        </w:trPr>
        <w:tc>
          <w:tcPr>
            <w:tcW w:w="220" w:type="dxa"/>
          </w:tcPr>
          <w:p w14:paraId="5A316D17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  <w:r w:rsidRPr="00B7517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3532E2B9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  <w:r w:rsidRPr="00B7517A">
              <w:rPr>
                <w:kern w:val="18"/>
              </w:rPr>
              <w:t xml:space="preserve">For liability increased limits factors, refer to Rule </w:t>
            </w:r>
            <w:r w:rsidRPr="00B7517A">
              <w:rPr>
                <w:rStyle w:val="rulelink"/>
              </w:rPr>
              <w:t>300.</w:t>
            </w:r>
          </w:p>
        </w:tc>
      </w:tr>
      <w:tr w:rsidR="00C83E31" w:rsidRPr="00B7517A" w14:paraId="1D9CC76B" w14:textId="77777777" w:rsidTr="002C54C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13AC4BD" w14:textId="77777777" w:rsidR="00C83E31" w:rsidRPr="00B7517A" w:rsidRDefault="00C83E31" w:rsidP="00F84EA5">
            <w:pPr>
              <w:pStyle w:val="tabletext11"/>
              <w:jc w:val="both"/>
              <w:rPr>
                <w:kern w:val="18"/>
              </w:rPr>
            </w:pPr>
            <w:r w:rsidRPr="00B7517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769A6EE2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  <w:r w:rsidRPr="00B7517A">
              <w:rPr>
                <w:kern w:val="18"/>
              </w:rPr>
              <w:t xml:space="preserve">Other Than Auto losses for </w:t>
            </w:r>
            <w:r w:rsidRPr="00B7517A">
              <w:t>Auto Dealers</w:t>
            </w:r>
            <w:r w:rsidRPr="00B7517A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B7517A">
              <w:rPr>
                <w:rStyle w:val="rulelink"/>
              </w:rPr>
              <w:t>249.</w:t>
            </w:r>
          </w:p>
        </w:tc>
      </w:tr>
      <w:tr w:rsidR="00C83E31" w:rsidRPr="00B7517A" w14:paraId="4B64D823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9B1C54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39A8ECB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7517A" w14:paraId="079E4C48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C4A11C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65ACAD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7517A" w14:paraId="6BDC8CE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E11B21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DAAAEF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7517A" w14:paraId="26F62BE0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158FE6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3E1D48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7517A" w14:paraId="44D7A18A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FDE63F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76EFBB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7517A" w14:paraId="5CB05AD4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5D0559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A2F57B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7517A" w14:paraId="3A5DBA0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996D79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09C1D4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7517A" w14:paraId="7F1E7A02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B79556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E8CD72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7517A" w14:paraId="1A742CC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3B98A2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5B6D12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7517A" w14:paraId="391BC292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E75F1B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387636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7517A" w14:paraId="6FF4CE1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04236B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ECFAB8B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7517A" w14:paraId="2D3D904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92ECA0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8C664E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7517A" w14:paraId="060E773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D5F59A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3BD2B1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7517A" w14:paraId="1259A480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FF50B0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C7717E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7517A" w14:paraId="5660CCE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087F0C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FE99D8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7517A" w14:paraId="02166522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A2C204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0FA0173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7517A" w14:paraId="78BA9B30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32805A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C72BC9D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7517A" w14:paraId="7B2D6BD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E07D92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3E0AB4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7517A" w14:paraId="09075448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8FDA46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B572F0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7517A" w14:paraId="7BA96F3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3901A1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007587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7517A" w14:paraId="390FD02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1C9382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953A5E4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7517A" w14:paraId="7702AA5A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B05396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8373EA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7517A" w14:paraId="3C3DA84E" w14:textId="77777777" w:rsidTr="002C54C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C4E3070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1EA50857" w14:textId="77777777" w:rsidR="00C83E31" w:rsidRPr="00B7517A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246E82BE" w14:textId="77777777" w:rsidR="00C83E31" w:rsidRDefault="00C83E31" w:rsidP="00F84EA5">
      <w:pPr>
        <w:pStyle w:val="isonormal"/>
      </w:pPr>
    </w:p>
    <w:p w14:paraId="3E9A74A9" w14:textId="77777777" w:rsidR="00C83E31" w:rsidRDefault="00C83E31" w:rsidP="00F84EA5">
      <w:pPr>
        <w:pStyle w:val="isonormal"/>
        <w:jc w:val="left"/>
      </w:pPr>
    </w:p>
    <w:p w14:paraId="467A55BB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E37B4B5" w14:textId="77777777" w:rsidR="00C83E31" w:rsidRPr="0017208C" w:rsidRDefault="00C83E31" w:rsidP="00F84EA5">
      <w:pPr>
        <w:pStyle w:val="subcap"/>
      </w:pPr>
      <w:r w:rsidRPr="0017208C">
        <w:lastRenderedPageBreak/>
        <w:t>TERRITORY 151</w:t>
      </w:r>
    </w:p>
    <w:p w14:paraId="1A1C726D" w14:textId="77777777" w:rsidR="00C83E31" w:rsidRPr="0017208C" w:rsidRDefault="00C83E31" w:rsidP="00F84EA5">
      <w:pPr>
        <w:pStyle w:val="subcap2"/>
      </w:pPr>
      <w:r w:rsidRPr="0017208C">
        <w:t>LIAB, MED PAY</w:t>
      </w:r>
    </w:p>
    <w:p w14:paraId="505E7DF0" w14:textId="77777777" w:rsidR="00C83E31" w:rsidRPr="0017208C" w:rsidRDefault="00C83E31" w:rsidP="00F84EA5">
      <w:pPr>
        <w:pStyle w:val="isonormal"/>
      </w:pPr>
    </w:p>
    <w:p w14:paraId="54123ED2" w14:textId="77777777" w:rsidR="00C83E31" w:rsidRPr="0017208C" w:rsidRDefault="00C83E31" w:rsidP="00F84EA5">
      <w:pPr>
        <w:pStyle w:val="isonormal"/>
        <w:sectPr w:rsidR="00C83E31" w:rsidRPr="0017208C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C83E31" w:rsidRPr="0017208C" w14:paraId="2D245708" w14:textId="77777777" w:rsidTr="002C54C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B00E7F0" w14:textId="77777777" w:rsidR="00C83E31" w:rsidRPr="0017208C" w:rsidRDefault="00C83E31" w:rsidP="00F84EA5">
            <w:pPr>
              <w:pStyle w:val="tablehead"/>
              <w:rPr>
                <w:kern w:val="18"/>
              </w:rPr>
            </w:pPr>
            <w:r w:rsidRPr="0017208C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CCEC05F" w14:textId="77777777" w:rsidR="00C83E31" w:rsidRPr="0017208C" w:rsidRDefault="00C83E31" w:rsidP="00F84EA5">
            <w:pPr>
              <w:pStyle w:val="tablehead"/>
              <w:rPr>
                <w:kern w:val="18"/>
              </w:rPr>
            </w:pPr>
            <w:r w:rsidRPr="0017208C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2B6E2B7" w14:textId="77777777" w:rsidR="00C83E31" w:rsidRPr="0017208C" w:rsidRDefault="00C83E31" w:rsidP="00F84EA5">
            <w:pPr>
              <w:pStyle w:val="tablehead"/>
              <w:rPr>
                <w:kern w:val="18"/>
              </w:rPr>
            </w:pPr>
            <w:r w:rsidRPr="0017208C">
              <w:rPr>
                <w:kern w:val="18"/>
              </w:rPr>
              <w:t>PERSONAL INJURY PROTECTION</w:t>
            </w:r>
          </w:p>
        </w:tc>
      </w:tr>
      <w:tr w:rsidR="00C83E31" w:rsidRPr="0017208C" w14:paraId="4B1F9DE3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62B8B7F" w14:textId="77777777" w:rsidR="00C83E31" w:rsidRPr="0017208C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F936CD1" w14:textId="77777777" w:rsidR="00C83E31" w:rsidRPr="0017208C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5C2540F" w14:textId="77777777" w:rsidR="00C83E31" w:rsidRPr="0017208C" w:rsidRDefault="00C83E31" w:rsidP="00F84EA5">
            <w:pPr>
              <w:pStyle w:val="tablehead"/>
              <w:rPr>
                <w:kern w:val="18"/>
              </w:rPr>
            </w:pPr>
          </w:p>
        </w:tc>
      </w:tr>
      <w:tr w:rsidR="00C83E31" w:rsidRPr="0017208C" w14:paraId="20B33911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6F8F086" w14:textId="77777777" w:rsidR="00C83E31" w:rsidRPr="0017208C" w:rsidRDefault="00C83E31" w:rsidP="00F84EA5">
            <w:pPr>
              <w:pStyle w:val="tablehead"/>
              <w:rPr>
                <w:kern w:val="18"/>
              </w:rPr>
            </w:pPr>
            <w:r w:rsidRPr="0017208C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72FFD19" w14:textId="77777777" w:rsidR="00C83E31" w:rsidRPr="0017208C" w:rsidRDefault="00C83E31" w:rsidP="00F84EA5">
            <w:pPr>
              <w:pStyle w:val="tablehead"/>
              <w:rPr>
                <w:kern w:val="18"/>
              </w:rPr>
            </w:pPr>
            <w:r w:rsidRPr="0017208C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70D9FAB" w14:textId="77777777" w:rsidR="00C83E31" w:rsidRPr="0017208C" w:rsidRDefault="00C83E31" w:rsidP="00F84EA5">
            <w:pPr>
              <w:pStyle w:val="tablehead"/>
              <w:rPr>
                <w:kern w:val="18"/>
              </w:rPr>
            </w:pPr>
            <w:r w:rsidRPr="0017208C">
              <w:rPr>
                <w:kern w:val="18"/>
              </w:rPr>
              <w:t>Basic Limits</w:t>
            </w:r>
          </w:p>
        </w:tc>
      </w:tr>
      <w:tr w:rsidR="00C83E31" w:rsidRPr="0017208C" w14:paraId="39CD85B5" w14:textId="77777777" w:rsidTr="002C54CD">
        <w:trPr>
          <w:cantSplit/>
        </w:trPr>
        <w:tc>
          <w:tcPr>
            <w:tcW w:w="9360" w:type="dxa"/>
            <w:gridSpan w:val="7"/>
          </w:tcPr>
          <w:p w14:paraId="16A101C4" w14:textId="77777777" w:rsidR="00C83E31" w:rsidRPr="0017208C" w:rsidRDefault="00C83E31" w:rsidP="00F84EA5">
            <w:pPr>
              <w:pStyle w:val="tabletext11"/>
              <w:rPr>
                <w:b/>
                <w:kern w:val="18"/>
              </w:rPr>
            </w:pPr>
            <w:r w:rsidRPr="0017208C">
              <w:rPr>
                <w:b/>
                <w:kern w:val="18"/>
              </w:rPr>
              <w:t>RULE 223. TRUCKS, TRACTORS AND TRAILERS CLASSIFICATIONS</w:t>
            </w:r>
          </w:p>
        </w:tc>
      </w:tr>
      <w:tr w:rsidR="00C83E31" w:rsidRPr="0017208C" w14:paraId="42DDDD85" w14:textId="77777777" w:rsidTr="002C54CD">
        <w:trPr>
          <w:cantSplit/>
        </w:trPr>
        <w:tc>
          <w:tcPr>
            <w:tcW w:w="3120" w:type="dxa"/>
            <w:gridSpan w:val="3"/>
          </w:tcPr>
          <w:p w14:paraId="1C8F51DD" w14:textId="77777777" w:rsidR="00C83E31" w:rsidRPr="0017208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7208C">
              <w:rPr>
                <w:kern w:val="18"/>
              </w:rPr>
              <w:t>$   194</w:t>
            </w:r>
          </w:p>
        </w:tc>
        <w:tc>
          <w:tcPr>
            <w:tcW w:w="3120" w:type="dxa"/>
          </w:tcPr>
          <w:p w14:paraId="41444E59" w14:textId="77777777" w:rsidR="00C83E31" w:rsidRPr="0017208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7208C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747E759C" w14:textId="77777777" w:rsidR="00C83E31" w:rsidRPr="0017208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272D43D" w14:textId="77777777" w:rsidR="00C83E31" w:rsidRPr="0017208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7208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A44F7A8" w14:textId="77777777" w:rsidR="00C83E31" w:rsidRPr="0017208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17208C" w14:paraId="01F3099F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48809F6" w14:textId="77777777" w:rsidR="00C83E31" w:rsidRPr="0017208C" w:rsidRDefault="00C83E31" w:rsidP="00F84EA5">
            <w:pPr>
              <w:pStyle w:val="tabletext11"/>
              <w:rPr>
                <w:b/>
                <w:kern w:val="18"/>
              </w:rPr>
            </w:pPr>
            <w:r w:rsidRPr="0017208C">
              <w:rPr>
                <w:b/>
                <w:kern w:val="18"/>
              </w:rPr>
              <w:t>RULE 232. PRIVATE PASSENGER TYPES CLASSIFICATIONS</w:t>
            </w:r>
          </w:p>
        </w:tc>
      </w:tr>
      <w:tr w:rsidR="00C83E31" w:rsidRPr="0017208C" w14:paraId="11084352" w14:textId="77777777" w:rsidTr="002C54CD">
        <w:trPr>
          <w:cantSplit/>
        </w:trPr>
        <w:tc>
          <w:tcPr>
            <w:tcW w:w="3120" w:type="dxa"/>
            <w:gridSpan w:val="3"/>
          </w:tcPr>
          <w:p w14:paraId="63C4D7C6" w14:textId="77777777" w:rsidR="00C83E31" w:rsidRPr="0017208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7208C">
              <w:rPr>
                <w:kern w:val="18"/>
              </w:rPr>
              <w:t>$   149</w:t>
            </w:r>
          </w:p>
        </w:tc>
        <w:tc>
          <w:tcPr>
            <w:tcW w:w="3120" w:type="dxa"/>
          </w:tcPr>
          <w:p w14:paraId="1196BDEC" w14:textId="77777777" w:rsidR="00C83E31" w:rsidRPr="0017208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7208C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5F00BBEF" w14:textId="77777777" w:rsidR="00C83E31" w:rsidRPr="0017208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A369851" w14:textId="77777777" w:rsidR="00C83E31" w:rsidRPr="0017208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7208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B7E22C2" w14:textId="77777777" w:rsidR="00C83E31" w:rsidRPr="0017208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17208C" w14:paraId="21AC03D9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50B6846" w14:textId="77777777" w:rsidR="00C83E31" w:rsidRPr="0017208C" w:rsidRDefault="00C83E31" w:rsidP="00F84EA5">
            <w:pPr>
              <w:pStyle w:val="tabletext11"/>
              <w:rPr>
                <w:b/>
                <w:kern w:val="18"/>
              </w:rPr>
            </w:pPr>
            <w:r w:rsidRPr="0017208C">
              <w:rPr>
                <w:b/>
                <w:kern w:val="18"/>
              </w:rPr>
              <w:t>RULE 240. PUBLIC AUTO CLASSIFICATIONS –</w:t>
            </w:r>
          </w:p>
        </w:tc>
      </w:tr>
      <w:tr w:rsidR="00C83E31" w:rsidRPr="0017208C" w14:paraId="41BC15BC" w14:textId="77777777" w:rsidTr="002C54CD">
        <w:trPr>
          <w:cantSplit/>
        </w:trPr>
        <w:tc>
          <w:tcPr>
            <w:tcW w:w="540" w:type="dxa"/>
            <w:gridSpan w:val="2"/>
          </w:tcPr>
          <w:p w14:paraId="5F1C5B12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DDEA711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  <w:r w:rsidRPr="0017208C">
              <w:rPr>
                <w:b/>
                <w:kern w:val="18"/>
              </w:rPr>
              <w:t>– TAXICABS AND LIMOUSINES</w:t>
            </w:r>
          </w:p>
        </w:tc>
      </w:tr>
      <w:tr w:rsidR="00C83E31" w:rsidRPr="0017208C" w14:paraId="36333B5E" w14:textId="77777777" w:rsidTr="002C54CD">
        <w:trPr>
          <w:cantSplit/>
        </w:trPr>
        <w:tc>
          <w:tcPr>
            <w:tcW w:w="3120" w:type="dxa"/>
            <w:gridSpan w:val="3"/>
          </w:tcPr>
          <w:p w14:paraId="679AAFFA" w14:textId="77777777" w:rsidR="00C83E31" w:rsidRPr="0017208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7208C">
              <w:rPr>
                <w:kern w:val="18"/>
              </w:rPr>
              <w:t>$   780</w:t>
            </w:r>
          </w:p>
        </w:tc>
        <w:tc>
          <w:tcPr>
            <w:tcW w:w="3120" w:type="dxa"/>
          </w:tcPr>
          <w:p w14:paraId="345DEC21" w14:textId="77777777" w:rsidR="00C83E31" w:rsidRPr="0017208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7208C">
              <w:rPr>
                <w:kern w:val="18"/>
              </w:rPr>
              <w:t>$    32</w:t>
            </w:r>
          </w:p>
        </w:tc>
        <w:tc>
          <w:tcPr>
            <w:tcW w:w="1040" w:type="dxa"/>
          </w:tcPr>
          <w:p w14:paraId="12386D75" w14:textId="77777777" w:rsidR="00C83E31" w:rsidRPr="0017208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9CBCF36" w14:textId="77777777" w:rsidR="00C83E31" w:rsidRPr="0017208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7208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AD91CD0" w14:textId="77777777" w:rsidR="00C83E31" w:rsidRPr="0017208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17208C" w14:paraId="26505595" w14:textId="77777777" w:rsidTr="002C54CD">
        <w:trPr>
          <w:cantSplit/>
        </w:trPr>
        <w:tc>
          <w:tcPr>
            <w:tcW w:w="540" w:type="dxa"/>
            <w:gridSpan w:val="2"/>
          </w:tcPr>
          <w:p w14:paraId="66795CE3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8ED6534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  <w:r w:rsidRPr="0017208C">
              <w:rPr>
                <w:b/>
                <w:kern w:val="18"/>
              </w:rPr>
              <w:t>– SCHOOL AND CHURCH BUSES</w:t>
            </w:r>
          </w:p>
        </w:tc>
      </w:tr>
      <w:tr w:rsidR="00C83E31" w:rsidRPr="0017208C" w14:paraId="38E3914B" w14:textId="77777777" w:rsidTr="002C54CD">
        <w:trPr>
          <w:cantSplit/>
        </w:trPr>
        <w:tc>
          <w:tcPr>
            <w:tcW w:w="3120" w:type="dxa"/>
            <w:gridSpan w:val="3"/>
          </w:tcPr>
          <w:p w14:paraId="72EFF8DC" w14:textId="77777777" w:rsidR="00C83E31" w:rsidRPr="0017208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7208C">
              <w:rPr>
                <w:kern w:val="18"/>
              </w:rPr>
              <w:t>$    74</w:t>
            </w:r>
          </w:p>
        </w:tc>
        <w:tc>
          <w:tcPr>
            <w:tcW w:w="3120" w:type="dxa"/>
          </w:tcPr>
          <w:p w14:paraId="7B2B17EA" w14:textId="77777777" w:rsidR="00C83E31" w:rsidRPr="0017208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7208C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3F415FEC" w14:textId="77777777" w:rsidR="00C83E31" w:rsidRPr="0017208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A09BA93" w14:textId="77777777" w:rsidR="00C83E31" w:rsidRPr="0017208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7208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2476B12" w14:textId="77777777" w:rsidR="00C83E31" w:rsidRPr="0017208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17208C" w14:paraId="1E920CFD" w14:textId="77777777" w:rsidTr="002C54CD">
        <w:trPr>
          <w:cantSplit/>
        </w:trPr>
        <w:tc>
          <w:tcPr>
            <w:tcW w:w="540" w:type="dxa"/>
            <w:gridSpan w:val="2"/>
          </w:tcPr>
          <w:p w14:paraId="0D49B88D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039A594" w14:textId="77777777" w:rsidR="00C83E31" w:rsidRPr="0017208C" w:rsidRDefault="00C83E31" w:rsidP="00F84EA5">
            <w:pPr>
              <w:pStyle w:val="tabletext11"/>
              <w:rPr>
                <w:b/>
                <w:kern w:val="18"/>
              </w:rPr>
            </w:pPr>
            <w:r w:rsidRPr="0017208C">
              <w:rPr>
                <w:b/>
                <w:kern w:val="18"/>
              </w:rPr>
              <w:t>– OTHER BUSES</w:t>
            </w:r>
          </w:p>
        </w:tc>
      </w:tr>
      <w:tr w:rsidR="00C83E31" w:rsidRPr="0017208C" w14:paraId="34A56965" w14:textId="77777777" w:rsidTr="002C54CD">
        <w:trPr>
          <w:cantSplit/>
        </w:trPr>
        <w:tc>
          <w:tcPr>
            <w:tcW w:w="3120" w:type="dxa"/>
            <w:gridSpan w:val="3"/>
          </w:tcPr>
          <w:p w14:paraId="640900CD" w14:textId="77777777" w:rsidR="00C83E31" w:rsidRPr="0017208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7208C">
              <w:rPr>
                <w:kern w:val="18"/>
              </w:rPr>
              <w:t>$   613</w:t>
            </w:r>
          </w:p>
        </w:tc>
        <w:tc>
          <w:tcPr>
            <w:tcW w:w="3120" w:type="dxa"/>
          </w:tcPr>
          <w:p w14:paraId="4870AFD5" w14:textId="77777777" w:rsidR="00C83E31" w:rsidRPr="0017208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7208C">
              <w:rPr>
                <w:kern w:val="18"/>
              </w:rPr>
              <w:t>$    33</w:t>
            </w:r>
          </w:p>
        </w:tc>
        <w:tc>
          <w:tcPr>
            <w:tcW w:w="1040" w:type="dxa"/>
          </w:tcPr>
          <w:p w14:paraId="261665C8" w14:textId="77777777" w:rsidR="00C83E31" w:rsidRPr="0017208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44B769C" w14:textId="77777777" w:rsidR="00C83E31" w:rsidRPr="0017208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7208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E12070E" w14:textId="77777777" w:rsidR="00C83E31" w:rsidRPr="0017208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17208C" w14:paraId="067301AD" w14:textId="77777777" w:rsidTr="002C54CD">
        <w:trPr>
          <w:cantSplit/>
        </w:trPr>
        <w:tc>
          <w:tcPr>
            <w:tcW w:w="540" w:type="dxa"/>
            <w:gridSpan w:val="2"/>
          </w:tcPr>
          <w:p w14:paraId="48C92234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7320EE9" w14:textId="77777777" w:rsidR="00C83E31" w:rsidRPr="0017208C" w:rsidRDefault="00C83E31" w:rsidP="00F84EA5">
            <w:pPr>
              <w:pStyle w:val="tabletext11"/>
              <w:rPr>
                <w:b/>
                <w:kern w:val="18"/>
              </w:rPr>
            </w:pPr>
            <w:r w:rsidRPr="0017208C">
              <w:rPr>
                <w:b/>
                <w:kern w:val="18"/>
              </w:rPr>
              <w:t>– VAN POOLS</w:t>
            </w:r>
          </w:p>
        </w:tc>
      </w:tr>
      <w:tr w:rsidR="00C83E31" w:rsidRPr="0017208C" w14:paraId="645FAF22" w14:textId="77777777" w:rsidTr="002C54CD">
        <w:trPr>
          <w:cantSplit/>
        </w:trPr>
        <w:tc>
          <w:tcPr>
            <w:tcW w:w="3120" w:type="dxa"/>
            <w:gridSpan w:val="3"/>
          </w:tcPr>
          <w:p w14:paraId="0513F516" w14:textId="77777777" w:rsidR="00C83E31" w:rsidRPr="0017208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7208C">
              <w:rPr>
                <w:kern w:val="18"/>
              </w:rPr>
              <w:t>$   184</w:t>
            </w:r>
          </w:p>
        </w:tc>
        <w:tc>
          <w:tcPr>
            <w:tcW w:w="3120" w:type="dxa"/>
          </w:tcPr>
          <w:p w14:paraId="69ADF90C" w14:textId="77777777" w:rsidR="00C83E31" w:rsidRPr="0017208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7208C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52383A11" w14:textId="77777777" w:rsidR="00C83E31" w:rsidRPr="0017208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2188FEB" w14:textId="77777777" w:rsidR="00C83E31" w:rsidRPr="0017208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7208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355F9E0" w14:textId="77777777" w:rsidR="00C83E31" w:rsidRPr="0017208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17208C" w14:paraId="238444AD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5CEA45C" w14:textId="77777777" w:rsidR="00C83E31" w:rsidRPr="0017208C" w:rsidRDefault="00C83E31" w:rsidP="00F84EA5">
            <w:pPr>
              <w:pStyle w:val="tabletext11"/>
              <w:rPr>
                <w:b/>
                <w:kern w:val="18"/>
              </w:rPr>
            </w:pPr>
            <w:r w:rsidRPr="0017208C">
              <w:rPr>
                <w:b/>
                <w:kern w:val="18"/>
              </w:rPr>
              <w:t>RULE 249. AUTO DEALERS – PREMIUM DEVELOPMENT</w:t>
            </w:r>
          </w:p>
        </w:tc>
      </w:tr>
      <w:tr w:rsidR="00C83E31" w:rsidRPr="0017208C" w14:paraId="283AA354" w14:textId="77777777" w:rsidTr="002C54CD">
        <w:trPr>
          <w:cantSplit/>
        </w:trPr>
        <w:tc>
          <w:tcPr>
            <w:tcW w:w="3120" w:type="dxa"/>
            <w:gridSpan w:val="3"/>
          </w:tcPr>
          <w:p w14:paraId="244B5FDD" w14:textId="77777777" w:rsidR="00C83E31" w:rsidRPr="0017208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7208C">
              <w:rPr>
                <w:kern w:val="18"/>
              </w:rPr>
              <w:t>$   126</w:t>
            </w:r>
          </w:p>
        </w:tc>
        <w:tc>
          <w:tcPr>
            <w:tcW w:w="3120" w:type="dxa"/>
          </w:tcPr>
          <w:p w14:paraId="7AA971E8" w14:textId="77777777" w:rsidR="00C83E31" w:rsidRPr="0017208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7208C">
              <w:rPr>
                <w:kern w:val="18"/>
              </w:rPr>
              <w:t xml:space="preserve">Refer to Rule </w:t>
            </w:r>
            <w:r w:rsidRPr="0017208C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5183BC34" w14:textId="77777777" w:rsidR="00C83E31" w:rsidRPr="0017208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5D7F886" w14:textId="77777777" w:rsidR="00C83E31" w:rsidRPr="0017208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7208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965FA29" w14:textId="77777777" w:rsidR="00C83E31" w:rsidRPr="0017208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17208C" w14:paraId="35B292BE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C989C56" w14:textId="77777777" w:rsidR="00C83E31" w:rsidRPr="0017208C" w:rsidRDefault="00C83E31" w:rsidP="00F84EA5">
            <w:pPr>
              <w:pStyle w:val="tabletext11"/>
              <w:rPr>
                <w:b/>
                <w:kern w:val="18"/>
              </w:rPr>
            </w:pPr>
          </w:p>
        </w:tc>
      </w:tr>
      <w:tr w:rsidR="00C83E31" w:rsidRPr="0017208C" w14:paraId="75154BA3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1EB45479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  <w:r w:rsidRPr="0017208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7196A72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  <w:r w:rsidRPr="0017208C">
              <w:rPr>
                <w:kern w:val="18"/>
              </w:rPr>
              <w:t xml:space="preserve">For Other Than Zone-rated Trucks, Tractors and Trailers Classifications, refer to Rule </w:t>
            </w:r>
            <w:r w:rsidRPr="0017208C">
              <w:rPr>
                <w:b/>
                <w:kern w:val="18"/>
              </w:rPr>
              <w:t>222.</w:t>
            </w:r>
            <w:r w:rsidRPr="0017208C">
              <w:rPr>
                <w:kern w:val="18"/>
              </w:rPr>
              <w:t xml:space="preserve"> for premium development.</w:t>
            </w:r>
          </w:p>
        </w:tc>
      </w:tr>
      <w:tr w:rsidR="00C83E31" w:rsidRPr="0017208C" w14:paraId="4D00F415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4D039D35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  <w:r w:rsidRPr="0017208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EB2D0CC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  <w:r w:rsidRPr="0017208C">
              <w:rPr>
                <w:kern w:val="18"/>
              </w:rPr>
              <w:t xml:space="preserve">For Private Passenger Types Classifications, refer to Rule </w:t>
            </w:r>
            <w:r w:rsidRPr="0017208C">
              <w:rPr>
                <w:b/>
                <w:kern w:val="18"/>
              </w:rPr>
              <w:t>232.</w:t>
            </w:r>
            <w:r w:rsidRPr="0017208C">
              <w:rPr>
                <w:kern w:val="18"/>
              </w:rPr>
              <w:t xml:space="preserve"> for premium development.</w:t>
            </w:r>
          </w:p>
        </w:tc>
      </w:tr>
      <w:tr w:rsidR="00C83E31" w:rsidRPr="0017208C" w14:paraId="4F041A0E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38A09887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  <w:r w:rsidRPr="0017208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4085727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  <w:r w:rsidRPr="0017208C">
              <w:rPr>
                <w:kern w:val="18"/>
              </w:rPr>
              <w:t xml:space="preserve">For Other Than Zone-rated Public Autos, refer to Rule </w:t>
            </w:r>
            <w:r w:rsidRPr="0017208C">
              <w:rPr>
                <w:rStyle w:val="rulelink"/>
              </w:rPr>
              <w:t>239.</w:t>
            </w:r>
            <w:r w:rsidRPr="0017208C">
              <w:rPr>
                <w:rStyle w:val="rulelink"/>
                <w:b w:val="0"/>
              </w:rPr>
              <w:t xml:space="preserve"> for premium development. </w:t>
            </w:r>
          </w:p>
        </w:tc>
      </w:tr>
      <w:tr w:rsidR="00C83E31" w:rsidRPr="0017208C" w14:paraId="0B5D42D6" w14:textId="77777777" w:rsidTr="002C54CD">
        <w:trPr>
          <w:cantSplit/>
        </w:trPr>
        <w:tc>
          <w:tcPr>
            <w:tcW w:w="220" w:type="dxa"/>
          </w:tcPr>
          <w:p w14:paraId="6B686F56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  <w:r w:rsidRPr="0017208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208437CC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  <w:r w:rsidRPr="0017208C">
              <w:rPr>
                <w:kern w:val="18"/>
              </w:rPr>
              <w:t xml:space="preserve">For liability increased limits factors, refer to Rule </w:t>
            </w:r>
            <w:r w:rsidRPr="0017208C">
              <w:rPr>
                <w:rStyle w:val="rulelink"/>
              </w:rPr>
              <w:t>300.</w:t>
            </w:r>
          </w:p>
        </w:tc>
      </w:tr>
      <w:tr w:rsidR="00C83E31" w:rsidRPr="0017208C" w14:paraId="1008149E" w14:textId="77777777" w:rsidTr="002C54C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3D9C84A" w14:textId="77777777" w:rsidR="00C83E31" w:rsidRPr="0017208C" w:rsidRDefault="00C83E31" w:rsidP="00F84EA5">
            <w:pPr>
              <w:pStyle w:val="tabletext11"/>
              <w:jc w:val="both"/>
              <w:rPr>
                <w:kern w:val="18"/>
              </w:rPr>
            </w:pPr>
            <w:r w:rsidRPr="0017208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4E5695E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  <w:r w:rsidRPr="0017208C">
              <w:rPr>
                <w:kern w:val="18"/>
              </w:rPr>
              <w:t xml:space="preserve">Other Than Auto losses for </w:t>
            </w:r>
            <w:r w:rsidRPr="0017208C">
              <w:t>Auto Dealers</w:t>
            </w:r>
            <w:r w:rsidRPr="0017208C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17208C">
              <w:rPr>
                <w:rStyle w:val="rulelink"/>
              </w:rPr>
              <w:t>249.</w:t>
            </w:r>
          </w:p>
        </w:tc>
      </w:tr>
      <w:tr w:rsidR="00C83E31" w:rsidRPr="0017208C" w14:paraId="0EC4BB88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0BA03B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0EBF10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17208C" w14:paraId="69B3E42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5B0768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37E0B2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17208C" w14:paraId="14DACDD6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45988C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9F9F28C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17208C" w14:paraId="4F2F160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175094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7AFC54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17208C" w14:paraId="220C8AB6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6DF485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4A7F91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17208C" w14:paraId="2F0DD41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3221F6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C4DC866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17208C" w14:paraId="145EA304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8F14F5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23CC3A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17208C" w14:paraId="00F73B9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A0910B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E91C80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17208C" w14:paraId="7384A87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B692BC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27FF94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17208C" w14:paraId="00D12ACA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3FE1AB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C125BB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17208C" w14:paraId="346DB434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632F2B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156FC5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17208C" w14:paraId="4A927C93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A70E59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DE55E7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17208C" w14:paraId="770AB233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C1DE67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7E0ECD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17208C" w14:paraId="2A301FB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6345A9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745D68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17208C" w14:paraId="2D6F8B63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3EA85F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CE1103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17208C" w14:paraId="783B8C7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433300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085F44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17208C" w14:paraId="3550347A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89A0FB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F1838A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17208C" w14:paraId="3B461C70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FA0329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5829BD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17208C" w14:paraId="7883BA9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BDDA5E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6F0E49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17208C" w14:paraId="75A45704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9A3C45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07285D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17208C" w14:paraId="3684221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AB2F7C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498BC8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17208C" w14:paraId="3E68BAB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1BB8AD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8877CC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17208C" w14:paraId="23E875C5" w14:textId="77777777" w:rsidTr="002C54C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2D067E2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202E1BAD" w14:textId="77777777" w:rsidR="00C83E31" w:rsidRPr="0017208C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27FAC9B4" w14:textId="77777777" w:rsidR="00C83E31" w:rsidRDefault="00C83E31" w:rsidP="00F84EA5">
      <w:pPr>
        <w:pStyle w:val="isonormal"/>
      </w:pPr>
    </w:p>
    <w:p w14:paraId="5B18CEA3" w14:textId="77777777" w:rsidR="00C83E31" w:rsidRDefault="00C83E31" w:rsidP="00F84EA5">
      <w:pPr>
        <w:pStyle w:val="isonormal"/>
        <w:jc w:val="left"/>
      </w:pPr>
    </w:p>
    <w:p w14:paraId="61BC31A8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BC9F032" w14:textId="77777777" w:rsidR="00C83E31" w:rsidRPr="00622606" w:rsidRDefault="00C83E31" w:rsidP="00F84EA5">
      <w:pPr>
        <w:pStyle w:val="subcap"/>
      </w:pPr>
      <w:r w:rsidRPr="00622606">
        <w:lastRenderedPageBreak/>
        <w:t>TERRITORY 152</w:t>
      </w:r>
    </w:p>
    <w:p w14:paraId="5D1072CC" w14:textId="77777777" w:rsidR="00C83E31" w:rsidRPr="00622606" w:rsidRDefault="00C83E31" w:rsidP="00F84EA5">
      <w:pPr>
        <w:pStyle w:val="subcap2"/>
      </w:pPr>
      <w:r w:rsidRPr="00622606">
        <w:t>LIAB, MED PAY</w:t>
      </w:r>
    </w:p>
    <w:p w14:paraId="5B10E4A2" w14:textId="77777777" w:rsidR="00C83E31" w:rsidRPr="00622606" w:rsidRDefault="00C83E31" w:rsidP="00F84EA5">
      <w:pPr>
        <w:pStyle w:val="isonormal"/>
      </w:pPr>
    </w:p>
    <w:p w14:paraId="3220039A" w14:textId="77777777" w:rsidR="00C83E31" w:rsidRPr="00622606" w:rsidRDefault="00C83E31" w:rsidP="00F84EA5">
      <w:pPr>
        <w:pStyle w:val="isonormal"/>
        <w:sectPr w:rsidR="00C83E31" w:rsidRPr="00622606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C83E31" w:rsidRPr="00622606" w14:paraId="1585B4A3" w14:textId="77777777" w:rsidTr="002C54C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137023D" w14:textId="77777777" w:rsidR="00C83E31" w:rsidRPr="00622606" w:rsidRDefault="00C83E31" w:rsidP="00F84EA5">
            <w:pPr>
              <w:pStyle w:val="tablehead"/>
              <w:rPr>
                <w:kern w:val="18"/>
              </w:rPr>
            </w:pPr>
            <w:r w:rsidRPr="00622606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65DA918" w14:textId="77777777" w:rsidR="00C83E31" w:rsidRPr="00622606" w:rsidRDefault="00C83E31" w:rsidP="00F84EA5">
            <w:pPr>
              <w:pStyle w:val="tablehead"/>
              <w:rPr>
                <w:kern w:val="18"/>
              </w:rPr>
            </w:pPr>
            <w:r w:rsidRPr="00622606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22CA368" w14:textId="77777777" w:rsidR="00C83E31" w:rsidRPr="00622606" w:rsidRDefault="00C83E31" w:rsidP="00F84EA5">
            <w:pPr>
              <w:pStyle w:val="tablehead"/>
              <w:rPr>
                <w:kern w:val="18"/>
              </w:rPr>
            </w:pPr>
            <w:r w:rsidRPr="00622606">
              <w:rPr>
                <w:kern w:val="18"/>
              </w:rPr>
              <w:t>PERSONAL INJURY PROTECTION</w:t>
            </w:r>
          </w:p>
        </w:tc>
      </w:tr>
      <w:tr w:rsidR="00C83E31" w:rsidRPr="00622606" w14:paraId="5B58A182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56F7B40" w14:textId="77777777" w:rsidR="00C83E31" w:rsidRPr="00622606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0D81C44" w14:textId="77777777" w:rsidR="00C83E31" w:rsidRPr="00622606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DC14A9F" w14:textId="77777777" w:rsidR="00C83E31" w:rsidRPr="00622606" w:rsidRDefault="00C83E31" w:rsidP="00F84EA5">
            <w:pPr>
              <w:pStyle w:val="tablehead"/>
              <w:rPr>
                <w:kern w:val="18"/>
              </w:rPr>
            </w:pPr>
          </w:p>
        </w:tc>
      </w:tr>
      <w:tr w:rsidR="00C83E31" w:rsidRPr="00622606" w14:paraId="35D1929E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238D9B5" w14:textId="77777777" w:rsidR="00C83E31" w:rsidRPr="00622606" w:rsidRDefault="00C83E31" w:rsidP="00F84EA5">
            <w:pPr>
              <w:pStyle w:val="tablehead"/>
              <w:rPr>
                <w:kern w:val="18"/>
              </w:rPr>
            </w:pPr>
            <w:r w:rsidRPr="00622606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A04DAA9" w14:textId="77777777" w:rsidR="00C83E31" w:rsidRPr="00622606" w:rsidRDefault="00C83E31" w:rsidP="00F84EA5">
            <w:pPr>
              <w:pStyle w:val="tablehead"/>
              <w:rPr>
                <w:kern w:val="18"/>
              </w:rPr>
            </w:pPr>
            <w:r w:rsidRPr="00622606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7453A11" w14:textId="77777777" w:rsidR="00C83E31" w:rsidRPr="00622606" w:rsidRDefault="00C83E31" w:rsidP="00F84EA5">
            <w:pPr>
              <w:pStyle w:val="tablehead"/>
              <w:rPr>
                <w:kern w:val="18"/>
              </w:rPr>
            </w:pPr>
            <w:r w:rsidRPr="00622606">
              <w:rPr>
                <w:kern w:val="18"/>
              </w:rPr>
              <w:t>Basic Limits</w:t>
            </w:r>
          </w:p>
        </w:tc>
      </w:tr>
      <w:tr w:rsidR="00C83E31" w:rsidRPr="00622606" w14:paraId="478D52F1" w14:textId="77777777" w:rsidTr="002C54CD">
        <w:trPr>
          <w:cantSplit/>
        </w:trPr>
        <w:tc>
          <w:tcPr>
            <w:tcW w:w="9360" w:type="dxa"/>
            <w:gridSpan w:val="7"/>
          </w:tcPr>
          <w:p w14:paraId="43F2755D" w14:textId="77777777" w:rsidR="00C83E31" w:rsidRPr="00622606" w:rsidRDefault="00C83E31" w:rsidP="00F84EA5">
            <w:pPr>
              <w:pStyle w:val="tabletext11"/>
              <w:rPr>
                <w:b/>
                <w:kern w:val="18"/>
              </w:rPr>
            </w:pPr>
            <w:r w:rsidRPr="00622606">
              <w:rPr>
                <w:b/>
                <w:kern w:val="18"/>
              </w:rPr>
              <w:t>RULE 223. TRUCKS, TRACTORS AND TRAILERS CLASSIFICATIONS</w:t>
            </w:r>
          </w:p>
        </w:tc>
      </w:tr>
      <w:tr w:rsidR="00C83E31" w:rsidRPr="00622606" w14:paraId="06A70CE9" w14:textId="77777777" w:rsidTr="002C54CD">
        <w:trPr>
          <w:cantSplit/>
        </w:trPr>
        <w:tc>
          <w:tcPr>
            <w:tcW w:w="3120" w:type="dxa"/>
            <w:gridSpan w:val="3"/>
          </w:tcPr>
          <w:p w14:paraId="13B3BF72" w14:textId="77777777" w:rsidR="00C83E31" w:rsidRPr="0062260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22606">
              <w:rPr>
                <w:kern w:val="18"/>
              </w:rPr>
              <w:t>$   226</w:t>
            </w:r>
          </w:p>
        </w:tc>
        <w:tc>
          <w:tcPr>
            <w:tcW w:w="3120" w:type="dxa"/>
          </w:tcPr>
          <w:p w14:paraId="71C42E5C" w14:textId="77777777" w:rsidR="00C83E31" w:rsidRPr="0062260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22606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0E33773C" w14:textId="77777777" w:rsidR="00C83E31" w:rsidRPr="0062260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771FD5B" w14:textId="77777777" w:rsidR="00C83E31" w:rsidRPr="0062260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2260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B116D9E" w14:textId="77777777" w:rsidR="00C83E31" w:rsidRPr="0062260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622606" w14:paraId="0D662DFB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1A6F733" w14:textId="77777777" w:rsidR="00C83E31" w:rsidRPr="00622606" w:rsidRDefault="00C83E31" w:rsidP="00F84EA5">
            <w:pPr>
              <w:pStyle w:val="tabletext11"/>
              <w:rPr>
                <w:b/>
                <w:kern w:val="18"/>
              </w:rPr>
            </w:pPr>
            <w:r w:rsidRPr="00622606">
              <w:rPr>
                <w:b/>
                <w:kern w:val="18"/>
              </w:rPr>
              <w:t>RULE 232. PRIVATE PASSENGER TYPES CLASSIFICATIONS</w:t>
            </w:r>
          </w:p>
        </w:tc>
      </w:tr>
      <w:tr w:rsidR="00C83E31" w:rsidRPr="00622606" w14:paraId="2AEEEB19" w14:textId="77777777" w:rsidTr="002C54CD">
        <w:trPr>
          <w:cantSplit/>
        </w:trPr>
        <w:tc>
          <w:tcPr>
            <w:tcW w:w="3120" w:type="dxa"/>
            <w:gridSpan w:val="3"/>
          </w:tcPr>
          <w:p w14:paraId="23FEB07B" w14:textId="77777777" w:rsidR="00C83E31" w:rsidRPr="0062260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22606">
              <w:rPr>
                <w:kern w:val="18"/>
              </w:rPr>
              <w:t>$   204</w:t>
            </w:r>
          </w:p>
        </w:tc>
        <w:tc>
          <w:tcPr>
            <w:tcW w:w="3120" w:type="dxa"/>
          </w:tcPr>
          <w:p w14:paraId="7CC51E4B" w14:textId="77777777" w:rsidR="00C83E31" w:rsidRPr="0062260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22606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31282B9E" w14:textId="77777777" w:rsidR="00C83E31" w:rsidRPr="0062260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D1E165A" w14:textId="77777777" w:rsidR="00C83E31" w:rsidRPr="0062260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2260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64C5F40" w14:textId="77777777" w:rsidR="00C83E31" w:rsidRPr="0062260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622606" w14:paraId="54CE8B0D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ABDF78C" w14:textId="77777777" w:rsidR="00C83E31" w:rsidRPr="00622606" w:rsidRDefault="00C83E31" w:rsidP="00F84EA5">
            <w:pPr>
              <w:pStyle w:val="tabletext11"/>
              <w:rPr>
                <w:b/>
                <w:kern w:val="18"/>
              </w:rPr>
            </w:pPr>
            <w:r w:rsidRPr="00622606">
              <w:rPr>
                <w:b/>
                <w:kern w:val="18"/>
              </w:rPr>
              <w:t>RULE 240. PUBLIC AUTO CLASSIFICATIONS –</w:t>
            </w:r>
          </w:p>
        </w:tc>
      </w:tr>
      <w:tr w:rsidR="00C83E31" w:rsidRPr="00622606" w14:paraId="66877586" w14:textId="77777777" w:rsidTr="002C54CD">
        <w:trPr>
          <w:cantSplit/>
        </w:trPr>
        <w:tc>
          <w:tcPr>
            <w:tcW w:w="540" w:type="dxa"/>
            <w:gridSpan w:val="2"/>
          </w:tcPr>
          <w:p w14:paraId="12B95FB8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C99E231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  <w:r w:rsidRPr="00622606">
              <w:rPr>
                <w:b/>
                <w:kern w:val="18"/>
              </w:rPr>
              <w:t>– TAXICABS AND LIMOUSINES</w:t>
            </w:r>
          </w:p>
        </w:tc>
      </w:tr>
      <w:tr w:rsidR="00C83E31" w:rsidRPr="00622606" w14:paraId="726767D2" w14:textId="77777777" w:rsidTr="002C54CD">
        <w:trPr>
          <w:cantSplit/>
        </w:trPr>
        <w:tc>
          <w:tcPr>
            <w:tcW w:w="3120" w:type="dxa"/>
            <w:gridSpan w:val="3"/>
          </w:tcPr>
          <w:p w14:paraId="75B47C1B" w14:textId="77777777" w:rsidR="00C83E31" w:rsidRPr="0062260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22606">
              <w:rPr>
                <w:kern w:val="18"/>
              </w:rPr>
              <w:t>$   909</w:t>
            </w:r>
          </w:p>
        </w:tc>
        <w:tc>
          <w:tcPr>
            <w:tcW w:w="3120" w:type="dxa"/>
          </w:tcPr>
          <w:p w14:paraId="2809FD43" w14:textId="77777777" w:rsidR="00C83E31" w:rsidRPr="0062260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22606">
              <w:rPr>
                <w:kern w:val="18"/>
              </w:rPr>
              <w:t>$    38</w:t>
            </w:r>
          </w:p>
        </w:tc>
        <w:tc>
          <w:tcPr>
            <w:tcW w:w="1040" w:type="dxa"/>
          </w:tcPr>
          <w:p w14:paraId="2245CB15" w14:textId="77777777" w:rsidR="00C83E31" w:rsidRPr="0062260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A8CB300" w14:textId="77777777" w:rsidR="00C83E31" w:rsidRPr="0062260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2260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2BC070E" w14:textId="77777777" w:rsidR="00C83E31" w:rsidRPr="0062260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622606" w14:paraId="05FD4D4A" w14:textId="77777777" w:rsidTr="002C54CD">
        <w:trPr>
          <w:cantSplit/>
        </w:trPr>
        <w:tc>
          <w:tcPr>
            <w:tcW w:w="540" w:type="dxa"/>
            <w:gridSpan w:val="2"/>
          </w:tcPr>
          <w:p w14:paraId="0406C4ED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2BD5F4A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  <w:r w:rsidRPr="00622606">
              <w:rPr>
                <w:b/>
                <w:kern w:val="18"/>
              </w:rPr>
              <w:t>– SCHOOL AND CHURCH BUSES</w:t>
            </w:r>
          </w:p>
        </w:tc>
      </w:tr>
      <w:tr w:rsidR="00C83E31" w:rsidRPr="00622606" w14:paraId="16219614" w14:textId="77777777" w:rsidTr="002C54CD">
        <w:trPr>
          <w:cantSplit/>
        </w:trPr>
        <w:tc>
          <w:tcPr>
            <w:tcW w:w="3120" w:type="dxa"/>
            <w:gridSpan w:val="3"/>
          </w:tcPr>
          <w:p w14:paraId="618AB439" w14:textId="77777777" w:rsidR="00C83E31" w:rsidRPr="0062260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22606">
              <w:rPr>
                <w:kern w:val="18"/>
              </w:rPr>
              <w:t>$    86</w:t>
            </w:r>
          </w:p>
        </w:tc>
        <w:tc>
          <w:tcPr>
            <w:tcW w:w="3120" w:type="dxa"/>
          </w:tcPr>
          <w:p w14:paraId="2130CC38" w14:textId="77777777" w:rsidR="00C83E31" w:rsidRPr="0062260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22606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68174E31" w14:textId="77777777" w:rsidR="00C83E31" w:rsidRPr="0062260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11FA370" w14:textId="77777777" w:rsidR="00C83E31" w:rsidRPr="0062260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2260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5CDE046" w14:textId="77777777" w:rsidR="00C83E31" w:rsidRPr="0062260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622606" w14:paraId="30D3EE20" w14:textId="77777777" w:rsidTr="002C54CD">
        <w:trPr>
          <w:cantSplit/>
        </w:trPr>
        <w:tc>
          <w:tcPr>
            <w:tcW w:w="540" w:type="dxa"/>
            <w:gridSpan w:val="2"/>
          </w:tcPr>
          <w:p w14:paraId="21873D08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C3D257C" w14:textId="77777777" w:rsidR="00C83E31" w:rsidRPr="00622606" w:rsidRDefault="00C83E31" w:rsidP="00F84EA5">
            <w:pPr>
              <w:pStyle w:val="tabletext11"/>
              <w:rPr>
                <w:b/>
                <w:kern w:val="18"/>
              </w:rPr>
            </w:pPr>
            <w:r w:rsidRPr="00622606">
              <w:rPr>
                <w:b/>
                <w:kern w:val="18"/>
              </w:rPr>
              <w:t>– OTHER BUSES</w:t>
            </w:r>
          </w:p>
        </w:tc>
      </w:tr>
      <w:tr w:rsidR="00C83E31" w:rsidRPr="00622606" w14:paraId="24C4D2A2" w14:textId="77777777" w:rsidTr="002C54CD">
        <w:trPr>
          <w:cantSplit/>
        </w:trPr>
        <w:tc>
          <w:tcPr>
            <w:tcW w:w="3120" w:type="dxa"/>
            <w:gridSpan w:val="3"/>
          </w:tcPr>
          <w:p w14:paraId="4D630090" w14:textId="77777777" w:rsidR="00C83E31" w:rsidRPr="0062260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22606">
              <w:rPr>
                <w:kern w:val="18"/>
              </w:rPr>
              <w:t>$   714</w:t>
            </w:r>
          </w:p>
        </w:tc>
        <w:tc>
          <w:tcPr>
            <w:tcW w:w="3120" w:type="dxa"/>
          </w:tcPr>
          <w:p w14:paraId="6A198454" w14:textId="77777777" w:rsidR="00C83E31" w:rsidRPr="0062260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22606">
              <w:rPr>
                <w:kern w:val="18"/>
              </w:rPr>
              <w:t>$    44</w:t>
            </w:r>
          </w:p>
        </w:tc>
        <w:tc>
          <w:tcPr>
            <w:tcW w:w="1040" w:type="dxa"/>
          </w:tcPr>
          <w:p w14:paraId="6FF6798F" w14:textId="77777777" w:rsidR="00C83E31" w:rsidRPr="0062260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DA24421" w14:textId="77777777" w:rsidR="00C83E31" w:rsidRPr="0062260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2260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51C9675" w14:textId="77777777" w:rsidR="00C83E31" w:rsidRPr="0062260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622606" w14:paraId="0A450837" w14:textId="77777777" w:rsidTr="002C54CD">
        <w:trPr>
          <w:cantSplit/>
        </w:trPr>
        <w:tc>
          <w:tcPr>
            <w:tcW w:w="540" w:type="dxa"/>
            <w:gridSpan w:val="2"/>
          </w:tcPr>
          <w:p w14:paraId="2DD1594F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35BF7FA" w14:textId="77777777" w:rsidR="00C83E31" w:rsidRPr="00622606" w:rsidRDefault="00C83E31" w:rsidP="00F84EA5">
            <w:pPr>
              <w:pStyle w:val="tabletext11"/>
              <w:rPr>
                <w:b/>
                <w:kern w:val="18"/>
              </w:rPr>
            </w:pPr>
            <w:r w:rsidRPr="00622606">
              <w:rPr>
                <w:b/>
                <w:kern w:val="18"/>
              </w:rPr>
              <w:t>– VAN POOLS</w:t>
            </w:r>
          </w:p>
        </w:tc>
      </w:tr>
      <w:tr w:rsidR="00C83E31" w:rsidRPr="00622606" w14:paraId="631FD483" w14:textId="77777777" w:rsidTr="002C54CD">
        <w:trPr>
          <w:cantSplit/>
        </w:trPr>
        <w:tc>
          <w:tcPr>
            <w:tcW w:w="3120" w:type="dxa"/>
            <w:gridSpan w:val="3"/>
          </w:tcPr>
          <w:p w14:paraId="1558EA05" w14:textId="77777777" w:rsidR="00C83E31" w:rsidRPr="0062260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22606">
              <w:rPr>
                <w:kern w:val="18"/>
              </w:rPr>
              <w:t>$   215</w:t>
            </w:r>
          </w:p>
        </w:tc>
        <w:tc>
          <w:tcPr>
            <w:tcW w:w="3120" w:type="dxa"/>
          </w:tcPr>
          <w:p w14:paraId="0F167299" w14:textId="77777777" w:rsidR="00C83E31" w:rsidRPr="0062260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22606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6B371492" w14:textId="77777777" w:rsidR="00C83E31" w:rsidRPr="0062260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B1D1FB3" w14:textId="77777777" w:rsidR="00C83E31" w:rsidRPr="0062260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2260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755D6D7" w14:textId="77777777" w:rsidR="00C83E31" w:rsidRPr="0062260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622606" w14:paraId="4CA9B736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728A0B2" w14:textId="77777777" w:rsidR="00C83E31" w:rsidRPr="00622606" w:rsidRDefault="00C83E31" w:rsidP="00F84EA5">
            <w:pPr>
              <w:pStyle w:val="tabletext11"/>
              <w:rPr>
                <w:b/>
                <w:kern w:val="18"/>
              </w:rPr>
            </w:pPr>
            <w:r w:rsidRPr="00622606">
              <w:rPr>
                <w:b/>
                <w:kern w:val="18"/>
              </w:rPr>
              <w:t>RULE 249. AUTO DEALERS – PREMIUM DEVELOPMENT</w:t>
            </w:r>
          </w:p>
        </w:tc>
      </w:tr>
      <w:tr w:rsidR="00C83E31" w:rsidRPr="00622606" w14:paraId="03C57D4B" w14:textId="77777777" w:rsidTr="002C54CD">
        <w:trPr>
          <w:cantSplit/>
        </w:trPr>
        <w:tc>
          <w:tcPr>
            <w:tcW w:w="3120" w:type="dxa"/>
            <w:gridSpan w:val="3"/>
          </w:tcPr>
          <w:p w14:paraId="25E677B3" w14:textId="77777777" w:rsidR="00C83E31" w:rsidRPr="0062260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22606">
              <w:rPr>
                <w:kern w:val="18"/>
              </w:rPr>
              <w:t>$   136</w:t>
            </w:r>
          </w:p>
        </w:tc>
        <w:tc>
          <w:tcPr>
            <w:tcW w:w="3120" w:type="dxa"/>
          </w:tcPr>
          <w:p w14:paraId="158AC2C8" w14:textId="77777777" w:rsidR="00C83E31" w:rsidRPr="0062260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22606">
              <w:rPr>
                <w:kern w:val="18"/>
              </w:rPr>
              <w:t xml:space="preserve">Refer to Rule </w:t>
            </w:r>
            <w:r w:rsidRPr="00622606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075F2157" w14:textId="77777777" w:rsidR="00C83E31" w:rsidRPr="0062260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78EC04C" w14:textId="77777777" w:rsidR="00C83E31" w:rsidRPr="0062260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2260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A741E90" w14:textId="77777777" w:rsidR="00C83E31" w:rsidRPr="0062260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622606" w14:paraId="03FE8079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A6446D7" w14:textId="77777777" w:rsidR="00C83E31" w:rsidRPr="00622606" w:rsidRDefault="00C83E31" w:rsidP="00F84EA5">
            <w:pPr>
              <w:pStyle w:val="tabletext11"/>
              <w:rPr>
                <w:b/>
                <w:kern w:val="18"/>
              </w:rPr>
            </w:pPr>
          </w:p>
        </w:tc>
      </w:tr>
      <w:tr w:rsidR="00C83E31" w:rsidRPr="00622606" w14:paraId="21A6FCC0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559357AE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  <w:r w:rsidRPr="0062260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097911F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  <w:r w:rsidRPr="00622606">
              <w:rPr>
                <w:kern w:val="18"/>
              </w:rPr>
              <w:t xml:space="preserve">For Other Than Zone-rated Trucks, Tractors and Trailers Classifications, refer to Rule </w:t>
            </w:r>
            <w:r w:rsidRPr="00622606">
              <w:rPr>
                <w:b/>
                <w:kern w:val="18"/>
              </w:rPr>
              <w:t>222.</w:t>
            </w:r>
            <w:r w:rsidRPr="00622606">
              <w:rPr>
                <w:kern w:val="18"/>
              </w:rPr>
              <w:t xml:space="preserve"> for premium development.</w:t>
            </w:r>
          </w:p>
        </w:tc>
      </w:tr>
      <w:tr w:rsidR="00C83E31" w:rsidRPr="00622606" w14:paraId="05ED67F7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1E3B04DA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  <w:r w:rsidRPr="0062260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935F463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  <w:r w:rsidRPr="00622606">
              <w:rPr>
                <w:kern w:val="18"/>
              </w:rPr>
              <w:t xml:space="preserve">For Private Passenger Types Classifications, refer to Rule </w:t>
            </w:r>
            <w:r w:rsidRPr="00622606">
              <w:rPr>
                <w:b/>
                <w:kern w:val="18"/>
              </w:rPr>
              <w:t>232.</w:t>
            </w:r>
            <w:r w:rsidRPr="00622606">
              <w:rPr>
                <w:kern w:val="18"/>
              </w:rPr>
              <w:t xml:space="preserve"> for premium development.</w:t>
            </w:r>
          </w:p>
        </w:tc>
      </w:tr>
      <w:tr w:rsidR="00C83E31" w:rsidRPr="00622606" w14:paraId="0F431552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7FBA14B7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  <w:r w:rsidRPr="0062260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0B9B435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  <w:r w:rsidRPr="00622606">
              <w:rPr>
                <w:kern w:val="18"/>
              </w:rPr>
              <w:t xml:space="preserve">For Other Than Zone-rated Public Autos, refer to Rule </w:t>
            </w:r>
            <w:r w:rsidRPr="00622606">
              <w:rPr>
                <w:rStyle w:val="rulelink"/>
              </w:rPr>
              <w:t>239.</w:t>
            </w:r>
            <w:r w:rsidRPr="00622606">
              <w:rPr>
                <w:rStyle w:val="rulelink"/>
                <w:b w:val="0"/>
              </w:rPr>
              <w:t xml:space="preserve"> for premium development. </w:t>
            </w:r>
          </w:p>
        </w:tc>
      </w:tr>
      <w:tr w:rsidR="00C83E31" w:rsidRPr="00622606" w14:paraId="21842152" w14:textId="77777777" w:rsidTr="002C54CD">
        <w:trPr>
          <w:cantSplit/>
        </w:trPr>
        <w:tc>
          <w:tcPr>
            <w:tcW w:w="220" w:type="dxa"/>
          </w:tcPr>
          <w:p w14:paraId="1B95A9E2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  <w:r w:rsidRPr="0062260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57A2F454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  <w:r w:rsidRPr="00622606">
              <w:rPr>
                <w:kern w:val="18"/>
              </w:rPr>
              <w:t xml:space="preserve">For liability increased limits factors, refer to Rule </w:t>
            </w:r>
            <w:r w:rsidRPr="00622606">
              <w:rPr>
                <w:rStyle w:val="rulelink"/>
              </w:rPr>
              <w:t>300.</w:t>
            </w:r>
          </w:p>
        </w:tc>
      </w:tr>
      <w:tr w:rsidR="00C83E31" w:rsidRPr="00622606" w14:paraId="733BEC74" w14:textId="77777777" w:rsidTr="002C54C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4FF025B" w14:textId="77777777" w:rsidR="00C83E31" w:rsidRPr="00622606" w:rsidRDefault="00C83E31" w:rsidP="00F84EA5">
            <w:pPr>
              <w:pStyle w:val="tabletext11"/>
              <w:jc w:val="both"/>
              <w:rPr>
                <w:kern w:val="18"/>
              </w:rPr>
            </w:pPr>
            <w:r w:rsidRPr="0062260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60A4669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  <w:r w:rsidRPr="00622606">
              <w:rPr>
                <w:kern w:val="18"/>
              </w:rPr>
              <w:t xml:space="preserve">Other Than Auto losses for </w:t>
            </w:r>
            <w:r w:rsidRPr="00622606">
              <w:t>Auto Dealers</w:t>
            </w:r>
            <w:r w:rsidRPr="00622606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622606">
              <w:rPr>
                <w:rStyle w:val="rulelink"/>
              </w:rPr>
              <w:t>249.</w:t>
            </w:r>
          </w:p>
        </w:tc>
      </w:tr>
      <w:tr w:rsidR="00C83E31" w:rsidRPr="00622606" w14:paraId="068FCFD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EB14D3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8AD811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22606" w14:paraId="1A647B5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25C991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2B2A4AF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22606" w14:paraId="617791B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DD2B3A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D02066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22606" w14:paraId="38F86D0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1EF1B3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2B4B67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22606" w14:paraId="56ABBB49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7CAC98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F61C63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22606" w14:paraId="06AB7EA0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3CB7A3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5DB311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22606" w14:paraId="760B1C53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2585BB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884D52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22606" w14:paraId="6A4A11A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4A9EAE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B63CE0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22606" w14:paraId="08771E4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94EB72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19524E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22606" w14:paraId="7406C6B0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D25101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7A75D3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22606" w14:paraId="5BF82196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014021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0604F0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22606" w14:paraId="38B8DCD4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2D4C62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D84416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22606" w14:paraId="66736CD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FC8CE1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B561BD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22606" w14:paraId="09C4646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247F59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367F75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22606" w14:paraId="6B8EBD19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4B8B8B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353713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22606" w14:paraId="276C29C0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F9692F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4508B7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22606" w14:paraId="5BE116D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8A7959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5E39EE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22606" w14:paraId="7FAE64D4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35CC22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BE51DA0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22606" w14:paraId="1B1AC99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5F13D2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885467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22606" w14:paraId="71D973F3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B454FC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2D2B0D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22606" w14:paraId="448DABD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423680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31A4D8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22606" w14:paraId="79994958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071C5F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D82F3E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22606" w14:paraId="7EA3E8D1" w14:textId="77777777" w:rsidTr="002C54C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89F9D6C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6E66F3CD" w14:textId="77777777" w:rsidR="00C83E31" w:rsidRPr="00622606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7127A91C" w14:textId="77777777" w:rsidR="00C83E31" w:rsidRDefault="00C83E31" w:rsidP="00F84EA5">
      <w:pPr>
        <w:pStyle w:val="isonormal"/>
      </w:pPr>
    </w:p>
    <w:p w14:paraId="198F9BDF" w14:textId="77777777" w:rsidR="00C83E31" w:rsidRDefault="00C83E31" w:rsidP="00F84EA5">
      <w:pPr>
        <w:pStyle w:val="isonormal"/>
        <w:jc w:val="left"/>
      </w:pPr>
    </w:p>
    <w:p w14:paraId="355B87DD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377F890" w14:textId="77777777" w:rsidR="00C83E31" w:rsidRPr="00E9528A" w:rsidRDefault="00C83E31" w:rsidP="00F84EA5">
      <w:pPr>
        <w:pStyle w:val="subcap"/>
      </w:pPr>
      <w:r w:rsidRPr="00E9528A">
        <w:lastRenderedPageBreak/>
        <w:t>TERRITORY 153</w:t>
      </w:r>
    </w:p>
    <w:p w14:paraId="7C876687" w14:textId="77777777" w:rsidR="00C83E31" w:rsidRPr="00E9528A" w:rsidRDefault="00C83E31" w:rsidP="00F84EA5">
      <w:pPr>
        <w:pStyle w:val="subcap2"/>
      </w:pPr>
      <w:r w:rsidRPr="00E9528A">
        <w:t>LIAB, MED PAY</w:t>
      </w:r>
    </w:p>
    <w:p w14:paraId="71754E6A" w14:textId="77777777" w:rsidR="00C83E31" w:rsidRPr="00E9528A" w:rsidRDefault="00C83E31" w:rsidP="00F84EA5">
      <w:pPr>
        <w:pStyle w:val="isonormal"/>
      </w:pPr>
    </w:p>
    <w:p w14:paraId="3C4E1EA3" w14:textId="77777777" w:rsidR="00C83E31" w:rsidRPr="00E9528A" w:rsidRDefault="00C83E31" w:rsidP="00F84EA5">
      <w:pPr>
        <w:pStyle w:val="isonormal"/>
        <w:sectPr w:rsidR="00C83E31" w:rsidRPr="00E9528A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C83E31" w:rsidRPr="00E9528A" w14:paraId="57696113" w14:textId="77777777" w:rsidTr="002C54C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BFA1CDF" w14:textId="77777777" w:rsidR="00C83E31" w:rsidRPr="00E9528A" w:rsidRDefault="00C83E31" w:rsidP="00F84EA5">
            <w:pPr>
              <w:pStyle w:val="tablehead"/>
              <w:rPr>
                <w:kern w:val="18"/>
              </w:rPr>
            </w:pPr>
            <w:r w:rsidRPr="00E9528A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5325FB1" w14:textId="77777777" w:rsidR="00C83E31" w:rsidRPr="00E9528A" w:rsidRDefault="00C83E31" w:rsidP="00F84EA5">
            <w:pPr>
              <w:pStyle w:val="tablehead"/>
              <w:rPr>
                <w:kern w:val="18"/>
              </w:rPr>
            </w:pPr>
            <w:r w:rsidRPr="00E9528A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88DEA7B" w14:textId="77777777" w:rsidR="00C83E31" w:rsidRPr="00E9528A" w:rsidRDefault="00C83E31" w:rsidP="00F84EA5">
            <w:pPr>
              <w:pStyle w:val="tablehead"/>
              <w:rPr>
                <w:kern w:val="18"/>
              </w:rPr>
            </w:pPr>
            <w:r w:rsidRPr="00E9528A">
              <w:rPr>
                <w:kern w:val="18"/>
              </w:rPr>
              <w:t>PERSONAL INJURY PROTECTION</w:t>
            </w:r>
          </w:p>
        </w:tc>
      </w:tr>
      <w:tr w:rsidR="00C83E31" w:rsidRPr="00E9528A" w14:paraId="492355AA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0BE016E" w14:textId="77777777" w:rsidR="00C83E31" w:rsidRPr="00E9528A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14497F2D" w14:textId="77777777" w:rsidR="00C83E31" w:rsidRPr="00E9528A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2A0AD40" w14:textId="77777777" w:rsidR="00C83E31" w:rsidRPr="00E9528A" w:rsidRDefault="00C83E31" w:rsidP="00F84EA5">
            <w:pPr>
              <w:pStyle w:val="tablehead"/>
              <w:rPr>
                <w:kern w:val="18"/>
              </w:rPr>
            </w:pPr>
          </w:p>
        </w:tc>
      </w:tr>
      <w:tr w:rsidR="00C83E31" w:rsidRPr="00E9528A" w14:paraId="3DC1BEC1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B9A4202" w14:textId="77777777" w:rsidR="00C83E31" w:rsidRPr="00E9528A" w:rsidRDefault="00C83E31" w:rsidP="00F84EA5">
            <w:pPr>
              <w:pStyle w:val="tablehead"/>
              <w:rPr>
                <w:kern w:val="18"/>
              </w:rPr>
            </w:pPr>
            <w:r w:rsidRPr="00E9528A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7E32C1B" w14:textId="77777777" w:rsidR="00C83E31" w:rsidRPr="00E9528A" w:rsidRDefault="00C83E31" w:rsidP="00F84EA5">
            <w:pPr>
              <w:pStyle w:val="tablehead"/>
              <w:rPr>
                <w:kern w:val="18"/>
              </w:rPr>
            </w:pPr>
            <w:r w:rsidRPr="00E9528A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11FD883" w14:textId="77777777" w:rsidR="00C83E31" w:rsidRPr="00E9528A" w:rsidRDefault="00C83E31" w:rsidP="00F84EA5">
            <w:pPr>
              <w:pStyle w:val="tablehead"/>
              <w:rPr>
                <w:kern w:val="18"/>
              </w:rPr>
            </w:pPr>
            <w:r w:rsidRPr="00E9528A">
              <w:rPr>
                <w:kern w:val="18"/>
              </w:rPr>
              <w:t>Basic Limits</w:t>
            </w:r>
          </w:p>
        </w:tc>
      </w:tr>
      <w:tr w:rsidR="00C83E31" w:rsidRPr="00E9528A" w14:paraId="758A2691" w14:textId="77777777" w:rsidTr="002C54CD">
        <w:trPr>
          <w:cantSplit/>
        </w:trPr>
        <w:tc>
          <w:tcPr>
            <w:tcW w:w="9360" w:type="dxa"/>
            <w:gridSpan w:val="7"/>
          </w:tcPr>
          <w:p w14:paraId="4CBFCF8D" w14:textId="77777777" w:rsidR="00C83E31" w:rsidRPr="00E9528A" w:rsidRDefault="00C83E31" w:rsidP="00F84EA5">
            <w:pPr>
              <w:pStyle w:val="tabletext11"/>
              <w:rPr>
                <w:b/>
                <w:kern w:val="18"/>
              </w:rPr>
            </w:pPr>
            <w:r w:rsidRPr="00E9528A">
              <w:rPr>
                <w:b/>
                <w:kern w:val="18"/>
              </w:rPr>
              <w:t>RULE 223. TRUCKS, TRACTORS AND TRAILERS CLASSIFICATIONS</w:t>
            </w:r>
          </w:p>
        </w:tc>
      </w:tr>
      <w:tr w:rsidR="00C83E31" w:rsidRPr="00E9528A" w14:paraId="13353E1B" w14:textId="77777777" w:rsidTr="002C54CD">
        <w:trPr>
          <w:cantSplit/>
        </w:trPr>
        <w:tc>
          <w:tcPr>
            <w:tcW w:w="3120" w:type="dxa"/>
            <w:gridSpan w:val="3"/>
          </w:tcPr>
          <w:p w14:paraId="4FF67A6B" w14:textId="77777777" w:rsidR="00C83E31" w:rsidRPr="00E9528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9528A">
              <w:rPr>
                <w:kern w:val="18"/>
              </w:rPr>
              <w:t>$   385</w:t>
            </w:r>
          </w:p>
        </w:tc>
        <w:tc>
          <w:tcPr>
            <w:tcW w:w="3120" w:type="dxa"/>
          </w:tcPr>
          <w:p w14:paraId="3DC32A85" w14:textId="77777777" w:rsidR="00C83E31" w:rsidRPr="00E9528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9528A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03430D62" w14:textId="77777777" w:rsidR="00C83E31" w:rsidRPr="00E9528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E650CA4" w14:textId="77777777" w:rsidR="00C83E31" w:rsidRPr="00E9528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9528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5A2D795" w14:textId="77777777" w:rsidR="00C83E31" w:rsidRPr="00E9528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E9528A" w14:paraId="14AFF573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C9C5684" w14:textId="77777777" w:rsidR="00C83E31" w:rsidRPr="00E9528A" w:rsidRDefault="00C83E31" w:rsidP="00F84EA5">
            <w:pPr>
              <w:pStyle w:val="tabletext11"/>
              <w:rPr>
                <w:b/>
                <w:kern w:val="18"/>
              </w:rPr>
            </w:pPr>
            <w:r w:rsidRPr="00E9528A">
              <w:rPr>
                <w:b/>
                <w:kern w:val="18"/>
              </w:rPr>
              <w:t>RULE 232. PRIVATE PASSENGER TYPES CLASSIFICATIONS</w:t>
            </w:r>
          </w:p>
        </w:tc>
      </w:tr>
      <w:tr w:rsidR="00C83E31" w:rsidRPr="00E9528A" w14:paraId="11B8BFB6" w14:textId="77777777" w:rsidTr="002C54CD">
        <w:trPr>
          <w:cantSplit/>
        </w:trPr>
        <w:tc>
          <w:tcPr>
            <w:tcW w:w="3120" w:type="dxa"/>
            <w:gridSpan w:val="3"/>
          </w:tcPr>
          <w:p w14:paraId="3D67FB0B" w14:textId="77777777" w:rsidR="00C83E31" w:rsidRPr="00E9528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9528A">
              <w:rPr>
                <w:kern w:val="18"/>
              </w:rPr>
              <w:t>$   307</w:t>
            </w:r>
          </w:p>
        </w:tc>
        <w:tc>
          <w:tcPr>
            <w:tcW w:w="3120" w:type="dxa"/>
          </w:tcPr>
          <w:p w14:paraId="5916ACA9" w14:textId="77777777" w:rsidR="00C83E31" w:rsidRPr="00E9528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9528A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55EABD2A" w14:textId="77777777" w:rsidR="00C83E31" w:rsidRPr="00E9528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967D212" w14:textId="77777777" w:rsidR="00C83E31" w:rsidRPr="00E9528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9528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EF2BFE7" w14:textId="77777777" w:rsidR="00C83E31" w:rsidRPr="00E9528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E9528A" w14:paraId="38EC36AA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79F64D5" w14:textId="77777777" w:rsidR="00C83E31" w:rsidRPr="00E9528A" w:rsidRDefault="00C83E31" w:rsidP="00F84EA5">
            <w:pPr>
              <w:pStyle w:val="tabletext11"/>
              <w:rPr>
                <w:b/>
                <w:kern w:val="18"/>
              </w:rPr>
            </w:pPr>
            <w:r w:rsidRPr="00E9528A">
              <w:rPr>
                <w:b/>
                <w:kern w:val="18"/>
              </w:rPr>
              <w:t>RULE 240. PUBLIC AUTO CLASSIFICATIONS –</w:t>
            </w:r>
          </w:p>
        </w:tc>
      </w:tr>
      <w:tr w:rsidR="00C83E31" w:rsidRPr="00E9528A" w14:paraId="5FCC9961" w14:textId="77777777" w:rsidTr="002C54CD">
        <w:trPr>
          <w:cantSplit/>
        </w:trPr>
        <w:tc>
          <w:tcPr>
            <w:tcW w:w="540" w:type="dxa"/>
            <w:gridSpan w:val="2"/>
          </w:tcPr>
          <w:p w14:paraId="58F9F830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8B340E0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  <w:r w:rsidRPr="00E9528A">
              <w:rPr>
                <w:b/>
                <w:kern w:val="18"/>
              </w:rPr>
              <w:t>– TAXICABS AND LIMOUSINES</w:t>
            </w:r>
          </w:p>
        </w:tc>
      </w:tr>
      <w:tr w:rsidR="00C83E31" w:rsidRPr="00E9528A" w14:paraId="08C19FA4" w14:textId="77777777" w:rsidTr="002C54CD">
        <w:trPr>
          <w:cantSplit/>
        </w:trPr>
        <w:tc>
          <w:tcPr>
            <w:tcW w:w="3120" w:type="dxa"/>
            <w:gridSpan w:val="3"/>
          </w:tcPr>
          <w:p w14:paraId="47250D6F" w14:textId="77777777" w:rsidR="00C83E31" w:rsidRPr="00E9528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9528A">
              <w:rPr>
                <w:kern w:val="18"/>
              </w:rPr>
              <w:t>$  1548</w:t>
            </w:r>
          </w:p>
        </w:tc>
        <w:tc>
          <w:tcPr>
            <w:tcW w:w="3120" w:type="dxa"/>
          </w:tcPr>
          <w:p w14:paraId="73812414" w14:textId="77777777" w:rsidR="00C83E31" w:rsidRPr="00E9528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9528A">
              <w:rPr>
                <w:kern w:val="18"/>
              </w:rPr>
              <w:t>$    64</w:t>
            </w:r>
          </w:p>
        </w:tc>
        <w:tc>
          <w:tcPr>
            <w:tcW w:w="1040" w:type="dxa"/>
          </w:tcPr>
          <w:p w14:paraId="3C51FB6B" w14:textId="77777777" w:rsidR="00C83E31" w:rsidRPr="00E9528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026FDEE" w14:textId="77777777" w:rsidR="00C83E31" w:rsidRPr="00E9528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9528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2E866EE" w14:textId="77777777" w:rsidR="00C83E31" w:rsidRPr="00E9528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E9528A" w14:paraId="38C80332" w14:textId="77777777" w:rsidTr="002C54CD">
        <w:trPr>
          <w:cantSplit/>
        </w:trPr>
        <w:tc>
          <w:tcPr>
            <w:tcW w:w="540" w:type="dxa"/>
            <w:gridSpan w:val="2"/>
          </w:tcPr>
          <w:p w14:paraId="07160EA1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43BE4DE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  <w:r w:rsidRPr="00E9528A">
              <w:rPr>
                <w:b/>
                <w:kern w:val="18"/>
              </w:rPr>
              <w:t>– SCHOOL AND CHURCH BUSES</w:t>
            </w:r>
          </w:p>
        </w:tc>
      </w:tr>
      <w:tr w:rsidR="00C83E31" w:rsidRPr="00E9528A" w14:paraId="000F3903" w14:textId="77777777" w:rsidTr="002C54CD">
        <w:trPr>
          <w:cantSplit/>
        </w:trPr>
        <w:tc>
          <w:tcPr>
            <w:tcW w:w="3120" w:type="dxa"/>
            <w:gridSpan w:val="3"/>
          </w:tcPr>
          <w:p w14:paraId="6C2F7A64" w14:textId="77777777" w:rsidR="00C83E31" w:rsidRPr="00E9528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9528A">
              <w:rPr>
                <w:kern w:val="18"/>
              </w:rPr>
              <w:t>$   146</w:t>
            </w:r>
          </w:p>
        </w:tc>
        <w:tc>
          <w:tcPr>
            <w:tcW w:w="3120" w:type="dxa"/>
          </w:tcPr>
          <w:p w14:paraId="74773760" w14:textId="77777777" w:rsidR="00C83E31" w:rsidRPr="00E9528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9528A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1C945131" w14:textId="77777777" w:rsidR="00C83E31" w:rsidRPr="00E9528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0FB8D43" w14:textId="77777777" w:rsidR="00C83E31" w:rsidRPr="00E9528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9528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D66E941" w14:textId="77777777" w:rsidR="00C83E31" w:rsidRPr="00E9528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E9528A" w14:paraId="51AEF772" w14:textId="77777777" w:rsidTr="002C54CD">
        <w:trPr>
          <w:cantSplit/>
        </w:trPr>
        <w:tc>
          <w:tcPr>
            <w:tcW w:w="540" w:type="dxa"/>
            <w:gridSpan w:val="2"/>
          </w:tcPr>
          <w:p w14:paraId="630AD139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1096D32" w14:textId="77777777" w:rsidR="00C83E31" w:rsidRPr="00E9528A" w:rsidRDefault="00C83E31" w:rsidP="00F84EA5">
            <w:pPr>
              <w:pStyle w:val="tabletext11"/>
              <w:rPr>
                <w:b/>
                <w:kern w:val="18"/>
              </w:rPr>
            </w:pPr>
            <w:r w:rsidRPr="00E9528A">
              <w:rPr>
                <w:b/>
                <w:kern w:val="18"/>
              </w:rPr>
              <w:t>– OTHER BUSES</w:t>
            </w:r>
          </w:p>
        </w:tc>
      </w:tr>
      <w:tr w:rsidR="00C83E31" w:rsidRPr="00E9528A" w14:paraId="25EEBAD7" w14:textId="77777777" w:rsidTr="002C54CD">
        <w:trPr>
          <w:cantSplit/>
        </w:trPr>
        <w:tc>
          <w:tcPr>
            <w:tcW w:w="3120" w:type="dxa"/>
            <w:gridSpan w:val="3"/>
          </w:tcPr>
          <w:p w14:paraId="4057B9EA" w14:textId="77777777" w:rsidR="00C83E31" w:rsidRPr="00E9528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9528A">
              <w:rPr>
                <w:kern w:val="18"/>
              </w:rPr>
              <w:t>$  1217</w:t>
            </w:r>
          </w:p>
        </w:tc>
        <w:tc>
          <w:tcPr>
            <w:tcW w:w="3120" w:type="dxa"/>
          </w:tcPr>
          <w:p w14:paraId="00841643" w14:textId="77777777" w:rsidR="00C83E31" w:rsidRPr="00E9528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9528A">
              <w:rPr>
                <w:kern w:val="18"/>
              </w:rPr>
              <w:t>$    48</w:t>
            </w:r>
          </w:p>
        </w:tc>
        <w:tc>
          <w:tcPr>
            <w:tcW w:w="1040" w:type="dxa"/>
          </w:tcPr>
          <w:p w14:paraId="6656AA0E" w14:textId="77777777" w:rsidR="00C83E31" w:rsidRPr="00E9528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5C6D140" w14:textId="77777777" w:rsidR="00C83E31" w:rsidRPr="00E9528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9528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7565459" w14:textId="77777777" w:rsidR="00C83E31" w:rsidRPr="00E9528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E9528A" w14:paraId="46650281" w14:textId="77777777" w:rsidTr="002C54CD">
        <w:trPr>
          <w:cantSplit/>
        </w:trPr>
        <w:tc>
          <w:tcPr>
            <w:tcW w:w="540" w:type="dxa"/>
            <w:gridSpan w:val="2"/>
          </w:tcPr>
          <w:p w14:paraId="5282A225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8934FB0" w14:textId="77777777" w:rsidR="00C83E31" w:rsidRPr="00E9528A" w:rsidRDefault="00C83E31" w:rsidP="00F84EA5">
            <w:pPr>
              <w:pStyle w:val="tabletext11"/>
              <w:rPr>
                <w:b/>
                <w:kern w:val="18"/>
              </w:rPr>
            </w:pPr>
            <w:r w:rsidRPr="00E9528A">
              <w:rPr>
                <w:b/>
                <w:kern w:val="18"/>
              </w:rPr>
              <w:t>– VAN POOLS</w:t>
            </w:r>
          </w:p>
        </w:tc>
      </w:tr>
      <w:tr w:rsidR="00C83E31" w:rsidRPr="00E9528A" w14:paraId="595AC760" w14:textId="77777777" w:rsidTr="002C54CD">
        <w:trPr>
          <w:cantSplit/>
        </w:trPr>
        <w:tc>
          <w:tcPr>
            <w:tcW w:w="3120" w:type="dxa"/>
            <w:gridSpan w:val="3"/>
          </w:tcPr>
          <w:p w14:paraId="2C1DFA89" w14:textId="77777777" w:rsidR="00C83E31" w:rsidRPr="00E9528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9528A">
              <w:rPr>
                <w:kern w:val="18"/>
              </w:rPr>
              <w:t>$   366</w:t>
            </w:r>
          </w:p>
        </w:tc>
        <w:tc>
          <w:tcPr>
            <w:tcW w:w="3120" w:type="dxa"/>
          </w:tcPr>
          <w:p w14:paraId="15213449" w14:textId="77777777" w:rsidR="00C83E31" w:rsidRPr="00E9528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9528A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35DF982E" w14:textId="77777777" w:rsidR="00C83E31" w:rsidRPr="00E9528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DDDF75F" w14:textId="77777777" w:rsidR="00C83E31" w:rsidRPr="00E9528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9528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767EF79" w14:textId="77777777" w:rsidR="00C83E31" w:rsidRPr="00E9528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E9528A" w14:paraId="29C693DF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A9FA697" w14:textId="77777777" w:rsidR="00C83E31" w:rsidRPr="00E9528A" w:rsidRDefault="00C83E31" w:rsidP="00F84EA5">
            <w:pPr>
              <w:pStyle w:val="tabletext11"/>
              <w:rPr>
                <w:b/>
                <w:kern w:val="18"/>
              </w:rPr>
            </w:pPr>
            <w:r w:rsidRPr="00E9528A">
              <w:rPr>
                <w:b/>
                <w:kern w:val="18"/>
              </w:rPr>
              <w:t>RULE 249. AUTO DEALERS – PREMIUM DEVELOPMENT</w:t>
            </w:r>
          </w:p>
        </w:tc>
      </w:tr>
      <w:tr w:rsidR="00C83E31" w:rsidRPr="00E9528A" w14:paraId="59E87EA0" w14:textId="77777777" w:rsidTr="002C54CD">
        <w:trPr>
          <w:cantSplit/>
        </w:trPr>
        <w:tc>
          <w:tcPr>
            <w:tcW w:w="3120" w:type="dxa"/>
            <w:gridSpan w:val="3"/>
          </w:tcPr>
          <w:p w14:paraId="4223A183" w14:textId="77777777" w:rsidR="00C83E31" w:rsidRPr="00E9528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9528A">
              <w:rPr>
                <w:kern w:val="18"/>
              </w:rPr>
              <w:t>$   269</w:t>
            </w:r>
          </w:p>
        </w:tc>
        <w:tc>
          <w:tcPr>
            <w:tcW w:w="3120" w:type="dxa"/>
          </w:tcPr>
          <w:p w14:paraId="6BF7EDB6" w14:textId="77777777" w:rsidR="00C83E31" w:rsidRPr="00E9528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9528A">
              <w:rPr>
                <w:kern w:val="18"/>
              </w:rPr>
              <w:t xml:space="preserve">Refer to Rule </w:t>
            </w:r>
            <w:r w:rsidRPr="00E9528A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21675821" w14:textId="77777777" w:rsidR="00C83E31" w:rsidRPr="00E9528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4ACAAF4" w14:textId="77777777" w:rsidR="00C83E31" w:rsidRPr="00E9528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9528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F2718A0" w14:textId="77777777" w:rsidR="00C83E31" w:rsidRPr="00E9528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E9528A" w14:paraId="30132C45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74EAB6C" w14:textId="77777777" w:rsidR="00C83E31" w:rsidRPr="00E9528A" w:rsidRDefault="00C83E31" w:rsidP="00F84EA5">
            <w:pPr>
              <w:pStyle w:val="tabletext11"/>
              <w:rPr>
                <w:b/>
                <w:kern w:val="18"/>
              </w:rPr>
            </w:pPr>
          </w:p>
        </w:tc>
      </w:tr>
      <w:tr w:rsidR="00C83E31" w:rsidRPr="00E9528A" w14:paraId="62366753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6A962B54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  <w:r w:rsidRPr="00E9528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E0934AC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  <w:r w:rsidRPr="00E9528A">
              <w:rPr>
                <w:kern w:val="18"/>
              </w:rPr>
              <w:t xml:space="preserve">For Other Than Zone-rated Trucks, Tractors and Trailers Classifications, refer to Rule </w:t>
            </w:r>
            <w:r w:rsidRPr="00E9528A">
              <w:rPr>
                <w:b/>
                <w:kern w:val="18"/>
              </w:rPr>
              <w:t>222.</w:t>
            </w:r>
            <w:r w:rsidRPr="00E9528A">
              <w:rPr>
                <w:kern w:val="18"/>
              </w:rPr>
              <w:t xml:space="preserve"> for premium development.</w:t>
            </w:r>
          </w:p>
        </w:tc>
      </w:tr>
      <w:tr w:rsidR="00C83E31" w:rsidRPr="00E9528A" w14:paraId="50AA6AC0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5C26C7DF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  <w:r w:rsidRPr="00E9528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6CEA55B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  <w:r w:rsidRPr="00E9528A">
              <w:rPr>
                <w:kern w:val="18"/>
              </w:rPr>
              <w:t xml:space="preserve">For Private Passenger Types Classifications, refer to Rule </w:t>
            </w:r>
            <w:r w:rsidRPr="00E9528A">
              <w:rPr>
                <w:b/>
                <w:kern w:val="18"/>
              </w:rPr>
              <w:t>232.</w:t>
            </w:r>
            <w:r w:rsidRPr="00E9528A">
              <w:rPr>
                <w:kern w:val="18"/>
              </w:rPr>
              <w:t xml:space="preserve"> for premium development.</w:t>
            </w:r>
          </w:p>
        </w:tc>
      </w:tr>
      <w:tr w:rsidR="00C83E31" w:rsidRPr="00E9528A" w14:paraId="6169E893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34CE27A9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  <w:r w:rsidRPr="00E9528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3D4450D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  <w:r w:rsidRPr="00E9528A">
              <w:rPr>
                <w:kern w:val="18"/>
              </w:rPr>
              <w:t xml:space="preserve">For Other Than Zone-rated Public Autos, refer to Rule </w:t>
            </w:r>
            <w:r w:rsidRPr="00E9528A">
              <w:rPr>
                <w:rStyle w:val="rulelink"/>
              </w:rPr>
              <w:t>239.</w:t>
            </w:r>
            <w:r w:rsidRPr="00E9528A">
              <w:rPr>
                <w:rStyle w:val="rulelink"/>
                <w:b w:val="0"/>
              </w:rPr>
              <w:t xml:space="preserve"> for premium development. </w:t>
            </w:r>
          </w:p>
        </w:tc>
      </w:tr>
      <w:tr w:rsidR="00C83E31" w:rsidRPr="00E9528A" w14:paraId="34D91D38" w14:textId="77777777" w:rsidTr="002C54CD">
        <w:trPr>
          <w:cantSplit/>
        </w:trPr>
        <w:tc>
          <w:tcPr>
            <w:tcW w:w="220" w:type="dxa"/>
          </w:tcPr>
          <w:p w14:paraId="370C3BF9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  <w:r w:rsidRPr="00E9528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6B65A0DD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  <w:r w:rsidRPr="00E9528A">
              <w:rPr>
                <w:kern w:val="18"/>
              </w:rPr>
              <w:t xml:space="preserve">For liability increased limits factors, refer to Rule </w:t>
            </w:r>
            <w:r w:rsidRPr="00E9528A">
              <w:rPr>
                <w:rStyle w:val="rulelink"/>
              </w:rPr>
              <w:t>300.</w:t>
            </w:r>
          </w:p>
        </w:tc>
      </w:tr>
      <w:tr w:rsidR="00C83E31" w:rsidRPr="00E9528A" w14:paraId="2A2F6BE8" w14:textId="77777777" w:rsidTr="002C54C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842CC95" w14:textId="77777777" w:rsidR="00C83E31" w:rsidRPr="00E9528A" w:rsidRDefault="00C83E31" w:rsidP="00F84EA5">
            <w:pPr>
              <w:pStyle w:val="tabletext11"/>
              <w:jc w:val="both"/>
              <w:rPr>
                <w:kern w:val="18"/>
              </w:rPr>
            </w:pPr>
            <w:r w:rsidRPr="00E9528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05AF1E70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  <w:r w:rsidRPr="00E9528A">
              <w:rPr>
                <w:kern w:val="18"/>
              </w:rPr>
              <w:t xml:space="preserve">Other Than Auto losses for </w:t>
            </w:r>
            <w:r w:rsidRPr="00E9528A">
              <w:t>Auto Dealers</w:t>
            </w:r>
            <w:r w:rsidRPr="00E9528A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E9528A">
              <w:rPr>
                <w:rStyle w:val="rulelink"/>
              </w:rPr>
              <w:t>249.</w:t>
            </w:r>
          </w:p>
        </w:tc>
      </w:tr>
      <w:tr w:rsidR="00C83E31" w:rsidRPr="00E9528A" w14:paraId="3B29B0D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4B661D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F9967A2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9528A" w14:paraId="34240C8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7296E7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13F17C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9528A" w14:paraId="13F10C0D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01286D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78BCD5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9528A" w14:paraId="7CECB3B3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680BF1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9EDF63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9528A" w14:paraId="61E12BC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B6D8F5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ADFD74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9528A" w14:paraId="0F788EF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5A1717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9348900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9528A" w14:paraId="23A2E2D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110B32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E74DDC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9528A" w14:paraId="1C2D1A80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E42300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D1F7DE1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9528A" w14:paraId="7BCB36D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5E5A59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BCC481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9528A" w14:paraId="673E625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04D0B8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9C7F63D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9528A" w14:paraId="7E9BA8D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5092AD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17F195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9528A" w14:paraId="158DD16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A8ED10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9B580D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9528A" w14:paraId="7A2C2515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A623DE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BAED3E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9528A" w14:paraId="0C12547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97945D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235F77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9528A" w14:paraId="2CDCE6C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3F1300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C8C290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9528A" w14:paraId="3CA398B6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8F342B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DD12C76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9528A" w14:paraId="12D2E147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2662E5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ACD0CB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9528A" w14:paraId="004B772A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1918FD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E08497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9528A" w14:paraId="4F86EA60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2745B8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FAA9E46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9528A" w14:paraId="1346D9E8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DA43F6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16DFB1A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9528A" w14:paraId="71CEB3D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225B5F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1806EE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9528A" w14:paraId="613F533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D762EE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FB141C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9528A" w14:paraId="57369C60" w14:textId="77777777" w:rsidTr="002C54C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568EF33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35AD5F87" w14:textId="77777777" w:rsidR="00C83E31" w:rsidRPr="00E9528A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651A0303" w14:textId="77777777" w:rsidR="00C83E31" w:rsidRDefault="00C83E31" w:rsidP="00F84EA5">
      <w:pPr>
        <w:pStyle w:val="isonormal"/>
      </w:pPr>
    </w:p>
    <w:p w14:paraId="31F278C3" w14:textId="77777777" w:rsidR="00C83E31" w:rsidRDefault="00C83E31" w:rsidP="00F84EA5">
      <w:pPr>
        <w:pStyle w:val="isonormal"/>
        <w:jc w:val="left"/>
      </w:pPr>
    </w:p>
    <w:p w14:paraId="3E0F8F2E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5F4B658" w14:textId="77777777" w:rsidR="00C83E31" w:rsidRPr="00C0527A" w:rsidRDefault="00C83E31" w:rsidP="00F84EA5">
      <w:pPr>
        <w:pStyle w:val="subcap"/>
      </w:pPr>
      <w:r w:rsidRPr="00C0527A">
        <w:lastRenderedPageBreak/>
        <w:t>TERRITORY 154</w:t>
      </w:r>
    </w:p>
    <w:p w14:paraId="4804379E" w14:textId="77777777" w:rsidR="00C83E31" w:rsidRPr="00C0527A" w:rsidRDefault="00C83E31" w:rsidP="00F84EA5">
      <w:pPr>
        <w:pStyle w:val="subcap2"/>
      </w:pPr>
      <w:r w:rsidRPr="00C0527A">
        <w:t>LIAB, MED PAY</w:t>
      </w:r>
    </w:p>
    <w:p w14:paraId="64D686BB" w14:textId="77777777" w:rsidR="00C83E31" w:rsidRPr="00C0527A" w:rsidRDefault="00C83E31" w:rsidP="00F84EA5">
      <w:pPr>
        <w:pStyle w:val="isonormal"/>
      </w:pPr>
    </w:p>
    <w:p w14:paraId="14FBA813" w14:textId="77777777" w:rsidR="00C83E31" w:rsidRPr="00C0527A" w:rsidRDefault="00C83E31" w:rsidP="00F84EA5">
      <w:pPr>
        <w:pStyle w:val="isonormal"/>
        <w:sectPr w:rsidR="00C83E31" w:rsidRPr="00C0527A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C83E31" w:rsidRPr="00C0527A" w14:paraId="3A0501DD" w14:textId="77777777" w:rsidTr="002C54C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56BA936" w14:textId="77777777" w:rsidR="00C83E31" w:rsidRPr="00C0527A" w:rsidRDefault="00C83E31" w:rsidP="00F84EA5">
            <w:pPr>
              <w:pStyle w:val="tablehead"/>
              <w:rPr>
                <w:kern w:val="18"/>
              </w:rPr>
            </w:pPr>
            <w:r w:rsidRPr="00C0527A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E473AF5" w14:textId="77777777" w:rsidR="00C83E31" w:rsidRPr="00C0527A" w:rsidRDefault="00C83E31" w:rsidP="00F84EA5">
            <w:pPr>
              <w:pStyle w:val="tablehead"/>
              <w:rPr>
                <w:kern w:val="18"/>
              </w:rPr>
            </w:pPr>
            <w:r w:rsidRPr="00C0527A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DADA7A3" w14:textId="77777777" w:rsidR="00C83E31" w:rsidRPr="00C0527A" w:rsidRDefault="00C83E31" w:rsidP="00F84EA5">
            <w:pPr>
              <w:pStyle w:val="tablehead"/>
              <w:rPr>
                <w:kern w:val="18"/>
              </w:rPr>
            </w:pPr>
            <w:r w:rsidRPr="00C0527A">
              <w:rPr>
                <w:kern w:val="18"/>
              </w:rPr>
              <w:t>PERSONAL INJURY PROTECTION</w:t>
            </w:r>
          </w:p>
        </w:tc>
      </w:tr>
      <w:tr w:rsidR="00C83E31" w:rsidRPr="00C0527A" w14:paraId="11B17123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D25599E" w14:textId="77777777" w:rsidR="00C83E31" w:rsidRPr="00C0527A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CEBF689" w14:textId="77777777" w:rsidR="00C83E31" w:rsidRPr="00C0527A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35DD497" w14:textId="77777777" w:rsidR="00C83E31" w:rsidRPr="00C0527A" w:rsidRDefault="00C83E31" w:rsidP="00F84EA5">
            <w:pPr>
              <w:pStyle w:val="tablehead"/>
              <w:rPr>
                <w:kern w:val="18"/>
              </w:rPr>
            </w:pPr>
          </w:p>
        </w:tc>
      </w:tr>
      <w:tr w:rsidR="00C83E31" w:rsidRPr="00C0527A" w14:paraId="2BBE163B" w14:textId="77777777" w:rsidTr="002C54C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F4DFBBE" w14:textId="77777777" w:rsidR="00C83E31" w:rsidRPr="00C0527A" w:rsidRDefault="00C83E31" w:rsidP="00F84EA5">
            <w:pPr>
              <w:pStyle w:val="tablehead"/>
              <w:rPr>
                <w:kern w:val="18"/>
              </w:rPr>
            </w:pPr>
            <w:r w:rsidRPr="00C0527A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DBF926C" w14:textId="77777777" w:rsidR="00C83E31" w:rsidRPr="00C0527A" w:rsidRDefault="00C83E31" w:rsidP="00F84EA5">
            <w:pPr>
              <w:pStyle w:val="tablehead"/>
              <w:rPr>
                <w:kern w:val="18"/>
              </w:rPr>
            </w:pPr>
            <w:r w:rsidRPr="00C0527A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9611060" w14:textId="77777777" w:rsidR="00C83E31" w:rsidRPr="00C0527A" w:rsidRDefault="00C83E31" w:rsidP="00F84EA5">
            <w:pPr>
              <w:pStyle w:val="tablehead"/>
              <w:rPr>
                <w:kern w:val="18"/>
              </w:rPr>
            </w:pPr>
            <w:r w:rsidRPr="00C0527A">
              <w:rPr>
                <w:kern w:val="18"/>
              </w:rPr>
              <w:t>Basic Limits</w:t>
            </w:r>
          </w:p>
        </w:tc>
      </w:tr>
      <w:tr w:rsidR="00C83E31" w:rsidRPr="00C0527A" w14:paraId="41E72BAC" w14:textId="77777777" w:rsidTr="002C54CD">
        <w:trPr>
          <w:cantSplit/>
        </w:trPr>
        <w:tc>
          <w:tcPr>
            <w:tcW w:w="9360" w:type="dxa"/>
            <w:gridSpan w:val="7"/>
          </w:tcPr>
          <w:p w14:paraId="3667A9BB" w14:textId="77777777" w:rsidR="00C83E31" w:rsidRPr="00C0527A" w:rsidRDefault="00C83E31" w:rsidP="00F84EA5">
            <w:pPr>
              <w:pStyle w:val="tabletext11"/>
              <w:rPr>
                <w:b/>
                <w:kern w:val="18"/>
              </w:rPr>
            </w:pPr>
            <w:r w:rsidRPr="00C0527A">
              <w:rPr>
                <w:b/>
                <w:kern w:val="18"/>
              </w:rPr>
              <w:t>RULE 223. TRUCKS, TRACTORS AND TRAILERS CLASSIFICATIONS</w:t>
            </w:r>
          </w:p>
        </w:tc>
      </w:tr>
      <w:tr w:rsidR="00C83E31" w:rsidRPr="00C0527A" w14:paraId="76002BD6" w14:textId="77777777" w:rsidTr="002C54CD">
        <w:trPr>
          <w:cantSplit/>
        </w:trPr>
        <w:tc>
          <w:tcPr>
            <w:tcW w:w="3120" w:type="dxa"/>
            <w:gridSpan w:val="3"/>
          </w:tcPr>
          <w:p w14:paraId="5C833CED" w14:textId="77777777" w:rsidR="00C83E31" w:rsidRPr="00C0527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0527A">
              <w:rPr>
                <w:kern w:val="18"/>
              </w:rPr>
              <w:t>$   424</w:t>
            </w:r>
          </w:p>
        </w:tc>
        <w:tc>
          <w:tcPr>
            <w:tcW w:w="3120" w:type="dxa"/>
          </w:tcPr>
          <w:p w14:paraId="31C528F7" w14:textId="77777777" w:rsidR="00C83E31" w:rsidRPr="00C0527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0527A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73C14F8A" w14:textId="77777777" w:rsidR="00C83E31" w:rsidRPr="00C0527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A1549BB" w14:textId="77777777" w:rsidR="00C83E31" w:rsidRPr="00C0527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0527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DBA7AA6" w14:textId="77777777" w:rsidR="00C83E31" w:rsidRPr="00C0527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C0527A" w14:paraId="03CF1E7F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F9EA28E" w14:textId="77777777" w:rsidR="00C83E31" w:rsidRPr="00C0527A" w:rsidRDefault="00C83E31" w:rsidP="00F84EA5">
            <w:pPr>
              <w:pStyle w:val="tabletext11"/>
              <w:rPr>
                <w:b/>
                <w:kern w:val="18"/>
              </w:rPr>
            </w:pPr>
            <w:r w:rsidRPr="00C0527A">
              <w:rPr>
                <w:b/>
                <w:kern w:val="18"/>
              </w:rPr>
              <w:t>RULE 232. PRIVATE PASSENGER TYPES CLASSIFICATIONS</w:t>
            </w:r>
          </w:p>
        </w:tc>
      </w:tr>
      <w:tr w:rsidR="00C83E31" w:rsidRPr="00C0527A" w14:paraId="6B8F1AF9" w14:textId="77777777" w:rsidTr="002C54CD">
        <w:trPr>
          <w:cantSplit/>
        </w:trPr>
        <w:tc>
          <w:tcPr>
            <w:tcW w:w="3120" w:type="dxa"/>
            <w:gridSpan w:val="3"/>
          </w:tcPr>
          <w:p w14:paraId="3BD199D2" w14:textId="77777777" w:rsidR="00C83E31" w:rsidRPr="00C0527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0527A">
              <w:rPr>
                <w:kern w:val="18"/>
              </w:rPr>
              <w:t>$   302</w:t>
            </w:r>
          </w:p>
        </w:tc>
        <w:tc>
          <w:tcPr>
            <w:tcW w:w="3120" w:type="dxa"/>
          </w:tcPr>
          <w:p w14:paraId="7306E327" w14:textId="77777777" w:rsidR="00C83E31" w:rsidRPr="00C0527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0527A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6A455583" w14:textId="77777777" w:rsidR="00C83E31" w:rsidRPr="00C0527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0EE76A8" w14:textId="77777777" w:rsidR="00C83E31" w:rsidRPr="00C0527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0527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74ACC5E" w14:textId="77777777" w:rsidR="00C83E31" w:rsidRPr="00C0527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C0527A" w14:paraId="707C45F0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C0AAC2E" w14:textId="77777777" w:rsidR="00C83E31" w:rsidRPr="00C0527A" w:rsidRDefault="00C83E31" w:rsidP="00F84EA5">
            <w:pPr>
              <w:pStyle w:val="tabletext11"/>
              <w:rPr>
                <w:b/>
                <w:kern w:val="18"/>
              </w:rPr>
            </w:pPr>
            <w:r w:rsidRPr="00C0527A">
              <w:rPr>
                <w:b/>
                <w:kern w:val="18"/>
              </w:rPr>
              <w:t>RULE 240. PUBLIC AUTO CLASSIFICATIONS –</w:t>
            </w:r>
          </w:p>
        </w:tc>
      </w:tr>
      <w:tr w:rsidR="00C83E31" w:rsidRPr="00C0527A" w14:paraId="582870EF" w14:textId="77777777" w:rsidTr="002C54CD">
        <w:trPr>
          <w:cantSplit/>
        </w:trPr>
        <w:tc>
          <w:tcPr>
            <w:tcW w:w="540" w:type="dxa"/>
            <w:gridSpan w:val="2"/>
          </w:tcPr>
          <w:p w14:paraId="6A93F14F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89D5DE8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  <w:r w:rsidRPr="00C0527A">
              <w:rPr>
                <w:b/>
                <w:kern w:val="18"/>
              </w:rPr>
              <w:t>– TAXICABS AND LIMOUSINES</w:t>
            </w:r>
          </w:p>
        </w:tc>
      </w:tr>
      <w:tr w:rsidR="00C83E31" w:rsidRPr="00C0527A" w14:paraId="5E479E81" w14:textId="77777777" w:rsidTr="002C54CD">
        <w:trPr>
          <w:cantSplit/>
        </w:trPr>
        <w:tc>
          <w:tcPr>
            <w:tcW w:w="3120" w:type="dxa"/>
            <w:gridSpan w:val="3"/>
          </w:tcPr>
          <w:p w14:paraId="228170FE" w14:textId="77777777" w:rsidR="00C83E31" w:rsidRPr="00C0527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0527A">
              <w:rPr>
                <w:kern w:val="18"/>
              </w:rPr>
              <w:t>$  1704</w:t>
            </w:r>
          </w:p>
        </w:tc>
        <w:tc>
          <w:tcPr>
            <w:tcW w:w="3120" w:type="dxa"/>
          </w:tcPr>
          <w:p w14:paraId="5AD896E4" w14:textId="77777777" w:rsidR="00C83E31" w:rsidRPr="00C0527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0527A">
              <w:rPr>
                <w:kern w:val="18"/>
              </w:rPr>
              <w:t>$    71</w:t>
            </w:r>
          </w:p>
        </w:tc>
        <w:tc>
          <w:tcPr>
            <w:tcW w:w="1040" w:type="dxa"/>
          </w:tcPr>
          <w:p w14:paraId="422181C5" w14:textId="77777777" w:rsidR="00C83E31" w:rsidRPr="00C0527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A7C2D59" w14:textId="77777777" w:rsidR="00C83E31" w:rsidRPr="00C0527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0527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8E46D73" w14:textId="77777777" w:rsidR="00C83E31" w:rsidRPr="00C0527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C0527A" w14:paraId="3D21B93E" w14:textId="77777777" w:rsidTr="002C54CD">
        <w:trPr>
          <w:cantSplit/>
        </w:trPr>
        <w:tc>
          <w:tcPr>
            <w:tcW w:w="540" w:type="dxa"/>
            <w:gridSpan w:val="2"/>
          </w:tcPr>
          <w:p w14:paraId="7C98B0DF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8C65E71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  <w:r w:rsidRPr="00C0527A">
              <w:rPr>
                <w:b/>
                <w:kern w:val="18"/>
              </w:rPr>
              <w:t>– SCHOOL AND CHURCH BUSES</w:t>
            </w:r>
          </w:p>
        </w:tc>
      </w:tr>
      <w:tr w:rsidR="00C83E31" w:rsidRPr="00C0527A" w14:paraId="44A72DEC" w14:textId="77777777" w:rsidTr="002C54CD">
        <w:trPr>
          <w:cantSplit/>
        </w:trPr>
        <w:tc>
          <w:tcPr>
            <w:tcW w:w="3120" w:type="dxa"/>
            <w:gridSpan w:val="3"/>
          </w:tcPr>
          <w:p w14:paraId="51CC4F19" w14:textId="77777777" w:rsidR="00C83E31" w:rsidRPr="00C0527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0527A">
              <w:rPr>
                <w:kern w:val="18"/>
              </w:rPr>
              <w:t>$   161</w:t>
            </w:r>
          </w:p>
        </w:tc>
        <w:tc>
          <w:tcPr>
            <w:tcW w:w="3120" w:type="dxa"/>
          </w:tcPr>
          <w:p w14:paraId="2603482D" w14:textId="77777777" w:rsidR="00C83E31" w:rsidRPr="00C0527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0527A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66F4B4DF" w14:textId="77777777" w:rsidR="00C83E31" w:rsidRPr="00C0527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4CBB6A3" w14:textId="77777777" w:rsidR="00C83E31" w:rsidRPr="00C0527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0527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62A6D13" w14:textId="77777777" w:rsidR="00C83E31" w:rsidRPr="00C0527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C0527A" w14:paraId="1593759D" w14:textId="77777777" w:rsidTr="002C54CD">
        <w:trPr>
          <w:cantSplit/>
        </w:trPr>
        <w:tc>
          <w:tcPr>
            <w:tcW w:w="540" w:type="dxa"/>
            <w:gridSpan w:val="2"/>
          </w:tcPr>
          <w:p w14:paraId="5C997D2A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763AA93" w14:textId="77777777" w:rsidR="00C83E31" w:rsidRPr="00C0527A" w:rsidRDefault="00C83E31" w:rsidP="00F84EA5">
            <w:pPr>
              <w:pStyle w:val="tabletext11"/>
              <w:rPr>
                <w:b/>
                <w:kern w:val="18"/>
              </w:rPr>
            </w:pPr>
            <w:r w:rsidRPr="00C0527A">
              <w:rPr>
                <w:b/>
                <w:kern w:val="18"/>
              </w:rPr>
              <w:t>– OTHER BUSES</w:t>
            </w:r>
          </w:p>
        </w:tc>
      </w:tr>
      <w:tr w:rsidR="00C83E31" w:rsidRPr="00C0527A" w14:paraId="14FFA521" w14:textId="77777777" w:rsidTr="002C54CD">
        <w:trPr>
          <w:cantSplit/>
        </w:trPr>
        <w:tc>
          <w:tcPr>
            <w:tcW w:w="3120" w:type="dxa"/>
            <w:gridSpan w:val="3"/>
          </w:tcPr>
          <w:p w14:paraId="5513C1F4" w14:textId="77777777" w:rsidR="00C83E31" w:rsidRPr="00C0527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0527A">
              <w:rPr>
                <w:kern w:val="18"/>
              </w:rPr>
              <w:t>$  1340</w:t>
            </w:r>
          </w:p>
        </w:tc>
        <w:tc>
          <w:tcPr>
            <w:tcW w:w="3120" w:type="dxa"/>
          </w:tcPr>
          <w:p w14:paraId="72049723" w14:textId="77777777" w:rsidR="00C83E31" w:rsidRPr="00C0527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0527A">
              <w:rPr>
                <w:kern w:val="18"/>
              </w:rPr>
              <w:t>$    63</w:t>
            </w:r>
          </w:p>
        </w:tc>
        <w:tc>
          <w:tcPr>
            <w:tcW w:w="1040" w:type="dxa"/>
          </w:tcPr>
          <w:p w14:paraId="35271054" w14:textId="77777777" w:rsidR="00C83E31" w:rsidRPr="00C0527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6AA2EAC" w14:textId="77777777" w:rsidR="00C83E31" w:rsidRPr="00C0527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0527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9CD5341" w14:textId="77777777" w:rsidR="00C83E31" w:rsidRPr="00C0527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C0527A" w14:paraId="1AD0AF55" w14:textId="77777777" w:rsidTr="002C54CD">
        <w:trPr>
          <w:cantSplit/>
        </w:trPr>
        <w:tc>
          <w:tcPr>
            <w:tcW w:w="540" w:type="dxa"/>
            <w:gridSpan w:val="2"/>
          </w:tcPr>
          <w:p w14:paraId="2E6EA587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5D0EAE8" w14:textId="77777777" w:rsidR="00C83E31" w:rsidRPr="00C0527A" w:rsidRDefault="00C83E31" w:rsidP="00F84EA5">
            <w:pPr>
              <w:pStyle w:val="tabletext11"/>
              <w:rPr>
                <w:b/>
                <w:kern w:val="18"/>
              </w:rPr>
            </w:pPr>
            <w:r w:rsidRPr="00C0527A">
              <w:rPr>
                <w:b/>
                <w:kern w:val="18"/>
              </w:rPr>
              <w:t>– VAN POOLS</w:t>
            </w:r>
          </w:p>
        </w:tc>
      </w:tr>
      <w:tr w:rsidR="00C83E31" w:rsidRPr="00C0527A" w14:paraId="3821A485" w14:textId="77777777" w:rsidTr="002C54CD">
        <w:trPr>
          <w:cantSplit/>
        </w:trPr>
        <w:tc>
          <w:tcPr>
            <w:tcW w:w="3120" w:type="dxa"/>
            <w:gridSpan w:val="3"/>
          </w:tcPr>
          <w:p w14:paraId="52E31CAE" w14:textId="77777777" w:rsidR="00C83E31" w:rsidRPr="00C0527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0527A">
              <w:rPr>
                <w:kern w:val="18"/>
              </w:rPr>
              <w:t>$   403</w:t>
            </w:r>
          </w:p>
        </w:tc>
        <w:tc>
          <w:tcPr>
            <w:tcW w:w="3120" w:type="dxa"/>
          </w:tcPr>
          <w:p w14:paraId="6DD02004" w14:textId="77777777" w:rsidR="00C83E31" w:rsidRPr="00C0527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0527A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64692D5E" w14:textId="77777777" w:rsidR="00C83E31" w:rsidRPr="00C0527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1FE48FD" w14:textId="77777777" w:rsidR="00C83E31" w:rsidRPr="00C0527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0527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342E396" w14:textId="77777777" w:rsidR="00C83E31" w:rsidRPr="00C0527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C0527A" w14:paraId="166BC741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DB1508A" w14:textId="77777777" w:rsidR="00C83E31" w:rsidRPr="00C0527A" w:rsidRDefault="00C83E31" w:rsidP="00F84EA5">
            <w:pPr>
              <w:pStyle w:val="tabletext11"/>
              <w:rPr>
                <w:b/>
                <w:kern w:val="18"/>
              </w:rPr>
            </w:pPr>
            <w:r w:rsidRPr="00C0527A">
              <w:rPr>
                <w:b/>
                <w:kern w:val="18"/>
              </w:rPr>
              <w:t>RULE 249. AUTO DEALERS – PREMIUM DEVELOPMENT</w:t>
            </w:r>
          </w:p>
        </w:tc>
      </w:tr>
      <w:tr w:rsidR="00C83E31" w:rsidRPr="00C0527A" w14:paraId="0764C0BB" w14:textId="77777777" w:rsidTr="002C54CD">
        <w:trPr>
          <w:cantSplit/>
        </w:trPr>
        <w:tc>
          <w:tcPr>
            <w:tcW w:w="3120" w:type="dxa"/>
            <w:gridSpan w:val="3"/>
          </w:tcPr>
          <w:p w14:paraId="3FC7CBAD" w14:textId="77777777" w:rsidR="00C83E31" w:rsidRPr="00C0527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0527A">
              <w:rPr>
                <w:kern w:val="18"/>
              </w:rPr>
              <w:t>$   264</w:t>
            </w:r>
          </w:p>
        </w:tc>
        <w:tc>
          <w:tcPr>
            <w:tcW w:w="3120" w:type="dxa"/>
          </w:tcPr>
          <w:p w14:paraId="6EDD7520" w14:textId="77777777" w:rsidR="00C83E31" w:rsidRPr="00C0527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0527A">
              <w:rPr>
                <w:kern w:val="18"/>
              </w:rPr>
              <w:t xml:space="preserve">Refer to Rule </w:t>
            </w:r>
            <w:r w:rsidRPr="00C0527A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40E33F31" w14:textId="77777777" w:rsidR="00C83E31" w:rsidRPr="00C0527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8FC0A4C" w14:textId="77777777" w:rsidR="00C83E31" w:rsidRPr="00C0527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0527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823FB19" w14:textId="77777777" w:rsidR="00C83E31" w:rsidRPr="00C0527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C0527A" w14:paraId="763B0BAA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F4286D2" w14:textId="77777777" w:rsidR="00C83E31" w:rsidRPr="00C0527A" w:rsidRDefault="00C83E31" w:rsidP="00F84EA5">
            <w:pPr>
              <w:pStyle w:val="tabletext11"/>
              <w:rPr>
                <w:b/>
                <w:kern w:val="18"/>
              </w:rPr>
            </w:pPr>
          </w:p>
        </w:tc>
      </w:tr>
      <w:tr w:rsidR="00C83E31" w:rsidRPr="00C0527A" w14:paraId="60894378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523B6FBE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  <w:r w:rsidRPr="00C0527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D3AB6F2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  <w:r w:rsidRPr="00C0527A">
              <w:rPr>
                <w:kern w:val="18"/>
              </w:rPr>
              <w:t xml:space="preserve">For Other Than Zone-rated Trucks, Tractors and Trailers Classifications, refer to Rule </w:t>
            </w:r>
            <w:r w:rsidRPr="00C0527A">
              <w:rPr>
                <w:b/>
                <w:kern w:val="18"/>
              </w:rPr>
              <w:t>222.</w:t>
            </w:r>
            <w:r w:rsidRPr="00C0527A">
              <w:rPr>
                <w:kern w:val="18"/>
              </w:rPr>
              <w:t xml:space="preserve"> for premium development.</w:t>
            </w:r>
          </w:p>
        </w:tc>
      </w:tr>
      <w:tr w:rsidR="00C83E31" w:rsidRPr="00C0527A" w14:paraId="0F517342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0CEE3F78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  <w:r w:rsidRPr="00C0527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B058F26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  <w:r w:rsidRPr="00C0527A">
              <w:rPr>
                <w:kern w:val="18"/>
              </w:rPr>
              <w:t xml:space="preserve">For Private Passenger Types Classifications, refer to Rule </w:t>
            </w:r>
            <w:r w:rsidRPr="00C0527A">
              <w:rPr>
                <w:b/>
                <w:kern w:val="18"/>
              </w:rPr>
              <w:t>232.</w:t>
            </w:r>
            <w:r w:rsidRPr="00C0527A">
              <w:rPr>
                <w:kern w:val="18"/>
              </w:rPr>
              <w:t xml:space="preserve"> for premium development.</w:t>
            </w:r>
          </w:p>
        </w:tc>
      </w:tr>
      <w:tr w:rsidR="00C83E31" w:rsidRPr="00C0527A" w14:paraId="7664FE00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42BF6545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  <w:r w:rsidRPr="00C0527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39CEE0B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  <w:r w:rsidRPr="00C0527A">
              <w:rPr>
                <w:kern w:val="18"/>
              </w:rPr>
              <w:t xml:space="preserve">For Other Than Zone-rated Public Autos, refer to Rule </w:t>
            </w:r>
            <w:r w:rsidRPr="00C0527A">
              <w:rPr>
                <w:rStyle w:val="rulelink"/>
              </w:rPr>
              <w:t>239.</w:t>
            </w:r>
            <w:r w:rsidRPr="00C0527A">
              <w:rPr>
                <w:rStyle w:val="rulelink"/>
                <w:b w:val="0"/>
              </w:rPr>
              <w:t xml:space="preserve"> for premium development. </w:t>
            </w:r>
          </w:p>
        </w:tc>
      </w:tr>
      <w:tr w:rsidR="00C83E31" w:rsidRPr="00C0527A" w14:paraId="15183EC1" w14:textId="77777777" w:rsidTr="002C54CD">
        <w:trPr>
          <w:cantSplit/>
        </w:trPr>
        <w:tc>
          <w:tcPr>
            <w:tcW w:w="220" w:type="dxa"/>
          </w:tcPr>
          <w:p w14:paraId="1B713652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  <w:r w:rsidRPr="00C0527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613DA60E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  <w:r w:rsidRPr="00C0527A">
              <w:rPr>
                <w:kern w:val="18"/>
              </w:rPr>
              <w:t xml:space="preserve">For liability increased limits factors, refer to Rule </w:t>
            </w:r>
            <w:r w:rsidRPr="00C0527A">
              <w:rPr>
                <w:rStyle w:val="rulelink"/>
              </w:rPr>
              <w:t>300.</w:t>
            </w:r>
          </w:p>
        </w:tc>
      </w:tr>
      <w:tr w:rsidR="00C83E31" w:rsidRPr="00C0527A" w14:paraId="72119259" w14:textId="77777777" w:rsidTr="002C54C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E2C3985" w14:textId="77777777" w:rsidR="00C83E31" w:rsidRPr="00C0527A" w:rsidRDefault="00C83E31" w:rsidP="00F84EA5">
            <w:pPr>
              <w:pStyle w:val="tabletext11"/>
              <w:jc w:val="both"/>
              <w:rPr>
                <w:kern w:val="18"/>
              </w:rPr>
            </w:pPr>
            <w:r w:rsidRPr="00C0527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61A78120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  <w:r w:rsidRPr="00C0527A">
              <w:rPr>
                <w:kern w:val="18"/>
              </w:rPr>
              <w:t xml:space="preserve">Other Than Auto losses for </w:t>
            </w:r>
            <w:r w:rsidRPr="00C0527A">
              <w:t>Auto Dealers</w:t>
            </w:r>
            <w:r w:rsidRPr="00C0527A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C0527A">
              <w:rPr>
                <w:rStyle w:val="rulelink"/>
              </w:rPr>
              <w:t>249.</w:t>
            </w:r>
          </w:p>
        </w:tc>
      </w:tr>
      <w:tr w:rsidR="00C83E31" w:rsidRPr="00C0527A" w14:paraId="15BEEAA8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28457D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FE8847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0527A" w14:paraId="1FCD455A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3CE0DB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8B29BF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0527A" w14:paraId="01A35F6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EA53AE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9906B6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0527A" w14:paraId="30A9342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90438A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7C03C4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0527A" w14:paraId="43EA1492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4337C7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BFB0B0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0527A" w14:paraId="380BDB1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240D91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0293610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0527A" w14:paraId="481560F8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E165BD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08CFB7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0527A" w14:paraId="2C14D84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35DA7D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0BE9CA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0527A" w14:paraId="46C08F0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BAEDB8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3E8D53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0527A" w14:paraId="109EAB36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3CE71F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7B84B4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0527A" w14:paraId="5D110BE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1AE479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BBD617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0527A" w14:paraId="028AB33F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030EDC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5DFB9D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0527A" w14:paraId="3BE36B93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0B1915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CE0004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0527A" w14:paraId="6ACDCF2E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A2C33E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28D705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0527A" w14:paraId="7753EABC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91F4EB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6DDA14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0527A" w14:paraId="2DFDF346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611459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568375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0527A" w14:paraId="3F5279E6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6AA11F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B3C9D3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0527A" w14:paraId="7BD011C2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1B39A8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7FB859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0527A" w14:paraId="3A119E3B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464119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3C6593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0527A" w14:paraId="3391A741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F01181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DC5410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0527A" w14:paraId="6D8AC929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CA405A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13B16E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0527A" w14:paraId="1AF34330" w14:textId="77777777" w:rsidTr="002C54C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542202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A960CC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0527A" w14:paraId="207B52A2" w14:textId="77777777" w:rsidTr="002C54C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1653878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233417A1" w14:textId="77777777" w:rsidR="00C83E31" w:rsidRPr="00C0527A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361DD958" w14:textId="77777777" w:rsidR="00C83E31" w:rsidRDefault="00C83E31" w:rsidP="00F84EA5">
      <w:pPr>
        <w:pStyle w:val="isonormal"/>
      </w:pPr>
    </w:p>
    <w:p w14:paraId="3227E7EA" w14:textId="77777777" w:rsidR="00C83E31" w:rsidRDefault="00C83E31" w:rsidP="00F84EA5">
      <w:pPr>
        <w:pStyle w:val="isonormal"/>
        <w:jc w:val="left"/>
      </w:pPr>
    </w:p>
    <w:p w14:paraId="3FF8BD32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47F020D" w14:textId="77777777" w:rsidR="00C83E31" w:rsidRPr="00D12FAF" w:rsidRDefault="00C83E31" w:rsidP="00F84EA5">
      <w:pPr>
        <w:pStyle w:val="subcap"/>
      </w:pPr>
      <w:r w:rsidRPr="00D12FAF">
        <w:lastRenderedPageBreak/>
        <w:t>TERRITORY 102</w:t>
      </w:r>
    </w:p>
    <w:p w14:paraId="577E9339" w14:textId="77777777" w:rsidR="00C83E31" w:rsidRPr="00D12FAF" w:rsidRDefault="00C83E31" w:rsidP="00F84EA5">
      <w:pPr>
        <w:pStyle w:val="subcap2"/>
      </w:pPr>
      <w:r w:rsidRPr="00D12FAF">
        <w:t>PHYS DAM</w:t>
      </w:r>
    </w:p>
    <w:p w14:paraId="2DE2DE21" w14:textId="77777777" w:rsidR="00C83E31" w:rsidRPr="00D12FAF" w:rsidRDefault="00C83E31" w:rsidP="00F84EA5">
      <w:pPr>
        <w:pStyle w:val="isonormal"/>
      </w:pPr>
    </w:p>
    <w:p w14:paraId="73706B75" w14:textId="77777777" w:rsidR="00C83E31" w:rsidRPr="00D12FAF" w:rsidRDefault="00C83E31" w:rsidP="00F84EA5">
      <w:pPr>
        <w:pStyle w:val="isonormal"/>
        <w:sectPr w:rsidR="00C83E31" w:rsidRPr="00D12FAF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C83E31" w:rsidRPr="00D12FAF" w14:paraId="70F247B1" w14:textId="77777777" w:rsidTr="002C54C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AD74EAE" w14:textId="77777777" w:rsidR="00C83E31" w:rsidRPr="00D12FAF" w:rsidRDefault="00C83E31" w:rsidP="00F84EA5">
            <w:pPr>
              <w:pStyle w:val="tablehead"/>
              <w:rPr>
                <w:kern w:val="18"/>
              </w:rPr>
            </w:pPr>
            <w:r w:rsidRPr="00D12FAF">
              <w:rPr>
                <w:kern w:val="18"/>
              </w:rPr>
              <w:t>PHYSICAL DAMAGE</w:t>
            </w:r>
            <w:r w:rsidRPr="00D12FAF">
              <w:rPr>
                <w:kern w:val="18"/>
              </w:rPr>
              <w:br/>
              <w:t>Original Cost New Range</w:t>
            </w:r>
            <w:r w:rsidRPr="00D12FAF">
              <w:rPr>
                <w:kern w:val="18"/>
              </w:rPr>
              <w:br/>
              <w:t>$25,000 – 29,999</w:t>
            </w:r>
          </w:p>
        </w:tc>
      </w:tr>
      <w:tr w:rsidR="00C83E31" w:rsidRPr="00D12FAF" w14:paraId="3F7BC850" w14:textId="77777777" w:rsidTr="002C54C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9B55361" w14:textId="77777777" w:rsidR="00C83E31" w:rsidRPr="00D12FAF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C4C704D" w14:textId="77777777" w:rsidR="00C83E31" w:rsidRPr="00D12FAF" w:rsidRDefault="00C83E31" w:rsidP="00F84EA5">
            <w:pPr>
              <w:pStyle w:val="tablehead"/>
              <w:rPr>
                <w:kern w:val="18"/>
              </w:rPr>
            </w:pPr>
            <w:r w:rsidRPr="00D12FAF">
              <w:rPr>
                <w:kern w:val="18"/>
              </w:rPr>
              <w:t>Specified</w:t>
            </w:r>
            <w:r w:rsidRPr="00D12FAF">
              <w:rPr>
                <w:kern w:val="18"/>
              </w:rPr>
              <w:br/>
              <w:t>Causes</w:t>
            </w:r>
            <w:r w:rsidRPr="00D12FAF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B7D1F6C" w14:textId="77777777" w:rsidR="00C83E31" w:rsidRPr="00D12FAF" w:rsidRDefault="00C83E31" w:rsidP="00F84EA5">
            <w:pPr>
              <w:pStyle w:val="tablehead"/>
              <w:rPr>
                <w:kern w:val="18"/>
              </w:rPr>
            </w:pPr>
            <w:r w:rsidRPr="00D12FAF">
              <w:rPr>
                <w:kern w:val="18"/>
              </w:rPr>
              <w:br/>
            </w:r>
            <w:r w:rsidRPr="00D12FAF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A2B7031" w14:textId="77777777" w:rsidR="00C83E31" w:rsidRPr="00D12FAF" w:rsidRDefault="00C83E31" w:rsidP="00F84EA5">
            <w:pPr>
              <w:pStyle w:val="tablehead"/>
              <w:rPr>
                <w:kern w:val="18"/>
              </w:rPr>
            </w:pPr>
            <w:r w:rsidRPr="00D12FAF">
              <w:rPr>
                <w:kern w:val="18"/>
              </w:rPr>
              <w:t>$500</w:t>
            </w:r>
            <w:r w:rsidRPr="00D12FAF">
              <w:rPr>
                <w:kern w:val="18"/>
              </w:rPr>
              <w:br/>
              <w:t>Ded.</w:t>
            </w:r>
            <w:r w:rsidRPr="00D12FAF">
              <w:rPr>
                <w:kern w:val="18"/>
              </w:rPr>
              <w:br/>
              <w:t>Coll.</w:t>
            </w:r>
          </w:p>
        </w:tc>
      </w:tr>
      <w:tr w:rsidR="00C83E31" w:rsidRPr="00D12FAF" w14:paraId="1812FB99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AC08DF7" w14:textId="77777777" w:rsidR="00C83E31" w:rsidRPr="00D12FAF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D12FAF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C83E31" w:rsidRPr="00D12FAF" w14:paraId="0733F376" w14:textId="77777777" w:rsidTr="002C54CD">
        <w:trPr>
          <w:cantSplit/>
        </w:trPr>
        <w:tc>
          <w:tcPr>
            <w:tcW w:w="540" w:type="dxa"/>
            <w:gridSpan w:val="2"/>
          </w:tcPr>
          <w:p w14:paraId="2B4ADF45" w14:textId="77777777" w:rsidR="00C83E31" w:rsidRPr="00D12FAF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26426DD" w14:textId="77777777" w:rsidR="00C83E31" w:rsidRPr="00D12FAF" w:rsidRDefault="00C83E31" w:rsidP="00F84EA5">
            <w:pPr>
              <w:pStyle w:val="tabletext11"/>
              <w:rPr>
                <w:b/>
                <w:kern w:val="18"/>
              </w:rPr>
            </w:pPr>
            <w:r w:rsidRPr="00D12FAF">
              <w:rPr>
                <w:b/>
                <w:kern w:val="18"/>
              </w:rPr>
              <w:t>– Local And Intermediate – All Vehicles</w:t>
            </w:r>
          </w:p>
        </w:tc>
      </w:tr>
      <w:tr w:rsidR="00C83E31" w:rsidRPr="00D12FAF" w14:paraId="04B2A50D" w14:textId="77777777" w:rsidTr="002C54CD">
        <w:trPr>
          <w:cantSplit/>
        </w:trPr>
        <w:tc>
          <w:tcPr>
            <w:tcW w:w="540" w:type="dxa"/>
            <w:gridSpan w:val="2"/>
          </w:tcPr>
          <w:p w14:paraId="6F0F9D0D" w14:textId="77777777" w:rsidR="00C83E31" w:rsidRPr="00D12FAF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508FBDA" w14:textId="77777777" w:rsidR="00C83E31" w:rsidRPr="00D12FAF" w:rsidRDefault="00C83E31" w:rsidP="00F84EA5">
            <w:pPr>
              <w:pStyle w:val="tabletext11"/>
              <w:rPr>
                <w:b/>
                <w:kern w:val="18"/>
              </w:rPr>
            </w:pPr>
            <w:r w:rsidRPr="00D12FAF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C83E31" w:rsidRPr="00D12FAF" w14:paraId="0A3CF80D" w14:textId="77777777" w:rsidTr="002C54CD">
        <w:trPr>
          <w:cantSplit/>
        </w:trPr>
        <w:tc>
          <w:tcPr>
            <w:tcW w:w="4860" w:type="dxa"/>
            <w:gridSpan w:val="3"/>
          </w:tcPr>
          <w:p w14:paraId="5472A8CE" w14:textId="77777777" w:rsidR="00C83E31" w:rsidRPr="00D12FA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DC2D2CF" w14:textId="77777777" w:rsidR="00C83E31" w:rsidRPr="00D12FA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12FAF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461E1F39" w14:textId="77777777" w:rsidR="00C83E31" w:rsidRPr="00D12FA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12FAF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0CA0A740" w14:textId="77777777" w:rsidR="00C83E31" w:rsidRPr="00D12FA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12FAF">
              <w:rPr>
                <w:kern w:val="18"/>
              </w:rPr>
              <w:t>$   258</w:t>
            </w:r>
          </w:p>
        </w:tc>
      </w:tr>
      <w:tr w:rsidR="00C83E31" w:rsidRPr="00D12FAF" w14:paraId="3368A086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004CE3B" w14:textId="77777777" w:rsidR="00C83E31" w:rsidRPr="00D12FAF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D12FAF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C83E31" w:rsidRPr="00D12FAF" w14:paraId="3EAAAC48" w14:textId="77777777" w:rsidTr="002C54CD">
        <w:trPr>
          <w:cantSplit/>
        </w:trPr>
        <w:tc>
          <w:tcPr>
            <w:tcW w:w="4860" w:type="dxa"/>
            <w:gridSpan w:val="3"/>
          </w:tcPr>
          <w:p w14:paraId="4FE30E85" w14:textId="77777777" w:rsidR="00C83E31" w:rsidRPr="00D12FA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4B0D5FD" w14:textId="77777777" w:rsidR="00C83E31" w:rsidRPr="00D12FA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F0E244D" w14:textId="77777777" w:rsidR="00C83E31" w:rsidRPr="00D12FA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C936C32" w14:textId="77777777" w:rsidR="00C83E31" w:rsidRPr="00D12FA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D12FAF" w14:paraId="27B61AEF" w14:textId="77777777" w:rsidTr="002C54CD">
        <w:trPr>
          <w:cantSplit/>
        </w:trPr>
        <w:tc>
          <w:tcPr>
            <w:tcW w:w="4860" w:type="dxa"/>
            <w:gridSpan w:val="3"/>
          </w:tcPr>
          <w:p w14:paraId="34A01236" w14:textId="77777777" w:rsidR="00C83E31" w:rsidRPr="00D12FA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BE7631A" w14:textId="77777777" w:rsidR="00C83E31" w:rsidRPr="00D12FA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12FAF">
              <w:rPr>
                <w:kern w:val="18"/>
              </w:rPr>
              <w:t>$    70</w:t>
            </w:r>
          </w:p>
        </w:tc>
        <w:tc>
          <w:tcPr>
            <w:tcW w:w="1500" w:type="dxa"/>
          </w:tcPr>
          <w:p w14:paraId="76D1D334" w14:textId="77777777" w:rsidR="00C83E31" w:rsidRPr="00D12FA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12FAF"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14:paraId="6AA06E58" w14:textId="77777777" w:rsidR="00C83E31" w:rsidRPr="00D12FA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12FAF">
              <w:rPr>
                <w:kern w:val="18"/>
              </w:rPr>
              <w:t>$   292</w:t>
            </w:r>
          </w:p>
        </w:tc>
      </w:tr>
      <w:tr w:rsidR="00C83E31" w:rsidRPr="00D12FAF" w14:paraId="3798F5D2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0340B0F" w14:textId="77777777" w:rsidR="00C83E31" w:rsidRPr="00D12FA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12FAF" w14:paraId="6EA6FB45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21B5C0C" w14:textId="77777777" w:rsidR="00C83E31" w:rsidRPr="00D12FAF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D12FAF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C83E31" w:rsidRPr="00D12FAF" w14:paraId="7BEEE8B7" w14:textId="77777777" w:rsidTr="002C54CD">
        <w:trPr>
          <w:cantSplit/>
        </w:trPr>
        <w:tc>
          <w:tcPr>
            <w:tcW w:w="540" w:type="dxa"/>
            <w:gridSpan w:val="2"/>
          </w:tcPr>
          <w:p w14:paraId="170267C7" w14:textId="77777777" w:rsidR="00C83E31" w:rsidRPr="00D12FAF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2540273" w14:textId="77777777" w:rsidR="00C83E31" w:rsidRPr="00D12FAF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D12FAF">
              <w:rPr>
                <w:b/>
                <w:caps/>
                <w:kern w:val="18"/>
              </w:rPr>
              <w:t>– taxicabs and limousines</w:t>
            </w:r>
          </w:p>
        </w:tc>
      </w:tr>
      <w:tr w:rsidR="00C83E31" w:rsidRPr="00D12FAF" w14:paraId="766C1023" w14:textId="77777777" w:rsidTr="002C54CD">
        <w:trPr>
          <w:cantSplit/>
        </w:trPr>
        <w:tc>
          <w:tcPr>
            <w:tcW w:w="4860" w:type="dxa"/>
            <w:gridSpan w:val="3"/>
          </w:tcPr>
          <w:p w14:paraId="1762A6C0" w14:textId="77777777" w:rsidR="00C83E31" w:rsidRPr="00D12FA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EA3C760" w14:textId="77777777" w:rsidR="00C83E31" w:rsidRPr="00D12FA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12FAF"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14:paraId="2C248D7C" w14:textId="77777777" w:rsidR="00C83E31" w:rsidRPr="00D12FA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12FAF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11549F33" w14:textId="77777777" w:rsidR="00C83E31" w:rsidRPr="00D12FA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12FAF">
              <w:rPr>
                <w:kern w:val="18"/>
              </w:rPr>
              <w:t>$   581</w:t>
            </w:r>
          </w:p>
        </w:tc>
      </w:tr>
      <w:tr w:rsidR="00C83E31" w:rsidRPr="00D12FAF" w14:paraId="0AFEFD18" w14:textId="77777777" w:rsidTr="002C54CD">
        <w:trPr>
          <w:cantSplit/>
        </w:trPr>
        <w:tc>
          <w:tcPr>
            <w:tcW w:w="540" w:type="dxa"/>
            <w:gridSpan w:val="2"/>
          </w:tcPr>
          <w:p w14:paraId="2AB3F9CA" w14:textId="77777777" w:rsidR="00C83E31" w:rsidRPr="00D12FAF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5828396" w14:textId="77777777" w:rsidR="00C83E31" w:rsidRPr="00D12FAF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D12FAF">
              <w:rPr>
                <w:b/>
                <w:caps/>
                <w:kern w:val="18"/>
              </w:rPr>
              <w:t>– SCHOOL AND CHURCH BUSES</w:t>
            </w:r>
          </w:p>
        </w:tc>
      </w:tr>
      <w:tr w:rsidR="00C83E31" w:rsidRPr="00D12FAF" w14:paraId="2C2D11B1" w14:textId="77777777" w:rsidTr="002C54CD">
        <w:trPr>
          <w:cantSplit/>
        </w:trPr>
        <w:tc>
          <w:tcPr>
            <w:tcW w:w="4860" w:type="dxa"/>
            <w:gridSpan w:val="3"/>
          </w:tcPr>
          <w:p w14:paraId="73402EE6" w14:textId="77777777" w:rsidR="00C83E31" w:rsidRPr="00D12FA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0541BB4" w14:textId="77777777" w:rsidR="00C83E31" w:rsidRPr="00D12FA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12FAF">
              <w:rPr>
                <w:kern w:val="18"/>
              </w:rPr>
              <w:t>$    34</w:t>
            </w:r>
          </w:p>
        </w:tc>
        <w:tc>
          <w:tcPr>
            <w:tcW w:w="1500" w:type="dxa"/>
          </w:tcPr>
          <w:p w14:paraId="35B77C77" w14:textId="77777777" w:rsidR="00C83E31" w:rsidRPr="00D12FA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12FAF">
              <w:rPr>
                <w:kern w:val="18"/>
              </w:rPr>
              <w:t>$    44</w:t>
            </w:r>
          </w:p>
        </w:tc>
        <w:tc>
          <w:tcPr>
            <w:tcW w:w="1500" w:type="dxa"/>
          </w:tcPr>
          <w:p w14:paraId="5B2EC449" w14:textId="77777777" w:rsidR="00C83E31" w:rsidRPr="00D12FA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12FAF">
              <w:rPr>
                <w:kern w:val="18"/>
              </w:rPr>
              <w:t>$   163</w:t>
            </w:r>
          </w:p>
        </w:tc>
      </w:tr>
      <w:tr w:rsidR="00C83E31" w:rsidRPr="00D12FAF" w14:paraId="2282E7B6" w14:textId="77777777" w:rsidTr="002C54CD">
        <w:trPr>
          <w:cantSplit/>
        </w:trPr>
        <w:tc>
          <w:tcPr>
            <w:tcW w:w="540" w:type="dxa"/>
            <w:gridSpan w:val="2"/>
          </w:tcPr>
          <w:p w14:paraId="580C7FBA" w14:textId="77777777" w:rsidR="00C83E31" w:rsidRPr="00D12FAF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28CE6E6" w14:textId="77777777" w:rsidR="00C83E31" w:rsidRPr="00D12FAF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D12FAF">
              <w:rPr>
                <w:b/>
                <w:caps/>
                <w:kern w:val="18"/>
              </w:rPr>
              <w:t>– OTHER BUSES</w:t>
            </w:r>
          </w:p>
        </w:tc>
      </w:tr>
      <w:tr w:rsidR="00C83E31" w:rsidRPr="00D12FAF" w14:paraId="59D1A2DC" w14:textId="77777777" w:rsidTr="002C54CD">
        <w:trPr>
          <w:cantSplit/>
        </w:trPr>
        <w:tc>
          <w:tcPr>
            <w:tcW w:w="4860" w:type="dxa"/>
            <w:gridSpan w:val="3"/>
          </w:tcPr>
          <w:p w14:paraId="13000929" w14:textId="77777777" w:rsidR="00C83E31" w:rsidRPr="00D12FA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36C2DC9" w14:textId="77777777" w:rsidR="00C83E31" w:rsidRPr="00D12FA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12FAF">
              <w:rPr>
                <w:kern w:val="18"/>
              </w:rPr>
              <w:t>$    34</w:t>
            </w:r>
          </w:p>
        </w:tc>
        <w:tc>
          <w:tcPr>
            <w:tcW w:w="1500" w:type="dxa"/>
          </w:tcPr>
          <w:p w14:paraId="68251ADC" w14:textId="77777777" w:rsidR="00C83E31" w:rsidRPr="00D12FA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12FAF">
              <w:rPr>
                <w:kern w:val="18"/>
              </w:rPr>
              <w:t>$    44</w:t>
            </w:r>
          </w:p>
        </w:tc>
        <w:tc>
          <w:tcPr>
            <w:tcW w:w="1500" w:type="dxa"/>
          </w:tcPr>
          <w:p w14:paraId="72845584" w14:textId="77777777" w:rsidR="00C83E31" w:rsidRPr="00D12FA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12FAF">
              <w:rPr>
                <w:kern w:val="18"/>
              </w:rPr>
              <w:t>$   163</w:t>
            </w:r>
          </w:p>
        </w:tc>
      </w:tr>
      <w:tr w:rsidR="00C83E31" w:rsidRPr="00D12FAF" w14:paraId="08A0E23E" w14:textId="77777777" w:rsidTr="002C54CD">
        <w:trPr>
          <w:cantSplit/>
        </w:trPr>
        <w:tc>
          <w:tcPr>
            <w:tcW w:w="540" w:type="dxa"/>
            <w:gridSpan w:val="2"/>
          </w:tcPr>
          <w:p w14:paraId="5A61C024" w14:textId="77777777" w:rsidR="00C83E31" w:rsidRPr="00D12FAF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3150655" w14:textId="77777777" w:rsidR="00C83E31" w:rsidRPr="00D12FAF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D12FAF">
              <w:rPr>
                <w:b/>
                <w:caps/>
                <w:kern w:val="18"/>
              </w:rPr>
              <w:t>– VAN POOLS</w:t>
            </w:r>
          </w:p>
        </w:tc>
      </w:tr>
      <w:tr w:rsidR="00C83E31" w:rsidRPr="00D12FAF" w14:paraId="4BBD03DB" w14:textId="77777777" w:rsidTr="002C54CD">
        <w:trPr>
          <w:cantSplit/>
        </w:trPr>
        <w:tc>
          <w:tcPr>
            <w:tcW w:w="4860" w:type="dxa"/>
            <w:gridSpan w:val="3"/>
          </w:tcPr>
          <w:p w14:paraId="1F1425A3" w14:textId="77777777" w:rsidR="00C83E31" w:rsidRPr="00D12FA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2F4B222" w14:textId="77777777" w:rsidR="00C83E31" w:rsidRPr="00D12FA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12FAF"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14:paraId="6062ACF9" w14:textId="77777777" w:rsidR="00C83E31" w:rsidRPr="00D12FA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12FAF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4492B881" w14:textId="77777777" w:rsidR="00C83E31" w:rsidRPr="00D12FA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12FAF">
              <w:rPr>
                <w:kern w:val="18"/>
              </w:rPr>
              <w:t>$   581</w:t>
            </w:r>
          </w:p>
        </w:tc>
      </w:tr>
      <w:tr w:rsidR="00C83E31" w:rsidRPr="00D12FAF" w14:paraId="0109FC5C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D49BDFA" w14:textId="77777777" w:rsidR="00C83E31" w:rsidRPr="00D12FA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12FAF" w14:paraId="17F93BA2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7231568" w14:textId="77777777" w:rsidR="00C83E31" w:rsidRPr="00D12FA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12FAF" w14:paraId="33D1B826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4F7176D0" w14:textId="77777777" w:rsidR="00C83E31" w:rsidRPr="00D12FAF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D12FA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EE7F5E9" w14:textId="77777777" w:rsidR="00C83E31" w:rsidRPr="00D12FAF" w:rsidRDefault="00C83E31" w:rsidP="00F84EA5">
            <w:pPr>
              <w:pStyle w:val="tabletext11"/>
              <w:rPr>
                <w:kern w:val="18"/>
              </w:rPr>
            </w:pPr>
            <w:r w:rsidRPr="00D12FAF">
              <w:rPr>
                <w:kern w:val="18"/>
              </w:rPr>
              <w:t xml:space="preserve">For Other Than Zone-rated Trucks, Tractors and Trailers Classifications, refer to Rule </w:t>
            </w:r>
            <w:r w:rsidRPr="00D12FAF">
              <w:rPr>
                <w:rStyle w:val="rulelink"/>
              </w:rPr>
              <w:t>222.</w:t>
            </w:r>
            <w:r w:rsidRPr="00D12FAF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D12FAF" w14:paraId="05B332EF" w14:textId="77777777" w:rsidTr="002C54CD">
        <w:trPr>
          <w:cantSplit/>
        </w:trPr>
        <w:tc>
          <w:tcPr>
            <w:tcW w:w="220" w:type="dxa"/>
          </w:tcPr>
          <w:p w14:paraId="0F924EBE" w14:textId="77777777" w:rsidR="00C83E31" w:rsidRPr="00D12FAF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D12FA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AE386B1" w14:textId="77777777" w:rsidR="00C83E31" w:rsidRPr="00D12FAF" w:rsidRDefault="00C83E31" w:rsidP="00F84EA5">
            <w:pPr>
              <w:pStyle w:val="tabletext11"/>
              <w:rPr>
                <w:kern w:val="18"/>
              </w:rPr>
            </w:pPr>
            <w:r w:rsidRPr="00D12FAF">
              <w:rPr>
                <w:kern w:val="18"/>
              </w:rPr>
              <w:t xml:space="preserve">For Private Passenger Types Classifications, refer to Rule </w:t>
            </w:r>
            <w:r w:rsidRPr="00D12FAF">
              <w:rPr>
                <w:rStyle w:val="rulelink"/>
              </w:rPr>
              <w:t>232.</w:t>
            </w:r>
            <w:r w:rsidRPr="00D12FAF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D12FAF" w14:paraId="5D4F49A4" w14:textId="77777777" w:rsidTr="002C54CD">
        <w:trPr>
          <w:cantSplit/>
        </w:trPr>
        <w:tc>
          <w:tcPr>
            <w:tcW w:w="220" w:type="dxa"/>
          </w:tcPr>
          <w:p w14:paraId="46B5AD67" w14:textId="77777777" w:rsidR="00C83E31" w:rsidRPr="00D12FAF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D12FA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2CA1332" w14:textId="77777777" w:rsidR="00C83E31" w:rsidRPr="00D12FAF" w:rsidRDefault="00C83E31" w:rsidP="00F84EA5">
            <w:pPr>
              <w:pStyle w:val="tabletext11"/>
              <w:rPr>
                <w:kern w:val="18"/>
              </w:rPr>
            </w:pPr>
            <w:r w:rsidRPr="00D12FAF">
              <w:rPr>
                <w:kern w:val="18"/>
              </w:rPr>
              <w:t xml:space="preserve">For Other Than Zone-rated Publics Autos, refer to Rule </w:t>
            </w:r>
            <w:r w:rsidRPr="00D12FAF">
              <w:rPr>
                <w:rStyle w:val="rulelink"/>
              </w:rPr>
              <w:t>239.</w:t>
            </w:r>
            <w:r w:rsidRPr="00D12FAF">
              <w:rPr>
                <w:rStyle w:val="rulelink"/>
                <w:b w:val="0"/>
              </w:rPr>
              <w:t xml:space="preserve"> for premium development</w:t>
            </w:r>
            <w:r w:rsidRPr="00D12FAF">
              <w:rPr>
                <w:rStyle w:val="rulelink"/>
              </w:rPr>
              <w:t>.</w:t>
            </w:r>
          </w:p>
        </w:tc>
      </w:tr>
      <w:tr w:rsidR="00C83E31" w:rsidRPr="00D12FAF" w14:paraId="6019BB69" w14:textId="77777777" w:rsidTr="002C54CD">
        <w:trPr>
          <w:cantSplit/>
        </w:trPr>
        <w:tc>
          <w:tcPr>
            <w:tcW w:w="220" w:type="dxa"/>
          </w:tcPr>
          <w:p w14:paraId="45C908AC" w14:textId="77777777" w:rsidR="00C83E31" w:rsidRPr="00D12FAF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D12FA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C5E7E22" w14:textId="77777777" w:rsidR="00C83E31" w:rsidRPr="00D12FAF" w:rsidRDefault="00C83E31" w:rsidP="00F84EA5">
            <w:pPr>
              <w:pStyle w:val="tabletext11"/>
              <w:rPr>
                <w:kern w:val="18"/>
              </w:rPr>
            </w:pPr>
            <w:r w:rsidRPr="00D12FAF">
              <w:rPr>
                <w:kern w:val="18"/>
              </w:rPr>
              <w:t xml:space="preserve">For Deductible factors, refer to Rule </w:t>
            </w:r>
            <w:r w:rsidRPr="00D12FAF">
              <w:rPr>
                <w:rStyle w:val="rulelink"/>
              </w:rPr>
              <w:t>298.</w:t>
            </w:r>
          </w:p>
        </w:tc>
      </w:tr>
      <w:tr w:rsidR="00C83E31" w:rsidRPr="00D12FAF" w14:paraId="78C89546" w14:textId="77777777" w:rsidTr="002C54CD">
        <w:trPr>
          <w:cantSplit/>
        </w:trPr>
        <w:tc>
          <w:tcPr>
            <w:tcW w:w="220" w:type="dxa"/>
          </w:tcPr>
          <w:p w14:paraId="56379BE9" w14:textId="77777777" w:rsidR="00C83E31" w:rsidRPr="00D12FAF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D12FA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E6521A5" w14:textId="77777777" w:rsidR="00C83E31" w:rsidRPr="00D12FAF" w:rsidRDefault="00C83E31" w:rsidP="00F84EA5">
            <w:pPr>
              <w:pStyle w:val="tabletext11"/>
              <w:rPr>
                <w:kern w:val="18"/>
              </w:rPr>
            </w:pPr>
            <w:r w:rsidRPr="00D12FAF">
              <w:rPr>
                <w:kern w:val="18"/>
              </w:rPr>
              <w:t xml:space="preserve">For Vehicle Value factors, refer to Rule </w:t>
            </w:r>
            <w:r w:rsidRPr="00D12FAF">
              <w:rPr>
                <w:rStyle w:val="rulelink"/>
              </w:rPr>
              <w:t>301.</w:t>
            </w:r>
          </w:p>
        </w:tc>
      </w:tr>
      <w:tr w:rsidR="00C83E31" w:rsidRPr="00D12FAF" w14:paraId="5DF4DB6A" w14:textId="77777777" w:rsidTr="002C54CD">
        <w:trPr>
          <w:cantSplit/>
        </w:trPr>
        <w:tc>
          <w:tcPr>
            <w:tcW w:w="220" w:type="dxa"/>
          </w:tcPr>
          <w:p w14:paraId="42139292" w14:textId="77777777" w:rsidR="00C83E31" w:rsidRPr="00D12FAF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3EAB380" w14:textId="77777777" w:rsidR="00C83E31" w:rsidRPr="00D12FA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12FAF" w14:paraId="6B1263C8" w14:textId="77777777" w:rsidTr="002C54CD">
        <w:trPr>
          <w:cantSplit/>
        </w:trPr>
        <w:tc>
          <w:tcPr>
            <w:tcW w:w="220" w:type="dxa"/>
          </w:tcPr>
          <w:p w14:paraId="159247E7" w14:textId="77777777" w:rsidR="00C83E31" w:rsidRPr="00D12FAF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DD2CF4" w14:textId="77777777" w:rsidR="00C83E31" w:rsidRPr="00D12FA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12FAF" w14:paraId="1244CC73" w14:textId="77777777" w:rsidTr="002C54CD">
        <w:trPr>
          <w:cantSplit/>
        </w:trPr>
        <w:tc>
          <w:tcPr>
            <w:tcW w:w="220" w:type="dxa"/>
          </w:tcPr>
          <w:p w14:paraId="3B8AD303" w14:textId="77777777" w:rsidR="00C83E31" w:rsidRPr="00D12FAF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7CDEE88" w14:textId="77777777" w:rsidR="00C83E31" w:rsidRPr="00D12FA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12FAF" w14:paraId="1420A370" w14:textId="77777777" w:rsidTr="002C54CD">
        <w:trPr>
          <w:cantSplit/>
        </w:trPr>
        <w:tc>
          <w:tcPr>
            <w:tcW w:w="220" w:type="dxa"/>
          </w:tcPr>
          <w:p w14:paraId="7464009C" w14:textId="77777777" w:rsidR="00C83E31" w:rsidRPr="00D12FAF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B7860A6" w14:textId="77777777" w:rsidR="00C83E31" w:rsidRPr="00D12FA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12FAF" w14:paraId="14B2FF78" w14:textId="77777777" w:rsidTr="002C54CD">
        <w:trPr>
          <w:cantSplit/>
        </w:trPr>
        <w:tc>
          <w:tcPr>
            <w:tcW w:w="220" w:type="dxa"/>
          </w:tcPr>
          <w:p w14:paraId="432ABF14" w14:textId="77777777" w:rsidR="00C83E31" w:rsidRPr="00D12FAF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9F12F5E" w14:textId="77777777" w:rsidR="00C83E31" w:rsidRPr="00D12FA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12FAF" w14:paraId="4F863903" w14:textId="77777777" w:rsidTr="002C54CD">
        <w:trPr>
          <w:cantSplit/>
        </w:trPr>
        <w:tc>
          <w:tcPr>
            <w:tcW w:w="220" w:type="dxa"/>
          </w:tcPr>
          <w:p w14:paraId="31FF5BA9" w14:textId="77777777" w:rsidR="00C83E31" w:rsidRPr="00D12FAF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C6C3DA9" w14:textId="77777777" w:rsidR="00C83E31" w:rsidRPr="00D12FA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12FAF" w14:paraId="345D9BC5" w14:textId="77777777" w:rsidTr="002C54CD">
        <w:trPr>
          <w:cantSplit/>
        </w:trPr>
        <w:tc>
          <w:tcPr>
            <w:tcW w:w="220" w:type="dxa"/>
          </w:tcPr>
          <w:p w14:paraId="6B45FFE7" w14:textId="77777777" w:rsidR="00C83E31" w:rsidRPr="00D12FAF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7773C9F" w14:textId="77777777" w:rsidR="00C83E31" w:rsidRPr="00D12FA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12FAF" w14:paraId="232431F6" w14:textId="77777777" w:rsidTr="002C54CD">
        <w:trPr>
          <w:cantSplit/>
        </w:trPr>
        <w:tc>
          <w:tcPr>
            <w:tcW w:w="220" w:type="dxa"/>
          </w:tcPr>
          <w:p w14:paraId="062D9FB9" w14:textId="77777777" w:rsidR="00C83E31" w:rsidRPr="00D12FAF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F5536CE" w14:textId="77777777" w:rsidR="00C83E31" w:rsidRPr="00D12FA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12FAF" w14:paraId="261F91A0" w14:textId="77777777" w:rsidTr="002C54CD">
        <w:trPr>
          <w:cantSplit/>
        </w:trPr>
        <w:tc>
          <w:tcPr>
            <w:tcW w:w="220" w:type="dxa"/>
          </w:tcPr>
          <w:p w14:paraId="3E9D7BE4" w14:textId="77777777" w:rsidR="00C83E31" w:rsidRPr="00D12FAF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AA6A548" w14:textId="77777777" w:rsidR="00C83E31" w:rsidRPr="00D12FA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12FAF" w14:paraId="6EF54374" w14:textId="77777777" w:rsidTr="002C54CD">
        <w:trPr>
          <w:cantSplit/>
        </w:trPr>
        <w:tc>
          <w:tcPr>
            <w:tcW w:w="220" w:type="dxa"/>
          </w:tcPr>
          <w:p w14:paraId="24227221" w14:textId="77777777" w:rsidR="00C83E31" w:rsidRPr="00D12FAF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8812F02" w14:textId="77777777" w:rsidR="00C83E31" w:rsidRPr="00D12FAF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5229B047" w14:textId="77777777" w:rsidR="00C83E31" w:rsidRDefault="00C83E31" w:rsidP="00F84EA5">
      <w:pPr>
        <w:pStyle w:val="isonormal"/>
      </w:pPr>
    </w:p>
    <w:p w14:paraId="245C6671" w14:textId="77777777" w:rsidR="00C83E31" w:rsidRDefault="00C83E31" w:rsidP="00F84EA5">
      <w:pPr>
        <w:pStyle w:val="isonormal"/>
        <w:jc w:val="left"/>
      </w:pPr>
    </w:p>
    <w:p w14:paraId="07D2BDF1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ACD8591" w14:textId="77777777" w:rsidR="00C83E31" w:rsidRPr="00C92BE4" w:rsidRDefault="00C83E31" w:rsidP="00F84EA5">
      <w:pPr>
        <w:pStyle w:val="subcap"/>
      </w:pPr>
      <w:r w:rsidRPr="00C92BE4">
        <w:lastRenderedPageBreak/>
        <w:t>TERRITORY 103</w:t>
      </w:r>
    </w:p>
    <w:p w14:paraId="7989DC4C" w14:textId="77777777" w:rsidR="00C83E31" w:rsidRPr="00C92BE4" w:rsidRDefault="00C83E31" w:rsidP="00F84EA5">
      <w:pPr>
        <w:pStyle w:val="subcap2"/>
      </w:pPr>
      <w:r w:rsidRPr="00C92BE4">
        <w:t>PHYS DAM</w:t>
      </w:r>
    </w:p>
    <w:p w14:paraId="38D53A88" w14:textId="77777777" w:rsidR="00C83E31" w:rsidRPr="00C92BE4" w:rsidRDefault="00C83E31" w:rsidP="00F84EA5">
      <w:pPr>
        <w:pStyle w:val="isonormal"/>
      </w:pPr>
    </w:p>
    <w:p w14:paraId="67335509" w14:textId="77777777" w:rsidR="00C83E31" w:rsidRPr="00C92BE4" w:rsidRDefault="00C83E31" w:rsidP="00F84EA5">
      <w:pPr>
        <w:pStyle w:val="isonormal"/>
        <w:sectPr w:rsidR="00C83E31" w:rsidRPr="00C92BE4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C83E31" w:rsidRPr="00C92BE4" w14:paraId="66BFBAF7" w14:textId="77777777" w:rsidTr="002C54C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7522E1C" w14:textId="77777777" w:rsidR="00C83E31" w:rsidRPr="00C92BE4" w:rsidRDefault="00C83E31" w:rsidP="00F84EA5">
            <w:pPr>
              <w:pStyle w:val="tablehead"/>
              <w:rPr>
                <w:kern w:val="18"/>
              </w:rPr>
            </w:pPr>
            <w:r w:rsidRPr="00C92BE4">
              <w:rPr>
                <w:kern w:val="18"/>
              </w:rPr>
              <w:t>PHYSICAL DAMAGE</w:t>
            </w:r>
            <w:r w:rsidRPr="00C92BE4">
              <w:rPr>
                <w:kern w:val="18"/>
              </w:rPr>
              <w:br/>
              <w:t>Original Cost New Range</w:t>
            </w:r>
            <w:r w:rsidRPr="00C92BE4">
              <w:rPr>
                <w:kern w:val="18"/>
              </w:rPr>
              <w:br/>
              <w:t>$25,000 – 29,999</w:t>
            </w:r>
          </w:p>
        </w:tc>
      </w:tr>
      <w:tr w:rsidR="00C83E31" w:rsidRPr="00C92BE4" w14:paraId="5ADA34A6" w14:textId="77777777" w:rsidTr="002C54C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4748AEB" w14:textId="77777777" w:rsidR="00C83E31" w:rsidRPr="00C92BE4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6023681" w14:textId="77777777" w:rsidR="00C83E31" w:rsidRPr="00C92BE4" w:rsidRDefault="00C83E31" w:rsidP="00F84EA5">
            <w:pPr>
              <w:pStyle w:val="tablehead"/>
              <w:rPr>
                <w:kern w:val="18"/>
              </w:rPr>
            </w:pPr>
            <w:r w:rsidRPr="00C92BE4">
              <w:rPr>
                <w:kern w:val="18"/>
              </w:rPr>
              <w:t>Specified</w:t>
            </w:r>
            <w:r w:rsidRPr="00C92BE4">
              <w:rPr>
                <w:kern w:val="18"/>
              </w:rPr>
              <w:br/>
              <w:t>Causes</w:t>
            </w:r>
            <w:r w:rsidRPr="00C92BE4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DF1EA98" w14:textId="77777777" w:rsidR="00C83E31" w:rsidRPr="00C92BE4" w:rsidRDefault="00C83E31" w:rsidP="00F84EA5">
            <w:pPr>
              <w:pStyle w:val="tablehead"/>
              <w:rPr>
                <w:kern w:val="18"/>
              </w:rPr>
            </w:pPr>
            <w:r w:rsidRPr="00C92BE4">
              <w:rPr>
                <w:kern w:val="18"/>
              </w:rPr>
              <w:br/>
            </w:r>
            <w:r w:rsidRPr="00C92BE4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4C1D376" w14:textId="77777777" w:rsidR="00C83E31" w:rsidRPr="00C92BE4" w:rsidRDefault="00C83E31" w:rsidP="00F84EA5">
            <w:pPr>
              <w:pStyle w:val="tablehead"/>
              <w:rPr>
                <w:kern w:val="18"/>
              </w:rPr>
            </w:pPr>
            <w:r w:rsidRPr="00C92BE4">
              <w:rPr>
                <w:kern w:val="18"/>
              </w:rPr>
              <w:t>$500</w:t>
            </w:r>
            <w:r w:rsidRPr="00C92BE4">
              <w:rPr>
                <w:kern w:val="18"/>
              </w:rPr>
              <w:br/>
              <w:t>Ded.</w:t>
            </w:r>
            <w:r w:rsidRPr="00C92BE4">
              <w:rPr>
                <w:kern w:val="18"/>
              </w:rPr>
              <w:br/>
              <w:t>Coll.</w:t>
            </w:r>
          </w:p>
        </w:tc>
      </w:tr>
      <w:tr w:rsidR="00C83E31" w:rsidRPr="00C92BE4" w14:paraId="4F8EEFC5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022BBE5" w14:textId="77777777" w:rsidR="00C83E31" w:rsidRPr="00C92BE4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C92BE4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C83E31" w:rsidRPr="00C92BE4" w14:paraId="42EE3291" w14:textId="77777777" w:rsidTr="002C54CD">
        <w:trPr>
          <w:cantSplit/>
        </w:trPr>
        <w:tc>
          <w:tcPr>
            <w:tcW w:w="540" w:type="dxa"/>
            <w:gridSpan w:val="2"/>
          </w:tcPr>
          <w:p w14:paraId="39913F85" w14:textId="77777777" w:rsidR="00C83E31" w:rsidRPr="00C92BE4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43EA936" w14:textId="77777777" w:rsidR="00C83E31" w:rsidRPr="00C92BE4" w:rsidRDefault="00C83E31" w:rsidP="00F84EA5">
            <w:pPr>
              <w:pStyle w:val="tabletext11"/>
              <w:rPr>
                <w:b/>
                <w:kern w:val="18"/>
              </w:rPr>
            </w:pPr>
            <w:r w:rsidRPr="00C92BE4">
              <w:rPr>
                <w:b/>
                <w:kern w:val="18"/>
              </w:rPr>
              <w:t>– Local And Intermediate – All Vehicles</w:t>
            </w:r>
          </w:p>
        </w:tc>
      </w:tr>
      <w:tr w:rsidR="00C83E31" w:rsidRPr="00C92BE4" w14:paraId="6B0542C2" w14:textId="77777777" w:rsidTr="002C54CD">
        <w:trPr>
          <w:cantSplit/>
        </w:trPr>
        <w:tc>
          <w:tcPr>
            <w:tcW w:w="540" w:type="dxa"/>
            <w:gridSpan w:val="2"/>
          </w:tcPr>
          <w:p w14:paraId="4716B61F" w14:textId="77777777" w:rsidR="00C83E31" w:rsidRPr="00C92BE4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D55AE1C" w14:textId="77777777" w:rsidR="00C83E31" w:rsidRPr="00C92BE4" w:rsidRDefault="00C83E31" w:rsidP="00F84EA5">
            <w:pPr>
              <w:pStyle w:val="tabletext11"/>
              <w:rPr>
                <w:b/>
                <w:kern w:val="18"/>
              </w:rPr>
            </w:pPr>
            <w:r w:rsidRPr="00C92BE4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C83E31" w:rsidRPr="00C92BE4" w14:paraId="42BCE2D9" w14:textId="77777777" w:rsidTr="002C54CD">
        <w:trPr>
          <w:cantSplit/>
        </w:trPr>
        <w:tc>
          <w:tcPr>
            <w:tcW w:w="4860" w:type="dxa"/>
            <w:gridSpan w:val="3"/>
          </w:tcPr>
          <w:p w14:paraId="43DEFD78" w14:textId="77777777" w:rsidR="00C83E31" w:rsidRPr="00C92BE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CAEBB22" w14:textId="77777777" w:rsidR="00C83E31" w:rsidRPr="00C92BE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92BE4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364DFFB0" w14:textId="77777777" w:rsidR="00C83E31" w:rsidRPr="00C92BE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92BE4">
              <w:rPr>
                <w:kern w:val="18"/>
              </w:rPr>
              <w:t>$    92</w:t>
            </w:r>
          </w:p>
        </w:tc>
        <w:tc>
          <w:tcPr>
            <w:tcW w:w="1500" w:type="dxa"/>
          </w:tcPr>
          <w:p w14:paraId="6956D1D6" w14:textId="77777777" w:rsidR="00C83E31" w:rsidRPr="00C92BE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92BE4">
              <w:rPr>
                <w:kern w:val="18"/>
              </w:rPr>
              <w:t>$   282</w:t>
            </w:r>
          </w:p>
        </w:tc>
      </w:tr>
      <w:tr w:rsidR="00C83E31" w:rsidRPr="00C92BE4" w14:paraId="2BDA45E2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3576C15" w14:textId="77777777" w:rsidR="00C83E31" w:rsidRPr="00C92BE4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C92BE4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C83E31" w:rsidRPr="00C92BE4" w14:paraId="6D2A56F6" w14:textId="77777777" w:rsidTr="002C54CD">
        <w:trPr>
          <w:cantSplit/>
        </w:trPr>
        <w:tc>
          <w:tcPr>
            <w:tcW w:w="4860" w:type="dxa"/>
            <w:gridSpan w:val="3"/>
          </w:tcPr>
          <w:p w14:paraId="6FB7CA49" w14:textId="77777777" w:rsidR="00C83E31" w:rsidRPr="00C92BE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8D854E4" w14:textId="77777777" w:rsidR="00C83E31" w:rsidRPr="00C92BE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E3DB121" w14:textId="77777777" w:rsidR="00C83E31" w:rsidRPr="00C92BE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FC11408" w14:textId="77777777" w:rsidR="00C83E31" w:rsidRPr="00C92BE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C92BE4" w14:paraId="5E1AFB44" w14:textId="77777777" w:rsidTr="002C54CD">
        <w:trPr>
          <w:cantSplit/>
        </w:trPr>
        <w:tc>
          <w:tcPr>
            <w:tcW w:w="4860" w:type="dxa"/>
            <w:gridSpan w:val="3"/>
          </w:tcPr>
          <w:p w14:paraId="0C571654" w14:textId="77777777" w:rsidR="00C83E31" w:rsidRPr="00C92BE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4004AD8" w14:textId="77777777" w:rsidR="00C83E31" w:rsidRPr="00C92BE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92BE4"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14:paraId="1A43E809" w14:textId="77777777" w:rsidR="00C83E31" w:rsidRPr="00C92BE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92BE4">
              <w:rPr>
                <w:kern w:val="18"/>
              </w:rPr>
              <w:t>$    96</w:t>
            </w:r>
          </w:p>
        </w:tc>
        <w:tc>
          <w:tcPr>
            <w:tcW w:w="1500" w:type="dxa"/>
          </w:tcPr>
          <w:p w14:paraId="3A295126" w14:textId="77777777" w:rsidR="00C83E31" w:rsidRPr="00C92BE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92BE4">
              <w:rPr>
                <w:kern w:val="18"/>
              </w:rPr>
              <w:t>$   353</w:t>
            </w:r>
          </w:p>
        </w:tc>
      </w:tr>
      <w:tr w:rsidR="00C83E31" w:rsidRPr="00C92BE4" w14:paraId="724F1198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C263F16" w14:textId="77777777" w:rsidR="00C83E31" w:rsidRPr="00C92BE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92BE4" w14:paraId="15812266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E62F5EB" w14:textId="77777777" w:rsidR="00C83E31" w:rsidRPr="00C92BE4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C92BE4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C83E31" w:rsidRPr="00C92BE4" w14:paraId="6AD27273" w14:textId="77777777" w:rsidTr="002C54CD">
        <w:trPr>
          <w:cantSplit/>
        </w:trPr>
        <w:tc>
          <w:tcPr>
            <w:tcW w:w="540" w:type="dxa"/>
            <w:gridSpan w:val="2"/>
          </w:tcPr>
          <w:p w14:paraId="1611575C" w14:textId="77777777" w:rsidR="00C83E31" w:rsidRPr="00C92BE4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2510FA8" w14:textId="77777777" w:rsidR="00C83E31" w:rsidRPr="00C92BE4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C92BE4">
              <w:rPr>
                <w:b/>
                <w:caps/>
                <w:kern w:val="18"/>
              </w:rPr>
              <w:t>– taxicabs and limousines</w:t>
            </w:r>
          </w:p>
        </w:tc>
      </w:tr>
      <w:tr w:rsidR="00C83E31" w:rsidRPr="00C92BE4" w14:paraId="4C08FCFE" w14:textId="77777777" w:rsidTr="002C54CD">
        <w:trPr>
          <w:cantSplit/>
        </w:trPr>
        <w:tc>
          <w:tcPr>
            <w:tcW w:w="4860" w:type="dxa"/>
            <w:gridSpan w:val="3"/>
          </w:tcPr>
          <w:p w14:paraId="267D9E7D" w14:textId="77777777" w:rsidR="00C83E31" w:rsidRPr="00C92BE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C35ECDD" w14:textId="77777777" w:rsidR="00C83E31" w:rsidRPr="00C92BE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92BE4">
              <w:rPr>
                <w:kern w:val="18"/>
              </w:rPr>
              <w:t>$   111</w:t>
            </w:r>
          </w:p>
        </w:tc>
        <w:tc>
          <w:tcPr>
            <w:tcW w:w="1500" w:type="dxa"/>
          </w:tcPr>
          <w:p w14:paraId="7BCCB0C0" w14:textId="77777777" w:rsidR="00C83E31" w:rsidRPr="00C92BE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92BE4">
              <w:rPr>
                <w:kern w:val="18"/>
              </w:rPr>
              <w:t>$   140</w:t>
            </w:r>
          </w:p>
        </w:tc>
        <w:tc>
          <w:tcPr>
            <w:tcW w:w="1500" w:type="dxa"/>
          </w:tcPr>
          <w:p w14:paraId="76A5A71D" w14:textId="77777777" w:rsidR="00C83E31" w:rsidRPr="00C92BE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92BE4">
              <w:rPr>
                <w:kern w:val="18"/>
              </w:rPr>
              <w:t>$   635</w:t>
            </w:r>
          </w:p>
        </w:tc>
      </w:tr>
      <w:tr w:rsidR="00C83E31" w:rsidRPr="00C92BE4" w14:paraId="137F2DF0" w14:textId="77777777" w:rsidTr="002C54CD">
        <w:trPr>
          <w:cantSplit/>
        </w:trPr>
        <w:tc>
          <w:tcPr>
            <w:tcW w:w="540" w:type="dxa"/>
            <w:gridSpan w:val="2"/>
          </w:tcPr>
          <w:p w14:paraId="0FDE870D" w14:textId="77777777" w:rsidR="00C83E31" w:rsidRPr="00C92BE4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6EFAAFA" w14:textId="77777777" w:rsidR="00C83E31" w:rsidRPr="00C92BE4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C92BE4">
              <w:rPr>
                <w:b/>
                <w:caps/>
                <w:kern w:val="18"/>
              </w:rPr>
              <w:t>– SCHOOL AND CHURCH BUSES</w:t>
            </w:r>
          </w:p>
        </w:tc>
      </w:tr>
      <w:tr w:rsidR="00C83E31" w:rsidRPr="00C92BE4" w14:paraId="44F9797B" w14:textId="77777777" w:rsidTr="002C54CD">
        <w:trPr>
          <w:cantSplit/>
        </w:trPr>
        <w:tc>
          <w:tcPr>
            <w:tcW w:w="4860" w:type="dxa"/>
            <w:gridSpan w:val="3"/>
          </w:tcPr>
          <w:p w14:paraId="1111FFFF" w14:textId="77777777" w:rsidR="00C83E31" w:rsidRPr="00C92BE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A9688C3" w14:textId="77777777" w:rsidR="00C83E31" w:rsidRPr="00C92BE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92BE4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7C09AAB4" w14:textId="77777777" w:rsidR="00C83E31" w:rsidRPr="00C92BE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92BE4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19E6C3FD" w14:textId="77777777" w:rsidR="00C83E31" w:rsidRPr="00C92BE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92BE4">
              <w:rPr>
                <w:kern w:val="18"/>
              </w:rPr>
              <w:t>$   178</w:t>
            </w:r>
          </w:p>
        </w:tc>
      </w:tr>
      <w:tr w:rsidR="00C83E31" w:rsidRPr="00C92BE4" w14:paraId="03D82753" w14:textId="77777777" w:rsidTr="002C54CD">
        <w:trPr>
          <w:cantSplit/>
        </w:trPr>
        <w:tc>
          <w:tcPr>
            <w:tcW w:w="540" w:type="dxa"/>
            <w:gridSpan w:val="2"/>
          </w:tcPr>
          <w:p w14:paraId="31B642D8" w14:textId="77777777" w:rsidR="00C83E31" w:rsidRPr="00C92BE4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82F262C" w14:textId="77777777" w:rsidR="00C83E31" w:rsidRPr="00C92BE4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C92BE4">
              <w:rPr>
                <w:b/>
                <w:caps/>
                <w:kern w:val="18"/>
              </w:rPr>
              <w:t>– OTHER BUSES</w:t>
            </w:r>
          </w:p>
        </w:tc>
      </w:tr>
      <w:tr w:rsidR="00C83E31" w:rsidRPr="00C92BE4" w14:paraId="353888F0" w14:textId="77777777" w:rsidTr="002C54CD">
        <w:trPr>
          <w:cantSplit/>
        </w:trPr>
        <w:tc>
          <w:tcPr>
            <w:tcW w:w="4860" w:type="dxa"/>
            <w:gridSpan w:val="3"/>
          </w:tcPr>
          <w:p w14:paraId="16695D9E" w14:textId="77777777" w:rsidR="00C83E31" w:rsidRPr="00C92BE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3392E4B" w14:textId="77777777" w:rsidR="00C83E31" w:rsidRPr="00C92BE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92BE4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23B1E06B" w14:textId="77777777" w:rsidR="00C83E31" w:rsidRPr="00C92BE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92BE4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79FB354B" w14:textId="77777777" w:rsidR="00C83E31" w:rsidRPr="00C92BE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92BE4">
              <w:rPr>
                <w:kern w:val="18"/>
              </w:rPr>
              <w:t>$   178</w:t>
            </w:r>
          </w:p>
        </w:tc>
      </w:tr>
      <w:tr w:rsidR="00C83E31" w:rsidRPr="00C92BE4" w14:paraId="5BDCD21F" w14:textId="77777777" w:rsidTr="002C54CD">
        <w:trPr>
          <w:cantSplit/>
        </w:trPr>
        <w:tc>
          <w:tcPr>
            <w:tcW w:w="540" w:type="dxa"/>
            <w:gridSpan w:val="2"/>
          </w:tcPr>
          <w:p w14:paraId="54EA416B" w14:textId="77777777" w:rsidR="00C83E31" w:rsidRPr="00C92BE4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9DC84BB" w14:textId="77777777" w:rsidR="00C83E31" w:rsidRPr="00C92BE4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C92BE4">
              <w:rPr>
                <w:b/>
                <w:caps/>
                <w:kern w:val="18"/>
              </w:rPr>
              <w:t>– VAN POOLS</w:t>
            </w:r>
          </w:p>
        </w:tc>
      </w:tr>
      <w:tr w:rsidR="00C83E31" w:rsidRPr="00C92BE4" w14:paraId="121BAB5F" w14:textId="77777777" w:rsidTr="002C54CD">
        <w:trPr>
          <w:cantSplit/>
        </w:trPr>
        <w:tc>
          <w:tcPr>
            <w:tcW w:w="4860" w:type="dxa"/>
            <w:gridSpan w:val="3"/>
          </w:tcPr>
          <w:p w14:paraId="4175E772" w14:textId="77777777" w:rsidR="00C83E31" w:rsidRPr="00C92BE4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33CE7BD" w14:textId="77777777" w:rsidR="00C83E31" w:rsidRPr="00C92BE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92BE4">
              <w:rPr>
                <w:kern w:val="18"/>
              </w:rPr>
              <w:t>$   111</w:t>
            </w:r>
          </w:p>
        </w:tc>
        <w:tc>
          <w:tcPr>
            <w:tcW w:w="1500" w:type="dxa"/>
          </w:tcPr>
          <w:p w14:paraId="32932A02" w14:textId="77777777" w:rsidR="00C83E31" w:rsidRPr="00C92BE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92BE4">
              <w:rPr>
                <w:kern w:val="18"/>
              </w:rPr>
              <w:t>$   140</w:t>
            </w:r>
          </w:p>
        </w:tc>
        <w:tc>
          <w:tcPr>
            <w:tcW w:w="1500" w:type="dxa"/>
          </w:tcPr>
          <w:p w14:paraId="52BF5B3A" w14:textId="77777777" w:rsidR="00C83E31" w:rsidRPr="00C92BE4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92BE4">
              <w:rPr>
                <w:kern w:val="18"/>
              </w:rPr>
              <w:t>$   635</w:t>
            </w:r>
          </w:p>
        </w:tc>
      </w:tr>
      <w:tr w:rsidR="00C83E31" w:rsidRPr="00C92BE4" w14:paraId="2E0ECA57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A8A132F" w14:textId="77777777" w:rsidR="00C83E31" w:rsidRPr="00C92BE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92BE4" w14:paraId="15CDB9E6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8754466" w14:textId="77777777" w:rsidR="00C83E31" w:rsidRPr="00C92BE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92BE4" w14:paraId="71771799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106172EA" w14:textId="77777777" w:rsidR="00C83E31" w:rsidRPr="00C92BE4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C92BE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58243FE" w14:textId="77777777" w:rsidR="00C83E31" w:rsidRPr="00C92BE4" w:rsidRDefault="00C83E31" w:rsidP="00F84EA5">
            <w:pPr>
              <w:pStyle w:val="tabletext11"/>
              <w:rPr>
                <w:kern w:val="18"/>
              </w:rPr>
            </w:pPr>
            <w:r w:rsidRPr="00C92BE4">
              <w:rPr>
                <w:kern w:val="18"/>
              </w:rPr>
              <w:t xml:space="preserve">For Other Than Zone-rated Trucks, Tractors and Trailers Classifications, refer to Rule </w:t>
            </w:r>
            <w:r w:rsidRPr="00C92BE4">
              <w:rPr>
                <w:rStyle w:val="rulelink"/>
              </w:rPr>
              <w:t>222.</w:t>
            </w:r>
            <w:r w:rsidRPr="00C92BE4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C92BE4" w14:paraId="1C2198D6" w14:textId="77777777" w:rsidTr="002C54CD">
        <w:trPr>
          <w:cantSplit/>
        </w:trPr>
        <w:tc>
          <w:tcPr>
            <w:tcW w:w="220" w:type="dxa"/>
          </w:tcPr>
          <w:p w14:paraId="00D14EDC" w14:textId="77777777" w:rsidR="00C83E31" w:rsidRPr="00C92BE4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C92BE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8CAEE36" w14:textId="77777777" w:rsidR="00C83E31" w:rsidRPr="00C92BE4" w:rsidRDefault="00C83E31" w:rsidP="00F84EA5">
            <w:pPr>
              <w:pStyle w:val="tabletext11"/>
              <w:rPr>
                <w:kern w:val="18"/>
              </w:rPr>
            </w:pPr>
            <w:r w:rsidRPr="00C92BE4">
              <w:rPr>
                <w:kern w:val="18"/>
              </w:rPr>
              <w:t xml:space="preserve">For Private Passenger Types Classifications, refer to Rule </w:t>
            </w:r>
            <w:r w:rsidRPr="00C92BE4">
              <w:rPr>
                <w:rStyle w:val="rulelink"/>
              </w:rPr>
              <w:t>232.</w:t>
            </w:r>
            <w:r w:rsidRPr="00C92BE4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C92BE4" w14:paraId="10E4D1AC" w14:textId="77777777" w:rsidTr="002C54CD">
        <w:trPr>
          <w:cantSplit/>
        </w:trPr>
        <w:tc>
          <w:tcPr>
            <w:tcW w:w="220" w:type="dxa"/>
          </w:tcPr>
          <w:p w14:paraId="4FF11B7D" w14:textId="77777777" w:rsidR="00C83E31" w:rsidRPr="00C92BE4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C92BE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FB86AC4" w14:textId="77777777" w:rsidR="00C83E31" w:rsidRPr="00C92BE4" w:rsidRDefault="00C83E31" w:rsidP="00F84EA5">
            <w:pPr>
              <w:pStyle w:val="tabletext11"/>
              <w:rPr>
                <w:kern w:val="18"/>
              </w:rPr>
            </w:pPr>
            <w:r w:rsidRPr="00C92BE4">
              <w:rPr>
                <w:kern w:val="18"/>
              </w:rPr>
              <w:t xml:space="preserve">For Other Than Zone-rated Publics Autos, refer to Rule </w:t>
            </w:r>
            <w:r w:rsidRPr="00C92BE4">
              <w:rPr>
                <w:rStyle w:val="rulelink"/>
              </w:rPr>
              <w:t>239.</w:t>
            </w:r>
            <w:r w:rsidRPr="00C92BE4">
              <w:rPr>
                <w:rStyle w:val="rulelink"/>
                <w:b w:val="0"/>
              </w:rPr>
              <w:t xml:space="preserve"> for premium development</w:t>
            </w:r>
            <w:r w:rsidRPr="00C92BE4">
              <w:rPr>
                <w:rStyle w:val="rulelink"/>
              </w:rPr>
              <w:t>.</w:t>
            </w:r>
          </w:p>
        </w:tc>
      </w:tr>
      <w:tr w:rsidR="00C83E31" w:rsidRPr="00C92BE4" w14:paraId="5D2381F1" w14:textId="77777777" w:rsidTr="002C54CD">
        <w:trPr>
          <w:cantSplit/>
        </w:trPr>
        <w:tc>
          <w:tcPr>
            <w:tcW w:w="220" w:type="dxa"/>
          </w:tcPr>
          <w:p w14:paraId="354C7FB0" w14:textId="77777777" w:rsidR="00C83E31" w:rsidRPr="00C92BE4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C92BE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2CB525C" w14:textId="77777777" w:rsidR="00C83E31" w:rsidRPr="00C92BE4" w:rsidRDefault="00C83E31" w:rsidP="00F84EA5">
            <w:pPr>
              <w:pStyle w:val="tabletext11"/>
              <w:rPr>
                <w:kern w:val="18"/>
              </w:rPr>
            </w:pPr>
            <w:r w:rsidRPr="00C92BE4">
              <w:rPr>
                <w:kern w:val="18"/>
              </w:rPr>
              <w:t xml:space="preserve">For Deductible factors, refer to Rule </w:t>
            </w:r>
            <w:r w:rsidRPr="00C92BE4">
              <w:rPr>
                <w:rStyle w:val="rulelink"/>
              </w:rPr>
              <w:t>298.</w:t>
            </w:r>
          </w:p>
        </w:tc>
      </w:tr>
      <w:tr w:rsidR="00C83E31" w:rsidRPr="00C92BE4" w14:paraId="15BA2DE0" w14:textId="77777777" w:rsidTr="002C54CD">
        <w:trPr>
          <w:cantSplit/>
        </w:trPr>
        <w:tc>
          <w:tcPr>
            <w:tcW w:w="220" w:type="dxa"/>
          </w:tcPr>
          <w:p w14:paraId="363CD152" w14:textId="77777777" w:rsidR="00C83E31" w:rsidRPr="00C92BE4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C92BE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636F74D" w14:textId="77777777" w:rsidR="00C83E31" w:rsidRPr="00C92BE4" w:rsidRDefault="00C83E31" w:rsidP="00F84EA5">
            <w:pPr>
              <w:pStyle w:val="tabletext11"/>
              <w:rPr>
                <w:kern w:val="18"/>
              </w:rPr>
            </w:pPr>
            <w:r w:rsidRPr="00C92BE4">
              <w:rPr>
                <w:kern w:val="18"/>
              </w:rPr>
              <w:t xml:space="preserve">For Vehicle Value factors, refer to Rule </w:t>
            </w:r>
            <w:r w:rsidRPr="00C92BE4">
              <w:rPr>
                <w:rStyle w:val="rulelink"/>
              </w:rPr>
              <w:t>301.</w:t>
            </w:r>
          </w:p>
        </w:tc>
      </w:tr>
      <w:tr w:rsidR="00C83E31" w:rsidRPr="00C92BE4" w14:paraId="673D4E6B" w14:textId="77777777" w:rsidTr="002C54CD">
        <w:trPr>
          <w:cantSplit/>
        </w:trPr>
        <w:tc>
          <w:tcPr>
            <w:tcW w:w="220" w:type="dxa"/>
          </w:tcPr>
          <w:p w14:paraId="227EA93E" w14:textId="77777777" w:rsidR="00C83E31" w:rsidRPr="00C92BE4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02F7235" w14:textId="77777777" w:rsidR="00C83E31" w:rsidRPr="00C92BE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92BE4" w14:paraId="57AA537E" w14:textId="77777777" w:rsidTr="002C54CD">
        <w:trPr>
          <w:cantSplit/>
        </w:trPr>
        <w:tc>
          <w:tcPr>
            <w:tcW w:w="220" w:type="dxa"/>
          </w:tcPr>
          <w:p w14:paraId="35F63FC1" w14:textId="77777777" w:rsidR="00C83E31" w:rsidRPr="00C92BE4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2F8A3A2" w14:textId="77777777" w:rsidR="00C83E31" w:rsidRPr="00C92BE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92BE4" w14:paraId="7B34AEB3" w14:textId="77777777" w:rsidTr="002C54CD">
        <w:trPr>
          <w:cantSplit/>
        </w:trPr>
        <w:tc>
          <w:tcPr>
            <w:tcW w:w="220" w:type="dxa"/>
          </w:tcPr>
          <w:p w14:paraId="3C51FA37" w14:textId="77777777" w:rsidR="00C83E31" w:rsidRPr="00C92BE4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FF8E9F8" w14:textId="77777777" w:rsidR="00C83E31" w:rsidRPr="00C92BE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92BE4" w14:paraId="51233FC0" w14:textId="77777777" w:rsidTr="002C54CD">
        <w:trPr>
          <w:cantSplit/>
        </w:trPr>
        <w:tc>
          <w:tcPr>
            <w:tcW w:w="220" w:type="dxa"/>
          </w:tcPr>
          <w:p w14:paraId="2F1F008A" w14:textId="77777777" w:rsidR="00C83E31" w:rsidRPr="00C92BE4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3647D2E" w14:textId="77777777" w:rsidR="00C83E31" w:rsidRPr="00C92BE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92BE4" w14:paraId="41435AD9" w14:textId="77777777" w:rsidTr="002C54CD">
        <w:trPr>
          <w:cantSplit/>
        </w:trPr>
        <w:tc>
          <w:tcPr>
            <w:tcW w:w="220" w:type="dxa"/>
          </w:tcPr>
          <w:p w14:paraId="5051941F" w14:textId="77777777" w:rsidR="00C83E31" w:rsidRPr="00C92BE4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4AC4E43" w14:textId="77777777" w:rsidR="00C83E31" w:rsidRPr="00C92BE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92BE4" w14:paraId="5BD3E6E7" w14:textId="77777777" w:rsidTr="002C54CD">
        <w:trPr>
          <w:cantSplit/>
        </w:trPr>
        <w:tc>
          <w:tcPr>
            <w:tcW w:w="220" w:type="dxa"/>
          </w:tcPr>
          <w:p w14:paraId="50010FFF" w14:textId="77777777" w:rsidR="00C83E31" w:rsidRPr="00C92BE4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3CF8952" w14:textId="77777777" w:rsidR="00C83E31" w:rsidRPr="00C92BE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92BE4" w14:paraId="2BE65A3C" w14:textId="77777777" w:rsidTr="002C54CD">
        <w:trPr>
          <w:cantSplit/>
        </w:trPr>
        <w:tc>
          <w:tcPr>
            <w:tcW w:w="220" w:type="dxa"/>
          </w:tcPr>
          <w:p w14:paraId="6B4E1D22" w14:textId="77777777" w:rsidR="00C83E31" w:rsidRPr="00C92BE4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EC08CCD" w14:textId="77777777" w:rsidR="00C83E31" w:rsidRPr="00C92BE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92BE4" w14:paraId="6FE7ECD2" w14:textId="77777777" w:rsidTr="002C54CD">
        <w:trPr>
          <w:cantSplit/>
        </w:trPr>
        <w:tc>
          <w:tcPr>
            <w:tcW w:w="220" w:type="dxa"/>
          </w:tcPr>
          <w:p w14:paraId="3F206765" w14:textId="77777777" w:rsidR="00C83E31" w:rsidRPr="00C92BE4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92B5EFD" w14:textId="77777777" w:rsidR="00C83E31" w:rsidRPr="00C92BE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92BE4" w14:paraId="64CE8488" w14:textId="77777777" w:rsidTr="002C54CD">
        <w:trPr>
          <w:cantSplit/>
        </w:trPr>
        <w:tc>
          <w:tcPr>
            <w:tcW w:w="220" w:type="dxa"/>
          </w:tcPr>
          <w:p w14:paraId="2F75171F" w14:textId="77777777" w:rsidR="00C83E31" w:rsidRPr="00C92BE4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A04CA37" w14:textId="77777777" w:rsidR="00C83E31" w:rsidRPr="00C92BE4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92BE4" w14:paraId="351879B3" w14:textId="77777777" w:rsidTr="002C54CD">
        <w:trPr>
          <w:cantSplit/>
        </w:trPr>
        <w:tc>
          <w:tcPr>
            <w:tcW w:w="220" w:type="dxa"/>
          </w:tcPr>
          <w:p w14:paraId="61BF4C77" w14:textId="77777777" w:rsidR="00C83E31" w:rsidRPr="00C92BE4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2E56320" w14:textId="77777777" w:rsidR="00C83E31" w:rsidRPr="00C92BE4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07018EEA" w14:textId="77777777" w:rsidR="00C83E31" w:rsidRDefault="00C83E31" w:rsidP="00F84EA5">
      <w:pPr>
        <w:pStyle w:val="isonormal"/>
      </w:pPr>
    </w:p>
    <w:p w14:paraId="61D46B0A" w14:textId="77777777" w:rsidR="00C83E31" w:rsidRDefault="00C83E31" w:rsidP="00F84EA5">
      <w:pPr>
        <w:pStyle w:val="isonormal"/>
        <w:jc w:val="left"/>
      </w:pPr>
    </w:p>
    <w:p w14:paraId="2D1B5C24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DAA8E13" w14:textId="77777777" w:rsidR="00C83E31" w:rsidRPr="00314DB0" w:rsidRDefault="00C83E31" w:rsidP="00F84EA5">
      <w:pPr>
        <w:pStyle w:val="subcap"/>
      </w:pPr>
      <w:r w:rsidRPr="00314DB0">
        <w:lastRenderedPageBreak/>
        <w:t>TERRITORY 104</w:t>
      </w:r>
    </w:p>
    <w:p w14:paraId="63191CD5" w14:textId="77777777" w:rsidR="00C83E31" w:rsidRPr="00314DB0" w:rsidRDefault="00C83E31" w:rsidP="00F84EA5">
      <w:pPr>
        <w:pStyle w:val="subcap2"/>
      </w:pPr>
      <w:r w:rsidRPr="00314DB0">
        <w:t>PHYS DAM</w:t>
      </w:r>
    </w:p>
    <w:p w14:paraId="5573FE7B" w14:textId="77777777" w:rsidR="00C83E31" w:rsidRPr="00314DB0" w:rsidRDefault="00C83E31" w:rsidP="00F84EA5">
      <w:pPr>
        <w:pStyle w:val="isonormal"/>
      </w:pPr>
    </w:p>
    <w:p w14:paraId="5DF68C20" w14:textId="77777777" w:rsidR="00C83E31" w:rsidRPr="00314DB0" w:rsidRDefault="00C83E31" w:rsidP="00F84EA5">
      <w:pPr>
        <w:pStyle w:val="isonormal"/>
        <w:sectPr w:rsidR="00C83E31" w:rsidRPr="00314DB0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C83E31" w:rsidRPr="00314DB0" w14:paraId="4ED02595" w14:textId="77777777" w:rsidTr="002C54C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66A807D" w14:textId="77777777" w:rsidR="00C83E31" w:rsidRPr="00314DB0" w:rsidRDefault="00C83E31" w:rsidP="00F84EA5">
            <w:pPr>
              <w:pStyle w:val="tablehead"/>
              <w:rPr>
                <w:kern w:val="18"/>
              </w:rPr>
            </w:pPr>
            <w:r w:rsidRPr="00314DB0">
              <w:rPr>
                <w:kern w:val="18"/>
              </w:rPr>
              <w:t>PHYSICAL DAMAGE</w:t>
            </w:r>
            <w:r w:rsidRPr="00314DB0">
              <w:rPr>
                <w:kern w:val="18"/>
              </w:rPr>
              <w:br/>
              <w:t>Original Cost New Range</w:t>
            </w:r>
            <w:r w:rsidRPr="00314DB0">
              <w:rPr>
                <w:kern w:val="18"/>
              </w:rPr>
              <w:br/>
              <w:t>$25,000 – 29,999</w:t>
            </w:r>
          </w:p>
        </w:tc>
      </w:tr>
      <w:tr w:rsidR="00C83E31" w:rsidRPr="00314DB0" w14:paraId="7C2F9ADB" w14:textId="77777777" w:rsidTr="002C54C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23EADBB" w14:textId="77777777" w:rsidR="00C83E31" w:rsidRPr="00314DB0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99BA84A" w14:textId="77777777" w:rsidR="00C83E31" w:rsidRPr="00314DB0" w:rsidRDefault="00C83E31" w:rsidP="00F84EA5">
            <w:pPr>
              <w:pStyle w:val="tablehead"/>
              <w:rPr>
                <w:kern w:val="18"/>
              </w:rPr>
            </w:pPr>
            <w:r w:rsidRPr="00314DB0">
              <w:rPr>
                <w:kern w:val="18"/>
              </w:rPr>
              <w:t>Specified</w:t>
            </w:r>
            <w:r w:rsidRPr="00314DB0">
              <w:rPr>
                <w:kern w:val="18"/>
              </w:rPr>
              <w:br/>
              <w:t>Causes</w:t>
            </w:r>
            <w:r w:rsidRPr="00314DB0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393F20E" w14:textId="77777777" w:rsidR="00C83E31" w:rsidRPr="00314DB0" w:rsidRDefault="00C83E31" w:rsidP="00F84EA5">
            <w:pPr>
              <w:pStyle w:val="tablehead"/>
              <w:rPr>
                <w:kern w:val="18"/>
              </w:rPr>
            </w:pPr>
            <w:r w:rsidRPr="00314DB0">
              <w:rPr>
                <w:kern w:val="18"/>
              </w:rPr>
              <w:br/>
            </w:r>
            <w:r w:rsidRPr="00314DB0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DB9CE64" w14:textId="77777777" w:rsidR="00C83E31" w:rsidRPr="00314DB0" w:rsidRDefault="00C83E31" w:rsidP="00F84EA5">
            <w:pPr>
              <w:pStyle w:val="tablehead"/>
              <w:rPr>
                <w:kern w:val="18"/>
              </w:rPr>
            </w:pPr>
            <w:r w:rsidRPr="00314DB0">
              <w:rPr>
                <w:kern w:val="18"/>
              </w:rPr>
              <w:t>$500</w:t>
            </w:r>
            <w:r w:rsidRPr="00314DB0">
              <w:rPr>
                <w:kern w:val="18"/>
              </w:rPr>
              <w:br/>
              <w:t>Ded.</w:t>
            </w:r>
            <w:r w:rsidRPr="00314DB0">
              <w:rPr>
                <w:kern w:val="18"/>
              </w:rPr>
              <w:br/>
              <w:t>Coll.</w:t>
            </w:r>
          </w:p>
        </w:tc>
      </w:tr>
      <w:tr w:rsidR="00C83E31" w:rsidRPr="00314DB0" w14:paraId="52E9ECF7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954BD2B" w14:textId="77777777" w:rsidR="00C83E31" w:rsidRPr="00314DB0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314DB0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C83E31" w:rsidRPr="00314DB0" w14:paraId="772DDDB3" w14:textId="77777777" w:rsidTr="002C54CD">
        <w:trPr>
          <w:cantSplit/>
        </w:trPr>
        <w:tc>
          <w:tcPr>
            <w:tcW w:w="540" w:type="dxa"/>
            <w:gridSpan w:val="2"/>
          </w:tcPr>
          <w:p w14:paraId="7334B178" w14:textId="77777777" w:rsidR="00C83E31" w:rsidRPr="00314DB0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7893E75" w14:textId="77777777" w:rsidR="00C83E31" w:rsidRPr="00314DB0" w:rsidRDefault="00C83E31" w:rsidP="00F84EA5">
            <w:pPr>
              <w:pStyle w:val="tabletext11"/>
              <w:rPr>
                <w:b/>
                <w:kern w:val="18"/>
              </w:rPr>
            </w:pPr>
            <w:r w:rsidRPr="00314DB0">
              <w:rPr>
                <w:b/>
                <w:kern w:val="18"/>
              </w:rPr>
              <w:t>– Local And Intermediate – All Vehicles</w:t>
            </w:r>
          </w:p>
        </w:tc>
      </w:tr>
      <w:tr w:rsidR="00C83E31" w:rsidRPr="00314DB0" w14:paraId="53CB0886" w14:textId="77777777" w:rsidTr="002C54CD">
        <w:trPr>
          <w:cantSplit/>
        </w:trPr>
        <w:tc>
          <w:tcPr>
            <w:tcW w:w="540" w:type="dxa"/>
            <w:gridSpan w:val="2"/>
          </w:tcPr>
          <w:p w14:paraId="359F1C01" w14:textId="77777777" w:rsidR="00C83E31" w:rsidRPr="00314DB0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402357F" w14:textId="77777777" w:rsidR="00C83E31" w:rsidRPr="00314DB0" w:rsidRDefault="00C83E31" w:rsidP="00F84EA5">
            <w:pPr>
              <w:pStyle w:val="tabletext11"/>
              <w:rPr>
                <w:b/>
                <w:kern w:val="18"/>
              </w:rPr>
            </w:pPr>
            <w:r w:rsidRPr="00314DB0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C83E31" w:rsidRPr="00314DB0" w14:paraId="0904AC7B" w14:textId="77777777" w:rsidTr="002C54CD">
        <w:trPr>
          <w:cantSplit/>
        </w:trPr>
        <w:tc>
          <w:tcPr>
            <w:tcW w:w="4860" w:type="dxa"/>
            <w:gridSpan w:val="3"/>
          </w:tcPr>
          <w:p w14:paraId="2F12F025" w14:textId="77777777" w:rsidR="00C83E31" w:rsidRPr="00314DB0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49391C3" w14:textId="77777777" w:rsidR="00C83E31" w:rsidRPr="00314DB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14DB0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2C4BA2E8" w14:textId="77777777" w:rsidR="00C83E31" w:rsidRPr="00314DB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14DB0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6CB5798B" w14:textId="77777777" w:rsidR="00C83E31" w:rsidRPr="00314DB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14DB0">
              <w:rPr>
                <w:kern w:val="18"/>
              </w:rPr>
              <w:t>$   253</w:t>
            </w:r>
          </w:p>
        </w:tc>
      </w:tr>
      <w:tr w:rsidR="00C83E31" w:rsidRPr="00314DB0" w14:paraId="6FCA9FED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3599C37" w14:textId="77777777" w:rsidR="00C83E31" w:rsidRPr="00314DB0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314DB0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C83E31" w:rsidRPr="00314DB0" w14:paraId="3A929670" w14:textId="77777777" w:rsidTr="002C54CD">
        <w:trPr>
          <w:cantSplit/>
        </w:trPr>
        <w:tc>
          <w:tcPr>
            <w:tcW w:w="4860" w:type="dxa"/>
            <w:gridSpan w:val="3"/>
          </w:tcPr>
          <w:p w14:paraId="4B663EE8" w14:textId="77777777" w:rsidR="00C83E31" w:rsidRPr="00314DB0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C883535" w14:textId="77777777" w:rsidR="00C83E31" w:rsidRPr="00314DB0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06DED74" w14:textId="77777777" w:rsidR="00C83E31" w:rsidRPr="00314DB0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43B1B4A" w14:textId="77777777" w:rsidR="00C83E31" w:rsidRPr="00314DB0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314DB0" w14:paraId="0BC178F1" w14:textId="77777777" w:rsidTr="002C54CD">
        <w:trPr>
          <w:cantSplit/>
        </w:trPr>
        <w:tc>
          <w:tcPr>
            <w:tcW w:w="4860" w:type="dxa"/>
            <w:gridSpan w:val="3"/>
          </w:tcPr>
          <w:p w14:paraId="24A220A4" w14:textId="77777777" w:rsidR="00C83E31" w:rsidRPr="00314DB0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ACAFC8E" w14:textId="77777777" w:rsidR="00C83E31" w:rsidRPr="00314DB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14DB0">
              <w:rPr>
                <w:kern w:val="18"/>
              </w:rPr>
              <w:t>$    72</w:t>
            </w:r>
          </w:p>
        </w:tc>
        <w:tc>
          <w:tcPr>
            <w:tcW w:w="1500" w:type="dxa"/>
          </w:tcPr>
          <w:p w14:paraId="5847D0A4" w14:textId="77777777" w:rsidR="00C83E31" w:rsidRPr="00314DB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14DB0"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14:paraId="561C038F" w14:textId="77777777" w:rsidR="00C83E31" w:rsidRPr="00314DB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14DB0">
              <w:rPr>
                <w:kern w:val="18"/>
              </w:rPr>
              <w:t>$   336</w:t>
            </w:r>
          </w:p>
        </w:tc>
      </w:tr>
      <w:tr w:rsidR="00C83E31" w:rsidRPr="00314DB0" w14:paraId="54577751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8496FEC" w14:textId="77777777" w:rsidR="00C83E31" w:rsidRPr="00314DB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14DB0" w14:paraId="3DDB9364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A893C50" w14:textId="77777777" w:rsidR="00C83E31" w:rsidRPr="00314DB0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314DB0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C83E31" w:rsidRPr="00314DB0" w14:paraId="106C0824" w14:textId="77777777" w:rsidTr="002C54CD">
        <w:trPr>
          <w:cantSplit/>
        </w:trPr>
        <w:tc>
          <w:tcPr>
            <w:tcW w:w="540" w:type="dxa"/>
            <w:gridSpan w:val="2"/>
          </w:tcPr>
          <w:p w14:paraId="2BB2445D" w14:textId="77777777" w:rsidR="00C83E31" w:rsidRPr="00314DB0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0F55FE0" w14:textId="77777777" w:rsidR="00C83E31" w:rsidRPr="00314DB0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314DB0">
              <w:rPr>
                <w:b/>
                <w:caps/>
                <w:kern w:val="18"/>
              </w:rPr>
              <w:t>– taxicabs and limousines</w:t>
            </w:r>
          </w:p>
        </w:tc>
      </w:tr>
      <w:tr w:rsidR="00C83E31" w:rsidRPr="00314DB0" w14:paraId="157126EC" w14:textId="77777777" w:rsidTr="002C54CD">
        <w:trPr>
          <w:cantSplit/>
        </w:trPr>
        <w:tc>
          <w:tcPr>
            <w:tcW w:w="4860" w:type="dxa"/>
            <w:gridSpan w:val="3"/>
          </w:tcPr>
          <w:p w14:paraId="1B8118FC" w14:textId="77777777" w:rsidR="00C83E31" w:rsidRPr="00314DB0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2A82F19" w14:textId="77777777" w:rsidR="00C83E31" w:rsidRPr="00314DB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14DB0"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14:paraId="4923AAB9" w14:textId="77777777" w:rsidR="00C83E31" w:rsidRPr="00314DB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14DB0">
              <w:rPr>
                <w:kern w:val="18"/>
              </w:rPr>
              <w:t>$   125</w:t>
            </w:r>
          </w:p>
        </w:tc>
        <w:tc>
          <w:tcPr>
            <w:tcW w:w="1500" w:type="dxa"/>
          </w:tcPr>
          <w:p w14:paraId="78595079" w14:textId="77777777" w:rsidR="00C83E31" w:rsidRPr="00314DB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14DB0">
              <w:rPr>
                <w:kern w:val="18"/>
              </w:rPr>
              <w:t>$   569</w:t>
            </w:r>
          </w:p>
        </w:tc>
      </w:tr>
      <w:tr w:rsidR="00C83E31" w:rsidRPr="00314DB0" w14:paraId="73EDA9E0" w14:textId="77777777" w:rsidTr="002C54CD">
        <w:trPr>
          <w:cantSplit/>
        </w:trPr>
        <w:tc>
          <w:tcPr>
            <w:tcW w:w="540" w:type="dxa"/>
            <w:gridSpan w:val="2"/>
          </w:tcPr>
          <w:p w14:paraId="30EEF40B" w14:textId="77777777" w:rsidR="00C83E31" w:rsidRPr="00314DB0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A150856" w14:textId="77777777" w:rsidR="00C83E31" w:rsidRPr="00314DB0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314DB0">
              <w:rPr>
                <w:b/>
                <w:caps/>
                <w:kern w:val="18"/>
              </w:rPr>
              <w:t>– SCHOOL AND CHURCH BUSES</w:t>
            </w:r>
          </w:p>
        </w:tc>
      </w:tr>
      <w:tr w:rsidR="00C83E31" w:rsidRPr="00314DB0" w14:paraId="4D51D9A0" w14:textId="77777777" w:rsidTr="002C54CD">
        <w:trPr>
          <w:cantSplit/>
        </w:trPr>
        <w:tc>
          <w:tcPr>
            <w:tcW w:w="4860" w:type="dxa"/>
            <w:gridSpan w:val="3"/>
          </w:tcPr>
          <w:p w14:paraId="7F9AE005" w14:textId="77777777" w:rsidR="00C83E31" w:rsidRPr="00314DB0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3912483" w14:textId="77777777" w:rsidR="00C83E31" w:rsidRPr="00314DB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14DB0">
              <w:rPr>
                <w:kern w:val="18"/>
              </w:rPr>
              <w:t>$    44</w:t>
            </w:r>
          </w:p>
        </w:tc>
        <w:tc>
          <w:tcPr>
            <w:tcW w:w="1500" w:type="dxa"/>
          </w:tcPr>
          <w:p w14:paraId="2232A9CE" w14:textId="77777777" w:rsidR="00C83E31" w:rsidRPr="00314DB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14DB0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0CA91330" w14:textId="77777777" w:rsidR="00C83E31" w:rsidRPr="00314DB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14DB0">
              <w:rPr>
                <w:kern w:val="18"/>
              </w:rPr>
              <w:t>$   159</w:t>
            </w:r>
          </w:p>
        </w:tc>
      </w:tr>
      <w:tr w:rsidR="00C83E31" w:rsidRPr="00314DB0" w14:paraId="25805C47" w14:textId="77777777" w:rsidTr="002C54CD">
        <w:trPr>
          <w:cantSplit/>
        </w:trPr>
        <w:tc>
          <w:tcPr>
            <w:tcW w:w="540" w:type="dxa"/>
            <w:gridSpan w:val="2"/>
          </w:tcPr>
          <w:p w14:paraId="5816AA03" w14:textId="77777777" w:rsidR="00C83E31" w:rsidRPr="00314DB0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8851B97" w14:textId="77777777" w:rsidR="00C83E31" w:rsidRPr="00314DB0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314DB0">
              <w:rPr>
                <w:b/>
                <w:caps/>
                <w:kern w:val="18"/>
              </w:rPr>
              <w:t>– OTHER BUSES</w:t>
            </w:r>
          </w:p>
        </w:tc>
      </w:tr>
      <w:tr w:rsidR="00C83E31" w:rsidRPr="00314DB0" w14:paraId="3DEC8EF6" w14:textId="77777777" w:rsidTr="002C54CD">
        <w:trPr>
          <w:cantSplit/>
        </w:trPr>
        <w:tc>
          <w:tcPr>
            <w:tcW w:w="4860" w:type="dxa"/>
            <w:gridSpan w:val="3"/>
          </w:tcPr>
          <w:p w14:paraId="4860E356" w14:textId="77777777" w:rsidR="00C83E31" w:rsidRPr="00314DB0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7FE4863" w14:textId="77777777" w:rsidR="00C83E31" w:rsidRPr="00314DB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14DB0">
              <w:rPr>
                <w:kern w:val="18"/>
              </w:rPr>
              <w:t>$    44</w:t>
            </w:r>
          </w:p>
        </w:tc>
        <w:tc>
          <w:tcPr>
            <w:tcW w:w="1500" w:type="dxa"/>
          </w:tcPr>
          <w:p w14:paraId="012BD842" w14:textId="77777777" w:rsidR="00C83E31" w:rsidRPr="00314DB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14DB0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0A140ABC" w14:textId="77777777" w:rsidR="00C83E31" w:rsidRPr="00314DB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14DB0">
              <w:rPr>
                <w:kern w:val="18"/>
              </w:rPr>
              <w:t>$   159</w:t>
            </w:r>
          </w:p>
        </w:tc>
      </w:tr>
      <w:tr w:rsidR="00C83E31" w:rsidRPr="00314DB0" w14:paraId="730EA66F" w14:textId="77777777" w:rsidTr="002C54CD">
        <w:trPr>
          <w:cantSplit/>
        </w:trPr>
        <w:tc>
          <w:tcPr>
            <w:tcW w:w="540" w:type="dxa"/>
            <w:gridSpan w:val="2"/>
          </w:tcPr>
          <w:p w14:paraId="37354F58" w14:textId="77777777" w:rsidR="00C83E31" w:rsidRPr="00314DB0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331A835" w14:textId="77777777" w:rsidR="00C83E31" w:rsidRPr="00314DB0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314DB0">
              <w:rPr>
                <w:b/>
                <w:caps/>
                <w:kern w:val="18"/>
              </w:rPr>
              <w:t>– VAN POOLS</w:t>
            </w:r>
          </w:p>
        </w:tc>
      </w:tr>
      <w:tr w:rsidR="00C83E31" w:rsidRPr="00314DB0" w14:paraId="4FEFDE64" w14:textId="77777777" w:rsidTr="002C54CD">
        <w:trPr>
          <w:cantSplit/>
        </w:trPr>
        <w:tc>
          <w:tcPr>
            <w:tcW w:w="4860" w:type="dxa"/>
            <w:gridSpan w:val="3"/>
          </w:tcPr>
          <w:p w14:paraId="1413DE79" w14:textId="77777777" w:rsidR="00C83E31" w:rsidRPr="00314DB0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94A7C08" w14:textId="77777777" w:rsidR="00C83E31" w:rsidRPr="00314DB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14DB0"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14:paraId="198521F7" w14:textId="77777777" w:rsidR="00C83E31" w:rsidRPr="00314DB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14DB0">
              <w:rPr>
                <w:kern w:val="18"/>
              </w:rPr>
              <w:t>$   125</w:t>
            </w:r>
          </w:p>
        </w:tc>
        <w:tc>
          <w:tcPr>
            <w:tcW w:w="1500" w:type="dxa"/>
          </w:tcPr>
          <w:p w14:paraId="2374B927" w14:textId="77777777" w:rsidR="00C83E31" w:rsidRPr="00314DB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14DB0">
              <w:rPr>
                <w:kern w:val="18"/>
              </w:rPr>
              <w:t>$   569</w:t>
            </w:r>
          </w:p>
        </w:tc>
      </w:tr>
      <w:tr w:rsidR="00C83E31" w:rsidRPr="00314DB0" w14:paraId="1199D605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0337845" w14:textId="77777777" w:rsidR="00C83E31" w:rsidRPr="00314DB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14DB0" w14:paraId="0020F5E6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5B44752" w14:textId="77777777" w:rsidR="00C83E31" w:rsidRPr="00314DB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14DB0" w14:paraId="0BDD1ECB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0B863B9E" w14:textId="77777777" w:rsidR="00C83E31" w:rsidRPr="00314DB0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314DB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7A9E5AE" w14:textId="77777777" w:rsidR="00C83E31" w:rsidRPr="00314DB0" w:rsidRDefault="00C83E31" w:rsidP="00F84EA5">
            <w:pPr>
              <w:pStyle w:val="tabletext11"/>
              <w:rPr>
                <w:kern w:val="18"/>
              </w:rPr>
            </w:pPr>
            <w:r w:rsidRPr="00314DB0">
              <w:rPr>
                <w:kern w:val="18"/>
              </w:rPr>
              <w:t xml:space="preserve">For Other Than Zone-rated Trucks, Tractors and Trailers Classifications, refer to Rule </w:t>
            </w:r>
            <w:r w:rsidRPr="00314DB0">
              <w:rPr>
                <w:rStyle w:val="rulelink"/>
              </w:rPr>
              <w:t>222.</w:t>
            </w:r>
            <w:r w:rsidRPr="00314DB0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314DB0" w14:paraId="58E72A25" w14:textId="77777777" w:rsidTr="002C54CD">
        <w:trPr>
          <w:cantSplit/>
        </w:trPr>
        <w:tc>
          <w:tcPr>
            <w:tcW w:w="220" w:type="dxa"/>
          </w:tcPr>
          <w:p w14:paraId="3CF30D17" w14:textId="77777777" w:rsidR="00C83E31" w:rsidRPr="00314DB0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314DB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349FFCC" w14:textId="77777777" w:rsidR="00C83E31" w:rsidRPr="00314DB0" w:rsidRDefault="00C83E31" w:rsidP="00F84EA5">
            <w:pPr>
              <w:pStyle w:val="tabletext11"/>
              <w:rPr>
                <w:kern w:val="18"/>
              </w:rPr>
            </w:pPr>
            <w:r w:rsidRPr="00314DB0">
              <w:rPr>
                <w:kern w:val="18"/>
              </w:rPr>
              <w:t xml:space="preserve">For Private Passenger Types Classifications, refer to Rule </w:t>
            </w:r>
            <w:r w:rsidRPr="00314DB0">
              <w:rPr>
                <w:rStyle w:val="rulelink"/>
              </w:rPr>
              <w:t>232.</w:t>
            </w:r>
            <w:r w:rsidRPr="00314DB0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314DB0" w14:paraId="79DD17F2" w14:textId="77777777" w:rsidTr="002C54CD">
        <w:trPr>
          <w:cantSplit/>
        </w:trPr>
        <w:tc>
          <w:tcPr>
            <w:tcW w:w="220" w:type="dxa"/>
          </w:tcPr>
          <w:p w14:paraId="3748C301" w14:textId="77777777" w:rsidR="00C83E31" w:rsidRPr="00314DB0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314DB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D6DD6F9" w14:textId="77777777" w:rsidR="00C83E31" w:rsidRPr="00314DB0" w:rsidRDefault="00C83E31" w:rsidP="00F84EA5">
            <w:pPr>
              <w:pStyle w:val="tabletext11"/>
              <w:rPr>
                <w:kern w:val="18"/>
              </w:rPr>
            </w:pPr>
            <w:r w:rsidRPr="00314DB0">
              <w:rPr>
                <w:kern w:val="18"/>
              </w:rPr>
              <w:t xml:space="preserve">For Other Than Zone-rated Publics Autos, refer to Rule </w:t>
            </w:r>
            <w:r w:rsidRPr="00314DB0">
              <w:rPr>
                <w:rStyle w:val="rulelink"/>
              </w:rPr>
              <w:t>239.</w:t>
            </w:r>
            <w:r w:rsidRPr="00314DB0">
              <w:rPr>
                <w:rStyle w:val="rulelink"/>
                <w:b w:val="0"/>
              </w:rPr>
              <w:t xml:space="preserve"> for premium development</w:t>
            </w:r>
            <w:r w:rsidRPr="00314DB0">
              <w:rPr>
                <w:rStyle w:val="rulelink"/>
              </w:rPr>
              <w:t>.</w:t>
            </w:r>
          </w:p>
        </w:tc>
      </w:tr>
      <w:tr w:rsidR="00C83E31" w:rsidRPr="00314DB0" w14:paraId="737DAFCD" w14:textId="77777777" w:rsidTr="002C54CD">
        <w:trPr>
          <w:cantSplit/>
        </w:trPr>
        <w:tc>
          <w:tcPr>
            <w:tcW w:w="220" w:type="dxa"/>
          </w:tcPr>
          <w:p w14:paraId="31ECAB1B" w14:textId="77777777" w:rsidR="00C83E31" w:rsidRPr="00314DB0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314DB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F6CFEF4" w14:textId="77777777" w:rsidR="00C83E31" w:rsidRPr="00314DB0" w:rsidRDefault="00C83E31" w:rsidP="00F84EA5">
            <w:pPr>
              <w:pStyle w:val="tabletext11"/>
              <w:rPr>
                <w:kern w:val="18"/>
              </w:rPr>
            </w:pPr>
            <w:r w:rsidRPr="00314DB0">
              <w:rPr>
                <w:kern w:val="18"/>
              </w:rPr>
              <w:t xml:space="preserve">For Deductible factors, refer to Rule </w:t>
            </w:r>
            <w:r w:rsidRPr="00314DB0">
              <w:rPr>
                <w:rStyle w:val="rulelink"/>
              </w:rPr>
              <w:t>298.</w:t>
            </w:r>
          </w:p>
        </w:tc>
      </w:tr>
      <w:tr w:rsidR="00C83E31" w:rsidRPr="00314DB0" w14:paraId="6536D40C" w14:textId="77777777" w:rsidTr="002C54CD">
        <w:trPr>
          <w:cantSplit/>
        </w:trPr>
        <w:tc>
          <w:tcPr>
            <w:tcW w:w="220" w:type="dxa"/>
          </w:tcPr>
          <w:p w14:paraId="37CE5185" w14:textId="77777777" w:rsidR="00C83E31" w:rsidRPr="00314DB0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314DB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11A3383" w14:textId="77777777" w:rsidR="00C83E31" w:rsidRPr="00314DB0" w:rsidRDefault="00C83E31" w:rsidP="00F84EA5">
            <w:pPr>
              <w:pStyle w:val="tabletext11"/>
              <w:rPr>
                <w:kern w:val="18"/>
              </w:rPr>
            </w:pPr>
            <w:r w:rsidRPr="00314DB0">
              <w:rPr>
                <w:kern w:val="18"/>
              </w:rPr>
              <w:t xml:space="preserve">For Vehicle Value factors, refer to Rule </w:t>
            </w:r>
            <w:r w:rsidRPr="00314DB0">
              <w:rPr>
                <w:rStyle w:val="rulelink"/>
              </w:rPr>
              <w:t>301.</w:t>
            </w:r>
          </w:p>
        </w:tc>
      </w:tr>
      <w:tr w:rsidR="00C83E31" w:rsidRPr="00314DB0" w14:paraId="7B021672" w14:textId="77777777" w:rsidTr="002C54CD">
        <w:trPr>
          <w:cantSplit/>
        </w:trPr>
        <w:tc>
          <w:tcPr>
            <w:tcW w:w="220" w:type="dxa"/>
          </w:tcPr>
          <w:p w14:paraId="0371B7B1" w14:textId="77777777" w:rsidR="00C83E31" w:rsidRPr="00314DB0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CA0AC63" w14:textId="77777777" w:rsidR="00C83E31" w:rsidRPr="00314DB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14DB0" w14:paraId="06489CB6" w14:textId="77777777" w:rsidTr="002C54CD">
        <w:trPr>
          <w:cantSplit/>
        </w:trPr>
        <w:tc>
          <w:tcPr>
            <w:tcW w:w="220" w:type="dxa"/>
          </w:tcPr>
          <w:p w14:paraId="1A24145E" w14:textId="77777777" w:rsidR="00C83E31" w:rsidRPr="00314DB0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52E24D9" w14:textId="77777777" w:rsidR="00C83E31" w:rsidRPr="00314DB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14DB0" w14:paraId="5D2D9AB6" w14:textId="77777777" w:rsidTr="002C54CD">
        <w:trPr>
          <w:cantSplit/>
        </w:trPr>
        <w:tc>
          <w:tcPr>
            <w:tcW w:w="220" w:type="dxa"/>
          </w:tcPr>
          <w:p w14:paraId="2AB0999B" w14:textId="77777777" w:rsidR="00C83E31" w:rsidRPr="00314DB0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4019E95" w14:textId="77777777" w:rsidR="00C83E31" w:rsidRPr="00314DB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14DB0" w14:paraId="01E711B2" w14:textId="77777777" w:rsidTr="002C54CD">
        <w:trPr>
          <w:cantSplit/>
        </w:trPr>
        <w:tc>
          <w:tcPr>
            <w:tcW w:w="220" w:type="dxa"/>
          </w:tcPr>
          <w:p w14:paraId="39951721" w14:textId="77777777" w:rsidR="00C83E31" w:rsidRPr="00314DB0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A50CC1" w14:textId="77777777" w:rsidR="00C83E31" w:rsidRPr="00314DB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14DB0" w14:paraId="12A3A05F" w14:textId="77777777" w:rsidTr="002C54CD">
        <w:trPr>
          <w:cantSplit/>
        </w:trPr>
        <w:tc>
          <w:tcPr>
            <w:tcW w:w="220" w:type="dxa"/>
          </w:tcPr>
          <w:p w14:paraId="189E9B61" w14:textId="77777777" w:rsidR="00C83E31" w:rsidRPr="00314DB0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7BB972F" w14:textId="77777777" w:rsidR="00C83E31" w:rsidRPr="00314DB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14DB0" w14:paraId="5AACE5CE" w14:textId="77777777" w:rsidTr="002C54CD">
        <w:trPr>
          <w:cantSplit/>
        </w:trPr>
        <w:tc>
          <w:tcPr>
            <w:tcW w:w="220" w:type="dxa"/>
          </w:tcPr>
          <w:p w14:paraId="2A4C1C21" w14:textId="77777777" w:rsidR="00C83E31" w:rsidRPr="00314DB0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4DFD9A2" w14:textId="77777777" w:rsidR="00C83E31" w:rsidRPr="00314DB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14DB0" w14:paraId="4D30E512" w14:textId="77777777" w:rsidTr="002C54CD">
        <w:trPr>
          <w:cantSplit/>
        </w:trPr>
        <w:tc>
          <w:tcPr>
            <w:tcW w:w="220" w:type="dxa"/>
          </w:tcPr>
          <w:p w14:paraId="35F8F464" w14:textId="77777777" w:rsidR="00C83E31" w:rsidRPr="00314DB0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AC47107" w14:textId="77777777" w:rsidR="00C83E31" w:rsidRPr="00314DB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14DB0" w14:paraId="521CB5C9" w14:textId="77777777" w:rsidTr="002C54CD">
        <w:trPr>
          <w:cantSplit/>
        </w:trPr>
        <w:tc>
          <w:tcPr>
            <w:tcW w:w="220" w:type="dxa"/>
          </w:tcPr>
          <w:p w14:paraId="67D0C0F9" w14:textId="77777777" w:rsidR="00C83E31" w:rsidRPr="00314DB0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E87FDB4" w14:textId="77777777" w:rsidR="00C83E31" w:rsidRPr="00314DB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14DB0" w14:paraId="30C90F51" w14:textId="77777777" w:rsidTr="002C54CD">
        <w:trPr>
          <w:cantSplit/>
        </w:trPr>
        <w:tc>
          <w:tcPr>
            <w:tcW w:w="220" w:type="dxa"/>
          </w:tcPr>
          <w:p w14:paraId="3276C03B" w14:textId="77777777" w:rsidR="00C83E31" w:rsidRPr="00314DB0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0B9539B" w14:textId="77777777" w:rsidR="00C83E31" w:rsidRPr="00314DB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14DB0" w14:paraId="7F3FCCB8" w14:textId="77777777" w:rsidTr="002C54CD">
        <w:trPr>
          <w:cantSplit/>
        </w:trPr>
        <w:tc>
          <w:tcPr>
            <w:tcW w:w="220" w:type="dxa"/>
          </w:tcPr>
          <w:p w14:paraId="2C5D5E22" w14:textId="77777777" w:rsidR="00C83E31" w:rsidRPr="00314DB0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4F111AD" w14:textId="77777777" w:rsidR="00C83E31" w:rsidRPr="00314DB0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4D9DBBDC" w14:textId="77777777" w:rsidR="00C83E31" w:rsidRDefault="00C83E31" w:rsidP="00F84EA5">
      <w:pPr>
        <w:pStyle w:val="isonormal"/>
      </w:pPr>
    </w:p>
    <w:p w14:paraId="373CBB11" w14:textId="77777777" w:rsidR="00C83E31" w:rsidRDefault="00C83E31" w:rsidP="00F84EA5">
      <w:pPr>
        <w:pStyle w:val="isonormal"/>
        <w:jc w:val="left"/>
      </w:pPr>
    </w:p>
    <w:p w14:paraId="2FE15457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26D6D49" w14:textId="77777777" w:rsidR="00C83E31" w:rsidRPr="001F1D49" w:rsidRDefault="00C83E31" w:rsidP="00F84EA5">
      <w:pPr>
        <w:pStyle w:val="subcap"/>
      </w:pPr>
      <w:r w:rsidRPr="001F1D49">
        <w:lastRenderedPageBreak/>
        <w:t>TERRITORY 105</w:t>
      </w:r>
    </w:p>
    <w:p w14:paraId="6B0687FF" w14:textId="77777777" w:rsidR="00C83E31" w:rsidRPr="001F1D49" w:rsidRDefault="00C83E31" w:rsidP="00F84EA5">
      <w:pPr>
        <w:pStyle w:val="subcap2"/>
      </w:pPr>
      <w:r w:rsidRPr="001F1D49">
        <w:t>PHYS DAM</w:t>
      </w:r>
    </w:p>
    <w:p w14:paraId="749C32DA" w14:textId="77777777" w:rsidR="00C83E31" w:rsidRPr="001F1D49" w:rsidRDefault="00C83E31" w:rsidP="00F84EA5">
      <w:pPr>
        <w:pStyle w:val="isonormal"/>
      </w:pPr>
    </w:p>
    <w:p w14:paraId="2757C0B8" w14:textId="77777777" w:rsidR="00C83E31" w:rsidRPr="001F1D49" w:rsidRDefault="00C83E31" w:rsidP="00F84EA5">
      <w:pPr>
        <w:pStyle w:val="isonormal"/>
        <w:sectPr w:rsidR="00C83E31" w:rsidRPr="001F1D49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C83E31" w:rsidRPr="001F1D49" w14:paraId="638A1E01" w14:textId="77777777" w:rsidTr="002C54C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C891F7E" w14:textId="77777777" w:rsidR="00C83E31" w:rsidRPr="001F1D49" w:rsidRDefault="00C83E31" w:rsidP="00F84EA5">
            <w:pPr>
              <w:pStyle w:val="tablehead"/>
              <w:rPr>
                <w:kern w:val="18"/>
              </w:rPr>
            </w:pPr>
            <w:r w:rsidRPr="001F1D49">
              <w:rPr>
                <w:kern w:val="18"/>
              </w:rPr>
              <w:t>PHYSICAL DAMAGE</w:t>
            </w:r>
            <w:r w:rsidRPr="001F1D49">
              <w:rPr>
                <w:kern w:val="18"/>
              </w:rPr>
              <w:br/>
              <w:t>Original Cost New Range</w:t>
            </w:r>
            <w:r w:rsidRPr="001F1D49">
              <w:rPr>
                <w:kern w:val="18"/>
              </w:rPr>
              <w:br/>
              <w:t>$25,000 – 29,999</w:t>
            </w:r>
          </w:p>
        </w:tc>
      </w:tr>
      <w:tr w:rsidR="00C83E31" w:rsidRPr="001F1D49" w14:paraId="536F28E3" w14:textId="77777777" w:rsidTr="002C54C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4AE08AB" w14:textId="77777777" w:rsidR="00C83E31" w:rsidRPr="001F1D49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38F6F12" w14:textId="77777777" w:rsidR="00C83E31" w:rsidRPr="001F1D49" w:rsidRDefault="00C83E31" w:rsidP="00F84EA5">
            <w:pPr>
              <w:pStyle w:val="tablehead"/>
              <w:rPr>
                <w:kern w:val="18"/>
              </w:rPr>
            </w:pPr>
            <w:r w:rsidRPr="001F1D49">
              <w:rPr>
                <w:kern w:val="18"/>
              </w:rPr>
              <w:t>Specified</w:t>
            </w:r>
            <w:r w:rsidRPr="001F1D49">
              <w:rPr>
                <w:kern w:val="18"/>
              </w:rPr>
              <w:br/>
              <w:t>Causes</w:t>
            </w:r>
            <w:r w:rsidRPr="001F1D49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0A4F569" w14:textId="77777777" w:rsidR="00C83E31" w:rsidRPr="001F1D49" w:rsidRDefault="00C83E31" w:rsidP="00F84EA5">
            <w:pPr>
              <w:pStyle w:val="tablehead"/>
              <w:rPr>
                <w:kern w:val="18"/>
              </w:rPr>
            </w:pPr>
            <w:r w:rsidRPr="001F1D49">
              <w:rPr>
                <w:kern w:val="18"/>
              </w:rPr>
              <w:br/>
            </w:r>
            <w:r w:rsidRPr="001F1D49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36777E4" w14:textId="77777777" w:rsidR="00C83E31" w:rsidRPr="001F1D49" w:rsidRDefault="00C83E31" w:rsidP="00F84EA5">
            <w:pPr>
              <w:pStyle w:val="tablehead"/>
              <w:rPr>
                <w:kern w:val="18"/>
              </w:rPr>
            </w:pPr>
            <w:r w:rsidRPr="001F1D49">
              <w:rPr>
                <w:kern w:val="18"/>
              </w:rPr>
              <w:t>$500</w:t>
            </w:r>
            <w:r w:rsidRPr="001F1D49">
              <w:rPr>
                <w:kern w:val="18"/>
              </w:rPr>
              <w:br/>
              <w:t>Ded.</w:t>
            </w:r>
            <w:r w:rsidRPr="001F1D49">
              <w:rPr>
                <w:kern w:val="18"/>
              </w:rPr>
              <w:br/>
              <w:t>Coll.</w:t>
            </w:r>
          </w:p>
        </w:tc>
      </w:tr>
      <w:tr w:rsidR="00C83E31" w:rsidRPr="001F1D49" w14:paraId="5E260A5F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A807C1B" w14:textId="77777777" w:rsidR="00C83E31" w:rsidRPr="001F1D49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1F1D49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C83E31" w:rsidRPr="001F1D49" w14:paraId="05E606D6" w14:textId="77777777" w:rsidTr="002C54CD">
        <w:trPr>
          <w:cantSplit/>
        </w:trPr>
        <w:tc>
          <w:tcPr>
            <w:tcW w:w="540" w:type="dxa"/>
            <w:gridSpan w:val="2"/>
          </w:tcPr>
          <w:p w14:paraId="7468D44C" w14:textId="77777777" w:rsidR="00C83E31" w:rsidRPr="001F1D49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4A55620" w14:textId="77777777" w:rsidR="00C83E31" w:rsidRPr="001F1D49" w:rsidRDefault="00C83E31" w:rsidP="00F84EA5">
            <w:pPr>
              <w:pStyle w:val="tabletext11"/>
              <w:rPr>
                <w:b/>
                <w:kern w:val="18"/>
              </w:rPr>
            </w:pPr>
            <w:r w:rsidRPr="001F1D49">
              <w:rPr>
                <w:b/>
                <w:kern w:val="18"/>
              </w:rPr>
              <w:t>– Local And Intermediate – All Vehicles</w:t>
            </w:r>
          </w:p>
        </w:tc>
      </w:tr>
      <w:tr w:rsidR="00C83E31" w:rsidRPr="001F1D49" w14:paraId="1F6EEE86" w14:textId="77777777" w:rsidTr="002C54CD">
        <w:trPr>
          <w:cantSplit/>
        </w:trPr>
        <w:tc>
          <w:tcPr>
            <w:tcW w:w="540" w:type="dxa"/>
            <w:gridSpan w:val="2"/>
          </w:tcPr>
          <w:p w14:paraId="64A0E0EF" w14:textId="77777777" w:rsidR="00C83E31" w:rsidRPr="001F1D49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AE21C93" w14:textId="77777777" w:rsidR="00C83E31" w:rsidRPr="001F1D49" w:rsidRDefault="00C83E31" w:rsidP="00F84EA5">
            <w:pPr>
              <w:pStyle w:val="tabletext11"/>
              <w:rPr>
                <w:b/>
                <w:kern w:val="18"/>
              </w:rPr>
            </w:pPr>
            <w:r w:rsidRPr="001F1D49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C83E31" w:rsidRPr="001F1D49" w14:paraId="3D8AE186" w14:textId="77777777" w:rsidTr="002C54CD">
        <w:trPr>
          <w:cantSplit/>
        </w:trPr>
        <w:tc>
          <w:tcPr>
            <w:tcW w:w="4860" w:type="dxa"/>
            <w:gridSpan w:val="3"/>
          </w:tcPr>
          <w:p w14:paraId="7DC14A37" w14:textId="77777777" w:rsidR="00C83E31" w:rsidRPr="001F1D49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B492161" w14:textId="77777777" w:rsidR="00C83E31" w:rsidRPr="001F1D4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F1D49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3F927AC1" w14:textId="77777777" w:rsidR="00C83E31" w:rsidRPr="001F1D4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F1D49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717C02F8" w14:textId="77777777" w:rsidR="00C83E31" w:rsidRPr="001F1D4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F1D49">
              <w:rPr>
                <w:kern w:val="18"/>
              </w:rPr>
              <w:t>$   243</w:t>
            </w:r>
          </w:p>
        </w:tc>
      </w:tr>
      <w:tr w:rsidR="00C83E31" w:rsidRPr="001F1D49" w14:paraId="12FA5A56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3FAAE38" w14:textId="77777777" w:rsidR="00C83E31" w:rsidRPr="001F1D49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1F1D49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C83E31" w:rsidRPr="001F1D49" w14:paraId="31ADDDCC" w14:textId="77777777" w:rsidTr="002C54CD">
        <w:trPr>
          <w:cantSplit/>
        </w:trPr>
        <w:tc>
          <w:tcPr>
            <w:tcW w:w="4860" w:type="dxa"/>
            <w:gridSpan w:val="3"/>
          </w:tcPr>
          <w:p w14:paraId="29684D5D" w14:textId="77777777" w:rsidR="00C83E31" w:rsidRPr="001F1D49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16CC480" w14:textId="77777777" w:rsidR="00C83E31" w:rsidRPr="001F1D49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4BB2290" w14:textId="77777777" w:rsidR="00C83E31" w:rsidRPr="001F1D49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A29D3C3" w14:textId="77777777" w:rsidR="00C83E31" w:rsidRPr="001F1D49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1F1D49" w14:paraId="28FB735E" w14:textId="77777777" w:rsidTr="002C54CD">
        <w:trPr>
          <w:cantSplit/>
        </w:trPr>
        <w:tc>
          <w:tcPr>
            <w:tcW w:w="4860" w:type="dxa"/>
            <w:gridSpan w:val="3"/>
          </w:tcPr>
          <w:p w14:paraId="76229B9F" w14:textId="77777777" w:rsidR="00C83E31" w:rsidRPr="001F1D49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B90BAA" w14:textId="77777777" w:rsidR="00C83E31" w:rsidRPr="001F1D4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F1D49"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14:paraId="5E01379F" w14:textId="77777777" w:rsidR="00C83E31" w:rsidRPr="001F1D4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F1D49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6FBFB7CF" w14:textId="77777777" w:rsidR="00C83E31" w:rsidRPr="001F1D4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F1D49">
              <w:rPr>
                <w:kern w:val="18"/>
              </w:rPr>
              <w:t>$   330</w:t>
            </w:r>
          </w:p>
        </w:tc>
      </w:tr>
      <w:tr w:rsidR="00C83E31" w:rsidRPr="001F1D49" w14:paraId="0D184FA5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18597AB" w14:textId="77777777" w:rsidR="00C83E31" w:rsidRPr="001F1D4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1F1D49" w14:paraId="30AB81C9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8B41C38" w14:textId="77777777" w:rsidR="00C83E31" w:rsidRPr="001F1D49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1F1D49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C83E31" w:rsidRPr="001F1D49" w14:paraId="58AB8A2B" w14:textId="77777777" w:rsidTr="002C54CD">
        <w:trPr>
          <w:cantSplit/>
        </w:trPr>
        <w:tc>
          <w:tcPr>
            <w:tcW w:w="540" w:type="dxa"/>
            <w:gridSpan w:val="2"/>
          </w:tcPr>
          <w:p w14:paraId="3E9ED629" w14:textId="77777777" w:rsidR="00C83E31" w:rsidRPr="001F1D49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E8AAA13" w14:textId="77777777" w:rsidR="00C83E31" w:rsidRPr="001F1D49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1F1D49">
              <w:rPr>
                <w:b/>
                <w:caps/>
                <w:kern w:val="18"/>
              </w:rPr>
              <w:t>– taxicabs and limousines</w:t>
            </w:r>
          </w:p>
        </w:tc>
      </w:tr>
      <w:tr w:rsidR="00C83E31" w:rsidRPr="001F1D49" w14:paraId="5DD62783" w14:textId="77777777" w:rsidTr="002C54CD">
        <w:trPr>
          <w:cantSplit/>
        </w:trPr>
        <w:tc>
          <w:tcPr>
            <w:tcW w:w="4860" w:type="dxa"/>
            <w:gridSpan w:val="3"/>
          </w:tcPr>
          <w:p w14:paraId="47E089C8" w14:textId="77777777" w:rsidR="00C83E31" w:rsidRPr="001F1D49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C12A8A8" w14:textId="77777777" w:rsidR="00C83E31" w:rsidRPr="001F1D4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F1D49">
              <w:rPr>
                <w:kern w:val="18"/>
              </w:rPr>
              <w:t>$    79</w:t>
            </w:r>
          </w:p>
        </w:tc>
        <w:tc>
          <w:tcPr>
            <w:tcW w:w="1500" w:type="dxa"/>
          </w:tcPr>
          <w:p w14:paraId="42DCF731" w14:textId="77777777" w:rsidR="00C83E31" w:rsidRPr="001F1D4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F1D49"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14:paraId="3203FB8D" w14:textId="77777777" w:rsidR="00C83E31" w:rsidRPr="001F1D4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F1D49">
              <w:rPr>
                <w:kern w:val="18"/>
              </w:rPr>
              <w:t>$   547</w:t>
            </w:r>
          </w:p>
        </w:tc>
      </w:tr>
      <w:tr w:rsidR="00C83E31" w:rsidRPr="001F1D49" w14:paraId="7745E717" w14:textId="77777777" w:rsidTr="002C54CD">
        <w:trPr>
          <w:cantSplit/>
        </w:trPr>
        <w:tc>
          <w:tcPr>
            <w:tcW w:w="540" w:type="dxa"/>
            <w:gridSpan w:val="2"/>
          </w:tcPr>
          <w:p w14:paraId="7BB6BDE1" w14:textId="77777777" w:rsidR="00C83E31" w:rsidRPr="001F1D49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C9F5328" w14:textId="77777777" w:rsidR="00C83E31" w:rsidRPr="001F1D49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1F1D49">
              <w:rPr>
                <w:b/>
                <w:caps/>
                <w:kern w:val="18"/>
              </w:rPr>
              <w:t>– SCHOOL AND CHURCH BUSES</w:t>
            </w:r>
          </w:p>
        </w:tc>
      </w:tr>
      <w:tr w:rsidR="00C83E31" w:rsidRPr="001F1D49" w14:paraId="4776D66A" w14:textId="77777777" w:rsidTr="002C54CD">
        <w:trPr>
          <w:cantSplit/>
        </w:trPr>
        <w:tc>
          <w:tcPr>
            <w:tcW w:w="4860" w:type="dxa"/>
            <w:gridSpan w:val="3"/>
          </w:tcPr>
          <w:p w14:paraId="4FBF5B16" w14:textId="77777777" w:rsidR="00C83E31" w:rsidRPr="001F1D49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B162D09" w14:textId="77777777" w:rsidR="00C83E31" w:rsidRPr="001F1D4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F1D49">
              <w:rPr>
                <w:kern w:val="18"/>
              </w:rPr>
              <w:t>$    35</w:t>
            </w:r>
          </w:p>
        </w:tc>
        <w:tc>
          <w:tcPr>
            <w:tcW w:w="1500" w:type="dxa"/>
          </w:tcPr>
          <w:p w14:paraId="1CCAAE81" w14:textId="77777777" w:rsidR="00C83E31" w:rsidRPr="001F1D4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F1D49">
              <w:rPr>
                <w:kern w:val="18"/>
              </w:rPr>
              <w:t>$    44</w:t>
            </w:r>
          </w:p>
        </w:tc>
        <w:tc>
          <w:tcPr>
            <w:tcW w:w="1500" w:type="dxa"/>
          </w:tcPr>
          <w:p w14:paraId="269544A3" w14:textId="77777777" w:rsidR="00C83E31" w:rsidRPr="001F1D4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F1D49">
              <w:rPr>
                <w:kern w:val="18"/>
              </w:rPr>
              <w:t>$   153</w:t>
            </w:r>
          </w:p>
        </w:tc>
      </w:tr>
      <w:tr w:rsidR="00C83E31" w:rsidRPr="001F1D49" w14:paraId="7767DFB8" w14:textId="77777777" w:rsidTr="002C54CD">
        <w:trPr>
          <w:cantSplit/>
        </w:trPr>
        <w:tc>
          <w:tcPr>
            <w:tcW w:w="540" w:type="dxa"/>
            <w:gridSpan w:val="2"/>
          </w:tcPr>
          <w:p w14:paraId="350C7900" w14:textId="77777777" w:rsidR="00C83E31" w:rsidRPr="001F1D49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A8ABC55" w14:textId="77777777" w:rsidR="00C83E31" w:rsidRPr="001F1D49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1F1D49">
              <w:rPr>
                <w:b/>
                <w:caps/>
                <w:kern w:val="18"/>
              </w:rPr>
              <w:t>– OTHER BUSES</w:t>
            </w:r>
          </w:p>
        </w:tc>
      </w:tr>
      <w:tr w:rsidR="00C83E31" w:rsidRPr="001F1D49" w14:paraId="3AB6257F" w14:textId="77777777" w:rsidTr="002C54CD">
        <w:trPr>
          <w:cantSplit/>
        </w:trPr>
        <w:tc>
          <w:tcPr>
            <w:tcW w:w="4860" w:type="dxa"/>
            <w:gridSpan w:val="3"/>
          </w:tcPr>
          <w:p w14:paraId="66FE83B0" w14:textId="77777777" w:rsidR="00C83E31" w:rsidRPr="001F1D49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D0EDBDE" w14:textId="77777777" w:rsidR="00C83E31" w:rsidRPr="001F1D4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F1D49">
              <w:rPr>
                <w:kern w:val="18"/>
              </w:rPr>
              <w:t>$    35</w:t>
            </w:r>
          </w:p>
        </w:tc>
        <w:tc>
          <w:tcPr>
            <w:tcW w:w="1500" w:type="dxa"/>
          </w:tcPr>
          <w:p w14:paraId="4E15A0D3" w14:textId="77777777" w:rsidR="00C83E31" w:rsidRPr="001F1D4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F1D49">
              <w:rPr>
                <w:kern w:val="18"/>
              </w:rPr>
              <w:t>$    44</w:t>
            </w:r>
          </w:p>
        </w:tc>
        <w:tc>
          <w:tcPr>
            <w:tcW w:w="1500" w:type="dxa"/>
          </w:tcPr>
          <w:p w14:paraId="2EC79BF0" w14:textId="77777777" w:rsidR="00C83E31" w:rsidRPr="001F1D4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F1D49">
              <w:rPr>
                <w:kern w:val="18"/>
              </w:rPr>
              <w:t>$   153</w:t>
            </w:r>
          </w:p>
        </w:tc>
      </w:tr>
      <w:tr w:rsidR="00C83E31" w:rsidRPr="001F1D49" w14:paraId="6F4932B0" w14:textId="77777777" w:rsidTr="002C54CD">
        <w:trPr>
          <w:cantSplit/>
        </w:trPr>
        <w:tc>
          <w:tcPr>
            <w:tcW w:w="540" w:type="dxa"/>
            <w:gridSpan w:val="2"/>
          </w:tcPr>
          <w:p w14:paraId="78C954C5" w14:textId="77777777" w:rsidR="00C83E31" w:rsidRPr="001F1D49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EC60F63" w14:textId="77777777" w:rsidR="00C83E31" w:rsidRPr="001F1D49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1F1D49">
              <w:rPr>
                <w:b/>
                <w:caps/>
                <w:kern w:val="18"/>
              </w:rPr>
              <w:t>– VAN POOLS</w:t>
            </w:r>
          </w:p>
        </w:tc>
      </w:tr>
      <w:tr w:rsidR="00C83E31" w:rsidRPr="001F1D49" w14:paraId="0AEC7E4A" w14:textId="77777777" w:rsidTr="002C54CD">
        <w:trPr>
          <w:cantSplit/>
        </w:trPr>
        <w:tc>
          <w:tcPr>
            <w:tcW w:w="4860" w:type="dxa"/>
            <w:gridSpan w:val="3"/>
          </w:tcPr>
          <w:p w14:paraId="662A6F17" w14:textId="77777777" w:rsidR="00C83E31" w:rsidRPr="001F1D49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4F4A797" w14:textId="77777777" w:rsidR="00C83E31" w:rsidRPr="001F1D4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F1D49">
              <w:rPr>
                <w:kern w:val="18"/>
              </w:rPr>
              <w:t>$    79</w:t>
            </w:r>
          </w:p>
        </w:tc>
        <w:tc>
          <w:tcPr>
            <w:tcW w:w="1500" w:type="dxa"/>
          </w:tcPr>
          <w:p w14:paraId="38CE045A" w14:textId="77777777" w:rsidR="00C83E31" w:rsidRPr="001F1D4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F1D49"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14:paraId="5289C8E3" w14:textId="77777777" w:rsidR="00C83E31" w:rsidRPr="001F1D4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F1D49">
              <w:rPr>
                <w:kern w:val="18"/>
              </w:rPr>
              <w:t>$   547</w:t>
            </w:r>
          </w:p>
        </w:tc>
      </w:tr>
      <w:tr w:rsidR="00C83E31" w:rsidRPr="001F1D49" w14:paraId="2B7553D1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DB59DD9" w14:textId="77777777" w:rsidR="00C83E31" w:rsidRPr="001F1D4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1F1D49" w14:paraId="30FD51E5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F1D456D" w14:textId="77777777" w:rsidR="00C83E31" w:rsidRPr="001F1D4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1F1D49" w14:paraId="023BFD0A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013B9C3B" w14:textId="77777777" w:rsidR="00C83E31" w:rsidRPr="001F1D49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1F1D4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6E53555" w14:textId="77777777" w:rsidR="00C83E31" w:rsidRPr="001F1D49" w:rsidRDefault="00C83E31" w:rsidP="00F84EA5">
            <w:pPr>
              <w:pStyle w:val="tabletext11"/>
              <w:rPr>
                <w:kern w:val="18"/>
              </w:rPr>
            </w:pPr>
            <w:r w:rsidRPr="001F1D49">
              <w:rPr>
                <w:kern w:val="18"/>
              </w:rPr>
              <w:t xml:space="preserve">For Other Than Zone-rated Trucks, Tractors and Trailers Classifications, refer to Rule </w:t>
            </w:r>
            <w:r w:rsidRPr="001F1D49">
              <w:rPr>
                <w:rStyle w:val="rulelink"/>
              </w:rPr>
              <w:t>222.</w:t>
            </w:r>
            <w:r w:rsidRPr="001F1D49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1F1D49" w14:paraId="61119772" w14:textId="77777777" w:rsidTr="002C54CD">
        <w:trPr>
          <w:cantSplit/>
        </w:trPr>
        <w:tc>
          <w:tcPr>
            <w:tcW w:w="220" w:type="dxa"/>
          </w:tcPr>
          <w:p w14:paraId="52670A93" w14:textId="77777777" w:rsidR="00C83E31" w:rsidRPr="001F1D49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1F1D4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60D8E1B" w14:textId="77777777" w:rsidR="00C83E31" w:rsidRPr="001F1D49" w:rsidRDefault="00C83E31" w:rsidP="00F84EA5">
            <w:pPr>
              <w:pStyle w:val="tabletext11"/>
              <w:rPr>
                <w:kern w:val="18"/>
              </w:rPr>
            </w:pPr>
            <w:r w:rsidRPr="001F1D49">
              <w:rPr>
                <w:kern w:val="18"/>
              </w:rPr>
              <w:t xml:space="preserve">For Private Passenger Types Classifications, refer to Rule </w:t>
            </w:r>
            <w:r w:rsidRPr="001F1D49">
              <w:rPr>
                <w:rStyle w:val="rulelink"/>
              </w:rPr>
              <w:t>232.</w:t>
            </w:r>
            <w:r w:rsidRPr="001F1D49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1F1D49" w14:paraId="5D889111" w14:textId="77777777" w:rsidTr="002C54CD">
        <w:trPr>
          <w:cantSplit/>
        </w:trPr>
        <w:tc>
          <w:tcPr>
            <w:tcW w:w="220" w:type="dxa"/>
          </w:tcPr>
          <w:p w14:paraId="7AEBD0FE" w14:textId="77777777" w:rsidR="00C83E31" w:rsidRPr="001F1D49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1F1D4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3BDA5A5" w14:textId="77777777" w:rsidR="00C83E31" w:rsidRPr="001F1D49" w:rsidRDefault="00C83E31" w:rsidP="00F84EA5">
            <w:pPr>
              <w:pStyle w:val="tabletext11"/>
              <w:rPr>
                <w:kern w:val="18"/>
              </w:rPr>
            </w:pPr>
            <w:r w:rsidRPr="001F1D49">
              <w:rPr>
                <w:kern w:val="18"/>
              </w:rPr>
              <w:t xml:space="preserve">For Other Than Zone-rated Publics Autos, refer to Rule </w:t>
            </w:r>
            <w:r w:rsidRPr="001F1D49">
              <w:rPr>
                <w:rStyle w:val="rulelink"/>
              </w:rPr>
              <w:t>239.</w:t>
            </w:r>
            <w:r w:rsidRPr="001F1D49">
              <w:rPr>
                <w:rStyle w:val="rulelink"/>
                <w:b w:val="0"/>
              </w:rPr>
              <w:t xml:space="preserve"> for premium development</w:t>
            </w:r>
            <w:r w:rsidRPr="001F1D49">
              <w:rPr>
                <w:rStyle w:val="rulelink"/>
              </w:rPr>
              <w:t>.</w:t>
            </w:r>
          </w:p>
        </w:tc>
      </w:tr>
      <w:tr w:rsidR="00C83E31" w:rsidRPr="001F1D49" w14:paraId="3F4F74C3" w14:textId="77777777" w:rsidTr="002C54CD">
        <w:trPr>
          <w:cantSplit/>
        </w:trPr>
        <w:tc>
          <w:tcPr>
            <w:tcW w:w="220" w:type="dxa"/>
          </w:tcPr>
          <w:p w14:paraId="5B32291E" w14:textId="77777777" w:rsidR="00C83E31" w:rsidRPr="001F1D49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1F1D4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E604BFA" w14:textId="77777777" w:rsidR="00C83E31" w:rsidRPr="001F1D49" w:rsidRDefault="00C83E31" w:rsidP="00F84EA5">
            <w:pPr>
              <w:pStyle w:val="tabletext11"/>
              <w:rPr>
                <w:kern w:val="18"/>
              </w:rPr>
            </w:pPr>
            <w:r w:rsidRPr="001F1D49">
              <w:rPr>
                <w:kern w:val="18"/>
              </w:rPr>
              <w:t xml:space="preserve">For Deductible factors, refer to Rule </w:t>
            </w:r>
            <w:r w:rsidRPr="001F1D49">
              <w:rPr>
                <w:rStyle w:val="rulelink"/>
              </w:rPr>
              <w:t>298.</w:t>
            </w:r>
          </w:p>
        </w:tc>
      </w:tr>
      <w:tr w:rsidR="00C83E31" w:rsidRPr="001F1D49" w14:paraId="6F3D991B" w14:textId="77777777" w:rsidTr="002C54CD">
        <w:trPr>
          <w:cantSplit/>
        </w:trPr>
        <w:tc>
          <w:tcPr>
            <w:tcW w:w="220" w:type="dxa"/>
          </w:tcPr>
          <w:p w14:paraId="663F267E" w14:textId="77777777" w:rsidR="00C83E31" w:rsidRPr="001F1D49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1F1D4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FB49ED2" w14:textId="77777777" w:rsidR="00C83E31" w:rsidRPr="001F1D49" w:rsidRDefault="00C83E31" w:rsidP="00F84EA5">
            <w:pPr>
              <w:pStyle w:val="tabletext11"/>
              <w:rPr>
                <w:kern w:val="18"/>
              </w:rPr>
            </w:pPr>
            <w:r w:rsidRPr="001F1D49">
              <w:rPr>
                <w:kern w:val="18"/>
              </w:rPr>
              <w:t xml:space="preserve">For Vehicle Value factors, refer to Rule </w:t>
            </w:r>
            <w:r w:rsidRPr="001F1D49">
              <w:rPr>
                <w:rStyle w:val="rulelink"/>
              </w:rPr>
              <w:t>301.</w:t>
            </w:r>
          </w:p>
        </w:tc>
      </w:tr>
      <w:tr w:rsidR="00C83E31" w:rsidRPr="001F1D49" w14:paraId="3404E84D" w14:textId="77777777" w:rsidTr="002C54CD">
        <w:trPr>
          <w:cantSplit/>
        </w:trPr>
        <w:tc>
          <w:tcPr>
            <w:tcW w:w="220" w:type="dxa"/>
          </w:tcPr>
          <w:p w14:paraId="29279134" w14:textId="77777777" w:rsidR="00C83E31" w:rsidRPr="001F1D49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DFA3D0C" w14:textId="77777777" w:rsidR="00C83E31" w:rsidRPr="001F1D4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1F1D49" w14:paraId="7497E74D" w14:textId="77777777" w:rsidTr="002C54CD">
        <w:trPr>
          <w:cantSplit/>
        </w:trPr>
        <w:tc>
          <w:tcPr>
            <w:tcW w:w="220" w:type="dxa"/>
          </w:tcPr>
          <w:p w14:paraId="3B509E07" w14:textId="77777777" w:rsidR="00C83E31" w:rsidRPr="001F1D49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ECB3408" w14:textId="77777777" w:rsidR="00C83E31" w:rsidRPr="001F1D4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1F1D49" w14:paraId="1317ADCA" w14:textId="77777777" w:rsidTr="002C54CD">
        <w:trPr>
          <w:cantSplit/>
        </w:trPr>
        <w:tc>
          <w:tcPr>
            <w:tcW w:w="220" w:type="dxa"/>
          </w:tcPr>
          <w:p w14:paraId="0291715C" w14:textId="77777777" w:rsidR="00C83E31" w:rsidRPr="001F1D49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0B6779E" w14:textId="77777777" w:rsidR="00C83E31" w:rsidRPr="001F1D4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1F1D49" w14:paraId="73BA23DE" w14:textId="77777777" w:rsidTr="002C54CD">
        <w:trPr>
          <w:cantSplit/>
        </w:trPr>
        <w:tc>
          <w:tcPr>
            <w:tcW w:w="220" w:type="dxa"/>
          </w:tcPr>
          <w:p w14:paraId="0E72CA25" w14:textId="77777777" w:rsidR="00C83E31" w:rsidRPr="001F1D49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4C1A3EA" w14:textId="77777777" w:rsidR="00C83E31" w:rsidRPr="001F1D4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1F1D49" w14:paraId="6E2BC22E" w14:textId="77777777" w:rsidTr="002C54CD">
        <w:trPr>
          <w:cantSplit/>
        </w:trPr>
        <w:tc>
          <w:tcPr>
            <w:tcW w:w="220" w:type="dxa"/>
          </w:tcPr>
          <w:p w14:paraId="46FEF003" w14:textId="77777777" w:rsidR="00C83E31" w:rsidRPr="001F1D49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D4A8060" w14:textId="77777777" w:rsidR="00C83E31" w:rsidRPr="001F1D4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1F1D49" w14:paraId="3811A1D9" w14:textId="77777777" w:rsidTr="002C54CD">
        <w:trPr>
          <w:cantSplit/>
        </w:trPr>
        <w:tc>
          <w:tcPr>
            <w:tcW w:w="220" w:type="dxa"/>
          </w:tcPr>
          <w:p w14:paraId="1FC560B7" w14:textId="77777777" w:rsidR="00C83E31" w:rsidRPr="001F1D49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21C05A6" w14:textId="77777777" w:rsidR="00C83E31" w:rsidRPr="001F1D4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1F1D49" w14:paraId="52989C8B" w14:textId="77777777" w:rsidTr="002C54CD">
        <w:trPr>
          <w:cantSplit/>
        </w:trPr>
        <w:tc>
          <w:tcPr>
            <w:tcW w:w="220" w:type="dxa"/>
          </w:tcPr>
          <w:p w14:paraId="177AD515" w14:textId="77777777" w:rsidR="00C83E31" w:rsidRPr="001F1D49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E4D3289" w14:textId="77777777" w:rsidR="00C83E31" w:rsidRPr="001F1D4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1F1D49" w14:paraId="6B2CA378" w14:textId="77777777" w:rsidTr="002C54CD">
        <w:trPr>
          <w:cantSplit/>
        </w:trPr>
        <w:tc>
          <w:tcPr>
            <w:tcW w:w="220" w:type="dxa"/>
          </w:tcPr>
          <w:p w14:paraId="43BA541E" w14:textId="77777777" w:rsidR="00C83E31" w:rsidRPr="001F1D49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E39D1A6" w14:textId="77777777" w:rsidR="00C83E31" w:rsidRPr="001F1D4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1F1D49" w14:paraId="2E87ED42" w14:textId="77777777" w:rsidTr="002C54CD">
        <w:trPr>
          <w:cantSplit/>
        </w:trPr>
        <w:tc>
          <w:tcPr>
            <w:tcW w:w="220" w:type="dxa"/>
          </w:tcPr>
          <w:p w14:paraId="2A882E74" w14:textId="77777777" w:rsidR="00C83E31" w:rsidRPr="001F1D49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56AD55B" w14:textId="77777777" w:rsidR="00C83E31" w:rsidRPr="001F1D4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1F1D49" w14:paraId="34DE7AA9" w14:textId="77777777" w:rsidTr="002C54CD">
        <w:trPr>
          <w:cantSplit/>
        </w:trPr>
        <w:tc>
          <w:tcPr>
            <w:tcW w:w="220" w:type="dxa"/>
          </w:tcPr>
          <w:p w14:paraId="2FA5D7B7" w14:textId="77777777" w:rsidR="00C83E31" w:rsidRPr="001F1D49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851600D" w14:textId="77777777" w:rsidR="00C83E31" w:rsidRPr="001F1D49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5614781D" w14:textId="77777777" w:rsidR="00C83E31" w:rsidRDefault="00C83E31" w:rsidP="00F84EA5">
      <w:pPr>
        <w:pStyle w:val="isonormal"/>
      </w:pPr>
    </w:p>
    <w:p w14:paraId="6A50DEC1" w14:textId="77777777" w:rsidR="00C83E31" w:rsidRDefault="00C83E31" w:rsidP="00F84EA5">
      <w:pPr>
        <w:pStyle w:val="isonormal"/>
        <w:jc w:val="left"/>
      </w:pPr>
    </w:p>
    <w:p w14:paraId="3B7E735F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D1CD481" w14:textId="77777777" w:rsidR="00C83E31" w:rsidRPr="000E2C1F" w:rsidRDefault="00C83E31" w:rsidP="00F84EA5">
      <w:pPr>
        <w:pStyle w:val="subcap"/>
      </w:pPr>
      <w:r w:rsidRPr="000E2C1F">
        <w:lastRenderedPageBreak/>
        <w:t>TERRITORY 106</w:t>
      </w:r>
    </w:p>
    <w:p w14:paraId="561166A0" w14:textId="77777777" w:rsidR="00C83E31" w:rsidRPr="000E2C1F" w:rsidRDefault="00C83E31" w:rsidP="00F84EA5">
      <w:pPr>
        <w:pStyle w:val="subcap2"/>
      </w:pPr>
      <w:r w:rsidRPr="000E2C1F">
        <w:t>PHYS DAM</w:t>
      </w:r>
    </w:p>
    <w:p w14:paraId="749AFB70" w14:textId="77777777" w:rsidR="00C83E31" w:rsidRPr="000E2C1F" w:rsidRDefault="00C83E31" w:rsidP="00F84EA5">
      <w:pPr>
        <w:pStyle w:val="isonormal"/>
      </w:pPr>
    </w:p>
    <w:p w14:paraId="78ACE66E" w14:textId="77777777" w:rsidR="00C83E31" w:rsidRPr="000E2C1F" w:rsidRDefault="00C83E31" w:rsidP="00F84EA5">
      <w:pPr>
        <w:pStyle w:val="isonormal"/>
        <w:sectPr w:rsidR="00C83E31" w:rsidRPr="000E2C1F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C83E31" w:rsidRPr="000E2C1F" w14:paraId="51B1E22E" w14:textId="77777777" w:rsidTr="002C54C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1C10F5C9" w14:textId="77777777" w:rsidR="00C83E31" w:rsidRPr="000E2C1F" w:rsidRDefault="00C83E31" w:rsidP="00F84EA5">
            <w:pPr>
              <w:pStyle w:val="tablehead"/>
              <w:rPr>
                <w:kern w:val="18"/>
              </w:rPr>
            </w:pPr>
            <w:r w:rsidRPr="000E2C1F">
              <w:rPr>
                <w:kern w:val="18"/>
              </w:rPr>
              <w:t>PHYSICAL DAMAGE</w:t>
            </w:r>
            <w:r w:rsidRPr="000E2C1F">
              <w:rPr>
                <w:kern w:val="18"/>
              </w:rPr>
              <w:br/>
              <w:t>Original Cost New Range</w:t>
            </w:r>
            <w:r w:rsidRPr="000E2C1F">
              <w:rPr>
                <w:kern w:val="18"/>
              </w:rPr>
              <w:br/>
              <w:t>$25,000 – 29,999</w:t>
            </w:r>
          </w:p>
        </w:tc>
      </w:tr>
      <w:tr w:rsidR="00C83E31" w:rsidRPr="000E2C1F" w14:paraId="03EB3F3F" w14:textId="77777777" w:rsidTr="002C54C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03EE776" w14:textId="77777777" w:rsidR="00C83E31" w:rsidRPr="000E2C1F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8427128" w14:textId="77777777" w:rsidR="00C83E31" w:rsidRPr="000E2C1F" w:rsidRDefault="00C83E31" w:rsidP="00F84EA5">
            <w:pPr>
              <w:pStyle w:val="tablehead"/>
              <w:rPr>
                <w:kern w:val="18"/>
              </w:rPr>
            </w:pPr>
            <w:r w:rsidRPr="000E2C1F">
              <w:rPr>
                <w:kern w:val="18"/>
              </w:rPr>
              <w:t>Specified</w:t>
            </w:r>
            <w:r w:rsidRPr="000E2C1F">
              <w:rPr>
                <w:kern w:val="18"/>
              </w:rPr>
              <w:br/>
              <w:t>Causes</w:t>
            </w:r>
            <w:r w:rsidRPr="000E2C1F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7FBFCD3" w14:textId="77777777" w:rsidR="00C83E31" w:rsidRPr="000E2C1F" w:rsidRDefault="00C83E31" w:rsidP="00F84EA5">
            <w:pPr>
              <w:pStyle w:val="tablehead"/>
              <w:rPr>
                <w:kern w:val="18"/>
              </w:rPr>
            </w:pPr>
            <w:r w:rsidRPr="000E2C1F">
              <w:rPr>
                <w:kern w:val="18"/>
              </w:rPr>
              <w:br/>
            </w:r>
            <w:r w:rsidRPr="000E2C1F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91EF6B5" w14:textId="77777777" w:rsidR="00C83E31" w:rsidRPr="000E2C1F" w:rsidRDefault="00C83E31" w:rsidP="00F84EA5">
            <w:pPr>
              <w:pStyle w:val="tablehead"/>
              <w:rPr>
                <w:kern w:val="18"/>
              </w:rPr>
            </w:pPr>
            <w:r w:rsidRPr="000E2C1F">
              <w:rPr>
                <w:kern w:val="18"/>
              </w:rPr>
              <w:t>$500</w:t>
            </w:r>
            <w:r w:rsidRPr="000E2C1F">
              <w:rPr>
                <w:kern w:val="18"/>
              </w:rPr>
              <w:br/>
              <w:t>Ded.</w:t>
            </w:r>
            <w:r w:rsidRPr="000E2C1F">
              <w:rPr>
                <w:kern w:val="18"/>
              </w:rPr>
              <w:br/>
              <w:t>Coll.</w:t>
            </w:r>
          </w:p>
        </w:tc>
      </w:tr>
      <w:tr w:rsidR="00C83E31" w:rsidRPr="000E2C1F" w14:paraId="7C4B1CC0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72E5FDEB" w14:textId="77777777" w:rsidR="00C83E31" w:rsidRPr="000E2C1F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0E2C1F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C83E31" w:rsidRPr="000E2C1F" w14:paraId="0A0F9C01" w14:textId="77777777" w:rsidTr="002C54CD">
        <w:trPr>
          <w:cantSplit/>
        </w:trPr>
        <w:tc>
          <w:tcPr>
            <w:tcW w:w="540" w:type="dxa"/>
            <w:gridSpan w:val="2"/>
          </w:tcPr>
          <w:p w14:paraId="689ADFAB" w14:textId="77777777" w:rsidR="00C83E31" w:rsidRPr="000E2C1F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8838EF2" w14:textId="77777777" w:rsidR="00C83E31" w:rsidRPr="000E2C1F" w:rsidRDefault="00C83E31" w:rsidP="00F84EA5">
            <w:pPr>
              <w:pStyle w:val="tabletext11"/>
              <w:rPr>
                <w:b/>
                <w:kern w:val="18"/>
              </w:rPr>
            </w:pPr>
            <w:r w:rsidRPr="000E2C1F">
              <w:rPr>
                <w:b/>
                <w:kern w:val="18"/>
              </w:rPr>
              <w:t>– Local And Intermediate – All Vehicles</w:t>
            </w:r>
          </w:p>
        </w:tc>
      </w:tr>
      <w:tr w:rsidR="00C83E31" w:rsidRPr="000E2C1F" w14:paraId="6B7E3617" w14:textId="77777777" w:rsidTr="002C54CD">
        <w:trPr>
          <w:cantSplit/>
        </w:trPr>
        <w:tc>
          <w:tcPr>
            <w:tcW w:w="540" w:type="dxa"/>
            <w:gridSpan w:val="2"/>
          </w:tcPr>
          <w:p w14:paraId="13E08DC9" w14:textId="77777777" w:rsidR="00C83E31" w:rsidRPr="000E2C1F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8AC0D12" w14:textId="77777777" w:rsidR="00C83E31" w:rsidRPr="000E2C1F" w:rsidRDefault="00C83E31" w:rsidP="00F84EA5">
            <w:pPr>
              <w:pStyle w:val="tabletext11"/>
              <w:rPr>
                <w:b/>
                <w:kern w:val="18"/>
              </w:rPr>
            </w:pPr>
            <w:r w:rsidRPr="000E2C1F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C83E31" w:rsidRPr="000E2C1F" w14:paraId="3A3EBB4C" w14:textId="77777777" w:rsidTr="002C54CD">
        <w:trPr>
          <w:cantSplit/>
        </w:trPr>
        <w:tc>
          <w:tcPr>
            <w:tcW w:w="4860" w:type="dxa"/>
            <w:gridSpan w:val="3"/>
          </w:tcPr>
          <w:p w14:paraId="63EE064A" w14:textId="77777777" w:rsidR="00C83E31" w:rsidRPr="000E2C1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D74417D" w14:textId="77777777" w:rsidR="00C83E31" w:rsidRPr="000E2C1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0E2C1F">
              <w:rPr>
                <w:kern w:val="18"/>
              </w:rPr>
              <w:t>$    53</w:t>
            </w:r>
          </w:p>
        </w:tc>
        <w:tc>
          <w:tcPr>
            <w:tcW w:w="1500" w:type="dxa"/>
          </w:tcPr>
          <w:p w14:paraId="300134DF" w14:textId="77777777" w:rsidR="00C83E31" w:rsidRPr="000E2C1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0E2C1F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39562E65" w14:textId="77777777" w:rsidR="00C83E31" w:rsidRPr="000E2C1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0E2C1F">
              <w:rPr>
                <w:kern w:val="18"/>
              </w:rPr>
              <w:t>$   204</w:t>
            </w:r>
          </w:p>
        </w:tc>
      </w:tr>
      <w:tr w:rsidR="00C83E31" w:rsidRPr="000E2C1F" w14:paraId="1C8386DD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3A42DF3" w14:textId="77777777" w:rsidR="00C83E31" w:rsidRPr="000E2C1F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0E2C1F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C83E31" w:rsidRPr="000E2C1F" w14:paraId="5456D290" w14:textId="77777777" w:rsidTr="002C54CD">
        <w:trPr>
          <w:cantSplit/>
        </w:trPr>
        <w:tc>
          <w:tcPr>
            <w:tcW w:w="4860" w:type="dxa"/>
            <w:gridSpan w:val="3"/>
          </w:tcPr>
          <w:p w14:paraId="7CD99FFA" w14:textId="77777777" w:rsidR="00C83E31" w:rsidRPr="000E2C1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3DB35E7" w14:textId="77777777" w:rsidR="00C83E31" w:rsidRPr="000E2C1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BAFB0F7" w14:textId="77777777" w:rsidR="00C83E31" w:rsidRPr="000E2C1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E24C99A" w14:textId="77777777" w:rsidR="00C83E31" w:rsidRPr="000E2C1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0E2C1F" w14:paraId="3DFFF351" w14:textId="77777777" w:rsidTr="002C54CD">
        <w:trPr>
          <w:cantSplit/>
        </w:trPr>
        <w:tc>
          <w:tcPr>
            <w:tcW w:w="4860" w:type="dxa"/>
            <w:gridSpan w:val="3"/>
          </w:tcPr>
          <w:p w14:paraId="21D8D24E" w14:textId="77777777" w:rsidR="00C83E31" w:rsidRPr="000E2C1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608B4B5" w14:textId="77777777" w:rsidR="00C83E31" w:rsidRPr="000E2C1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0E2C1F">
              <w:rPr>
                <w:kern w:val="18"/>
              </w:rPr>
              <w:t>$    57</w:t>
            </w:r>
          </w:p>
        </w:tc>
        <w:tc>
          <w:tcPr>
            <w:tcW w:w="1500" w:type="dxa"/>
          </w:tcPr>
          <w:p w14:paraId="67094A56" w14:textId="77777777" w:rsidR="00C83E31" w:rsidRPr="000E2C1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0E2C1F">
              <w:rPr>
                <w:kern w:val="18"/>
              </w:rPr>
              <w:t>$    72</w:t>
            </w:r>
          </w:p>
        </w:tc>
        <w:tc>
          <w:tcPr>
            <w:tcW w:w="1500" w:type="dxa"/>
          </w:tcPr>
          <w:p w14:paraId="6A75A320" w14:textId="77777777" w:rsidR="00C83E31" w:rsidRPr="000E2C1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0E2C1F">
              <w:rPr>
                <w:kern w:val="18"/>
              </w:rPr>
              <w:t>$   294</w:t>
            </w:r>
          </w:p>
        </w:tc>
      </w:tr>
      <w:tr w:rsidR="00C83E31" w:rsidRPr="000E2C1F" w14:paraId="1B29A9F6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F264B76" w14:textId="77777777" w:rsidR="00C83E31" w:rsidRPr="000E2C1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0E2C1F" w14:paraId="07EBC466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86A0FC5" w14:textId="77777777" w:rsidR="00C83E31" w:rsidRPr="000E2C1F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0E2C1F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C83E31" w:rsidRPr="000E2C1F" w14:paraId="1D2301DE" w14:textId="77777777" w:rsidTr="002C54CD">
        <w:trPr>
          <w:cantSplit/>
        </w:trPr>
        <w:tc>
          <w:tcPr>
            <w:tcW w:w="540" w:type="dxa"/>
            <w:gridSpan w:val="2"/>
          </w:tcPr>
          <w:p w14:paraId="7ADA29A2" w14:textId="77777777" w:rsidR="00C83E31" w:rsidRPr="000E2C1F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E7C2EFA" w14:textId="77777777" w:rsidR="00C83E31" w:rsidRPr="000E2C1F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0E2C1F">
              <w:rPr>
                <w:b/>
                <w:caps/>
                <w:kern w:val="18"/>
              </w:rPr>
              <w:t>– taxicabs and limousines</w:t>
            </w:r>
          </w:p>
        </w:tc>
      </w:tr>
      <w:tr w:rsidR="00C83E31" w:rsidRPr="000E2C1F" w14:paraId="65FA8173" w14:textId="77777777" w:rsidTr="002C54CD">
        <w:trPr>
          <w:cantSplit/>
        </w:trPr>
        <w:tc>
          <w:tcPr>
            <w:tcW w:w="4860" w:type="dxa"/>
            <w:gridSpan w:val="3"/>
          </w:tcPr>
          <w:p w14:paraId="630B5B57" w14:textId="77777777" w:rsidR="00C83E31" w:rsidRPr="000E2C1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5BC1390" w14:textId="77777777" w:rsidR="00C83E31" w:rsidRPr="000E2C1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0E2C1F">
              <w:rPr>
                <w:kern w:val="18"/>
              </w:rPr>
              <w:t>$    81</w:t>
            </w:r>
          </w:p>
        </w:tc>
        <w:tc>
          <w:tcPr>
            <w:tcW w:w="1500" w:type="dxa"/>
          </w:tcPr>
          <w:p w14:paraId="5B4757EC" w14:textId="77777777" w:rsidR="00C83E31" w:rsidRPr="000E2C1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0E2C1F">
              <w:rPr>
                <w:kern w:val="18"/>
              </w:rPr>
              <w:t>$   100</w:t>
            </w:r>
          </w:p>
        </w:tc>
        <w:tc>
          <w:tcPr>
            <w:tcW w:w="1500" w:type="dxa"/>
          </w:tcPr>
          <w:p w14:paraId="5B04E60E" w14:textId="77777777" w:rsidR="00C83E31" w:rsidRPr="000E2C1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0E2C1F">
              <w:rPr>
                <w:kern w:val="18"/>
              </w:rPr>
              <w:t>$   459</w:t>
            </w:r>
          </w:p>
        </w:tc>
      </w:tr>
      <w:tr w:rsidR="00C83E31" w:rsidRPr="000E2C1F" w14:paraId="7F3819A5" w14:textId="77777777" w:rsidTr="002C54CD">
        <w:trPr>
          <w:cantSplit/>
        </w:trPr>
        <w:tc>
          <w:tcPr>
            <w:tcW w:w="540" w:type="dxa"/>
            <w:gridSpan w:val="2"/>
          </w:tcPr>
          <w:p w14:paraId="5644F4DD" w14:textId="77777777" w:rsidR="00C83E31" w:rsidRPr="000E2C1F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E72A531" w14:textId="77777777" w:rsidR="00C83E31" w:rsidRPr="000E2C1F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0E2C1F">
              <w:rPr>
                <w:b/>
                <w:caps/>
                <w:kern w:val="18"/>
              </w:rPr>
              <w:t>– SCHOOL AND CHURCH BUSES</w:t>
            </w:r>
          </w:p>
        </w:tc>
      </w:tr>
      <w:tr w:rsidR="00C83E31" w:rsidRPr="000E2C1F" w14:paraId="23E5BA78" w14:textId="77777777" w:rsidTr="002C54CD">
        <w:trPr>
          <w:cantSplit/>
        </w:trPr>
        <w:tc>
          <w:tcPr>
            <w:tcW w:w="4860" w:type="dxa"/>
            <w:gridSpan w:val="3"/>
          </w:tcPr>
          <w:p w14:paraId="263CCEC5" w14:textId="77777777" w:rsidR="00C83E31" w:rsidRPr="000E2C1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5D530EA" w14:textId="77777777" w:rsidR="00C83E31" w:rsidRPr="000E2C1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0E2C1F">
              <w:rPr>
                <w:kern w:val="18"/>
              </w:rPr>
              <w:t>$    36</w:t>
            </w:r>
          </w:p>
        </w:tc>
        <w:tc>
          <w:tcPr>
            <w:tcW w:w="1500" w:type="dxa"/>
          </w:tcPr>
          <w:p w14:paraId="5EC23036" w14:textId="77777777" w:rsidR="00C83E31" w:rsidRPr="000E2C1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0E2C1F">
              <w:rPr>
                <w:kern w:val="18"/>
              </w:rPr>
              <w:t>$    45</w:t>
            </w:r>
          </w:p>
        </w:tc>
        <w:tc>
          <w:tcPr>
            <w:tcW w:w="1500" w:type="dxa"/>
          </w:tcPr>
          <w:p w14:paraId="5AC07217" w14:textId="77777777" w:rsidR="00C83E31" w:rsidRPr="000E2C1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0E2C1F">
              <w:rPr>
                <w:kern w:val="18"/>
              </w:rPr>
              <w:t>$   129</w:t>
            </w:r>
          </w:p>
        </w:tc>
      </w:tr>
      <w:tr w:rsidR="00C83E31" w:rsidRPr="000E2C1F" w14:paraId="3F34B622" w14:textId="77777777" w:rsidTr="002C54CD">
        <w:trPr>
          <w:cantSplit/>
        </w:trPr>
        <w:tc>
          <w:tcPr>
            <w:tcW w:w="540" w:type="dxa"/>
            <w:gridSpan w:val="2"/>
          </w:tcPr>
          <w:p w14:paraId="3F2F4677" w14:textId="77777777" w:rsidR="00C83E31" w:rsidRPr="000E2C1F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3AF17E7" w14:textId="77777777" w:rsidR="00C83E31" w:rsidRPr="000E2C1F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0E2C1F">
              <w:rPr>
                <w:b/>
                <w:caps/>
                <w:kern w:val="18"/>
              </w:rPr>
              <w:t>– OTHER BUSES</w:t>
            </w:r>
          </w:p>
        </w:tc>
      </w:tr>
      <w:tr w:rsidR="00C83E31" w:rsidRPr="000E2C1F" w14:paraId="25537417" w14:textId="77777777" w:rsidTr="002C54CD">
        <w:trPr>
          <w:cantSplit/>
        </w:trPr>
        <w:tc>
          <w:tcPr>
            <w:tcW w:w="4860" w:type="dxa"/>
            <w:gridSpan w:val="3"/>
          </w:tcPr>
          <w:p w14:paraId="643C1F8D" w14:textId="77777777" w:rsidR="00C83E31" w:rsidRPr="000E2C1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1933EF5" w14:textId="77777777" w:rsidR="00C83E31" w:rsidRPr="000E2C1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0E2C1F">
              <w:rPr>
                <w:kern w:val="18"/>
              </w:rPr>
              <w:t>$    36</w:t>
            </w:r>
          </w:p>
        </w:tc>
        <w:tc>
          <w:tcPr>
            <w:tcW w:w="1500" w:type="dxa"/>
          </w:tcPr>
          <w:p w14:paraId="38E33BEF" w14:textId="77777777" w:rsidR="00C83E31" w:rsidRPr="000E2C1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0E2C1F">
              <w:rPr>
                <w:kern w:val="18"/>
              </w:rPr>
              <w:t>$    45</w:t>
            </w:r>
          </w:p>
        </w:tc>
        <w:tc>
          <w:tcPr>
            <w:tcW w:w="1500" w:type="dxa"/>
          </w:tcPr>
          <w:p w14:paraId="007F0E47" w14:textId="77777777" w:rsidR="00C83E31" w:rsidRPr="000E2C1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0E2C1F">
              <w:rPr>
                <w:kern w:val="18"/>
              </w:rPr>
              <w:t>$   129</w:t>
            </w:r>
          </w:p>
        </w:tc>
      </w:tr>
      <w:tr w:rsidR="00C83E31" w:rsidRPr="000E2C1F" w14:paraId="37E5048D" w14:textId="77777777" w:rsidTr="002C54CD">
        <w:trPr>
          <w:cantSplit/>
        </w:trPr>
        <w:tc>
          <w:tcPr>
            <w:tcW w:w="540" w:type="dxa"/>
            <w:gridSpan w:val="2"/>
          </w:tcPr>
          <w:p w14:paraId="0D9955F9" w14:textId="77777777" w:rsidR="00C83E31" w:rsidRPr="000E2C1F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E83F89A" w14:textId="77777777" w:rsidR="00C83E31" w:rsidRPr="000E2C1F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0E2C1F">
              <w:rPr>
                <w:b/>
                <w:caps/>
                <w:kern w:val="18"/>
              </w:rPr>
              <w:t>– VAN POOLS</w:t>
            </w:r>
          </w:p>
        </w:tc>
      </w:tr>
      <w:tr w:rsidR="00C83E31" w:rsidRPr="000E2C1F" w14:paraId="1CFEC78F" w14:textId="77777777" w:rsidTr="002C54CD">
        <w:trPr>
          <w:cantSplit/>
        </w:trPr>
        <w:tc>
          <w:tcPr>
            <w:tcW w:w="4860" w:type="dxa"/>
            <w:gridSpan w:val="3"/>
          </w:tcPr>
          <w:p w14:paraId="67EC53DC" w14:textId="77777777" w:rsidR="00C83E31" w:rsidRPr="000E2C1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05A196D" w14:textId="77777777" w:rsidR="00C83E31" w:rsidRPr="000E2C1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0E2C1F">
              <w:rPr>
                <w:kern w:val="18"/>
              </w:rPr>
              <w:t>$    81</w:t>
            </w:r>
          </w:p>
        </w:tc>
        <w:tc>
          <w:tcPr>
            <w:tcW w:w="1500" w:type="dxa"/>
          </w:tcPr>
          <w:p w14:paraId="4B8E6A20" w14:textId="77777777" w:rsidR="00C83E31" w:rsidRPr="000E2C1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0E2C1F">
              <w:rPr>
                <w:kern w:val="18"/>
              </w:rPr>
              <w:t>$   100</w:t>
            </w:r>
          </w:p>
        </w:tc>
        <w:tc>
          <w:tcPr>
            <w:tcW w:w="1500" w:type="dxa"/>
          </w:tcPr>
          <w:p w14:paraId="318A2D76" w14:textId="77777777" w:rsidR="00C83E31" w:rsidRPr="000E2C1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0E2C1F">
              <w:rPr>
                <w:kern w:val="18"/>
              </w:rPr>
              <w:t>$   459</w:t>
            </w:r>
          </w:p>
        </w:tc>
      </w:tr>
      <w:tr w:rsidR="00C83E31" w:rsidRPr="000E2C1F" w14:paraId="5FA30925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53A7B8F" w14:textId="77777777" w:rsidR="00C83E31" w:rsidRPr="000E2C1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0E2C1F" w14:paraId="5914CAB0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CA2B560" w14:textId="77777777" w:rsidR="00C83E31" w:rsidRPr="000E2C1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0E2C1F" w14:paraId="65A0CE17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0DB09F3A" w14:textId="77777777" w:rsidR="00C83E31" w:rsidRPr="000E2C1F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0E2C1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BD92D04" w14:textId="77777777" w:rsidR="00C83E31" w:rsidRPr="000E2C1F" w:rsidRDefault="00C83E31" w:rsidP="00F84EA5">
            <w:pPr>
              <w:pStyle w:val="tabletext11"/>
              <w:rPr>
                <w:kern w:val="18"/>
              </w:rPr>
            </w:pPr>
            <w:r w:rsidRPr="000E2C1F">
              <w:rPr>
                <w:kern w:val="18"/>
              </w:rPr>
              <w:t xml:space="preserve">For Other Than Zone-rated Trucks, Tractors and Trailers Classifications, refer to Rule </w:t>
            </w:r>
            <w:r w:rsidRPr="000E2C1F">
              <w:rPr>
                <w:rStyle w:val="rulelink"/>
              </w:rPr>
              <w:t>222.</w:t>
            </w:r>
            <w:r w:rsidRPr="000E2C1F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0E2C1F" w14:paraId="26E455EF" w14:textId="77777777" w:rsidTr="002C54CD">
        <w:trPr>
          <w:cantSplit/>
        </w:trPr>
        <w:tc>
          <w:tcPr>
            <w:tcW w:w="220" w:type="dxa"/>
          </w:tcPr>
          <w:p w14:paraId="650F27D0" w14:textId="77777777" w:rsidR="00C83E31" w:rsidRPr="000E2C1F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0E2C1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1774024" w14:textId="77777777" w:rsidR="00C83E31" w:rsidRPr="000E2C1F" w:rsidRDefault="00C83E31" w:rsidP="00F84EA5">
            <w:pPr>
              <w:pStyle w:val="tabletext11"/>
              <w:rPr>
                <w:kern w:val="18"/>
              </w:rPr>
            </w:pPr>
            <w:r w:rsidRPr="000E2C1F">
              <w:rPr>
                <w:kern w:val="18"/>
              </w:rPr>
              <w:t xml:space="preserve">For Private Passenger Types Classifications, refer to Rule </w:t>
            </w:r>
            <w:r w:rsidRPr="000E2C1F">
              <w:rPr>
                <w:rStyle w:val="rulelink"/>
              </w:rPr>
              <w:t>232.</w:t>
            </w:r>
            <w:r w:rsidRPr="000E2C1F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0E2C1F" w14:paraId="2F6CEF47" w14:textId="77777777" w:rsidTr="002C54CD">
        <w:trPr>
          <w:cantSplit/>
        </w:trPr>
        <w:tc>
          <w:tcPr>
            <w:tcW w:w="220" w:type="dxa"/>
          </w:tcPr>
          <w:p w14:paraId="20C175C9" w14:textId="77777777" w:rsidR="00C83E31" w:rsidRPr="000E2C1F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0E2C1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8D07032" w14:textId="77777777" w:rsidR="00C83E31" w:rsidRPr="000E2C1F" w:rsidRDefault="00C83E31" w:rsidP="00F84EA5">
            <w:pPr>
              <w:pStyle w:val="tabletext11"/>
              <w:rPr>
                <w:kern w:val="18"/>
              </w:rPr>
            </w:pPr>
            <w:r w:rsidRPr="000E2C1F">
              <w:rPr>
                <w:kern w:val="18"/>
              </w:rPr>
              <w:t xml:space="preserve">For Other Than Zone-rated Publics Autos, refer to Rule </w:t>
            </w:r>
            <w:r w:rsidRPr="000E2C1F">
              <w:rPr>
                <w:rStyle w:val="rulelink"/>
              </w:rPr>
              <w:t>239.</w:t>
            </w:r>
            <w:r w:rsidRPr="000E2C1F">
              <w:rPr>
                <w:rStyle w:val="rulelink"/>
                <w:b w:val="0"/>
              </w:rPr>
              <w:t xml:space="preserve"> for premium development</w:t>
            </w:r>
            <w:r w:rsidRPr="000E2C1F">
              <w:rPr>
                <w:rStyle w:val="rulelink"/>
              </w:rPr>
              <w:t>.</w:t>
            </w:r>
          </w:p>
        </w:tc>
      </w:tr>
      <w:tr w:rsidR="00C83E31" w:rsidRPr="000E2C1F" w14:paraId="5602C8B5" w14:textId="77777777" w:rsidTr="002C54CD">
        <w:trPr>
          <w:cantSplit/>
        </w:trPr>
        <w:tc>
          <w:tcPr>
            <w:tcW w:w="220" w:type="dxa"/>
          </w:tcPr>
          <w:p w14:paraId="01244AB8" w14:textId="77777777" w:rsidR="00C83E31" w:rsidRPr="000E2C1F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0E2C1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85312BD" w14:textId="77777777" w:rsidR="00C83E31" w:rsidRPr="000E2C1F" w:rsidRDefault="00C83E31" w:rsidP="00F84EA5">
            <w:pPr>
              <w:pStyle w:val="tabletext11"/>
              <w:rPr>
                <w:kern w:val="18"/>
              </w:rPr>
            </w:pPr>
            <w:r w:rsidRPr="000E2C1F">
              <w:rPr>
                <w:kern w:val="18"/>
              </w:rPr>
              <w:t xml:space="preserve">For Deductible factors, refer to Rule </w:t>
            </w:r>
            <w:r w:rsidRPr="000E2C1F">
              <w:rPr>
                <w:rStyle w:val="rulelink"/>
              </w:rPr>
              <w:t>298.</w:t>
            </w:r>
          </w:p>
        </w:tc>
      </w:tr>
      <w:tr w:rsidR="00C83E31" w:rsidRPr="000E2C1F" w14:paraId="17D436A6" w14:textId="77777777" w:rsidTr="002C54CD">
        <w:trPr>
          <w:cantSplit/>
        </w:trPr>
        <w:tc>
          <w:tcPr>
            <w:tcW w:w="220" w:type="dxa"/>
          </w:tcPr>
          <w:p w14:paraId="43DAAA36" w14:textId="77777777" w:rsidR="00C83E31" w:rsidRPr="000E2C1F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0E2C1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6C0A705" w14:textId="77777777" w:rsidR="00C83E31" w:rsidRPr="000E2C1F" w:rsidRDefault="00C83E31" w:rsidP="00F84EA5">
            <w:pPr>
              <w:pStyle w:val="tabletext11"/>
              <w:rPr>
                <w:kern w:val="18"/>
              </w:rPr>
            </w:pPr>
            <w:r w:rsidRPr="000E2C1F">
              <w:rPr>
                <w:kern w:val="18"/>
              </w:rPr>
              <w:t xml:space="preserve">For Vehicle Value factors, refer to Rule </w:t>
            </w:r>
            <w:r w:rsidRPr="000E2C1F">
              <w:rPr>
                <w:rStyle w:val="rulelink"/>
              </w:rPr>
              <w:t>301.</w:t>
            </w:r>
          </w:p>
        </w:tc>
      </w:tr>
      <w:tr w:rsidR="00C83E31" w:rsidRPr="000E2C1F" w14:paraId="30AF3CF7" w14:textId="77777777" w:rsidTr="002C54CD">
        <w:trPr>
          <w:cantSplit/>
        </w:trPr>
        <w:tc>
          <w:tcPr>
            <w:tcW w:w="220" w:type="dxa"/>
          </w:tcPr>
          <w:p w14:paraId="43412AE3" w14:textId="77777777" w:rsidR="00C83E31" w:rsidRPr="000E2C1F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17233A" w14:textId="77777777" w:rsidR="00C83E31" w:rsidRPr="000E2C1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0E2C1F" w14:paraId="1A75DFC5" w14:textId="77777777" w:rsidTr="002C54CD">
        <w:trPr>
          <w:cantSplit/>
        </w:trPr>
        <w:tc>
          <w:tcPr>
            <w:tcW w:w="220" w:type="dxa"/>
          </w:tcPr>
          <w:p w14:paraId="4DC2A1DA" w14:textId="77777777" w:rsidR="00C83E31" w:rsidRPr="000E2C1F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EC80508" w14:textId="77777777" w:rsidR="00C83E31" w:rsidRPr="000E2C1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0E2C1F" w14:paraId="01313DCF" w14:textId="77777777" w:rsidTr="002C54CD">
        <w:trPr>
          <w:cantSplit/>
        </w:trPr>
        <w:tc>
          <w:tcPr>
            <w:tcW w:w="220" w:type="dxa"/>
          </w:tcPr>
          <w:p w14:paraId="37165691" w14:textId="77777777" w:rsidR="00C83E31" w:rsidRPr="000E2C1F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F03D5E2" w14:textId="77777777" w:rsidR="00C83E31" w:rsidRPr="000E2C1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0E2C1F" w14:paraId="5732996C" w14:textId="77777777" w:rsidTr="002C54CD">
        <w:trPr>
          <w:cantSplit/>
        </w:trPr>
        <w:tc>
          <w:tcPr>
            <w:tcW w:w="220" w:type="dxa"/>
          </w:tcPr>
          <w:p w14:paraId="591CE7AB" w14:textId="77777777" w:rsidR="00C83E31" w:rsidRPr="000E2C1F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4F0712D" w14:textId="77777777" w:rsidR="00C83E31" w:rsidRPr="000E2C1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0E2C1F" w14:paraId="7BFAC5B3" w14:textId="77777777" w:rsidTr="002C54CD">
        <w:trPr>
          <w:cantSplit/>
        </w:trPr>
        <w:tc>
          <w:tcPr>
            <w:tcW w:w="220" w:type="dxa"/>
          </w:tcPr>
          <w:p w14:paraId="4B34A86A" w14:textId="77777777" w:rsidR="00C83E31" w:rsidRPr="000E2C1F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E2DBEBA" w14:textId="77777777" w:rsidR="00C83E31" w:rsidRPr="000E2C1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0E2C1F" w14:paraId="6C38116C" w14:textId="77777777" w:rsidTr="002C54CD">
        <w:trPr>
          <w:cantSplit/>
        </w:trPr>
        <w:tc>
          <w:tcPr>
            <w:tcW w:w="220" w:type="dxa"/>
          </w:tcPr>
          <w:p w14:paraId="5E7F65F4" w14:textId="77777777" w:rsidR="00C83E31" w:rsidRPr="000E2C1F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8771A48" w14:textId="77777777" w:rsidR="00C83E31" w:rsidRPr="000E2C1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0E2C1F" w14:paraId="1075A516" w14:textId="77777777" w:rsidTr="002C54CD">
        <w:trPr>
          <w:cantSplit/>
        </w:trPr>
        <w:tc>
          <w:tcPr>
            <w:tcW w:w="220" w:type="dxa"/>
          </w:tcPr>
          <w:p w14:paraId="3E015133" w14:textId="77777777" w:rsidR="00C83E31" w:rsidRPr="000E2C1F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394D9D5" w14:textId="77777777" w:rsidR="00C83E31" w:rsidRPr="000E2C1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0E2C1F" w14:paraId="23566C19" w14:textId="77777777" w:rsidTr="002C54CD">
        <w:trPr>
          <w:cantSplit/>
        </w:trPr>
        <w:tc>
          <w:tcPr>
            <w:tcW w:w="220" w:type="dxa"/>
          </w:tcPr>
          <w:p w14:paraId="0C4AF544" w14:textId="77777777" w:rsidR="00C83E31" w:rsidRPr="000E2C1F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2AFF4FD" w14:textId="77777777" w:rsidR="00C83E31" w:rsidRPr="000E2C1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0E2C1F" w14:paraId="4A756E1C" w14:textId="77777777" w:rsidTr="002C54CD">
        <w:trPr>
          <w:cantSplit/>
        </w:trPr>
        <w:tc>
          <w:tcPr>
            <w:tcW w:w="220" w:type="dxa"/>
          </w:tcPr>
          <w:p w14:paraId="457DBAEC" w14:textId="77777777" w:rsidR="00C83E31" w:rsidRPr="000E2C1F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378C049" w14:textId="77777777" w:rsidR="00C83E31" w:rsidRPr="000E2C1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0E2C1F" w14:paraId="1D02B2F5" w14:textId="77777777" w:rsidTr="002C54CD">
        <w:trPr>
          <w:cantSplit/>
        </w:trPr>
        <w:tc>
          <w:tcPr>
            <w:tcW w:w="220" w:type="dxa"/>
          </w:tcPr>
          <w:p w14:paraId="160E0DDA" w14:textId="77777777" w:rsidR="00C83E31" w:rsidRPr="000E2C1F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4362A54" w14:textId="77777777" w:rsidR="00C83E31" w:rsidRPr="000E2C1F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0B981DB3" w14:textId="77777777" w:rsidR="00C83E31" w:rsidRDefault="00C83E31" w:rsidP="00F84EA5">
      <w:pPr>
        <w:pStyle w:val="isonormal"/>
      </w:pPr>
    </w:p>
    <w:p w14:paraId="65B81472" w14:textId="77777777" w:rsidR="00C83E31" w:rsidRDefault="00C83E31" w:rsidP="00F84EA5">
      <w:pPr>
        <w:pStyle w:val="isonormal"/>
        <w:jc w:val="left"/>
      </w:pPr>
    </w:p>
    <w:p w14:paraId="61F550FF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B3142F2" w14:textId="77777777" w:rsidR="00C83E31" w:rsidRPr="00B3251E" w:rsidRDefault="00C83E31" w:rsidP="00F84EA5">
      <w:pPr>
        <w:pStyle w:val="subcap"/>
      </w:pPr>
      <w:r w:rsidRPr="00B3251E">
        <w:lastRenderedPageBreak/>
        <w:t>TERRITORY 107</w:t>
      </w:r>
    </w:p>
    <w:p w14:paraId="4BE1FE80" w14:textId="77777777" w:rsidR="00C83E31" w:rsidRPr="00B3251E" w:rsidRDefault="00C83E31" w:rsidP="00F84EA5">
      <w:pPr>
        <w:pStyle w:val="subcap2"/>
      </w:pPr>
      <w:r w:rsidRPr="00B3251E">
        <w:t>PHYS DAM</w:t>
      </w:r>
    </w:p>
    <w:p w14:paraId="37ED645E" w14:textId="77777777" w:rsidR="00C83E31" w:rsidRPr="00B3251E" w:rsidRDefault="00C83E31" w:rsidP="00F84EA5">
      <w:pPr>
        <w:pStyle w:val="isonormal"/>
      </w:pPr>
    </w:p>
    <w:p w14:paraId="29304B42" w14:textId="77777777" w:rsidR="00C83E31" w:rsidRPr="00B3251E" w:rsidRDefault="00C83E31" w:rsidP="00F84EA5">
      <w:pPr>
        <w:pStyle w:val="isonormal"/>
        <w:sectPr w:rsidR="00C83E31" w:rsidRPr="00B3251E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C83E31" w:rsidRPr="00B3251E" w14:paraId="425CD6EA" w14:textId="77777777" w:rsidTr="002C54C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CC3E60A" w14:textId="77777777" w:rsidR="00C83E31" w:rsidRPr="00B3251E" w:rsidRDefault="00C83E31" w:rsidP="00F84EA5">
            <w:pPr>
              <w:pStyle w:val="tablehead"/>
              <w:rPr>
                <w:kern w:val="18"/>
              </w:rPr>
            </w:pPr>
            <w:r w:rsidRPr="00B3251E">
              <w:rPr>
                <w:kern w:val="18"/>
              </w:rPr>
              <w:t>PHYSICAL DAMAGE</w:t>
            </w:r>
            <w:r w:rsidRPr="00B3251E">
              <w:rPr>
                <w:kern w:val="18"/>
              </w:rPr>
              <w:br/>
              <w:t>Original Cost New Range</w:t>
            </w:r>
            <w:r w:rsidRPr="00B3251E">
              <w:rPr>
                <w:kern w:val="18"/>
              </w:rPr>
              <w:br/>
              <w:t>$25,000 – 29,999</w:t>
            </w:r>
          </w:p>
        </w:tc>
      </w:tr>
      <w:tr w:rsidR="00C83E31" w:rsidRPr="00B3251E" w14:paraId="145159B4" w14:textId="77777777" w:rsidTr="002C54C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EAD9B35" w14:textId="77777777" w:rsidR="00C83E31" w:rsidRPr="00B3251E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528360A" w14:textId="77777777" w:rsidR="00C83E31" w:rsidRPr="00B3251E" w:rsidRDefault="00C83E31" w:rsidP="00F84EA5">
            <w:pPr>
              <w:pStyle w:val="tablehead"/>
              <w:rPr>
                <w:kern w:val="18"/>
              </w:rPr>
            </w:pPr>
            <w:r w:rsidRPr="00B3251E">
              <w:rPr>
                <w:kern w:val="18"/>
              </w:rPr>
              <w:t>Specified</w:t>
            </w:r>
            <w:r w:rsidRPr="00B3251E">
              <w:rPr>
                <w:kern w:val="18"/>
              </w:rPr>
              <w:br/>
              <w:t>Causes</w:t>
            </w:r>
            <w:r w:rsidRPr="00B3251E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2AE0C27" w14:textId="77777777" w:rsidR="00C83E31" w:rsidRPr="00B3251E" w:rsidRDefault="00C83E31" w:rsidP="00F84EA5">
            <w:pPr>
              <w:pStyle w:val="tablehead"/>
              <w:rPr>
                <w:kern w:val="18"/>
              </w:rPr>
            </w:pPr>
            <w:r w:rsidRPr="00B3251E">
              <w:rPr>
                <w:kern w:val="18"/>
              </w:rPr>
              <w:br/>
            </w:r>
            <w:r w:rsidRPr="00B3251E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A150AEF" w14:textId="77777777" w:rsidR="00C83E31" w:rsidRPr="00B3251E" w:rsidRDefault="00C83E31" w:rsidP="00F84EA5">
            <w:pPr>
              <w:pStyle w:val="tablehead"/>
              <w:rPr>
                <w:kern w:val="18"/>
              </w:rPr>
            </w:pPr>
            <w:r w:rsidRPr="00B3251E">
              <w:rPr>
                <w:kern w:val="18"/>
              </w:rPr>
              <w:t>$500</w:t>
            </w:r>
            <w:r w:rsidRPr="00B3251E">
              <w:rPr>
                <w:kern w:val="18"/>
              </w:rPr>
              <w:br/>
              <w:t>Ded.</w:t>
            </w:r>
            <w:r w:rsidRPr="00B3251E">
              <w:rPr>
                <w:kern w:val="18"/>
              </w:rPr>
              <w:br/>
              <w:t>Coll.</w:t>
            </w:r>
          </w:p>
        </w:tc>
      </w:tr>
      <w:tr w:rsidR="00C83E31" w:rsidRPr="00B3251E" w14:paraId="47F81932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FEB1101" w14:textId="77777777" w:rsidR="00C83E31" w:rsidRPr="00B3251E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B3251E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C83E31" w:rsidRPr="00B3251E" w14:paraId="629B177A" w14:textId="77777777" w:rsidTr="002C54CD">
        <w:trPr>
          <w:cantSplit/>
        </w:trPr>
        <w:tc>
          <w:tcPr>
            <w:tcW w:w="540" w:type="dxa"/>
            <w:gridSpan w:val="2"/>
          </w:tcPr>
          <w:p w14:paraId="13EB7818" w14:textId="77777777" w:rsidR="00C83E31" w:rsidRPr="00B3251E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B6AFDE5" w14:textId="77777777" w:rsidR="00C83E31" w:rsidRPr="00B3251E" w:rsidRDefault="00C83E31" w:rsidP="00F84EA5">
            <w:pPr>
              <w:pStyle w:val="tabletext11"/>
              <w:rPr>
                <w:b/>
                <w:kern w:val="18"/>
              </w:rPr>
            </w:pPr>
            <w:r w:rsidRPr="00B3251E">
              <w:rPr>
                <w:b/>
                <w:kern w:val="18"/>
              </w:rPr>
              <w:t>– Local And Intermediate – All Vehicles</w:t>
            </w:r>
          </w:p>
        </w:tc>
      </w:tr>
      <w:tr w:rsidR="00C83E31" w:rsidRPr="00B3251E" w14:paraId="65294928" w14:textId="77777777" w:rsidTr="002C54CD">
        <w:trPr>
          <w:cantSplit/>
        </w:trPr>
        <w:tc>
          <w:tcPr>
            <w:tcW w:w="540" w:type="dxa"/>
            <w:gridSpan w:val="2"/>
          </w:tcPr>
          <w:p w14:paraId="72E082A0" w14:textId="77777777" w:rsidR="00C83E31" w:rsidRPr="00B3251E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A003621" w14:textId="77777777" w:rsidR="00C83E31" w:rsidRPr="00B3251E" w:rsidRDefault="00C83E31" w:rsidP="00F84EA5">
            <w:pPr>
              <w:pStyle w:val="tabletext11"/>
              <w:rPr>
                <w:b/>
                <w:kern w:val="18"/>
              </w:rPr>
            </w:pPr>
            <w:r w:rsidRPr="00B3251E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C83E31" w:rsidRPr="00B3251E" w14:paraId="509F14F4" w14:textId="77777777" w:rsidTr="002C54CD">
        <w:trPr>
          <w:cantSplit/>
        </w:trPr>
        <w:tc>
          <w:tcPr>
            <w:tcW w:w="4860" w:type="dxa"/>
            <w:gridSpan w:val="3"/>
          </w:tcPr>
          <w:p w14:paraId="7BE87412" w14:textId="77777777" w:rsidR="00C83E31" w:rsidRPr="00B3251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FB9D000" w14:textId="77777777" w:rsidR="00C83E31" w:rsidRPr="00B3251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3251E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366D5469" w14:textId="77777777" w:rsidR="00C83E31" w:rsidRPr="00B3251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3251E"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14:paraId="1B4C13C4" w14:textId="77777777" w:rsidR="00C83E31" w:rsidRPr="00B3251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3251E">
              <w:rPr>
                <w:kern w:val="18"/>
              </w:rPr>
              <w:t>$   207</w:t>
            </w:r>
          </w:p>
        </w:tc>
      </w:tr>
      <w:tr w:rsidR="00C83E31" w:rsidRPr="00B3251E" w14:paraId="7BEC9CB0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1F3AAD0" w14:textId="77777777" w:rsidR="00C83E31" w:rsidRPr="00B3251E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B3251E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C83E31" w:rsidRPr="00B3251E" w14:paraId="6D21B923" w14:textId="77777777" w:rsidTr="002C54CD">
        <w:trPr>
          <w:cantSplit/>
        </w:trPr>
        <w:tc>
          <w:tcPr>
            <w:tcW w:w="4860" w:type="dxa"/>
            <w:gridSpan w:val="3"/>
          </w:tcPr>
          <w:p w14:paraId="3F4415CF" w14:textId="77777777" w:rsidR="00C83E31" w:rsidRPr="00B3251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2057925" w14:textId="77777777" w:rsidR="00C83E31" w:rsidRPr="00B3251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7055D35" w14:textId="77777777" w:rsidR="00C83E31" w:rsidRPr="00B3251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3D568C9" w14:textId="77777777" w:rsidR="00C83E31" w:rsidRPr="00B3251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B3251E" w14:paraId="02EC7585" w14:textId="77777777" w:rsidTr="002C54CD">
        <w:trPr>
          <w:cantSplit/>
        </w:trPr>
        <w:tc>
          <w:tcPr>
            <w:tcW w:w="4860" w:type="dxa"/>
            <w:gridSpan w:val="3"/>
          </w:tcPr>
          <w:p w14:paraId="41C876EA" w14:textId="77777777" w:rsidR="00C83E31" w:rsidRPr="00B3251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286CAF2" w14:textId="77777777" w:rsidR="00C83E31" w:rsidRPr="00B3251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3251E">
              <w:rPr>
                <w:kern w:val="18"/>
              </w:rPr>
              <w:t>$    70</w:t>
            </w:r>
          </w:p>
        </w:tc>
        <w:tc>
          <w:tcPr>
            <w:tcW w:w="1500" w:type="dxa"/>
          </w:tcPr>
          <w:p w14:paraId="48247AE2" w14:textId="77777777" w:rsidR="00C83E31" w:rsidRPr="00B3251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3251E">
              <w:rPr>
                <w:kern w:val="18"/>
              </w:rPr>
              <w:t>$    89</w:t>
            </w:r>
          </w:p>
        </w:tc>
        <w:tc>
          <w:tcPr>
            <w:tcW w:w="1500" w:type="dxa"/>
          </w:tcPr>
          <w:p w14:paraId="3A8B0931" w14:textId="77777777" w:rsidR="00C83E31" w:rsidRPr="00B3251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3251E">
              <w:rPr>
                <w:kern w:val="18"/>
              </w:rPr>
              <w:t>$   303</w:t>
            </w:r>
          </w:p>
        </w:tc>
      </w:tr>
      <w:tr w:rsidR="00C83E31" w:rsidRPr="00B3251E" w14:paraId="77509347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4652531" w14:textId="77777777" w:rsidR="00C83E31" w:rsidRPr="00B3251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3251E" w14:paraId="4DA3005A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92F10C3" w14:textId="77777777" w:rsidR="00C83E31" w:rsidRPr="00B3251E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B3251E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C83E31" w:rsidRPr="00B3251E" w14:paraId="32E9A94C" w14:textId="77777777" w:rsidTr="002C54CD">
        <w:trPr>
          <w:cantSplit/>
        </w:trPr>
        <w:tc>
          <w:tcPr>
            <w:tcW w:w="540" w:type="dxa"/>
            <w:gridSpan w:val="2"/>
          </w:tcPr>
          <w:p w14:paraId="01514BAD" w14:textId="77777777" w:rsidR="00C83E31" w:rsidRPr="00B3251E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6D0CA32" w14:textId="77777777" w:rsidR="00C83E31" w:rsidRPr="00B3251E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B3251E">
              <w:rPr>
                <w:b/>
                <w:caps/>
                <w:kern w:val="18"/>
              </w:rPr>
              <w:t>– taxicabs and limousines</w:t>
            </w:r>
          </w:p>
        </w:tc>
      </w:tr>
      <w:tr w:rsidR="00C83E31" w:rsidRPr="00B3251E" w14:paraId="033D89FE" w14:textId="77777777" w:rsidTr="002C54CD">
        <w:trPr>
          <w:cantSplit/>
        </w:trPr>
        <w:tc>
          <w:tcPr>
            <w:tcW w:w="4860" w:type="dxa"/>
            <w:gridSpan w:val="3"/>
          </w:tcPr>
          <w:p w14:paraId="49109260" w14:textId="77777777" w:rsidR="00C83E31" w:rsidRPr="00B3251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BCC5331" w14:textId="77777777" w:rsidR="00C83E31" w:rsidRPr="00B3251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3251E">
              <w:rPr>
                <w:kern w:val="18"/>
              </w:rPr>
              <w:t>$    93</w:t>
            </w:r>
          </w:p>
        </w:tc>
        <w:tc>
          <w:tcPr>
            <w:tcW w:w="1500" w:type="dxa"/>
          </w:tcPr>
          <w:p w14:paraId="08A04696" w14:textId="77777777" w:rsidR="00C83E31" w:rsidRPr="00B3251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3251E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07C09C6C" w14:textId="77777777" w:rsidR="00C83E31" w:rsidRPr="00B3251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3251E">
              <w:rPr>
                <w:kern w:val="18"/>
              </w:rPr>
              <w:t>$   466</w:t>
            </w:r>
          </w:p>
        </w:tc>
      </w:tr>
      <w:tr w:rsidR="00C83E31" w:rsidRPr="00B3251E" w14:paraId="56198F75" w14:textId="77777777" w:rsidTr="002C54CD">
        <w:trPr>
          <w:cantSplit/>
        </w:trPr>
        <w:tc>
          <w:tcPr>
            <w:tcW w:w="540" w:type="dxa"/>
            <w:gridSpan w:val="2"/>
          </w:tcPr>
          <w:p w14:paraId="6AE395EF" w14:textId="77777777" w:rsidR="00C83E31" w:rsidRPr="00B3251E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7FBE8AA" w14:textId="77777777" w:rsidR="00C83E31" w:rsidRPr="00B3251E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B3251E">
              <w:rPr>
                <w:b/>
                <w:caps/>
                <w:kern w:val="18"/>
              </w:rPr>
              <w:t>– SCHOOL AND CHURCH BUSES</w:t>
            </w:r>
          </w:p>
        </w:tc>
      </w:tr>
      <w:tr w:rsidR="00C83E31" w:rsidRPr="00B3251E" w14:paraId="2B9D06CF" w14:textId="77777777" w:rsidTr="002C54CD">
        <w:trPr>
          <w:cantSplit/>
        </w:trPr>
        <w:tc>
          <w:tcPr>
            <w:tcW w:w="4860" w:type="dxa"/>
            <w:gridSpan w:val="3"/>
          </w:tcPr>
          <w:p w14:paraId="2DA16335" w14:textId="77777777" w:rsidR="00C83E31" w:rsidRPr="00B3251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367AAB8" w14:textId="77777777" w:rsidR="00C83E31" w:rsidRPr="00B3251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3251E"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14:paraId="5B0D0CBD" w14:textId="77777777" w:rsidR="00C83E31" w:rsidRPr="00B3251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3251E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1EAE9BD5" w14:textId="77777777" w:rsidR="00C83E31" w:rsidRPr="00B3251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3251E">
              <w:rPr>
                <w:kern w:val="18"/>
              </w:rPr>
              <w:t>$   130</w:t>
            </w:r>
          </w:p>
        </w:tc>
      </w:tr>
      <w:tr w:rsidR="00C83E31" w:rsidRPr="00B3251E" w14:paraId="63D64C66" w14:textId="77777777" w:rsidTr="002C54CD">
        <w:trPr>
          <w:cantSplit/>
        </w:trPr>
        <w:tc>
          <w:tcPr>
            <w:tcW w:w="540" w:type="dxa"/>
            <w:gridSpan w:val="2"/>
          </w:tcPr>
          <w:p w14:paraId="421AF12A" w14:textId="77777777" w:rsidR="00C83E31" w:rsidRPr="00B3251E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EA2BA6B" w14:textId="77777777" w:rsidR="00C83E31" w:rsidRPr="00B3251E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B3251E">
              <w:rPr>
                <w:b/>
                <w:caps/>
                <w:kern w:val="18"/>
              </w:rPr>
              <w:t>– OTHER BUSES</w:t>
            </w:r>
          </w:p>
        </w:tc>
      </w:tr>
      <w:tr w:rsidR="00C83E31" w:rsidRPr="00B3251E" w14:paraId="2B6CCD93" w14:textId="77777777" w:rsidTr="002C54CD">
        <w:trPr>
          <w:cantSplit/>
        </w:trPr>
        <w:tc>
          <w:tcPr>
            <w:tcW w:w="4860" w:type="dxa"/>
            <w:gridSpan w:val="3"/>
          </w:tcPr>
          <w:p w14:paraId="2F3DC15E" w14:textId="77777777" w:rsidR="00C83E31" w:rsidRPr="00B3251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F300498" w14:textId="77777777" w:rsidR="00C83E31" w:rsidRPr="00B3251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3251E"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14:paraId="202D2612" w14:textId="77777777" w:rsidR="00C83E31" w:rsidRPr="00B3251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3251E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7F1A34E9" w14:textId="77777777" w:rsidR="00C83E31" w:rsidRPr="00B3251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3251E">
              <w:rPr>
                <w:kern w:val="18"/>
              </w:rPr>
              <w:t>$   130</w:t>
            </w:r>
          </w:p>
        </w:tc>
      </w:tr>
      <w:tr w:rsidR="00C83E31" w:rsidRPr="00B3251E" w14:paraId="7E3D4E2B" w14:textId="77777777" w:rsidTr="002C54CD">
        <w:trPr>
          <w:cantSplit/>
        </w:trPr>
        <w:tc>
          <w:tcPr>
            <w:tcW w:w="540" w:type="dxa"/>
            <w:gridSpan w:val="2"/>
          </w:tcPr>
          <w:p w14:paraId="08174EDB" w14:textId="77777777" w:rsidR="00C83E31" w:rsidRPr="00B3251E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138E1DB" w14:textId="77777777" w:rsidR="00C83E31" w:rsidRPr="00B3251E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B3251E">
              <w:rPr>
                <w:b/>
                <w:caps/>
                <w:kern w:val="18"/>
              </w:rPr>
              <w:t>– VAN POOLS</w:t>
            </w:r>
          </w:p>
        </w:tc>
      </w:tr>
      <w:tr w:rsidR="00C83E31" w:rsidRPr="00B3251E" w14:paraId="304D4968" w14:textId="77777777" w:rsidTr="002C54CD">
        <w:trPr>
          <w:cantSplit/>
        </w:trPr>
        <w:tc>
          <w:tcPr>
            <w:tcW w:w="4860" w:type="dxa"/>
            <w:gridSpan w:val="3"/>
          </w:tcPr>
          <w:p w14:paraId="10ECCFFF" w14:textId="77777777" w:rsidR="00C83E31" w:rsidRPr="00B3251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7F418C4" w14:textId="77777777" w:rsidR="00C83E31" w:rsidRPr="00B3251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3251E">
              <w:rPr>
                <w:kern w:val="18"/>
              </w:rPr>
              <w:t>$    93</w:t>
            </w:r>
          </w:p>
        </w:tc>
        <w:tc>
          <w:tcPr>
            <w:tcW w:w="1500" w:type="dxa"/>
          </w:tcPr>
          <w:p w14:paraId="1A66FAB6" w14:textId="77777777" w:rsidR="00C83E31" w:rsidRPr="00B3251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3251E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7BACD3FB" w14:textId="77777777" w:rsidR="00C83E31" w:rsidRPr="00B3251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3251E">
              <w:rPr>
                <w:kern w:val="18"/>
              </w:rPr>
              <w:t>$   466</w:t>
            </w:r>
          </w:p>
        </w:tc>
      </w:tr>
      <w:tr w:rsidR="00C83E31" w:rsidRPr="00B3251E" w14:paraId="1F4CCC06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005F320" w14:textId="77777777" w:rsidR="00C83E31" w:rsidRPr="00B3251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3251E" w14:paraId="6E7DF6A6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03BBAE6" w14:textId="77777777" w:rsidR="00C83E31" w:rsidRPr="00B3251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3251E" w14:paraId="5027F8A1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716C2A20" w14:textId="77777777" w:rsidR="00C83E31" w:rsidRPr="00B3251E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B3251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D98F626" w14:textId="77777777" w:rsidR="00C83E31" w:rsidRPr="00B3251E" w:rsidRDefault="00C83E31" w:rsidP="00F84EA5">
            <w:pPr>
              <w:pStyle w:val="tabletext11"/>
              <w:rPr>
                <w:kern w:val="18"/>
              </w:rPr>
            </w:pPr>
            <w:r w:rsidRPr="00B3251E">
              <w:rPr>
                <w:kern w:val="18"/>
              </w:rPr>
              <w:t xml:space="preserve">For Other Than Zone-rated Trucks, Tractors and Trailers Classifications, refer to Rule </w:t>
            </w:r>
            <w:r w:rsidRPr="00B3251E">
              <w:rPr>
                <w:rStyle w:val="rulelink"/>
              </w:rPr>
              <w:t>222.</w:t>
            </w:r>
            <w:r w:rsidRPr="00B3251E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B3251E" w14:paraId="781B5C5F" w14:textId="77777777" w:rsidTr="002C54CD">
        <w:trPr>
          <w:cantSplit/>
        </w:trPr>
        <w:tc>
          <w:tcPr>
            <w:tcW w:w="220" w:type="dxa"/>
          </w:tcPr>
          <w:p w14:paraId="287A16C0" w14:textId="77777777" w:rsidR="00C83E31" w:rsidRPr="00B3251E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B3251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EC78A8E" w14:textId="77777777" w:rsidR="00C83E31" w:rsidRPr="00B3251E" w:rsidRDefault="00C83E31" w:rsidP="00F84EA5">
            <w:pPr>
              <w:pStyle w:val="tabletext11"/>
              <w:rPr>
                <w:kern w:val="18"/>
              </w:rPr>
            </w:pPr>
            <w:r w:rsidRPr="00B3251E">
              <w:rPr>
                <w:kern w:val="18"/>
              </w:rPr>
              <w:t xml:space="preserve">For Private Passenger Types Classifications, refer to Rule </w:t>
            </w:r>
            <w:r w:rsidRPr="00B3251E">
              <w:rPr>
                <w:rStyle w:val="rulelink"/>
              </w:rPr>
              <w:t>232.</w:t>
            </w:r>
            <w:r w:rsidRPr="00B3251E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B3251E" w14:paraId="7480E81E" w14:textId="77777777" w:rsidTr="002C54CD">
        <w:trPr>
          <w:cantSplit/>
        </w:trPr>
        <w:tc>
          <w:tcPr>
            <w:tcW w:w="220" w:type="dxa"/>
          </w:tcPr>
          <w:p w14:paraId="4CB3B334" w14:textId="77777777" w:rsidR="00C83E31" w:rsidRPr="00B3251E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B3251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4EEB420" w14:textId="77777777" w:rsidR="00C83E31" w:rsidRPr="00B3251E" w:rsidRDefault="00C83E31" w:rsidP="00F84EA5">
            <w:pPr>
              <w:pStyle w:val="tabletext11"/>
              <w:rPr>
                <w:kern w:val="18"/>
              </w:rPr>
            </w:pPr>
            <w:r w:rsidRPr="00B3251E">
              <w:rPr>
                <w:kern w:val="18"/>
              </w:rPr>
              <w:t xml:space="preserve">For Other Than Zone-rated Publics Autos, refer to Rule </w:t>
            </w:r>
            <w:r w:rsidRPr="00B3251E">
              <w:rPr>
                <w:rStyle w:val="rulelink"/>
              </w:rPr>
              <w:t>239.</w:t>
            </w:r>
            <w:r w:rsidRPr="00B3251E">
              <w:rPr>
                <w:rStyle w:val="rulelink"/>
                <w:b w:val="0"/>
              </w:rPr>
              <w:t xml:space="preserve"> for premium development</w:t>
            </w:r>
            <w:r w:rsidRPr="00B3251E">
              <w:rPr>
                <w:rStyle w:val="rulelink"/>
              </w:rPr>
              <w:t>.</w:t>
            </w:r>
          </w:p>
        </w:tc>
      </w:tr>
      <w:tr w:rsidR="00C83E31" w:rsidRPr="00B3251E" w14:paraId="1187D891" w14:textId="77777777" w:rsidTr="002C54CD">
        <w:trPr>
          <w:cantSplit/>
        </w:trPr>
        <w:tc>
          <w:tcPr>
            <w:tcW w:w="220" w:type="dxa"/>
          </w:tcPr>
          <w:p w14:paraId="1055C575" w14:textId="77777777" w:rsidR="00C83E31" w:rsidRPr="00B3251E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B3251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584C50A" w14:textId="77777777" w:rsidR="00C83E31" w:rsidRPr="00B3251E" w:rsidRDefault="00C83E31" w:rsidP="00F84EA5">
            <w:pPr>
              <w:pStyle w:val="tabletext11"/>
              <w:rPr>
                <w:kern w:val="18"/>
              </w:rPr>
            </w:pPr>
            <w:r w:rsidRPr="00B3251E">
              <w:rPr>
                <w:kern w:val="18"/>
              </w:rPr>
              <w:t xml:space="preserve">For Deductible factors, refer to Rule </w:t>
            </w:r>
            <w:r w:rsidRPr="00B3251E">
              <w:rPr>
                <w:rStyle w:val="rulelink"/>
              </w:rPr>
              <w:t>298.</w:t>
            </w:r>
          </w:p>
        </w:tc>
      </w:tr>
      <w:tr w:rsidR="00C83E31" w:rsidRPr="00B3251E" w14:paraId="367F7781" w14:textId="77777777" w:rsidTr="002C54CD">
        <w:trPr>
          <w:cantSplit/>
        </w:trPr>
        <w:tc>
          <w:tcPr>
            <w:tcW w:w="220" w:type="dxa"/>
          </w:tcPr>
          <w:p w14:paraId="238BF48A" w14:textId="77777777" w:rsidR="00C83E31" w:rsidRPr="00B3251E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B3251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B311F02" w14:textId="77777777" w:rsidR="00C83E31" w:rsidRPr="00B3251E" w:rsidRDefault="00C83E31" w:rsidP="00F84EA5">
            <w:pPr>
              <w:pStyle w:val="tabletext11"/>
              <w:rPr>
                <w:kern w:val="18"/>
              </w:rPr>
            </w:pPr>
            <w:r w:rsidRPr="00B3251E">
              <w:rPr>
                <w:kern w:val="18"/>
              </w:rPr>
              <w:t xml:space="preserve">For Vehicle Value factors, refer to Rule </w:t>
            </w:r>
            <w:r w:rsidRPr="00B3251E">
              <w:rPr>
                <w:rStyle w:val="rulelink"/>
              </w:rPr>
              <w:t>301.</w:t>
            </w:r>
          </w:p>
        </w:tc>
      </w:tr>
      <w:tr w:rsidR="00C83E31" w:rsidRPr="00B3251E" w14:paraId="2518D926" w14:textId="77777777" w:rsidTr="002C54CD">
        <w:trPr>
          <w:cantSplit/>
        </w:trPr>
        <w:tc>
          <w:tcPr>
            <w:tcW w:w="220" w:type="dxa"/>
          </w:tcPr>
          <w:p w14:paraId="5318594B" w14:textId="77777777" w:rsidR="00C83E31" w:rsidRPr="00B3251E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8266C62" w14:textId="77777777" w:rsidR="00C83E31" w:rsidRPr="00B3251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3251E" w14:paraId="5572C422" w14:textId="77777777" w:rsidTr="002C54CD">
        <w:trPr>
          <w:cantSplit/>
        </w:trPr>
        <w:tc>
          <w:tcPr>
            <w:tcW w:w="220" w:type="dxa"/>
          </w:tcPr>
          <w:p w14:paraId="454F4FB6" w14:textId="77777777" w:rsidR="00C83E31" w:rsidRPr="00B3251E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EB1C8D8" w14:textId="77777777" w:rsidR="00C83E31" w:rsidRPr="00B3251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3251E" w14:paraId="7DB088E6" w14:textId="77777777" w:rsidTr="002C54CD">
        <w:trPr>
          <w:cantSplit/>
        </w:trPr>
        <w:tc>
          <w:tcPr>
            <w:tcW w:w="220" w:type="dxa"/>
          </w:tcPr>
          <w:p w14:paraId="2EDB3900" w14:textId="77777777" w:rsidR="00C83E31" w:rsidRPr="00B3251E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B267703" w14:textId="77777777" w:rsidR="00C83E31" w:rsidRPr="00B3251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3251E" w14:paraId="10DEC5D5" w14:textId="77777777" w:rsidTr="002C54CD">
        <w:trPr>
          <w:cantSplit/>
        </w:trPr>
        <w:tc>
          <w:tcPr>
            <w:tcW w:w="220" w:type="dxa"/>
          </w:tcPr>
          <w:p w14:paraId="7880E573" w14:textId="77777777" w:rsidR="00C83E31" w:rsidRPr="00B3251E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3EF5D66" w14:textId="77777777" w:rsidR="00C83E31" w:rsidRPr="00B3251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3251E" w14:paraId="71229811" w14:textId="77777777" w:rsidTr="002C54CD">
        <w:trPr>
          <w:cantSplit/>
        </w:trPr>
        <w:tc>
          <w:tcPr>
            <w:tcW w:w="220" w:type="dxa"/>
          </w:tcPr>
          <w:p w14:paraId="4D58438F" w14:textId="77777777" w:rsidR="00C83E31" w:rsidRPr="00B3251E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E24B438" w14:textId="77777777" w:rsidR="00C83E31" w:rsidRPr="00B3251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3251E" w14:paraId="3E10B304" w14:textId="77777777" w:rsidTr="002C54CD">
        <w:trPr>
          <w:cantSplit/>
        </w:trPr>
        <w:tc>
          <w:tcPr>
            <w:tcW w:w="220" w:type="dxa"/>
          </w:tcPr>
          <w:p w14:paraId="5730A834" w14:textId="77777777" w:rsidR="00C83E31" w:rsidRPr="00B3251E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0B1BF9E" w14:textId="77777777" w:rsidR="00C83E31" w:rsidRPr="00B3251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3251E" w14:paraId="32CD5D91" w14:textId="77777777" w:rsidTr="002C54CD">
        <w:trPr>
          <w:cantSplit/>
        </w:trPr>
        <w:tc>
          <w:tcPr>
            <w:tcW w:w="220" w:type="dxa"/>
          </w:tcPr>
          <w:p w14:paraId="21B07726" w14:textId="77777777" w:rsidR="00C83E31" w:rsidRPr="00B3251E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9D7B1D1" w14:textId="77777777" w:rsidR="00C83E31" w:rsidRPr="00B3251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3251E" w14:paraId="66DFFDD2" w14:textId="77777777" w:rsidTr="002C54CD">
        <w:trPr>
          <w:cantSplit/>
        </w:trPr>
        <w:tc>
          <w:tcPr>
            <w:tcW w:w="220" w:type="dxa"/>
          </w:tcPr>
          <w:p w14:paraId="0B8B57D3" w14:textId="77777777" w:rsidR="00C83E31" w:rsidRPr="00B3251E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BB4EC73" w14:textId="77777777" w:rsidR="00C83E31" w:rsidRPr="00B3251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3251E" w14:paraId="69B10535" w14:textId="77777777" w:rsidTr="002C54CD">
        <w:trPr>
          <w:cantSplit/>
        </w:trPr>
        <w:tc>
          <w:tcPr>
            <w:tcW w:w="220" w:type="dxa"/>
          </w:tcPr>
          <w:p w14:paraId="3A195FD8" w14:textId="77777777" w:rsidR="00C83E31" w:rsidRPr="00B3251E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A7EB34A" w14:textId="77777777" w:rsidR="00C83E31" w:rsidRPr="00B3251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3251E" w14:paraId="4194689A" w14:textId="77777777" w:rsidTr="002C54CD">
        <w:trPr>
          <w:cantSplit/>
        </w:trPr>
        <w:tc>
          <w:tcPr>
            <w:tcW w:w="220" w:type="dxa"/>
          </w:tcPr>
          <w:p w14:paraId="4721AEAD" w14:textId="77777777" w:rsidR="00C83E31" w:rsidRPr="00B3251E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236F651" w14:textId="77777777" w:rsidR="00C83E31" w:rsidRPr="00B3251E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757DBA6D" w14:textId="77777777" w:rsidR="00C83E31" w:rsidRDefault="00C83E31" w:rsidP="00F84EA5">
      <w:pPr>
        <w:pStyle w:val="isonormal"/>
      </w:pPr>
    </w:p>
    <w:p w14:paraId="7365E9AC" w14:textId="77777777" w:rsidR="00C83E31" w:rsidRDefault="00C83E31" w:rsidP="00F84EA5">
      <w:pPr>
        <w:pStyle w:val="isonormal"/>
        <w:jc w:val="left"/>
      </w:pPr>
    </w:p>
    <w:p w14:paraId="27C251EA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4CD3D2C" w14:textId="77777777" w:rsidR="00C83E31" w:rsidRPr="008A230C" w:rsidRDefault="00C83E31" w:rsidP="00F84EA5">
      <w:pPr>
        <w:pStyle w:val="subcap"/>
      </w:pPr>
      <w:r w:rsidRPr="008A230C">
        <w:lastRenderedPageBreak/>
        <w:t>TERRITORY 108</w:t>
      </w:r>
    </w:p>
    <w:p w14:paraId="30B09F8C" w14:textId="77777777" w:rsidR="00C83E31" w:rsidRPr="008A230C" w:rsidRDefault="00C83E31" w:rsidP="00F84EA5">
      <w:pPr>
        <w:pStyle w:val="subcap2"/>
      </w:pPr>
      <w:r w:rsidRPr="008A230C">
        <w:t>PHYS DAM</w:t>
      </w:r>
    </w:p>
    <w:p w14:paraId="02E57A2E" w14:textId="77777777" w:rsidR="00C83E31" w:rsidRPr="008A230C" w:rsidRDefault="00C83E31" w:rsidP="00F84EA5">
      <w:pPr>
        <w:pStyle w:val="isonormal"/>
      </w:pPr>
    </w:p>
    <w:p w14:paraId="388CF2A8" w14:textId="77777777" w:rsidR="00C83E31" w:rsidRPr="008A230C" w:rsidRDefault="00C83E31" w:rsidP="00F84EA5">
      <w:pPr>
        <w:pStyle w:val="isonormal"/>
        <w:sectPr w:rsidR="00C83E31" w:rsidRPr="008A230C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C83E31" w:rsidRPr="008A230C" w14:paraId="1C42B136" w14:textId="77777777" w:rsidTr="002C54C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1245D680" w14:textId="77777777" w:rsidR="00C83E31" w:rsidRPr="008A230C" w:rsidRDefault="00C83E31" w:rsidP="00F84EA5">
            <w:pPr>
              <w:pStyle w:val="tablehead"/>
              <w:rPr>
                <w:kern w:val="18"/>
              </w:rPr>
            </w:pPr>
            <w:r w:rsidRPr="008A230C">
              <w:rPr>
                <w:kern w:val="18"/>
              </w:rPr>
              <w:t>PHYSICAL DAMAGE</w:t>
            </w:r>
            <w:r w:rsidRPr="008A230C">
              <w:rPr>
                <w:kern w:val="18"/>
              </w:rPr>
              <w:br/>
              <w:t>Original Cost New Range</w:t>
            </w:r>
            <w:r w:rsidRPr="008A230C">
              <w:rPr>
                <w:kern w:val="18"/>
              </w:rPr>
              <w:br/>
              <w:t>$25,000 – 29,999</w:t>
            </w:r>
          </w:p>
        </w:tc>
      </w:tr>
      <w:tr w:rsidR="00C83E31" w:rsidRPr="008A230C" w14:paraId="3651C402" w14:textId="77777777" w:rsidTr="002C54C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5952DBF" w14:textId="77777777" w:rsidR="00C83E31" w:rsidRPr="008A230C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708DD05" w14:textId="77777777" w:rsidR="00C83E31" w:rsidRPr="008A230C" w:rsidRDefault="00C83E31" w:rsidP="00F84EA5">
            <w:pPr>
              <w:pStyle w:val="tablehead"/>
              <w:rPr>
                <w:kern w:val="18"/>
              </w:rPr>
            </w:pPr>
            <w:r w:rsidRPr="008A230C">
              <w:rPr>
                <w:kern w:val="18"/>
              </w:rPr>
              <w:t>Specified</w:t>
            </w:r>
            <w:r w:rsidRPr="008A230C">
              <w:rPr>
                <w:kern w:val="18"/>
              </w:rPr>
              <w:br/>
              <w:t>Causes</w:t>
            </w:r>
            <w:r w:rsidRPr="008A230C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A13BA1E" w14:textId="77777777" w:rsidR="00C83E31" w:rsidRPr="008A230C" w:rsidRDefault="00C83E31" w:rsidP="00F84EA5">
            <w:pPr>
              <w:pStyle w:val="tablehead"/>
              <w:rPr>
                <w:kern w:val="18"/>
              </w:rPr>
            </w:pPr>
            <w:r w:rsidRPr="008A230C">
              <w:rPr>
                <w:kern w:val="18"/>
              </w:rPr>
              <w:br/>
            </w:r>
            <w:r w:rsidRPr="008A230C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1D7FEAB" w14:textId="77777777" w:rsidR="00C83E31" w:rsidRPr="008A230C" w:rsidRDefault="00C83E31" w:rsidP="00F84EA5">
            <w:pPr>
              <w:pStyle w:val="tablehead"/>
              <w:rPr>
                <w:kern w:val="18"/>
              </w:rPr>
            </w:pPr>
            <w:r w:rsidRPr="008A230C">
              <w:rPr>
                <w:kern w:val="18"/>
              </w:rPr>
              <w:t>$500</w:t>
            </w:r>
            <w:r w:rsidRPr="008A230C">
              <w:rPr>
                <w:kern w:val="18"/>
              </w:rPr>
              <w:br/>
              <w:t>Ded.</w:t>
            </w:r>
            <w:r w:rsidRPr="008A230C">
              <w:rPr>
                <w:kern w:val="18"/>
              </w:rPr>
              <w:br/>
              <w:t>Coll.</w:t>
            </w:r>
          </w:p>
        </w:tc>
      </w:tr>
      <w:tr w:rsidR="00C83E31" w:rsidRPr="008A230C" w14:paraId="2021391F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79D94B0D" w14:textId="77777777" w:rsidR="00C83E31" w:rsidRPr="008A230C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8A230C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C83E31" w:rsidRPr="008A230C" w14:paraId="530FDA96" w14:textId="77777777" w:rsidTr="002C54CD">
        <w:trPr>
          <w:cantSplit/>
        </w:trPr>
        <w:tc>
          <w:tcPr>
            <w:tcW w:w="540" w:type="dxa"/>
            <w:gridSpan w:val="2"/>
          </w:tcPr>
          <w:p w14:paraId="3599166E" w14:textId="77777777" w:rsidR="00C83E31" w:rsidRPr="008A230C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CFE4E54" w14:textId="77777777" w:rsidR="00C83E31" w:rsidRPr="008A230C" w:rsidRDefault="00C83E31" w:rsidP="00F84EA5">
            <w:pPr>
              <w:pStyle w:val="tabletext11"/>
              <w:rPr>
                <w:b/>
                <w:kern w:val="18"/>
              </w:rPr>
            </w:pPr>
            <w:r w:rsidRPr="008A230C">
              <w:rPr>
                <w:b/>
                <w:kern w:val="18"/>
              </w:rPr>
              <w:t>– Local And Intermediate – All Vehicles</w:t>
            </w:r>
          </w:p>
        </w:tc>
      </w:tr>
      <w:tr w:rsidR="00C83E31" w:rsidRPr="008A230C" w14:paraId="03F0CA21" w14:textId="77777777" w:rsidTr="002C54CD">
        <w:trPr>
          <w:cantSplit/>
        </w:trPr>
        <w:tc>
          <w:tcPr>
            <w:tcW w:w="540" w:type="dxa"/>
            <w:gridSpan w:val="2"/>
          </w:tcPr>
          <w:p w14:paraId="22417FD1" w14:textId="77777777" w:rsidR="00C83E31" w:rsidRPr="008A230C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5D127CD" w14:textId="77777777" w:rsidR="00C83E31" w:rsidRPr="008A230C" w:rsidRDefault="00C83E31" w:rsidP="00F84EA5">
            <w:pPr>
              <w:pStyle w:val="tabletext11"/>
              <w:rPr>
                <w:b/>
                <w:kern w:val="18"/>
              </w:rPr>
            </w:pPr>
            <w:r w:rsidRPr="008A230C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C83E31" w:rsidRPr="008A230C" w14:paraId="26F0A938" w14:textId="77777777" w:rsidTr="002C54CD">
        <w:trPr>
          <w:cantSplit/>
        </w:trPr>
        <w:tc>
          <w:tcPr>
            <w:tcW w:w="4860" w:type="dxa"/>
            <w:gridSpan w:val="3"/>
          </w:tcPr>
          <w:p w14:paraId="4787019F" w14:textId="77777777" w:rsidR="00C83E31" w:rsidRPr="008A230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155FBFE" w14:textId="77777777" w:rsidR="00C83E31" w:rsidRPr="008A230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A230C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7AB100D5" w14:textId="77777777" w:rsidR="00C83E31" w:rsidRPr="008A230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A230C">
              <w:rPr>
                <w:kern w:val="18"/>
              </w:rPr>
              <w:t>$    77</w:t>
            </w:r>
          </w:p>
        </w:tc>
        <w:tc>
          <w:tcPr>
            <w:tcW w:w="1500" w:type="dxa"/>
          </w:tcPr>
          <w:p w14:paraId="7379E91B" w14:textId="77777777" w:rsidR="00C83E31" w:rsidRPr="008A230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A230C">
              <w:rPr>
                <w:kern w:val="18"/>
              </w:rPr>
              <w:t>$   230</w:t>
            </w:r>
          </w:p>
        </w:tc>
      </w:tr>
      <w:tr w:rsidR="00C83E31" w:rsidRPr="008A230C" w14:paraId="6F239A78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9989F49" w14:textId="77777777" w:rsidR="00C83E31" w:rsidRPr="008A230C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8A230C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C83E31" w:rsidRPr="008A230C" w14:paraId="5C18DE7C" w14:textId="77777777" w:rsidTr="002C54CD">
        <w:trPr>
          <w:cantSplit/>
        </w:trPr>
        <w:tc>
          <w:tcPr>
            <w:tcW w:w="4860" w:type="dxa"/>
            <w:gridSpan w:val="3"/>
          </w:tcPr>
          <w:p w14:paraId="43E9DD9D" w14:textId="77777777" w:rsidR="00C83E31" w:rsidRPr="008A230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DE798C9" w14:textId="77777777" w:rsidR="00C83E31" w:rsidRPr="008A230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8DD6589" w14:textId="77777777" w:rsidR="00C83E31" w:rsidRPr="008A230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08CFED4" w14:textId="77777777" w:rsidR="00C83E31" w:rsidRPr="008A230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8A230C" w14:paraId="06615094" w14:textId="77777777" w:rsidTr="002C54CD">
        <w:trPr>
          <w:cantSplit/>
        </w:trPr>
        <w:tc>
          <w:tcPr>
            <w:tcW w:w="4860" w:type="dxa"/>
            <w:gridSpan w:val="3"/>
          </w:tcPr>
          <w:p w14:paraId="411C2239" w14:textId="77777777" w:rsidR="00C83E31" w:rsidRPr="008A230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F59C31D" w14:textId="77777777" w:rsidR="00C83E31" w:rsidRPr="008A230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A230C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619F2AA4" w14:textId="77777777" w:rsidR="00C83E31" w:rsidRPr="008A230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A230C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3233C034" w14:textId="77777777" w:rsidR="00C83E31" w:rsidRPr="008A230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A230C">
              <w:rPr>
                <w:kern w:val="18"/>
              </w:rPr>
              <w:t>$   304</w:t>
            </w:r>
          </w:p>
        </w:tc>
      </w:tr>
      <w:tr w:rsidR="00C83E31" w:rsidRPr="008A230C" w14:paraId="2E326E1C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E5CEE64" w14:textId="77777777" w:rsidR="00C83E31" w:rsidRPr="008A230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A230C" w14:paraId="0B3C7A1C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FB704B5" w14:textId="77777777" w:rsidR="00C83E31" w:rsidRPr="008A230C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8A230C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C83E31" w:rsidRPr="008A230C" w14:paraId="5F0A716E" w14:textId="77777777" w:rsidTr="002C54CD">
        <w:trPr>
          <w:cantSplit/>
        </w:trPr>
        <w:tc>
          <w:tcPr>
            <w:tcW w:w="540" w:type="dxa"/>
            <w:gridSpan w:val="2"/>
          </w:tcPr>
          <w:p w14:paraId="2A253C4B" w14:textId="77777777" w:rsidR="00C83E31" w:rsidRPr="008A230C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186E4F5" w14:textId="77777777" w:rsidR="00C83E31" w:rsidRPr="008A230C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8A230C">
              <w:rPr>
                <w:b/>
                <w:caps/>
                <w:kern w:val="18"/>
              </w:rPr>
              <w:t>– taxicabs and limousines</w:t>
            </w:r>
          </w:p>
        </w:tc>
      </w:tr>
      <w:tr w:rsidR="00C83E31" w:rsidRPr="008A230C" w14:paraId="6899907E" w14:textId="77777777" w:rsidTr="002C54CD">
        <w:trPr>
          <w:cantSplit/>
        </w:trPr>
        <w:tc>
          <w:tcPr>
            <w:tcW w:w="4860" w:type="dxa"/>
            <w:gridSpan w:val="3"/>
          </w:tcPr>
          <w:p w14:paraId="2EAE6E7D" w14:textId="77777777" w:rsidR="00C83E31" w:rsidRPr="008A230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4D18FF7" w14:textId="77777777" w:rsidR="00C83E31" w:rsidRPr="008A230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A230C">
              <w:rPr>
                <w:kern w:val="18"/>
              </w:rPr>
              <w:t>$    93</w:t>
            </w:r>
          </w:p>
        </w:tc>
        <w:tc>
          <w:tcPr>
            <w:tcW w:w="1500" w:type="dxa"/>
          </w:tcPr>
          <w:p w14:paraId="268CFFC7" w14:textId="77777777" w:rsidR="00C83E31" w:rsidRPr="008A230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A230C">
              <w:rPr>
                <w:kern w:val="18"/>
              </w:rPr>
              <w:t>$   117</w:t>
            </w:r>
          </w:p>
        </w:tc>
        <w:tc>
          <w:tcPr>
            <w:tcW w:w="1500" w:type="dxa"/>
          </w:tcPr>
          <w:p w14:paraId="0A3D3150" w14:textId="77777777" w:rsidR="00C83E31" w:rsidRPr="008A230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A230C">
              <w:rPr>
                <w:kern w:val="18"/>
              </w:rPr>
              <w:t>$   518</w:t>
            </w:r>
          </w:p>
        </w:tc>
      </w:tr>
      <w:tr w:rsidR="00C83E31" w:rsidRPr="008A230C" w14:paraId="7E69C298" w14:textId="77777777" w:rsidTr="002C54CD">
        <w:trPr>
          <w:cantSplit/>
        </w:trPr>
        <w:tc>
          <w:tcPr>
            <w:tcW w:w="540" w:type="dxa"/>
            <w:gridSpan w:val="2"/>
          </w:tcPr>
          <w:p w14:paraId="66492815" w14:textId="77777777" w:rsidR="00C83E31" w:rsidRPr="008A230C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F93A691" w14:textId="77777777" w:rsidR="00C83E31" w:rsidRPr="008A230C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8A230C">
              <w:rPr>
                <w:b/>
                <w:caps/>
                <w:kern w:val="18"/>
              </w:rPr>
              <w:t>– SCHOOL AND CHURCH BUSES</w:t>
            </w:r>
          </w:p>
        </w:tc>
      </w:tr>
      <w:tr w:rsidR="00C83E31" w:rsidRPr="008A230C" w14:paraId="27484324" w14:textId="77777777" w:rsidTr="002C54CD">
        <w:trPr>
          <w:cantSplit/>
        </w:trPr>
        <w:tc>
          <w:tcPr>
            <w:tcW w:w="4860" w:type="dxa"/>
            <w:gridSpan w:val="3"/>
          </w:tcPr>
          <w:p w14:paraId="3A5B2AB8" w14:textId="77777777" w:rsidR="00C83E31" w:rsidRPr="008A230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682A517" w14:textId="77777777" w:rsidR="00C83E31" w:rsidRPr="008A230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A230C"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14:paraId="6D0451CC" w14:textId="77777777" w:rsidR="00C83E31" w:rsidRPr="008A230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A230C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59C2F545" w14:textId="77777777" w:rsidR="00C83E31" w:rsidRPr="008A230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A230C">
              <w:rPr>
                <w:kern w:val="18"/>
              </w:rPr>
              <w:t>$   145</w:t>
            </w:r>
          </w:p>
        </w:tc>
      </w:tr>
      <w:tr w:rsidR="00C83E31" w:rsidRPr="008A230C" w14:paraId="7A5B83C4" w14:textId="77777777" w:rsidTr="002C54CD">
        <w:trPr>
          <w:cantSplit/>
        </w:trPr>
        <w:tc>
          <w:tcPr>
            <w:tcW w:w="540" w:type="dxa"/>
            <w:gridSpan w:val="2"/>
          </w:tcPr>
          <w:p w14:paraId="1A448536" w14:textId="77777777" w:rsidR="00C83E31" w:rsidRPr="008A230C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1B726E2" w14:textId="77777777" w:rsidR="00C83E31" w:rsidRPr="008A230C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8A230C">
              <w:rPr>
                <w:b/>
                <w:caps/>
                <w:kern w:val="18"/>
              </w:rPr>
              <w:t>– OTHER BUSES</w:t>
            </w:r>
          </w:p>
        </w:tc>
      </w:tr>
      <w:tr w:rsidR="00C83E31" w:rsidRPr="008A230C" w14:paraId="64F8AD08" w14:textId="77777777" w:rsidTr="002C54CD">
        <w:trPr>
          <w:cantSplit/>
        </w:trPr>
        <w:tc>
          <w:tcPr>
            <w:tcW w:w="4860" w:type="dxa"/>
            <w:gridSpan w:val="3"/>
          </w:tcPr>
          <w:p w14:paraId="23DAE3FA" w14:textId="77777777" w:rsidR="00C83E31" w:rsidRPr="008A230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F68A558" w14:textId="77777777" w:rsidR="00C83E31" w:rsidRPr="008A230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A230C"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14:paraId="0C9BEB4D" w14:textId="77777777" w:rsidR="00C83E31" w:rsidRPr="008A230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A230C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549EA3A4" w14:textId="77777777" w:rsidR="00C83E31" w:rsidRPr="008A230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A230C">
              <w:rPr>
                <w:kern w:val="18"/>
              </w:rPr>
              <w:t>$   145</w:t>
            </w:r>
          </w:p>
        </w:tc>
      </w:tr>
      <w:tr w:rsidR="00C83E31" w:rsidRPr="008A230C" w14:paraId="12F51103" w14:textId="77777777" w:rsidTr="002C54CD">
        <w:trPr>
          <w:cantSplit/>
        </w:trPr>
        <w:tc>
          <w:tcPr>
            <w:tcW w:w="540" w:type="dxa"/>
            <w:gridSpan w:val="2"/>
          </w:tcPr>
          <w:p w14:paraId="3312FFAC" w14:textId="77777777" w:rsidR="00C83E31" w:rsidRPr="008A230C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AE7354F" w14:textId="77777777" w:rsidR="00C83E31" w:rsidRPr="008A230C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8A230C">
              <w:rPr>
                <w:b/>
                <w:caps/>
                <w:kern w:val="18"/>
              </w:rPr>
              <w:t>– VAN POOLS</w:t>
            </w:r>
          </w:p>
        </w:tc>
      </w:tr>
      <w:tr w:rsidR="00C83E31" w:rsidRPr="008A230C" w14:paraId="4FB385D6" w14:textId="77777777" w:rsidTr="002C54CD">
        <w:trPr>
          <w:cantSplit/>
        </w:trPr>
        <w:tc>
          <w:tcPr>
            <w:tcW w:w="4860" w:type="dxa"/>
            <w:gridSpan w:val="3"/>
          </w:tcPr>
          <w:p w14:paraId="5E9A5690" w14:textId="77777777" w:rsidR="00C83E31" w:rsidRPr="008A230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1F7AE2C" w14:textId="77777777" w:rsidR="00C83E31" w:rsidRPr="008A230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A230C">
              <w:rPr>
                <w:kern w:val="18"/>
              </w:rPr>
              <w:t>$    93</w:t>
            </w:r>
          </w:p>
        </w:tc>
        <w:tc>
          <w:tcPr>
            <w:tcW w:w="1500" w:type="dxa"/>
          </w:tcPr>
          <w:p w14:paraId="75E1C258" w14:textId="77777777" w:rsidR="00C83E31" w:rsidRPr="008A230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A230C">
              <w:rPr>
                <w:kern w:val="18"/>
              </w:rPr>
              <w:t>$   117</w:t>
            </w:r>
          </w:p>
        </w:tc>
        <w:tc>
          <w:tcPr>
            <w:tcW w:w="1500" w:type="dxa"/>
          </w:tcPr>
          <w:p w14:paraId="70E9AD8A" w14:textId="77777777" w:rsidR="00C83E31" w:rsidRPr="008A230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A230C">
              <w:rPr>
                <w:kern w:val="18"/>
              </w:rPr>
              <w:t>$   518</w:t>
            </w:r>
          </w:p>
        </w:tc>
      </w:tr>
      <w:tr w:rsidR="00C83E31" w:rsidRPr="008A230C" w14:paraId="7E60E774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5224294" w14:textId="77777777" w:rsidR="00C83E31" w:rsidRPr="008A230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A230C" w14:paraId="11D4E2CF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69C361D" w14:textId="77777777" w:rsidR="00C83E31" w:rsidRPr="008A230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A230C" w14:paraId="5C955F5B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2F0DE4BC" w14:textId="77777777" w:rsidR="00C83E31" w:rsidRPr="008A230C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8A230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30CC95A" w14:textId="77777777" w:rsidR="00C83E31" w:rsidRPr="008A230C" w:rsidRDefault="00C83E31" w:rsidP="00F84EA5">
            <w:pPr>
              <w:pStyle w:val="tabletext11"/>
              <w:rPr>
                <w:kern w:val="18"/>
              </w:rPr>
            </w:pPr>
            <w:r w:rsidRPr="008A230C">
              <w:rPr>
                <w:kern w:val="18"/>
              </w:rPr>
              <w:t xml:space="preserve">For Other Than Zone-rated Trucks, Tractors and Trailers Classifications, refer to Rule </w:t>
            </w:r>
            <w:r w:rsidRPr="008A230C">
              <w:rPr>
                <w:rStyle w:val="rulelink"/>
              </w:rPr>
              <w:t>222.</w:t>
            </w:r>
            <w:r w:rsidRPr="008A230C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8A230C" w14:paraId="5ABA079E" w14:textId="77777777" w:rsidTr="002C54CD">
        <w:trPr>
          <w:cantSplit/>
        </w:trPr>
        <w:tc>
          <w:tcPr>
            <w:tcW w:w="220" w:type="dxa"/>
          </w:tcPr>
          <w:p w14:paraId="697801D8" w14:textId="77777777" w:rsidR="00C83E31" w:rsidRPr="008A230C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8A230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BEBA8DD" w14:textId="77777777" w:rsidR="00C83E31" w:rsidRPr="008A230C" w:rsidRDefault="00C83E31" w:rsidP="00F84EA5">
            <w:pPr>
              <w:pStyle w:val="tabletext11"/>
              <w:rPr>
                <w:kern w:val="18"/>
              </w:rPr>
            </w:pPr>
            <w:r w:rsidRPr="008A230C">
              <w:rPr>
                <w:kern w:val="18"/>
              </w:rPr>
              <w:t xml:space="preserve">For Private Passenger Types Classifications, refer to Rule </w:t>
            </w:r>
            <w:r w:rsidRPr="008A230C">
              <w:rPr>
                <w:rStyle w:val="rulelink"/>
              </w:rPr>
              <w:t>232.</w:t>
            </w:r>
            <w:r w:rsidRPr="008A230C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8A230C" w14:paraId="50179080" w14:textId="77777777" w:rsidTr="002C54CD">
        <w:trPr>
          <w:cantSplit/>
        </w:trPr>
        <w:tc>
          <w:tcPr>
            <w:tcW w:w="220" w:type="dxa"/>
          </w:tcPr>
          <w:p w14:paraId="2DC3105E" w14:textId="77777777" w:rsidR="00C83E31" w:rsidRPr="008A230C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8A230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F57A311" w14:textId="77777777" w:rsidR="00C83E31" w:rsidRPr="008A230C" w:rsidRDefault="00C83E31" w:rsidP="00F84EA5">
            <w:pPr>
              <w:pStyle w:val="tabletext11"/>
              <w:rPr>
                <w:kern w:val="18"/>
              </w:rPr>
            </w:pPr>
            <w:r w:rsidRPr="008A230C">
              <w:rPr>
                <w:kern w:val="18"/>
              </w:rPr>
              <w:t xml:space="preserve">For Other Than Zone-rated Publics Autos, refer to Rule </w:t>
            </w:r>
            <w:r w:rsidRPr="008A230C">
              <w:rPr>
                <w:rStyle w:val="rulelink"/>
              </w:rPr>
              <w:t>239.</w:t>
            </w:r>
            <w:r w:rsidRPr="008A230C">
              <w:rPr>
                <w:rStyle w:val="rulelink"/>
                <w:b w:val="0"/>
              </w:rPr>
              <w:t xml:space="preserve"> for premium development</w:t>
            </w:r>
            <w:r w:rsidRPr="008A230C">
              <w:rPr>
                <w:rStyle w:val="rulelink"/>
              </w:rPr>
              <w:t>.</w:t>
            </w:r>
          </w:p>
        </w:tc>
      </w:tr>
      <w:tr w:rsidR="00C83E31" w:rsidRPr="008A230C" w14:paraId="4CD21AD1" w14:textId="77777777" w:rsidTr="002C54CD">
        <w:trPr>
          <w:cantSplit/>
        </w:trPr>
        <w:tc>
          <w:tcPr>
            <w:tcW w:w="220" w:type="dxa"/>
          </w:tcPr>
          <w:p w14:paraId="330F69B9" w14:textId="77777777" w:rsidR="00C83E31" w:rsidRPr="008A230C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8A230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157B545" w14:textId="77777777" w:rsidR="00C83E31" w:rsidRPr="008A230C" w:rsidRDefault="00C83E31" w:rsidP="00F84EA5">
            <w:pPr>
              <w:pStyle w:val="tabletext11"/>
              <w:rPr>
                <w:kern w:val="18"/>
              </w:rPr>
            </w:pPr>
            <w:r w:rsidRPr="008A230C">
              <w:rPr>
                <w:kern w:val="18"/>
              </w:rPr>
              <w:t xml:space="preserve">For Deductible factors, refer to Rule </w:t>
            </w:r>
            <w:r w:rsidRPr="008A230C">
              <w:rPr>
                <w:rStyle w:val="rulelink"/>
              </w:rPr>
              <w:t>298.</w:t>
            </w:r>
          </w:p>
        </w:tc>
      </w:tr>
      <w:tr w:rsidR="00C83E31" w:rsidRPr="008A230C" w14:paraId="1485ADBC" w14:textId="77777777" w:rsidTr="002C54CD">
        <w:trPr>
          <w:cantSplit/>
        </w:trPr>
        <w:tc>
          <w:tcPr>
            <w:tcW w:w="220" w:type="dxa"/>
          </w:tcPr>
          <w:p w14:paraId="335B9C6B" w14:textId="77777777" w:rsidR="00C83E31" w:rsidRPr="008A230C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8A230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C8C7C34" w14:textId="77777777" w:rsidR="00C83E31" w:rsidRPr="008A230C" w:rsidRDefault="00C83E31" w:rsidP="00F84EA5">
            <w:pPr>
              <w:pStyle w:val="tabletext11"/>
              <w:rPr>
                <w:kern w:val="18"/>
              </w:rPr>
            </w:pPr>
            <w:r w:rsidRPr="008A230C">
              <w:rPr>
                <w:kern w:val="18"/>
              </w:rPr>
              <w:t xml:space="preserve">For Vehicle Value factors, refer to Rule </w:t>
            </w:r>
            <w:r w:rsidRPr="008A230C">
              <w:rPr>
                <w:rStyle w:val="rulelink"/>
              </w:rPr>
              <w:t>301.</w:t>
            </w:r>
          </w:p>
        </w:tc>
      </w:tr>
      <w:tr w:rsidR="00C83E31" w:rsidRPr="008A230C" w14:paraId="19103F25" w14:textId="77777777" w:rsidTr="002C54CD">
        <w:trPr>
          <w:cantSplit/>
        </w:trPr>
        <w:tc>
          <w:tcPr>
            <w:tcW w:w="220" w:type="dxa"/>
          </w:tcPr>
          <w:p w14:paraId="6766CCC7" w14:textId="77777777" w:rsidR="00C83E31" w:rsidRPr="008A230C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DCAD312" w14:textId="77777777" w:rsidR="00C83E31" w:rsidRPr="008A230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A230C" w14:paraId="66623454" w14:textId="77777777" w:rsidTr="002C54CD">
        <w:trPr>
          <w:cantSplit/>
        </w:trPr>
        <w:tc>
          <w:tcPr>
            <w:tcW w:w="220" w:type="dxa"/>
          </w:tcPr>
          <w:p w14:paraId="1F532D9C" w14:textId="77777777" w:rsidR="00C83E31" w:rsidRPr="008A230C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50971DE" w14:textId="77777777" w:rsidR="00C83E31" w:rsidRPr="008A230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A230C" w14:paraId="4145B4F8" w14:textId="77777777" w:rsidTr="002C54CD">
        <w:trPr>
          <w:cantSplit/>
        </w:trPr>
        <w:tc>
          <w:tcPr>
            <w:tcW w:w="220" w:type="dxa"/>
          </w:tcPr>
          <w:p w14:paraId="607E5CD2" w14:textId="77777777" w:rsidR="00C83E31" w:rsidRPr="008A230C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ABBCA1D" w14:textId="77777777" w:rsidR="00C83E31" w:rsidRPr="008A230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A230C" w14:paraId="5E4069AD" w14:textId="77777777" w:rsidTr="002C54CD">
        <w:trPr>
          <w:cantSplit/>
        </w:trPr>
        <w:tc>
          <w:tcPr>
            <w:tcW w:w="220" w:type="dxa"/>
          </w:tcPr>
          <w:p w14:paraId="2A3C604B" w14:textId="77777777" w:rsidR="00C83E31" w:rsidRPr="008A230C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946DAAF" w14:textId="77777777" w:rsidR="00C83E31" w:rsidRPr="008A230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A230C" w14:paraId="4E4F08CF" w14:textId="77777777" w:rsidTr="002C54CD">
        <w:trPr>
          <w:cantSplit/>
        </w:trPr>
        <w:tc>
          <w:tcPr>
            <w:tcW w:w="220" w:type="dxa"/>
          </w:tcPr>
          <w:p w14:paraId="68230695" w14:textId="77777777" w:rsidR="00C83E31" w:rsidRPr="008A230C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C0822F" w14:textId="77777777" w:rsidR="00C83E31" w:rsidRPr="008A230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A230C" w14:paraId="53CD3A5A" w14:textId="77777777" w:rsidTr="002C54CD">
        <w:trPr>
          <w:cantSplit/>
        </w:trPr>
        <w:tc>
          <w:tcPr>
            <w:tcW w:w="220" w:type="dxa"/>
          </w:tcPr>
          <w:p w14:paraId="4911CED5" w14:textId="77777777" w:rsidR="00C83E31" w:rsidRPr="008A230C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B388EDB" w14:textId="77777777" w:rsidR="00C83E31" w:rsidRPr="008A230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A230C" w14:paraId="4D53BF89" w14:textId="77777777" w:rsidTr="002C54CD">
        <w:trPr>
          <w:cantSplit/>
        </w:trPr>
        <w:tc>
          <w:tcPr>
            <w:tcW w:w="220" w:type="dxa"/>
          </w:tcPr>
          <w:p w14:paraId="034483E3" w14:textId="77777777" w:rsidR="00C83E31" w:rsidRPr="008A230C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684523C" w14:textId="77777777" w:rsidR="00C83E31" w:rsidRPr="008A230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A230C" w14:paraId="5D182303" w14:textId="77777777" w:rsidTr="002C54CD">
        <w:trPr>
          <w:cantSplit/>
        </w:trPr>
        <w:tc>
          <w:tcPr>
            <w:tcW w:w="220" w:type="dxa"/>
          </w:tcPr>
          <w:p w14:paraId="20E7BF5E" w14:textId="77777777" w:rsidR="00C83E31" w:rsidRPr="008A230C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5A52F65" w14:textId="77777777" w:rsidR="00C83E31" w:rsidRPr="008A230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A230C" w14:paraId="68A7A7DE" w14:textId="77777777" w:rsidTr="002C54CD">
        <w:trPr>
          <w:cantSplit/>
        </w:trPr>
        <w:tc>
          <w:tcPr>
            <w:tcW w:w="220" w:type="dxa"/>
          </w:tcPr>
          <w:p w14:paraId="02040488" w14:textId="77777777" w:rsidR="00C83E31" w:rsidRPr="008A230C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F2E9218" w14:textId="77777777" w:rsidR="00C83E31" w:rsidRPr="008A230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A230C" w14:paraId="495D7407" w14:textId="77777777" w:rsidTr="002C54CD">
        <w:trPr>
          <w:cantSplit/>
        </w:trPr>
        <w:tc>
          <w:tcPr>
            <w:tcW w:w="220" w:type="dxa"/>
          </w:tcPr>
          <w:p w14:paraId="02DFD7E1" w14:textId="77777777" w:rsidR="00C83E31" w:rsidRPr="008A230C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0697940" w14:textId="77777777" w:rsidR="00C83E31" w:rsidRPr="008A230C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213910FA" w14:textId="77777777" w:rsidR="00C83E31" w:rsidRDefault="00C83E31" w:rsidP="00F84EA5">
      <w:pPr>
        <w:pStyle w:val="isonormal"/>
      </w:pPr>
    </w:p>
    <w:p w14:paraId="254D17E5" w14:textId="77777777" w:rsidR="00C83E31" w:rsidRDefault="00C83E31" w:rsidP="00F84EA5">
      <w:pPr>
        <w:pStyle w:val="isonormal"/>
        <w:jc w:val="left"/>
      </w:pPr>
    </w:p>
    <w:p w14:paraId="199A7433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568915B" w14:textId="77777777" w:rsidR="00C83E31" w:rsidRPr="0077586A" w:rsidRDefault="00C83E31" w:rsidP="00F84EA5">
      <w:pPr>
        <w:pStyle w:val="subcap"/>
      </w:pPr>
      <w:r w:rsidRPr="0077586A">
        <w:lastRenderedPageBreak/>
        <w:t>TERRITORY 109</w:t>
      </w:r>
    </w:p>
    <w:p w14:paraId="279D3F2E" w14:textId="77777777" w:rsidR="00C83E31" w:rsidRPr="0077586A" w:rsidRDefault="00C83E31" w:rsidP="00F84EA5">
      <w:pPr>
        <w:pStyle w:val="subcap2"/>
      </w:pPr>
      <w:r w:rsidRPr="0077586A">
        <w:t>PHYS DAM</w:t>
      </w:r>
    </w:p>
    <w:p w14:paraId="568D897F" w14:textId="77777777" w:rsidR="00C83E31" w:rsidRPr="0077586A" w:rsidRDefault="00C83E31" w:rsidP="00F84EA5">
      <w:pPr>
        <w:pStyle w:val="isonormal"/>
      </w:pPr>
    </w:p>
    <w:p w14:paraId="0EE0B969" w14:textId="77777777" w:rsidR="00C83E31" w:rsidRPr="0077586A" w:rsidRDefault="00C83E31" w:rsidP="00F84EA5">
      <w:pPr>
        <w:pStyle w:val="isonormal"/>
        <w:sectPr w:rsidR="00C83E31" w:rsidRPr="0077586A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C83E31" w:rsidRPr="0077586A" w14:paraId="4DADFA44" w14:textId="77777777" w:rsidTr="002C54C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E35B6AD" w14:textId="77777777" w:rsidR="00C83E31" w:rsidRPr="0077586A" w:rsidRDefault="00C83E31" w:rsidP="00F84EA5">
            <w:pPr>
              <w:pStyle w:val="tablehead"/>
              <w:rPr>
                <w:kern w:val="18"/>
              </w:rPr>
            </w:pPr>
            <w:r w:rsidRPr="0077586A">
              <w:rPr>
                <w:kern w:val="18"/>
              </w:rPr>
              <w:t>PHYSICAL DAMAGE</w:t>
            </w:r>
            <w:r w:rsidRPr="0077586A">
              <w:rPr>
                <w:kern w:val="18"/>
              </w:rPr>
              <w:br/>
              <w:t>Original Cost New Range</w:t>
            </w:r>
            <w:r w:rsidRPr="0077586A">
              <w:rPr>
                <w:kern w:val="18"/>
              </w:rPr>
              <w:br/>
              <w:t>$25,000 – 29,999</w:t>
            </w:r>
          </w:p>
        </w:tc>
      </w:tr>
      <w:tr w:rsidR="00C83E31" w:rsidRPr="0077586A" w14:paraId="0DF53100" w14:textId="77777777" w:rsidTr="002C54C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666E05E" w14:textId="77777777" w:rsidR="00C83E31" w:rsidRPr="0077586A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3BA2B92" w14:textId="77777777" w:rsidR="00C83E31" w:rsidRPr="0077586A" w:rsidRDefault="00C83E31" w:rsidP="00F84EA5">
            <w:pPr>
              <w:pStyle w:val="tablehead"/>
              <w:rPr>
                <w:kern w:val="18"/>
              </w:rPr>
            </w:pPr>
            <w:r w:rsidRPr="0077586A">
              <w:rPr>
                <w:kern w:val="18"/>
              </w:rPr>
              <w:t>Specified</w:t>
            </w:r>
            <w:r w:rsidRPr="0077586A">
              <w:rPr>
                <w:kern w:val="18"/>
              </w:rPr>
              <w:br/>
              <w:t>Causes</w:t>
            </w:r>
            <w:r w:rsidRPr="0077586A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8266D70" w14:textId="77777777" w:rsidR="00C83E31" w:rsidRPr="0077586A" w:rsidRDefault="00C83E31" w:rsidP="00F84EA5">
            <w:pPr>
              <w:pStyle w:val="tablehead"/>
              <w:rPr>
                <w:kern w:val="18"/>
              </w:rPr>
            </w:pPr>
            <w:r w:rsidRPr="0077586A">
              <w:rPr>
                <w:kern w:val="18"/>
              </w:rPr>
              <w:br/>
            </w:r>
            <w:r w:rsidRPr="0077586A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5411CA7" w14:textId="77777777" w:rsidR="00C83E31" w:rsidRPr="0077586A" w:rsidRDefault="00C83E31" w:rsidP="00F84EA5">
            <w:pPr>
              <w:pStyle w:val="tablehead"/>
              <w:rPr>
                <w:kern w:val="18"/>
              </w:rPr>
            </w:pPr>
            <w:r w:rsidRPr="0077586A">
              <w:rPr>
                <w:kern w:val="18"/>
              </w:rPr>
              <w:t>$500</w:t>
            </w:r>
            <w:r w:rsidRPr="0077586A">
              <w:rPr>
                <w:kern w:val="18"/>
              </w:rPr>
              <w:br/>
              <w:t>Ded.</w:t>
            </w:r>
            <w:r w:rsidRPr="0077586A">
              <w:rPr>
                <w:kern w:val="18"/>
              </w:rPr>
              <w:br/>
              <w:t>Coll.</w:t>
            </w:r>
          </w:p>
        </w:tc>
      </w:tr>
      <w:tr w:rsidR="00C83E31" w:rsidRPr="0077586A" w14:paraId="5C68C9B2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26589EB" w14:textId="77777777" w:rsidR="00C83E31" w:rsidRPr="0077586A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7586A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C83E31" w:rsidRPr="0077586A" w14:paraId="7B4D48CA" w14:textId="77777777" w:rsidTr="002C54CD">
        <w:trPr>
          <w:cantSplit/>
        </w:trPr>
        <w:tc>
          <w:tcPr>
            <w:tcW w:w="540" w:type="dxa"/>
            <w:gridSpan w:val="2"/>
          </w:tcPr>
          <w:p w14:paraId="3B0E9CE3" w14:textId="77777777" w:rsidR="00C83E31" w:rsidRPr="0077586A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AA58788" w14:textId="77777777" w:rsidR="00C83E31" w:rsidRPr="0077586A" w:rsidRDefault="00C83E31" w:rsidP="00F84EA5">
            <w:pPr>
              <w:pStyle w:val="tabletext11"/>
              <w:rPr>
                <w:b/>
                <w:kern w:val="18"/>
              </w:rPr>
            </w:pPr>
            <w:r w:rsidRPr="0077586A">
              <w:rPr>
                <w:b/>
                <w:kern w:val="18"/>
              </w:rPr>
              <w:t>– Local And Intermediate – All Vehicles</w:t>
            </w:r>
          </w:p>
        </w:tc>
      </w:tr>
      <w:tr w:rsidR="00C83E31" w:rsidRPr="0077586A" w14:paraId="67A079B9" w14:textId="77777777" w:rsidTr="002C54CD">
        <w:trPr>
          <w:cantSplit/>
        </w:trPr>
        <w:tc>
          <w:tcPr>
            <w:tcW w:w="540" w:type="dxa"/>
            <w:gridSpan w:val="2"/>
          </w:tcPr>
          <w:p w14:paraId="5EEE6C29" w14:textId="77777777" w:rsidR="00C83E31" w:rsidRPr="0077586A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BB8479E" w14:textId="77777777" w:rsidR="00C83E31" w:rsidRPr="0077586A" w:rsidRDefault="00C83E31" w:rsidP="00F84EA5">
            <w:pPr>
              <w:pStyle w:val="tabletext11"/>
              <w:rPr>
                <w:b/>
                <w:kern w:val="18"/>
              </w:rPr>
            </w:pPr>
            <w:r w:rsidRPr="0077586A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C83E31" w:rsidRPr="0077586A" w14:paraId="03684DEA" w14:textId="77777777" w:rsidTr="002C54CD">
        <w:trPr>
          <w:cantSplit/>
        </w:trPr>
        <w:tc>
          <w:tcPr>
            <w:tcW w:w="4860" w:type="dxa"/>
            <w:gridSpan w:val="3"/>
          </w:tcPr>
          <w:p w14:paraId="126A9BD5" w14:textId="77777777" w:rsidR="00C83E31" w:rsidRPr="0077586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EE8E3E4" w14:textId="77777777" w:rsidR="00C83E31" w:rsidRPr="0077586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7586A"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14:paraId="677B6D6E" w14:textId="77777777" w:rsidR="00C83E31" w:rsidRPr="0077586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7586A"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14:paraId="0521F95E" w14:textId="77777777" w:rsidR="00C83E31" w:rsidRPr="0077586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7586A">
              <w:rPr>
                <w:kern w:val="18"/>
              </w:rPr>
              <w:t>$   216</w:t>
            </w:r>
          </w:p>
        </w:tc>
      </w:tr>
      <w:tr w:rsidR="00C83E31" w:rsidRPr="0077586A" w14:paraId="32663A32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381B76A" w14:textId="77777777" w:rsidR="00C83E31" w:rsidRPr="0077586A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7586A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C83E31" w:rsidRPr="0077586A" w14:paraId="0D4E7CEC" w14:textId="77777777" w:rsidTr="002C54CD">
        <w:trPr>
          <w:cantSplit/>
        </w:trPr>
        <w:tc>
          <w:tcPr>
            <w:tcW w:w="4860" w:type="dxa"/>
            <w:gridSpan w:val="3"/>
          </w:tcPr>
          <w:p w14:paraId="16D35E18" w14:textId="77777777" w:rsidR="00C83E31" w:rsidRPr="0077586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5CD6E99" w14:textId="77777777" w:rsidR="00C83E31" w:rsidRPr="0077586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518C00A" w14:textId="77777777" w:rsidR="00C83E31" w:rsidRPr="0077586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18C4561" w14:textId="77777777" w:rsidR="00C83E31" w:rsidRPr="0077586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77586A" w14:paraId="24F6F27B" w14:textId="77777777" w:rsidTr="002C54CD">
        <w:trPr>
          <w:cantSplit/>
        </w:trPr>
        <w:tc>
          <w:tcPr>
            <w:tcW w:w="4860" w:type="dxa"/>
            <w:gridSpan w:val="3"/>
          </w:tcPr>
          <w:p w14:paraId="171B25AE" w14:textId="77777777" w:rsidR="00C83E31" w:rsidRPr="0077586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78143AE" w14:textId="77777777" w:rsidR="00C83E31" w:rsidRPr="0077586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7586A">
              <w:rPr>
                <w:kern w:val="18"/>
              </w:rPr>
              <w:t>$    70</w:t>
            </w:r>
          </w:p>
        </w:tc>
        <w:tc>
          <w:tcPr>
            <w:tcW w:w="1500" w:type="dxa"/>
          </w:tcPr>
          <w:p w14:paraId="050E17EC" w14:textId="77777777" w:rsidR="00C83E31" w:rsidRPr="0077586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7586A"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14:paraId="08B86492" w14:textId="77777777" w:rsidR="00C83E31" w:rsidRPr="0077586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7586A">
              <w:rPr>
                <w:kern w:val="18"/>
              </w:rPr>
              <w:t>$   250</w:t>
            </w:r>
          </w:p>
        </w:tc>
      </w:tr>
      <w:tr w:rsidR="00C83E31" w:rsidRPr="0077586A" w14:paraId="7E6B93F8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0C1306D" w14:textId="77777777" w:rsidR="00C83E31" w:rsidRPr="0077586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7586A" w14:paraId="4985229D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0189127" w14:textId="77777777" w:rsidR="00C83E31" w:rsidRPr="0077586A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7586A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C83E31" w:rsidRPr="0077586A" w14:paraId="7E6E4BAB" w14:textId="77777777" w:rsidTr="002C54CD">
        <w:trPr>
          <w:cantSplit/>
        </w:trPr>
        <w:tc>
          <w:tcPr>
            <w:tcW w:w="540" w:type="dxa"/>
            <w:gridSpan w:val="2"/>
          </w:tcPr>
          <w:p w14:paraId="138DC9A4" w14:textId="77777777" w:rsidR="00C83E31" w:rsidRPr="0077586A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17D4935" w14:textId="77777777" w:rsidR="00C83E31" w:rsidRPr="0077586A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7586A">
              <w:rPr>
                <w:b/>
                <w:caps/>
                <w:kern w:val="18"/>
              </w:rPr>
              <w:t>– taxicabs and limousines</w:t>
            </w:r>
          </w:p>
        </w:tc>
      </w:tr>
      <w:tr w:rsidR="00C83E31" w:rsidRPr="0077586A" w14:paraId="48589FF2" w14:textId="77777777" w:rsidTr="002C54CD">
        <w:trPr>
          <w:cantSplit/>
        </w:trPr>
        <w:tc>
          <w:tcPr>
            <w:tcW w:w="4860" w:type="dxa"/>
            <w:gridSpan w:val="3"/>
          </w:tcPr>
          <w:p w14:paraId="6859E205" w14:textId="77777777" w:rsidR="00C83E31" w:rsidRPr="0077586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B40C03E" w14:textId="77777777" w:rsidR="00C83E31" w:rsidRPr="0077586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7586A"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14:paraId="5E1BEFFA" w14:textId="77777777" w:rsidR="00C83E31" w:rsidRPr="0077586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7586A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70D22169" w14:textId="77777777" w:rsidR="00C83E31" w:rsidRPr="0077586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7586A">
              <w:rPr>
                <w:kern w:val="18"/>
              </w:rPr>
              <w:t>$   486</w:t>
            </w:r>
          </w:p>
        </w:tc>
      </w:tr>
      <w:tr w:rsidR="00C83E31" w:rsidRPr="0077586A" w14:paraId="23032D9A" w14:textId="77777777" w:rsidTr="002C54CD">
        <w:trPr>
          <w:cantSplit/>
        </w:trPr>
        <w:tc>
          <w:tcPr>
            <w:tcW w:w="540" w:type="dxa"/>
            <w:gridSpan w:val="2"/>
          </w:tcPr>
          <w:p w14:paraId="0AFCE8D9" w14:textId="77777777" w:rsidR="00C83E31" w:rsidRPr="0077586A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37D8FD2" w14:textId="77777777" w:rsidR="00C83E31" w:rsidRPr="0077586A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7586A">
              <w:rPr>
                <w:b/>
                <w:caps/>
                <w:kern w:val="18"/>
              </w:rPr>
              <w:t>– SCHOOL AND CHURCH BUSES</w:t>
            </w:r>
          </w:p>
        </w:tc>
      </w:tr>
      <w:tr w:rsidR="00C83E31" w:rsidRPr="0077586A" w14:paraId="3E271FEF" w14:textId="77777777" w:rsidTr="002C54CD">
        <w:trPr>
          <w:cantSplit/>
        </w:trPr>
        <w:tc>
          <w:tcPr>
            <w:tcW w:w="4860" w:type="dxa"/>
            <w:gridSpan w:val="3"/>
          </w:tcPr>
          <w:p w14:paraId="4BF93D45" w14:textId="77777777" w:rsidR="00C83E31" w:rsidRPr="0077586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3B04F1E" w14:textId="77777777" w:rsidR="00C83E31" w:rsidRPr="0077586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7586A"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14:paraId="0DD7FD94" w14:textId="77777777" w:rsidR="00C83E31" w:rsidRPr="0077586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7586A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3227DBC7" w14:textId="77777777" w:rsidR="00C83E31" w:rsidRPr="0077586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7586A">
              <w:rPr>
                <w:kern w:val="18"/>
              </w:rPr>
              <w:t>$   136</w:t>
            </w:r>
          </w:p>
        </w:tc>
      </w:tr>
      <w:tr w:rsidR="00C83E31" w:rsidRPr="0077586A" w14:paraId="5AF439CF" w14:textId="77777777" w:rsidTr="002C54CD">
        <w:trPr>
          <w:cantSplit/>
        </w:trPr>
        <w:tc>
          <w:tcPr>
            <w:tcW w:w="540" w:type="dxa"/>
            <w:gridSpan w:val="2"/>
          </w:tcPr>
          <w:p w14:paraId="7E00E7F7" w14:textId="77777777" w:rsidR="00C83E31" w:rsidRPr="0077586A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3CFEE43" w14:textId="77777777" w:rsidR="00C83E31" w:rsidRPr="0077586A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7586A">
              <w:rPr>
                <w:b/>
                <w:caps/>
                <w:kern w:val="18"/>
              </w:rPr>
              <w:t>– OTHER BUSES</w:t>
            </w:r>
          </w:p>
        </w:tc>
      </w:tr>
      <w:tr w:rsidR="00C83E31" w:rsidRPr="0077586A" w14:paraId="50805215" w14:textId="77777777" w:rsidTr="002C54CD">
        <w:trPr>
          <w:cantSplit/>
        </w:trPr>
        <w:tc>
          <w:tcPr>
            <w:tcW w:w="4860" w:type="dxa"/>
            <w:gridSpan w:val="3"/>
          </w:tcPr>
          <w:p w14:paraId="665AA040" w14:textId="77777777" w:rsidR="00C83E31" w:rsidRPr="0077586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DC2A03A" w14:textId="77777777" w:rsidR="00C83E31" w:rsidRPr="0077586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7586A"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14:paraId="6E8996E7" w14:textId="77777777" w:rsidR="00C83E31" w:rsidRPr="0077586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7586A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2F6F00D9" w14:textId="77777777" w:rsidR="00C83E31" w:rsidRPr="0077586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7586A">
              <w:rPr>
                <w:kern w:val="18"/>
              </w:rPr>
              <w:t>$   136</w:t>
            </w:r>
          </w:p>
        </w:tc>
      </w:tr>
      <w:tr w:rsidR="00C83E31" w:rsidRPr="0077586A" w14:paraId="2054D2E6" w14:textId="77777777" w:rsidTr="002C54CD">
        <w:trPr>
          <w:cantSplit/>
        </w:trPr>
        <w:tc>
          <w:tcPr>
            <w:tcW w:w="540" w:type="dxa"/>
            <w:gridSpan w:val="2"/>
          </w:tcPr>
          <w:p w14:paraId="65D9D3E2" w14:textId="77777777" w:rsidR="00C83E31" w:rsidRPr="0077586A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0A26049" w14:textId="77777777" w:rsidR="00C83E31" w:rsidRPr="0077586A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7586A">
              <w:rPr>
                <w:b/>
                <w:caps/>
                <w:kern w:val="18"/>
              </w:rPr>
              <w:t>– VAN POOLS</w:t>
            </w:r>
          </w:p>
        </w:tc>
      </w:tr>
      <w:tr w:rsidR="00C83E31" w:rsidRPr="0077586A" w14:paraId="7C097457" w14:textId="77777777" w:rsidTr="002C54CD">
        <w:trPr>
          <w:cantSplit/>
        </w:trPr>
        <w:tc>
          <w:tcPr>
            <w:tcW w:w="4860" w:type="dxa"/>
            <w:gridSpan w:val="3"/>
          </w:tcPr>
          <w:p w14:paraId="712B7720" w14:textId="77777777" w:rsidR="00C83E31" w:rsidRPr="0077586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B8601F5" w14:textId="77777777" w:rsidR="00C83E31" w:rsidRPr="0077586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7586A"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14:paraId="4F05ED3E" w14:textId="77777777" w:rsidR="00C83E31" w:rsidRPr="0077586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7586A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316B4A2D" w14:textId="77777777" w:rsidR="00C83E31" w:rsidRPr="0077586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7586A">
              <w:rPr>
                <w:kern w:val="18"/>
              </w:rPr>
              <w:t>$   486</w:t>
            </w:r>
          </w:p>
        </w:tc>
      </w:tr>
      <w:tr w:rsidR="00C83E31" w:rsidRPr="0077586A" w14:paraId="38D6A917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1C11F33" w14:textId="77777777" w:rsidR="00C83E31" w:rsidRPr="0077586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7586A" w14:paraId="0D38C11B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E21AEB9" w14:textId="77777777" w:rsidR="00C83E31" w:rsidRPr="0077586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7586A" w14:paraId="5CA55357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5554F0BD" w14:textId="77777777" w:rsidR="00C83E31" w:rsidRPr="0077586A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77586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6A46AE3" w14:textId="77777777" w:rsidR="00C83E31" w:rsidRPr="0077586A" w:rsidRDefault="00C83E31" w:rsidP="00F84EA5">
            <w:pPr>
              <w:pStyle w:val="tabletext11"/>
              <w:rPr>
                <w:kern w:val="18"/>
              </w:rPr>
            </w:pPr>
            <w:r w:rsidRPr="0077586A">
              <w:rPr>
                <w:kern w:val="18"/>
              </w:rPr>
              <w:t xml:space="preserve">For Other Than Zone-rated Trucks, Tractors and Trailers Classifications, refer to Rule </w:t>
            </w:r>
            <w:r w:rsidRPr="0077586A">
              <w:rPr>
                <w:rStyle w:val="rulelink"/>
              </w:rPr>
              <w:t>222.</w:t>
            </w:r>
            <w:r w:rsidRPr="0077586A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77586A" w14:paraId="265CDA0C" w14:textId="77777777" w:rsidTr="002C54CD">
        <w:trPr>
          <w:cantSplit/>
        </w:trPr>
        <w:tc>
          <w:tcPr>
            <w:tcW w:w="220" w:type="dxa"/>
          </w:tcPr>
          <w:p w14:paraId="4D7B1861" w14:textId="77777777" w:rsidR="00C83E31" w:rsidRPr="0077586A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77586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6633109" w14:textId="77777777" w:rsidR="00C83E31" w:rsidRPr="0077586A" w:rsidRDefault="00C83E31" w:rsidP="00F84EA5">
            <w:pPr>
              <w:pStyle w:val="tabletext11"/>
              <w:rPr>
                <w:kern w:val="18"/>
              </w:rPr>
            </w:pPr>
            <w:r w:rsidRPr="0077586A">
              <w:rPr>
                <w:kern w:val="18"/>
              </w:rPr>
              <w:t xml:space="preserve">For Private Passenger Types Classifications, refer to Rule </w:t>
            </w:r>
            <w:r w:rsidRPr="0077586A">
              <w:rPr>
                <w:rStyle w:val="rulelink"/>
              </w:rPr>
              <w:t>232.</w:t>
            </w:r>
            <w:r w:rsidRPr="0077586A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77586A" w14:paraId="19B8F525" w14:textId="77777777" w:rsidTr="002C54CD">
        <w:trPr>
          <w:cantSplit/>
        </w:trPr>
        <w:tc>
          <w:tcPr>
            <w:tcW w:w="220" w:type="dxa"/>
          </w:tcPr>
          <w:p w14:paraId="5325C58A" w14:textId="77777777" w:rsidR="00C83E31" w:rsidRPr="0077586A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77586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B182E66" w14:textId="77777777" w:rsidR="00C83E31" w:rsidRPr="0077586A" w:rsidRDefault="00C83E31" w:rsidP="00F84EA5">
            <w:pPr>
              <w:pStyle w:val="tabletext11"/>
              <w:rPr>
                <w:kern w:val="18"/>
              </w:rPr>
            </w:pPr>
            <w:r w:rsidRPr="0077586A">
              <w:rPr>
                <w:kern w:val="18"/>
              </w:rPr>
              <w:t xml:space="preserve">For Other Than Zone-rated Publics Autos, refer to Rule </w:t>
            </w:r>
            <w:r w:rsidRPr="0077586A">
              <w:rPr>
                <w:rStyle w:val="rulelink"/>
              </w:rPr>
              <w:t>239.</w:t>
            </w:r>
            <w:r w:rsidRPr="0077586A">
              <w:rPr>
                <w:rStyle w:val="rulelink"/>
                <w:b w:val="0"/>
              </w:rPr>
              <w:t xml:space="preserve"> for premium development</w:t>
            </w:r>
            <w:r w:rsidRPr="0077586A">
              <w:rPr>
                <w:rStyle w:val="rulelink"/>
              </w:rPr>
              <w:t>.</w:t>
            </w:r>
          </w:p>
        </w:tc>
      </w:tr>
      <w:tr w:rsidR="00C83E31" w:rsidRPr="0077586A" w14:paraId="1C5D7C85" w14:textId="77777777" w:rsidTr="002C54CD">
        <w:trPr>
          <w:cantSplit/>
        </w:trPr>
        <w:tc>
          <w:tcPr>
            <w:tcW w:w="220" w:type="dxa"/>
          </w:tcPr>
          <w:p w14:paraId="67A14A1B" w14:textId="77777777" w:rsidR="00C83E31" w:rsidRPr="0077586A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77586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1A4DA75" w14:textId="77777777" w:rsidR="00C83E31" w:rsidRPr="0077586A" w:rsidRDefault="00C83E31" w:rsidP="00F84EA5">
            <w:pPr>
              <w:pStyle w:val="tabletext11"/>
              <w:rPr>
                <w:kern w:val="18"/>
              </w:rPr>
            </w:pPr>
            <w:r w:rsidRPr="0077586A">
              <w:rPr>
                <w:kern w:val="18"/>
              </w:rPr>
              <w:t xml:space="preserve">For Deductible factors, refer to Rule </w:t>
            </w:r>
            <w:r w:rsidRPr="0077586A">
              <w:rPr>
                <w:rStyle w:val="rulelink"/>
              </w:rPr>
              <w:t>298.</w:t>
            </w:r>
          </w:p>
        </w:tc>
      </w:tr>
      <w:tr w:rsidR="00C83E31" w:rsidRPr="0077586A" w14:paraId="4BA240D7" w14:textId="77777777" w:rsidTr="002C54CD">
        <w:trPr>
          <w:cantSplit/>
        </w:trPr>
        <w:tc>
          <w:tcPr>
            <w:tcW w:w="220" w:type="dxa"/>
          </w:tcPr>
          <w:p w14:paraId="497EAEC4" w14:textId="77777777" w:rsidR="00C83E31" w:rsidRPr="0077586A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77586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C0374BD" w14:textId="77777777" w:rsidR="00C83E31" w:rsidRPr="0077586A" w:rsidRDefault="00C83E31" w:rsidP="00F84EA5">
            <w:pPr>
              <w:pStyle w:val="tabletext11"/>
              <w:rPr>
                <w:kern w:val="18"/>
              </w:rPr>
            </w:pPr>
            <w:r w:rsidRPr="0077586A">
              <w:rPr>
                <w:kern w:val="18"/>
              </w:rPr>
              <w:t xml:space="preserve">For Vehicle Value factors, refer to Rule </w:t>
            </w:r>
            <w:r w:rsidRPr="0077586A">
              <w:rPr>
                <w:rStyle w:val="rulelink"/>
              </w:rPr>
              <w:t>301.</w:t>
            </w:r>
          </w:p>
        </w:tc>
      </w:tr>
      <w:tr w:rsidR="00C83E31" w:rsidRPr="0077586A" w14:paraId="476F53B9" w14:textId="77777777" w:rsidTr="002C54CD">
        <w:trPr>
          <w:cantSplit/>
        </w:trPr>
        <w:tc>
          <w:tcPr>
            <w:tcW w:w="220" w:type="dxa"/>
          </w:tcPr>
          <w:p w14:paraId="2A9E4B34" w14:textId="77777777" w:rsidR="00C83E31" w:rsidRPr="0077586A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5B7CE3A" w14:textId="77777777" w:rsidR="00C83E31" w:rsidRPr="0077586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7586A" w14:paraId="46A40477" w14:textId="77777777" w:rsidTr="002C54CD">
        <w:trPr>
          <w:cantSplit/>
        </w:trPr>
        <w:tc>
          <w:tcPr>
            <w:tcW w:w="220" w:type="dxa"/>
          </w:tcPr>
          <w:p w14:paraId="14EBB315" w14:textId="77777777" w:rsidR="00C83E31" w:rsidRPr="0077586A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141DC0F" w14:textId="77777777" w:rsidR="00C83E31" w:rsidRPr="0077586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7586A" w14:paraId="0B39B3D2" w14:textId="77777777" w:rsidTr="002C54CD">
        <w:trPr>
          <w:cantSplit/>
        </w:trPr>
        <w:tc>
          <w:tcPr>
            <w:tcW w:w="220" w:type="dxa"/>
          </w:tcPr>
          <w:p w14:paraId="1D4C1AFB" w14:textId="77777777" w:rsidR="00C83E31" w:rsidRPr="0077586A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BB3C92E" w14:textId="77777777" w:rsidR="00C83E31" w:rsidRPr="0077586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7586A" w14:paraId="43B16AC6" w14:textId="77777777" w:rsidTr="002C54CD">
        <w:trPr>
          <w:cantSplit/>
        </w:trPr>
        <w:tc>
          <w:tcPr>
            <w:tcW w:w="220" w:type="dxa"/>
          </w:tcPr>
          <w:p w14:paraId="3FB4250E" w14:textId="77777777" w:rsidR="00C83E31" w:rsidRPr="0077586A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CFE528A" w14:textId="77777777" w:rsidR="00C83E31" w:rsidRPr="0077586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7586A" w14:paraId="0D21E45D" w14:textId="77777777" w:rsidTr="002C54CD">
        <w:trPr>
          <w:cantSplit/>
        </w:trPr>
        <w:tc>
          <w:tcPr>
            <w:tcW w:w="220" w:type="dxa"/>
          </w:tcPr>
          <w:p w14:paraId="085A047A" w14:textId="77777777" w:rsidR="00C83E31" w:rsidRPr="0077586A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06A67EF" w14:textId="77777777" w:rsidR="00C83E31" w:rsidRPr="0077586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7586A" w14:paraId="13758EB0" w14:textId="77777777" w:rsidTr="002C54CD">
        <w:trPr>
          <w:cantSplit/>
        </w:trPr>
        <w:tc>
          <w:tcPr>
            <w:tcW w:w="220" w:type="dxa"/>
          </w:tcPr>
          <w:p w14:paraId="68428186" w14:textId="77777777" w:rsidR="00C83E31" w:rsidRPr="0077586A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A6FF0CB" w14:textId="77777777" w:rsidR="00C83E31" w:rsidRPr="0077586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7586A" w14:paraId="3ED4AB75" w14:textId="77777777" w:rsidTr="002C54CD">
        <w:trPr>
          <w:cantSplit/>
        </w:trPr>
        <w:tc>
          <w:tcPr>
            <w:tcW w:w="220" w:type="dxa"/>
          </w:tcPr>
          <w:p w14:paraId="1FEFC1D8" w14:textId="77777777" w:rsidR="00C83E31" w:rsidRPr="0077586A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BEC2F05" w14:textId="77777777" w:rsidR="00C83E31" w:rsidRPr="0077586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7586A" w14:paraId="30EAD7B7" w14:textId="77777777" w:rsidTr="002C54CD">
        <w:trPr>
          <w:cantSplit/>
        </w:trPr>
        <w:tc>
          <w:tcPr>
            <w:tcW w:w="220" w:type="dxa"/>
          </w:tcPr>
          <w:p w14:paraId="7FC27CC5" w14:textId="77777777" w:rsidR="00C83E31" w:rsidRPr="0077586A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3398687" w14:textId="77777777" w:rsidR="00C83E31" w:rsidRPr="0077586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7586A" w14:paraId="0028B263" w14:textId="77777777" w:rsidTr="002C54CD">
        <w:trPr>
          <w:cantSplit/>
        </w:trPr>
        <w:tc>
          <w:tcPr>
            <w:tcW w:w="220" w:type="dxa"/>
          </w:tcPr>
          <w:p w14:paraId="3C6245D2" w14:textId="77777777" w:rsidR="00C83E31" w:rsidRPr="0077586A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11D67ED" w14:textId="77777777" w:rsidR="00C83E31" w:rsidRPr="0077586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7586A" w14:paraId="310A69A4" w14:textId="77777777" w:rsidTr="002C54CD">
        <w:trPr>
          <w:cantSplit/>
        </w:trPr>
        <w:tc>
          <w:tcPr>
            <w:tcW w:w="220" w:type="dxa"/>
          </w:tcPr>
          <w:p w14:paraId="345037CA" w14:textId="77777777" w:rsidR="00C83E31" w:rsidRPr="0077586A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479003A" w14:textId="77777777" w:rsidR="00C83E31" w:rsidRPr="0077586A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778397BC" w14:textId="77777777" w:rsidR="00C83E31" w:rsidRDefault="00C83E31" w:rsidP="00F84EA5">
      <w:pPr>
        <w:pStyle w:val="isonormal"/>
      </w:pPr>
    </w:p>
    <w:p w14:paraId="0E60FB5D" w14:textId="77777777" w:rsidR="00C83E31" w:rsidRDefault="00C83E31" w:rsidP="00F84EA5">
      <w:pPr>
        <w:pStyle w:val="isonormal"/>
        <w:jc w:val="left"/>
      </w:pPr>
    </w:p>
    <w:p w14:paraId="3997E033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280CDF6" w14:textId="77777777" w:rsidR="00C83E31" w:rsidRPr="005552CF" w:rsidRDefault="00C83E31" w:rsidP="00F84EA5">
      <w:pPr>
        <w:pStyle w:val="subcap"/>
      </w:pPr>
      <w:r w:rsidRPr="005552CF">
        <w:lastRenderedPageBreak/>
        <w:t>TERRITORY 111</w:t>
      </w:r>
    </w:p>
    <w:p w14:paraId="726A0A24" w14:textId="77777777" w:rsidR="00C83E31" w:rsidRPr="005552CF" w:rsidRDefault="00C83E31" w:rsidP="00F84EA5">
      <w:pPr>
        <w:pStyle w:val="subcap2"/>
      </w:pPr>
      <w:r w:rsidRPr="005552CF">
        <w:t>PHYS DAM</w:t>
      </w:r>
    </w:p>
    <w:p w14:paraId="6913F49F" w14:textId="77777777" w:rsidR="00C83E31" w:rsidRPr="005552CF" w:rsidRDefault="00C83E31" w:rsidP="00F84EA5">
      <w:pPr>
        <w:pStyle w:val="isonormal"/>
      </w:pPr>
    </w:p>
    <w:p w14:paraId="3D9C672E" w14:textId="77777777" w:rsidR="00C83E31" w:rsidRPr="005552CF" w:rsidRDefault="00C83E31" w:rsidP="00F84EA5">
      <w:pPr>
        <w:pStyle w:val="isonormal"/>
        <w:sectPr w:rsidR="00C83E31" w:rsidRPr="005552CF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C83E31" w:rsidRPr="005552CF" w14:paraId="10EC714D" w14:textId="77777777" w:rsidTr="002C54C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42F2D5F" w14:textId="77777777" w:rsidR="00C83E31" w:rsidRPr="005552CF" w:rsidRDefault="00C83E31" w:rsidP="00F84EA5">
            <w:pPr>
              <w:pStyle w:val="tablehead"/>
              <w:rPr>
                <w:kern w:val="18"/>
              </w:rPr>
            </w:pPr>
            <w:r w:rsidRPr="005552CF">
              <w:rPr>
                <w:kern w:val="18"/>
              </w:rPr>
              <w:t>PHYSICAL DAMAGE</w:t>
            </w:r>
            <w:r w:rsidRPr="005552CF">
              <w:rPr>
                <w:kern w:val="18"/>
              </w:rPr>
              <w:br/>
              <w:t>Original Cost New Range</w:t>
            </w:r>
            <w:r w:rsidRPr="005552CF">
              <w:rPr>
                <w:kern w:val="18"/>
              </w:rPr>
              <w:br/>
              <w:t>$25,000 – 29,999</w:t>
            </w:r>
          </w:p>
        </w:tc>
      </w:tr>
      <w:tr w:rsidR="00C83E31" w:rsidRPr="005552CF" w14:paraId="0D93EEE5" w14:textId="77777777" w:rsidTr="002C54C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9C35E01" w14:textId="77777777" w:rsidR="00C83E31" w:rsidRPr="005552CF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6FA2DB2" w14:textId="77777777" w:rsidR="00C83E31" w:rsidRPr="005552CF" w:rsidRDefault="00C83E31" w:rsidP="00F84EA5">
            <w:pPr>
              <w:pStyle w:val="tablehead"/>
              <w:rPr>
                <w:kern w:val="18"/>
              </w:rPr>
            </w:pPr>
            <w:r w:rsidRPr="005552CF">
              <w:rPr>
                <w:kern w:val="18"/>
              </w:rPr>
              <w:t>Specified</w:t>
            </w:r>
            <w:r w:rsidRPr="005552CF">
              <w:rPr>
                <w:kern w:val="18"/>
              </w:rPr>
              <w:br/>
              <w:t>Causes</w:t>
            </w:r>
            <w:r w:rsidRPr="005552CF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6B7DDA1" w14:textId="77777777" w:rsidR="00C83E31" w:rsidRPr="005552CF" w:rsidRDefault="00C83E31" w:rsidP="00F84EA5">
            <w:pPr>
              <w:pStyle w:val="tablehead"/>
              <w:rPr>
                <w:kern w:val="18"/>
              </w:rPr>
            </w:pPr>
            <w:r w:rsidRPr="005552CF">
              <w:rPr>
                <w:kern w:val="18"/>
              </w:rPr>
              <w:br/>
            </w:r>
            <w:r w:rsidRPr="005552CF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6BE4CC5" w14:textId="77777777" w:rsidR="00C83E31" w:rsidRPr="005552CF" w:rsidRDefault="00C83E31" w:rsidP="00F84EA5">
            <w:pPr>
              <w:pStyle w:val="tablehead"/>
              <w:rPr>
                <w:kern w:val="18"/>
              </w:rPr>
            </w:pPr>
            <w:r w:rsidRPr="005552CF">
              <w:rPr>
                <w:kern w:val="18"/>
              </w:rPr>
              <w:t>$500</w:t>
            </w:r>
            <w:r w:rsidRPr="005552CF">
              <w:rPr>
                <w:kern w:val="18"/>
              </w:rPr>
              <w:br/>
              <w:t>Ded.</w:t>
            </w:r>
            <w:r w:rsidRPr="005552CF">
              <w:rPr>
                <w:kern w:val="18"/>
              </w:rPr>
              <w:br/>
              <w:t>Coll.</w:t>
            </w:r>
          </w:p>
        </w:tc>
      </w:tr>
      <w:tr w:rsidR="00C83E31" w:rsidRPr="005552CF" w14:paraId="6A49A5C9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7F408C0C" w14:textId="77777777" w:rsidR="00C83E31" w:rsidRPr="005552CF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5552CF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C83E31" w:rsidRPr="005552CF" w14:paraId="068342B2" w14:textId="77777777" w:rsidTr="002C54CD">
        <w:trPr>
          <w:cantSplit/>
        </w:trPr>
        <w:tc>
          <w:tcPr>
            <w:tcW w:w="540" w:type="dxa"/>
            <w:gridSpan w:val="2"/>
          </w:tcPr>
          <w:p w14:paraId="266A12EC" w14:textId="77777777" w:rsidR="00C83E31" w:rsidRPr="005552CF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E64A7B9" w14:textId="77777777" w:rsidR="00C83E31" w:rsidRPr="005552CF" w:rsidRDefault="00C83E31" w:rsidP="00F84EA5">
            <w:pPr>
              <w:pStyle w:val="tabletext11"/>
              <w:rPr>
                <w:b/>
                <w:kern w:val="18"/>
              </w:rPr>
            </w:pPr>
            <w:r w:rsidRPr="005552CF">
              <w:rPr>
                <w:b/>
                <w:kern w:val="18"/>
              </w:rPr>
              <w:t>– Local And Intermediate – All Vehicles</w:t>
            </w:r>
          </w:p>
        </w:tc>
      </w:tr>
      <w:tr w:rsidR="00C83E31" w:rsidRPr="005552CF" w14:paraId="7F963E7A" w14:textId="77777777" w:rsidTr="002C54CD">
        <w:trPr>
          <w:cantSplit/>
        </w:trPr>
        <w:tc>
          <w:tcPr>
            <w:tcW w:w="540" w:type="dxa"/>
            <w:gridSpan w:val="2"/>
          </w:tcPr>
          <w:p w14:paraId="74A25C03" w14:textId="77777777" w:rsidR="00C83E31" w:rsidRPr="005552CF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3B0C585" w14:textId="77777777" w:rsidR="00C83E31" w:rsidRPr="005552CF" w:rsidRDefault="00C83E31" w:rsidP="00F84EA5">
            <w:pPr>
              <w:pStyle w:val="tabletext11"/>
              <w:rPr>
                <w:b/>
                <w:kern w:val="18"/>
              </w:rPr>
            </w:pPr>
            <w:r w:rsidRPr="005552CF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C83E31" w:rsidRPr="005552CF" w14:paraId="7E9F347D" w14:textId="77777777" w:rsidTr="002C54CD">
        <w:trPr>
          <w:cantSplit/>
        </w:trPr>
        <w:tc>
          <w:tcPr>
            <w:tcW w:w="4860" w:type="dxa"/>
            <w:gridSpan w:val="3"/>
          </w:tcPr>
          <w:p w14:paraId="41E7D33E" w14:textId="77777777" w:rsidR="00C83E31" w:rsidRPr="005552C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59FD45A" w14:textId="77777777" w:rsidR="00C83E31" w:rsidRPr="005552C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5552CF">
              <w:rPr>
                <w:kern w:val="18"/>
              </w:rPr>
              <w:t>$    87</w:t>
            </w:r>
          </w:p>
        </w:tc>
        <w:tc>
          <w:tcPr>
            <w:tcW w:w="1500" w:type="dxa"/>
          </w:tcPr>
          <w:p w14:paraId="0FA270F1" w14:textId="77777777" w:rsidR="00C83E31" w:rsidRPr="005552C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5552CF">
              <w:rPr>
                <w:kern w:val="18"/>
              </w:rPr>
              <w:t>$   111</w:t>
            </w:r>
          </w:p>
        </w:tc>
        <w:tc>
          <w:tcPr>
            <w:tcW w:w="1500" w:type="dxa"/>
          </w:tcPr>
          <w:p w14:paraId="65D384EC" w14:textId="77777777" w:rsidR="00C83E31" w:rsidRPr="005552C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5552CF">
              <w:rPr>
                <w:kern w:val="18"/>
              </w:rPr>
              <w:t>$   256</w:t>
            </w:r>
          </w:p>
        </w:tc>
      </w:tr>
      <w:tr w:rsidR="00C83E31" w:rsidRPr="005552CF" w14:paraId="6861835A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CAD88AF" w14:textId="77777777" w:rsidR="00C83E31" w:rsidRPr="005552CF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5552CF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C83E31" w:rsidRPr="005552CF" w14:paraId="4AE72C1C" w14:textId="77777777" w:rsidTr="002C54CD">
        <w:trPr>
          <w:cantSplit/>
        </w:trPr>
        <w:tc>
          <w:tcPr>
            <w:tcW w:w="4860" w:type="dxa"/>
            <w:gridSpan w:val="3"/>
          </w:tcPr>
          <w:p w14:paraId="7FF91578" w14:textId="77777777" w:rsidR="00C83E31" w:rsidRPr="005552C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1B98D84" w14:textId="77777777" w:rsidR="00C83E31" w:rsidRPr="005552C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676AA3E" w14:textId="77777777" w:rsidR="00C83E31" w:rsidRPr="005552C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16DC338" w14:textId="77777777" w:rsidR="00C83E31" w:rsidRPr="005552C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5552CF" w14:paraId="48070EF6" w14:textId="77777777" w:rsidTr="002C54CD">
        <w:trPr>
          <w:cantSplit/>
        </w:trPr>
        <w:tc>
          <w:tcPr>
            <w:tcW w:w="4860" w:type="dxa"/>
            <w:gridSpan w:val="3"/>
          </w:tcPr>
          <w:p w14:paraId="2194162D" w14:textId="77777777" w:rsidR="00C83E31" w:rsidRPr="005552C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9237452" w14:textId="77777777" w:rsidR="00C83E31" w:rsidRPr="005552C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5552CF">
              <w:rPr>
                <w:kern w:val="18"/>
              </w:rPr>
              <w:t>$   141</w:t>
            </w:r>
          </w:p>
        </w:tc>
        <w:tc>
          <w:tcPr>
            <w:tcW w:w="1500" w:type="dxa"/>
          </w:tcPr>
          <w:p w14:paraId="70323B90" w14:textId="77777777" w:rsidR="00C83E31" w:rsidRPr="005552C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5552CF">
              <w:rPr>
                <w:kern w:val="18"/>
              </w:rPr>
              <w:t>$   178</w:t>
            </w:r>
          </w:p>
        </w:tc>
        <w:tc>
          <w:tcPr>
            <w:tcW w:w="1500" w:type="dxa"/>
          </w:tcPr>
          <w:p w14:paraId="5223F1FB" w14:textId="77777777" w:rsidR="00C83E31" w:rsidRPr="005552C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5552CF">
              <w:rPr>
                <w:kern w:val="18"/>
              </w:rPr>
              <w:t>$   322</w:t>
            </w:r>
          </w:p>
        </w:tc>
      </w:tr>
      <w:tr w:rsidR="00C83E31" w:rsidRPr="005552CF" w14:paraId="13F187A0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1D5D8F8" w14:textId="77777777" w:rsidR="00C83E31" w:rsidRPr="005552C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5552CF" w14:paraId="1C27D579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3ECBD53" w14:textId="77777777" w:rsidR="00C83E31" w:rsidRPr="005552CF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5552CF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C83E31" w:rsidRPr="005552CF" w14:paraId="34B1FAAC" w14:textId="77777777" w:rsidTr="002C54CD">
        <w:trPr>
          <w:cantSplit/>
        </w:trPr>
        <w:tc>
          <w:tcPr>
            <w:tcW w:w="540" w:type="dxa"/>
            <w:gridSpan w:val="2"/>
          </w:tcPr>
          <w:p w14:paraId="3F353EE6" w14:textId="77777777" w:rsidR="00C83E31" w:rsidRPr="005552CF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8BAE361" w14:textId="77777777" w:rsidR="00C83E31" w:rsidRPr="005552CF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5552CF">
              <w:rPr>
                <w:b/>
                <w:caps/>
                <w:kern w:val="18"/>
              </w:rPr>
              <w:t>– taxicabs and limousines</w:t>
            </w:r>
          </w:p>
        </w:tc>
      </w:tr>
      <w:tr w:rsidR="00C83E31" w:rsidRPr="005552CF" w14:paraId="22C9C882" w14:textId="77777777" w:rsidTr="002C54CD">
        <w:trPr>
          <w:cantSplit/>
        </w:trPr>
        <w:tc>
          <w:tcPr>
            <w:tcW w:w="4860" w:type="dxa"/>
            <w:gridSpan w:val="3"/>
          </w:tcPr>
          <w:p w14:paraId="2AEA6AD5" w14:textId="77777777" w:rsidR="00C83E31" w:rsidRPr="005552C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E1138C1" w14:textId="77777777" w:rsidR="00C83E31" w:rsidRPr="005552C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5552CF">
              <w:rPr>
                <w:kern w:val="18"/>
              </w:rPr>
              <w:t>$   132</w:t>
            </w:r>
          </w:p>
        </w:tc>
        <w:tc>
          <w:tcPr>
            <w:tcW w:w="1500" w:type="dxa"/>
          </w:tcPr>
          <w:p w14:paraId="75BB39F9" w14:textId="77777777" w:rsidR="00C83E31" w:rsidRPr="005552C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5552CF">
              <w:rPr>
                <w:kern w:val="18"/>
              </w:rPr>
              <w:t>$   169</w:t>
            </w:r>
          </w:p>
        </w:tc>
        <w:tc>
          <w:tcPr>
            <w:tcW w:w="1500" w:type="dxa"/>
          </w:tcPr>
          <w:p w14:paraId="2AABFB05" w14:textId="77777777" w:rsidR="00C83E31" w:rsidRPr="005552C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5552CF">
              <w:rPr>
                <w:kern w:val="18"/>
              </w:rPr>
              <w:t>$   576</w:t>
            </w:r>
          </w:p>
        </w:tc>
      </w:tr>
      <w:tr w:rsidR="00C83E31" w:rsidRPr="005552CF" w14:paraId="64C0C679" w14:textId="77777777" w:rsidTr="002C54CD">
        <w:trPr>
          <w:cantSplit/>
        </w:trPr>
        <w:tc>
          <w:tcPr>
            <w:tcW w:w="540" w:type="dxa"/>
            <w:gridSpan w:val="2"/>
          </w:tcPr>
          <w:p w14:paraId="321DE6F7" w14:textId="77777777" w:rsidR="00C83E31" w:rsidRPr="005552CF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0324D00" w14:textId="77777777" w:rsidR="00C83E31" w:rsidRPr="005552CF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5552CF">
              <w:rPr>
                <w:b/>
                <w:caps/>
                <w:kern w:val="18"/>
              </w:rPr>
              <w:t>– SCHOOL AND CHURCH BUSES</w:t>
            </w:r>
          </w:p>
        </w:tc>
      </w:tr>
      <w:tr w:rsidR="00C83E31" w:rsidRPr="005552CF" w14:paraId="79EDEA7B" w14:textId="77777777" w:rsidTr="002C54CD">
        <w:trPr>
          <w:cantSplit/>
        </w:trPr>
        <w:tc>
          <w:tcPr>
            <w:tcW w:w="4860" w:type="dxa"/>
            <w:gridSpan w:val="3"/>
          </w:tcPr>
          <w:p w14:paraId="528B091E" w14:textId="77777777" w:rsidR="00C83E31" w:rsidRPr="005552C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AE992B9" w14:textId="77777777" w:rsidR="00C83E31" w:rsidRPr="005552C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5552CF"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14:paraId="2DAEA058" w14:textId="77777777" w:rsidR="00C83E31" w:rsidRPr="005552C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5552CF"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14:paraId="1F4A2158" w14:textId="77777777" w:rsidR="00C83E31" w:rsidRPr="005552C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5552CF">
              <w:rPr>
                <w:kern w:val="18"/>
              </w:rPr>
              <w:t>$   161</w:t>
            </w:r>
          </w:p>
        </w:tc>
      </w:tr>
      <w:tr w:rsidR="00C83E31" w:rsidRPr="005552CF" w14:paraId="1F13A900" w14:textId="77777777" w:rsidTr="002C54CD">
        <w:trPr>
          <w:cantSplit/>
        </w:trPr>
        <w:tc>
          <w:tcPr>
            <w:tcW w:w="540" w:type="dxa"/>
            <w:gridSpan w:val="2"/>
          </w:tcPr>
          <w:p w14:paraId="374975C2" w14:textId="77777777" w:rsidR="00C83E31" w:rsidRPr="005552CF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8375DBC" w14:textId="77777777" w:rsidR="00C83E31" w:rsidRPr="005552CF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5552CF">
              <w:rPr>
                <w:b/>
                <w:caps/>
                <w:kern w:val="18"/>
              </w:rPr>
              <w:t>– OTHER BUSES</w:t>
            </w:r>
          </w:p>
        </w:tc>
      </w:tr>
      <w:tr w:rsidR="00C83E31" w:rsidRPr="005552CF" w14:paraId="68476507" w14:textId="77777777" w:rsidTr="002C54CD">
        <w:trPr>
          <w:cantSplit/>
        </w:trPr>
        <w:tc>
          <w:tcPr>
            <w:tcW w:w="4860" w:type="dxa"/>
            <w:gridSpan w:val="3"/>
          </w:tcPr>
          <w:p w14:paraId="50472536" w14:textId="77777777" w:rsidR="00C83E31" w:rsidRPr="005552C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46B7C01" w14:textId="77777777" w:rsidR="00C83E31" w:rsidRPr="005552C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5552CF"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14:paraId="3A812814" w14:textId="77777777" w:rsidR="00C83E31" w:rsidRPr="005552C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5552CF"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14:paraId="07EB4875" w14:textId="77777777" w:rsidR="00C83E31" w:rsidRPr="005552C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5552CF">
              <w:rPr>
                <w:kern w:val="18"/>
              </w:rPr>
              <w:t>$   161</w:t>
            </w:r>
          </w:p>
        </w:tc>
      </w:tr>
      <w:tr w:rsidR="00C83E31" w:rsidRPr="005552CF" w14:paraId="7FBBAA56" w14:textId="77777777" w:rsidTr="002C54CD">
        <w:trPr>
          <w:cantSplit/>
        </w:trPr>
        <w:tc>
          <w:tcPr>
            <w:tcW w:w="540" w:type="dxa"/>
            <w:gridSpan w:val="2"/>
          </w:tcPr>
          <w:p w14:paraId="15FBA40C" w14:textId="77777777" w:rsidR="00C83E31" w:rsidRPr="005552CF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1D1266A" w14:textId="77777777" w:rsidR="00C83E31" w:rsidRPr="005552CF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5552CF">
              <w:rPr>
                <w:b/>
                <w:caps/>
                <w:kern w:val="18"/>
              </w:rPr>
              <w:t>– VAN POOLS</w:t>
            </w:r>
          </w:p>
        </w:tc>
      </w:tr>
      <w:tr w:rsidR="00C83E31" w:rsidRPr="005552CF" w14:paraId="4C37BD22" w14:textId="77777777" w:rsidTr="002C54CD">
        <w:trPr>
          <w:cantSplit/>
        </w:trPr>
        <w:tc>
          <w:tcPr>
            <w:tcW w:w="4860" w:type="dxa"/>
            <w:gridSpan w:val="3"/>
          </w:tcPr>
          <w:p w14:paraId="5D82B2EE" w14:textId="77777777" w:rsidR="00C83E31" w:rsidRPr="005552C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A1740E1" w14:textId="77777777" w:rsidR="00C83E31" w:rsidRPr="005552C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5552CF">
              <w:rPr>
                <w:kern w:val="18"/>
              </w:rPr>
              <w:t>$   132</w:t>
            </w:r>
          </w:p>
        </w:tc>
        <w:tc>
          <w:tcPr>
            <w:tcW w:w="1500" w:type="dxa"/>
          </w:tcPr>
          <w:p w14:paraId="6920F192" w14:textId="77777777" w:rsidR="00C83E31" w:rsidRPr="005552C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5552CF">
              <w:rPr>
                <w:kern w:val="18"/>
              </w:rPr>
              <w:t>$   169</w:t>
            </w:r>
          </w:p>
        </w:tc>
        <w:tc>
          <w:tcPr>
            <w:tcW w:w="1500" w:type="dxa"/>
          </w:tcPr>
          <w:p w14:paraId="2FE0555E" w14:textId="77777777" w:rsidR="00C83E31" w:rsidRPr="005552C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5552CF">
              <w:rPr>
                <w:kern w:val="18"/>
              </w:rPr>
              <w:t>$   576</w:t>
            </w:r>
          </w:p>
        </w:tc>
      </w:tr>
      <w:tr w:rsidR="00C83E31" w:rsidRPr="005552CF" w14:paraId="19D1CF7F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15F8DDB" w14:textId="77777777" w:rsidR="00C83E31" w:rsidRPr="005552C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5552CF" w14:paraId="489CC777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111F2D0" w14:textId="77777777" w:rsidR="00C83E31" w:rsidRPr="005552C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5552CF" w14:paraId="2448648A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419CF905" w14:textId="77777777" w:rsidR="00C83E31" w:rsidRPr="005552CF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5552C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E0A1806" w14:textId="77777777" w:rsidR="00C83E31" w:rsidRPr="005552CF" w:rsidRDefault="00C83E31" w:rsidP="00F84EA5">
            <w:pPr>
              <w:pStyle w:val="tabletext11"/>
              <w:rPr>
                <w:kern w:val="18"/>
              </w:rPr>
            </w:pPr>
            <w:r w:rsidRPr="005552CF">
              <w:rPr>
                <w:kern w:val="18"/>
              </w:rPr>
              <w:t xml:space="preserve">For Other Than Zone-rated Trucks, Tractors and Trailers Classifications, refer to Rule </w:t>
            </w:r>
            <w:r w:rsidRPr="005552CF">
              <w:rPr>
                <w:rStyle w:val="rulelink"/>
              </w:rPr>
              <w:t>222.</w:t>
            </w:r>
            <w:r w:rsidRPr="005552CF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5552CF" w14:paraId="77F906FA" w14:textId="77777777" w:rsidTr="002C54CD">
        <w:trPr>
          <w:cantSplit/>
        </w:trPr>
        <w:tc>
          <w:tcPr>
            <w:tcW w:w="220" w:type="dxa"/>
          </w:tcPr>
          <w:p w14:paraId="0845CB1E" w14:textId="77777777" w:rsidR="00C83E31" w:rsidRPr="005552CF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5552C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88DEE39" w14:textId="77777777" w:rsidR="00C83E31" w:rsidRPr="005552CF" w:rsidRDefault="00C83E31" w:rsidP="00F84EA5">
            <w:pPr>
              <w:pStyle w:val="tabletext11"/>
              <w:rPr>
                <w:kern w:val="18"/>
              </w:rPr>
            </w:pPr>
            <w:r w:rsidRPr="005552CF">
              <w:rPr>
                <w:kern w:val="18"/>
              </w:rPr>
              <w:t xml:space="preserve">For Private Passenger Types Classifications, refer to Rule </w:t>
            </w:r>
            <w:r w:rsidRPr="005552CF">
              <w:rPr>
                <w:rStyle w:val="rulelink"/>
              </w:rPr>
              <w:t>232.</w:t>
            </w:r>
            <w:r w:rsidRPr="005552CF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5552CF" w14:paraId="6DF38871" w14:textId="77777777" w:rsidTr="002C54CD">
        <w:trPr>
          <w:cantSplit/>
        </w:trPr>
        <w:tc>
          <w:tcPr>
            <w:tcW w:w="220" w:type="dxa"/>
          </w:tcPr>
          <w:p w14:paraId="278D91D8" w14:textId="77777777" w:rsidR="00C83E31" w:rsidRPr="005552CF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5552C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D20CA08" w14:textId="77777777" w:rsidR="00C83E31" w:rsidRPr="005552CF" w:rsidRDefault="00C83E31" w:rsidP="00F84EA5">
            <w:pPr>
              <w:pStyle w:val="tabletext11"/>
              <w:rPr>
                <w:kern w:val="18"/>
              </w:rPr>
            </w:pPr>
            <w:r w:rsidRPr="005552CF">
              <w:rPr>
                <w:kern w:val="18"/>
              </w:rPr>
              <w:t xml:space="preserve">For Other Than Zone-rated Publics Autos, refer to Rule </w:t>
            </w:r>
            <w:r w:rsidRPr="005552CF">
              <w:rPr>
                <w:rStyle w:val="rulelink"/>
              </w:rPr>
              <w:t>239.</w:t>
            </w:r>
            <w:r w:rsidRPr="005552CF">
              <w:rPr>
                <w:rStyle w:val="rulelink"/>
                <w:b w:val="0"/>
              </w:rPr>
              <w:t xml:space="preserve"> for premium development</w:t>
            </w:r>
            <w:r w:rsidRPr="005552CF">
              <w:rPr>
                <w:rStyle w:val="rulelink"/>
              </w:rPr>
              <w:t>.</w:t>
            </w:r>
          </w:p>
        </w:tc>
      </w:tr>
      <w:tr w:rsidR="00C83E31" w:rsidRPr="005552CF" w14:paraId="2DAFC688" w14:textId="77777777" w:rsidTr="002C54CD">
        <w:trPr>
          <w:cantSplit/>
        </w:trPr>
        <w:tc>
          <w:tcPr>
            <w:tcW w:w="220" w:type="dxa"/>
          </w:tcPr>
          <w:p w14:paraId="32C65ADA" w14:textId="77777777" w:rsidR="00C83E31" w:rsidRPr="005552CF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5552C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E982426" w14:textId="77777777" w:rsidR="00C83E31" w:rsidRPr="005552CF" w:rsidRDefault="00C83E31" w:rsidP="00F84EA5">
            <w:pPr>
              <w:pStyle w:val="tabletext11"/>
              <w:rPr>
                <w:kern w:val="18"/>
              </w:rPr>
            </w:pPr>
            <w:r w:rsidRPr="005552CF">
              <w:rPr>
                <w:kern w:val="18"/>
              </w:rPr>
              <w:t xml:space="preserve">For Deductible factors, refer to Rule </w:t>
            </w:r>
            <w:r w:rsidRPr="005552CF">
              <w:rPr>
                <w:rStyle w:val="rulelink"/>
              </w:rPr>
              <w:t>298.</w:t>
            </w:r>
          </w:p>
        </w:tc>
      </w:tr>
      <w:tr w:rsidR="00C83E31" w:rsidRPr="005552CF" w14:paraId="4C96AED7" w14:textId="77777777" w:rsidTr="002C54CD">
        <w:trPr>
          <w:cantSplit/>
        </w:trPr>
        <w:tc>
          <w:tcPr>
            <w:tcW w:w="220" w:type="dxa"/>
          </w:tcPr>
          <w:p w14:paraId="4B602BA5" w14:textId="77777777" w:rsidR="00C83E31" w:rsidRPr="005552CF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5552C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377236C" w14:textId="77777777" w:rsidR="00C83E31" w:rsidRPr="005552CF" w:rsidRDefault="00C83E31" w:rsidP="00F84EA5">
            <w:pPr>
              <w:pStyle w:val="tabletext11"/>
              <w:rPr>
                <w:kern w:val="18"/>
              </w:rPr>
            </w:pPr>
            <w:r w:rsidRPr="005552CF">
              <w:rPr>
                <w:kern w:val="18"/>
              </w:rPr>
              <w:t xml:space="preserve">For Vehicle Value factors, refer to Rule </w:t>
            </w:r>
            <w:r w:rsidRPr="005552CF">
              <w:rPr>
                <w:rStyle w:val="rulelink"/>
              </w:rPr>
              <w:t>301.</w:t>
            </w:r>
          </w:p>
        </w:tc>
      </w:tr>
      <w:tr w:rsidR="00C83E31" w:rsidRPr="005552CF" w14:paraId="5846C555" w14:textId="77777777" w:rsidTr="002C54CD">
        <w:trPr>
          <w:cantSplit/>
        </w:trPr>
        <w:tc>
          <w:tcPr>
            <w:tcW w:w="220" w:type="dxa"/>
          </w:tcPr>
          <w:p w14:paraId="4BBE4852" w14:textId="77777777" w:rsidR="00C83E31" w:rsidRPr="005552CF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DE93FF0" w14:textId="77777777" w:rsidR="00C83E31" w:rsidRPr="005552C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5552CF" w14:paraId="7BD59693" w14:textId="77777777" w:rsidTr="002C54CD">
        <w:trPr>
          <w:cantSplit/>
        </w:trPr>
        <w:tc>
          <w:tcPr>
            <w:tcW w:w="220" w:type="dxa"/>
          </w:tcPr>
          <w:p w14:paraId="2E0D4458" w14:textId="77777777" w:rsidR="00C83E31" w:rsidRPr="005552CF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E039E1D" w14:textId="77777777" w:rsidR="00C83E31" w:rsidRPr="005552C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5552CF" w14:paraId="68627059" w14:textId="77777777" w:rsidTr="002C54CD">
        <w:trPr>
          <w:cantSplit/>
        </w:trPr>
        <w:tc>
          <w:tcPr>
            <w:tcW w:w="220" w:type="dxa"/>
          </w:tcPr>
          <w:p w14:paraId="4BFE6FA6" w14:textId="77777777" w:rsidR="00C83E31" w:rsidRPr="005552CF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B0E2305" w14:textId="77777777" w:rsidR="00C83E31" w:rsidRPr="005552C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5552CF" w14:paraId="5939686F" w14:textId="77777777" w:rsidTr="002C54CD">
        <w:trPr>
          <w:cantSplit/>
        </w:trPr>
        <w:tc>
          <w:tcPr>
            <w:tcW w:w="220" w:type="dxa"/>
          </w:tcPr>
          <w:p w14:paraId="237CF826" w14:textId="77777777" w:rsidR="00C83E31" w:rsidRPr="005552CF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C48A047" w14:textId="77777777" w:rsidR="00C83E31" w:rsidRPr="005552C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5552CF" w14:paraId="76536FCC" w14:textId="77777777" w:rsidTr="002C54CD">
        <w:trPr>
          <w:cantSplit/>
        </w:trPr>
        <w:tc>
          <w:tcPr>
            <w:tcW w:w="220" w:type="dxa"/>
          </w:tcPr>
          <w:p w14:paraId="0A683D59" w14:textId="77777777" w:rsidR="00C83E31" w:rsidRPr="005552CF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C063CB2" w14:textId="77777777" w:rsidR="00C83E31" w:rsidRPr="005552C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5552CF" w14:paraId="5426FF59" w14:textId="77777777" w:rsidTr="002C54CD">
        <w:trPr>
          <w:cantSplit/>
        </w:trPr>
        <w:tc>
          <w:tcPr>
            <w:tcW w:w="220" w:type="dxa"/>
          </w:tcPr>
          <w:p w14:paraId="79F4DDF7" w14:textId="77777777" w:rsidR="00C83E31" w:rsidRPr="005552CF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1F44C7C" w14:textId="77777777" w:rsidR="00C83E31" w:rsidRPr="005552C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5552CF" w14:paraId="1CA28AE3" w14:textId="77777777" w:rsidTr="002C54CD">
        <w:trPr>
          <w:cantSplit/>
        </w:trPr>
        <w:tc>
          <w:tcPr>
            <w:tcW w:w="220" w:type="dxa"/>
          </w:tcPr>
          <w:p w14:paraId="771ECC0D" w14:textId="77777777" w:rsidR="00C83E31" w:rsidRPr="005552CF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386FCF0" w14:textId="77777777" w:rsidR="00C83E31" w:rsidRPr="005552C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5552CF" w14:paraId="0F81AAB9" w14:textId="77777777" w:rsidTr="002C54CD">
        <w:trPr>
          <w:cantSplit/>
        </w:trPr>
        <w:tc>
          <w:tcPr>
            <w:tcW w:w="220" w:type="dxa"/>
          </w:tcPr>
          <w:p w14:paraId="22B6D825" w14:textId="77777777" w:rsidR="00C83E31" w:rsidRPr="005552CF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B8EC753" w14:textId="77777777" w:rsidR="00C83E31" w:rsidRPr="005552C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5552CF" w14:paraId="51E86F70" w14:textId="77777777" w:rsidTr="002C54CD">
        <w:trPr>
          <w:cantSplit/>
        </w:trPr>
        <w:tc>
          <w:tcPr>
            <w:tcW w:w="220" w:type="dxa"/>
          </w:tcPr>
          <w:p w14:paraId="7C7F4070" w14:textId="77777777" w:rsidR="00C83E31" w:rsidRPr="005552CF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D80299" w14:textId="77777777" w:rsidR="00C83E31" w:rsidRPr="005552C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5552CF" w14:paraId="394CF20C" w14:textId="77777777" w:rsidTr="002C54CD">
        <w:trPr>
          <w:cantSplit/>
        </w:trPr>
        <w:tc>
          <w:tcPr>
            <w:tcW w:w="220" w:type="dxa"/>
          </w:tcPr>
          <w:p w14:paraId="5D07FCF1" w14:textId="77777777" w:rsidR="00C83E31" w:rsidRPr="005552CF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67FA0EA" w14:textId="77777777" w:rsidR="00C83E31" w:rsidRPr="005552CF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57EE834F" w14:textId="77777777" w:rsidR="00C83E31" w:rsidRDefault="00C83E31" w:rsidP="00F84EA5">
      <w:pPr>
        <w:pStyle w:val="isonormal"/>
      </w:pPr>
    </w:p>
    <w:p w14:paraId="74305C71" w14:textId="77777777" w:rsidR="00C83E31" w:rsidRDefault="00C83E31" w:rsidP="00F84EA5">
      <w:pPr>
        <w:pStyle w:val="isonormal"/>
        <w:jc w:val="left"/>
      </w:pPr>
    </w:p>
    <w:p w14:paraId="7E5746B8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54101CB" w14:textId="77777777" w:rsidR="00C83E31" w:rsidRPr="00DC0A49" w:rsidRDefault="00C83E31" w:rsidP="00F84EA5">
      <w:pPr>
        <w:pStyle w:val="subcap"/>
      </w:pPr>
      <w:r w:rsidRPr="00DC0A49">
        <w:lastRenderedPageBreak/>
        <w:t>TERRITORY 112</w:t>
      </w:r>
    </w:p>
    <w:p w14:paraId="59EEB9D0" w14:textId="77777777" w:rsidR="00C83E31" w:rsidRPr="00DC0A49" w:rsidRDefault="00C83E31" w:rsidP="00F84EA5">
      <w:pPr>
        <w:pStyle w:val="subcap2"/>
      </w:pPr>
      <w:r w:rsidRPr="00DC0A49">
        <w:t>PHYS DAM</w:t>
      </w:r>
    </w:p>
    <w:p w14:paraId="365B3E26" w14:textId="77777777" w:rsidR="00C83E31" w:rsidRPr="00DC0A49" w:rsidRDefault="00C83E31" w:rsidP="00F84EA5">
      <w:pPr>
        <w:pStyle w:val="isonormal"/>
      </w:pPr>
    </w:p>
    <w:p w14:paraId="656C0C9F" w14:textId="77777777" w:rsidR="00C83E31" w:rsidRPr="00DC0A49" w:rsidRDefault="00C83E31" w:rsidP="00F84EA5">
      <w:pPr>
        <w:pStyle w:val="isonormal"/>
        <w:sectPr w:rsidR="00C83E31" w:rsidRPr="00DC0A49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C83E31" w:rsidRPr="00DC0A49" w14:paraId="476281C0" w14:textId="77777777" w:rsidTr="002C54C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D2D2146" w14:textId="77777777" w:rsidR="00C83E31" w:rsidRPr="00DC0A49" w:rsidRDefault="00C83E31" w:rsidP="00F84EA5">
            <w:pPr>
              <w:pStyle w:val="tablehead"/>
              <w:rPr>
                <w:kern w:val="18"/>
              </w:rPr>
            </w:pPr>
            <w:r w:rsidRPr="00DC0A49">
              <w:rPr>
                <w:kern w:val="18"/>
              </w:rPr>
              <w:t>PHYSICAL DAMAGE</w:t>
            </w:r>
            <w:r w:rsidRPr="00DC0A49">
              <w:rPr>
                <w:kern w:val="18"/>
              </w:rPr>
              <w:br/>
              <w:t>Original Cost New Range</w:t>
            </w:r>
            <w:r w:rsidRPr="00DC0A49">
              <w:rPr>
                <w:kern w:val="18"/>
              </w:rPr>
              <w:br/>
              <w:t>$25,000 – 29,999</w:t>
            </w:r>
          </w:p>
        </w:tc>
      </w:tr>
      <w:tr w:rsidR="00C83E31" w:rsidRPr="00DC0A49" w14:paraId="2CE6F7D5" w14:textId="77777777" w:rsidTr="002C54C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9187E64" w14:textId="77777777" w:rsidR="00C83E31" w:rsidRPr="00DC0A49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BB57B6D" w14:textId="77777777" w:rsidR="00C83E31" w:rsidRPr="00DC0A49" w:rsidRDefault="00C83E31" w:rsidP="00F84EA5">
            <w:pPr>
              <w:pStyle w:val="tablehead"/>
              <w:rPr>
                <w:kern w:val="18"/>
              </w:rPr>
            </w:pPr>
            <w:r w:rsidRPr="00DC0A49">
              <w:rPr>
                <w:kern w:val="18"/>
              </w:rPr>
              <w:t>Specified</w:t>
            </w:r>
            <w:r w:rsidRPr="00DC0A49">
              <w:rPr>
                <w:kern w:val="18"/>
              </w:rPr>
              <w:br/>
              <w:t>Causes</w:t>
            </w:r>
            <w:r w:rsidRPr="00DC0A49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C4CC7CE" w14:textId="77777777" w:rsidR="00C83E31" w:rsidRPr="00DC0A49" w:rsidRDefault="00C83E31" w:rsidP="00F84EA5">
            <w:pPr>
              <w:pStyle w:val="tablehead"/>
              <w:rPr>
                <w:kern w:val="18"/>
              </w:rPr>
            </w:pPr>
            <w:r w:rsidRPr="00DC0A49">
              <w:rPr>
                <w:kern w:val="18"/>
              </w:rPr>
              <w:br/>
            </w:r>
            <w:r w:rsidRPr="00DC0A49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89A276A" w14:textId="77777777" w:rsidR="00C83E31" w:rsidRPr="00DC0A49" w:rsidRDefault="00C83E31" w:rsidP="00F84EA5">
            <w:pPr>
              <w:pStyle w:val="tablehead"/>
              <w:rPr>
                <w:kern w:val="18"/>
              </w:rPr>
            </w:pPr>
            <w:r w:rsidRPr="00DC0A49">
              <w:rPr>
                <w:kern w:val="18"/>
              </w:rPr>
              <w:t>$500</w:t>
            </w:r>
            <w:r w:rsidRPr="00DC0A49">
              <w:rPr>
                <w:kern w:val="18"/>
              </w:rPr>
              <w:br/>
              <w:t>Ded.</w:t>
            </w:r>
            <w:r w:rsidRPr="00DC0A49">
              <w:rPr>
                <w:kern w:val="18"/>
              </w:rPr>
              <w:br/>
              <w:t>Coll.</w:t>
            </w:r>
          </w:p>
        </w:tc>
      </w:tr>
      <w:tr w:rsidR="00C83E31" w:rsidRPr="00DC0A49" w14:paraId="2CD6E6B3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3BE768E" w14:textId="77777777" w:rsidR="00C83E31" w:rsidRPr="00DC0A49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DC0A49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C83E31" w:rsidRPr="00DC0A49" w14:paraId="1064FDD2" w14:textId="77777777" w:rsidTr="002C54CD">
        <w:trPr>
          <w:cantSplit/>
        </w:trPr>
        <w:tc>
          <w:tcPr>
            <w:tcW w:w="540" w:type="dxa"/>
            <w:gridSpan w:val="2"/>
          </w:tcPr>
          <w:p w14:paraId="4B5D34F2" w14:textId="77777777" w:rsidR="00C83E31" w:rsidRPr="00DC0A49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1C51289" w14:textId="77777777" w:rsidR="00C83E31" w:rsidRPr="00DC0A49" w:rsidRDefault="00C83E31" w:rsidP="00F84EA5">
            <w:pPr>
              <w:pStyle w:val="tabletext11"/>
              <w:rPr>
                <w:b/>
                <w:kern w:val="18"/>
              </w:rPr>
            </w:pPr>
            <w:r w:rsidRPr="00DC0A49">
              <w:rPr>
                <w:b/>
                <w:kern w:val="18"/>
              </w:rPr>
              <w:t>– Local And Intermediate – All Vehicles</w:t>
            </w:r>
          </w:p>
        </w:tc>
      </w:tr>
      <w:tr w:rsidR="00C83E31" w:rsidRPr="00DC0A49" w14:paraId="233BD6EC" w14:textId="77777777" w:rsidTr="002C54CD">
        <w:trPr>
          <w:cantSplit/>
        </w:trPr>
        <w:tc>
          <w:tcPr>
            <w:tcW w:w="540" w:type="dxa"/>
            <w:gridSpan w:val="2"/>
          </w:tcPr>
          <w:p w14:paraId="0D6A11EC" w14:textId="77777777" w:rsidR="00C83E31" w:rsidRPr="00DC0A49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93E39CA" w14:textId="77777777" w:rsidR="00C83E31" w:rsidRPr="00DC0A49" w:rsidRDefault="00C83E31" w:rsidP="00F84EA5">
            <w:pPr>
              <w:pStyle w:val="tabletext11"/>
              <w:rPr>
                <w:b/>
                <w:kern w:val="18"/>
              </w:rPr>
            </w:pPr>
            <w:r w:rsidRPr="00DC0A49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C83E31" w:rsidRPr="00DC0A49" w14:paraId="51B8B268" w14:textId="77777777" w:rsidTr="002C54CD">
        <w:trPr>
          <w:cantSplit/>
        </w:trPr>
        <w:tc>
          <w:tcPr>
            <w:tcW w:w="4860" w:type="dxa"/>
            <w:gridSpan w:val="3"/>
          </w:tcPr>
          <w:p w14:paraId="49B0DBB9" w14:textId="77777777" w:rsidR="00C83E31" w:rsidRPr="00DC0A49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0EA26B2" w14:textId="77777777" w:rsidR="00C83E31" w:rsidRPr="00DC0A4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C0A49"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14:paraId="51DB3003" w14:textId="77777777" w:rsidR="00C83E31" w:rsidRPr="00DC0A4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C0A49">
              <w:rPr>
                <w:kern w:val="18"/>
              </w:rPr>
              <w:t>$   108</w:t>
            </w:r>
          </w:p>
        </w:tc>
        <w:tc>
          <w:tcPr>
            <w:tcW w:w="1500" w:type="dxa"/>
          </w:tcPr>
          <w:p w14:paraId="60CDC984" w14:textId="77777777" w:rsidR="00C83E31" w:rsidRPr="00DC0A4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C0A49">
              <w:rPr>
                <w:kern w:val="18"/>
              </w:rPr>
              <w:t>$   226</w:t>
            </w:r>
          </w:p>
        </w:tc>
      </w:tr>
      <w:tr w:rsidR="00C83E31" w:rsidRPr="00DC0A49" w14:paraId="000A7E51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5A11760" w14:textId="77777777" w:rsidR="00C83E31" w:rsidRPr="00DC0A49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DC0A49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C83E31" w:rsidRPr="00DC0A49" w14:paraId="4A9E5C1C" w14:textId="77777777" w:rsidTr="002C54CD">
        <w:trPr>
          <w:cantSplit/>
        </w:trPr>
        <w:tc>
          <w:tcPr>
            <w:tcW w:w="4860" w:type="dxa"/>
            <w:gridSpan w:val="3"/>
          </w:tcPr>
          <w:p w14:paraId="2D9CA4FF" w14:textId="77777777" w:rsidR="00C83E31" w:rsidRPr="00DC0A49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D728D9F" w14:textId="77777777" w:rsidR="00C83E31" w:rsidRPr="00DC0A49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EB00312" w14:textId="77777777" w:rsidR="00C83E31" w:rsidRPr="00DC0A49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172C28D" w14:textId="77777777" w:rsidR="00C83E31" w:rsidRPr="00DC0A49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DC0A49" w14:paraId="43E10CF9" w14:textId="77777777" w:rsidTr="002C54CD">
        <w:trPr>
          <w:cantSplit/>
        </w:trPr>
        <w:tc>
          <w:tcPr>
            <w:tcW w:w="4860" w:type="dxa"/>
            <w:gridSpan w:val="3"/>
          </w:tcPr>
          <w:p w14:paraId="3840838D" w14:textId="77777777" w:rsidR="00C83E31" w:rsidRPr="00DC0A49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E0388D9" w14:textId="77777777" w:rsidR="00C83E31" w:rsidRPr="00DC0A4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C0A49">
              <w:rPr>
                <w:kern w:val="18"/>
              </w:rPr>
              <w:t>$   168</w:t>
            </w:r>
          </w:p>
        </w:tc>
        <w:tc>
          <w:tcPr>
            <w:tcW w:w="1500" w:type="dxa"/>
          </w:tcPr>
          <w:p w14:paraId="08A5B165" w14:textId="77777777" w:rsidR="00C83E31" w:rsidRPr="00DC0A4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C0A49">
              <w:rPr>
                <w:kern w:val="18"/>
              </w:rPr>
              <w:t>$   212</w:t>
            </w:r>
          </w:p>
        </w:tc>
        <w:tc>
          <w:tcPr>
            <w:tcW w:w="1500" w:type="dxa"/>
          </w:tcPr>
          <w:p w14:paraId="57932AE2" w14:textId="77777777" w:rsidR="00C83E31" w:rsidRPr="00DC0A4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C0A49">
              <w:rPr>
                <w:kern w:val="18"/>
              </w:rPr>
              <w:t>$   353</w:t>
            </w:r>
          </w:p>
        </w:tc>
      </w:tr>
      <w:tr w:rsidR="00C83E31" w:rsidRPr="00DC0A49" w14:paraId="53ABC853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BBB8360" w14:textId="77777777" w:rsidR="00C83E31" w:rsidRPr="00DC0A4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C0A49" w14:paraId="71C6032D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030F8D0" w14:textId="77777777" w:rsidR="00C83E31" w:rsidRPr="00DC0A49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DC0A49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C83E31" w:rsidRPr="00DC0A49" w14:paraId="65BB86D0" w14:textId="77777777" w:rsidTr="002C54CD">
        <w:trPr>
          <w:cantSplit/>
        </w:trPr>
        <w:tc>
          <w:tcPr>
            <w:tcW w:w="540" w:type="dxa"/>
            <w:gridSpan w:val="2"/>
          </w:tcPr>
          <w:p w14:paraId="5474B75B" w14:textId="77777777" w:rsidR="00C83E31" w:rsidRPr="00DC0A49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CAAF667" w14:textId="77777777" w:rsidR="00C83E31" w:rsidRPr="00DC0A49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DC0A49">
              <w:rPr>
                <w:b/>
                <w:caps/>
                <w:kern w:val="18"/>
              </w:rPr>
              <w:t>– taxicabs and limousines</w:t>
            </w:r>
          </w:p>
        </w:tc>
      </w:tr>
      <w:tr w:rsidR="00C83E31" w:rsidRPr="00DC0A49" w14:paraId="56CF1A9E" w14:textId="77777777" w:rsidTr="002C54CD">
        <w:trPr>
          <w:cantSplit/>
        </w:trPr>
        <w:tc>
          <w:tcPr>
            <w:tcW w:w="4860" w:type="dxa"/>
            <w:gridSpan w:val="3"/>
          </w:tcPr>
          <w:p w14:paraId="662FB8A5" w14:textId="77777777" w:rsidR="00C83E31" w:rsidRPr="00DC0A49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FCB7F09" w14:textId="77777777" w:rsidR="00C83E31" w:rsidRPr="00DC0A4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C0A49">
              <w:rPr>
                <w:kern w:val="18"/>
              </w:rPr>
              <w:t>$   131</w:t>
            </w:r>
          </w:p>
        </w:tc>
        <w:tc>
          <w:tcPr>
            <w:tcW w:w="1500" w:type="dxa"/>
          </w:tcPr>
          <w:p w14:paraId="4CD56817" w14:textId="77777777" w:rsidR="00C83E31" w:rsidRPr="00DC0A4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C0A49">
              <w:rPr>
                <w:kern w:val="18"/>
              </w:rPr>
              <w:t>$   164</w:t>
            </w:r>
          </w:p>
        </w:tc>
        <w:tc>
          <w:tcPr>
            <w:tcW w:w="1500" w:type="dxa"/>
          </w:tcPr>
          <w:p w14:paraId="320722CF" w14:textId="77777777" w:rsidR="00C83E31" w:rsidRPr="00DC0A4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C0A49">
              <w:rPr>
                <w:kern w:val="18"/>
              </w:rPr>
              <w:t>$   509</w:t>
            </w:r>
          </w:p>
        </w:tc>
      </w:tr>
      <w:tr w:rsidR="00C83E31" w:rsidRPr="00DC0A49" w14:paraId="2CFFF679" w14:textId="77777777" w:rsidTr="002C54CD">
        <w:trPr>
          <w:cantSplit/>
        </w:trPr>
        <w:tc>
          <w:tcPr>
            <w:tcW w:w="540" w:type="dxa"/>
            <w:gridSpan w:val="2"/>
          </w:tcPr>
          <w:p w14:paraId="623CFACF" w14:textId="77777777" w:rsidR="00C83E31" w:rsidRPr="00DC0A49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86EC81D" w14:textId="77777777" w:rsidR="00C83E31" w:rsidRPr="00DC0A49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DC0A49">
              <w:rPr>
                <w:b/>
                <w:caps/>
                <w:kern w:val="18"/>
              </w:rPr>
              <w:t>– SCHOOL AND CHURCH BUSES</w:t>
            </w:r>
          </w:p>
        </w:tc>
      </w:tr>
      <w:tr w:rsidR="00C83E31" w:rsidRPr="00DC0A49" w14:paraId="45A3A1F2" w14:textId="77777777" w:rsidTr="002C54CD">
        <w:trPr>
          <w:cantSplit/>
        </w:trPr>
        <w:tc>
          <w:tcPr>
            <w:tcW w:w="4860" w:type="dxa"/>
            <w:gridSpan w:val="3"/>
          </w:tcPr>
          <w:p w14:paraId="729F560C" w14:textId="77777777" w:rsidR="00C83E31" w:rsidRPr="00DC0A49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5B4FF3F" w14:textId="77777777" w:rsidR="00C83E31" w:rsidRPr="00DC0A4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C0A49">
              <w:rPr>
                <w:kern w:val="18"/>
              </w:rPr>
              <w:t>$    58</w:t>
            </w:r>
          </w:p>
        </w:tc>
        <w:tc>
          <w:tcPr>
            <w:tcW w:w="1500" w:type="dxa"/>
          </w:tcPr>
          <w:p w14:paraId="6BB0FB83" w14:textId="77777777" w:rsidR="00C83E31" w:rsidRPr="00DC0A4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C0A49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7FADB271" w14:textId="77777777" w:rsidR="00C83E31" w:rsidRPr="00DC0A4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C0A49">
              <w:rPr>
                <w:kern w:val="18"/>
              </w:rPr>
              <w:t>$   142</w:t>
            </w:r>
          </w:p>
        </w:tc>
      </w:tr>
      <w:tr w:rsidR="00C83E31" w:rsidRPr="00DC0A49" w14:paraId="4B87C348" w14:textId="77777777" w:rsidTr="002C54CD">
        <w:trPr>
          <w:cantSplit/>
        </w:trPr>
        <w:tc>
          <w:tcPr>
            <w:tcW w:w="540" w:type="dxa"/>
            <w:gridSpan w:val="2"/>
          </w:tcPr>
          <w:p w14:paraId="3188955C" w14:textId="77777777" w:rsidR="00C83E31" w:rsidRPr="00DC0A49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FD6B918" w14:textId="77777777" w:rsidR="00C83E31" w:rsidRPr="00DC0A49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DC0A49">
              <w:rPr>
                <w:b/>
                <w:caps/>
                <w:kern w:val="18"/>
              </w:rPr>
              <w:t>– OTHER BUSES</w:t>
            </w:r>
          </w:p>
        </w:tc>
      </w:tr>
      <w:tr w:rsidR="00C83E31" w:rsidRPr="00DC0A49" w14:paraId="3F038B84" w14:textId="77777777" w:rsidTr="002C54CD">
        <w:trPr>
          <w:cantSplit/>
        </w:trPr>
        <w:tc>
          <w:tcPr>
            <w:tcW w:w="4860" w:type="dxa"/>
            <w:gridSpan w:val="3"/>
          </w:tcPr>
          <w:p w14:paraId="325B7AC6" w14:textId="77777777" w:rsidR="00C83E31" w:rsidRPr="00DC0A49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A81BAB1" w14:textId="77777777" w:rsidR="00C83E31" w:rsidRPr="00DC0A4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C0A49">
              <w:rPr>
                <w:kern w:val="18"/>
              </w:rPr>
              <w:t>$    58</w:t>
            </w:r>
          </w:p>
        </w:tc>
        <w:tc>
          <w:tcPr>
            <w:tcW w:w="1500" w:type="dxa"/>
          </w:tcPr>
          <w:p w14:paraId="5DE4246A" w14:textId="77777777" w:rsidR="00C83E31" w:rsidRPr="00DC0A4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C0A49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1455EA20" w14:textId="77777777" w:rsidR="00C83E31" w:rsidRPr="00DC0A4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C0A49">
              <w:rPr>
                <w:kern w:val="18"/>
              </w:rPr>
              <w:t>$   142</w:t>
            </w:r>
          </w:p>
        </w:tc>
      </w:tr>
      <w:tr w:rsidR="00C83E31" w:rsidRPr="00DC0A49" w14:paraId="38F89D4B" w14:textId="77777777" w:rsidTr="002C54CD">
        <w:trPr>
          <w:cantSplit/>
        </w:trPr>
        <w:tc>
          <w:tcPr>
            <w:tcW w:w="540" w:type="dxa"/>
            <w:gridSpan w:val="2"/>
          </w:tcPr>
          <w:p w14:paraId="060C2225" w14:textId="77777777" w:rsidR="00C83E31" w:rsidRPr="00DC0A49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A869B18" w14:textId="77777777" w:rsidR="00C83E31" w:rsidRPr="00DC0A49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DC0A49">
              <w:rPr>
                <w:b/>
                <w:caps/>
                <w:kern w:val="18"/>
              </w:rPr>
              <w:t>– VAN POOLS</w:t>
            </w:r>
          </w:p>
        </w:tc>
      </w:tr>
      <w:tr w:rsidR="00C83E31" w:rsidRPr="00DC0A49" w14:paraId="46A7ABAD" w14:textId="77777777" w:rsidTr="002C54CD">
        <w:trPr>
          <w:cantSplit/>
        </w:trPr>
        <w:tc>
          <w:tcPr>
            <w:tcW w:w="4860" w:type="dxa"/>
            <w:gridSpan w:val="3"/>
          </w:tcPr>
          <w:p w14:paraId="34B71B37" w14:textId="77777777" w:rsidR="00C83E31" w:rsidRPr="00DC0A49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F9BE611" w14:textId="77777777" w:rsidR="00C83E31" w:rsidRPr="00DC0A4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C0A49">
              <w:rPr>
                <w:kern w:val="18"/>
              </w:rPr>
              <w:t>$   131</w:t>
            </w:r>
          </w:p>
        </w:tc>
        <w:tc>
          <w:tcPr>
            <w:tcW w:w="1500" w:type="dxa"/>
          </w:tcPr>
          <w:p w14:paraId="4AD61941" w14:textId="77777777" w:rsidR="00C83E31" w:rsidRPr="00DC0A4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C0A49">
              <w:rPr>
                <w:kern w:val="18"/>
              </w:rPr>
              <w:t>$   164</w:t>
            </w:r>
          </w:p>
        </w:tc>
        <w:tc>
          <w:tcPr>
            <w:tcW w:w="1500" w:type="dxa"/>
          </w:tcPr>
          <w:p w14:paraId="1293AEDA" w14:textId="77777777" w:rsidR="00C83E31" w:rsidRPr="00DC0A49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C0A49">
              <w:rPr>
                <w:kern w:val="18"/>
              </w:rPr>
              <w:t>$   509</w:t>
            </w:r>
          </w:p>
        </w:tc>
      </w:tr>
      <w:tr w:rsidR="00C83E31" w:rsidRPr="00DC0A49" w14:paraId="0EF0405C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971D474" w14:textId="77777777" w:rsidR="00C83E31" w:rsidRPr="00DC0A4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C0A49" w14:paraId="3A582967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1E1B136" w14:textId="77777777" w:rsidR="00C83E31" w:rsidRPr="00DC0A4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C0A49" w14:paraId="425CD2E8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63392484" w14:textId="77777777" w:rsidR="00C83E31" w:rsidRPr="00DC0A49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DC0A4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23ABC77" w14:textId="77777777" w:rsidR="00C83E31" w:rsidRPr="00DC0A49" w:rsidRDefault="00C83E31" w:rsidP="00F84EA5">
            <w:pPr>
              <w:pStyle w:val="tabletext11"/>
              <w:rPr>
                <w:kern w:val="18"/>
              </w:rPr>
            </w:pPr>
            <w:r w:rsidRPr="00DC0A49">
              <w:rPr>
                <w:kern w:val="18"/>
              </w:rPr>
              <w:t xml:space="preserve">For Other Than Zone-rated Trucks, Tractors and Trailers Classifications, refer to Rule </w:t>
            </w:r>
            <w:r w:rsidRPr="00DC0A49">
              <w:rPr>
                <w:rStyle w:val="rulelink"/>
              </w:rPr>
              <w:t>222.</w:t>
            </w:r>
            <w:r w:rsidRPr="00DC0A49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DC0A49" w14:paraId="26324659" w14:textId="77777777" w:rsidTr="002C54CD">
        <w:trPr>
          <w:cantSplit/>
        </w:trPr>
        <w:tc>
          <w:tcPr>
            <w:tcW w:w="220" w:type="dxa"/>
          </w:tcPr>
          <w:p w14:paraId="7E13F887" w14:textId="77777777" w:rsidR="00C83E31" w:rsidRPr="00DC0A49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DC0A4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F32429C" w14:textId="77777777" w:rsidR="00C83E31" w:rsidRPr="00DC0A49" w:rsidRDefault="00C83E31" w:rsidP="00F84EA5">
            <w:pPr>
              <w:pStyle w:val="tabletext11"/>
              <w:rPr>
                <w:kern w:val="18"/>
              </w:rPr>
            </w:pPr>
            <w:r w:rsidRPr="00DC0A49">
              <w:rPr>
                <w:kern w:val="18"/>
              </w:rPr>
              <w:t xml:space="preserve">For Private Passenger Types Classifications, refer to Rule </w:t>
            </w:r>
            <w:r w:rsidRPr="00DC0A49">
              <w:rPr>
                <w:rStyle w:val="rulelink"/>
              </w:rPr>
              <w:t>232.</w:t>
            </w:r>
            <w:r w:rsidRPr="00DC0A49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DC0A49" w14:paraId="4B1A2A7E" w14:textId="77777777" w:rsidTr="002C54CD">
        <w:trPr>
          <w:cantSplit/>
        </w:trPr>
        <w:tc>
          <w:tcPr>
            <w:tcW w:w="220" w:type="dxa"/>
          </w:tcPr>
          <w:p w14:paraId="71C1787B" w14:textId="77777777" w:rsidR="00C83E31" w:rsidRPr="00DC0A49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DC0A4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637F0B6" w14:textId="77777777" w:rsidR="00C83E31" w:rsidRPr="00DC0A49" w:rsidRDefault="00C83E31" w:rsidP="00F84EA5">
            <w:pPr>
              <w:pStyle w:val="tabletext11"/>
              <w:rPr>
                <w:kern w:val="18"/>
              </w:rPr>
            </w:pPr>
            <w:r w:rsidRPr="00DC0A49">
              <w:rPr>
                <w:kern w:val="18"/>
              </w:rPr>
              <w:t xml:space="preserve">For Other Than Zone-rated Publics Autos, refer to Rule </w:t>
            </w:r>
            <w:r w:rsidRPr="00DC0A49">
              <w:rPr>
                <w:rStyle w:val="rulelink"/>
              </w:rPr>
              <w:t>239.</w:t>
            </w:r>
            <w:r w:rsidRPr="00DC0A49">
              <w:rPr>
                <w:rStyle w:val="rulelink"/>
                <w:b w:val="0"/>
              </w:rPr>
              <w:t xml:space="preserve"> for premium development</w:t>
            </w:r>
            <w:r w:rsidRPr="00DC0A49">
              <w:rPr>
                <w:rStyle w:val="rulelink"/>
              </w:rPr>
              <w:t>.</w:t>
            </w:r>
          </w:p>
        </w:tc>
      </w:tr>
      <w:tr w:rsidR="00C83E31" w:rsidRPr="00DC0A49" w14:paraId="4E0A8E00" w14:textId="77777777" w:rsidTr="002C54CD">
        <w:trPr>
          <w:cantSplit/>
        </w:trPr>
        <w:tc>
          <w:tcPr>
            <w:tcW w:w="220" w:type="dxa"/>
          </w:tcPr>
          <w:p w14:paraId="45DCFC57" w14:textId="77777777" w:rsidR="00C83E31" w:rsidRPr="00DC0A49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DC0A4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9C963E8" w14:textId="77777777" w:rsidR="00C83E31" w:rsidRPr="00DC0A49" w:rsidRDefault="00C83E31" w:rsidP="00F84EA5">
            <w:pPr>
              <w:pStyle w:val="tabletext11"/>
              <w:rPr>
                <w:kern w:val="18"/>
              </w:rPr>
            </w:pPr>
            <w:r w:rsidRPr="00DC0A49">
              <w:rPr>
                <w:kern w:val="18"/>
              </w:rPr>
              <w:t xml:space="preserve">For Deductible factors, refer to Rule </w:t>
            </w:r>
            <w:r w:rsidRPr="00DC0A49">
              <w:rPr>
                <w:rStyle w:val="rulelink"/>
              </w:rPr>
              <w:t>298.</w:t>
            </w:r>
          </w:p>
        </w:tc>
      </w:tr>
      <w:tr w:rsidR="00C83E31" w:rsidRPr="00DC0A49" w14:paraId="441D99F1" w14:textId="77777777" w:rsidTr="002C54CD">
        <w:trPr>
          <w:cantSplit/>
        </w:trPr>
        <w:tc>
          <w:tcPr>
            <w:tcW w:w="220" w:type="dxa"/>
          </w:tcPr>
          <w:p w14:paraId="05F68439" w14:textId="77777777" w:rsidR="00C83E31" w:rsidRPr="00DC0A49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DC0A4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D3B3999" w14:textId="77777777" w:rsidR="00C83E31" w:rsidRPr="00DC0A49" w:rsidRDefault="00C83E31" w:rsidP="00F84EA5">
            <w:pPr>
              <w:pStyle w:val="tabletext11"/>
              <w:rPr>
                <w:kern w:val="18"/>
              </w:rPr>
            </w:pPr>
            <w:r w:rsidRPr="00DC0A49">
              <w:rPr>
                <w:kern w:val="18"/>
              </w:rPr>
              <w:t xml:space="preserve">For Vehicle Value factors, refer to Rule </w:t>
            </w:r>
            <w:r w:rsidRPr="00DC0A49">
              <w:rPr>
                <w:rStyle w:val="rulelink"/>
              </w:rPr>
              <w:t>301.</w:t>
            </w:r>
          </w:p>
        </w:tc>
      </w:tr>
      <w:tr w:rsidR="00C83E31" w:rsidRPr="00DC0A49" w14:paraId="646C7999" w14:textId="77777777" w:rsidTr="002C54CD">
        <w:trPr>
          <w:cantSplit/>
        </w:trPr>
        <w:tc>
          <w:tcPr>
            <w:tcW w:w="220" w:type="dxa"/>
          </w:tcPr>
          <w:p w14:paraId="3EA799F4" w14:textId="77777777" w:rsidR="00C83E31" w:rsidRPr="00DC0A49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EC9F298" w14:textId="77777777" w:rsidR="00C83E31" w:rsidRPr="00DC0A4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C0A49" w14:paraId="69D7ABA5" w14:textId="77777777" w:rsidTr="002C54CD">
        <w:trPr>
          <w:cantSplit/>
        </w:trPr>
        <w:tc>
          <w:tcPr>
            <w:tcW w:w="220" w:type="dxa"/>
          </w:tcPr>
          <w:p w14:paraId="3081CE41" w14:textId="77777777" w:rsidR="00C83E31" w:rsidRPr="00DC0A49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ED26E20" w14:textId="77777777" w:rsidR="00C83E31" w:rsidRPr="00DC0A4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C0A49" w14:paraId="4697529D" w14:textId="77777777" w:rsidTr="002C54CD">
        <w:trPr>
          <w:cantSplit/>
        </w:trPr>
        <w:tc>
          <w:tcPr>
            <w:tcW w:w="220" w:type="dxa"/>
          </w:tcPr>
          <w:p w14:paraId="11E0DA0C" w14:textId="77777777" w:rsidR="00C83E31" w:rsidRPr="00DC0A49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A19B08F" w14:textId="77777777" w:rsidR="00C83E31" w:rsidRPr="00DC0A4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C0A49" w14:paraId="5933B506" w14:textId="77777777" w:rsidTr="002C54CD">
        <w:trPr>
          <w:cantSplit/>
        </w:trPr>
        <w:tc>
          <w:tcPr>
            <w:tcW w:w="220" w:type="dxa"/>
          </w:tcPr>
          <w:p w14:paraId="364923D5" w14:textId="77777777" w:rsidR="00C83E31" w:rsidRPr="00DC0A49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EF07134" w14:textId="77777777" w:rsidR="00C83E31" w:rsidRPr="00DC0A4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C0A49" w14:paraId="4948952D" w14:textId="77777777" w:rsidTr="002C54CD">
        <w:trPr>
          <w:cantSplit/>
        </w:trPr>
        <w:tc>
          <w:tcPr>
            <w:tcW w:w="220" w:type="dxa"/>
          </w:tcPr>
          <w:p w14:paraId="2FB49EEB" w14:textId="77777777" w:rsidR="00C83E31" w:rsidRPr="00DC0A49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F415AE3" w14:textId="77777777" w:rsidR="00C83E31" w:rsidRPr="00DC0A4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C0A49" w14:paraId="63FF5A4D" w14:textId="77777777" w:rsidTr="002C54CD">
        <w:trPr>
          <w:cantSplit/>
        </w:trPr>
        <w:tc>
          <w:tcPr>
            <w:tcW w:w="220" w:type="dxa"/>
          </w:tcPr>
          <w:p w14:paraId="008FA99B" w14:textId="77777777" w:rsidR="00C83E31" w:rsidRPr="00DC0A49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6A5303" w14:textId="77777777" w:rsidR="00C83E31" w:rsidRPr="00DC0A4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C0A49" w14:paraId="492A582F" w14:textId="77777777" w:rsidTr="002C54CD">
        <w:trPr>
          <w:cantSplit/>
        </w:trPr>
        <w:tc>
          <w:tcPr>
            <w:tcW w:w="220" w:type="dxa"/>
          </w:tcPr>
          <w:p w14:paraId="56383ADD" w14:textId="77777777" w:rsidR="00C83E31" w:rsidRPr="00DC0A49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6370E3F" w14:textId="77777777" w:rsidR="00C83E31" w:rsidRPr="00DC0A4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C0A49" w14:paraId="58E4B831" w14:textId="77777777" w:rsidTr="002C54CD">
        <w:trPr>
          <w:cantSplit/>
        </w:trPr>
        <w:tc>
          <w:tcPr>
            <w:tcW w:w="220" w:type="dxa"/>
          </w:tcPr>
          <w:p w14:paraId="7885DFFB" w14:textId="77777777" w:rsidR="00C83E31" w:rsidRPr="00DC0A49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2EEA961" w14:textId="77777777" w:rsidR="00C83E31" w:rsidRPr="00DC0A4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C0A49" w14:paraId="6C3E5900" w14:textId="77777777" w:rsidTr="002C54CD">
        <w:trPr>
          <w:cantSplit/>
        </w:trPr>
        <w:tc>
          <w:tcPr>
            <w:tcW w:w="220" w:type="dxa"/>
          </w:tcPr>
          <w:p w14:paraId="597B145A" w14:textId="77777777" w:rsidR="00C83E31" w:rsidRPr="00DC0A49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1C8B7C1" w14:textId="77777777" w:rsidR="00C83E31" w:rsidRPr="00DC0A49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C0A49" w14:paraId="31F29153" w14:textId="77777777" w:rsidTr="002C54CD">
        <w:trPr>
          <w:cantSplit/>
        </w:trPr>
        <w:tc>
          <w:tcPr>
            <w:tcW w:w="220" w:type="dxa"/>
          </w:tcPr>
          <w:p w14:paraId="2EE958CD" w14:textId="77777777" w:rsidR="00C83E31" w:rsidRPr="00DC0A49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900776E" w14:textId="77777777" w:rsidR="00C83E31" w:rsidRPr="00DC0A49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41BDF93D" w14:textId="77777777" w:rsidR="00C83E31" w:rsidRDefault="00C83E31" w:rsidP="00F84EA5">
      <w:pPr>
        <w:pStyle w:val="isonormal"/>
      </w:pPr>
    </w:p>
    <w:p w14:paraId="300F7C11" w14:textId="77777777" w:rsidR="00C83E31" w:rsidRDefault="00C83E31" w:rsidP="00F84EA5">
      <w:pPr>
        <w:pStyle w:val="isonormal"/>
        <w:jc w:val="left"/>
      </w:pPr>
    </w:p>
    <w:p w14:paraId="5D176906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624E4A4" w14:textId="77777777" w:rsidR="00C83E31" w:rsidRPr="007C361C" w:rsidRDefault="00C83E31" w:rsidP="00F84EA5">
      <w:pPr>
        <w:pStyle w:val="subcap"/>
      </w:pPr>
      <w:r w:rsidRPr="007C361C">
        <w:lastRenderedPageBreak/>
        <w:t>TERRITORY 115</w:t>
      </w:r>
    </w:p>
    <w:p w14:paraId="30646323" w14:textId="77777777" w:rsidR="00C83E31" w:rsidRPr="007C361C" w:rsidRDefault="00C83E31" w:rsidP="00F84EA5">
      <w:pPr>
        <w:pStyle w:val="subcap2"/>
      </w:pPr>
      <w:r w:rsidRPr="007C361C">
        <w:t>PHYS DAM</w:t>
      </w:r>
    </w:p>
    <w:p w14:paraId="163BFD59" w14:textId="77777777" w:rsidR="00C83E31" w:rsidRPr="007C361C" w:rsidRDefault="00C83E31" w:rsidP="00F84EA5">
      <w:pPr>
        <w:pStyle w:val="isonormal"/>
      </w:pPr>
    </w:p>
    <w:p w14:paraId="16730BB0" w14:textId="77777777" w:rsidR="00C83E31" w:rsidRPr="007C361C" w:rsidRDefault="00C83E31" w:rsidP="00F84EA5">
      <w:pPr>
        <w:pStyle w:val="isonormal"/>
        <w:sectPr w:rsidR="00C83E31" w:rsidRPr="007C361C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C83E31" w:rsidRPr="007C361C" w14:paraId="0A1A581B" w14:textId="77777777" w:rsidTr="002C54C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69415EF" w14:textId="77777777" w:rsidR="00C83E31" w:rsidRPr="007C361C" w:rsidRDefault="00C83E31" w:rsidP="00F84EA5">
            <w:pPr>
              <w:pStyle w:val="tablehead"/>
              <w:rPr>
                <w:kern w:val="18"/>
              </w:rPr>
            </w:pPr>
            <w:r w:rsidRPr="007C361C">
              <w:rPr>
                <w:kern w:val="18"/>
              </w:rPr>
              <w:t>PHYSICAL DAMAGE</w:t>
            </w:r>
            <w:r w:rsidRPr="007C361C">
              <w:rPr>
                <w:kern w:val="18"/>
              </w:rPr>
              <w:br/>
              <w:t>Original Cost New Range</w:t>
            </w:r>
            <w:r w:rsidRPr="007C361C">
              <w:rPr>
                <w:kern w:val="18"/>
              </w:rPr>
              <w:br/>
              <w:t>$25,000 – 29,999</w:t>
            </w:r>
          </w:p>
        </w:tc>
      </w:tr>
      <w:tr w:rsidR="00C83E31" w:rsidRPr="007C361C" w14:paraId="1125FB9A" w14:textId="77777777" w:rsidTr="002C54C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FB2B4F6" w14:textId="77777777" w:rsidR="00C83E31" w:rsidRPr="007C361C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5D52133" w14:textId="77777777" w:rsidR="00C83E31" w:rsidRPr="007C361C" w:rsidRDefault="00C83E31" w:rsidP="00F84EA5">
            <w:pPr>
              <w:pStyle w:val="tablehead"/>
              <w:rPr>
                <w:kern w:val="18"/>
              </w:rPr>
            </w:pPr>
            <w:r w:rsidRPr="007C361C">
              <w:rPr>
                <w:kern w:val="18"/>
              </w:rPr>
              <w:t>Specified</w:t>
            </w:r>
            <w:r w:rsidRPr="007C361C">
              <w:rPr>
                <w:kern w:val="18"/>
              </w:rPr>
              <w:br/>
              <w:t>Causes</w:t>
            </w:r>
            <w:r w:rsidRPr="007C361C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C678795" w14:textId="77777777" w:rsidR="00C83E31" w:rsidRPr="007C361C" w:rsidRDefault="00C83E31" w:rsidP="00F84EA5">
            <w:pPr>
              <w:pStyle w:val="tablehead"/>
              <w:rPr>
                <w:kern w:val="18"/>
              </w:rPr>
            </w:pPr>
            <w:r w:rsidRPr="007C361C">
              <w:rPr>
                <w:kern w:val="18"/>
              </w:rPr>
              <w:br/>
            </w:r>
            <w:r w:rsidRPr="007C361C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AC921E3" w14:textId="77777777" w:rsidR="00C83E31" w:rsidRPr="007C361C" w:rsidRDefault="00C83E31" w:rsidP="00F84EA5">
            <w:pPr>
              <w:pStyle w:val="tablehead"/>
              <w:rPr>
                <w:kern w:val="18"/>
              </w:rPr>
            </w:pPr>
            <w:r w:rsidRPr="007C361C">
              <w:rPr>
                <w:kern w:val="18"/>
              </w:rPr>
              <w:t>$500</w:t>
            </w:r>
            <w:r w:rsidRPr="007C361C">
              <w:rPr>
                <w:kern w:val="18"/>
              </w:rPr>
              <w:br/>
              <w:t>Ded.</w:t>
            </w:r>
            <w:r w:rsidRPr="007C361C">
              <w:rPr>
                <w:kern w:val="18"/>
              </w:rPr>
              <w:br/>
              <w:t>Coll.</w:t>
            </w:r>
          </w:p>
        </w:tc>
      </w:tr>
      <w:tr w:rsidR="00C83E31" w:rsidRPr="007C361C" w14:paraId="0D3A59BD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7931F96A" w14:textId="77777777" w:rsidR="00C83E31" w:rsidRPr="007C361C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C361C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C83E31" w:rsidRPr="007C361C" w14:paraId="35726B69" w14:textId="77777777" w:rsidTr="002C54CD">
        <w:trPr>
          <w:cantSplit/>
        </w:trPr>
        <w:tc>
          <w:tcPr>
            <w:tcW w:w="540" w:type="dxa"/>
            <w:gridSpan w:val="2"/>
          </w:tcPr>
          <w:p w14:paraId="12914F73" w14:textId="77777777" w:rsidR="00C83E31" w:rsidRPr="007C361C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BA1B38F" w14:textId="77777777" w:rsidR="00C83E31" w:rsidRPr="007C361C" w:rsidRDefault="00C83E31" w:rsidP="00F84EA5">
            <w:pPr>
              <w:pStyle w:val="tabletext11"/>
              <w:rPr>
                <w:b/>
                <w:kern w:val="18"/>
              </w:rPr>
            </w:pPr>
            <w:r w:rsidRPr="007C361C">
              <w:rPr>
                <w:b/>
                <w:kern w:val="18"/>
              </w:rPr>
              <w:t>– Local And Intermediate – All Vehicles</w:t>
            </w:r>
          </w:p>
        </w:tc>
      </w:tr>
      <w:tr w:rsidR="00C83E31" w:rsidRPr="007C361C" w14:paraId="719AACE4" w14:textId="77777777" w:rsidTr="002C54CD">
        <w:trPr>
          <w:cantSplit/>
        </w:trPr>
        <w:tc>
          <w:tcPr>
            <w:tcW w:w="540" w:type="dxa"/>
            <w:gridSpan w:val="2"/>
          </w:tcPr>
          <w:p w14:paraId="018F7BBB" w14:textId="77777777" w:rsidR="00C83E31" w:rsidRPr="007C361C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88A6D94" w14:textId="77777777" w:rsidR="00C83E31" w:rsidRPr="007C361C" w:rsidRDefault="00C83E31" w:rsidP="00F84EA5">
            <w:pPr>
              <w:pStyle w:val="tabletext11"/>
              <w:rPr>
                <w:b/>
                <w:kern w:val="18"/>
              </w:rPr>
            </w:pPr>
            <w:r w:rsidRPr="007C361C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C83E31" w:rsidRPr="007C361C" w14:paraId="04000B8F" w14:textId="77777777" w:rsidTr="002C54CD">
        <w:trPr>
          <w:cantSplit/>
        </w:trPr>
        <w:tc>
          <w:tcPr>
            <w:tcW w:w="4860" w:type="dxa"/>
            <w:gridSpan w:val="3"/>
          </w:tcPr>
          <w:p w14:paraId="55E7A262" w14:textId="77777777" w:rsidR="00C83E31" w:rsidRPr="007C361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24D77AC" w14:textId="77777777" w:rsidR="00C83E31" w:rsidRPr="007C361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C361C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60F4D4CE" w14:textId="77777777" w:rsidR="00C83E31" w:rsidRPr="007C361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C361C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2B94BC14" w14:textId="77777777" w:rsidR="00C83E31" w:rsidRPr="007C361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C361C">
              <w:rPr>
                <w:kern w:val="18"/>
              </w:rPr>
              <w:t>$   314</w:t>
            </w:r>
          </w:p>
        </w:tc>
      </w:tr>
      <w:tr w:rsidR="00C83E31" w:rsidRPr="007C361C" w14:paraId="67B0915B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0C81A95" w14:textId="77777777" w:rsidR="00C83E31" w:rsidRPr="007C361C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C361C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C83E31" w:rsidRPr="007C361C" w14:paraId="7A920A9F" w14:textId="77777777" w:rsidTr="002C54CD">
        <w:trPr>
          <w:cantSplit/>
        </w:trPr>
        <w:tc>
          <w:tcPr>
            <w:tcW w:w="4860" w:type="dxa"/>
            <w:gridSpan w:val="3"/>
          </w:tcPr>
          <w:p w14:paraId="7BC537FB" w14:textId="77777777" w:rsidR="00C83E31" w:rsidRPr="007C361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80195EA" w14:textId="77777777" w:rsidR="00C83E31" w:rsidRPr="007C361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FE1040E" w14:textId="77777777" w:rsidR="00C83E31" w:rsidRPr="007C361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66562F5" w14:textId="77777777" w:rsidR="00C83E31" w:rsidRPr="007C361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7C361C" w14:paraId="09359CF3" w14:textId="77777777" w:rsidTr="002C54CD">
        <w:trPr>
          <w:cantSplit/>
        </w:trPr>
        <w:tc>
          <w:tcPr>
            <w:tcW w:w="4860" w:type="dxa"/>
            <w:gridSpan w:val="3"/>
          </w:tcPr>
          <w:p w14:paraId="4FAE69C0" w14:textId="77777777" w:rsidR="00C83E31" w:rsidRPr="007C361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11BCB7B" w14:textId="77777777" w:rsidR="00C83E31" w:rsidRPr="007C361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C361C"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14:paraId="525A1AA1" w14:textId="77777777" w:rsidR="00C83E31" w:rsidRPr="007C361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C361C"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14:paraId="65BC7085" w14:textId="77777777" w:rsidR="00C83E31" w:rsidRPr="007C361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C361C">
              <w:rPr>
                <w:kern w:val="18"/>
              </w:rPr>
              <w:t>$   299</w:t>
            </w:r>
          </w:p>
        </w:tc>
      </w:tr>
      <w:tr w:rsidR="00C83E31" w:rsidRPr="007C361C" w14:paraId="796A8498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8D2C8B4" w14:textId="77777777" w:rsidR="00C83E31" w:rsidRPr="007C361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C361C" w14:paraId="37D0919B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66DA7F2" w14:textId="77777777" w:rsidR="00C83E31" w:rsidRPr="007C361C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C361C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C83E31" w:rsidRPr="007C361C" w14:paraId="11C45A23" w14:textId="77777777" w:rsidTr="002C54CD">
        <w:trPr>
          <w:cantSplit/>
        </w:trPr>
        <w:tc>
          <w:tcPr>
            <w:tcW w:w="540" w:type="dxa"/>
            <w:gridSpan w:val="2"/>
          </w:tcPr>
          <w:p w14:paraId="576EC4F8" w14:textId="77777777" w:rsidR="00C83E31" w:rsidRPr="007C361C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F8739E1" w14:textId="77777777" w:rsidR="00C83E31" w:rsidRPr="007C361C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C361C">
              <w:rPr>
                <w:b/>
                <w:caps/>
                <w:kern w:val="18"/>
              </w:rPr>
              <w:t>– taxicabs and limousines</w:t>
            </w:r>
          </w:p>
        </w:tc>
      </w:tr>
      <w:tr w:rsidR="00C83E31" w:rsidRPr="007C361C" w14:paraId="50C0329A" w14:textId="77777777" w:rsidTr="002C54CD">
        <w:trPr>
          <w:cantSplit/>
        </w:trPr>
        <w:tc>
          <w:tcPr>
            <w:tcW w:w="4860" w:type="dxa"/>
            <w:gridSpan w:val="3"/>
          </w:tcPr>
          <w:p w14:paraId="34C2ABAF" w14:textId="77777777" w:rsidR="00C83E31" w:rsidRPr="007C361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B41308B" w14:textId="77777777" w:rsidR="00C83E31" w:rsidRPr="007C361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C361C">
              <w:rPr>
                <w:kern w:val="18"/>
              </w:rPr>
              <w:t>$    79</w:t>
            </w:r>
          </w:p>
        </w:tc>
        <w:tc>
          <w:tcPr>
            <w:tcW w:w="1500" w:type="dxa"/>
          </w:tcPr>
          <w:p w14:paraId="7EF00169" w14:textId="77777777" w:rsidR="00C83E31" w:rsidRPr="007C361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C361C">
              <w:rPr>
                <w:kern w:val="18"/>
              </w:rPr>
              <w:t>$   100</w:t>
            </w:r>
          </w:p>
        </w:tc>
        <w:tc>
          <w:tcPr>
            <w:tcW w:w="1500" w:type="dxa"/>
          </w:tcPr>
          <w:p w14:paraId="58730CD5" w14:textId="77777777" w:rsidR="00C83E31" w:rsidRPr="007C361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C361C">
              <w:rPr>
                <w:kern w:val="18"/>
              </w:rPr>
              <w:t>$   707</w:t>
            </w:r>
          </w:p>
        </w:tc>
      </w:tr>
      <w:tr w:rsidR="00C83E31" w:rsidRPr="007C361C" w14:paraId="023250D1" w14:textId="77777777" w:rsidTr="002C54CD">
        <w:trPr>
          <w:cantSplit/>
        </w:trPr>
        <w:tc>
          <w:tcPr>
            <w:tcW w:w="540" w:type="dxa"/>
            <w:gridSpan w:val="2"/>
          </w:tcPr>
          <w:p w14:paraId="78621502" w14:textId="77777777" w:rsidR="00C83E31" w:rsidRPr="007C361C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5CCF079" w14:textId="77777777" w:rsidR="00C83E31" w:rsidRPr="007C361C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C361C">
              <w:rPr>
                <w:b/>
                <w:caps/>
                <w:kern w:val="18"/>
              </w:rPr>
              <w:t>– SCHOOL AND CHURCH BUSES</w:t>
            </w:r>
          </w:p>
        </w:tc>
      </w:tr>
      <w:tr w:rsidR="00C83E31" w:rsidRPr="007C361C" w14:paraId="42666914" w14:textId="77777777" w:rsidTr="002C54CD">
        <w:trPr>
          <w:cantSplit/>
        </w:trPr>
        <w:tc>
          <w:tcPr>
            <w:tcW w:w="4860" w:type="dxa"/>
            <w:gridSpan w:val="3"/>
          </w:tcPr>
          <w:p w14:paraId="5F5302E5" w14:textId="77777777" w:rsidR="00C83E31" w:rsidRPr="007C361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EA2E20A" w14:textId="77777777" w:rsidR="00C83E31" w:rsidRPr="007C361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C361C">
              <w:rPr>
                <w:kern w:val="18"/>
              </w:rPr>
              <w:t>$    35</w:t>
            </w:r>
          </w:p>
        </w:tc>
        <w:tc>
          <w:tcPr>
            <w:tcW w:w="1500" w:type="dxa"/>
          </w:tcPr>
          <w:p w14:paraId="19C651C2" w14:textId="77777777" w:rsidR="00C83E31" w:rsidRPr="007C361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C361C">
              <w:rPr>
                <w:kern w:val="18"/>
              </w:rPr>
              <w:t>$    45</w:t>
            </w:r>
          </w:p>
        </w:tc>
        <w:tc>
          <w:tcPr>
            <w:tcW w:w="1500" w:type="dxa"/>
          </w:tcPr>
          <w:p w14:paraId="683B34D3" w14:textId="77777777" w:rsidR="00C83E31" w:rsidRPr="007C361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C361C">
              <w:rPr>
                <w:kern w:val="18"/>
              </w:rPr>
              <w:t>$   198</w:t>
            </w:r>
          </w:p>
        </w:tc>
      </w:tr>
      <w:tr w:rsidR="00C83E31" w:rsidRPr="007C361C" w14:paraId="685E1C33" w14:textId="77777777" w:rsidTr="002C54CD">
        <w:trPr>
          <w:cantSplit/>
        </w:trPr>
        <w:tc>
          <w:tcPr>
            <w:tcW w:w="540" w:type="dxa"/>
            <w:gridSpan w:val="2"/>
          </w:tcPr>
          <w:p w14:paraId="6DDA09B7" w14:textId="77777777" w:rsidR="00C83E31" w:rsidRPr="007C361C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0B3AF6F" w14:textId="77777777" w:rsidR="00C83E31" w:rsidRPr="007C361C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C361C">
              <w:rPr>
                <w:b/>
                <w:caps/>
                <w:kern w:val="18"/>
              </w:rPr>
              <w:t>– OTHER BUSES</w:t>
            </w:r>
          </w:p>
        </w:tc>
      </w:tr>
      <w:tr w:rsidR="00C83E31" w:rsidRPr="007C361C" w14:paraId="2BE6BA80" w14:textId="77777777" w:rsidTr="002C54CD">
        <w:trPr>
          <w:cantSplit/>
        </w:trPr>
        <w:tc>
          <w:tcPr>
            <w:tcW w:w="4860" w:type="dxa"/>
            <w:gridSpan w:val="3"/>
          </w:tcPr>
          <w:p w14:paraId="7D6CB96C" w14:textId="77777777" w:rsidR="00C83E31" w:rsidRPr="007C361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F126FD3" w14:textId="77777777" w:rsidR="00C83E31" w:rsidRPr="007C361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C361C">
              <w:rPr>
                <w:kern w:val="18"/>
              </w:rPr>
              <w:t>$    35</w:t>
            </w:r>
          </w:p>
        </w:tc>
        <w:tc>
          <w:tcPr>
            <w:tcW w:w="1500" w:type="dxa"/>
          </w:tcPr>
          <w:p w14:paraId="1158DAC8" w14:textId="77777777" w:rsidR="00C83E31" w:rsidRPr="007C361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C361C">
              <w:rPr>
                <w:kern w:val="18"/>
              </w:rPr>
              <w:t>$    45</w:t>
            </w:r>
          </w:p>
        </w:tc>
        <w:tc>
          <w:tcPr>
            <w:tcW w:w="1500" w:type="dxa"/>
          </w:tcPr>
          <w:p w14:paraId="18CDD811" w14:textId="77777777" w:rsidR="00C83E31" w:rsidRPr="007C361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C361C">
              <w:rPr>
                <w:kern w:val="18"/>
              </w:rPr>
              <w:t>$   198</w:t>
            </w:r>
          </w:p>
        </w:tc>
      </w:tr>
      <w:tr w:rsidR="00C83E31" w:rsidRPr="007C361C" w14:paraId="21223192" w14:textId="77777777" w:rsidTr="002C54CD">
        <w:trPr>
          <w:cantSplit/>
        </w:trPr>
        <w:tc>
          <w:tcPr>
            <w:tcW w:w="540" w:type="dxa"/>
            <w:gridSpan w:val="2"/>
          </w:tcPr>
          <w:p w14:paraId="4D8D8E6D" w14:textId="77777777" w:rsidR="00C83E31" w:rsidRPr="007C361C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A9DC1D7" w14:textId="77777777" w:rsidR="00C83E31" w:rsidRPr="007C361C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C361C">
              <w:rPr>
                <w:b/>
                <w:caps/>
                <w:kern w:val="18"/>
              </w:rPr>
              <w:t>– VAN POOLS</w:t>
            </w:r>
          </w:p>
        </w:tc>
      </w:tr>
      <w:tr w:rsidR="00C83E31" w:rsidRPr="007C361C" w14:paraId="64F248C4" w14:textId="77777777" w:rsidTr="002C54CD">
        <w:trPr>
          <w:cantSplit/>
        </w:trPr>
        <w:tc>
          <w:tcPr>
            <w:tcW w:w="4860" w:type="dxa"/>
            <w:gridSpan w:val="3"/>
          </w:tcPr>
          <w:p w14:paraId="37D4670F" w14:textId="77777777" w:rsidR="00C83E31" w:rsidRPr="007C361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A828D0D" w14:textId="77777777" w:rsidR="00C83E31" w:rsidRPr="007C361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C361C">
              <w:rPr>
                <w:kern w:val="18"/>
              </w:rPr>
              <w:t>$    79</w:t>
            </w:r>
          </w:p>
        </w:tc>
        <w:tc>
          <w:tcPr>
            <w:tcW w:w="1500" w:type="dxa"/>
          </w:tcPr>
          <w:p w14:paraId="2D6A2D6D" w14:textId="77777777" w:rsidR="00C83E31" w:rsidRPr="007C361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C361C">
              <w:rPr>
                <w:kern w:val="18"/>
              </w:rPr>
              <w:t>$   100</w:t>
            </w:r>
          </w:p>
        </w:tc>
        <w:tc>
          <w:tcPr>
            <w:tcW w:w="1500" w:type="dxa"/>
          </w:tcPr>
          <w:p w14:paraId="5D5D722E" w14:textId="77777777" w:rsidR="00C83E31" w:rsidRPr="007C361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C361C">
              <w:rPr>
                <w:kern w:val="18"/>
              </w:rPr>
              <w:t>$   707</w:t>
            </w:r>
          </w:p>
        </w:tc>
      </w:tr>
      <w:tr w:rsidR="00C83E31" w:rsidRPr="007C361C" w14:paraId="1C5F5992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DDE8349" w14:textId="77777777" w:rsidR="00C83E31" w:rsidRPr="007C361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C361C" w14:paraId="2AA1E57B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0FBE58C" w14:textId="77777777" w:rsidR="00C83E31" w:rsidRPr="007C361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C361C" w14:paraId="4C2578E8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1FED6D50" w14:textId="77777777" w:rsidR="00C83E31" w:rsidRPr="007C361C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7C361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287506E" w14:textId="77777777" w:rsidR="00C83E31" w:rsidRPr="007C361C" w:rsidRDefault="00C83E31" w:rsidP="00F84EA5">
            <w:pPr>
              <w:pStyle w:val="tabletext11"/>
              <w:rPr>
                <w:kern w:val="18"/>
              </w:rPr>
            </w:pPr>
            <w:r w:rsidRPr="007C361C">
              <w:rPr>
                <w:kern w:val="18"/>
              </w:rPr>
              <w:t xml:space="preserve">For Other Than Zone-rated Trucks, Tractors and Trailers Classifications, refer to Rule </w:t>
            </w:r>
            <w:r w:rsidRPr="007C361C">
              <w:rPr>
                <w:rStyle w:val="rulelink"/>
              </w:rPr>
              <w:t>222.</w:t>
            </w:r>
            <w:r w:rsidRPr="007C361C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7C361C" w14:paraId="33F81818" w14:textId="77777777" w:rsidTr="002C54CD">
        <w:trPr>
          <w:cantSplit/>
        </w:trPr>
        <w:tc>
          <w:tcPr>
            <w:tcW w:w="220" w:type="dxa"/>
          </w:tcPr>
          <w:p w14:paraId="549C3A51" w14:textId="77777777" w:rsidR="00C83E31" w:rsidRPr="007C361C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7C361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8760DB2" w14:textId="77777777" w:rsidR="00C83E31" w:rsidRPr="007C361C" w:rsidRDefault="00C83E31" w:rsidP="00F84EA5">
            <w:pPr>
              <w:pStyle w:val="tabletext11"/>
              <w:rPr>
                <w:kern w:val="18"/>
              </w:rPr>
            </w:pPr>
            <w:r w:rsidRPr="007C361C">
              <w:rPr>
                <w:kern w:val="18"/>
              </w:rPr>
              <w:t xml:space="preserve">For Private Passenger Types Classifications, refer to Rule </w:t>
            </w:r>
            <w:r w:rsidRPr="007C361C">
              <w:rPr>
                <w:rStyle w:val="rulelink"/>
              </w:rPr>
              <w:t>232.</w:t>
            </w:r>
            <w:r w:rsidRPr="007C361C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7C361C" w14:paraId="68297676" w14:textId="77777777" w:rsidTr="002C54CD">
        <w:trPr>
          <w:cantSplit/>
        </w:trPr>
        <w:tc>
          <w:tcPr>
            <w:tcW w:w="220" w:type="dxa"/>
          </w:tcPr>
          <w:p w14:paraId="4FC10D8F" w14:textId="77777777" w:rsidR="00C83E31" w:rsidRPr="007C361C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7C361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C3213AC" w14:textId="77777777" w:rsidR="00C83E31" w:rsidRPr="007C361C" w:rsidRDefault="00C83E31" w:rsidP="00F84EA5">
            <w:pPr>
              <w:pStyle w:val="tabletext11"/>
              <w:rPr>
                <w:kern w:val="18"/>
              </w:rPr>
            </w:pPr>
            <w:r w:rsidRPr="007C361C">
              <w:rPr>
                <w:kern w:val="18"/>
              </w:rPr>
              <w:t xml:space="preserve">For Other Than Zone-rated Publics Autos, refer to Rule </w:t>
            </w:r>
            <w:r w:rsidRPr="007C361C">
              <w:rPr>
                <w:rStyle w:val="rulelink"/>
              </w:rPr>
              <w:t>239.</w:t>
            </w:r>
            <w:r w:rsidRPr="007C361C">
              <w:rPr>
                <w:rStyle w:val="rulelink"/>
                <w:b w:val="0"/>
              </w:rPr>
              <w:t xml:space="preserve"> for premium development</w:t>
            </w:r>
            <w:r w:rsidRPr="007C361C">
              <w:rPr>
                <w:rStyle w:val="rulelink"/>
              </w:rPr>
              <w:t>.</w:t>
            </w:r>
          </w:p>
        </w:tc>
      </w:tr>
      <w:tr w:rsidR="00C83E31" w:rsidRPr="007C361C" w14:paraId="580C3A99" w14:textId="77777777" w:rsidTr="002C54CD">
        <w:trPr>
          <w:cantSplit/>
        </w:trPr>
        <w:tc>
          <w:tcPr>
            <w:tcW w:w="220" w:type="dxa"/>
          </w:tcPr>
          <w:p w14:paraId="19B289ED" w14:textId="77777777" w:rsidR="00C83E31" w:rsidRPr="007C361C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7C361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16202A4" w14:textId="77777777" w:rsidR="00C83E31" w:rsidRPr="007C361C" w:rsidRDefault="00C83E31" w:rsidP="00F84EA5">
            <w:pPr>
              <w:pStyle w:val="tabletext11"/>
              <w:rPr>
                <w:kern w:val="18"/>
              </w:rPr>
            </w:pPr>
            <w:r w:rsidRPr="007C361C">
              <w:rPr>
                <w:kern w:val="18"/>
              </w:rPr>
              <w:t xml:space="preserve">For Deductible factors, refer to Rule </w:t>
            </w:r>
            <w:r w:rsidRPr="007C361C">
              <w:rPr>
                <w:rStyle w:val="rulelink"/>
              </w:rPr>
              <w:t>298.</w:t>
            </w:r>
          </w:p>
        </w:tc>
      </w:tr>
      <w:tr w:rsidR="00C83E31" w:rsidRPr="007C361C" w14:paraId="48FD367D" w14:textId="77777777" w:rsidTr="002C54CD">
        <w:trPr>
          <w:cantSplit/>
        </w:trPr>
        <w:tc>
          <w:tcPr>
            <w:tcW w:w="220" w:type="dxa"/>
          </w:tcPr>
          <w:p w14:paraId="6830E482" w14:textId="77777777" w:rsidR="00C83E31" w:rsidRPr="007C361C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7C361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6BB42C4" w14:textId="77777777" w:rsidR="00C83E31" w:rsidRPr="007C361C" w:rsidRDefault="00C83E31" w:rsidP="00F84EA5">
            <w:pPr>
              <w:pStyle w:val="tabletext11"/>
              <w:rPr>
                <w:kern w:val="18"/>
              </w:rPr>
            </w:pPr>
            <w:r w:rsidRPr="007C361C">
              <w:rPr>
                <w:kern w:val="18"/>
              </w:rPr>
              <w:t xml:space="preserve">For Vehicle Value factors, refer to Rule </w:t>
            </w:r>
            <w:r w:rsidRPr="007C361C">
              <w:rPr>
                <w:rStyle w:val="rulelink"/>
              </w:rPr>
              <w:t>301.</w:t>
            </w:r>
          </w:p>
        </w:tc>
      </w:tr>
      <w:tr w:rsidR="00C83E31" w:rsidRPr="007C361C" w14:paraId="40C73C24" w14:textId="77777777" w:rsidTr="002C54CD">
        <w:trPr>
          <w:cantSplit/>
        </w:trPr>
        <w:tc>
          <w:tcPr>
            <w:tcW w:w="220" w:type="dxa"/>
          </w:tcPr>
          <w:p w14:paraId="352038B8" w14:textId="77777777" w:rsidR="00C83E31" w:rsidRPr="007C361C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02CC67B" w14:textId="77777777" w:rsidR="00C83E31" w:rsidRPr="007C361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C361C" w14:paraId="6C777B6C" w14:textId="77777777" w:rsidTr="002C54CD">
        <w:trPr>
          <w:cantSplit/>
        </w:trPr>
        <w:tc>
          <w:tcPr>
            <w:tcW w:w="220" w:type="dxa"/>
          </w:tcPr>
          <w:p w14:paraId="365B1AA7" w14:textId="77777777" w:rsidR="00C83E31" w:rsidRPr="007C361C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01A4FE2" w14:textId="77777777" w:rsidR="00C83E31" w:rsidRPr="007C361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C361C" w14:paraId="064C46A9" w14:textId="77777777" w:rsidTr="002C54CD">
        <w:trPr>
          <w:cantSplit/>
        </w:trPr>
        <w:tc>
          <w:tcPr>
            <w:tcW w:w="220" w:type="dxa"/>
          </w:tcPr>
          <w:p w14:paraId="3EC6D4C5" w14:textId="77777777" w:rsidR="00C83E31" w:rsidRPr="007C361C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CDD7131" w14:textId="77777777" w:rsidR="00C83E31" w:rsidRPr="007C361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C361C" w14:paraId="1538EE49" w14:textId="77777777" w:rsidTr="002C54CD">
        <w:trPr>
          <w:cantSplit/>
        </w:trPr>
        <w:tc>
          <w:tcPr>
            <w:tcW w:w="220" w:type="dxa"/>
          </w:tcPr>
          <w:p w14:paraId="373F7D90" w14:textId="77777777" w:rsidR="00C83E31" w:rsidRPr="007C361C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9C0D1AF" w14:textId="77777777" w:rsidR="00C83E31" w:rsidRPr="007C361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C361C" w14:paraId="79D73C99" w14:textId="77777777" w:rsidTr="002C54CD">
        <w:trPr>
          <w:cantSplit/>
        </w:trPr>
        <w:tc>
          <w:tcPr>
            <w:tcW w:w="220" w:type="dxa"/>
          </w:tcPr>
          <w:p w14:paraId="441A137A" w14:textId="77777777" w:rsidR="00C83E31" w:rsidRPr="007C361C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76A0890" w14:textId="77777777" w:rsidR="00C83E31" w:rsidRPr="007C361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C361C" w14:paraId="64316D16" w14:textId="77777777" w:rsidTr="002C54CD">
        <w:trPr>
          <w:cantSplit/>
        </w:trPr>
        <w:tc>
          <w:tcPr>
            <w:tcW w:w="220" w:type="dxa"/>
          </w:tcPr>
          <w:p w14:paraId="513CB3F0" w14:textId="77777777" w:rsidR="00C83E31" w:rsidRPr="007C361C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0CFEFDB" w14:textId="77777777" w:rsidR="00C83E31" w:rsidRPr="007C361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C361C" w14:paraId="721A04C0" w14:textId="77777777" w:rsidTr="002C54CD">
        <w:trPr>
          <w:cantSplit/>
        </w:trPr>
        <w:tc>
          <w:tcPr>
            <w:tcW w:w="220" w:type="dxa"/>
          </w:tcPr>
          <w:p w14:paraId="5732DE9A" w14:textId="77777777" w:rsidR="00C83E31" w:rsidRPr="007C361C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5928C37" w14:textId="77777777" w:rsidR="00C83E31" w:rsidRPr="007C361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C361C" w14:paraId="0E9FDC9B" w14:textId="77777777" w:rsidTr="002C54CD">
        <w:trPr>
          <w:cantSplit/>
        </w:trPr>
        <w:tc>
          <w:tcPr>
            <w:tcW w:w="220" w:type="dxa"/>
          </w:tcPr>
          <w:p w14:paraId="6B3533BB" w14:textId="77777777" w:rsidR="00C83E31" w:rsidRPr="007C361C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30E820B" w14:textId="77777777" w:rsidR="00C83E31" w:rsidRPr="007C361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C361C" w14:paraId="0474D4C2" w14:textId="77777777" w:rsidTr="002C54CD">
        <w:trPr>
          <w:cantSplit/>
        </w:trPr>
        <w:tc>
          <w:tcPr>
            <w:tcW w:w="220" w:type="dxa"/>
          </w:tcPr>
          <w:p w14:paraId="25DEDC7C" w14:textId="77777777" w:rsidR="00C83E31" w:rsidRPr="007C361C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1BD4108" w14:textId="77777777" w:rsidR="00C83E31" w:rsidRPr="007C361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C361C" w14:paraId="40E1029C" w14:textId="77777777" w:rsidTr="002C54CD">
        <w:trPr>
          <w:cantSplit/>
        </w:trPr>
        <w:tc>
          <w:tcPr>
            <w:tcW w:w="220" w:type="dxa"/>
          </w:tcPr>
          <w:p w14:paraId="1112CBE7" w14:textId="77777777" w:rsidR="00C83E31" w:rsidRPr="007C361C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92523F4" w14:textId="77777777" w:rsidR="00C83E31" w:rsidRPr="007C361C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132DF2A4" w14:textId="77777777" w:rsidR="00C83E31" w:rsidRDefault="00C83E31" w:rsidP="00F84EA5">
      <w:pPr>
        <w:pStyle w:val="isonormal"/>
      </w:pPr>
    </w:p>
    <w:p w14:paraId="64C23A7E" w14:textId="77777777" w:rsidR="00C83E31" w:rsidRDefault="00C83E31" w:rsidP="00F84EA5">
      <w:pPr>
        <w:pStyle w:val="isonormal"/>
        <w:jc w:val="left"/>
      </w:pPr>
    </w:p>
    <w:p w14:paraId="0A4AE777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69E8516" w14:textId="77777777" w:rsidR="00C83E31" w:rsidRPr="00361DE6" w:rsidRDefault="00C83E31" w:rsidP="00F84EA5">
      <w:pPr>
        <w:pStyle w:val="subcap"/>
      </w:pPr>
      <w:r w:rsidRPr="00361DE6">
        <w:lastRenderedPageBreak/>
        <w:t>TERRITORY 117</w:t>
      </w:r>
    </w:p>
    <w:p w14:paraId="3A649A6C" w14:textId="77777777" w:rsidR="00C83E31" w:rsidRPr="00361DE6" w:rsidRDefault="00C83E31" w:rsidP="00F84EA5">
      <w:pPr>
        <w:pStyle w:val="subcap2"/>
      </w:pPr>
      <w:r w:rsidRPr="00361DE6">
        <w:t>PHYS DAM</w:t>
      </w:r>
    </w:p>
    <w:p w14:paraId="4084FDC5" w14:textId="77777777" w:rsidR="00C83E31" w:rsidRPr="00361DE6" w:rsidRDefault="00C83E31" w:rsidP="00F84EA5">
      <w:pPr>
        <w:pStyle w:val="isonormal"/>
      </w:pPr>
    </w:p>
    <w:p w14:paraId="490854EB" w14:textId="77777777" w:rsidR="00C83E31" w:rsidRPr="00361DE6" w:rsidRDefault="00C83E31" w:rsidP="00F84EA5">
      <w:pPr>
        <w:pStyle w:val="isonormal"/>
        <w:sectPr w:rsidR="00C83E31" w:rsidRPr="00361DE6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C83E31" w:rsidRPr="00361DE6" w14:paraId="48514245" w14:textId="77777777" w:rsidTr="002C54C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FAE99DB" w14:textId="77777777" w:rsidR="00C83E31" w:rsidRPr="00361DE6" w:rsidRDefault="00C83E31" w:rsidP="00F84EA5">
            <w:pPr>
              <w:pStyle w:val="tablehead"/>
              <w:rPr>
                <w:kern w:val="18"/>
              </w:rPr>
            </w:pPr>
            <w:r w:rsidRPr="00361DE6">
              <w:rPr>
                <w:kern w:val="18"/>
              </w:rPr>
              <w:t>PHYSICAL DAMAGE</w:t>
            </w:r>
            <w:r w:rsidRPr="00361DE6">
              <w:rPr>
                <w:kern w:val="18"/>
              </w:rPr>
              <w:br/>
              <w:t>Original Cost New Range</w:t>
            </w:r>
            <w:r w:rsidRPr="00361DE6">
              <w:rPr>
                <w:kern w:val="18"/>
              </w:rPr>
              <w:br/>
              <w:t>$25,000 – 29,999</w:t>
            </w:r>
          </w:p>
        </w:tc>
      </w:tr>
      <w:tr w:rsidR="00C83E31" w:rsidRPr="00361DE6" w14:paraId="15BCD7E1" w14:textId="77777777" w:rsidTr="002C54C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068377E" w14:textId="77777777" w:rsidR="00C83E31" w:rsidRPr="00361DE6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925C239" w14:textId="77777777" w:rsidR="00C83E31" w:rsidRPr="00361DE6" w:rsidRDefault="00C83E31" w:rsidP="00F84EA5">
            <w:pPr>
              <w:pStyle w:val="tablehead"/>
              <w:rPr>
                <w:kern w:val="18"/>
              </w:rPr>
            </w:pPr>
            <w:r w:rsidRPr="00361DE6">
              <w:rPr>
                <w:kern w:val="18"/>
              </w:rPr>
              <w:t>Specified</w:t>
            </w:r>
            <w:r w:rsidRPr="00361DE6">
              <w:rPr>
                <w:kern w:val="18"/>
              </w:rPr>
              <w:br/>
              <w:t>Causes</w:t>
            </w:r>
            <w:r w:rsidRPr="00361DE6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89902CF" w14:textId="77777777" w:rsidR="00C83E31" w:rsidRPr="00361DE6" w:rsidRDefault="00C83E31" w:rsidP="00F84EA5">
            <w:pPr>
              <w:pStyle w:val="tablehead"/>
              <w:rPr>
                <w:kern w:val="18"/>
              </w:rPr>
            </w:pPr>
            <w:r w:rsidRPr="00361DE6">
              <w:rPr>
                <w:kern w:val="18"/>
              </w:rPr>
              <w:br/>
            </w:r>
            <w:r w:rsidRPr="00361DE6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10DB3F0" w14:textId="77777777" w:rsidR="00C83E31" w:rsidRPr="00361DE6" w:rsidRDefault="00C83E31" w:rsidP="00F84EA5">
            <w:pPr>
              <w:pStyle w:val="tablehead"/>
              <w:rPr>
                <w:kern w:val="18"/>
              </w:rPr>
            </w:pPr>
            <w:r w:rsidRPr="00361DE6">
              <w:rPr>
                <w:kern w:val="18"/>
              </w:rPr>
              <w:t>$500</w:t>
            </w:r>
            <w:r w:rsidRPr="00361DE6">
              <w:rPr>
                <w:kern w:val="18"/>
              </w:rPr>
              <w:br/>
              <w:t>Ded.</w:t>
            </w:r>
            <w:r w:rsidRPr="00361DE6">
              <w:rPr>
                <w:kern w:val="18"/>
              </w:rPr>
              <w:br/>
              <w:t>Coll.</w:t>
            </w:r>
          </w:p>
        </w:tc>
      </w:tr>
      <w:tr w:rsidR="00C83E31" w:rsidRPr="00361DE6" w14:paraId="46438197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8B2967A" w14:textId="77777777" w:rsidR="00C83E31" w:rsidRPr="00361DE6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361DE6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C83E31" w:rsidRPr="00361DE6" w14:paraId="36CA91AC" w14:textId="77777777" w:rsidTr="002C54CD">
        <w:trPr>
          <w:cantSplit/>
        </w:trPr>
        <w:tc>
          <w:tcPr>
            <w:tcW w:w="540" w:type="dxa"/>
            <w:gridSpan w:val="2"/>
          </w:tcPr>
          <w:p w14:paraId="26CF4B55" w14:textId="77777777" w:rsidR="00C83E31" w:rsidRPr="00361DE6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989CEAC" w14:textId="77777777" w:rsidR="00C83E31" w:rsidRPr="00361DE6" w:rsidRDefault="00C83E31" w:rsidP="00F84EA5">
            <w:pPr>
              <w:pStyle w:val="tabletext11"/>
              <w:rPr>
                <w:b/>
                <w:kern w:val="18"/>
              </w:rPr>
            </w:pPr>
            <w:r w:rsidRPr="00361DE6">
              <w:rPr>
                <w:b/>
                <w:kern w:val="18"/>
              </w:rPr>
              <w:t>– Local And Intermediate – All Vehicles</w:t>
            </w:r>
          </w:p>
        </w:tc>
      </w:tr>
      <w:tr w:rsidR="00C83E31" w:rsidRPr="00361DE6" w14:paraId="32C9BD3B" w14:textId="77777777" w:rsidTr="002C54CD">
        <w:trPr>
          <w:cantSplit/>
        </w:trPr>
        <w:tc>
          <w:tcPr>
            <w:tcW w:w="540" w:type="dxa"/>
            <w:gridSpan w:val="2"/>
          </w:tcPr>
          <w:p w14:paraId="144350A0" w14:textId="77777777" w:rsidR="00C83E31" w:rsidRPr="00361DE6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578B522" w14:textId="77777777" w:rsidR="00C83E31" w:rsidRPr="00361DE6" w:rsidRDefault="00C83E31" w:rsidP="00F84EA5">
            <w:pPr>
              <w:pStyle w:val="tabletext11"/>
              <w:rPr>
                <w:b/>
                <w:kern w:val="18"/>
              </w:rPr>
            </w:pPr>
            <w:r w:rsidRPr="00361DE6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C83E31" w:rsidRPr="00361DE6" w14:paraId="2BE23E28" w14:textId="77777777" w:rsidTr="002C54CD">
        <w:trPr>
          <w:cantSplit/>
        </w:trPr>
        <w:tc>
          <w:tcPr>
            <w:tcW w:w="4860" w:type="dxa"/>
            <w:gridSpan w:val="3"/>
          </w:tcPr>
          <w:p w14:paraId="006D5F39" w14:textId="77777777" w:rsidR="00C83E31" w:rsidRPr="00361DE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EEAB890" w14:textId="77777777" w:rsidR="00C83E31" w:rsidRPr="00361DE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61DE6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0DB768A0" w14:textId="77777777" w:rsidR="00C83E31" w:rsidRPr="00361DE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61DE6">
              <w:rPr>
                <w:kern w:val="18"/>
              </w:rPr>
              <w:t>$    81</w:t>
            </w:r>
          </w:p>
        </w:tc>
        <w:tc>
          <w:tcPr>
            <w:tcW w:w="1500" w:type="dxa"/>
          </w:tcPr>
          <w:p w14:paraId="503567F7" w14:textId="77777777" w:rsidR="00C83E31" w:rsidRPr="00361DE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61DE6">
              <w:rPr>
                <w:kern w:val="18"/>
              </w:rPr>
              <w:t>$   233</w:t>
            </w:r>
          </w:p>
        </w:tc>
      </w:tr>
      <w:tr w:rsidR="00C83E31" w:rsidRPr="00361DE6" w14:paraId="78C5D2B4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1774CB0" w14:textId="77777777" w:rsidR="00C83E31" w:rsidRPr="00361DE6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361DE6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C83E31" w:rsidRPr="00361DE6" w14:paraId="34AE9B46" w14:textId="77777777" w:rsidTr="002C54CD">
        <w:trPr>
          <w:cantSplit/>
        </w:trPr>
        <w:tc>
          <w:tcPr>
            <w:tcW w:w="4860" w:type="dxa"/>
            <w:gridSpan w:val="3"/>
          </w:tcPr>
          <w:p w14:paraId="58312A44" w14:textId="77777777" w:rsidR="00C83E31" w:rsidRPr="00361DE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12F5BAD" w14:textId="77777777" w:rsidR="00C83E31" w:rsidRPr="00361DE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0DCE80B" w14:textId="77777777" w:rsidR="00C83E31" w:rsidRPr="00361DE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5BED2EC" w14:textId="77777777" w:rsidR="00C83E31" w:rsidRPr="00361DE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361DE6" w14:paraId="3D4131BE" w14:textId="77777777" w:rsidTr="002C54CD">
        <w:trPr>
          <w:cantSplit/>
        </w:trPr>
        <w:tc>
          <w:tcPr>
            <w:tcW w:w="4860" w:type="dxa"/>
            <w:gridSpan w:val="3"/>
          </w:tcPr>
          <w:p w14:paraId="2987A9DE" w14:textId="77777777" w:rsidR="00C83E31" w:rsidRPr="00361DE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48C7088" w14:textId="77777777" w:rsidR="00C83E31" w:rsidRPr="00361DE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61DE6"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14:paraId="2AC5E4CE" w14:textId="77777777" w:rsidR="00C83E31" w:rsidRPr="00361DE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61DE6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04E76CAF" w14:textId="77777777" w:rsidR="00C83E31" w:rsidRPr="00361DE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61DE6">
              <w:rPr>
                <w:kern w:val="18"/>
              </w:rPr>
              <w:t>$   280</w:t>
            </w:r>
          </w:p>
        </w:tc>
      </w:tr>
      <w:tr w:rsidR="00C83E31" w:rsidRPr="00361DE6" w14:paraId="62E75C65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91E1A65" w14:textId="77777777" w:rsidR="00C83E31" w:rsidRPr="00361DE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61DE6" w14:paraId="3B0CA41D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0D08860" w14:textId="77777777" w:rsidR="00C83E31" w:rsidRPr="00361DE6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361DE6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C83E31" w:rsidRPr="00361DE6" w14:paraId="1A8DE9A1" w14:textId="77777777" w:rsidTr="002C54CD">
        <w:trPr>
          <w:cantSplit/>
        </w:trPr>
        <w:tc>
          <w:tcPr>
            <w:tcW w:w="540" w:type="dxa"/>
            <w:gridSpan w:val="2"/>
          </w:tcPr>
          <w:p w14:paraId="6F00D32F" w14:textId="77777777" w:rsidR="00C83E31" w:rsidRPr="00361DE6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DB2AC6F" w14:textId="77777777" w:rsidR="00C83E31" w:rsidRPr="00361DE6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361DE6">
              <w:rPr>
                <w:b/>
                <w:caps/>
                <w:kern w:val="18"/>
              </w:rPr>
              <w:t>– taxicabs and limousines</w:t>
            </w:r>
          </w:p>
        </w:tc>
      </w:tr>
      <w:tr w:rsidR="00C83E31" w:rsidRPr="00361DE6" w14:paraId="2E16D80A" w14:textId="77777777" w:rsidTr="002C54CD">
        <w:trPr>
          <w:cantSplit/>
        </w:trPr>
        <w:tc>
          <w:tcPr>
            <w:tcW w:w="4860" w:type="dxa"/>
            <w:gridSpan w:val="3"/>
          </w:tcPr>
          <w:p w14:paraId="51488E05" w14:textId="77777777" w:rsidR="00C83E31" w:rsidRPr="00361DE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77D290F" w14:textId="77777777" w:rsidR="00C83E31" w:rsidRPr="00361DE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61DE6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479D1D15" w14:textId="77777777" w:rsidR="00C83E31" w:rsidRPr="00361DE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61DE6">
              <w:rPr>
                <w:kern w:val="18"/>
              </w:rPr>
              <w:t>$   123</w:t>
            </w:r>
          </w:p>
        </w:tc>
        <w:tc>
          <w:tcPr>
            <w:tcW w:w="1500" w:type="dxa"/>
          </w:tcPr>
          <w:p w14:paraId="71719966" w14:textId="77777777" w:rsidR="00C83E31" w:rsidRPr="00361DE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61DE6">
              <w:rPr>
                <w:kern w:val="18"/>
              </w:rPr>
              <w:t>$   524</w:t>
            </w:r>
          </w:p>
        </w:tc>
      </w:tr>
      <w:tr w:rsidR="00C83E31" w:rsidRPr="00361DE6" w14:paraId="50EB220F" w14:textId="77777777" w:rsidTr="002C54CD">
        <w:trPr>
          <w:cantSplit/>
        </w:trPr>
        <w:tc>
          <w:tcPr>
            <w:tcW w:w="540" w:type="dxa"/>
            <w:gridSpan w:val="2"/>
          </w:tcPr>
          <w:p w14:paraId="3D6AC662" w14:textId="77777777" w:rsidR="00C83E31" w:rsidRPr="00361DE6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44973C5" w14:textId="77777777" w:rsidR="00C83E31" w:rsidRPr="00361DE6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361DE6">
              <w:rPr>
                <w:b/>
                <w:caps/>
                <w:kern w:val="18"/>
              </w:rPr>
              <w:t>– SCHOOL AND CHURCH BUSES</w:t>
            </w:r>
          </w:p>
        </w:tc>
      </w:tr>
      <w:tr w:rsidR="00C83E31" w:rsidRPr="00361DE6" w14:paraId="12C7BAB7" w14:textId="77777777" w:rsidTr="002C54CD">
        <w:trPr>
          <w:cantSplit/>
        </w:trPr>
        <w:tc>
          <w:tcPr>
            <w:tcW w:w="4860" w:type="dxa"/>
            <w:gridSpan w:val="3"/>
          </w:tcPr>
          <w:p w14:paraId="67867CF4" w14:textId="77777777" w:rsidR="00C83E31" w:rsidRPr="00361DE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D747EE0" w14:textId="77777777" w:rsidR="00C83E31" w:rsidRPr="00361DE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61DE6">
              <w:rPr>
                <w:kern w:val="18"/>
              </w:rPr>
              <w:t>$    44</w:t>
            </w:r>
          </w:p>
        </w:tc>
        <w:tc>
          <w:tcPr>
            <w:tcW w:w="1500" w:type="dxa"/>
          </w:tcPr>
          <w:p w14:paraId="69340FDE" w14:textId="77777777" w:rsidR="00C83E31" w:rsidRPr="00361DE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61DE6"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14:paraId="0D51B635" w14:textId="77777777" w:rsidR="00C83E31" w:rsidRPr="00361DE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61DE6">
              <w:rPr>
                <w:kern w:val="18"/>
              </w:rPr>
              <w:t>$   147</w:t>
            </w:r>
          </w:p>
        </w:tc>
      </w:tr>
      <w:tr w:rsidR="00C83E31" w:rsidRPr="00361DE6" w14:paraId="27719B8F" w14:textId="77777777" w:rsidTr="002C54CD">
        <w:trPr>
          <w:cantSplit/>
        </w:trPr>
        <w:tc>
          <w:tcPr>
            <w:tcW w:w="540" w:type="dxa"/>
            <w:gridSpan w:val="2"/>
          </w:tcPr>
          <w:p w14:paraId="1352BF72" w14:textId="77777777" w:rsidR="00C83E31" w:rsidRPr="00361DE6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8873E65" w14:textId="77777777" w:rsidR="00C83E31" w:rsidRPr="00361DE6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361DE6">
              <w:rPr>
                <w:b/>
                <w:caps/>
                <w:kern w:val="18"/>
              </w:rPr>
              <w:t>– OTHER BUSES</w:t>
            </w:r>
          </w:p>
        </w:tc>
      </w:tr>
      <w:tr w:rsidR="00C83E31" w:rsidRPr="00361DE6" w14:paraId="7328F7A9" w14:textId="77777777" w:rsidTr="002C54CD">
        <w:trPr>
          <w:cantSplit/>
        </w:trPr>
        <w:tc>
          <w:tcPr>
            <w:tcW w:w="4860" w:type="dxa"/>
            <w:gridSpan w:val="3"/>
          </w:tcPr>
          <w:p w14:paraId="4C6981E2" w14:textId="77777777" w:rsidR="00C83E31" w:rsidRPr="00361DE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6A89924" w14:textId="77777777" w:rsidR="00C83E31" w:rsidRPr="00361DE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61DE6">
              <w:rPr>
                <w:kern w:val="18"/>
              </w:rPr>
              <w:t>$    44</w:t>
            </w:r>
          </w:p>
        </w:tc>
        <w:tc>
          <w:tcPr>
            <w:tcW w:w="1500" w:type="dxa"/>
          </w:tcPr>
          <w:p w14:paraId="0D07ABFC" w14:textId="77777777" w:rsidR="00C83E31" w:rsidRPr="00361DE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61DE6"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14:paraId="7A5D94F8" w14:textId="77777777" w:rsidR="00C83E31" w:rsidRPr="00361DE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61DE6">
              <w:rPr>
                <w:kern w:val="18"/>
              </w:rPr>
              <w:t>$   147</w:t>
            </w:r>
          </w:p>
        </w:tc>
      </w:tr>
      <w:tr w:rsidR="00C83E31" w:rsidRPr="00361DE6" w14:paraId="250F4C4E" w14:textId="77777777" w:rsidTr="002C54CD">
        <w:trPr>
          <w:cantSplit/>
        </w:trPr>
        <w:tc>
          <w:tcPr>
            <w:tcW w:w="540" w:type="dxa"/>
            <w:gridSpan w:val="2"/>
          </w:tcPr>
          <w:p w14:paraId="05B1FB1F" w14:textId="77777777" w:rsidR="00C83E31" w:rsidRPr="00361DE6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7FB76F5" w14:textId="77777777" w:rsidR="00C83E31" w:rsidRPr="00361DE6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361DE6">
              <w:rPr>
                <w:b/>
                <w:caps/>
                <w:kern w:val="18"/>
              </w:rPr>
              <w:t>– VAN POOLS</w:t>
            </w:r>
          </w:p>
        </w:tc>
      </w:tr>
      <w:tr w:rsidR="00C83E31" w:rsidRPr="00361DE6" w14:paraId="50B5B71A" w14:textId="77777777" w:rsidTr="002C54CD">
        <w:trPr>
          <w:cantSplit/>
        </w:trPr>
        <w:tc>
          <w:tcPr>
            <w:tcW w:w="4860" w:type="dxa"/>
            <w:gridSpan w:val="3"/>
          </w:tcPr>
          <w:p w14:paraId="56EF01C2" w14:textId="77777777" w:rsidR="00C83E31" w:rsidRPr="00361DE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A235CE0" w14:textId="77777777" w:rsidR="00C83E31" w:rsidRPr="00361DE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61DE6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29AEB858" w14:textId="77777777" w:rsidR="00C83E31" w:rsidRPr="00361DE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61DE6">
              <w:rPr>
                <w:kern w:val="18"/>
              </w:rPr>
              <w:t>$   123</w:t>
            </w:r>
          </w:p>
        </w:tc>
        <w:tc>
          <w:tcPr>
            <w:tcW w:w="1500" w:type="dxa"/>
          </w:tcPr>
          <w:p w14:paraId="2EE2DFF0" w14:textId="77777777" w:rsidR="00C83E31" w:rsidRPr="00361DE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61DE6">
              <w:rPr>
                <w:kern w:val="18"/>
              </w:rPr>
              <w:t>$   524</w:t>
            </w:r>
          </w:p>
        </w:tc>
      </w:tr>
      <w:tr w:rsidR="00C83E31" w:rsidRPr="00361DE6" w14:paraId="002E8794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63E5422" w14:textId="77777777" w:rsidR="00C83E31" w:rsidRPr="00361DE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61DE6" w14:paraId="5AF07CFB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413E979" w14:textId="77777777" w:rsidR="00C83E31" w:rsidRPr="00361DE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61DE6" w14:paraId="2364872B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56F78FF7" w14:textId="77777777" w:rsidR="00C83E31" w:rsidRPr="00361DE6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361DE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25AE087" w14:textId="77777777" w:rsidR="00C83E31" w:rsidRPr="00361DE6" w:rsidRDefault="00C83E31" w:rsidP="00F84EA5">
            <w:pPr>
              <w:pStyle w:val="tabletext11"/>
              <w:rPr>
                <w:kern w:val="18"/>
              </w:rPr>
            </w:pPr>
            <w:r w:rsidRPr="00361DE6">
              <w:rPr>
                <w:kern w:val="18"/>
              </w:rPr>
              <w:t xml:space="preserve">For Other Than Zone-rated Trucks, Tractors and Trailers Classifications, refer to Rule </w:t>
            </w:r>
            <w:r w:rsidRPr="00361DE6">
              <w:rPr>
                <w:rStyle w:val="rulelink"/>
              </w:rPr>
              <w:t>222.</w:t>
            </w:r>
            <w:r w:rsidRPr="00361DE6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361DE6" w14:paraId="03BCEF62" w14:textId="77777777" w:rsidTr="002C54CD">
        <w:trPr>
          <w:cantSplit/>
        </w:trPr>
        <w:tc>
          <w:tcPr>
            <w:tcW w:w="220" w:type="dxa"/>
          </w:tcPr>
          <w:p w14:paraId="62A2344B" w14:textId="77777777" w:rsidR="00C83E31" w:rsidRPr="00361DE6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361DE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3BCF984" w14:textId="77777777" w:rsidR="00C83E31" w:rsidRPr="00361DE6" w:rsidRDefault="00C83E31" w:rsidP="00F84EA5">
            <w:pPr>
              <w:pStyle w:val="tabletext11"/>
              <w:rPr>
                <w:kern w:val="18"/>
              </w:rPr>
            </w:pPr>
            <w:r w:rsidRPr="00361DE6">
              <w:rPr>
                <w:kern w:val="18"/>
              </w:rPr>
              <w:t xml:space="preserve">For Private Passenger Types Classifications, refer to Rule </w:t>
            </w:r>
            <w:r w:rsidRPr="00361DE6">
              <w:rPr>
                <w:rStyle w:val="rulelink"/>
              </w:rPr>
              <w:t>232.</w:t>
            </w:r>
            <w:r w:rsidRPr="00361DE6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361DE6" w14:paraId="29317AEA" w14:textId="77777777" w:rsidTr="002C54CD">
        <w:trPr>
          <w:cantSplit/>
        </w:trPr>
        <w:tc>
          <w:tcPr>
            <w:tcW w:w="220" w:type="dxa"/>
          </w:tcPr>
          <w:p w14:paraId="02383F73" w14:textId="77777777" w:rsidR="00C83E31" w:rsidRPr="00361DE6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361DE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2E6BEC6" w14:textId="77777777" w:rsidR="00C83E31" w:rsidRPr="00361DE6" w:rsidRDefault="00C83E31" w:rsidP="00F84EA5">
            <w:pPr>
              <w:pStyle w:val="tabletext11"/>
              <w:rPr>
                <w:kern w:val="18"/>
              </w:rPr>
            </w:pPr>
            <w:r w:rsidRPr="00361DE6">
              <w:rPr>
                <w:kern w:val="18"/>
              </w:rPr>
              <w:t xml:space="preserve">For Other Than Zone-rated Publics Autos, refer to Rule </w:t>
            </w:r>
            <w:r w:rsidRPr="00361DE6">
              <w:rPr>
                <w:rStyle w:val="rulelink"/>
              </w:rPr>
              <w:t>239.</w:t>
            </w:r>
            <w:r w:rsidRPr="00361DE6">
              <w:rPr>
                <w:rStyle w:val="rulelink"/>
                <w:b w:val="0"/>
              </w:rPr>
              <w:t xml:space="preserve"> for premium development</w:t>
            </w:r>
            <w:r w:rsidRPr="00361DE6">
              <w:rPr>
                <w:rStyle w:val="rulelink"/>
              </w:rPr>
              <w:t>.</w:t>
            </w:r>
          </w:p>
        </w:tc>
      </w:tr>
      <w:tr w:rsidR="00C83E31" w:rsidRPr="00361DE6" w14:paraId="21145D43" w14:textId="77777777" w:rsidTr="002C54CD">
        <w:trPr>
          <w:cantSplit/>
        </w:trPr>
        <w:tc>
          <w:tcPr>
            <w:tcW w:w="220" w:type="dxa"/>
          </w:tcPr>
          <w:p w14:paraId="6A452A56" w14:textId="77777777" w:rsidR="00C83E31" w:rsidRPr="00361DE6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361DE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A762272" w14:textId="77777777" w:rsidR="00C83E31" w:rsidRPr="00361DE6" w:rsidRDefault="00C83E31" w:rsidP="00F84EA5">
            <w:pPr>
              <w:pStyle w:val="tabletext11"/>
              <w:rPr>
                <w:kern w:val="18"/>
              </w:rPr>
            </w:pPr>
            <w:r w:rsidRPr="00361DE6">
              <w:rPr>
                <w:kern w:val="18"/>
              </w:rPr>
              <w:t xml:space="preserve">For Deductible factors, refer to Rule </w:t>
            </w:r>
            <w:r w:rsidRPr="00361DE6">
              <w:rPr>
                <w:rStyle w:val="rulelink"/>
              </w:rPr>
              <w:t>298.</w:t>
            </w:r>
          </w:p>
        </w:tc>
      </w:tr>
      <w:tr w:rsidR="00C83E31" w:rsidRPr="00361DE6" w14:paraId="0E84EBCB" w14:textId="77777777" w:rsidTr="002C54CD">
        <w:trPr>
          <w:cantSplit/>
        </w:trPr>
        <w:tc>
          <w:tcPr>
            <w:tcW w:w="220" w:type="dxa"/>
          </w:tcPr>
          <w:p w14:paraId="254A91E8" w14:textId="77777777" w:rsidR="00C83E31" w:rsidRPr="00361DE6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361DE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8CC3E75" w14:textId="77777777" w:rsidR="00C83E31" w:rsidRPr="00361DE6" w:rsidRDefault="00C83E31" w:rsidP="00F84EA5">
            <w:pPr>
              <w:pStyle w:val="tabletext11"/>
              <w:rPr>
                <w:kern w:val="18"/>
              </w:rPr>
            </w:pPr>
            <w:r w:rsidRPr="00361DE6">
              <w:rPr>
                <w:kern w:val="18"/>
              </w:rPr>
              <w:t xml:space="preserve">For Vehicle Value factors, refer to Rule </w:t>
            </w:r>
            <w:r w:rsidRPr="00361DE6">
              <w:rPr>
                <w:rStyle w:val="rulelink"/>
              </w:rPr>
              <w:t>301.</w:t>
            </w:r>
          </w:p>
        </w:tc>
      </w:tr>
      <w:tr w:rsidR="00C83E31" w:rsidRPr="00361DE6" w14:paraId="2C88EEA6" w14:textId="77777777" w:rsidTr="002C54CD">
        <w:trPr>
          <w:cantSplit/>
        </w:trPr>
        <w:tc>
          <w:tcPr>
            <w:tcW w:w="220" w:type="dxa"/>
          </w:tcPr>
          <w:p w14:paraId="1C5683B2" w14:textId="77777777" w:rsidR="00C83E31" w:rsidRPr="00361DE6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E06F8F0" w14:textId="77777777" w:rsidR="00C83E31" w:rsidRPr="00361DE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61DE6" w14:paraId="0707BFF3" w14:textId="77777777" w:rsidTr="002C54CD">
        <w:trPr>
          <w:cantSplit/>
        </w:trPr>
        <w:tc>
          <w:tcPr>
            <w:tcW w:w="220" w:type="dxa"/>
          </w:tcPr>
          <w:p w14:paraId="1C381985" w14:textId="77777777" w:rsidR="00C83E31" w:rsidRPr="00361DE6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F37B42C" w14:textId="77777777" w:rsidR="00C83E31" w:rsidRPr="00361DE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61DE6" w14:paraId="763EC583" w14:textId="77777777" w:rsidTr="002C54CD">
        <w:trPr>
          <w:cantSplit/>
        </w:trPr>
        <w:tc>
          <w:tcPr>
            <w:tcW w:w="220" w:type="dxa"/>
          </w:tcPr>
          <w:p w14:paraId="4F5B7716" w14:textId="77777777" w:rsidR="00C83E31" w:rsidRPr="00361DE6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2F46E79" w14:textId="77777777" w:rsidR="00C83E31" w:rsidRPr="00361DE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61DE6" w14:paraId="13B8A50D" w14:textId="77777777" w:rsidTr="002C54CD">
        <w:trPr>
          <w:cantSplit/>
        </w:trPr>
        <w:tc>
          <w:tcPr>
            <w:tcW w:w="220" w:type="dxa"/>
          </w:tcPr>
          <w:p w14:paraId="612C1D37" w14:textId="77777777" w:rsidR="00C83E31" w:rsidRPr="00361DE6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469A3AA" w14:textId="77777777" w:rsidR="00C83E31" w:rsidRPr="00361DE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61DE6" w14:paraId="5965102A" w14:textId="77777777" w:rsidTr="002C54CD">
        <w:trPr>
          <w:cantSplit/>
        </w:trPr>
        <w:tc>
          <w:tcPr>
            <w:tcW w:w="220" w:type="dxa"/>
          </w:tcPr>
          <w:p w14:paraId="2DA0939A" w14:textId="77777777" w:rsidR="00C83E31" w:rsidRPr="00361DE6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44B5769" w14:textId="77777777" w:rsidR="00C83E31" w:rsidRPr="00361DE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61DE6" w14:paraId="2E8ED7B6" w14:textId="77777777" w:rsidTr="002C54CD">
        <w:trPr>
          <w:cantSplit/>
        </w:trPr>
        <w:tc>
          <w:tcPr>
            <w:tcW w:w="220" w:type="dxa"/>
          </w:tcPr>
          <w:p w14:paraId="1529FDDE" w14:textId="77777777" w:rsidR="00C83E31" w:rsidRPr="00361DE6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6FCE2A0" w14:textId="77777777" w:rsidR="00C83E31" w:rsidRPr="00361DE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61DE6" w14:paraId="4BECCD34" w14:textId="77777777" w:rsidTr="002C54CD">
        <w:trPr>
          <w:cantSplit/>
        </w:trPr>
        <w:tc>
          <w:tcPr>
            <w:tcW w:w="220" w:type="dxa"/>
          </w:tcPr>
          <w:p w14:paraId="38F634D0" w14:textId="77777777" w:rsidR="00C83E31" w:rsidRPr="00361DE6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854E548" w14:textId="77777777" w:rsidR="00C83E31" w:rsidRPr="00361DE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61DE6" w14:paraId="0361077F" w14:textId="77777777" w:rsidTr="002C54CD">
        <w:trPr>
          <w:cantSplit/>
        </w:trPr>
        <w:tc>
          <w:tcPr>
            <w:tcW w:w="220" w:type="dxa"/>
          </w:tcPr>
          <w:p w14:paraId="568919C2" w14:textId="77777777" w:rsidR="00C83E31" w:rsidRPr="00361DE6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4AE0775" w14:textId="77777777" w:rsidR="00C83E31" w:rsidRPr="00361DE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61DE6" w14:paraId="5F0FF515" w14:textId="77777777" w:rsidTr="002C54CD">
        <w:trPr>
          <w:cantSplit/>
        </w:trPr>
        <w:tc>
          <w:tcPr>
            <w:tcW w:w="220" w:type="dxa"/>
          </w:tcPr>
          <w:p w14:paraId="3C694D82" w14:textId="77777777" w:rsidR="00C83E31" w:rsidRPr="00361DE6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ECF3ACF" w14:textId="77777777" w:rsidR="00C83E31" w:rsidRPr="00361DE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61DE6" w14:paraId="7B23ABBE" w14:textId="77777777" w:rsidTr="002C54CD">
        <w:trPr>
          <w:cantSplit/>
        </w:trPr>
        <w:tc>
          <w:tcPr>
            <w:tcW w:w="220" w:type="dxa"/>
          </w:tcPr>
          <w:p w14:paraId="023A1753" w14:textId="77777777" w:rsidR="00C83E31" w:rsidRPr="00361DE6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99D85D3" w14:textId="77777777" w:rsidR="00C83E31" w:rsidRPr="00361DE6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2280A2C9" w14:textId="77777777" w:rsidR="00C83E31" w:rsidRDefault="00C83E31" w:rsidP="00F84EA5">
      <w:pPr>
        <w:pStyle w:val="isonormal"/>
      </w:pPr>
    </w:p>
    <w:p w14:paraId="3BF1ACA5" w14:textId="77777777" w:rsidR="00C83E31" w:rsidRDefault="00C83E31" w:rsidP="00F84EA5">
      <w:pPr>
        <w:pStyle w:val="isonormal"/>
        <w:jc w:val="left"/>
      </w:pPr>
    </w:p>
    <w:p w14:paraId="4179158D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D3C935E" w14:textId="77777777" w:rsidR="00C83E31" w:rsidRPr="00C35B6B" w:rsidRDefault="00C83E31" w:rsidP="00F84EA5">
      <w:pPr>
        <w:pStyle w:val="subcap"/>
      </w:pPr>
      <w:r w:rsidRPr="00C35B6B">
        <w:lastRenderedPageBreak/>
        <w:t>TERRITORY 118</w:t>
      </w:r>
    </w:p>
    <w:p w14:paraId="77EE727C" w14:textId="77777777" w:rsidR="00C83E31" w:rsidRPr="00C35B6B" w:rsidRDefault="00C83E31" w:rsidP="00F84EA5">
      <w:pPr>
        <w:pStyle w:val="subcap2"/>
      </w:pPr>
      <w:r w:rsidRPr="00C35B6B">
        <w:t>PHYS DAM</w:t>
      </w:r>
    </w:p>
    <w:p w14:paraId="11AAEA1F" w14:textId="77777777" w:rsidR="00C83E31" w:rsidRPr="00C35B6B" w:rsidRDefault="00C83E31" w:rsidP="00F84EA5">
      <w:pPr>
        <w:pStyle w:val="isonormal"/>
      </w:pPr>
    </w:p>
    <w:p w14:paraId="64E47077" w14:textId="77777777" w:rsidR="00C83E31" w:rsidRPr="00C35B6B" w:rsidRDefault="00C83E31" w:rsidP="00F84EA5">
      <w:pPr>
        <w:pStyle w:val="isonormal"/>
        <w:sectPr w:rsidR="00C83E31" w:rsidRPr="00C35B6B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C83E31" w:rsidRPr="00C35B6B" w14:paraId="73E4488F" w14:textId="77777777" w:rsidTr="002C54C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ABB70D4" w14:textId="77777777" w:rsidR="00C83E31" w:rsidRPr="00C35B6B" w:rsidRDefault="00C83E31" w:rsidP="00F84EA5">
            <w:pPr>
              <w:pStyle w:val="tablehead"/>
              <w:rPr>
                <w:kern w:val="18"/>
              </w:rPr>
            </w:pPr>
            <w:r w:rsidRPr="00C35B6B">
              <w:rPr>
                <w:kern w:val="18"/>
              </w:rPr>
              <w:t>PHYSICAL DAMAGE</w:t>
            </w:r>
            <w:r w:rsidRPr="00C35B6B">
              <w:rPr>
                <w:kern w:val="18"/>
              </w:rPr>
              <w:br/>
              <w:t>Original Cost New Range</w:t>
            </w:r>
            <w:r w:rsidRPr="00C35B6B">
              <w:rPr>
                <w:kern w:val="18"/>
              </w:rPr>
              <w:br/>
              <w:t>$25,000 – 29,999</w:t>
            </w:r>
          </w:p>
        </w:tc>
      </w:tr>
      <w:tr w:rsidR="00C83E31" w:rsidRPr="00C35B6B" w14:paraId="4A867604" w14:textId="77777777" w:rsidTr="002C54C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7C08419" w14:textId="77777777" w:rsidR="00C83E31" w:rsidRPr="00C35B6B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F986728" w14:textId="77777777" w:rsidR="00C83E31" w:rsidRPr="00C35B6B" w:rsidRDefault="00C83E31" w:rsidP="00F84EA5">
            <w:pPr>
              <w:pStyle w:val="tablehead"/>
              <w:rPr>
                <w:kern w:val="18"/>
              </w:rPr>
            </w:pPr>
            <w:r w:rsidRPr="00C35B6B">
              <w:rPr>
                <w:kern w:val="18"/>
              </w:rPr>
              <w:t>Specified</w:t>
            </w:r>
            <w:r w:rsidRPr="00C35B6B">
              <w:rPr>
                <w:kern w:val="18"/>
              </w:rPr>
              <w:br/>
              <w:t>Causes</w:t>
            </w:r>
            <w:r w:rsidRPr="00C35B6B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4BA4C97" w14:textId="77777777" w:rsidR="00C83E31" w:rsidRPr="00C35B6B" w:rsidRDefault="00C83E31" w:rsidP="00F84EA5">
            <w:pPr>
              <w:pStyle w:val="tablehead"/>
              <w:rPr>
                <w:kern w:val="18"/>
              </w:rPr>
            </w:pPr>
            <w:r w:rsidRPr="00C35B6B">
              <w:rPr>
                <w:kern w:val="18"/>
              </w:rPr>
              <w:br/>
            </w:r>
            <w:r w:rsidRPr="00C35B6B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A18F547" w14:textId="77777777" w:rsidR="00C83E31" w:rsidRPr="00C35B6B" w:rsidRDefault="00C83E31" w:rsidP="00F84EA5">
            <w:pPr>
              <w:pStyle w:val="tablehead"/>
              <w:rPr>
                <w:kern w:val="18"/>
              </w:rPr>
            </w:pPr>
            <w:r w:rsidRPr="00C35B6B">
              <w:rPr>
                <w:kern w:val="18"/>
              </w:rPr>
              <w:t>$500</w:t>
            </w:r>
            <w:r w:rsidRPr="00C35B6B">
              <w:rPr>
                <w:kern w:val="18"/>
              </w:rPr>
              <w:br/>
              <w:t>Ded.</w:t>
            </w:r>
            <w:r w:rsidRPr="00C35B6B">
              <w:rPr>
                <w:kern w:val="18"/>
              </w:rPr>
              <w:br/>
              <w:t>Coll.</w:t>
            </w:r>
          </w:p>
        </w:tc>
      </w:tr>
      <w:tr w:rsidR="00C83E31" w:rsidRPr="00C35B6B" w14:paraId="402802A5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36A4D66" w14:textId="77777777" w:rsidR="00C83E31" w:rsidRPr="00C35B6B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C35B6B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C83E31" w:rsidRPr="00C35B6B" w14:paraId="4F0A1ABD" w14:textId="77777777" w:rsidTr="002C54CD">
        <w:trPr>
          <w:cantSplit/>
        </w:trPr>
        <w:tc>
          <w:tcPr>
            <w:tcW w:w="540" w:type="dxa"/>
            <w:gridSpan w:val="2"/>
          </w:tcPr>
          <w:p w14:paraId="59FA3D72" w14:textId="77777777" w:rsidR="00C83E31" w:rsidRPr="00C35B6B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0141F85" w14:textId="77777777" w:rsidR="00C83E31" w:rsidRPr="00C35B6B" w:rsidRDefault="00C83E31" w:rsidP="00F84EA5">
            <w:pPr>
              <w:pStyle w:val="tabletext11"/>
              <w:rPr>
                <w:b/>
                <w:kern w:val="18"/>
              </w:rPr>
            </w:pPr>
            <w:r w:rsidRPr="00C35B6B">
              <w:rPr>
                <w:b/>
                <w:kern w:val="18"/>
              </w:rPr>
              <w:t>– Local And Intermediate – All Vehicles</w:t>
            </w:r>
          </w:p>
        </w:tc>
      </w:tr>
      <w:tr w:rsidR="00C83E31" w:rsidRPr="00C35B6B" w14:paraId="68564772" w14:textId="77777777" w:rsidTr="002C54CD">
        <w:trPr>
          <w:cantSplit/>
        </w:trPr>
        <w:tc>
          <w:tcPr>
            <w:tcW w:w="540" w:type="dxa"/>
            <w:gridSpan w:val="2"/>
          </w:tcPr>
          <w:p w14:paraId="51B0B461" w14:textId="77777777" w:rsidR="00C83E31" w:rsidRPr="00C35B6B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304C06A" w14:textId="77777777" w:rsidR="00C83E31" w:rsidRPr="00C35B6B" w:rsidRDefault="00C83E31" w:rsidP="00F84EA5">
            <w:pPr>
              <w:pStyle w:val="tabletext11"/>
              <w:rPr>
                <w:b/>
                <w:kern w:val="18"/>
              </w:rPr>
            </w:pPr>
            <w:r w:rsidRPr="00C35B6B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C83E31" w:rsidRPr="00C35B6B" w14:paraId="60BC2532" w14:textId="77777777" w:rsidTr="002C54CD">
        <w:trPr>
          <w:cantSplit/>
        </w:trPr>
        <w:tc>
          <w:tcPr>
            <w:tcW w:w="4860" w:type="dxa"/>
            <w:gridSpan w:val="3"/>
          </w:tcPr>
          <w:p w14:paraId="50FFCF4F" w14:textId="77777777" w:rsidR="00C83E31" w:rsidRPr="00C35B6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0C0F3F4" w14:textId="77777777" w:rsidR="00C83E31" w:rsidRPr="00C35B6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35B6B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055B7A7C" w14:textId="77777777" w:rsidR="00C83E31" w:rsidRPr="00C35B6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35B6B">
              <w:rPr>
                <w:kern w:val="18"/>
              </w:rPr>
              <w:t>$    93</w:t>
            </w:r>
          </w:p>
        </w:tc>
        <w:tc>
          <w:tcPr>
            <w:tcW w:w="1500" w:type="dxa"/>
          </w:tcPr>
          <w:p w14:paraId="2176AC49" w14:textId="77777777" w:rsidR="00C83E31" w:rsidRPr="00C35B6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35B6B">
              <w:rPr>
                <w:kern w:val="18"/>
              </w:rPr>
              <w:t>$   233</w:t>
            </w:r>
          </w:p>
        </w:tc>
      </w:tr>
      <w:tr w:rsidR="00C83E31" w:rsidRPr="00C35B6B" w14:paraId="70A2BDDB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CEBE451" w14:textId="77777777" w:rsidR="00C83E31" w:rsidRPr="00C35B6B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C35B6B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C83E31" w:rsidRPr="00C35B6B" w14:paraId="79D44064" w14:textId="77777777" w:rsidTr="002C54CD">
        <w:trPr>
          <w:cantSplit/>
        </w:trPr>
        <w:tc>
          <w:tcPr>
            <w:tcW w:w="4860" w:type="dxa"/>
            <w:gridSpan w:val="3"/>
          </w:tcPr>
          <w:p w14:paraId="2E5A70DF" w14:textId="77777777" w:rsidR="00C83E31" w:rsidRPr="00C35B6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EA8EDA8" w14:textId="77777777" w:rsidR="00C83E31" w:rsidRPr="00C35B6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1B22D49" w14:textId="77777777" w:rsidR="00C83E31" w:rsidRPr="00C35B6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B800888" w14:textId="77777777" w:rsidR="00C83E31" w:rsidRPr="00C35B6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C35B6B" w14:paraId="6B24D536" w14:textId="77777777" w:rsidTr="002C54CD">
        <w:trPr>
          <w:cantSplit/>
        </w:trPr>
        <w:tc>
          <w:tcPr>
            <w:tcW w:w="4860" w:type="dxa"/>
            <w:gridSpan w:val="3"/>
          </w:tcPr>
          <w:p w14:paraId="5EB72740" w14:textId="77777777" w:rsidR="00C83E31" w:rsidRPr="00C35B6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369A3E2" w14:textId="77777777" w:rsidR="00C83E31" w:rsidRPr="00C35B6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35B6B"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14:paraId="76C0E293" w14:textId="77777777" w:rsidR="00C83E31" w:rsidRPr="00C35B6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35B6B">
              <w:rPr>
                <w:kern w:val="18"/>
              </w:rPr>
              <w:t>$    96</w:t>
            </w:r>
          </w:p>
        </w:tc>
        <w:tc>
          <w:tcPr>
            <w:tcW w:w="1500" w:type="dxa"/>
          </w:tcPr>
          <w:p w14:paraId="60C11A8F" w14:textId="77777777" w:rsidR="00C83E31" w:rsidRPr="00C35B6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35B6B">
              <w:rPr>
                <w:kern w:val="18"/>
              </w:rPr>
              <w:t>$   308</w:t>
            </w:r>
          </w:p>
        </w:tc>
      </w:tr>
      <w:tr w:rsidR="00C83E31" w:rsidRPr="00C35B6B" w14:paraId="4B35F275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F145CB8" w14:textId="77777777" w:rsidR="00C83E31" w:rsidRPr="00C35B6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35B6B" w14:paraId="68470B88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FA356D5" w14:textId="77777777" w:rsidR="00C83E31" w:rsidRPr="00C35B6B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C35B6B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C83E31" w:rsidRPr="00C35B6B" w14:paraId="6BDFA5FB" w14:textId="77777777" w:rsidTr="002C54CD">
        <w:trPr>
          <w:cantSplit/>
        </w:trPr>
        <w:tc>
          <w:tcPr>
            <w:tcW w:w="540" w:type="dxa"/>
            <w:gridSpan w:val="2"/>
          </w:tcPr>
          <w:p w14:paraId="08925ED0" w14:textId="77777777" w:rsidR="00C83E31" w:rsidRPr="00C35B6B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24C1572" w14:textId="77777777" w:rsidR="00C83E31" w:rsidRPr="00C35B6B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C35B6B">
              <w:rPr>
                <w:b/>
                <w:caps/>
                <w:kern w:val="18"/>
              </w:rPr>
              <w:t>– taxicabs and limousines</w:t>
            </w:r>
          </w:p>
        </w:tc>
      </w:tr>
      <w:tr w:rsidR="00C83E31" w:rsidRPr="00C35B6B" w14:paraId="727D9982" w14:textId="77777777" w:rsidTr="002C54CD">
        <w:trPr>
          <w:cantSplit/>
        </w:trPr>
        <w:tc>
          <w:tcPr>
            <w:tcW w:w="4860" w:type="dxa"/>
            <w:gridSpan w:val="3"/>
          </w:tcPr>
          <w:p w14:paraId="7DEF79DA" w14:textId="77777777" w:rsidR="00C83E31" w:rsidRPr="00C35B6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722A125" w14:textId="77777777" w:rsidR="00C83E31" w:rsidRPr="00C35B6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35B6B">
              <w:rPr>
                <w:kern w:val="18"/>
              </w:rPr>
              <w:t>$   111</w:t>
            </w:r>
          </w:p>
        </w:tc>
        <w:tc>
          <w:tcPr>
            <w:tcW w:w="1500" w:type="dxa"/>
          </w:tcPr>
          <w:p w14:paraId="368CF982" w14:textId="77777777" w:rsidR="00C83E31" w:rsidRPr="00C35B6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35B6B">
              <w:rPr>
                <w:kern w:val="18"/>
              </w:rPr>
              <w:t>$   141</w:t>
            </w:r>
          </w:p>
        </w:tc>
        <w:tc>
          <w:tcPr>
            <w:tcW w:w="1500" w:type="dxa"/>
          </w:tcPr>
          <w:p w14:paraId="594CCDBC" w14:textId="77777777" w:rsidR="00C83E31" w:rsidRPr="00C35B6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35B6B">
              <w:rPr>
                <w:kern w:val="18"/>
              </w:rPr>
              <w:t>$   524</w:t>
            </w:r>
          </w:p>
        </w:tc>
      </w:tr>
      <w:tr w:rsidR="00C83E31" w:rsidRPr="00C35B6B" w14:paraId="14C11667" w14:textId="77777777" w:rsidTr="002C54CD">
        <w:trPr>
          <w:cantSplit/>
        </w:trPr>
        <w:tc>
          <w:tcPr>
            <w:tcW w:w="540" w:type="dxa"/>
            <w:gridSpan w:val="2"/>
          </w:tcPr>
          <w:p w14:paraId="577705DD" w14:textId="77777777" w:rsidR="00C83E31" w:rsidRPr="00C35B6B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C28D005" w14:textId="77777777" w:rsidR="00C83E31" w:rsidRPr="00C35B6B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C35B6B">
              <w:rPr>
                <w:b/>
                <w:caps/>
                <w:kern w:val="18"/>
              </w:rPr>
              <w:t>– SCHOOL AND CHURCH BUSES</w:t>
            </w:r>
          </w:p>
        </w:tc>
      </w:tr>
      <w:tr w:rsidR="00C83E31" w:rsidRPr="00C35B6B" w14:paraId="384DBA95" w14:textId="77777777" w:rsidTr="002C54CD">
        <w:trPr>
          <w:cantSplit/>
        </w:trPr>
        <w:tc>
          <w:tcPr>
            <w:tcW w:w="4860" w:type="dxa"/>
            <w:gridSpan w:val="3"/>
          </w:tcPr>
          <w:p w14:paraId="4E8524F0" w14:textId="77777777" w:rsidR="00C83E31" w:rsidRPr="00C35B6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4E6FBE1" w14:textId="77777777" w:rsidR="00C83E31" w:rsidRPr="00C35B6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35B6B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0C59C7C6" w14:textId="77777777" w:rsidR="00C83E31" w:rsidRPr="00C35B6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35B6B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6B51B305" w14:textId="77777777" w:rsidR="00C83E31" w:rsidRPr="00C35B6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35B6B">
              <w:rPr>
                <w:kern w:val="18"/>
              </w:rPr>
              <w:t>$   147</w:t>
            </w:r>
          </w:p>
        </w:tc>
      </w:tr>
      <w:tr w:rsidR="00C83E31" w:rsidRPr="00C35B6B" w14:paraId="43176EEE" w14:textId="77777777" w:rsidTr="002C54CD">
        <w:trPr>
          <w:cantSplit/>
        </w:trPr>
        <w:tc>
          <w:tcPr>
            <w:tcW w:w="540" w:type="dxa"/>
            <w:gridSpan w:val="2"/>
          </w:tcPr>
          <w:p w14:paraId="18FBB209" w14:textId="77777777" w:rsidR="00C83E31" w:rsidRPr="00C35B6B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AE9B6D3" w14:textId="77777777" w:rsidR="00C83E31" w:rsidRPr="00C35B6B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C35B6B">
              <w:rPr>
                <w:b/>
                <w:caps/>
                <w:kern w:val="18"/>
              </w:rPr>
              <w:t>– OTHER BUSES</w:t>
            </w:r>
          </w:p>
        </w:tc>
      </w:tr>
      <w:tr w:rsidR="00C83E31" w:rsidRPr="00C35B6B" w14:paraId="2FB73AF2" w14:textId="77777777" w:rsidTr="002C54CD">
        <w:trPr>
          <w:cantSplit/>
        </w:trPr>
        <w:tc>
          <w:tcPr>
            <w:tcW w:w="4860" w:type="dxa"/>
            <w:gridSpan w:val="3"/>
          </w:tcPr>
          <w:p w14:paraId="750775BA" w14:textId="77777777" w:rsidR="00C83E31" w:rsidRPr="00C35B6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A3C5589" w14:textId="77777777" w:rsidR="00C83E31" w:rsidRPr="00C35B6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35B6B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37AA3113" w14:textId="77777777" w:rsidR="00C83E31" w:rsidRPr="00C35B6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35B6B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17298A9C" w14:textId="77777777" w:rsidR="00C83E31" w:rsidRPr="00C35B6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35B6B">
              <w:rPr>
                <w:kern w:val="18"/>
              </w:rPr>
              <w:t>$   147</w:t>
            </w:r>
          </w:p>
        </w:tc>
      </w:tr>
      <w:tr w:rsidR="00C83E31" w:rsidRPr="00C35B6B" w14:paraId="23750752" w14:textId="77777777" w:rsidTr="002C54CD">
        <w:trPr>
          <w:cantSplit/>
        </w:trPr>
        <w:tc>
          <w:tcPr>
            <w:tcW w:w="540" w:type="dxa"/>
            <w:gridSpan w:val="2"/>
          </w:tcPr>
          <w:p w14:paraId="235D1934" w14:textId="77777777" w:rsidR="00C83E31" w:rsidRPr="00C35B6B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59C97B6" w14:textId="77777777" w:rsidR="00C83E31" w:rsidRPr="00C35B6B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C35B6B">
              <w:rPr>
                <w:b/>
                <w:caps/>
                <w:kern w:val="18"/>
              </w:rPr>
              <w:t>– VAN POOLS</w:t>
            </w:r>
          </w:p>
        </w:tc>
      </w:tr>
      <w:tr w:rsidR="00C83E31" w:rsidRPr="00C35B6B" w14:paraId="0A635563" w14:textId="77777777" w:rsidTr="002C54CD">
        <w:trPr>
          <w:cantSplit/>
        </w:trPr>
        <w:tc>
          <w:tcPr>
            <w:tcW w:w="4860" w:type="dxa"/>
            <w:gridSpan w:val="3"/>
          </w:tcPr>
          <w:p w14:paraId="5BA6A556" w14:textId="77777777" w:rsidR="00C83E31" w:rsidRPr="00C35B6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321B833" w14:textId="77777777" w:rsidR="00C83E31" w:rsidRPr="00C35B6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35B6B">
              <w:rPr>
                <w:kern w:val="18"/>
              </w:rPr>
              <w:t>$   111</w:t>
            </w:r>
          </w:p>
        </w:tc>
        <w:tc>
          <w:tcPr>
            <w:tcW w:w="1500" w:type="dxa"/>
          </w:tcPr>
          <w:p w14:paraId="5FA43BD7" w14:textId="77777777" w:rsidR="00C83E31" w:rsidRPr="00C35B6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35B6B">
              <w:rPr>
                <w:kern w:val="18"/>
              </w:rPr>
              <w:t>$   141</w:t>
            </w:r>
          </w:p>
        </w:tc>
        <w:tc>
          <w:tcPr>
            <w:tcW w:w="1500" w:type="dxa"/>
          </w:tcPr>
          <w:p w14:paraId="3A98939A" w14:textId="77777777" w:rsidR="00C83E31" w:rsidRPr="00C35B6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35B6B">
              <w:rPr>
                <w:kern w:val="18"/>
              </w:rPr>
              <w:t>$   524</w:t>
            </w:r>
          </w:p>
        </w:tc>
      </w:tr>
      <w:tr w:rsidR="00C83E31" w:rsidRPr="00C35B6B" w14:paraId="7494D2D0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FCF73A9" w14:textId="77777777" w:rsidR="00C83E31" w:rsidRPr="00C35B6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35B6B" w14:paraId="1D3020C0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C686D27" w14:textId="77777777" w:rsidR="00C83E31" w:rsidRPr="00C35B6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35B6B" w14:paraId="493D9047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5A652656" w14:textId="77777777" w:rsidR="00C83E31" w:rsidRPr="00C35B6B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C35B6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57CA11B" w14:textId="77777777" w:rsidR="00C83E31" w:rsidRPr="00C35B6B" w:rsidRDefault="00C83E31" w:rsidP="00F84EA5">
            <w:pPr>
              <w:pStyle w:val="tabletext11"/>
              <w:rPr>
                <w:kern w:val="18"/>
              </w:rPr>
            </w:pPr>
            <w:r w:rsidRPr="00C35B6B">
              <w:rPr>
                <w:kern w:val="18"/>
              </w:rPr>
              <w:t xml:space="preserve">For Other Than Zone-rated Trucks, Tractors and Trailers Classifications, refer to Rule </w:t>
            </w:r>
            <w:r w:rsidRPr="00C35B6B">
              <w:rPr>
                <w:rStyle w:val="rulelink"/>
              </w:rPr>
              <w:t>222.</w:t>
            </w:r>
            <w:r w:rsidRPr="00C35B6B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C35B6B" w14:paraId="28CEA454" w14:textId="77777777" w:rsidTr="002C54CD">
        <w:trPr>
          <w:cantSplit/>
        </w:trPr>
        <w:tc>
          <w:tcPr>
            <w:tcW w:w="220" w:type="dxa"/>
          </w:tcPr>
          <w:p w14:paraId="59D4DD37" w14:textId="77777777" w:rsidR="00C83E31" w:rsidRPr="00C35B6B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C35B6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637769F" w14:textId="77777777" w:rsidR="00C83E31" w:rsidRPr="00C35B6B" w:rsidRDefault="00C83E31" w:rsidP="00F84EA5">
            <w:pPr>
              <w:pStyle w:val="tabletext11"/>
              <w:rPr>
                <w:kern w:val="18"/>
              </w:rPr>
            </w:pPr>
            <w:r w:rsidRPr="00C35B6B">
              <w:rPr>
                <w:kern w:val="18"/>
              </w:rPr>
              <w:t xml:space="preserve">For Private Passenger Types Classifications, refer to Rule </w:t>
            </w:r>
            <w:r w:rsidRPr="00C35B6B">
              <w:rPr>
                <w:rStyle w:val="rulelink"/>
              </w:rPr>
              <w:t>232.</w:t>
            </w:r>
            <w:r w:rsidRPr="00C35B6B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C35B6B" w14:paraId="0793A886" w14:textId="77777777" w:rsidTr="002C54CD">
        <w:trPr>
          <w:cantSplit/>
        </w:trPr>
        <w:tc>
          <w:tcPr>
            <w:tcW w:w="220" w:type="dxa"/>
          </w:tcPr>
          <w:p w14:paraId="1A82F9F1" w14:textId="77777777" w:rsidR="00C83E31" w:rsidRPr="00C35B6B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C35B6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DBB5AB5" w14:textId="77777777" w:rsidR="00C83E31" w:rsidRPr="00C35B6B" w:rsidRDefault="00C83E31" w:rsidP="00F84EA5">
            <w:pPr>
              <w:pStyle w:val="tabletext11"/>
              <w:rPr>
                <w:kern w:val="18"/>
              </w:rPr>
            </w:pPr>
            <w:r w:rsidRPr="00C35B6B">
              <w:rPr>
                <w:kern w:val="18"/>
              </w:rPr>
              <w:t xml:space="preserve">For Other Than Zone-rated Publics Autos, refer to Rule </w:t>
            </w:r>
            <w:r w:rsidRPr="00C35B6B">
              <w:rPr>
                <w:rStyle w:val="rulelink"/>
              </w:rPr>
              <w:t>239.</w:t>
            </w:r>
            <w:r w:rsidRPr="00C35B6B">
              <w:rPr>
                <w:rStyle w:val="rulelink"/>
                <w:b w:val="0"/>
              </w:rPr>
              <w:t xml:space="preserve"> for premium development</w:t>
            </w:r>
            <w:r w:rsidRPr="00C35B6B">
              <w:rPr>
                <w:rStyle w:val="rulelink"/>
              </w:rPr>
              <w:t>.</w:t>
            </w:r>
          </w:p>
        </w:tc>
      </w:tr>
      <w:tr w:rsidR="00C83E31" w:rsidRPr="00C35B6B" w14:paraId="612D7D41" w14:textId="77777777" w:rsidTr="002C54CD">
        <w:trPr>
          <w:cantSplit/>
        </w:trPr>
        <w:tc>
          <w:tcPr>
            <w:tcW w:w="220" w:type="dxa"/>
          </w:tcPr>
          <w:p w14:paraId="46B4DD31" w14:textId="77777777" w:rsidR="00C83E31" w:rsidRPr="00C35B6B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C35B6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39689B4" w14:textId="77777777" w:rsidR="00C83E31" w:rsidRPr="00C35B6B" w:rsidRDefault="00C83E31" w:rsidP="00F84EA5">
            <w:pPr>
              <w:pStyle w:val="tabletext11"/>
              <w:rPr>
                <w:kern w:val="18"/>
              </w:rPr>
            </w:pPr>
            <w:r w:rsidRPr="00C35B6B">
              <w:rPr>
                <w:kern w:val="18"/>
              </w:rPr>
              <w:t xml:space="preserve">For Deductible factors, refer to Rule </w:t>
            </w:r>
            <w:r w:rsidRPr="00C35B6B">
              <w:rPr>
                <w:rStyle w:val="rulelink"/>
              </w:rPr>
              <w:t>298.</w:t>
            </w:r>
          </w:p>
        </w:tc>
      </w:tr>
      <w:tr w:rsidR="00C83E31" w:rsidRPr="00C35B6B" w14:paraId="744F83C1" w14:textId="77777777" w:rsidTr="002C54CD">
        <w:trPr>
          <w:cantSplit/>
        </w:trPr>
        <w:tc>
          <w:tcPr>
            <w:tcW w:w="220" w:type="dxa"/>
          </w:tcPr>
          <w:p w14:paraId="292B0FAA" w14:textId="77777777" w:rsidR="00C83E31" w:rsidRPr="00C35B6B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C35B6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404B98E" w14:textId="77777777" w:rsidR="00C83E31" w:rsidRPr="00C35B6B" w:rsidRDefault="00C83E31" w:rsidP="00F84EA5">
            <w:pPr>
              <w:pStyle w:val="tabletext11"/>
              <w:rPr>
                <w:kern w:val="18"/>
              </w:rPr>
            </w:pPr>
            <w:r w:rsidRPr="00C35B6B">
              <w:rPr>
                <w:kern w:val="18"/>
              </w:rPr>
              <w:t xml:space="preserve">For Vehicle Value factors, refer to Rule </w:t>
            </w:r>
            <w:r w:rsidRPr="00C35B6B">
              <w:rPr>
                <w:rStyle w:val="rulelink"/>
              </w:rPr>
              <w:t>301.</w:t>
            </w:r>
          </w:p>
        </w:tc>
      </w:tr>
      <w:tr w:rsidR="00C83E31" w:rsidRPr="00C35B6B" w14:paraId="3A727E46" w14:textId="77777777" w:rsidTr="002C54CD">
        <w:trPr>
          <w:cantSplit/>
        </w:trPr>
        <w:tc>
          <w:tcPr>
            <w:tcW w:w="220" w:type="dxa"/>
          </w:tcPr>
          <w:p w14:paraId="297E7707" w14:textId="77777777" w:rsidR="00C83E31" w:rsidRPr="00C35B6B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3A92161" w14:textId="77777777" w:rsidR="00C83E31" w:rsidRPr="00C35B6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35B6B" w14:paraId="03A3D17E" w14:textId="77777777" w:rsidTr="002C54CD">
        <w:trPr>
          <w:cantSplit/>
        </w:trPr>
        <w:tc>
          <w:tcPr>
            <w:tcW w:w="220" w:type="dxa"/>
          </w:tcPr>
          <w:p w14:paraId="55631CF8" w14:textId="77777777" w:rsidR="00C83E31" w:rsidRPr="00C35B6B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65B3241" w14:textId="77777777" w:rsidR="00C83E31" w:rsidRPr="00C35B6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35B6B" w14:paraId="7BE9AE41" w14:textId="77777777" w:rsidTr="002C54CD">
        <w:trPr>
          <w:cantSplit/>
        </w:trPr>
        <w:tc>
          <w:tcPr>
            <w:tcW w:w="220" w:type="dxa"/>
          </w:tcPr>
          <w:p w14:paraId="3EA87523" w14:textId="77777777" w:rsidR="00C83E31" w:rsidRPr="00C35B6B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FA2998D" w14:textId="77777777" w:rsidR="00C83E31" w:rsidRPr="00C35B6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35B6B" w14:paraId="689EAD7F" w14:textId="77777777" w:rsidTr="002C54CD">
        <w:trPr>
          <w:cantSplit/>
        </w:trPr>
        <w:tc>
          <w:tcPr>
            <w:tcW w:w="220" w:type="dxa"/>
          </w:tcPr>
          <w:p w14:paraId="4ECEF35E" w14:textId="77777777" w:rsidR="00C83E31" w:rsidRPr="00C35B6B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45B2B72" w14:textId="77777777" w:rsidR="00C83E31" w:rsidRPr="00C35B6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35B6B" w14:paraId="6B4A6F6C" w14:textId="77777777" w:rsidTr="002C54CD">
        <w:trPr>
          <w:cantSplit/>
        </w:trPr>
        <w:tc>
          <w:tcPr>
            <w:tcW w:w="220" w:type="dxa"/>
          </w:tcPr>
          <w:p w14:paraId="2A72CF5C" w14:textId="77777777" w:rsidR="00C83E31" w:rsidRPr="00C35B6B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189B752" w14:textId="77777777" w:rsidR="00C83E31" w:rsidRPr="00C35B6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35B6B" w14:paraId="6775BD00" w14:textId="77777777" w:rsidTr="002C54CD">
        <w:trPr>
          <w:cantSplit/>
        </w:trPr>
        <w:tc>
          <w:tcPr>
            <w:tcW w:w="220" w:type="dxa"/>
          </w:tcPr>
          <w:p w14:paraId="21A169A3" w14:textId="77777777" w:rsidR="00C83E31" w:rsidRPr="00C35B6B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85E5F2B" w14:textId="77777777" w:rsidR="00C83E31" w:rsidRPr="00C35B6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35B6B" w14:paraId="179374AA" w14:textId="77777777" w:rsidTr="002C54CD">
        <w:trPr>
          <w:cantSplit/>
        </w:trPr>
        <w:tc>
          <w:tcPr>
            <w:tcW w:w="220" w:type="dxa"/>
          </w:tcPr>
          <w:p w14:paraId="2AE094AC" w14:textId="77777777" w:rsidR="00C83E31" w:rsidRPr="00C35B6B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4B46500" w14:textId="77777777" w:rsidR="00C83E31" w:rsidRPr="00C35B6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35B6B" w14:paraId="437F2DC8" w14:textId="77777777" w:rsidTr="002C54CD">
        <w:trPr>
          <w:cantSplit/>
        </w:trPr>
        <w:tc>
          <w:tcPr>
            <w:tcW w:w="220" w:type="dxa"/>
          </w:tcPr>
          <w:p w14:paraId="0EEF5210" w14:textId="77777777" w:rsidR="00C83E31" w:rsidRPr="00C35B6B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E2BDB0D" w14:textId="77777777" w:rsidR="00C83E31" w:rsidRPr="00C35B6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35B6B" w14:paraId="7FBF1985" w14:textId="77777777" w:rsidTr="002C54CD">
        <w:trPr>
          <w:cantSplit/>
        </w:trPr>
        <w:tc>
          <w:tcPr>
            <w:tcW w:w="220" w:type="dxa"/>
          </w:tcPr>
          <w:p w14:paraId="010C2402" w14:textId="77777777" w:rsidR="00C83E31" w:rsidRPr="00C35B6B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9CE05BE" w14:textId="77777777" w:rsidR="00C83E31" w:rsidRPr="00C35B6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35B6B" w14:paraId="35098414" w14:textId="77777777" w:rsidTr="002C54CD">
        <w:trPr>
          <w:cantSplit/>
        </w:trPr>
        <w:tc>
          <w:tcPr>
            <w:tcW w:w="220" w:type="dxa"/>
          </w:tcPr>
          <w:p w14:paraId="61430444" w14:textId="77777777" w:rsidR="00C83E31" w:rsidRPr="00C35B6B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30795C5" w14:textId="77777777" w:rsidR="00C83E31" w:rsidRPr="00C35B6B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491CC11E" w14:textId="77777777" w:rsidR="00C83E31" w:rsidRDefault="00C83E31" w:rsidP="00F84EA5">
      <w:pPr>
        <w:pStyle w:val="isonormal"/>
      </w:pPr>
    </w:p>
    <w:p w14:paraId="6F296B2C" w14:textId="77777777" w:rsidR="00C83E31" w:rsidRDefault="00C83E31" w:rsidP="00F84EA5">
      <w:pPr>
        <w:pStyle w:val="isonormal"/>
        <w:jc w:val="left"/>
      </w:pPr>
    </w:p>
    <w:p w14:paraId="23015792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58934C4" w14:textId="77777777" w:rsidR="00C83E31" w:rsidRPr="002758B0" w:rsidRDefault="00C83E31" w:rsidP="00F84EA5">
      <w:pPr>
        <w:pStyle w:val="subcap"/>
      </w:pPr>
      <w:r w:rsidRPr="002758B0">
        <w:lastRenderedPageBreak/>
        <w:t>TERRITORY 119</w:t>
      </w:r>
    </w:p>
    <w:p w14:paraId="7BB9E392" w14:textId="77777777" w:rsidR="00C83E31" w:rsidRPr="002758B0" w:rsidRDefault="00C83E31" w:rsidP="00F84EA5">
      <w:pPr>
        <w:pStyle w:val="subcap2"/>
      </w:pPr>
      <w:r w:rsidRPr="002758B0">
        <w:t>PHYS DAM</w:t>
      </w:r>
    </w:p>
    <w:p w14:paraId="255C43DD" w14:textId="77777777" w:rsidR="00C83E31" w:rsidRPr="002758B0" w:rsidRDefault="00C83E31" w:rsidP="00F84EA5">
      <w:pPr>
        <w:pStyle w:val="isonormal"/>
      </w:pPr>
    </w:p>
    <w:p w14:paraId="5FA43772" w14:textId="77777777" w:rsidR="00C83E31" w:rsidRPr="002758B0" w:rsidRDefault="00C83E31" w:rsidP="00F84EA5">
      <w:pPr>
        <w:pStyle w:val="isonormal"/>
        <w:sectPr w:rsidR="00C83E31" w:rsidRPr="002758B0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C83E31" w:rsidRPr="002758B0" w14:paraId="4636978D" w14:textId="77777777" w:rsidTr="002C54C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9EFF92A" w14:textId="77777777" w:rsidR="00C83E31" w:rsidRPr="002758B0" w:rsidRDefault="00C83E31" w:rsidP="00F84EA5">
            <w:pPr>
              <w:pStyle w:val="tablehead"/>
              <w:rPr>
                <w:kern w:val="18"/>
              </w:rPr>
            </w:pPr>
            <w:r w:rsidRPr="002758B0">
              <w:rPr>
                <w:kern w:val="18"/>
              </w:rPr>
              <w:t>PHYSICAL DAMAGE</w:t>
            </w:r>
            <w:r w:rsidRPr="002758B0">
              <w:rPr>
                <w:kern w:val="18"/>
              </w:rPr>
              <w:br/>
              <w:t>Original Cost New Range</w:t>
            </w:r>
            <w:r w:rsidRPr="002758B0">
              <w:rPr>
                <w:kern w:val="18"/>
              </w:rPr>
              <w:br/>
              <w:t>$25,000 – 29,999</w:t>
            </w:r>
          </w:p>
        </w:tc>
      </w:tr>
      <w:tr w:rsidR="00C83E31" w:rsidRPr="002758B0" w14:paraId="6F7C1754" w14:textId="77777777" w:rsidTr="002C54C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760C727" w14:textId="77777777" w:rsidR="00C83E31" w:rsidRPr="002758B0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6C4EF39" w14:textId="77777777" w:rsidR="00C83E31" w:rsidRPr="002758B0" w:rsidRDefault="00C83E31" w:rsidP="00F84EA5">
            <w:pPr>
              <w:pStyle w:val="tablehead"/>
              <w:rPr>
                <w:kern w:val="18"/>
              </w:rPr>
            </w:pPr>
            <w:r w:rsidRPr="002758B0">
              <w:rPr>
                <w:kern w:val="18"/>
              </w:rPr>
              <w:t>Specified</w:t>
            </w:r>
            <w:r w:rsidRPr="002758B0">
              <w:rPr>
                <w:kern w:val="18"/>
              </w:rPr>
              <w:br/>
              <w:t>Causes</w:t>
            </w:r>
            <w:r w:rsidRPr="002758B0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C1A1F32" w14:textId="77777777" w:rsidR="00C83E31" w:rsidRPr="002758B0" w:rsidRDefault="00C83E31" w:rsidP="00F84EA5">
            <w:pPr>
              <w:pStyle w:val="tablehead"/>
              <w:rPr>
                <w:kern w:val="18"/>
              </w:rPr>
            </w:pPr>
            <w:r w:rsidRPr="002758B0">
              <w:rPr>
                <w:kern w:val="18"/>
              </w:rPr>
              <w:br/>
            </w:r>
            <w:r w:rsidRPr="002758B0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12B9190" w14:textId="77777777" w:rsidR="00C83E31" w:rsidRPr="002758B0" w:rsidRDefault="00C83E31" w:rsidP="00F84EA5">
            <w:pPr>
              <w:pStyle w:val="tablehead"/>
              <w:rPr>
                <w:kern w:val="18"/>
              </w:rPr>
            </w:pPr>
            <w:r w:rsidRPr="002758B0">
              <w:rPr>
                <w:kern w:val="18"/>
              </w:rPr>
              <w:t>$500</w:t>
            </w:r>
            <w:r w:rsidRPr="002758B0">
              <w:rPr>
                <w:kern w:val="18"/>
              </w:rPr>
              <w:br/>
              <w:t>Ded.</w:t>
            </w:r>
            <w:r w:rsidRPr="002758B0">
              <w:rPr>
                <w:kern w:val="18"/>
              </w:rPr>
              <w:br/>
              <w:t>Coll.</w:t>
            </w:r>
          </w:p>
        </w:tc>
      </w:tr>
      <w:tr w:rsidR="00C83E31" w:rsidRPr="002758B0" w14:paraId="0B639126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697DF70" w14:textId="77777777" w:rsidR="00C83E31" w:rsidRPr="002758B0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2758B0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C83E31" w:rsidRPr="002758B0" w14:paraId="29A0B816" w14:textId="77777777" w:rsidTr="002C54CD">
        <w:trPr>
          <w:cantSplit/>
        </w:trPr>
        <w:tc>
          <w:tcPr>
            <w:tcW w:w="540" w:type="dxa"/>
            <w:gridSpan w:val="2"/>
          </w:tcPr>
          <w:p w14:paraId="05C420E5" w14:textId="77777777" w:rsidR="00C83E31" w:rsidRPr="002758B0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02EAC9C" w14:textId="77777777" w:rsidR="00C83E31" w:rsidRPr="002758B0" w:rsidRDefault="00C83E31" w:rsidP="00F84EA5">
            <w:pPr>
              <w:pStyle w:val="tabletext11"/>
              <w:rPr>
                <w:b/>
                <w:kern w:val="18"/>
              </w:rPr>
            </w:pPr>
            <w:r w:rsidRPr="002758B0">
              <w:rPr>
                <w:b/>
                <w:kern w:val="18"/>
              </w:rPr>
              <w:t>– Local And Intermediate – All Vehicles</w:t>
            </w:r>
          </w:p>
        </w:tc>
      </w:tr>
      <w:tr w:rsidR="00C83E31" w:rsidRPr="002758B0" w14:paraId="0C22B86C" w14:textId="77777777" w:rsidTr="002C54CD">
        <w:trPr>
          <w:cantSplit/>
        </w:trPr>
        <w:tc>
          <w:tcPr>
            <w:tcW w:w="540" w:type="dxa"/>
            <w:gridSpan w:val="2"/>
          </w:tcPr>
          <w:p w14:paraId="15C2EE8C" w14:textId="77777777" w:rsidR="00C83E31" w:rsidRPr="002758B0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246406E" w14:textId="77777777" w:rsidR="00C83E31" w:rsidRPr="002758B0" w:rsidRDefault="00C83E31" w:rsidP="00F84EA5">
            <w:pPr>
              <w:pStyle w:val="tabletext11"/>
              <w:rPr>
                <w:b/>
                <w:kern w:val="18"/>
              </w:rPr>
            </w:pPr>
            <w:r w:rsidRPr="002758B0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C83E31" w:rsidRPr="002758B0" w14:paraId="0CE6C5F0" w14:textId="77777777" w:rsidTr="002C54CD">
        <w:trPr>
          <w:cantSplit/>
        </w:trPr>
        <w:tc>
          <w:tcPr>
            <w:tcW w:w="4860" w:type="dxa"/>
            <w:gridSpan w:val="3"/>
          </w:tcPr>
          <w:p w14:paraId="2B09AF79" w14:textId="77777777" w:rsidR="00C83E31" w:rsidRPr="002758B0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D9D7D30" w14:textId="77777777" w:rsidR="00C83E31" w:rsidRPr="002758B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758B0"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14:paraId="0DD8782D" w14:textId="77777777" w:rsidR="00C83E31" w:rsidRPr="002758B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758B0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448712BD" w14:textId="77777777" w:rsidR="00C83E31" w:rsidRPr="002758B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758B0">
              <w:rPr>
                <w:kern w:val="18"/>
              </w:rPr>
              <w:t>$   196</w:t>
            </w:r>
          </w:p>
        </w:tc>
      </w:tr>
      <w:tr w:rsidR="00C83E31" w:rsidRPr="002758B0" w14:paraId="31DF8CDA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C444389" w14:textId="77777777" w:rsidR="00C83E31" w:rsidRPr="002758B0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2758B0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C83E31" w:rsidRPr="002758B0" w14:paraId="41CBCC11" w14:textId="77777777" w:rsidTr="002C54CD">
        <w:trPr>
          <w:cantSplit/>
        </w:trPr>
        <w:tc>
          <w:tcPr>
            <w:tcW w:w="4860" w:type="dxa"/>
            <w:gridSpan w:val="3"/>
          </w:tcPr>
          <w:p w14:paraId="682B55DE" w14:textId="77777777" w:rsidR="00C83E31" w:rsidRPr="002758B0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18A1B36" w14:textId="77777777" w:rsidR="00C83E31" w:rsidRPr="002758B0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A42C03C" w14:textId="77777777" w:rsidR="00C83E31" w:rsidRPr="002758B0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DD57A90" w14:textId="77777777" w:rsidR="00C83E31" w:rsidRPr="002758B0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2758B0" w14:paraId="611F0B3C" w14:textId="77777777" w:rsidTr="002C54CD">
        <w:trPr>
          <w:cantSplit/>
        </w:trPr>
        <w:tc>
          <w:tcPr>
            <w:tcW w:w="4860" w:type="dxa"/>
            <w:gridSpan w:val="3"/>
          </w:tcPr>
          <w:p w14:paraId="42607547" w14:textId="77777777" w:rsidR="00C83E31" w:rsidRPr="002758B0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97FFB1D" w14:textId="77777777" w:rsidR="00C83E31" w:rsidRPr="002758B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758B0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0DD1449B" w14:textId="77777777" w:rsidR="00C83E31" w:rsidRPr="002758B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758B0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3041A336" w14:textId="77777777" w:rsidR="00C83E31" w:rsidRPr="002758B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758B0">
              <w:rPr>
                <w:kern w:val="18"/>
              </w:rPr>
              <w:t>$   331</w:t>
            </w:r>
          </w:p>
        </w:tc>
      </w:tr>
      <w:tr w:rsidR="00C83E31" w:rsidRPr="002758B0" w14:paraId="112F6062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EFED49C" w14:textId="77777777" w:rsidR="00C83E31" w:rsidRPr="002758B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758B0" w14:paraId="1C262F2F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1913EE1" w14:textId="77777777" w:rsidR="00C83E31" w:rsidRPr="002758B0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2758B0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C83E31" w:rsidRPr="002758B0" w14:paraId="133A015E" w14:textId="77777777" w:rsidTr="002C54CD">
        <w:trPr>
          <w:cantSplit/>
        </w:trPr>
        <w:tc>
          <w:tcPr>
            <w:tcW w:w="540" w:type="dxa"/>
            <w:gridSpan w:val="2"/>
          </w:tcPr>
          <w:p w14:paraId="7FECD1B2" w14:textId="77777777" w:rsidR="00C83E31" w:rsidRPr="002758B0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B359FA3" w14:textId="77777777" w:rsidR="00C83E31" w:rsidRPr="002758B0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2758B0">
              <w:rPr>
                <w:b/>
                <w:caps/>
                <w:kern w:val="18"/>
              </w:rPr>
              <w:t>– taxicabs and limousines</w:t>
            </w:r>
          </w:p>
        </w:tc>
      </w:tr>
      <w:tr w:rsidR="00C83E31" w:rsidRPr="002758B0" w14:paraId="5EA73AD1" w14:textId="77777777" w:rsidTr="002C54CD">
        <w:trPr>
          <w:cantSplit/>
        </w:trPr>
        <w:tc>
          <w:tcPr>
            <w:tcW w:w="4860" w:type="dxa"/>
            <w:gridSpan w:val="3"/>
          </w:tcPr>
          <w:p w14:paraId="33531BC3" w14:textId="77777777" w:rsidR="00C83E31" w:rsidRPr="002758B0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65CCC8D" w14:textId="77777777" w:rsidR="00C83E31" w:rsidRPr="002758B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758B0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0120065B" w14:textId="77777777" w:rsidR="00C83E31" w:rsidRPr="002758B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758B0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44A08F53" w14:textId="77777777" w:rsidR="00C83E31" w:rsidRPr="002758B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758B0">
              <w:rPr>
                <w:kern w:val="18"/>
              </w:rPr>
              <w:t>$   441</w:t>
            </w:r>
          </w:p>
        </w:tc>
      </w:tr>
      <w:tr w:rsidR="00C83E31" w:rsidRPr="002758B0" w14:paraId="0CE20FF5" w14:textId="77777777" w:rsidTr="002C54CD">
        <w:trPr>
          <w:cantSplit/>
        </w:trPr>
        <w:tc>
          <w:tcPr>
            <w:tcW w:w="540" w:type="dxa"/>
            <w:gridSpan w:val="2"/>
          </w:tcPr>
          <w:p w14:paraId="50885D29" w14:textId="77777777" w:rsidR="00C83E31" w:rsidRPr="002758B0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A6AC3B1" w14:textId="77777777" w:rsidR="00C83E31" w:rsidRPr="002758B0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2758B0">
              <w:rPr>
                <w:b/>
                <w:caps/>
                <w:kern w:val="18"/>
              </w:rPr>
              <w:t>– SCHOOL AND CHURCH BUSES</w:t>
            </w:r>
          </w:p>
        </w:tc>
      </w:tr>
      <w:tr w:rsidR="00C83E31" w:rsidRPr="002758B0" w14:paraId="20D4C144" w14:textId="77777777" w:rsidTr="002C54CD">
        <w:trPr>
          <w:cantSplit/>
        </w:trPr>
        <w:tc>
          <w:tcPr>
            <w:tcW w:w="4860" w:type="dxa"/>
            <w:gridSpan w:val="3"/>
          </w:tcPr>
          <w:p w14:paraId="578AD563" w14:textId="77777777" w:rsidR="00C83E31" w:rsidRPr="002758B0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4291754" w14:textId="77777777" w:rsidR="00C83E31" w:rsidRPr="002758B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758B0">
              <w:rPr>
                <w:kern w:val="18"/>
              </w:rPr>
              <w:t>$    37</w:t>
            </w:r>
          </w:p>
        </w:tc>
        <w:tc>
          <w:tcPr>
            <w:tcW w:w="1500" w:type="dxa"/>
          </w:tcPr>
          <w:p w14:paraId="37709542" w14:textId="77777777" w:rsidR="00C83E31" w:rsidRPr="002758B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758B0">
              <w:rPr>
                <w:kern w:val="18"/>
              </w:rPr>
              <w:t>$    47</w:t>
            </w:r>
          </w:p>
        </w:tc>
        <w:tc>
          <w:tcPr>
            <w:tcW w:w="1500" w:type="dxa"/>
          </w:tcPr>
          <w:p w14:paraId="751AD11A" w14:textId="77777777" w:rsidR="00C83E31" w:rsidRPr="002758B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758B0">
              <w:rPr>
                <w:kern w:val="18"/>
              </w:rPr>
              <w:t>$   123</w:t>
            </w:r>
          </w:p>
        </w:tc>
      </w:tr>
      <w:tr w:rsidR="00C83E31" w:rsidRPr="002758B0" w14:paraId="16D6C3B2" w14:textId="77777777" w:rsidTr="002C54CD">
        <w:trPr>
          <w:cantSplit/>
        </w:trPr>
        <w:tc>
          <w:tcPr>
            <w:tcW w:w="540" w:type="dxa"/>
            <w:gridSpan w:val="2"/>
          </w:tcPr>
          <w:p w14:paraId="1D071A0F" w14:textId="77777777" w:rsidR="00C83E31" w:rsidRPr="002758B0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47F6873" w14:textId="77777777" w:rsidR="00C83E31" w:rsidRPr="002758B0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2758B0">
              <w:rPr>
                <w:b/>
                <w:caps/>
                <w:kern w:val="18"/>
              </w:rPr>
              <w:t>– OTHER BUSES</w:t>
            </w:r>
          </w:p>
        </w:tc>
      </w:tr>
      <w:tr w:rsidR="00C83E31" w:rsidRPr="002758B0" w14:paraId="3234BAA7" w14:textId="77777777" w:rsidTr="002C54CD">
        <w:trPr>
          <w:cantSplit/>
        </w:trPr>
        <w:tc>
          <w:tcPr>
            <w:tcW w:w="4860" w:type="dxa"/>
            <w:gridSpan w:val="3"/>
          </w:tcPr>
          <w:p w14:paraId="481E34D1" w14:textId="77777777" w:rsidR="00C83E31" w:rsidRPr="002758B0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9DD15C2" w14:textId="77777777" w:rsidR="00C83E31" w:rsidRPr="002758B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758B0">
              <w:rPr>
                <w:kern w:val="18"/>
              </w:rPr>
              <w:t>$    37</w:t>
            </w:r>
          </w:p>
        </w:tc>
        <w:tc>
          <w:tcPr>
            <w:tcW w:w="1500" w:type="dxa"/>
          </w:tcPr>
          <w:p w14:paraId="41989987" w14:textId="77777777" w:rsidR="00C83E31" w:rsidRPr="002758B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758B0">
              <w:rPr>
                <w:kern w:val="18"/>
              </w:rPr>
              <w:t>$    47</w:t>
            </w:r>
          </w:p>
        </w:tc>
        <w:tc>
          <w:tcPr>
            <w:tcW w:w="1500" w:type="dxa"/>
          </w:tcPr>
          <w:p w14:paraId="1646B905" w14:textId="77777777" w:rsidR="00C83E31" w:rsidRPr="002758B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758B0">
              <w:rPr>
                <w:kern w:val="18"/>
              </w:rPr>
              <w:t>$   123</w:t>
            </w:r>
          </w:p>
        </w:tc>
      </w:tr>
      <w:tr w:rsidR="00C83E31" w:rsidRPr="002758B0" w14:paraId="5688DEBE" w14:textId="77777777" w:rsidTr="002C54CD">
        <w:trPr>
          <w:cantSplit/>
        </w:trPr>
        <w:tc>
          <w:tcPr>
            <w:tcW w:w="540" w:type="dxa"/>
            <w:gridSpan w:val="2"/>
          </w:tcPr>
          <w:p w14:paraId="2BE9573C" w14:textId="77777777" w:rsidR="00C83E31" w:rsidRPr="002758B0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1C465F9" w14:textId="77777777" w:rsidR="00C83E31" w:rsidRPr="002758B0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2758B0">
              <w:rPr>
                <w:b/>
                <w:caps/>
                <w:kern w:val="18"/>
              </w:rPr>
              <w:t>– VAN POOLS</w:t>
            </w:r>
          </w:p>
        </w:tc>
      </w:tr>
      <w:tr w:rsidR="00C83E31" w:rsidRPr="002758B0" w14:paraId="5722D00F" w14:textId="77777777" w:rsidTr="002C54CD">
        <w:trPr>
          <w:cantSplit/>
        </w:trPr>
        <w:tc>
          <w:tcPr>
            <w:tcW w:w="4860" w:type="dxa"/>
            <w:gridSpan w:val="3"/>
          </w:tcPr>
          <w:p w14:paraId="5BD5FE55" w14:textId="77777777" w:rsidR="00C83E31" w:rsidRPr="002758B0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B8ADE84" w14:textId="77777777" w:rsidR="00C83E31" w:rsidRPr="002758B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758B0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59874D69" w14:textId="77777777" w:rsidR="00C83E31" w:rsidRPr="002758B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758B0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36B19EB8" w14:textId="77777777" w:rsidR="00C83E31" w:rsidRPr="002758B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758B0">
              <w:rPr>
                <w:kern w:val="18"/>
              </w:rPr>
              <w:t>$   441</w:t>
            </w:r>
          </w:p>
        </w:tc>
      </w:tr>
      <w:tr w:rsidR="00C83E31" w:rsidRPr="002758B0" w14:paraId="7DA7B119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D94B9C5" w14:textId="77777777" w:rsidR="00C83E31" w:rsidRPr="002758B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758B0" w14:paraId="73EF0678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5421A13" w14:textId="77777777" w:rsidR="00C83E31" w:rsidRPr="002758B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758B0" w14:paraId="6ABE9122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33D812F2" w14:textId="77777777" w:rsidR="00C83E31" w:rsidRPr="002758B0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2758B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35B9061" w14:textId="77777777" w:rsidR="00C83E31" w:rsidRPr="002758B0" w:rsidRDefault="00C83E31" w:rsidP="00F84EA5">
            <w:pPr>
              <w:pStyle w:val="tabletext11"/>
              <w:rPr>
                <w:kern w:val="18"/>
              </w:rPr>
            </w:pPr>
            <w:r w:rsidRPr="002758B0">
              <w:rPr>
                <w:kern w:val="18"/>
              </w:rPr>
              <w:t xml:space="preserve">For Other Than Zone-rated Trucks, Tractors and Trailers Classifications, refer to Rule </w:t>
            </w:r>
            <w:r w:rsidRPr="002758B0">
              <w:rPr>
                <w:rStyle w:val="rulelink"/>
              </w:rPr>
              <w:t>222.</w:t>
            </w:r>
            <w:r w:rsidRPr="002758B0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2758B0" w14:paraId="1B406F24" w14:textId="77777777" w:rsidTr="002C54CD">
        <w:trPr>
          <w:cantSplit/>
        </w:trPr>
        <w:tc>
          <w:tcPr>
            <w:tcW w:w="220" w:type="dxa"/>
          </w:tcPr>
          <w:p w14:paraId="2BD2B286" w14:textId="77777777" w:rsidR="00C83E31" w:rsidRPr="002758B0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2758B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D178B1B" w14:textId="77777777" w:rsidR="00C83E31" w:rsidRPr="002758B0" w:rsidRDefault="00C83E31" w:rsidP="00F84EA5">
            <w:pPr>
              <w:pStyle w:val="tabletext11"/>
              <w:rPr>
                <w:kern w:val="18"/>
              </w:rPr>
            </w:pPr>
            <w:r w:rsidRPr="002758B0">
              <w:rPr>
                <w:kern w:val="18"/>
              </w:rPr>
              <w:t xml:space="preserve">For Private Passenger Types Classifications, refer to Rule </w:t>
            </w:r>
            <w:r w:rsidRPr="002758B0">
              <w:rPr>
                <w:rStyle w:val="rulelink"/>
              </w:rPr>
              <w:t>232.</w:t>
            </w:r>
            <w:r w:rsidRPr="002758B0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2758B0" w14:paraId="379EBF3B" w14:textId="77777777" w:rsidTr="002C54CD">
        <w:trPr>
          <w:cantSplit/>
        </w:trPr>
        <w:tc>
          <w:tcPr>
            <w:tcW w:w="220" w:type="dxa"/>
          </w:tcPr>
          <w:p w14:paraId="11F473E0" w14:textId="77777777" w:rsidR="00C83E31" w:rsidRPr="002758B0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2758B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A0E09E6" w14:textId="77777777" w:rsidR="00C83E31" w:rsidRPr="002758B0" w:rsidRDefault="00C83E31" w:rsidP="00F84EA5">
            <w:pPr>
              <w:pStyle w:val="tabletext11"/>
              <w:rPr>
                <w:kern w:val="18"/>
              </w:rPr>
            </w:pPr>
            <w:r w:rsidRPr="002758B0">
              <w:rPr>
                <w:kern w:val="18"/>
              </w:rPr>
              <w:t xml:space="preserve">For Other Than Zone-rated Publics Autos, refer to Rule </w:t>
            </w:r>
            <w:r w:rsidRPr="002758B0">
              <w:rPr>
                <w:rStyle w:val="rulelink"/>
              </w:rPr>
              <w:t>239.</w:t>
            </w:r>
            <w:r w:rsidRPr="002758B0">
              <w:rPr>
                <w:rStyle w:val="rulelink"/>
                <w:b w:val="0"/>
              </w:rPr>
              <w:t xml:space="preserve"> for premium development</w:t>
            </w:r>
            <w:r w:rsidRPr="002758B0">
              <w:rPr>
                <w:rStyle w:val="rulelink"/>
              </w:rPr>
              <w:t>.</w:t>
            </w:r>
          </w:p>
        </w:tc>
      </w:tr>
      <w:tr w:rsidR="00C83E31" w:rsidRPr="002758B0" w14:paraId="087AD216" w14:textId="77777777" w:rsidTr="002C54CD">
        <w:trPr>
          <w:cantSplit/>
        </w:trPr>
        <w:tc>
          <w:tcPr>
            <w:tcW w:w="220" w:type="dxa"/>
          </w:tcPr>
          <w:p w14:paraId="601B0BE1" w14:textId="77777777" w:rsidR="00C83E31" w:rsidRPr="002758B0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2758B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8A3A197" w14:textId="77777777" w:rsidR="00C83E31" w:rsidRPr="002758B0" w:rsidRDefault="00C83E31" w:rsidP="00F84EA5">
            <w:pPr>
              <w:pStyle w:val="tabletext11"/>
              <w:rPr>
                <w:kern w:val="18"/>
              </w:rPr>
            </w:pPr>
            <w:r w:rsidRPr="002758B0">
              <w:rPr>
                <w:kern w:val="18"/>
              </w:rPr>
              <w:t xml:space="preserve">For Deductible factors, refer to Rule </w:t>
            </w:r>
            <w:r w:rsidRPr="002758B0">
              <w:rPr>
                <w:rStyle w:val="rulelink"/>
              </w:rPr>
              <w:t>298.</w:t>
            </w:r>
          </w:p>
        </w:tc>
      </w:tr>
      <w:tr w:rsidR="00C83E31" w:rsidRPr="002758B0" w14:paraId="1A27DC5E" w14:textId="77777777" w:rsidTr="002C54CD">
        <w:trPr>
          <w:cantSplit/>
        </w:trPr>
        <w:tc>
          <w:tcPr>
            <w:tcW w:w="220" w:type="dxa"/>
          </w:tcPr>
          <w:p w14:paraId="6ADA3A41" w14:textId="77777777" w:rsidR="00C83E31" w:rsidRPr="002758B0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2758B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0F9CC85" w14:textId="77777777" w:rsidR="00C83E31" w:rsidRPr="002758B0" w:rsidRDefault="00C83E31" w:rsidP="00F84EA5">
            <w:pPr>
              <w:pStyle w:val="tabletext11"/>
              <w:rPr>
                <w:kern w:val="18"/>
              </w:rPr>
            </w:pPr>
            <w:r w:rsidRPr="002758B0">
              <w:rPr>
                <w:kern w:val="18"/>
              </w:rPr>
              <w:t xml:space="preserve">For Vehicle Value factors, refer to Rule </w:t>
            </w:r>
            <w:r w:rsidRPr="002758B0">
              <w:rPr>
                <w:rStyle w:val="rulelink"/>
              </w:rPr>
              <w:t>301.</w:t>
            </w:r>
          </w:p>
        </w:tc>
      </w:tr>
      <w:tr w:rsidR="00C83E31" w:rsidRPr="002758B0" w14:paraId="192B5B4C" w14:textId="77777777" w:rsidTr="002C54CD">
        <w:trPr>
          <w:cantSplit/>
        </w:trPr>
        <w:tc>
          <w:tcPr>
            <w:tcW w:w="220" w:type="dxa"/>
          </w:tcPr>
          <w:p w14:paraId="063DB1A8" w14:textId="77777777" w:rsidR="00C83E31" w:rsidRPr="002758B0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D533A8" w14:textId="77777777" w:rsidR="00C83E31" w:rsidRPr="002758B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758B0" w14:paraId="0B72C018" w14:textId="77777777" w:rsidTr="002C54CD">
        <w:trPr>
          <w:cantSplit/>
        </w:trPr>
        <w:tc>
          <w:tcPr>
            <w:tcW w:w="220" w:type="dxa"/>
          </w:tcPr>
          <w:p w14:paraId="2F5A2CFB" w14:textId="77777777" w:rsidR="00C83E31" w:rsidRPr="002758B0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17C5FC4" w14:textId="77777777" w:rsidR="00C83E31" w:rsidRPr="002758B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758B0" w14:paraId="657D6AC3" w14:textId="77777777" w:rsidTr="002C54CD">
        <w:trPr>
          <w:cantSplit/>
        </w:trPr>
        <w:tc>
          <w:tcPr>
            <w:tcW w:w="220" w:type="dxa"/>
          </w:tcPr>
          <w:p w14:paraId="4C3FFCAF" w14:textId="77777777" w:rsidR="00C83E31" w:rsidRPr="002758B0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DCDA69B" w14:textId="77777777" w:rsidR="00C83E31" w:rsidRPr="002758B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758B0" w14:paraId="6EE7DDA8" w14:textId="77777777" w:rsidTr="002C54CD">
        <w:trPr>
          <w:cantSplit/>
        </w:trPr>
        <w:tc>
          <w:tcPr>
            <w:tcW w:w="220" w:type="dxa"/>
          </w:tcPr>
          <w:p w14:paraId="1775AE9B" w14:textId="77777777" w:rsidR="00C83E31" w:rsidRPr="002758B0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8B83C24" w14:textId="77777777" w:rsidR="00C83E31" w:rsidRPr="002758B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758B0" w14:paraId="04E68F77" w14:textId="77777777" w:rsidTr="002C54CD">
        <w:trPr>
          <w:cantSplit/>
        </w:trPr>
        <w:tc>
          <w:tcPr>
            <w:tcW w:w="220" w:type="dxa"/>
          </w:tcPr>
          <w:p w14:paraId="502F7928" w14:textId="77777777" w:rsidR="00C83E31" w:rsidRPr="002758B0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847C893" w14:textId="77777777" w:rsidR="00C83E31" w:rsidRPr="002758B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758B0" w14:paraId="21BE5AA5" w14:textId="77777777" w:rsidTr="002C54CD">
        <w:trPr>
          <w:cantSplit/>
        </w:trPr>
        <w:tc>
          <w:tcPr>
            <w:tcW w:w="220" w:type="dxa"/>
          </w:tcPr>
          <w:p w14:paraId="1C1A7677" w14:textId="77777777" w:rsidR="00C83E31" w:rsidRPr="002758B0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E3F697B" w14:textId="77777777" w:rsidR="00C83E31" w:rsidRPr="002758B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758B0" w14:paraId="12C91C20" w14:textId="77777777" w:rsidTr="002C54CD">
        <w:trPr>
          <w:cantSplit/>
        </w:trPr>
        <w:tc>
          <w:tcPr>
            <w:tcW w:w="220" w:type="dxa"/>
          </w:tcPr>
          <w:p w14:paraId="1EA81FF2" w14:textId="77777777" w:rsidR="00C83E31" w:rsidRPr="002758B0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2DE3CA4" w14:textId="77777777" w:rsidR="00C83E31" w:rsidRPr="002758B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758B0" w14:paraId="36997369" w14:textId="77777777" w:rsidTr="002C54CD">
        <w:trPr>
          <w:cantSplit/>
        </w:trPr>
        <w:tc>
          <w:tcPr>
            <w:tcW w:w="220" w:type="dxa"/>
          </w:tcPr>
          <w:p w14:paraId="4848A21C" w14:textId="77777777" w:rsidR="00C83E31" w:rsidRPr="002758B0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57FE5A3" w14:textId="77777777" w:rsidR="00C83E31" w:rsidRPr="002758B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758B0" w14:paraId="1C06174E" w14:textId="77777777" w:rsidTr="002C54CD">
        <w:trPr>
          <w:cantSplit/>
        </w:trPr>
        <w:tc>
          <w:tcPr>
            <w:tcW w:w="220" w:type="dxa"/>
          </w:tcPr>
          <w:p w14:paraId="37ED4AC7" w14:textId="77777777" w:rsidR="00C83E31" w:rsidRPr="002758B0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55A80A6" w14:textId="77777777" w:rsidR="00C83E31" w:rsidRPr="002758B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758B0" w14:paraId="6A9A9809" w14:textId="77777777" w:rsidTr="002C54CD">
        <w:trPr>
          <w:cantSplit/>
        </w:trPr>
        <w:tc>
          <w:tcPr>
            <w:tcW w:w="220" w:type="dxa"/>
          </w:tcPr>
          <w:p w14:paraId="30B8CB40" w14:textId="77777777" w:rsidR="00C83E31" w:rsidRPr="002758B0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C5A2DC4" w14:textId="77777777" w:rsidR="00C83E31" w:rsidRPr="002758B0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47C77752" w14:textId="77777777" w:rsidR="00C83E31" w:rsidRDefault="00C83E31" w:rsidP="00F84EA5">
      <w:pPr>
        <w:pStyle w:val="isonormal"/>
      </w:pPr>
    </w:p>
    <w:p w14:paraId="4A396DC3" w14:textId="77777777" w:rsidR="00C83E31" w:rsidRDefault="00C83E31" w:rsidP="00F84EA5">
      <w:pPr>
        <w:pStyle w:val="isonormal"/>
        <w:jc w:val="left"/>
      </w:pPr>
    </w:p>
    <w:p w14:paraId="1834BE0A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A6B4433" w14:textId="77777777" w:rsidR="00C83E31" w:rsidRPr="009460BD" w:rsidRDefault="00C83E31" w:rsidP="00F84EA5">
      <w:pPr>
        <w:pStyle w:val="subcap"/>
      </w:pPr>
      <w:r w:rsidRPr="009460BD">
        <w:lastRenderedPageBreak/>
        <w:t>TERRITORY 120</w:t>
      </w:r>
    </w:p>
    <w:p w14:paraId="402425B4" w14:textId="77777777" w:rsidR="00C83E31" w:rsidRPr="009460BD" w:rsidRDefault="00C83E31" w:rsidP="00F84EA5">
      <w:pPr>
        <w:pStyle w:val="subcap2"/>
      </w:pPr>
      <w:r w:rsidRPr="009460BD">
        <w:t>PHYS DAM</w:t>
      </w:r>
    </w:p>
    <w:p w14:paraId="45C747AD" w14:textId="77777777" w:rsidR="00C83E31" w:rsidRPr="009460BD" w:rsidRDefault="00C83E31" w:rsidP="00F84EA5">
      <w:pPr>
        <w:pStyle w:val="isonormal"/>
      </w:pPr>
    </w:p>
    <w:p w14:paraId="09159729" w14:textId="77777777" w:rsidR="00C83E31" w:rsidRPr="009460BD" w:rsidRDefault="00C83E31" w:rsidP="00F84EA5">
      <w:pPr>
        <w:pStyle w:val="isonormal"/>
        <w:sectPr w:rsidR="00C83E31" w:rsidRPr="009460BD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C83E31" w:rsidRPr="009460BD" w14:paraId="78B71214" w14:textId="77777777" w:rsidTr="002C54C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1C54B52C" w14:textId="77777777" w:rsidR="00C83E31" w:rsidRPr="009460BD" w:rsidRDefault="00C83E31" w:rsidP="00F84EA5">
            <w:pPr>
              <w:pStyle w:val="tablehead"/>
              <w:rPr>
                <w:kern w:val="18"/>
              </w:rPr>
            </w:pPr>
            <w:r w:rsidRPr="009460BD">
              <w:rPr>
                <w:kern w:val="18"/>
              </w:rPr>
              <w:t>PHYSICAL DAMAGE</w:t>
            </w:r>
            <w:r w:rsidRPr="009460BD">
              <w:rPr>
                <w:kern w:val="18"/>
              </w:rPr>
              <w:br/>
              <w:t>Original Cost New Range</w:t>
            </w:r>
            <w:r w:rsidRPr="009460BD">
              <w:rPr>
                <w:kern w:val="18"/>
              </w:rPr>
              <w:br/>
              <w:t>$25,000 – 29,999</w:t>
            </w:r>
          </w:p>
        </w:tc>
      </w:tr>
      <w:tr w:rsidR="00C83E31" w:rsidRPr="009460BD" w14:paraId="336F1082" w14:textId="77777777" w:rsidTr="002C54C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23D72D7" w14:textId="77777777" w:rsidR="00C83E31" w:rsidRPr="009460BD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A6B7966" w14:textId="77777777" w:rsidR="00C83E31" w:rsidRPr="009460BD" w:rsidRDefault="00C83E31" w:rsidP="00F84EA5">
            <w:pPr>
              <w:pStyle w:val="tablehead"/>
              <w:rPr>
                <w:kern w:val="18"/>
              </w:rPr>
            </w:pPr>
            <w:r w:rsidRPr="009460BD">
              <w:rPr>
                <w:kern w:val="18"/>
              </w:rPr>
              <w:t>Specified</w:t>
            </w:r>
            <w:r w:rsidRPr="009460BD">
              <w:rPr>
                <w:kern w:val="18"/>
              </w:rPr>
              <w:br/>
              <w:t>Causes</w:t>
            </w:r>
            <w:r w:rsidRPr="009460BD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81D08FB" w14:textId="77777777" w:rsidR="00C83E31" w:rsidRPr="009460BD" w:rsidRDefault="00C83E31" w:rsidP="00F84EA5">
            <w:pPr>
              <w:pStyle w:val="tablehead"/>
              <w:rPr>
                <w:kern w:val="18"/>
              </w:rPr>
            </w:pPr>
            <w:r w:rsidRPr="009460BD">
              <w:rPr>
                <w:kern w:val="18"/>
              </w:rPr>
              <w:br/>
            </w:r>
            <w:r w:rsidRPr="009460BD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CEE779A" w14:textId="77777777" w:rsidR="00C83E31" w:rsidRPr="009460BD" w:rsidRDefault="00C83E31" w:rsidP="00F84EA5">
            <w:pPr>
              <w:pStyle w:val="tablehead"/>
              <w:rPr>
                <w:kern w:val="18"/>
              </w:rPr>
            </w:pPr>
            <w:r w:rsidRPr="009460BD">
              <w:rPr>
                <w:kern w:val="18"/>
              </w:rPr>
              <w:t>$500</w:t>
            </w:r>
            <w:r w:rsidRPr="009460BD">
              <w:rPr>
                <w:kern w:val="18"/>
              </w:rPr>
              <w:br/>
              <w:t>Ded.</w:t>
            </w:r>
            <w:r w:rsidRPr="009460BD">
              <w:rPr>
                <w:kern w:val="18"/>
              </w:rPr>
              <w:br/>
              <w:t>Coll.</w:t>
            </w:r>
          </w:p>
        </w:tc>
      </w:tr>
      <w:tr w:rsidR="00C83E31" w:rsidRPr="009460BD" w14:paraId="1310F31E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6D92298" w14:textId="77777777" w:rsidR="00C83E31" w:rsidRPr="009460BD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9460BD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C83E31" w:rsidRPr="009460BD" w14:paraId="3D69A566" w14:textId="77777777" w:rsidTr="002C54CD">
        <w:trPr>
          <w:cantSplit/>
        </w:trPr>
        <w:tc>
          <w:tcPr>
            <w:tcW w:w="540" w:type="dxa"/>
            <w:gridSpan w:val="2"/>
          </w:tcPr>
          <w:p w14:paraId="0C4B8DD5" w14:textId="77777777" w:rsidR="00C83E31" w:rsidRPr="009460BD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98CE63E" w14:textId="77777777" w:rsidR="00C83E31" w:rsidRPr="009460BD" w:rsidRDefault="00C83E31" w:rsidP="00F84EA5">
            <w:pPr>
              <w:pStyle w:val="tabletext11"/>
              <w:rPr>
                <w:b/>
                <w:kern w:val="18"/>
              </w:rPr>
            </w:pPr>
            <w:r w:rsidRPr="009460BD">
              <w:rPr>
                <w:b/>
                <w:kern w:val="18"/>
              </w:rPr>
              <w:t>– Local And Intermediate – All Vehicles</w:t>
            </w:r>
          </w:p>
        </w:tc>
      </w:tr>
      <w:tr w:rsidR="00C83E31" w:rsidRPr="009460BD" w14:paraId="40AB2C57" w14:textId="77777777" w:rsidTr="002C54CD">
        <w:trPr>
          <w:cantSplit/>
        </w:trPr>
        <w:tc>
          <w:tcPr>
            <w:tcW w:w="540" w:type="dxa"/>
            <w:gridSpan w:val="2"/>
          </w:tcPr>
          <w:p w14:paraId="18FB21D5" w14:textId="77777777" w:rsidR="00C83E31" w:rsidRPr="009460BD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54DB1CE" w14:textId="77777777" w:rsidR="00C83E31" w:rsidRPr="009460BD" w:rsidRDefault="00C83E31" w:rsidP="00F84EA5">
            <w:pPr>
              <w:pStyle w:val="tabletext11"/>
              <w:rPr>
                <w:b/>
                <w:kern w:val="18"/>
              </w:rPr>
            </w:pPr>
            <w:r w:rsidRPr="009460BD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C83E31" w:rsidRPr="009460BD" w14:paraId="14A36D8F" w14:textId="77777777" w:rsidTr="002C54CD">
        <w:trPr>
          <w:cantSplit/>
        </w:trPr>
        <w:tc>
          <w:tcPr>
            <w:tcW w:w="4860" w:type="dxa"/>
            <w:gridSpan w:val="3"/>
          </w:tcPr>
          <w:p w14:paraId="01D0CCDE" w14:textId="77777777" w:rsidR="00C83E31" w:rsidRPr="009460BD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2500A29" w14:textId="77777777" w:rsidR="00C83E31" w:rsidRPr="009460B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460BD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13A29281" w14:textId="77777777" w:rsidR="00C83E31" w:rsidRPr="009460B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460BD">
              <w:rPr>
                <w:kern w:val="18"/>
              </w:rPr>
              <w:t>$    83</w:t>
            </w:r>
          </w:p>
        </w:tc>
        <w:tc>
          <w:tcPr>
            <w:tcW w:w="1500" w:type="dxa"/>
          </w:tcPr>
          <w:p w14:paraId="5EDB0D8B" w14:textId="77777777" w:rsidR="00C83E31" w:rsidRPr="009460B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460BD">
              <w:rPr>
                <w:kern w:val="18"/>
              </w:rPr>
              <w:t>$   259</w:t>
            </w:r>
          </w:p>
        </w:tc>
      </w:tr>
      <w:tr w:rsidR="00C83E31" w:rsidRPr="009460BD" w14:paraId="35698253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CAEB52E" w14:textId="77777777" w:rsidR="00C83E31" w:rsidRPr="009460BD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9460BD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C83E31" w:rsidRPr="009460BD" w14:paraId="3F504214" w14:textId="77777777" w:rsidTr="002C54CD">
        <w:trPr>
          <w:cantSplit/>
        </w:trPr>
        <w:tc>
          <w:tcPr>
            <w:tcW w:w="4860" w:type="dxa"/>
            <w:gridSpan w:val="3"/>
          </w:tcPr>
          <w:p w14:paraId="2BB9711C" w14:textId="77777777" w:rsidR="00C83E31" w:rsidRPr="009460BD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435198A" w14:textId="77777777" w:rsidR="00C83E31" w:rsidRPr="009460BD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42178DC" w14:textId="77777777" w:rsidR="00C83E31" w:rsidRPr="009460BD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3264C78" w14:textId="77777777" w:rsidR="00C83E31" w:rsidRPr="009460BD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9460BD" w14:paraId="1A1F4FF9" w14:textId="77777777" w:rsidTr="002C54CD">
        <w:trPr>
          <w:cantSplit/>
        </w:trPr>
        <w:tc>
          <w:tcPr>
            <w:tcW w:w="4860" w:type="dxa"/>
            <w:gridSpan w:val="3"/>
          </w:tcPr>
          <w:p w14:paraId="0503D2BC" w14:textId="77777777" w:rsidR="00C83E31" w:rsidRPr="009460BD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EB82520" w14:textId="77777777" w:rsidR="00C83E31" w:rsidRPr="009460B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460BD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79752A9E" w14:textId="77777777" w:rsidR="00C83E31" w:rsidRPr="009460B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460BD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1EF0E21E" w14:textId="77777777" w:rsidR="00C83E31" w:rsidRPr="009460B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460BD">
              <w:rPr>
                <w:kern w:val="18"/>
              </w:rPr>
              <w:t>$   303</w:t>
            </w:r>
          </w:p>
        </w:tc>
      </w:tr>
      <w:tr w:rsidR="00C83E31" w:rsidRPr="009460BD" w14:paraId="7C9E3EFF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E4BCA57" w14:textId="77777777" w:rsidR="00C83E31" w:rsidRPr="009460BD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460BD" w14:paraId="05C4AACA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DE3C335" w14:textId="77777777" w:rsidR="00C83E31" w:rsidRPr="009460BD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9460BD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C83E31" w:rsidRPr="009460BD" w14:paraId="4A037D97" w14:textId="77777777" w:rsidTr="002C54CD">
        <w:trPr>
          <w:cantSplit/>
        </w:trPr>
        <w:tc>
          <w:tcPr>
            <w:tcW w:w="540" w:type="dxa"/>
            <w:gridSpan w:val="2"/>
          </w:tcPr>
          <w:p w14:paraId="64D8B563" w14:textId="77777777" w:rsidR="00C83E31" w:rsidRPr="009460BD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8B38508" w14:textId="77777777" w:rsidR="00C83E31" w:rsidRPr="009460BD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9460BD">
              <w:rPr>
                <w:b/>
                <w:caps/>
                <w:kern w:val="18"/>
              </w:rPr>
              <w:t>– taxicabs and limousines</w:t>
            </w:r>
          </w:p>
        </w:tc>
      </w:tr>
      <w:tr w:rsidR="00C83E31" w:rsidRPr="009460BD" w14:paraId="475B8E5D" w14:textId="77777777" w:rsidTr="002C54CD">
        <w:trPr>
          <w:cantSplit/>
        </w:trPr>
        <w:tc>
          <w:tcPr>
            <w:tcW w:w="4860" w:type="dxa"/>
            <w:gridSpan w:val="3"/>
          </w:tcPr>
          <w:p w14:paraId="02F5E319" w14:textId="77777777" w:rsidR="00C83E31" w:rsidRPr="009460BD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E15F65F" w14:textId="77777777" w:rsidR="00C83E31" w:rsidRPr="009460B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460BD">
              <w:rPr>
                <w:kern w:val="18"/>
              </w:rPr>
              <w:t>$   100</w:t>
            </w:r>
          </w:p>
        </w:tc>
        <w:tc>
          <w:tcPr>
            <w:tcW w:w="1500" w:type="dxa"/>
          </w:tcPr>
          <w:p w14:paraId="1B996E83" w14:textId="77777777" w:rsidR="00C83E31" w:rsidRPr="009460B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460BD">
              <w:rPr>
                <w:kern w:val="18"/>
              </w:rPr>
              <w:t>$   126</w:t>
            </w:r>
          </w:p>
        </w:tc>
        <w:tc>
          <w:tcPr>
            <w:tcW w:w="1500" w:type="dxa"/>
          </w:tcPr>
          <w:p w14:paraId="68315375" w14:textId="77777777" w:rsidR="00C83E31" w:rsidRPr="009460B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460BD">
              <w:rPr>
                <w:kern w:val="18"/>
              </w:rPr>
              <w:t>$   583</w:t>
            </w:r>
          </w:p>
        </w:tc>
      </w:tr>
      <w:tr w:rsidR="00C83E31" w:rsidRPr="009460BD" w14:paraId="6EC4A7E7" w14:textId="77777777" w:rsidTr="002C54CD">
        <w:trPr>
          <w:cantSplit/>
        </w:trPr>
        <w:tc>
          <w:tcPr>
            <w:tcW w:w="540" w:type="dxa"/>
            <w:gridSpan w:val="2"/>
          </w:tcPr>
          <w:p w14:paraId="1E715DFA" w14:textId="77777777" w:rsidR="00C83E31" w:rsidRPr="009460BD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E2F11A3" w14:textId="77777777" w:rsidR="00C83E31" w:rsidRPr="009460BD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9460BD">
              <w:rPr>
                <w:b/>
                <w:caps/>
                <w:kern w:val="18"/>
              </w:rPr>
              <w:t>– SCHOOL AND CHURCH BUSES</w:t>
            </w:r>
          </w:p>
        </w:tc>
      </w:tr>
      <w:tr w:rsidR="00C83E31" w:rsidRPr="009460BD" w14:paraId="5C53B0CB" w14:textId="77777777" w:rsidTr="002C54CD">
        <w:trPr>
          <w:cantSplit/>
        </w:trPr>
        <w:tc>
          <w:tcPr>
            <w:tcW w:w="4860" w:type="dxa"/>
            <w:gridSpan w:val="3"/>
          </w:tcPr>
          <w:p w14:paraId="096A3558" w14:textId="77777777" w:rsidR="00C83E31" w:rsidRPr="009460BD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A8D1E26" w14:textId="77777777" w:rsidR="00C83E31" w:rsidRPr="009460B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460BD">
              <w:rPr>
                <w:kern w:val="18"/>
              </w:rPr>
              <w:t>$    45</w:t>
            </w:r>
          </w:p>
        </w:tc>
        <w:tc>
          <w:tcPr>
            <w:tcW w:w="1500" w:type="dxa"/>
          </w:tcPr>
          <w:p w14:paraId="22CA85F4" w14:textId="77777777" w:rsidR="00C83E31" w:rsidRPr="009460B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460BD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4E819591" w14:textId="77777777" w:rsidR="00C83E31" w:rsidRPr="009460B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460BD">
              <w:rPr>
                <w:kern w:val="18"/>
              </w:rPr>
              <w:t>$   163</w:t>
            </w:r>
          </w:p>
        </w:tc>
      </w:tr>
      <w:tr w:rsidR="00C83E31" w:rsidRPr="009460BD" w14:paraId="05A32A68" w14:textId="77777777" w:rsidTr="002C54CD">
        <w:trPr>
          <w:cantSplit/>
        </w:trPr>
        <w:tc>
          <w:tcPr>
            <w:tcW w:w="540" w:type="dxa"/>
            <w:gridSpan w:val="2"/>
          </w:tcPr>
          <w:p w14:paraId="11B242C7" w14:textId="77777777" w:rsidR="00C83E31" w:rsidRPr="009460BD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EB87666" w14:textId="77777777" w:rsidR="00C83E31" w:rsidRPr="009460BD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9460BD">
              <w:rPr>
                <w:b/>
                <w:caps/>
                <w:kern w:val="18"/>
              </w:rPr>
              <w:t>– OTHER BUSES</w:t>
            </w:r>
          </w:p>
        </w:tc>
      </w:tr>
      <w:tr w:rsidR="00C83E31" w:rsidRPr="009460BD" w14:paraId="3E7F968C" w14:textId="77777777" w:rsidTr="002C54CD">
        <w:trPr>
          <w:cantSplit/>
        </w:trPr>
        <w:tc>
          <w:tcPr>
            <w:tcW w:w="4860" w:type="dxa"/>
            <w:gridSpan w:val="3"/>
          </w:tcPr>
          <w:p w14:paraId="5F9E9B4A" w14:textId="77777777" w:rsidR="00C83E31" w:rsidRPr="009460BD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2B858F9" w14:textId="77777777" w:rsidR="00C83E31" w:rsidRPr="009460B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460BD">
              <w:rPr>
                <w:kern w:val="18"/>
              </w:rPr>
              <w:t>$    45</w:t>
            </w:r>
          </w:p>
        </w:tc>
        <w:tc>
          <w:tcPr>
            <w:tcW w:w="1500" w:type="dxa"/>
          </w:tcPr>
          <w:p w14:paraId="553A224C" w14:textId="77777777" w:rsidR="00C83E31" w:rsidRPr="009460B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460BD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32428F48" w14:textId="77777777" w:rsidR="00C83E31" w:rsidRPr="009460B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460BD">
              <w:rPr>
                <w:kern w:val="18"/>
              </w:rPr>
              <w:t>$   163</w:t>
            </w:r>
          </w:p>
        </w:tc>
      </w:tr>
      <w:tr w:rsidR="00C83E31" w:rsidRPr="009460BD" w14:paraId="1105855E" w14:textId="77777777" w:rsidTr="002C54CD">
        <w:trPr>
          <w:cantSplit/>
        </w:trPr>
        <w:tc>
          <w:tcPr>
            <w:tcW w:w="540" w:type="dxa"/>
            <w:gridSpan w:val="2"/>
          </w:tcPr>
          <w:p w14:paraId="3FBF4716" w14:textId="77777777" w:rsidR="00C83E31" w:rsidRPr="009460BD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816E2BF" w14:textId="77777777" w:rsidR="00C83E31" w:rsidRPr="009460BD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9460BD">
              <w:rPr>
                <w:b/>
                <w:caps/>
                <w:kern w:val="18"/>
              </w:rPr>
              <w:t>– VAN POOLS</w:t>
            </w:r>
          </w:p>
        </w:tc>
      </w:tr>
      <w:tr w:rsidR="00C83E31" w:rsidRPr="009460BD" w14:paraId="31298002" w14:textId="77777777" w:rsidTr="002C54CD">
        <w:trPr>
          <w:cantSplit/>
        </w:trPr>
        <w:tc>
          <w:tcPr>
            <w:tcW w:w="4860" w:type="dxa"/>
            <w:gridSpan w:val="3"/>
          </w:tcPr>
          <w:p w14:paraId="1BDA21AC" w14:textId="77777777" w:rsidR="00C83E31" w:rsidRPr="009460BD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A4A71A5" w14:textId="77777777" w:rsidR="00C83E31" w:rsidRPr="009460B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460BD">
              <w:rPr>
                <w:kern w:val="18"/>
              </w:rPr>
              <w:t>$   100</w:t>
            </w:r>
          </w:p>
        </w:tc>
        <w:tc>
          <w:tcPr>
            <w:tcW w:w="1500" w:type="dxa"/>
          </w:tcPr>
          <w:p w14:paraId="34F67639" w14:textId="77777777" w:rsidR="00C83E31" w:rsidRPr="009460B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460BD">
              <w:rPr>
                <w:kern w:val="18"/>
              </w:rPr>
              <w:t>$   126</w:t>
            </w:r>
          </w:p>
        </w:tc>
        <w:tc>
          <w:tcPr>
            <w:tcW w:w="1500" w:type="dxa"/>
          </w:tcPr>
          <w:p w14:paraId="6E2233C8" w14:textId="77777777" w:rsidR="00C83E31" w:rsidRPr="009460B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9460BD">
              <w:rPr>
                <w:kern w:val="18"/>
              </w:rPr>
              <w:t>$   583</w:t>
            </w:r>
          </w:p>
        </w:tc>
      </w:tr>
      <w:tr w:rsidR="00C83E31" w:rsidRPr="009460BD" w14:paraId="20831043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020AC6A" w14:textId="77777777" w:rsidR="00C83E31" w:rsidRPr="009460BD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460BD" w14:paraId="0FB53440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F13A531" w14:textId="77777777" w:rsidR="00C83E31" w:rsidRPr="009460BD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460BD" w14:paraId="6C00A873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35A240DC" w14:textId="77777777" w:rsidR="00C83E31" w:rsidRPr="009460BD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9460B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C9F07F2" w14:textId="77777777" w:rsidR="00C83E31" w:rsidRPr="009460BD" w:rsidRDefault="00C83E31" w:rsidP="00F84EA5">
            <w:pPr>
              <w:pStyle w:val="tabletext11"/>
              <w:rPr>
                <w:kern w:val="18"/>
              </w:rPr>
            </w:pPr>
            <w:r w:rsidRPr="009460BD">
              <w:rPr>
                <w:kern w:val="18"/>
              </w:rPr>
              <w:t xml:space="preserve">For Other Than Zone-rated Trucks, Tractors and Trailers Classifications, refer to Rule </w:t>
            </w:r>
            <w:r w:rsidRPr="009460BD">
              <w:rPr>
                <w:rStyle w:val="rulelink"/>
              </w:rPr>
              <w:t>222.</w:t>
            </w:r>
            <w:r w:rsidRPr="009460BD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9460BD" w14:paraId="0BEECE61" w14:textId="77777777" w:rsidTr="002C54CD">
        <w:trPr>
          <w:cantSplit/>
        </w:trPr>
        <w:tc>
          <w:tcPr>
            <w:tcW w:w="220" w:type="dxa"/>
          </w:tcPr>
          <w:p w14:paraId="704B464D" w14:textId="77777777" w:rsidR="00C83E31" w:rsidRPr="009460BD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9460B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2D4E200" w14:textId="77777777" w:rsidR="00C83E31" w:rsidRPr="009460BD" w:rsidRDefault="00C83E31" w:rsidP="00F84EA5">
            <w:pPr>
              <w:pStyle w:val="tabletext11"/>
              <w:rPr>
                <w:kern w:val="18"/>
              </w:rPr>
            </w:pPr>
            <w:r w:rsidRPr="009460BD">
              <w:rPr>
                <w:kern w:val="18"/>
              </w:rPr>
              <w:t xml:space="preserve">For Private Passenger Types Classifications, refer to Rule </w:t>
            </w:r>
            <w:r w:rsidRPr="009460BD">
              <w:rPr>
                <w:rStyle w:val="rulelink"/>
              </w:rPr>
              <w:t>232.</w:t>
            </w:r>
            <w:r w:rsidRPr="009460BD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9460BD" w14:paraId="5D80516A" w14:textId="77777777" w:rsidTr="002C54CD">
        <w:trPr>
          <w:cantSplit/>
        </w:trPr>
        <w:tc>
          <w:tcPr>
            <w:tcW w:w="220" w:type="dxa"/>
          </w:tcPr>
          <w:p w14:paraId="63701170" w14:textId="77777777" w:rsidR="00C83E31" w:rsidRPr="009460BD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9460B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D59EA59" w14:textId="77777777" w:rsidR="00C83E31" w:rsidRPr="009460BD" w:rsidRDefault="00C83E31" w:rsidP="00F84EA5">
            <w:pPr>
              <w:pStyle w:val="tabletext11"/>
              <w:rPr>
                <w:kern w:val="18"/>
              </w:rPr>
            </w:pPr>
            <w:r w:rsidRPr="009460BD">
              <w:rPr>
                <w:kern w:val="18"/>
              </w:rPr>
              <w:t xml:space="preserve">For Other Than Zone-rated Publics Autos, refer to Rule </w:t>
            </w:r>
            <w:r w:rsidRPr="009460BD">
              <w:rPr>
                <w:rStyle w:val="rulelink"/>
              </w:rPr>
              <w:t>239.</w:t>
            </w:r>
            <w:r w:rsidRPr="009460BD">
              <w:rPr>
                <w:rStyle w:val="rulelink"/>
                <w:b w:val="0"/>
              </w:rPr>
              <w:t xml:space="preserve"> for premium development</w:t>
            </w:r>
            <w:r w:rsidRPr="009460BD">
              <w:rPr>
                <w:rStyle w:val="rulelink"/>
              </w:rPr>
              <w:t>.</w:t>
            </w:r>
          </w:p>
        </w:tc>
      </w:tr>
      <w:tr w:rsidR="00C83E31" w:rsidRPr="009460BD" w14:paraId="1A733B04" w14:textId="77777777" w:rsidTr="002C54CD">
        <w:trPr>
          <w:cantSplit/>
        </w:trPr>
        <w:tc>
          <w:tcPr>
            <w:tcW w:w="220" w:type="dxa"/>
          </w:tcPr>
          <w:p w14:paraId="1EC03DBB" w14:textId="77777777" w:rsidR="00C83E31" w:rsidRPr="009460BD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9460B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00CE9D4" w14:textId="77777777" w:rsidR="00C83E31" w:rsidRPr="009460BD" w:rsidRDefault="00C83E31" w:rsidP="00F84EA5">
            <w:pPr>
              <w:pStyle w:val="tabletext11"/>
              <w:rPr>
                <w:kern w:val="18"/>
              </w:rPr>
            </w:pPr>
            <w:r w:rsidRPr="009460BD">
              <w:rPr>
                <w:kern w:val="18"/>
              </w:rPr>
              <w:t xml:space="preserve">For Deductible factors, refer to Rule </w:t>
            </w:r>
            <w:r w:rsidRPr="009460BD">
              <w:rPr>
                <w:rStyle w:val="rulelink"/>
              </w:rPr>
              <w:t>298.</w:t>
            </w:r>
          </w:p>
        </w:tc>
      </w:tr>
      <w:tr w:rsidR="00C83E31" w:rsidRPr="009460BD" w14:paraId="13C4AEF4" w14:textId="77777777" w:rsidTr="002C54CD">
        <w:trPr>
          <w:cantSplit/>
        </w:trPr>
        <w:tc>
          <w:tcPr>
            <w:tcW w:w="220" w:type="dxa"/>
          </w:tcPr>
          <w:p w14:paraId="51ABC97D" w14:textId="77777777" w:rsidR="00C83E31" w:rsidRPr="009460BD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9460B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65DB3BA" w14:textId="77777777" w:rsidR="00C83E31" w:rsidRPr="009460BD" w:rsidRDefault="00C83E31" w:rsidP="00F84EA5">
            <w:pPr>
              <w:pStyle w:val="tabletext11"/>
              <w:rPr>
                <w:kern w:val="18"/>
              </w:rPr>
            </w:pPr>
            <w:r w:rsidRPr="009460BD">
              <w:rPr>
                <w:kern w:val="18"/>
              </w:rPr>
              <w:t xml:space="preserve">For Vehicle Value factors, refer to Rule </w:t>
            </w:r>
            <w:r w:rsidRPr="009460BD">
              <w:rPr>
                <w:rStyle w:val="rulelink"/>
              </w:rPr>
              <w:t>301.</w:t>
            </w:r>
          </w:p>
        </w:tc>
      </w:tr>
      <w:tr w:rsidR="00C83E31" w:rsidRPr="009460BD" w14:paraId="716D0667" w14:textId="77777777" w:rsidTr="002C54CD">
        <w:trPr>
          <w:cantSplit/>
        </w:trPr>
        <w:tc>
          <w:tcPr>
            <w:tcW w:w="220" w:type="dxa"/>
          </w:tcPr>
          <w:p w14:paraId="7B788BF2" w14:textId="77777777" w:rsidR="00C83E31" w:rsidRPr="009460BD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A9DC3CA" w14:textId="77777777" w:rsidR="00C83E31" w:rsidRPr="009460BD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460BD" w14:paraId="130EFE55" w14:textId="77777777" w:rsidTr="002C54CD">
        <w:trPr>
          <w:cantSplit/>
        </w:trPr>
        <w:tc>
          <w:tcPr>
            <w:tcW w:w="220" w:type="dxa"/>
          </w:tcPr>
          <w:p w14:paraId="7E9B9E71" w14:textId="77777777" w:rsidR="00C83E31" w:rsidRPr="009460BD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31A4D29" w14:textId="77777777" w:rsidR="00C83E31" w:rsidRPr="009460BD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460BD" w14:paraId="0932841E" w14:textId="77777777" w:rsidTr="002C54CD">
        <w:trPr>
          <w:cantSplit/>
        </w:trPr>
        <w:tc>
          <w:tcPr>
            <w:tcW w:w="220" w:type="dxa"/>
          </w:tcPr>
          <w:p w14:paraId="413FAD97" w14:textId="77777777" w:rsidR="00C83E31" w:rsidRPr="009460BD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2F341DD" w14:textId="77777777" w:rsidR="00C83E31" w:rsidRPr="009460BD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460BD" w14:paraId="0560075A" w14:textId="77777777" w:rsidTr="002C54CD">
        <w:trPr>
          <w:cantSplit/>
        </w:trPr>
        <w:tc>
          <w:tcPr>
            <w:tcW w:w="220" w:type="dxa"/>
          </w:tcPr>
          <w:p w14:paraId="72033BA7" w14:textId="77777777" w:rsidR="00C83E31" w:rsidRPr="009460BD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1145DD3" w14:textId="77777777" w:rsidR="00C83E31" w:rsidRPr="009460BD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460BD" w14:paraId="0978E3E6" w14:textId="77777777" w:rsidTr="002C54CD">
        <w:trPr>
          <w:cantSplit/>
        </w:trPr>
        <w:tc>
          <w:tcPr>
            <w:tcW w:w="220" w:type="dxa"/>
          </w:tcPr>
          <w:p w14:paraId="5006B4CD" w14:textId="77777777" w:rsidR="00C83E31" w:rsidRPr="009460BD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C530F26" w14:textId="77777777" w:rsidR="00C83E31" w:rsidRPr="009460BD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460BD" w14:paraId="110E4470" w14:textId="77777777" w:rsidTr="002C54CD">
        <w:trPr>
          <w:cantSplit/>
        </w:trPr>
        <w:tc>
          <w:tcPr>
            <w:tcW w:w="220" w:type="dxa"/>
          </w:tcPr>
          <w:p w14:paraId="7DCB9FC7" w14:textId="77777777" w:rsidR="00C83E31" w:rsidRPr="009460BD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BDA276" w14:textId="77777777" w:rsidR="00C83E31" w:rsidRPr="009460BD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460BD" w14:paraId="0B52FF4C" w14:textId="77777777" w:rsidTr="002C54CD">
        <w:trPr>
          <w:cantSplit/>
        </w:trPr>
        <w:tc>
          <w:tcPr>
            <w:tcW w:w="220" w:type="dxa"/>
          </w:tcPr>
          <w:p w14:paraId="6B643FAC" w14:textId="77777777" w:rsidR="00C83E31" w:rsidRPr="009460BD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FEB9228" w14:textId="77777777" w:rsidR="00C83E31" w:rsidRPr="009460BD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460BD" w14:paraId="3F4A379D" w14:textId="77777777" w:rsidTr="002C54CD">
        <w:trPr>
          <w:cantSplit/>
        </w:trPr>
        <w:tc>
          <w:tcPr>
            <w:tcW w:w="220" w:type="dxa"/>
          </w:tcPr>
          <w:p w14:paraId="0A18B658" w14:textId="77777777" w:rsidR="00C83E31" w:rsidRPr="009460BD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117F621" w14:textId="77777777" w:rsidR="00C83E31" w:rsidRPr="009460BD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460BD" w14:paraId="3A29BBF1" w14:textId="77777777" w:rsidTr="002C54CD">
        <w:trPr>
          <w:cantSplit/>
        </w:trPr>
        <w:tc>
          <w:tcPr>
            <w:tcW w:w="220" w:type="dxa"/>
          </w:tcPr>
          <w:p w14:paraId="1D4463F8" w14:textId="77777777" w:rsidR="00C83E31" w:rsidRPr="009460BD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3BBE414" w14:textId="77777777" w:rsidR="00C83E31" w:rsidRPr="009460BD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9460BD" w14:paraId="0681BD5B" w14:textId="77777777" w:rsidTr="002C54CD">
        <w:trPr>
          <w:cantSplit/>
        </w:trPr>
        <w:tc>
          <w:tcPr>
            <w:tcW w:w="220" w:type="dxa"/>
          </w:tcPr>
          <w:p w14:paraId="6E1BDCDF" w14:textId="77777777" w:rsidR="00C83E31" w:rsidRPr="009460BD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DF54C6D" w14:textId="77777777" w:rsidR="00C83E31" w:rsidRPr="009460BD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3A49F1AC" w14:textId="77777777" w:rsidR="00C83E31" w:rsidRDefault="00C83E31" w:rsidP="00F84EA5">
      <w:pPr>
        <w:pStyle w:val="isonormal"/>
      </w:pPr>
    </w:p>
    <w:p w14:paraId="41C9345E" w14:textId="77777777" w:rsidR="00C83E31" w:rsidRDefault="00C83E31" w:rsidP="00F84EA5">
      <w:pPr>
        <w:pStyle w:val="isonormal"/>
        <w:jc w:val="left"/>
      </w:pPr>
    </w:p>
    <w:p w14:paraId="5EEACEAA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1074BC3" w14:textId="77777777" w:rsidR="00C83E31" w:rsidRPr="000B21FA" w:rsidRDefault="00C83E31" w:rsidP="00F84EA5">
      <w:pPr>
        <w:pStyle w:val="subcap"/>
      </w:pPr>
      <w:r w:rsidRPr="000B21FA">
        <w:lastRenderedPageBreak/>
        <w:t>TERRITORY 122</w:t>
      </w:r>
    </w:p>
    <w:p w14:paraId="3FF26948" w14:textId="77777777" w:rsidR="00C83E31" w:rsidRPr="000B21FA" w:rsidRDefault="00C83E31" w:rsidP="00F84EA5">
      <w:pPr>
        <w:pStyle w:val="subcap2"/>
      </w:pPr>
      <w:r w:rsidRPr="000B21FA">
        <w:t>PHYS DAM</w:t>
      </w:r>
    </w:p>
    <w:p w14:paraId="51BDC94B" w14:textId="77777777" w:rsidR="00C83E31" w:rsidRPr="000B21FA" w:rsidRDefault="00C83E31" w:rsidP="00F84EA5">
      <w:pPr>
        <w:pStyle w:val="isonormal"/>
      </w:pPr>
    </w:p>
    <w:p w14:paraId="78E02FCA" w14:textId="77777777" w:rsidR="00C83E31" w:rsidRPr="000B21FA" w:rsidRDefault="00C83E31" w:rsidP="00F84EA5">
      <w:pPr>
        <w:pStyle w:val="isonormal"/>
        <w:sectPr w:rsidR="00C83E31" w:rsidRPr="000B21FA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C83E31" w:rsidRPr="000B21FA" w14:paraId="5F47A177" w14:textId="77777777" w:rsidTr="002C54C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B9647A7" w14:textId="77777777" w:rsidR="00C83E31" w:rsidRPr="000B21FA" w:rsidRDefault="00C83E31" w:rsidP="00F84EA5">
            <w:pPr>
              <w:pStyle w:val="tablehead"/>
              <w:rPr>
                <w:kern w:val="18"/>
              </w:rPr>
            </w:pPr>
            <w:r w:rsidRPr="000B21FA">
              <w:rPr>
                <w:kern w:val="18"/>
              </w:rPr>
              <w:t>PHYSICAL DAMAGE</w:t>
            </w:r>
            <w:r w:rsidRPr="000B21FA">
              <w:rPr>
                <w:kern w:val="18"/>
              </w:rPr>
              <w:br/>
              <w:t>Original Cost New Range</w:t>
            </w:r>
            <w:r w:rsidRPr="000B21FA">
              <w:rPr>
                <w:kern w:val="18"/>
              </w:rPr>
              <w:br/>
              <w:t>$25,000 – 29,999</w:t>
            </w:r>
          </w:p>
        </w:tc>
      </w:tr>
      <w:tr w:rsidR="00C83E31" w:rsidRPr="000B21FA" w14:paraId="637E2EF7" w14:textId="77777777" w:rsidTr="002C54C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A0A3D3A" w14:textId="77777777" w:rsidR="00C83E31" w:rsidRPr="000B21FA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5DBC298" w14:textId="77777777" w:rsidR="00C83E31" w:rsidRPr="000B21FA" w:rsidRDefault="00C83E31" w:rsidP="00F84EA5">
            <w:pPr>
              <w:pStyle w:val="tablehead"/>
              <w:rPr>
                <w:kern w:val="18"/>
              </w:rPr>
            </w:pPr>
            <w:r w:rsidRPr="000B21FA">
              <w:rPr>
                <w:kern w:val="18"/>
              </w:rPr>
              <w:t>Specified</w:t>
            </w:r>
            <w:r w:rsidRPr="000B21FA">
              <w:rPr>
                <w:kern w:val="18"/>
              </w:rPr>
              <w:br/>
              <w:t>Causes</w:t>
            </w:r>
            <w:r w:rsidRPr="000B21FA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AC529F7" w14:textId="77777777" w:rsidR="00C83E31" w:rsidRPr="000B21FA" w:rsidRDefault="00C83E31" w:rsidP="00F84EA5">
            <w:pPr>
              <w:pStyle w:val="tablehead"/>
              <w:rPr>
                <w:kern w:val="18"/>
              </w:rPr>
            </w:pPr>
            <w:r w:rsidRPr="000B21FA">
              <w:rPr>
                <w:kern w:val="18"/>
              </w:rPr>
              <w:br/>
            </w:r>
            <w:r w:rsidRPr="000B21FA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8E7E663" w14:textId="77777777" w:rsidR="00C83E31" w:rsidRPr="000B21FA" w:rsidRDefault="00C83E31" w:rsidP="00F84EA5">
            <w:pPr>
              <w:pStyle w:val="tablehead"/>
              <w:rPr>
                <w:kern w:val="18"/>
              </w:rPr>
            </w:pPr>
            <w:r w:rsidRPr="000B21FA">
              <w:rPr>
                <w:kern w:val="18"/>
              </w:rPr>
              <w:t>$500</w:t>
            </w:r>
            <w:r w:rsidRPr="000B21FA">
              <w:rPr>
                <w:kern w:val="18"/>
              </w:rPr>
              <w:br/>
              <w:t>Ded.</w:t>
            </w:r>
            <w:r w:rsidRPr="000B21FA">
              <w:rPr>
                <w:kern w:val="18"/>
              </w:rPr>
              <w:br/>
              <w:t>Coll.</w:t>
            </w:r>
          </w:p>
        </w:tc>
      </w:tr>
      <w:tr w:rsidR="00C83E31" w:rsidRPr="000B21FA" w14:paraId="7FD04343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7ADCB31C" w14:textId="77777777" w:rsidR="00C83E31" w:rsidRPr="000B21FA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0B21FA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C83E31" w:rsidRPr="000B21FA" w14:paraId="6DD3FF13" w14:textId="77777777" w:rsidTr="002C54CD">
        <w:trPr>
          <w:cantSplit/>
        </w:trPr>
        <w:tc>
          <w:tcPr>
            <w:tcW w:w="540" w:type="dxa"/>
            <w:gridSpan w:val="2"/>
          </w:tcPr>
          <w:p w14:paraId="73B1588C" w14:textId="77777777" w:rsidR="00C83E31" w:rsidRPr="000B21FA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59EF2C2" w14:textId="77777777" w:rsidR="00C83E31" w:rsidRPr="000B21FA" w:rsidRDefault="00C83E31" w:rsidP="00F84EA5">
            <w:pPr>
              <w:pStyle w:val="tabletext11"/>
              <w:rPr>
                <w:b/>
                <w:kern w:val="18"/>
              </w:rPr>
            </w:pPr>
            <w:r w:rsidRPr="000B21FA">
              <w:rPr>
                <w:b/>
                <w:kern w:val="18"/>
              </w:rPr>
              <w:t>– Local And Intermediate – All Vehicles</w:t>
            </w:r>
          </w:p>
        </w:tc>
      </w:tr>
      <w:tr w:rsidR="00C83E31" w:rsidRPr="000B21FA" w14:paraId="5BF66B52" w14:textId="77777777" w:rsidTr="002C54CD">
        <w:trPr>
          <w:cantSplit/>
        </w:trPr>
        <w:tc>
          <w:tcPr>
            <w:tcW w:w="540" w:type="dxa"/>
            <w:gridSpan w:val="2"/>
          </w:tcPr>
          <w:p w14:paraId="78ED6CD1" w14:textId="77777777" w:rsidR="00C83E31" w:rsidRPr="000B21FA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77483F0" w14:textId="77777777" w:rsidR="00C83E31" w:rsidRPr="000B21FA" w:rsidRDefault="00C83E31" w:rsidP="00F84EA5">
            <w:pPr>
              <w:pStyle w:val="tabletext11"/>
              <w:rPr>
                <w:b/>
                <w:kern w:val="18"/>
              </w:rPr>
            </w:pPr>
            <w:r w:rsidRPr="000B21FA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C83E31" w:rsidRPr="000B21FA" w14:paraId="6234E75E" w14:textId="77777777" w:rsidTr="002C54CD">
        <w:trPr>
          <w:cantSplit/>
        </w:trPr>
        <w:tc>
          <w:tcPr>
            <w:tcW w:w="4860" w:type="dxa"/>
            <w:gridSpan w:val="3"/>
          </w:tcPr>
          <w:p w14:paraId="17802087" w14:textId="77777777" w:rsidR="00C83E31" w:rsidRPr="000B21F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96C9890" w14:textId="77777777" w:rsidR="00C83E31" w:rsidRPr="000B21F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0B21FA"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14:paraId="462584A9" w14:textId="77777777" w:rsidR="00C83E31" w:rsidRPr="000B21F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0B21FA"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14:paraId="285F11A6" w14:textId="77777777" w:rsidR="00C83E31" w:rsidRPr="000B21F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0B21FA">
              <w:rPr>
                <w:kern w:val="18"/>
              </w:rPr>
              <w:t>$   245</w:t>
            </w:r>
          </w:p>
        </w:tc>
      </w:tr>
      <w:tr w:rsidR="00C83E31" w:rsidRPr="000B21FA" w14:paraId="78729798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29CE7BA" w14:textId="77777777" w:rsidR="00C83E31" w:rsidRPr="000B21FA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0B21FA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C83E31" w:rsidRPr="000B21FA" w14:paraId="1F96E57E" w14:textId="77777777" w:rsidTr="002C54CD">
        <w:trPr>
          <w:cantSplit/>
        </w:trPr>
        <w:tc>
          <w:tcPr>
            <w:tcW w:w="4860" w:type="dxa"/>
            <w:gridSpan w:val="3"/>
          </w:tcPr>
          <w:p w14:paraId="5F2E97EE" w14:textId="77777777" w:rsidR="00C83E31" w:rsidRPr="000B21F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9876D17" w14:textId="77777777" w:rsidR="00C83E31" w:rsidRPr="000B21F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B70C6D8" w14:textId="77777777" w:rsidR="00C83E31" w:rsidRPr="000B21F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0895537" w14:textId="77777777" w:rsidR="00C83E31" w:rsidRPr="000B21F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0B21FA" w14:paraId="62CD8372" w14:textId="77777777" w:rsidTr="002C54CD">
        <w:trPr>
          <w:cantSplit/>
        </w:trPr>
        <w:tc>
          <w:tcPr>
            <w:tcW w:w="4860" w:type="dxa"/>
            <w:gridSpan w:val="3"/>
          </w:tcPr>
          <w:p w14:paraId="7AEEC353" w14:textId="77777777" w:rsidR="00C83E31" w:rsidRPr="000B21F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4C83BF7" w14:textId="77777777" w:rsidR="00C83E31" w:rsidRPr="000B21F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0B21FA">
              <w:rPr>
                <w:kern w:val="18"/>
              </w:rPr>
              <w:t>$    70</w:t>
            </w:r>
          </w:p>
        </w:tc>
        <w:tc>
          <w:tcPr>
            <w:tcW w:w="1500" w:type="dxa"/>
          </w:tcPr>
          <w:p w14:paraId="00B15378" w14:textId="77777777" w:rsidR="00C83E31" w:rsidRPr="000B21F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0B21FA">
              <w:rPr>
                <w:kern w:val="18"/>
              </w:rPr>
              <w:t>$    89</w:t>
            </w:r>
          </w:p>
        </w:tc>
        <w:tc>
          <w:tcPr>
            <w:tcW w:w="1500" w:type="dxa"/>
          </w:tcPr>
          <w:p w14:paraId="2DDBC2D0" w14:textId="77777777" w:rsidR="00C83E31" w:rsidRPr="000B21F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0B21FA">
              <w:rPr>
                <w:kern w:val="18"/>
              </w:rPr>
              <w:t>$   291</w:t>
            </w:r>
          </w:p>
        </w:tc>
      </w:tr>
      <w:tr w:rsidR="00C83E31" w:rsidRPr="000B21FA" w14:paraId="75A931F3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138A89D" w14:textId="77777777" w:rsidR="00C83E31" w:rsidRPr="000B21F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0B21FA" w14:paraId="29C81E82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6EE29D7" w14:textId="77777777" w:rsidR="00C83E31" w:rsidRPr="000B21FA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0B21FA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C83E31" w:rsidRPr="000B21FA" w14:paraId="7D23F36D" w14:textId="77777777" w:rsidTr="002C54CD">
        <w:trPr>
          <w:cantSplit/>
        </w:trPr>
        <w:tc>
          <w:tcPr>
            <w:tcW w:w="540" w:type="dxa"/>
            <w:gridSpan w:val="2"/>
          </w:tcPr>
          <w:p w14:paraId="7D472F60" w14:textId="77777777" w:rsidR="00C83E31" w:rsidRPr="000B21FA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EF16106" w14:textId="77777777" w:rsidR="00C83E31" w:rsidRPr="000B21FA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0B21FA">
              <w:rPr>
                <w:b/>
                <w:caps/>
                <w:kern w:val="18"/>
              </w:rPr>
              <w:t>– taxicabs and limousines</w:t>
            </w:r>
          </w:p>
        </w:tc>
      </w:tr>
      <w:tr w:rsidR="00C83E31" w:rsidRPr="000B21FA" w14:paraId="375A0B04" w14:textId="77777777" w:rsidTr="002C54CD">
        <w:trPr>
          <w:cantSplit/>
        </w:trPr>
        <w:tc>
          <w:tcPr>
            <w:tcW w:w="4860" w:type="dxa"/>
            <w:gridSpan w:val="3"/>
          </w:tcPr>
          <w:p w14:paraId="673E8B0A" w14:textId="77777777" w:rsidR="00C83E31" w:rsidRPr="000B21F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568F4F1" w14:textId="77777777" w:rsidR="00C83E31" w:rsidRPr="000B21F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0B21FA"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14:paraId="0689BA7D" w14:textId="77777777" w:rsidR="00C83E31" w:rsidRPr="000B21F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0B21FA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6CC40754" w14:textId="77777777" w:rsidR="00C83E31" w:rsidRPr="000B21F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0B21FA">
              <w:rPr>
                <w:kern w:val="18"/>
              </w:rPr>
              <w:t>$   551</w:t>
            </w:r>
          </w:p>
        </w:tc>
      </w:tr>
      <w:tr w:rsidR="00C83E31" w:rsidRPr="000B21FA" w14:paraId="589CB6C1" w14:textId="77777777" w:rsidTr="002C54CD">
        <w:trPr>
          <w:cantSplit/>
        </w:trPr>
        <w:tc>
          <w:tcPr>
            <w:tcW w:w="540" w:type="dxa"/>
            <w:gridSpan w:val="2"/>
          </w:tcPr>
          <w:p w14:paraId="146568B4" w14:textId="77777777" w:rsidR="00C83E31" w:rsidRPr="000B21FA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16E897A" w14:textId="77777777" w:rsidR="00C83E31" w:rsidRPr="000B21FA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0B21FA">
              <w:rPr>
                <w:b/>
                <w:caps/>
                <w:kern w:val="18"/>
              </w:rPr>
              <w:t>– SCHOOL AND CHURCH BUSES</w:t>
            </w:r>
          </w:p>
        </w:tc>
      </w:tr>
      <w:tr w:rsidR="00C83E31" w:rsidRPr="000B21FA" w14:paraId="75313C66" w14:textId="77777777" w:rsidTr="002C54CD">
        <w:trPr>
          <w:cantSplit/>
        </w:trPr>
        <w:tc>
          <w:tcPr>
            <w:tcW w:w="4860" w:type="dxa"/>
            <w:gridSpan w:val="3"/>
          </w:tcPr>
          <w:p w14:paraId="0F1BF51D" w14:textId="77777777" w:rsidR="00C83E31" w:rsidRPr="000B21F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E971BB2" w14:textId="77777777" w:rsidR="00C83E31" w:rsidRPr="000B21F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0B21FA"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14:paraId="460E646A" w14:textId="77777777" w:rsidR="00C83E31" w:rsidRPr="000B21F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0B21FA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312F0DCD" w14:textId="77777777" w:rsidR="00C83E31" w:rsidRPr="000B21F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0B21FA">
              <w:rPr>
                <w:kern w:val="18"/>
              </w:rPr>
              <w:t>$   154</w:t>
            </w:r>
          </w:p>
        </w:tc>
      </w:tr>
      <w:tr w:rsidR="00C83E31" w:rsidRPr="000B21FA" w14:paraId="659ABBC1" w14:textId="77777777" w:rsidTr="002C54CD">
        <w:trPr>
          <w:cantSplit/>
        </w:trPr>
        <w:tc>
          <w:tcPr>
            <w:tcW w:w="540" w:type="dxa"/>
            <w:gridSpan w:val="2"/>
          </w:tcPr>
          <w:p w14:paraId="7CE70778" w14:textId="77777777" w:rsidR="00C83E31" w:rsidRPr="000B21FA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6166E85" w14:textId="77777777" w:rsidR="00C83E31" w:rsidRPr="000B21FA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0B21FA">
              <w:rPr>
                <w:b/>
                <w:caps/>
                <w:kern w:val="18"/>
              </w:rPr>
              <w:t>– OTHER BUSES</w:t>
            </w:r>
          </w:p>
        </w:tc>
      </w:tr>
      <w:tr w:rsidR="00C83E31" w:rsidRPr="000B21FA" w14:paraId="59F16CEB" w14:textId="77777777" w:rsidTr="002C54CD">
        <w:trPr>
          <w:cantSplit/>
        </w:trPr>
        <w:tc>
          <w:tcPr>
            <w:tcW w:w="4860" w:type="dxa"/>
            <w:gridSpan w:val="3"/>
          </w:tcPr>
          <w:p w14:paraId="7C21DA57" w14:textId="77777777" w:rsidR="00C83E31" w:rsidRPr="000B21F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9C225C8" w14:textId="77777777" w:rsidR="00C83E31" w:rsidRPr="000B21F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0B21FA"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14:paraId="68302BF7" w14:textId="77777777" w:rsidR="00C83E31" w:rsidRPr="000B21F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0B21FA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1B13996B" w14:textId="77777777" w:rsidR="00C83E31" w:rsidRPr="000B21F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0B21FA">
              <w:rPr>
                <w:kern w:val="18"/>
              </w:rPr>
              <w:t>$   154</w:t>
            </w:r>
          </w:p>
        </w:tc>
      </w:tr>
      <w:tr w:rsidR="00C83E31" w:rsidRPr="000B21FA" w14:paraId="157FA4F6" w14:textId="77777777" w:rsidTr="002C54CD">
        <w:trPr>
          <w:cantSplit/>
        </w:trPr>
        <w:tc>
          <w:tcPr>
            <w:tcW w:w="540" w:type="dxa"/>
            <w:gridSpan w:val="2"/>
          </w:tcPr>
          <w:p w14:paraId="1DEC656A" w14:textId="77777777" w:rsidR="00C83E31" w:rsidRPr="000B21FA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0FB5885" w14:textId="77777777" w:rsidR="00C83E31" w:rsidRPr="000B21FA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0B21FA">
              <w:rPr>
                <w:b/>
                <w:caps/>
                <w:kern w:val="18"/>
              </w:rPr>
              <w:t>– VAN POOLS</w:t>
            </w:r>
          </w:p>
        </w:tc>
      </w:tr>
      <w:tr w:rsidR="00C83E31" w:rsidRPr="000B21FA" w14:paraId="2FED5B00" w14:textId="77777777" w:rsidTr="002C54CD">
        <w:trPr>
          <w:cantSplit/>
        </w:trPr>
        <w:tc>
          <w:tcPr>
            <w:tcW w:w="4860" w:type="dxa"/>
            <w:gridSpan w:val="3"/>
          </w:tcPr>
          <w:p w14:paraId="5CE81F26" w14:textId="77777777" w:rsidR="00C83E31" w:rsidRPr="000B21F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FFFCDF8" w14:textId="77777777" w:rsidR="00C83E31" w:rsidRPr="000B21F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0B21FA"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14:paraId="238D82C7" w14:textId="77777777" w:rsidR="00C83E31" w:rsidRPr="000B21F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0B21FA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06DEE46A" w14:textId="77777777" w:rsidR="00C83E31" w:rsidRPr="000B21F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0B21FA">
              <w:rPr>
                <w:kern w:val="18"/>
              </w:rPr>
              <w:t>$   551</w:t>
            </w:r>
          </w:p>
        </w:tc>
      </w:tr>
      <w:tr w:rsidR="00C83E31" w:rsidRPr="000B21FA" w14:paraId="167D159A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FC8D416" w14:textId="77777777" w:rsidR="00C83E31" w:rsidRPr="000B21F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0B21FA" w14:paraId="76A3F7A1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7B284F8" w14:textId="77777777" w:rsidR="00C83E31" w:rsidRPr="000B21F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0B21FA" w14:paraId="41E54A33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0B5FDE04" w14:textId="77777777" w:rsidR="00C83E31" w:rsidRPr="000B21FA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0B21F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7D5031C" w14:textId="77777777" w:rsidR="00C83E31" w:rsidRPr="000B21FA" w:rsidRDefault="00C83E31" w:rsidP="00F84EA5">
            <w:pPr>
              <w:pStyle w:val="tabletext11"/>
              <w:rPr>
                <w:kern w:val="18"/>
              </w:rPr>
            </w:pPr>
            <w:r w:rsidRPr="000B21FA">
              <w:rPr>
                <w:kern w:val="18"/>
              </w:rPr>
              <w:t xml:space="preserve">For Other Than Zone-rated Trucks, Tractors and Trailers Classifications, refer to Rule </w:t>
            </w:r>
            <w:r w:rsidRPr="000B21FA">
              <w:rPr>
                <w:rStyle w:val="rulelink"/>
              </w:rPr>
              <w:t>222.</w:t>
            </w:r>
            <w:r w:rsidRPr="000B21FA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0B21FA" w14:paraId="3BEEF07D" w14:textId="77777777" w:rsidTr="002C54CD">
        <w:trPr>
          <w:cantSplit/>
        </w:trPr>
        <w:tc>
          <w:tcPr>
            <w:tcW w:w="220" w:type="dxa"/>
          </w:tcPr>
          <w:p w14:paraId="145C5847" w14:textId="77777777" w:rsidR="00C83E31" w:rsidRPr="000B21FA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0B21F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5B355CA" w14:textId="77777777" w:rsidR="00C83E31" w:rsidRPr="000B21FA" w:rsidRDefault="00C83E31" w:rsidP="00F84EA5">
            <w:pPr>
              <w:pStyle w:val="tabletext11"/>
              <w:rPr>
                <w:kern w:val="18"/>
              </w:rPr>
            </w:pPr>
            <w:r w:rsidRPr="000B21FA">
              <w:rPr>
                <w:kern w:val="18"/>
              </w:rPr>
              <w:t xml:space="preserve">For Private Passenger Types Classifications, refer to Rule </w:t>
            </w:r>
            <w:r w:rsidRPr="000B21FA">
              <w:rPr>
                <w:rStyle w:val="rulelink"/>
              </w:rPr>
              <w:t>232.</w:t>
            </w:r>
            <w:r w:rsidRPr="000B21FA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0B21FA" w14:paraId="6065FA21" w14:textId="77777777" w:rsidTr="002C54CD">
        <w:trPr>
          <w:cantSplit/>
        </w:trPr>
        <w:tc>
          <w:tcPr>
            <w:tcW w:w="220" w:type="dxa"/>
          </w:tcPr>
          <w:p w14:paraId="588CB789" w14:textId="77777777" w:rsidR="00C83E31" w:rsidRPr="000B21FA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0B21F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969F197" w14:textId="77777777" w:rsidR="00C83E31" w:rsidRPr="000B21FA" w:rsidRDefault="00C83E31" w:rsidP="00F84EA5">
            <w:pPr>
              <w:pStyle w:val="tabletext11"/>
              <w:rPr>
                <w:kern w:val="18"/>
              </w:rPr>
            </w:pPr>
            <w:r w:rsidRPr="000B21FA">
              <w:rPr>
                <w:kern w:val="18"/>
              </w:rPr>
              <w:t xml:space="preserve">For Other Than Zone-rated Publics Autos, refer to Rule </w:t>
            </w:r>
            <w:r w:rsidRPr="000B21FA">
              <w:rPr>
                <w:rStyle w:val="rulelink"/>
              </w:rPr>
              <w:t>239.</w:t>
            </w:r>
            <w:r w:rsidRPr="000B21FA">
              <w:rPr>
                <w:rStyle w:val="rulelink"/>
                <w:b w:val="0"/>
              </w:rPr>
              <w:t xml:space="preserve"> for premium development</w:t>
            </w:r>
            <w:r w:rsidRPr="000B21FA">
              <w:rPr>
                <w:rStyle w:val="rulelink"/>
              </w:rPr>
              <w:t>.</w:t>
            </w:r>
          </w:p>
        </w:tc>
      </w:tr>
      <w:tr w:rsidR="00C83E31" w:rsidRPr="000B21FA" w14:paraId="48EFBD60" w14:textId="77777777" w:rsidTr="002C54CD">
        <w:trPr>
          <w:cantSplit/>
        </w:trPr>
        <w:tc>
          <w:tcPr>
            <w:tcW w:w="220" w:type="dxa"/>
          </w:tcPr>
          <w:p w14:paraId="4339C0BE" w14:textId="77777777" w:rsidR="00C83E31" w:rsidRPr="000B21FA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0B21F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9A4236D" w14:textId="77777777" w:rsidR="00C83E31" w:rsidRPr="000B21FA" w:rsidRDefault="00C83E31" w:rsidP="00F84EA5">
            <w:pPr>
              <w:pStyle w:val="tabletext11"/>
              <w:rPr>
                <w:kern w:val="18"/>
              </w:rPr>
            </w:pPr>
            <w:r w:rsidRPr="000B21FA">
              <w:rPr>
                <w:kern w:val="18"/>
              </w:rPr>
              <w:t xml:space="preserve">For Deductible factors, refer to Rule </w:t>
            </w:r>
            <w:r w:rsidRPr="000B21FA">
              <w:rPr>
                <w:rStyle w:val="rulelink"/>
              </w:rPr>
              <w:t>298.</w:t>
            </w:r>
          </w:p>
        </w:tc>
      </w:tr>
      <w:tr w:rsidR="00C83E31" w:rsidRPr="000B21FA" w14:paraId="4DD88CAC" w14:textId="77777777" w:rsidTr="002C54CD">
        <w:trPr>
          <w:cantSplit/>
        </w:trPr>
        <w:tc>
          <w:tcPr>
            <w:tcW w:w="220" w:type="dxa"/>
          </w:tcPr>
          <w:p w14:paraId="3040EF3B" w14:textId="77777777" w:rsidR="00C83E31" w:rsidRPr="000B21FA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0B21F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6267EBA" w14:textId="77777777" w:rsidR="00C83E31" w:rsidRPr="000B21FA" w:rsidRDefault="00C83E31" w:rsidP="00F84EA5">
            <w:pPr>
              <w:pStyle w:val="tabletext11"/>
              <w:rPr>
                <w:kern w:val="18"/>
              </w:rPr>
            </w:pPr>
            <w:r w:rsidRPr="000B21FA">
              <w:rPr>
                <w:kern w:val="18"/>
              </w:rPr>
              <w:t xml:space="preserve">For Vehicle Value factors, refer to Rule </w:t>
            </w:r>
            <w:r w:rsidRPr="000B21FA">
              <w:rPr>
                <w:rStyle w:val="rulelink"/>
              </w:rPr>
              <w:t>301.</w:t>
            </w:r>
          </w:p>
        </w:tc>
      </w:tr>
      <w:tr w:rsidR="00C83E31" w:rsidRPr="000B21FA" w14:paraId="3640348B" w14:textId="77777777" w:rsidTr="002C54CD">
        <w:trPr>
          <w:cantSplit/>
        </w:trPr>
        <w:tc>
          <w:tcPr>
            <w:tcW w:w="220" w:type="dxa"/>
          </w:tcPr>
          <w:p w14:paraId="079979EE" w14:textId="77777777" w:rsidR="00C83E31" w:rsidRPr="000B21FA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5E751F7" w14:textId="77777777" w:rsidR="00C83E31" w:rsidRPr="000B21F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0B21FA" w14:paraId="2462A4D7" w14:textId="77777777" w:rsidTr="002C54CD">
        <w:trPr>
          <w:cantSplit/>
        </w:trPr>
        <w:tc>
          <w:tcPr>
            <w:tcW w:w="220" w:type="dxa"/>
          </w:tcPr>
          <w:p w14:paraId="582C7ABB" w14:textId="77777777" w:rsidR="00C83E31" w:rsidRPr="000B21FA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D6D47A7" w14:textId="77777777" w:rsidR="00C83E31" w:rsidRPr="000B21F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0B21FA" w14:paraId="70B64317" w14:textId="77777777" w:rsidTr="002C54CD">
        <w:trPr>
          <w:cantSplit/>
        </w:trPr>
        <w:tc>
          <w:tcPr>
            <w:tcW w:w="220" w:type="dxa"/>
          </w:tcPr>
          <w:p w14:paraId="775A9768" w14:textId="77777777" w:rsidR="00C83E31" w:rsidRPr="000B21FA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96F5FAC" w14:textId="77777777" w:rsidR="00C83E31" w:rsidRPr="000B21F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0B21FA" w14:paraId="4D2859EF" w14:textId="77777777" w:rsidTr="002C54CD">
        <w:trPr>
          <w:cantSplit/>
        </w:trPr>
        <w:tc>
          <w:tcPr>
            <w:tcW w:w="220" w:type="dxa"/>
          </w:tcPr>
          <w:p w14:paraId="1B38C1FE" w14:textId="77777777" w:rsidR="00C83E31" w:rsidRPr="000B21FA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B76F1D5" w14:textId="77777777" w:rsidR="00C83E31" w:rsidRPr="000B21F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0B21FA" w14:paraId="6C9BAF5C" w14:textId="77777777" w:rsidTr="002C54CD">
        <w:trPr>
          <w:cantSplit/>
        </w:trPr>
        <w:tc>
          <w:tcPr>
            <w:tcW w:w="220" w:type="dxa"/>
          </w:tcPr>
          <w:p w14:paraId="200F12D9" w14:textId="77777777" w:rsidR="00C83E31" w:rsidRPr="000B21FA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D52CD52" w14:textId="77777777" w:rsidR="00C83E31" w:rsidRPr="000B21F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0B21FA" w14:paraId="5317AF32" w14:textId="77777777" w:rsidTr="002C54CD">
        <w:trPr>
          <w:cantSplit/>
        </w:trPr>
        <w:tc>
          <w:tcPr>
            <w:tcW w:w="220" w:type="dxa"/>
          </w:tcPr>
          <w:p w14:paraId="2BA33DE8" w14:textId="77777777" w:rsidR="00C83E31" w:rsidRPr="000B21FA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08AACE6" w14:textId="77777777" w:rsidR="00C83E31" w:rsidRPr="000B21F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0B21FA" w14:paraId="6337E4DB" w14:textId="77777777" w:rsidTr="002C54CD">
        <w:trPr>
          <w:cantSplit/>
        </w:trPr>
        <w:tc>
          <w:tcPr>
            <w:tcW w:w="220" w:type="dxa"/>
          </w:tcPr>
          <w:p w14:paraId="4EA9017B" w14:textId="77777777" w:rsidR="00C83E31" w:rsidRPr="000B21FA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4AAB03D" w14:textId="77777777" w:rsidR="00C83E31" w:rsidRPr="000B21F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0B21FA" w14:paraId="0FD6A8F1" w14:textId="77777777" w:rsidTr="002C54CD">
        <w:trPr>
          <w:cantSplit/>
        </w:trPr>
        <w:tc>
          <w:tcPr>
            <w:tcW w:w="220" w:type="dxa"/>
          </w:tcPr>
          <w:p w14:paraId="72539772" w14:textId="77777777" w:rsidR="00C83E31" w:rsidRPr="000B21FA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BE5F437" w14:textId="77777777" w:rsidR="00C83E31" w:rsidRPr="000B21F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0B21FA" w14:paraId="4F12039B" w14:textId="77777777" w:rsidTr="002C54CD">
        <w:trPr>
          <w:cantSplit/>
        </w:trPr>
        <w:tc>
          <w:tcPr>
            <w:tcW w:w="220" w:type="dxa"/>
          </w:tcPr>
          <w:p w14:paraId="391BD98D" w14:textId="77777777" w:rsidR="00C83E31" w:rsidRPr="000B21FA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C75D24E" w14:textId="77777777" w:rsidR="00C83E31" w:rsidRPr="000B21F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0B21FA" w14:paraId="7412D8D4" w14:textId="77777777" w:rsidTr="002C54CD">
        <w:trPr>
          <w:cantSplit/>
        </w:trPr>
        <w:tc>
          <w:tcPr>
            <w:tcW w:w="220" w:type="dxa"/>
          </w:tcPr>
          <w:p w14:paraId="01212229" w14:textId="77777777" w:rsidR="00C83E31" w:rsidRPr="000B21FA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F2831FE" w14:textId="77777777" w:rsidR="00C83E31" w:rsidRPr="000B21FA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121536A1" w14:textId="77777777" w:rsidR="00C83E31" w:rsidRDefault="00C83E31" w:rsidP="00F84EA5">
      <w:pPr>
        <w:pStyle w:val="isonormal"/>
      </w:pPr>
    </w:p>
    <w:p w14:paraId="52DD6A78" w14:textId="77777777" w:rsidR="00C83E31" w:rsidRDefault="00C83E31" w:rsidP="00F84EA5">
      <w:pPr>
        <w:pStyle w:val="isonormal"/>
        <w:jc w:val="left"/>
      </w:pPr>
    </w:p>
    <w:p w14:paraId="134A6F57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99E05BE" w14:textId="77777777" w:rsidR="00C83E31" w:rsidRPr="00E428FD" w:rsidRDefault="00C83E31" w:rsidP="00F84EA5">
      <w:pPr>
        <w:pStyle w:val="subcap"/>
      </w:pPr>
      <w:r w:rsidRPr="00E428FD">
        <w:lastRenderedPageBreak/>
        <w:t>TERRITORY 125</w:t>
      </w:r>
    </w:p>
    <w:p w14:paraId="2E4F1926" w14:textId="77777777" w:rsidR="00C83E31" w:rsidRPr="00E428FD" w:rsidRDefault="00C83E31" w:rsidP="00F84EA5">
      <w:pPr>
        <w:pStyle w:val="subcap2"/>
      </w:pPr>
      <w:r w:rsidRPr="00E428FD">
        <w:t>PHYS DAM</w:t>
      </w:r>
    </w:p>
    <w:p w14:paraId="2B849974" w14:textId="77777777" w:rsidR="00C83E31" w:rsidRPr="00E428FD" w:rsidRDefault="00C83E31" w:rsidP="00F84EA5">
      <w:pPr>
        <w:pStyle w:val="isonormal"/>
      </w:pPr>
    </w:p>
    <w:p w14:paraId="18FFB808" w14:textId="77777777" w:rsidR="00C83E31" w:rsidRPr="00E428FD" w:rsidRDefault="00C83E31" w:rsidP="00F84EA5">
      <w:pPr>
        <w:pStyle w:val="isonormal"/>
        <w:sectPr w:rsidR="00C83E31" w:rsidRPr="00E428FD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C83E31" w:rsidRPr="00E428FD" w14:paraId="34A6335C" w14:textId="77777777" w:rsidTr="002C54C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543C9EC" w14:textId="77777777" w:rsidR="00C83E31" w:rsidRPr="00E428FD" w:rsidRDefault="00C83E31" w:rsidP="00F84EA5">
            <w:pPr>
              <w:pStyle w:val="tablehead"/>
              <w:rPr>
                <w:kern w:val="18"/>
              </w:rPr>
            </w:pPr>
            <w:r w:rsidRPr="00E428FD">
              <w:rPr>
                <w:kern w:val="18"/>
              </w:rPr>
              <w:t>PHYSICAL DAMAGE</w:t>
            </w:r>
            <w:r w:rsidRPr="00E428FD">
              <w:rPr>
                <w:kern w:val="18"/>
              </w:rPr>
              <w:br/>
              <w:t>Original Cost New Range</w:t>
            </w:r>
            <w:r w:rsidRPr="00E428FD">
              <w:rPr>
                <w:kern w:val="18"/>
              </w:rPr>
              <w:br/>
              <w:t>$25,000 – 29,999</w:t>
            </w:r>
          </w:p>
        </w:tc>
      </w:tr>
      <w:tr w:rsidR="00C83E31" w:rsidRPr="00E428FD" w14:paraId="6588B78C" w14:textId="77777777" w:rsidTr="002C54C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70D14FB" w14:textId="77777777" w:rsidR="00C83E31" w:rsidRPr="00E428FD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BEAC2BD" w14:textId="77777777" w:rsidR="00C83E31" w:rsidRPr="00E428FD" w:rsidRDefault="00C83E31" w:rsidP="00F84EA5">
            <w:pPr>
              <w:pStyle w:val="tablehead"/>
              <w:rPr>
                <w:kern w:val="18"/>
              </w:rPr>
            </w:pPr>
            <w:r w:rsidRPr="00E428FD">
              <w:rPr>
                <w:kern w:val="18"/>
              </w:rPr>
              <w:t>Specified</w:t>
            </w:r>
            <w:r w:rsidRPr="00E428FD">
              <w:rPr>
                <w:kern w:val="18"/>
              </w:rPr>
              <w:br/>
              <w:t>Causes</w:t>
            </w:r>
            <w:r w:rsidRPr="00E428FD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83DB987" w14:textId="77777777" w:rsidR="00C83E31" w:rsidRPr="00E428FD" w:rsidRDefault="00C83E31" w:rsidP="00F84EA5">
            <w:pPr>
              <w:pStyle w:val="tablehead"/>
              <w:rPr>
                <w:kern w:val="18"/>
              </w:rPr>
            </w:pPr>
            <w:r w:rsidRPr="00E428FD">
              <w:rPr>
                <w:kern w:val="18"/>
              </w:rPr>
              <w:br/>
            </w:r>
            <w:r w:rsidRPr="00E428FD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3036D65" w14:textId="77777777" w:rsidR="00C83E31" w:rsidRPr="00E428FD" w:rsidRDefault="00C83E31" w:rsidP="00F84EA5">
            <w:pPr>
              <w:pStyle w:val="tablehead"/>
              <w:rPr>
                <w:kern w:val="18"/>
              </w:rPr>
            </w:pPr>
            <w:r w:rsidRPr="00E428FD">
              <w:rPr>
                <w:kern w:val="18"/>
              </w:rPr>
              <w:t>$500</w:t>
            </w:r>
            <w:r w:rsidRPr="00E428FD">
              <w:rPr>
                <w:kern w:val="18"/>
              </w:rPr>
              <w:br/>
              <w:t>Ded.</w:t>
            </w:r>
            <w:r w:rsidRPr="00E428FD">
              <w:rPr>
                <w:kern w:val="18"/>
              </w:rPr>
              <w:br/>
              <w:t>Coll.</w:t>
            </w:r>
          </w:p>
        </w:tc>
      </w:tr>
      <w:tr w:rsidR="00C83E31" w:rsidRPr="00E428FD" w14:paraId="2DD206E3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8F65970" w14:textId="77777777" w:rsidR="00C83E31" w:rsidRPr="00E428FD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E428FD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C83E31" w:rsidRPr="00E428FD" w14:paraId="4109C2F4" w14:textId="77777777" w:rsidTr="002C54CD">
        <w:trPr>
          <w:cantSplit/>
        </w:trPr>
        <w:tc>
          <w:tcPr>
            <w:tcW w:w="540" w:type="dxa"/>
            <w:gridSpan w:val="2"/>
          </w:tcPr>
          <w:p w14:paraId="6D5F0D33" w14:textId="77777777" w:rsidR="00C83E31" w:rsidRPr="00E428FD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28A5C74" w14:textId="77777777" w:rsidR="00C83E31" w:rsidRPr="00E428FD" w:rsidRDefault="00C83E31" w:rsidP="00F84EA5">
            <w:pPr>
              <w:pStyle w:val="tabletext11"/>
              <w:rPr>
                <w:b/>
                <w:kern w:val="18"/>
              </w:rPr>
            </w:pPr>
            <w:r w:rsidRPr="00E428FD">
              <w:rPr>
                <w:b/>
                <w:kern w:val="18"/>
              </w:rPr>
              <w:t>– Local And Intermediate – All Vehicles</w:t>
            </w:r>
          </w:p>
        </w:tc>
      </w:tr>
      <w:tr w:rsidR="00C83E31" w:rsidRPr="00E428FD" w14:paraId="7011CE63" w14:textId="77777777" w:rsidTr="002C54CD">
        <w:trPr>
          <w:cantSplit/>
        </w:trPr>
        <w:tc>
          <w:tcPr>
            <w:tcW w:w="540" w:type="dxa"/>
            <w:gridSpan w:val="2"/>
          </w:tcPr>
          <w:p w14:paraId="2E88EB60" w14:textId="77777777" w:rsidR="00C83E31" w:rsidRPr="00E428FD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5BA8875" w14:textId="77777777" w:rsidR="00C83E31" w:rsidRPr="00E428FD" w:rsidRDefault="00C83E31" w:rsidP="00F84EA5">
            <w:pPr>
              <w:pStyle w:val="tabletext11"/>
              <w:rPr>
                <w:b/>
                <w:kern w:val="18"/>
              </w:rPr>
            </w:pPr>
            <w:r w:rsidRPr="00E428FD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C83E31" w:rsidRPr="00E428FD" w14:paraId="42156F50" w14:textId="77777777" w:rsidTr="002C54CD">
        <w:trPr>
          <w:cantSplit/>
        </w:trPr>
        <w:tc>
          <w:tcPr>
            <w:tcW w:w="4860" w:type="dxa"/>
            <w:gridSpan w:val="3"/>
          </w:tcPr>
          <w:p w14:paraId="76279CA7" w14:textId="77777777" w:rsidR="00C83E31" w:rsidRPr="00E428FD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8B1BA10" w14:textId="77777777" w:rsidR="00C83E31" w:rsidRPr="00E428F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428FD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053BDA59" w14:textId="77777777" w:rsidR="00C83E31" w:rsidRPr="00E428F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428FD">
              <w:rPr>
                <w:kern w:val="18"/>
              </w:rPr>
              <w:t>$    79</w:t>
            </w:r>
          </w:p>
        </w:tc>
        <w:tc>
          <w:tcPr>
            <w:tcW w:w="1500" w:type="dxa"/>
          </w:tcPr>
          <w:p w14:paraId="64343656" w14:textId="77777777" w:rsidR="00C83E31" w:rsidRPr="00E428F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428FD">
              <w:rPr>
                <w:kern w:val="18"/>
              </w:rPr>
              <w:t>$   204</w:t>
            </w:r>
          </w:p>
        </w:tc>
      </w:tr>
      <w:tr w:rsidR="00C83E31" w:rsidRPr="00E428FD" w14:paraId="28C63FD8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B5C2362" w14:textId="77777777" w:rsidR="00C83E31" w:rsidRPr="00E428FD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E428FD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C83E31" w:rsidRPr="00E428FD" w14:paraId="6ED4825D" w14:textId="77777777" w:rsidTr="002C54CD">
        <w:trPr>
          <w:cantSplit/>
        </w:trPr>
        <w:tc>
          <w:tcPr>
            <w:tcW w:w="4860" w:type="dxa"/>
            <w:gridSpan w:val="3"/>
          </w:tcPr>
          <w:p w14:paraId="588C01C2" w14:textId="77777777" w:rsidR="00C83E31" w:rsidRPr="00E428FD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E2C4379" w14:textId="77777777" w:rsidR="00C83E31" w:rsidRPr="00E428FD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325442F" w14:textId="77777777" w:rsidR="00C83E31" w:rsidRPr="00E428FD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7B5A700" w14:textId="77777777" w:rsidR="00C83E31" w:rsidRPr="00E428FD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E428FD" w14:paraId="18E88457" w14:textId="77777777" w:rsidTr="002C54CD">
        <w:trPr>
          <w:cantSplit/>
        </w:trPr>
        <w:tc>
          <w:tcPr>
            <w:tcW w:w="4860" w:type="dxa"/>
            <w:gridSpan w:val="3"/>
          </w:tcPr>
          <w:p w14:paraId="699A220B" w14:textId="77777777" w:rsidR="00C83E31" w:rsidRPr="00E428FD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918EE5D" w14:textId="77777777" w:rsidR="00C83E31" w:rsidRPr="00E428F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428FD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2C7D54FB" w14:textId="77777777" w:rsidR="00C83E31" w:rsidRPr="00E428F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428FD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5F31E9F0" w14:textId="77777777" w:rsidR="00C83E31" w:rsidRPr="00E428F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428FD">
              <w:rPr>
                <w:kern w:val="18"/>
              </w:rPr>
              <w:t>$   260</w:t>
            </w:r>
          </w:p>
        </w:tc>
      </w:tr>
      <w:tr w:rsidR="00C83E31" w:rsidRPr="00E428FD" w14:paraId="7C3E647C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B29C384" w14:textId="77777777" w:rsidR="00C83E31" w:rsidRPr="00E428FD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428FD" w14:paraId="5BFA2AF7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0A1D878" w14:textId="77777777" w:rsidR="00C83E31" w:rsidRPr="00E428FD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E428FD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C83E31" w:rsidRPr="00E428FD" w14:paraId="49A425B5" w14:textId="77777777" w:rsidTr="002C54CD">
        <w:trPr>
          <w:cantSplit/>
        </w:trPr>
        <w:tc>
          <w:tcPr>
            <w:tcW w:w="540" w:type="dxa"/>
            <w:gridSpan w:val="2"/>
          </w:tcPr>
          <w:p w14:paraId="274F287D" w14:textId="77777777" w:rsidR="00C83E31" w:rsidRPr="00E428FD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2D111CA" w14:textId="77777777" w:rsidR="00C83E31" w:rsidRPr="00E428FD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E428FD">
              <w:rPr>
                <w:b/>
                <w:caps/>
                <w:kern w:val="18"/>
              </w:rPr>
              <w:t>– taxicabs and limousines</w:t>
            </w:r>
          </w:p>
        </w:tc>
      </w:tr>
      <w:tr w:rsidR="00C83E31" w:rsidRPr="00E428FD" w14:paraId="1CDC0BDE" w14:textId="77777777" w:rsidTr="002C54CD">
        <w:trPr>
          <w:cantSplit/>
        </w:trPr>
        <w:tc>
          <w:tcPr>
            <w:tcW w:w="4860" w:type="dxa"/>
            <w:gridSpan w:val="3"/>
          </w:tcPr>
          <w:p w14:paraId="39477ADA" w14:textId="77777777" w:rsidR="00C83E31" w:rsidRPr="00E428FD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640DED5" w14:textId="77777777" w:rsidR="00C83E31" w:rsidRPr="00E428F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428FD">
              <w:rPr>
                <w:kern w:val="18"/>
              </w:rPr>
              <w:t>$    96</w:t>
            </w:r>
          </w:p>
        </w:tc>
        <w:tc>
          <w:tcPr>
            <w:tcW w:w="1500" w:type="dxa"/>
          </w:tcPr>
          <w:p w14:paraId="01B1387F" w14:textId="77777777" w:rsidR="00C83E31" w:rsidRPr="00E428F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428FD">
              <w:rPr>
                <w:kern w:val="18"/>
              </w:rPr>
              <w:t>$   120</w:t>
            </w:r>
          </w:p>
        </w:tc>
        <w:tc>
          <w:tcPr>
            <w:tcW w:w="1500" w:type="dxa"/>
          </w:tcPr>
          <w:p w14:paraId="06D10C93" w14:textId="77777777" w:rsidR="00C83E31" w:rsidRPr="00E428F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428FD">
              <w:rPr>
                <w:kern w:val="18"/>
              </w:rPr>
              <w:t>$   459</w:t>
            </w:r>
          </w:p>
        </w:tc>
      </w:tr>
      <w:tr w:rsidR="00C83E31" w:rsidRPr="00E428FD" w14:paraId="0BA2F356" w14:textId="77777777" w:rsidTr="002C54CD">
        <w:trPr>
          <w:cantSplit/>
        </w:trPr>
        <w:tc>
          <w:tcPr>
            <w:tcW w:w="540" w:type="dxa"/>
            <w:gridSpan w:val="2"/>
          </w:tcPr>
          <w:p w14:paraId="40C0116A" w14:textId="77777777" w:rsidR="00C83E31" w:rsidRPr="00E428FD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368EEEE" w14:textId="77777777" w:rsidR="00C83E31" w:rsidRPr="00E428FD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E428FD">
              <w:rPr>
                <w:b/>
                <w:caps/>
                <w:kern w:val="18"/>
              </w:rPr>
              <w:t>– SCHOOL AND CHURCH BUSES</w:t>
            </w:r>
          </w:p>
        </w:tc>
      </w:tr>
      <w:tr w:rsidR="00C83E31" w:rsidRPr="00E428FD" w14:paraId="3340CBDD" w14:textId="77777777" w:rsidTr="002C54CD">
        <w:trPr>
          <w:cantSplit/>
        </w:trPr>
        <w:tc>
          <w:tcPr>
            <w:tcW w:w="4860" w:type="dxa"/>
            <w:gridSpan w:val="3"/>
          </w:tcPr>
          <w:p w14:paraId="055DD9AD" w14:textId="77777777" w:rsidR="00C83E31" w:rsidRPr="00E428FD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C74747F" w14:textId="77777777" w:rsidR="00C83E31" w:rsidRPr="00E428F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428FD">
              <w:rPr>
                <w:kern w:val="18"/>
              </w:rPr>
              <w:t>$    43</w:t>
            </w:r>
          </w:p>
        </w:tc>
        <w:tc>
          <w:tcPr>
            <w:tcW w:w="1500" w:type="dxa"/>
          </w:tcPr>
          <w:p w14:paraId="1AA62440" w14:textId="77777777" w:rsidR="00C83E31" w:rsidRPr="00E428F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428FD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72C96551" w14:textId="77777777" w:rsidR="00C83E31" w:rsidRPr="00E428F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428FD">
              <w:rPr>
                <w:kern w:val="18"/>
              </w:rPr>
              <w:t>$   129</w:t>
            </w:r>
          </w:p>
        </w:tc>
      </w:tr>
      <w:tr w:rsidR="00C83E31" w:rsidRPr="00E428FD" w14:paraId="23EE56CE" w14:textId="77777777" w:rsidTr="002C54CD">
        <w:trPr>
          <w:cantSplit/>
        </w:trPr>
        <w:tc>
          <w:tcPr>
            <w:tcW w:w="540" w:type="dxa"/>
            <w:gridSpan w:val="2"/>
          </w:tcPr>
          <w:p w14:paraId="57D9A571" w14:textId="77777777" w:rsidR="00C83E31" w:rsidRPr="00E428FD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3ACB6D1" w14:textId="77777777" w:rsidR="00C83E31" w:rsidRPr="00E428FD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E428FD">
              <w:rPr>
                <w:b/>
                <w:caps/>
                <w:kern w:val="18"/>
              </w:rPr>
              <w:t>– OTHER BUSES</w:t>
            </w:r>
          </w:p>
        </w:tc>
      </w:tr>
      <w:tr w:rsidR="00C83E31" w:rsidRPr="00E428FD" w14:paraId="3BDBA941" w14:textId="77777777" w:rsidTr="002C54CD">
        <w:trPr>
          <w:cantSplit/>
        </w:trPr>
        <w:tc>
          <w:tcPr>
            <w:tcW w:w="4860" w:type="dxa"/>
            <w:gridSpan w:val="3"/>
          </w:tcPr>
          <w:p w14:paraId="0984DF60" w14:textId="77777777" w:rsidR="00C83E31" w:rsidRPr="00E428FD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97A24BD" w14:textId="77777777" w:rsidR="00C83E31" w:rsidRPr="00E428F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428FD">
              <w:rPr>
                <w:kern w:val="18"/>
              </w:rPr>
              <w:t>$    43</w:t>
            </w:r>
          </w:p>
        </w:tc>
        <w:tc>
          <w:tcPr>
            <w:tcW w:w="1500" w:type="dxa"/>
          </w:tcPr>
          <w:p w14:paraId="6DE04FB5" w14:textId="77777777" w:rsidR="00C83E31" w:rsidRPr="00E428F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428FD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515EC5EB" w14:textId="77777777" w:rsidR="00C83E31" w:rsidRPr="00E428F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428FD">
              <w:rPr>
                <w:kern w:val="18"/>
              </w:rPr>
              <w:t>$   129</w:t>
            </w:r>
          </w:p>
        </w:tc>
      </w:tr>
      <w:tr w:rsidR="00C83E31" w:rsidRPr="00E428FD" w14:paraId="08B909CB" w14:textId="77777777" w:rsidTr="002C54CD">
        <w:trPr>
          <w:cantSplit/>
        </w:trPr>
        <w:tc>
          <w:tcPr>
            <w:tcW w:w="540" w:type="dxa"/>
            <w:gridSpan w:val="2"/>
          </w:tcPr>
          <w:p w14:paraId="74F8F721" w14:textId="77777777" w:rsidR="00C83E31" w:rsidRPr="00E428FD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E2DA8FF" w14:textId="77777777" w:rsidR="00C83E31" w:rsidRPr="00E428FD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E428FD">
              <w:rPr>
                <w:b/>
                <w:caps/>
                <w:kern w:val="18"/>
              </w:rPr>
              <w:t>– VAN POOLS</w:t>
            </w:r>
          </w:p>
        </w:tc>
      </w:tr>
      <w:tr w:rsidR="00C83E31" w:rsidRPr="00E428FD" w14:paraId="0D51FC5E" w14:textId="77777777" w:rsidTr="002C54CD">
        <w:trPr>
          <w:cantSplit/>
        </w:trPr>
        <w:tc>
          <w:tcPr>
            <w:tcW w:w="4860" w:type="dxa"/>
            <w:gridSpan w:val="3"/>
          </w:tcPr>
          <w:p w14:paraId="3DB96B57" w14:textId="77777777" w:rsidR="00C83E31" w:rsidRPr="00E428FD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D57C419" w14:textId="77777777" w:rsidR="00C83E31" w:rsidRPr="00E428F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428FD">
              <w:rPr>
                <w:kern w:val="18"/>
              </w:rPr>
              <w:t>$    96</w:t>
            </w:r>
          </w:p>
        </w:tc>
        <w:tc>
          <w:tcPr>
            <w:tcW w:w="1500" w:type="dxa"/>
          </w:tcPr>
          <w:p w14:paraId="7B0A9E3D" w14:textId="77777777" w:rsidR="00C83E31" w:rsidRPr="00E428F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428FD">
              <w:rPr>
                <w:kern w:val="18"/>
              </w:rPr>
              <w:t>$   120</w:t>
            </w:r>
          </w:p>
        </w:tc>
        <w:tc>
          <w:tcPr>
            <w:tcW w:w="1500" w:type="dxa"/>
          </w:tcPr>
          <w:p w14:paraId="61657BF9" w14:textId="77777777" w:rsidR="00C83E31" w:rsidRPr="00E428F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E428FD">
              <w:rPr>
                <w:kern w:val="18"/>
              </w:rPr>
              <w:t>$   459</w:t>
            </w:r>
          </w:p>
        </w:tc>
      </w:tr>
      <w:tr w:rsidR="00C83E31" w:rsidRPr="00E428FD" w14:paraId="6CF2DA60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D4B4DC2" w14:textId="77777777" w:rsidR="00C83E31" w:rsidRPr="00E428FD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428FD" w14:paraId="7C1E026E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BB078FB" w14:textId="77777777" w:rsidR="00C83E31" w:rsidRPr="00E428FD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428FD" w14:paraId="3E635465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26504095" w14:textId="77777777" w:rsidR="00C83E31" w:rsidRPr="00E428FD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E428F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FCA491A" w14:textId="77777777" w:rsidR="00C83E31" w:rsidRPr="00E428FD" w:rsidRDefault="00C83E31" w:rsidP="00F84EA5">
            <w:pPr>
              <w:pStyle w:val="tabletext11"/>
              <w:rPr>
                <w:kern w:val="18"/>
              </w:rPr>
            </w:pPr>
            <w:r w:rsidRPr="00E428FD">
              <w:rPr>
                <w:kern w:val="18"/>
              </w:rPr>
              <w:t xml:space="preserve">For Other Than Zone-rated Trucks, Tractors and Trailers Classifications, refer to Rule </w:t>
            </w:r>
            <w:r w:rsidRPr="00E428FD">
              <w:rPr>
                <w:rStyle w:val="rulelink"/>
              </w:rPr>
              <w:t>222.</w:t>
            </w:r>
            <w:r w:rsidRPr="00E428FD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E428FD" w14:paraId="7145C866" w14:textId="77777777" w:rsidTr="002C54CD">
        <w:trPr>
          <w:cantSplit/>
        </w:trPr>
        <w:tc>
          <w:tcPr>
            <w:tcW w:w="220" w:type="dxa"/>
          </w:tcPr>
          <w:p w14:paraId="03A97A8A" w14:textId="77777777" w:rsidR="00C83E31" w:rsidRPr="00E428FD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E428F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7CEBD6D" w14:textId="77777777" w:rsidR="00C83E31" w:rsidRPr="00E428FD" w:rsidRDefault="00C83E31" w:rsidP="00F84EA5">
            <w:pPr>
              <w:pStyle w:val="tabletext11"/>
              <w:rPr>
                <w:kern w:val="18"/>
              </w:rPr>
            </w:pPr>
            <w:r w:rsidRPr="00E428FD">
              <w:rPr>
                <w:kern w:val="18"/>
              </w:rPr>
              <w:t xml:space="preserve">For Private Passenger Types Classifications, refer to Rule </w:t>
            </w:r>
            <w:r w:rsidRPr="00E428FD">
              <w:rPr>
                <w:rStyle w:val="rulelink"/>
              </w:rPr>
              <w:t>232.</w:t>
            </w:r>
            <w:r w:rsidRPr="00E428FD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E428FD" w14:paraId="0026EA66" w14:textId="77777777" w:rsidTr="002C54CD">
        <w:trPr>
          <w:cantSplit/>
        </w:trPr>
        <w:tc>
          <w:tcPr>
            <w:tcW w:w="220" w:type="dxa"/>
          </w:tcPr>
          <w:p w14:paraId="1D25EE0A" w14:textId="77777777" w:rsidR="00C83E31" w:rsidRPr="00E428FD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E428F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329A835" w14:textId="77777777" w:rsidR="00C83E31" w:rsidRPr="00E428FD" w:rsidRDefault="00C83E31" w:rsidP="00F84EA5">
            <w:pPr>
              <w:pStyle w:val="tabletext11"/>
              <w:rPr>
                <w:kern w:val="18"/>
              </w:rPr>
            </w:pPr>
            <w:r w:rsidRPr="00E428FD">
              <w:rPr>
                <w:kern w:val="18"/>
              </w:rPr>
              <w:t xml:space="preserve">For Other Than Zone-rated Publics Autos, refer to Rule </w:t>
            </w:r>
            <w:r w:rsidRPr="00E428FD">
              <w:rPr>
                <w:rStyle w:val="rulelink"/>
              </w:rPr>
              <w:t>239.</w:t>
            </w:r>
            <w:r w:rsidRPr="00E428FD">
              <w:rPr>
                <w:rStyle w:val="rulelink"/>
                <w:b w:val="0"/>
              </w:rPr>
              <w:t xml:space="preserve"> for premium development</w:t>
            </w:r>
            <w:r w:rsidRPr="00E428FD">
              <w:rPr>
                <w:rStyle w:val="rulelink"/>
              </w:rPr>
              <w:t>.</w:t>
            </w:r>
          </w:p>
        </w:tc>
      </w:tr>
      <w:tr w:rsidR="00C83E31" w:rsidRPr="00E428FD" w14:paraId="4A579884" w14:textId="77777777" w:rsidTr="002C54CD">
        <w:trPr>
          <w:cantSplit/>
        </w:trPr>
        <w:tc>
          <w:tcPr>
            <w:tcW w:w="220" w:type="dxa"/>
          </w:tcPr>
          <w:p w14:paraId="6FFB092B" w14:textId="77777777" w:rsidR="00C83E31" w:rsidRPr="00E428FD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E428F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C9BA6B8" w14:textId="77777777" w:rsidR="00C83E31" w:rsidRPr="00E428FD" w:rsidRDefault="00C83E31" w:rsidP="00F84EA5">
            <w:pPr>
              <w:pStyle w:val="tabletext11"/>
              <w:rPr>
                <w:kern w:val="18"/>
              </w:rPr>
            </w:pPr>
            <w:r w:rsidRPr="00E428FD">
              <w:rPr>
                <w:kern w:val="18"/>
              </w:rPr>
              <w:t xml:space="preserve">For Deductible factors, refer to Rule </w:t>
            </w:r>
            <w:r w:rsidRPr="00E428FD">
              <w:rPr>
                <w:rStyle w:val="rulelink"/>
              </w:rPr>
              <w:t>298.</w:t>
            </w:r>
          </w:p>
        </w:tc>
      </w:tr>
      <w:tr w:rsidR="00C83E31" w:rsidRPr="00E428FD" w14:paraId="060ABC8F" w14:textId="77777777" w:rsidTr="002C54CD">
        <w:trPr>
          <w:cantSplit/>
        </w:trPr>
        <w:tc>
          <w:tcPr>
            <w:tcW w:w="220" w:type="dxa"/>
          </w:tcPr>
          <w:p w14:paraId="1D82D839" w14:textId="77777777" w:rsidR="00C83E31" w:rsidRPr="00E428FD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E428F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FADB522" w14:textId="77777777" w:rsidR="00C83E31" w:rsidRPr="00E428FD" w:rsidRDefault="00C83E31" w:rsidP="00F84EA5">
            <w:pPr>
              <w:pStyle w:val="tabletext11"/>
              <w:rPr>
                <w:kern w:val="18"/>
              </w:rPr>
            </w:pPr>
            <w:r w:rsidRPr="00E428FD">
              <w:rPr>
                <w:kern w:val="18"/>
              </w:rPr>
              <w:t xml:space="preserve">For Vehicle Value factors, refer to Rule </w:t>
            </w:r>
            <w:r w:rsidRPr="00E428FD">
              <w:rPr>
                <w:rStyle w:val="rulelink"/>
              </w:rPr>
              <w:t>301.</w:t>
            </w:r>
          </w:p>
        </w:tc>
      </w:tr>
      <w:tr w:rsidR="00C83E31" w:rsidRPr="00E428FD" w14:paraId="6A072CE7" w14:textId="77777777" w:rsidTr="002C54CD">
        <w:trPr>
          <w:cantSplit/>
        </w:trPr>
        <w:tc>
          <w:tcPr>
            <w:tcW w:w="220" w:type="dxa"/>
          </w:tcPr>
          <w:p w14:paraId="64F0804E" w14:textId="77777777" w:rsidR="00C83E31" w:rsidRPr="00E428FD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9771FAD" w14:textId="77777777" w:rsidR="00C83E31" w:rsidRPr="00E428FD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428FD" w14:paraId="2053953B" w14:textId="77777777" w:rsidTr="002C54CD">
        <w:trPr>
          <w:cantSplit/>
        </w:trPr>
        <w:tc>
          <w:tcPr>
            <w:tcW w:w="220" w:type="dxa"/>
          </w:tcPr>
          <w:p w14:paraId="305279E7" w14:textId="77777777" w:rsidR="00C83E31" w:rsidRPr="00E428FD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71B608B" w14:textId="77777777" w:rsidR="00C83E31" w:rsidRPr="00E428FD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428FD" w14:paraId="475105EF" w14:textId="77777777" w:rsidTr="002C54CD">
        <w:trPr>
          <w:cantSplit/>
        </w:trPr>
        <w:tc>
          <w:tcPr>
            <w:tcW w:w="220" w:type="dxa"/>
          </w:tcPr>
          <w:p w14:paraId="4190BF04" w14:textId="77777777" w:rsidR="00C83E31" w:rsidRPr="00E428FD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8FCDA56" w14:textId="77777777" w:rsidR="00C83E31" w:rsidRPr="00E428FD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428FD" w14:paraId="6DC4DCDA" w14:textId="77777777" w:rsidTr="002C54CD">
        <w:trPr>
          <w:cantSplit/>
        </w:trPr>
        <w:tc>
          <w:tcPr>
            <w:tcW w:w="220" w:type="dxa"/>
          </w:tcPr>
          <w:p w14:paraId="0A5D82DC" w14:textId="77777777" w:rsidR="00C83E31" w:rsidRPr="00E428FD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071EE04" w14:textId="77777777" w:rsidR="00C83E31" w:rsidRPr="00E428FD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428FD" w14:paraId="7A9D6067" w14:textId="77777777" w:rsidTr="002C54CD">
        <w:trPr>
          <w:cantSplit/>
        </w:trPr>
        <w:tc>
          <w:tcPr>
            <w:tcW w:w="220" w:type="dxa"/>
          </w:tcPr>
          <w:p w14:paraId="34598963" w14:textId="77777777" w:rsidR="00C83E31" w:rsidRPr="00E428FD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9F86DE9" w14:textId="77777777" w:rsidR="00C83E31" w:rsidRPr="00E428FD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428FD" w14:paraId="0A2006CE" w14:textId="77777777" w:rsidTr="002C54CD">
        <w:trPr>
          <w:cantSplit/>
        </w:trPr>
        <w:tc>
          <w:tcPr>
            <w:tcW w:w="220" w:type="dxa"/>
          </w:tcPr>
          <w:p w14:paraId="02884AAE" w14:textId="77777777" w:rsidR="00C83E31" w:rsidRPr="00E428FD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1A5A10B" w14:textId="77777777" w:rsidR="00C83E31" w:rsidRPr="00E428FD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428FD" w14:paraId="67CD032E" w14:textId="77777777" w:rsidTr="002C54CD">
        <w:trPr>
          <w:cantSplit/>
        </w:trPr>
        <w:tc>
          <w:tcPr>
            <w:tcW w:w="220" w:type="dxa"/>
          </w:tcPr>
          <w:p w14:paraId="09B1D538" w14:textId="77777777" w:rsidR="00C83E31" w:rsidRPr="00E428FD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64D8AA8" w14:textId="77777777" w:rsidR="00C83E31" w:rsidRPr="00E428FD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428FD" w14:paraId="4DF8A9F7" w14:textId="77777777" w:rsidTr="002C54CD">
        <w:trPr>
          <w:cantSplit/>
        </w:trPr>
        <w:tc>
          <w:tcPr>
            <w:tcW w:w="220" w:type="dxa"/>
          </w:tcPr>
          <w:p w14:paraId="3EFFE5BC" w14:textId="77777777" w:rsidR="00C83E31" w:rsidRPr="00E428FD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A1D37F5" w14:textId="77777777" w:rsidR="00C83E31" w:rsidRPr="00E428FD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428FD" w14:paraId="086D123A" w14:textId="77777777" w:rsidTr="002C54CD">
        <w:trPr>
          <w:cantSplit/>
        </w:trPr>
        <w:tc>
          <w:tcPr>
            <w:tcW w:w="220" w:type="dxa"/>
          </w:tcPr>
          <w:p w14:paraId="579D3B3A" w14:textId="77777777" w:rsidR="00C83E31" w:rsidRPr="00E428FD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5F5F963" w14:textId="77777777" w:rsidR="00C83E31" w:rsidRPr="00E428FD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E428FD" w14:paraId="10EC3157" w14:textId="77777777" w:rsidTr="002C54CD">
        <w:trPr>
          <w:cantSplit/>
        </w:trPr>
        <w:tc>
          <w:tcPr>
            <w:tcW w:w="220" w:type="dxa"/>
          </w:tcPr>
          <w:p w14:paraId="5B60E494" w14:textId="77777777" w:rsidR="00C83E31" w:rsidRPr="00E428FD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F2DF3BC" w14:textId="77777777" w:rsidR="00C83E31" w:rsidRPr="00E428FD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502D995E" w14:textId="77777777" w:rsidR="00C83E31" w:rsidRDefault="00C83E31" w:rsidP="00F84EA5">
      <w:pPr>
        <w:pStyle w:val="isonormal"/>
      </w:pPr>
    </w:p>
    <w:p w14:paraId="00617EEC" w14:textId="77777777" w:rsidR="00C83E31" w:rsidRDefault="00C83E31" w:rsidP="00F84EA5">
      <w:pPr>
        <w:pStyle w:val="isonormal"/>
        <w:jc w:val="left"/>
      </w:pPr>
    </w:p>
    <w:p w14:paraId="374EDA0F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7103F60" w14:textId="77777777" w:rsidR="00C83E31" w:rsidRPr="00DA62AD" w:rsidRDefault="00C83E31" w:rsidP="00F84EA5">
      <w:pPr>
        <w:pStyle w:val="subcap"/>
      </w:pPr>
      <w:r w:rsidRPr="00DA62AD">
        <w:lastRenderedPageBreak/>
        <w:t>TERRITORY 126</w:t>
      </w:r>
    </w:p>
    <w:p w14:paraId="755C2A80" w14:textId="77777777" w:rsidR="00C83E31" w:rsidRPr="00DA62AD" w:rsidRDefault="00C83E31" w:rsidP="00F84EA5">
      <w:pPr>
        <w:pStyle w:val="subcap2"/>
      </w:pPr>
      <w:r w:rsidRPr="00DA62AD">
        <w:t>PHYS DAM</w:t>
      </w:r>
    </w:p>
    <w:p w14:paraId="6BD76E87" w14:textId="77777777" w:rsidR="00C83E31" w:rsidRPr="00DA62AD" w:rsidRDefault="00C83E31" w:rsidP="00F84EA5">
      <w:pPr>
        <w:pStyle w:val="isonormal"/>
      </w:pPr>
    </w:p>
    <w:p w14:paraId="42B81EF7" w14:textId="77777777" w:rsidR="00C83E31" w:rsidRPr="00DA62AD" w:rsidRDefault="00C83E31" w:rsidP="00F84EA5">
      <w:pPr>
        <w:pStyle w:val="isonormal"/>
        <w:sectPr w:rsidR="00C83E31" w:rsidRPr="00DA62AD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C83E31" w:rsidRPr="00DA62AD" w14:paraId="12B5ACE4" w14:textId="77777777" w:rsidTr="002C54C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C88AF31" w14:textId="77777777" w:rsidR="00C83E31" w:rsidRPr="00DA62AD" w:rsidRDefault="00C83E31" w:rsidP="00F84EA5">
            <w:pPr>
              <w:pStyle w:val="tablehead"/>
              <w:rPr>
                <w:kern w:val="18"/>
              </w:rPr>
            </w:pPr>
            <w:r w:rsidRPr="00DA62AD">
              <w:rPr>
                <w:kern w:val="18"/>
              </w:rPr>
              <w:t>PHYSICAL DAMAGE</w:t>
            </w:r>
            <w:r w:rsidRPr="00DA62AD">
              <w:rPr>
                <w:kern w:val="18"/>
              </w:rPr>
              <w:br/>
              <w:t>Original Cost New Range</w:t>
            </w:r>
            <w:r w:rsidRPr="00DA62AD">
              <w:rPr>
                <w:kern w:val="18"/>
              </w:rPr>
              <w:br/>
              <w:t>$25,000 – 29,999</w:t>
            </w:r>
          </w:p>
        </w:tc>
      </w:tr>
      <w:tr w:rsidR="00C83E31" w:rsidRPr="00DA62AD" w14:paraId="50E2977E" w14:textId="77777777" w:rsidTr="002C54C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EB6623F" w14:textId="77777777" w:rsidR="00C83E31" w:rsidRPr="00DA62AD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5E3E64D" w14:textId="77777777" w:rsidR="00C83E31" w:rsidRPr="00DA62AD" w:rsidRDefault="00C83E31" w:rsidP="00F84EA5">
            <w:pPr>
              <w:pStyle w:val="tablehead"/>
              <w:rPr>
                <w:kern w:val="18"/>
              </w:rPr>
            </w:pPr>
            <w:r w:rsidRPr="00DA62AD">
              <w:rPr>
                <w:kern w:val="18"/>
              </w:rPr>
              <w:t>Specified</w:t>
            </w:r>
            <w:r w:rsidRPr="00DA62AD">
              <w:rPr>
                <w:kern w:val="18"/>
              </w:rPr>
              <w:br/>
              <w:t>Causes</w:t>
            </w:r>
            <w:r w:rsidRPr="00DA62AD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306E286" w14:textId="77777777" w:rsidR="00C83E31" w:rsidRPr="00DA62AD" w:rsidRDefault="00C83E31" w:rsidP="00F84EA5">
            <w:pPr>
              <w:pStyle w:val="tablehead"/>
              <w:rPr>
                <w:kern w:val="18"/>
              </w:rPr>
            </w:pPr>
            <w:r w:rsidRPr="00DA62AD">
              <w:rPr>
                <w:kern w:val="18"/>
              </w:rPr>
              <w:br/>
            </w:r>
            <w:r w:rsidRPr="00DA62AD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A2D249F" w14:textId="77777777" w:rsidR="00C83E31" w:rsidRPr="00DA62AD" w:rsidRDefault="00C83E31" w:rsidP="00F84EA5">
            <w:pPr>
              <w:pStyle w:val="tablehead"/>
              <w:rPr>
                <w:kern w:val="18"/>
              </w:rPr>
            </w:pPr>
            <w:r w:rsidRPr="00DA62AD">
              <w:rPr>
                <w:kern w:val="18"/>
              </w:rPr>
              <w:t>$500</w:t>
            </w:r>
            <w:r w:rsidRPr="00DA62AD">
              <w:rPr>
                <w:kern w:val="18"/>
              </w:rPr>
              <w:br/>
              <w:t>Ded.</w:t>
            </w:r>
            <w:r w:rsidRPr="00DA62AD">
              <w:rPr>
                <w:kern w:val="18"/>
              </w:rPr>
              <w:br/>
              <w:t>Coll.</w:t>
            </w:r>
          </w:p>
        </w:tc>
      </w:tr>
      <w:tr w:rsidR="00C83E31" w:rsidRPr="00DA62AD" w14:paraId="1E1ECA3D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FDA8B4D" w14:textId="77777777" w:rsidR="00C83E31" w:rsidRPr="00DA62AD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DA62AD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C83E31" w:rsidRPr="00DA62AD" w14:paraId="05A36729" w14:textId="77777777" w:rsidTr="002C54CD">
        <w:trPr>
          <w:cantSplit/>
        </w:trPr>
        <w:tc>
          <w:tcPr>
            <w:tcW w:w="540" w:type="dxa"/>
            <w:gridSpan w:val="2"/>
          </w:tcPr>
          <w:p w14:paraId="1E4141A8" w14:textId="77777777" w:rsidR="00C83E31" w:rsidRPr="00DA62AD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880860C" w14:textId="77777777" w:rsidR="00C83E31" w:rsidRPr="00DA62AD" w:rsidRDefault="00C83E31" w:rsidP="00F84EA5">
            <w:pPr>
              <w:pStyle w:val="tabletext11"/>
              <w:rPr>
                <w:b/>
                <w:kern w:val="18"/>
              </w:rPr>
            </w:pPr>
            <w:r w:rsidRPr="00DA62AD">
              <w:rPr>
                <w:b/>
                <w:kern w:val="18"/>
              </w:rPr>
              <w:t>– Local And Intermediate – All Vehicles</w:t>
            </w:r>
          </w:p>
        </w:tc>
      </w:tr>
      <w:tr w:rsidR="00C83E31" w:rsidRPr="00DA62AD" w14:paraId="1899FBE6" w14:textId="77777777" w:rsidTr="002C54CD">
        <w:trPr>
          <w:cantSplit/>
        </w:trPr>
        <w:tc>
          <w:tcPr>
            <w:tcW w:w="540" w:type="dxa"/>
            <w:gridSpan w:val="2"/>
          </w:tcPr>
          <w:p w14:paraId="68B9397A" w14:textId="77777777" w:rsidR="00C83E31" w:rsidRPr="00DA62AD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4DEF642" w14:textId="77777777" w:rsidR="00C83E31" w:rsidRPr="00DA62AD" w:rsidRDefault="00C83E31" w:rsidP="00F84EA5">
            <w:pPr>
              <w:pStyle w:val="tabletext11"/>
              <w:rPr>
                <w:b/>
                <w:kern w:val="18"/>
              </w:rPr>
            </w:pPr>
            <w:r w:rsidRPr="00DA62AD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C83E31" w:rsidRPr="00DA62AD" w14:paraId="4F57DB6C" w14:textId="77777777" w:rsidTr="002C54CD">
        <w:trPr>
          <w:cantSplit/>
        </w:trPr>
        <w:tc>
          <w:tcPr>
            <w:tcW w:w="4860" w:type="dxa"/>
            <w:gridSpan w:val="3"/>
          </w:tcPr>
          <w:p w14:paraId="666169B0" w14:textId="77777777" w:rsidR="00C83E31" w:rsidRPr="00DA62AD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2207B8D" w14:textId="77777777" w:rsidR="00C83E31" w:rsidRPr="00DA62A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A62AD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7330984D" w14:textId="77777777" w:rsidR="00C83E31" w:rsidRPr="00DA62A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A62AD">
              <w:rPr>
                <w:kern w:val="18"/>
              </w:rPr>
              <w:t>$    68</w:t>
            </w:r>
          </w:p>
        </w:tc>
        <w:tc>
          <w:tcPr>
            <w:tcW w:w="1500" w:type="dxa"/>
          </w:tcPr>
          <w:p w14:paraId="2A4FB823" w14:textId="77777777" w:rsidR="00C83E31" w:rsidRPr="00DA62A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A62AD">
              <w:rPr>
                <w:kern w:val="18"/>
              </w:rPr>
              <w:t>$   190</w:t>
            </w:r>
          </w:p>
        </w:tc>
      </w:tr>
      <w:tr w:rsidR="00C83E31" w:rsidRPr="00DA62AD" w14:paraId="54DA9D33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889ADB9" w14:textId="77777777" w:rsidR="00C83E31" w:rsidRPr="00DA62AD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DA62AD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C83E31" w:rsidRPr="00DA62AD" w14:paraId="5BBF161B" w14:textId="77777777" w:rsidTr="002C54CD">
        <w:trPr>
          <w:cantSplit/>
        </w:trPr>
        <w:tc>
          <w:tcPr>
            <w:tcW w:w="4860" w:type="dxa"/>
            <w:gridSpan w:val="3"/>
          </w:tcPr>
          <w:p w14:paraId="61CD8544" w14:textId="77777777" w:rsidR="00C83E31" w:rsidRPr="00DA62AD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47E7672" w14:textId="77777777" w:rsidR="00C83E31" w:rsidRPr="00DA62AD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292A6BE" w14:textId="77777777" w:rsidR="00C83E31" w:rsidRPr="00DA62AD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F138AC2" w14:textId="77777777" w:rsidR="00C83E31" w:rsidRPr="00DA62AD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DA62AD" w14:paraId="57FC9780" w14:textId="77777777" w:rsidTr="002C54CD">
        <w:trPr>
          <w:cantSplit/>
        </w:trPr>
        <w:tc>
          <w:tcPr>
            <w:tcW w:w="4860" w:type="dxa"/>
            <w:gridSpan w:val="3"/>
          </w:tcPr>
          <w:p w14:paraId="4CBFFDB9" w14:textId="77777777" w:rsidR="00C83E31" w:rsidRPr="00DA62AD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C757BF8" w14:textId="77777777" w:rsidR="00C83E31" w:rsidRPr="00DA62A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A62AD"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14:paraId="4221CA29" w14:textId="77777777" w:rsidR="00C83E31" w:rsidRPr="00DA62A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A62AD"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14:paraId="2555647B" w14:textId="77777777" w:rsidR="00C83E31" w:rsidRPr="00DA62A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A62AD">
              <w:rPr>
                <w:kern w:val="18"/>
              </w:rPr>
              <w:t>$   268</w:t>
            </w:r>
          </w:p>
        </w:tc>
      </w:tr>
      <w:tr w:rsidR="00C83E31" w:rsidRPr="00DA62AD" w14:paraId="7446A968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04CFB05" w14:textId="77777777" w:rsidR="00C83E31" w:rsidRPr="00DA62AD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A62AD" w14:paraId="4031A473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5DDFCA2" w14:textId="77777777" w:rsidR="00C83E31" w:rsidRPr="00DA62AD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DA62AD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C83E31" w:rsidRPr="00DA62AD" w14:paraId="1D286CC1" w14:textId="77777777" w:rsidTr="002C54CD">
        <w:trPr>
          <w:cantSplit/>
        </w:trPr>
        <w:tc>
          <w:tcPr>
            <w:tcW w:w="540" w:type="dxa"/>
            <w:gridSpan w:val="2"/>
          </w:tcPr>
          <w:p w14:paraId="4B7EA233" w14:textId="77777777" w:rsidR="00C83E31" w:rsidRPr="00DA62AD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42150DF" w14:textId="77777777" w:rsidR="00C83E31" w:rsidRPr="00DA62AD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DA62AD">
              <w:rPr>
                <w:b/>
                <w:caps/>
                <w:kern w:val="18"/>
              </w:rPr>
              <w:t>– taxicabs and limousines</w:t>
            </w:r>
          </w:p>
        </w:tc>
      </w:tr>
      <w:tr w:rsidR="00C83E31" w:rsidRPr="00DA62AD" w14:paraId="379ED9DA" w14:textId="77777777" w:rsidTr="002C54CD">
        <w:trPr>
          <w:cantSplit/>
        </w:trPr>
        <w:tc>
          <w:tcPr>
            <w:tcW w:w="4860" w:type="dxa"/>
            <w:gridSpan w:val="3"/>
          </w:tcPr>
          <w:p w14:paraId="32E0F79D" w14:textId="77777777" w:rsidR="00C83E31" w:rsidRPr="00DA62AD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B881128" w14:textId="77777777" w:rsidR="00C83E31" w:rsidRPr="00DA62A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A62AD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2E07248B" w14:textId="77777777" w:rsidR="00C83E31" w:rsidRPr="00DA62A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A62AD">
              <w:rPr>
                <w:kern w:val="18"/>
              </w:rPr>
              <w:t>$   103</w:t>
            </w:r>
          </w:p>
        </w:tc>
        <w:tc>
          <w:tcPr>
            <w:tcW w:w="1500" w:type="dxa"/>
          </w:tcPr>
          <w:p w14:paraId="6311A975" w14:textId="77777777" w:rsidR="00C83E31" w:rsidRPr="00DA62A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A62AD">
              <w:rPr>
                <w:kern w:val="18"/>
              </w:rPr>
              <w:t>$   428</w:t>
            </w:r>
          </w:p>
        </w:tc>
      </w:tr>
      <w:tr w:rsidR="00C83E31" w:rsidRPr="00DA62AD" w14:paraId="142D4268" w14:textId="77777777" w:rsidTr="002C54CD">
        <w:trPr>
          <w:cantSplit/>
        </w:trPr>
        <w:tc>
          <w:tcPr>
            <w:tcW w:w="540" w:type="dxa"/>
            <w:gridSpan w:val="2"/>
          </w:tcPr>
          <w:p w14:paraId="64184CB2" w14:textId="77777777" w:rsidR="00C83E31" w:rsidRPr="00DA62AD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34333F7" w14:textId="77777777" w:rsidR="00C83E31" w:rsidRPr="00DA62AD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DA62AD">
              <w:rPr>
                <w:b/>
                <w:caps/>
                <w:kern w:val="18"/>
              </w:rPr>
              <w:t>– SCHOOL AND CHURCH BUSES</w:t>
            </w:r>
          </w:p>
        </w:tc>
      </w:tr>
      <w:tr w:rsidR="00C83E31" w:rsidRPr="00DA62AD" w14:paraId="58521AD5" w14:textId="77777777" w:rsidTr="002C54CD">
        <w:trPr>
          <w:cantSplit/>
        </w:trPr>
        <w:tc>
          <w:tcPr>
            <w:tcW w:w="4860" w:type="dxa"/>
            <w:gridSpan w:val="3"/>
          </w:tcPr>
          <w:p w14:paraId="275941AF" w14:textId="77777777" w:rsidR="00C83E31" w:rsidRPr="00DA62AD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639AF5E" w14:textId="77777777" w:rsidR="00C83E31" w:rsidRPr="00DA62A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A62AD">
              <w:rPr>
                <w:kern w:val="18"/>
              </w:rPr>
              <w:t>$    37</w:t>
            </w:r>
          </w:p>
        </w:tc>
        <w:tc>
          <w:tcPr>
            <w:tcW w:w="1500" w:type="dxa"/>
          </w:tcPr>
          <w:p w14:paraId="0E0965FE" w14:textId="77777777" w:rsidR="00C83E31" w:rsidRPr="00DA62A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A62AD"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14:paraId="199A87A2" w14:textId="77777777" w:rsidR="00C83E31" w:rsidRPr="00DA62A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A62AD">
              <w:rPr>
                <w:kern w:val="18"/>
              </w:rPr>
              <w:t>$   120</w:t>
            </w:r>
          </w:p>
        </w:tc>
      </w:tr>
      <w:tr w:rsidR="00C83E31" w:rsidRPr="00DA62AD" w14:paraId="2ABAE070" w14:textId="77777777" w:rsidTr="002C54CD">
        <w:trPr>
          <w:cantSplit/>
        </w:trPr>
        <w:tc>
          <w:tcPr>
            <w:tcW w:w="540" w:type="dxa"/>
            <w:gridSpan w:val="2"/>
          </w:tcPr>
          <w:p w14:paraId="60DC3412" w14:textId="77777777" w:rsidR="00C83E31" w:rsidRPr="00DA62AD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AC67672" w14:textId="77777777" w:rsidR="00C83E31" w:rsidRPr="00DA62AD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DA62AD">
              <w:rPr>
                <w:b/>
                <w:caps/>
                <w:kern w:val="18"/>
              </w:rPr>
              <w:t>– OTHER BUSES</w:t>
            </w:r>
          </w:p>
        </w:tc>
      </w:tr>
      <w:tr w:rsidR="00C83E31" w:rsidRPr="00DA62AD" w14:paraId="0B1C5579" w14:textId="77777777" w:rsidTr="002C54CD">
        <w:trPr>
          <w:cantSplit/>
        </w:trPr>
        <w:tc>
          <w:tcPr>
            <w:tcW w:w="4860" w:type="dxa"/>
            <w:gridSpan w:val="3"/>
          </w:tcPr>
          <w:p w14:paraId="5E40E740" w14:textId="77777777" w:rsidR="00C83E31" w:rsidRPr="00DA62AD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AF475C9" w14:textId="77777777" w:rsidR="00C83E31" w:rsidRPr="00DA62A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A62AD">
              <w:rPr>
                <w:kern w:val="18"/>
              </w:rPr>
              <w:t>$    37</w:t>
            </w:r>
          </w:p>
        </w:tc>
        <w:tc>
          <w:tcPr>
            <w:tcW w:w="1500" w:type="dxa"/>
          </w:tcPr>
          <w:p w14:paraId="0F57A3AC" w14:textId="77777777" w:rsidR="00C83E31" w:rsidRPr="00DA62A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A62AD"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14:paraId="302EB682" w14:textId="77777777" w:rsidR="00C83E31" w:rsidRPr="00DA62A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A62AD">
              <w:rPr>
                <w:kern w:val="18"/>
              </w:rPr>
              <w:t>$   120</w:t>
            </w:r>
          </w:p>
        </w:tc>
      </w:tr>
      <w:tr w:rsidR="00C83E31" w:rsidRPr="00DA62AD" w14:paraId="53E402D7" w14:textId="77777777" w:rsidTr="002C54CD">
        <w:trPr>
          <w:cantSplit/>
        </w:trPr>
        <w:tc>
          <w:tcPr>
            <w:tcW w:w="540" w:type="dxa"/>
            <w:gridSpan w:val="2"/>
          </w:tcPr>
          <w:p w14:paraId="5907B7EE" w14:textId="77777777" w:rsidR="00C83E31" w:rsidRPr="00DA62AD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8280F6A" w14:textId="77777777" w:rsidR="00C83E31" w:rsidRPr="00DA62AD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DA62AD">
              <w:rPr>
                <w:b/>
                <w:caps/>
                <w:kern w:val="18"/>
              </w:rPr>
              <w:t>– VAN POOLS</w:t>
            </w:r>
          </w:p>
        </w:tc>
      </w:tr>
      <w:tr w:rsidR="00C83E31" w:rsidRPr="00DA62AD" w14:paraId="52DE51DD" w14:textId="77777777" w:rsidTr="002C54CD">
        <w:trPr>
          <w:cantSplit/>
        </w:trPr>
        <w:tc>
          <w:tcPr>
            <w:tcW w:w="4860" w:type="dxa"/>
            <w:gridSpan w:val="3"/>
          </w:tcPr>
          <w:p w14:paraId="6D4DC7D2" w14:textId="77777777" w:rsidR="00C83E31" w:rsidRPr="00DA62AD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BF7BBB3" w14:textId="77777777" w:rsidR="00C83E31" w:rsidRPr="00DA62A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A62AD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49E897F8" w14:textId="77777777" w:rsidR="00C83E31" w:rsidRPr="00DA62A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A62AD">
              <w:rPr>
                <w:kern w:val="18"/>
              </w:rPr>
              <w:t>$   103</w:t>
            </w:r>
          </w:p>
        </w:tc>
        <w:tc>
          <w:tcPr>
            <w:tcW w:w="1500" w:type="dxa"/>
          </w:tcPr>
          <w:p w14:paraId="7B1AEC0B" w14:textId="77777777" w:rsidR="00C83E31" w:rsidRPr="00DA62A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DA62AD">
              <w:rPr>
                <w:kern w:val="18"/>
              </w:rPr>
              <w:t>$   428</w:t>
            </w:r>
          </w:p>
        </w:tc>
      </w:tr>
      <w:tr w:rsidR="00C83E31" w:rsidRPr="00DA62AD" w14:paraId="7009019F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5F76C78" w14:textId="77777777" w:rsidR="00C83E31" w:rsidRPr="00DA62AD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A62AD" w14:paraId="4799E92C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4901C49" w14:textId="77777777" w:rsidR="00C83E31" w:rsidRPr="00DA62AD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A62AD" w14:paraId="1E03C7CA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76930FDA" w14:textId="77777777" w:rsidR="00C83E31" w:rsidRPr="00DA62AD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DA62A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2D41A5B" w14:textId="77777777" w:rsidR="00C83E31" w:rsidRPr="00DA62AD" w:rsidRDefault="00C83E31" w:rsidP="00F84EA5">
            <w:pPr>
              <w:pStyle w:val="tabletext11"/>
              <w:rPr>
                <w:kern w:val="18"/>
              </w:rPr>
            </w:pPr>
            <w:r w:rsidRPr="00DA62AD">
              <w:rPr>
                <w:kern w:val="18"/>
              </w:rPr>
              <w:t xml:space="preserve">For Other Than Zone-rated Trucks, Tractors and Trailers Classifications, refer to Rule </w:t>
            </w:r>
            <w:r w:rsidRPr="00DA62AD">
              <w:rPr>
                <w:rStyle w:val="rulelink"/>
              </w:rPr>
              <w:t>222.</w:t>
            </w:r>
            <w:r w:rsidRPr="00DA62AD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DA62AD" w14:paraId="784D848B" w14:textId="77777777" w:rsidTr="002C54CD">
        <w:trPr>
          <w:cantSplit/>
        </w:trPr>
        <w:tc>
          <w:tcPr>
            <w:tcW w:w="220" w:type="dxa"/>
          </w:tcPr>
          <w:p w14:paraId="121442BD" w14:textId="77777777" w:rsidR="00C83E31" w:rsidRPr="00DA62AD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DA62A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E51198A" w14:textId="77777777" w:rsidR="00C83E31" w:rsidRPr="00DA62AD" w:rsidRDefault="00C83E31" w:rsidP="00F84EA5">
            <w:pPr>
              <w:pStyle w:val="tabletext11"/>
              <w:rPr>
                <w:kern w:val="18"/>
              </w:rPr>
            </w:pPr>
            <w:r w:rsidRPr="00DA62AD">
              <w:rPr>
                <w:kern w:val="18"/>
              </w:rPr>
              <w:t xml:space="preserve">For Private Passenger Types Classifications, refer to Rule </w:t>
            </w:r>
            <w:r w:rsidRPr="00DA62AD">
              <w:rPr>
                <w:rStyle w:val="rulelink"/>
              </w:rPr>
              <w:t>232.</w:t>
            </w:r>
            <w:r w:rsidRPr="00DA62AD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DA62AD" w14:paraId="2C60B25D" w14:textId="77777777" w:rsidTr="002C54CD">
        <w:trPr>
          <w:cantSplit/>
        </w:trPr>
        <w:tc>
          <w:tcPr>
            <w:tcW w:w="220" w:type="dxa"/>
          </w:tcPr>
          <w:p w14:paraId="50E2B84A" w14:textId="77777777" w:rsidR="00C83E31" w:rsidRPr="00DA62AD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DA62A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4C4C906" w14:textId="77777777" w:rsidR="00C83E31" w:rsidRPr="00DA62AD" w:rsidRDefault="00C83E31" w:rsidP="00F84EA5">
            <w:pPr>
              <w:pStyle w:val="tabletext11"/>
              <w:rPr>
                <w:kern w:val="18"/>
              </w:rPr>
            </w:pPr>
            <w:r w:rsidRPr="00DA62AD">
              <w:rPr>
                <w:kern w:val="18"/>
              </w:rPr>
              <w:t xml:space="preserve">For Other Than Zone-rated Publics Autos, refer to Rule </w:t>
            </w:r>
            <w:r w:rsidRPr="00DA62AD">
              <w:rPr>
                <w:rStyle w:val="rulelink"/>
              </w:rPr>
              <w:t>239.</w:t>
            </w:r>
            <w:r w:rsidRPr="00DA62AD">
              <w:rPr>
                <w:rStyle w:val="rulelink"/>
                <w:b w:val="0"/>
              </w:rPr>
              <w:t xml:space="preserve"> for premium development</w:t>
            </w:r>
            <w:r w:rsidRPr="00DA62AD">
              <w:rPr>
                <w:rStyle w:val="rulelink"/>
              </w:rPr>
              <w:t>.</w:t>
            </w:r>
          </w:p>
        </w:tc>
      </w:tr>
      <w:tr w:rsidR="00C83E31" w:rsidRPr="00DA62AD" w14:paraId="37E1FA36" w14:textId="77777777" w:rsidTr="002C54CD">
        <w:trPr>
          <w:cantSplit/>
        </w:trPr>
        <w:tc>
          <w:tcPr>
            <w:tcW w:w="220" w:type="dxa"/>
          </w:tcPr>
          <w:p w14:paraId="14A762B1" w14:textId="77777777" w:rsidR="00C83E31" w:rsidRPr="00DA62AD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DA62A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481F006" w14:textId="77777777" w:rsidR="00C83E31" w:rsidRPr="00DA62AD" w:rsidRDefault="00C83E31" w:rsidP="00F84EA5">
            <w:pPr>
              <w:pStyle w:val="tabletext11"/>
              <w:rPr>
                <w:kern w:val="18"/>
              </w:rPr>
            </w:pPr>
            <w:r w:rsidRPr="00DA62AD">
              <w:rPr>
                <w:kern w:val="18"/>
              </w:rPr>
              <w:t xml:space="preserve">For Deductible factors, refer to Rule </w:t>
            </w:r>
            <w:r w:rsidRPr="00DA62AD">
              <w:rPr>
                <w:rStyle w:val="rulelink"/>
              </w:rPr>
              <w:t>298.</w:t>
            </w:r>
          </w:p>
        </w:tc>
      </w:tr>
      <w:tr w:rsidR="00C83E31" w:rsidRPr="00DA62AD" w14:paraId="300AD951" w14:textId="77777777" w:rsidTr="002C54CD">
        <w:trPr>
          <w:cantSplit/>
        </w:trPr>
        <w:tc>
          <w:tcPr>
            <w:tcW w:w="220" w:type="dxa"/>
          </w:tcPr>
          <w:p w14:paraId="7348AFF9" w14:textId="77777777" w:rsidR="00C83E31" w:rsidRPr="00DA62AD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DA62A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693D2CD" w14:textId="77777777" w:rsidR="00C83E31" w:rsidRPr="00DA62AD" w:rsidRDefault="00C83E31" w:rsidP="00F84EA5">
            <w:pPr>
              <w:pStyle w:val="tabletext11"/>
              <w:rPr>
                <w:kern w:val="18"/>
              </w:rPr>
            </w:pPr>
            <w:r w:rsidRPr="00DA62AD">
              <w:rPr>
                <w:kern w:val="18"/>
              </w:rPr>
              <w:t xml:space="preserve">For Vehicle Value factors, refer to Rule </w:t>
            </w:r>
            <w:r w:rsidRPr="00DA62AD">
              <w:rPr>
                <w:rStyle w:val="rulelink"/>
              </w:rPr>
              <w:t>301.</w:t>
            </w:r>
          </w:p>
        </w:tc>
      </w:tr>
      <w:tr w:rsidR="00C83E31" w:rsidRPr="00DA62AD" w14:paraId="1485810E" w14:textId="77777777" w:rsidTr="002C54CD">
        <w:trPr>
          <w:cantSplit/>
        </w:trPr>
        <w:tc>
          <w:tcPr>
            <w:tcW w:w="220" w:type="dxa"/>
          </w:tcPr>
          <w:p w14:paraId="2B3FBFE9" w14:textId="77777777" w:rsidR="00C83E31" w:rsidRPr="00DA62AD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7B20C0F" w14:textId="77777777" w:rsidR="00C83E31" w:rsidRPr="00DA62AD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A62AD" w14:paraId="2A3585E2" w14:textId="77777777" w:rsidTr="002C54CD">
        <w:trPr>
          <w:cantSplit/>
        </w:trPr>
        <w:tc>
          <w:tcPr>
            <w:tcW w:w="220" w:type="dxa"/>
          </w:tcPr>
          <w:p w14:paraId="60B4B540" w14:textId="77777777" w:rsidR="00C83E31" w:rsidRPr="00DA62AD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F9A36D0" w14:textId="77777777" w:rsidR="00C83E31" w:rsidRPr="00DA62AD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A62AD" w14:paraId="7F5374B8" w14:textId="77777777" w:rsidTr="002C54CD">
        <w:trPr>
          <w:cantSplit/>
        </w:trPr>
        <w:tc>
          <w:tcPr>
            <w:tcW w:w="220" w:type="dxa"/>
          </w:tcPr>
          <w:p w14:paraId="625DEB0B" w14:textId="77777777" w:rsidR="00C83E31" w:rsidRPr="00DA62AD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80EEAD3" w14:textId="77777777" w:rsidR="00C83E31" w:rsidRPr="00DA62AD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A62AD" w14:paraId="6A69D051" w14:textId="77777777" w:rsidTr="002C54CD">
        <w:trPr>
          <w:cantSplit/>
        </w:trPr>
        <w:tc>
          <w:tcPr>
            <w:tcW w:w="220" w:type="dxa"/>
          </w:tcPr>
          <w:p w14:paraId="3FB1AF67" w14:textId="77777777" w:rsidR="00C83E31" w:rsidRPr="00DA62AD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EA2E64D" w14:textId="77777777" w:rsidR="00C83E31" w:rsidRPr="00DA62AD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A62AD" w14:paraId="7B596A2C" w14:textId="77777777" w:rsidTr="002C54CD">
        <w:trPr>
          <w:cantSplit/>
        </w:trPr>
        <w:tc>
          <w:tcPr>
            <w:tcW w:w="220" w:type="dxa"/>
          </w:tcPr>
          <w:p w14:paraId="7869A40A" w14:textId="77777777" w:rsidR="00C83E31" w:rsidRPr="00DA62AD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C71410" w14:textId="77777777" w:rsidR="00C83E31" w:rsidRPr="00DA62AD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A62AD" w14:paraId="231780AA" w14:textId="77777777" w:rsidTr="002C54CD">
        <w:trPr>
          <w:cantSplit/>
        </w:trPr>
        <w:tc>
          <w:tcPr>
            <w:tcW w:w="220" w:type="dxa"/>
          </w:tcPr>
          <w:p w14:paraId="304B1B50" w14:textId="77777777" w:rsidR="00C83E31" w:rsidRPr="00DA62AD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C639352" w14:textId="77777777" w:rsidR="00C83E31" w:rsidRPr="00DA62AD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A62AD" w14:paraId="01FE0DC8" w14:textId="77777777" w:rsidTr="002C54CD">
        <w:trPr>
          <w:cantSplit/>
        </w:trPr>
        <w:tc>
          <w:tcPr>
            <w:tcW w:w="220" w:type="dxa"/>
          </w:tcPr>
          <w:p w14:paraId="57AFC55C" w14:textId="77777777" w:rsidR="00C83E31" w:rsidRPr="00DA62AD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D333ED4" w14:textId="77777777" w:rsidR="00C83E31" w:rsidRPr="00DA62AD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A62AD" w14:paraId="199FA46C" w14:textId="77777777" w:rsidTr="002C54CD">
        <w:trPr>
          <w:cantSplit/>
        </w:trPr>
        <w:tc>
          <w:tcPr>
            <w:tcW w:w="220" w:type="dxa"/>
          </w:tcPr>
          <w:p w14:paraId="0A635F11" w14:textId="77777777" w:rsidR="00C83E31" w:rsidRPr="00DA62AD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142C581" w14:textId="77777777" w:rsidR="00C83E31" w:rsidRPr="00DA62AD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A62AD" w14:paraId="2249D386" w14:textId="77777777" w:rsidTr="002C54CD">
        <w:trPr>
          <w:cantSplit/>
        </w:trPr>
        <w:tc>
          <w:tcPr>
            <w:tcW w:w="220" w:type="dxa"/>
          </w:tcPr>
          <w:p w14:paraId="1C73812A" w14:textId="77777777" w:rsidR="00C83E31" w:rsidRPr="00DA62AD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62EF3C0" w14:textId="77777777" w:rsidR="00C83E31" w:rsidRPr="00DA62AD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DA62AD" w14:paraId="58DBF8F2" w14:textId="77777777" w:rsidTr="002C54CD">
        <w:trPr>
          <w:cantSplit/>
        </w:trPr>
        <w:tc>
          <w:tcPr>
            <w:tcW w:w="220" w:type="dxa"/>
          </w:tcPr>
          <w:p w14:paraId="05447172" w14:textId="77777777" w:rsidR="00C83E31" w:rsidRPr="00DA62AD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DC0CF43" w14:textId="77777777" w:rsidR="00C83E31" w:rsidRPr="00DA62AD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09EA3592" w14:textId="77777777" w:rsidR="00C83E31" w:rsidRDefault="00C83E31" w:rsidP="00F84EA5">
      <w:pPr>
        <w:pStyle w:val="isonormal"/>
      </w:pPr>
    </w:p>
    <w:p w14:paraId="7915CF25" w14:textId="77777777" w:rsidR="00C83E31" w:rsidRDefault="00C83E31" w:rsidP="00F84EA5">
      <w:pPr>
        <w:pStyle w:val="isonormal"/>
        <w:jc w:val="left"/>
      </w:pPr>
    </w:p>
    <w:p w14:paraId="54B8A59E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AB67CE2" w14:textId="77777777" w:rsidR="00C83E31" w:rsidRPr="00CF2C4C" w:rsidRDefault="00C83E31" w:rsidP="00F84EA5">
      <w:pPr>
        <w:pStyle w:val="subcap"/>
      </w:pPr>
      <w:r w:rsidRPr="00CF2C4C">
        <w:lastRenderedPageBreak/>
        <w:t>TERRITORY 127</w:t>
      </w:r>
    </w:p>
    <w:p w14:paraId="55E1C5D0" w14:textId="77777777" w:rsidR="00C83E31" w:rsidRPr="00CF2C4C" w:rsidRDefault="00C83E31" w:rsidP="00F84EA5">
      <w:pPr>
        <w:pStyle w:val="subcap2"/>
      </w:pPr>
      <w:r w:rsidRPr="00CF2C4C">
        <w:t>PHYS DAM</w:t>
      </w:r>
    </w:p>
    <w:p w14:paraId="516EA2FD" w14:textId="77777777" w:rsidR="00C83E31" w:rsidRPr="00CF2C4C" w:rsidRDefault="00C83E31" w:rsidP="00F84EA5">
      <w:pPr>
        <w:pStyle w:val="isonormal"/>
      </w:pPr>
    </w:p>
    <w:p w14:paraId="1C6FA95E" w14:textId="77777777" w:rsidR="00C83E31" w:rsidRPr="00CF2C4C" w:rsidRDefault="00C83E31" w:rsidP="00F84EA5">
      <w:pPr>
        <w:pStyle w:val="isonormal"/>
        <w:sectPr w:rsidR="00C83E31" w:rsidRPr="00CF2C4C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C83E31" w:rsidRPr="00CF2C4C" w14:paraId="47D045AD" w14:textId="77777777" w:rsidTr="002C54C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2C12C61" w14:textId="77777777" w:rsidR="00C83E31" w:rsidRPr="00CF2C4C" w:rsidRDefault="00C83E31" w:rsidP="00F84EA5">
            <w:pPr>
              <w:pStyle w:val="tablehead"/>
              <w:rPr>
                <w:kern w:val="18"/>
              </w:rPr>
            </w:pPr>
            <w:r w:rsidRPr="00CF2C4C">
              <w:rPr>
                <w:kern w:val="18"/>
              </w:rPr>
              <w:t>PHYSICAL DAMAGE</w:t>
            </w:r>
            <w:r w:rsidRPr="00CF2C4C">
              <w:rPr>
                <w:kern w:val="18"/>
              </w:rPr>
              <w:br/>
              <w:t>Original Cost New Range</w:t>
            </w:r>
            <w:r w:rsidRPr="00CF2C4C">
              <w:rPr>
                <w:kern w:val="18"/>
              </w:rPr>
              <w:br/>
              <w:t>$25,000 – 29,999</w:t>
            </w:r>
          </w:p>
        </w:tc>
      </w:tr>
      <w:tr w:rsidR="00C83E31" w:rsidRPr="00CF2C4C" w14:paraId="27C83F90" w14:textId="77777777" w:rsidTr="002C54C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C0DDFC9" w14:textId="77777777" w:rsidR="00C83E31" w:rsidRPr="00CF2C4C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B4ED5A5" w14:textId="77777777" w:rsidR="00C83E31" w:rsidRPr="00CF2C4C" w:rsidRDefault="00C83E31" w:rsidP="00F84EA5">
            <w:pPr>
              <w:pStyle w:val="tablehead"/>
              <w:rPr>
                <w:kern w:val="18"/>
              </w:rPr>
            </w:pPr>
            <w:r w:rsidRPr="00CF2C4C">
              <w:rPr>
                <w:kern w:val="18"/>
              </w:rPr>
              <w:t>Specified</w:t>
            </w:r>
            <w:r w:rsidRPr="00CF2C4C">
              <w:rPr>
                <w:kern w:val="18"/>
              </w:rPr>
              <w:br/>
              <w:t>Causes</w:t>
            </w:r>
            <w:r w:rsidRPr="00CF2C4C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A66FA8C" w14:textId="77777777" w:rsidR="00C83E31" w:rsidRPr="00CF2C4C" w:rsidRDefault="00C83E31" w:rsidP="00F84EA5">
            <w:pPr>
              <w:pStyle w:val="tablehead"/>
              <w:rPr>
                <w:kern w:val="18"/>
              </w:rPr>
            </w:pPr>
            <w:r w:rsidRPr="00CF2C4C">
              <w:rPr>
                <w:kern w:val="18"/>
              </w:rPr>
              <w:br/>
            </w:r>
            <w:r w:rsidRPr="00CF2C4C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BA6C45E" w14:textId="77777777" w:rsidR="00C83E31" w:rsidRPr="00CF2C4C" w:rsidRDefault="00C83E31" w:rsidP="00F84EA5">
            <w:pPr>
              <w:pStyle w:val="tablehead"/>
              <w:rPr>
                <w:kern w:val="18"/>
              </w:rPr>
            </w:pPr>
            <w:r w:rsidRPr="00CF2C4C">
              <w:rPr>
                <w:kern w:val="18"/>
              </w:rPr>
              <w:t>$500</w:t>
            </w:r>
            <w:r w:rsidRPr="00CF2C4C">
              <w:rPr>
                <w:kern w:val="18"/>
              </w:rPr>
              <w:br/>
              <w:t>Ded.</w:t>
            </w:r>
            <w:r w:rsidRPr="00CF2C4C">
              <w:rPr>
                <w:kern w:val="18"/>
              </w:rPr>
              <w:br/>
              <w:t>Coll.</w:t>
            </w:r>
          </w:p>
        </w:tc>
      </w:tr>
      <w:tr w:rsidR="00C83E31" w:rsidRPr="00CF2C4C" w14:paraId="2485CF49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83B42FD" w14:textId="77777777" w:rsidR="00C83E31" w:rsidRPr="00CF2C4C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CF2C4C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C83E31" w:rsidRPr="00CF2C4C" w14:paraId="72093FCB" w14:textId="77777777" w:rsidTr="002C54CD">
        <w:trPr>
          <w:cantSplit/>
        </w:trPr>
        <w:tc>
          <w:tcPr>
            <w:tcW w:w="540" w:type="dxa"/>
            <w:gridSpan w:val="2"/>
          </w:tcPr>
          <w:p w14:paraId="3C6DE229" w14:textId="77777777" w:rsidR="00C83E31" w:rsidRPr="00CF2C4C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E8A130A" w14:textId="77777777" w:rsidR="00C83E31" w:rsidRPr="00CF2C4C" w:rsidRDefault="00C83E31" w:rsidP="00F84EA5">
            <w:pPr>
              <w:pStyle w:val="tabletext11"/>
              <w:rPr>
                <w:b/>
                <w:kern w:val="18"/>
              </w:rPr>
            </w:pPr>
            <w:r w:rsidRPr="00CF2C4C">
              <w:rPr>
                <w:b/>
                <w:kern w:val="18"/>
              </w:rPr>
              <w:t>– Local And Intermediate – All Vehicles</w:t>
            </w:r>
          </w:p>
        </w:tc>
      </w:tr>
      <w:tr w:rsidR="00C83E31" w:rsidRPr="00CF2C4C" w14:paraId="7CC91401" w14:textId="77777777" w:rsidTr="002C54CD">
        <w:trPr>
          <w:cantSplit/>
        </w:trPr>
        <w:tc>
          <w:tcPr>
            <w:tcW w:w="540" w:type="dxa"/>
            <w:gridSpan w:val="2"/>
          </w:tcPr>
          <w:p w14:paraId="67E154CA" w14:textId="77777777" w:rsidR="00C83E31" w:rsidRPr="00CF2C4C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A7EC7F0" w14:textId="77777777" w:rsidR="00C83E31" w:rsidRPr="00CF2C4C" w:rsidRDefault="00C83E31" w:rsidP="00F84EA5">
            <w:pPr>
              <w:pStyle w:val="tabletext11"/>
              <w:rPr>
                <w:b/>
                <w:kern w:val="18"/>
              </w:rPr>
            </w:pPr>
            <w:r w:rsidRPr="00CF2C4C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C83E31" w:rsidRPr="00CF2C4C" w14:paraId="287064C7" w14:textId="77777777" w:rsidTr="002C54CD">
        <w:trPr>
          <w:cantSplit/>
        </w:trPr>
        <w:tc>
          <w:tcPr>
            <w:tcW w:w="4860" w:type="dxa"/>
            <w:gridSpan w:val="3"/>
          </w:tcPr>
          <w:p w14:paraId="4911780D" w14:textId="77777777" w:rsidR="00C83E31" w:rsidRPr="00CF2C4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E377725" w14:textId="77777777" w:rsidR="00C83E31" w:rsidRPr="00CF2C4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F2C4C">
              <w:rPr>
                <w:kern w:val="18"/>
              </w:rPr>
              <w:t>$    58</w:t>
            </w:r>
          </w:p>
        </w:tc>
        <w:tc>
          <w:tcPr>
            <w:tcW w:w="1500" w:type="dxa"/>
          </w:tcPr>
          <w:p w14:paraId="70E299E9" w14:textId="77777777" w:rsidR="00C83E31" w:rsidRPr="00CF2C4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F2C4C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403766D2" w14:textId="77777777" w:rsidR="00C83E31" w:rsidRPr="00CF2C4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F2C4C">
              <w:rPr>
                <w:kern w:val="18"/>
              </w:rPr>
              <w:t>$   222</w:t>
            </w:r>
          </w:p>
        </w:tc>
      </w:tr>
      <w:tr w:rsidR="00C83E31" w:rsidRPr="00CF2C4C" w14:paraId="1FB50902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AD6DBA3" w14:textId="77777777" w:rsidR="00C83E31" w:rsidRPr="00CF2C4C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CF2C4C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C83E31" w:rsidRPr="00CF2C4C" w14:paraId="434BCB80" w14:textId="77777777" w:rsidTr="002C54CD">
        <w:trPr>
          <w:cantSplit/>
        </w:trPr>
        <w:tc>
          <w:tcPr>
            <w:tcW w:w="4860" w:type="dxa"/>
            <w:gridSpan w:val="3"/>
          </w:tcPr>
          <w:p w14:paraId="7F2750E3" w14:textId="77777777" w:rsidR="00C83E31" w:rsidRPr="00CF2C4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2571964" w14:textId="77777777" w:rsidR="00C83E31" w:rsidRPr="00CF2C4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275CDCD" w14:textId="77777777" w:rsidR="00C83E31" w:rsidRPr="00CF2C4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C64D4FC" w14:textId="77777777" w:rsidR="00C83E31" w:rsidRPr="00CF2C4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CF2C4C" w14:paraId="6C93193A" w14:textId="77777777" w:rsidTr="002C54CD">
        <w:trPr>
          <w:cantSplit/>
        </w:trPr>
        <w:tc>
          <w:tcPr>
            <w:tcW w:w="4860" w:type="dxa"/>
            <w:gridSpan w:val="3"/>
          </w:tcPr>
          <w:p w14:paraId="4DCAB2F5" w14:textId="77777777" w:rsidR="00C83E31" w:rsidRPr="00CF2C4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4404973" w14:textId="77777777" w:rsidR="00C83E31" w:rsidRPr="00CF2C4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F2C4C"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14:paraId="614EC8EC" w14:textId="77777777" w:rsidR="00C83E31" w:rsidRPr="00CF2C4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F2C4C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267EE139" w14:textId="77777777" w:rsidR="00C83E31" w:rsidRPr="00CF2C4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F2C4C">
              <w:rPr>
                <w:kern w:val="18"/>
              </w:rPr>
              <w:t>$   379</w:t>
            </w:r>
          </w:p>
        </w:tc>
      </w:tr>
      <w:tr w:rsidR="00C83E31" w:rsidRPr="00CF2C4C" w14:paraId="280A5602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23BB7E2" w14:textId="77777777" w:rsidR="00C83E31" w:rsidRPr="00CF2C4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F2C4C" w14:paraId="1CFB0DEE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F925CB3" w14:textId="77777777" w:rsidR="00C83E31" w:rsidRPr="00CF2C4C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CF2C4C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C83E31" w:rsidRPr="00CF2C4C" w14:paraId="17F66A56" w14:textId="77777777" w:rsidTr="002C54CD">
        <w:trPr>
          <w:cantSplit/>
        </w:trPr>
        <w:tc>
          <w:tcPr>
            <w:tcW w:w="540" w:type="dxa"/>
            <w:gridSpan w:val="2"/>
          </w:tcPr>
          <w:p w14:paraId="66522133" w14:textId="77777777" w:rsidR="00C83E31" w:rsidRPr="00CF2C4C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7D09523" w14:textId="77777777" w:rsidR="00C83E31" w:rsidRPr="00CF2C4C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CF2C4C">
              <w:rPr>
                <w:b/>
                <w:caps/>
                <w:kern w:val="18"/>
              </w:rPr>
              <w:t>– taxicabs and limousines</w:t>
            </w:r>
          </w:p>
        </w:tc>
      </w:tr>
      <w:tr w:rsidR="00C83E31" w:rsidRPr="00CF2C4C" w14:paraId="3465584D" w14:textId="77777777" w:rsidTr="002C54CD">
        <w:trPr>
          <w:cantSplit/>
        </w:trPr>
        <w:tc>
          <w:tcPr>
            <w:tcW w:w="4860" w:type="dxa"/>
            <w:gridSpan w:val="3"/>
          </w:tcPr>
          <w:p w14:paraId="635A1A37" w14:textId="77777777" w:rsidR="00C83E31" w:rsidRPr="00CF2C4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2AC99EF" w14:textId="77777777" w:rsidR="00C83E31" w:rsidRPr="00CF2C4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F2C4C"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14:paraId="029A1329" w14:textId="77777777" w:rsidR="00C83E31" w:rsidRPr="00CF2C4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F2C4C">
              <w:rPr>
                <w:kern w:val="18"/>
              </w:rPr>
              <w:t>$   111</w:t>
            </w:r>
          </w:p>
        </w:tc>
        <w:tc>
          <w:tcPr>
            <w:tcW w:w="1500" w:type="dxa"/>
          </w:tcPr>
          <w:p w14:paraId="6BDDBB3F" w14:textId="77777777" w:rsidR="00C83E31" w:rsidRPr="00CF2C4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F2C4C">
              <w:rPr>
                <w:kern w:val="18"/>
              </w:rPr>
              <w:t>$   500</w:t>
            </w:r>
          </w:p>
        </w:tc>
      </w:tr>
      <w:tr w:rsidR="00C83E31" w:rsidRPr="00CF2C4C" w14:paraId="3D9F7B65" w14:textId="77777777" w:rsidTr="002C54CD">
        <w:trPr>
          <w:cantSplit/>
        </w:trPr>
        <w:tc>
          <w:tcPr>
            <w:tcW w:w="540" w:type="dxa"/>
            <w:gridSpan w:val="2"/>
          </w:tcPr>
          <w:p w14:paraId="2EF9487B" w14:textId="77777777" w:rsidR="00C83E31" w:rsidRPr="00CF2C4C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C5E6D9A" w14:textId="77777777" w:rsidR="00C83E31" w:rsidRPr="00CF2C4C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CF2C4C">
              <w:rPr>
                <w:b/>
                <w:caps/>
                <w:kern w:val="18"/>
              </w:rPr>
              <w:t>– SCHOOL AND CHURCH BUSES</w:t>
            </w:r>
          </w:p>
        </w:tc>
      </w:tr>
      <w:tr w:rsidR="00C83E31" w:rsidRPr="00CF2C4C" w14:paraId="39EDB650" w14:textId="77777777" w:rsidTr="002C54CD">
        <w:trPr>
          <w:cantSplit/>
        </w:trPr>
        <w:tc>
          <w:tcPr>
            <w:tcW w:w="4860" w:type="dxa"/>
            <w:gridSpan w:val="3"/>
          </w:tcPr>
          <w:p w14:paraId="2A4DB25A" w14:textId="77777777" w:rsidR="00C83E31" w:rsidRPr="00CF2C4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1BFE650" w14:textId="77777777" w:rsidR="00C83E31" w:rsidRPr="00CF2C4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F2C4C">
              <w:rPr>
                <w:kern w:val="18"/>
              </w:rPr>
              <w:t>$    39</w:t>
            </w:r>
          </w:p>
        </w:tc>
        <w:tc>
          <w:tcPr>
            <w:tcW w:w="1500" w:type="dxa"/>
          </w:tcPr>
          <w:p w14:paraId="39F346B5" w14:textId="77777777" w:rsidR="00C83E31" w:rsidRPr="00CF2C4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F2C4C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44EC57B6" w14:textId="77777777" w:rsidR="00C83E31" w:rsidRPr="00CF2C4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F2C4C">
              <w:rPr>
                <w:kern w:val="18"/>
              </w:rPr>
              <w:t>$   140</w:t>
            </w:r>
          </w:p>
        </w:tc>
      </w:tr>
      <w:tr w:rsidR="00C83E31" w:rsidRPr="00CF2C4C" w14:paraId="7954DDE3" w14:textId="77777777" w:rsidTr="002C54CD">
        <w:trPr>
          <w:cantSplit/>
        </w:trPr>
        <w:tc>
          <w:tcPr>
            <w:tcW w:w="540" w:type="dxa"/>
            <w:gridSpan w:val="2"/>
          </w:tcPr>
          <w:p w14:paraId="6F77E2B1" w14:textId="77777777" w:rsidR="00C83E31" w:rsidRPr="00CF2C4C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5409304" w14:textId="77777777" w:rsidR="00C83E31" w:rsidRPr="00CF2C4C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CF2C4C">
              <w:rPr>
                <w:b/>
                <w:caps/>
                <w:kern w:val="18"/>
              </w:rPr>
              <w:t>– OTHER BUSES</w:t>
            </w:r>
          </w:p>
        </w:tc>
      </w:tr>
      <w:tr w:rsidR="00C83E31" w:rsidRPr="00CF2C4C" w14:paraId="04F84C5B" w14:textId="77777777" w:rsidTr="002C54CD">
        <w:trPr>
          <w:cantSplit/>
        </w:trPr>
        <w:tc>
          <w:tcPr>
            <w:tcW w:w="4860" w:type="dxa"/>
            <w:gridSpan w:val="3"/>
          </w:tcPr>
          <w:p w14:paraId="47D13AB6" w14:textId="77777777" w:rsidR="00C83E31" w:rsidRPr="00CF2C4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0C62BAA" w14:textId="77777777" w:rsidR="00C83E31" w:rsidRPr="00CF2C4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F2C4C">
              <w:rPr>
                <w:kern w:val="18"/>
              </w:rPr>
              <w:t>$    39</w:t>
            </w:r>
          </w:p>
        </w:tc>
        <w:tc>
          <w:tcPr>
            <w:tcW w:w="1500" w:type="dxa"/>
          </w:tcPr>
          <w:p w14:paraId="0D85E08B" w14:textId="77777777" w:rsidR="00C83E31" w:rsidRPr="00CF2C4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F2C4C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6403E86B" w14:textId="77777777" w:rsidR="00C83E31" w:rsidRPr="00CF2C4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F2C4C">
              <w:rPr>
                <w:kern w:val="18"/>
              </w:rPr>
              <w:t>$   140</w:t>
            </w:r>
          </w:p>
        </w:tc>
      </w:tr>
      <w:tr w:rsidR="00C83E31" w:rsidRPr="00CF2C4C" w14:paraId="553EEC32" w14:textId="77777777" w:rsidTr="002C54CD">
        <w:trPr>
          <w:cantSplit/>
        </w:trPr>
        <w:tc>
          <w:tcPr>
            <w:tcW w:w="540" w:type="dxa"/>
            <w:gridSpan w:val="2"/>
          </w:tcPr>
          <w:p w14:paraId="4495FFB9" w14:textId="77777777" w:rsidR="00C83E31" w:rsidRPr="00CF2C4C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9802CAE" w14:textId="77777777" w:rsidR="00C83E31" w:rsidRPr="00CF2C4C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CF2C4C">
              <w:rPr>
                <w:b/>
                <w:caps/>
                <w:kern w:val="18"/>
              </w:rPr>
              <w:t>– VAN POOLS</w:t>
            </w:r>
          </w:p>
        </w:tc>
      </w:tr>
      <w:tr w:rsidR="00C83E31" w:rsidRPr="00CF2C4C" w14:paraId="1061FBDB" w14:textId="77777777" w:rsidTr="002C54CD">
        <w:trPr>
          <w:cantSplit/>
        </w:trPr>
        <w:tc>
          <w:tcPr>
            <w:tcW w:w="4860" w:type="dxa"/>
            <w:gridSpan w:val="3"/>
          </w:tcPr>
          <w:p w14:paraId="69F823F6" w14:textId="77777777" w:rsidR="00C83E31" w:rsidRPr="00CF2C4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F88807C" w14:textId="77777777" w:rsidR="00C83E31" w:rsidRPr="00CF2C4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F2C4C"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14:paraId="62B6195E" w14:textId="77777777" w:rsidR="00C83E31" w:rsidRPr="00CF2C4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F2C4C">
              <w:rPr>
                <w:kern w:val="18"/>
              </w:rPr>
              <w:t>$   111</w:t>
            </w:r>
          </w:p>
        </w:tc>
        <w:tc>
          <w:tcPr>
            <w:tcW w:w="1500" w:type="dxa"/>
          </w:tcPr>
          <w:p w14:paraId="7EF822F5" w14:textId="77777777" w:rsidR="00C83E31" w:rsidRPr="00CF2C4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F2C4C">
              <w:rPr>
                <w:kern w:val="18"/>
              </w:rPr>
              <w:t>$   500</w:t>
            </w:r>
          </w:p>
        </w:tc>
      </w:tr>
      <w:tr w:rsidR="00C83E31" w:rsidRPr="00CF2C4C" w14:paraId="34B50D64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A07B4F0" w14:textId="77777777" w:rsidR="00C83E31" w:rsidRPr="00CF2C4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F2C4C" w14:paraId="53F98A35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0CF83A1" w14:textId="77777777" w:rsidR="00C83E31" w:rsidRPr="00CF2C4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F2C4C" w14:paraId="7280EEFA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2738017A" w14:textId="77777777" w:rsidR="00C83E31" w:rsidRPr="00CF2C4C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CF2C4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A9D6037" w14:textId="77777777" w:rsidR="00C83E31" w:rsidRPr="00CF2C4C" w:rsidRDefault="00C83E31" w:rsidP="00F84EA5">
            <w:pPr>
              <w:pStyle w:val="tabletext11"/>
              <w:rPr>
                <w:kern w:val="18"/>
              </w:rPr>
            </w:pPr>
            <w:r w:rsidRPr="00CF2C4C">
              <w:rPr>
                <w:kern w:val="18"/>
              </w:rPr>
              <w:t xml:space="preserve">For Other Than Zone-rated Trucks, Tractors and Trailers Classifications, refer to Rule </w:t>
            </w:r>
            <w:r w:rsidRPr="00CF2C4C">
              <w:rPr>
                <w:rStyle w:val="rulelink"/>
              </w:rPr>
              <w:t>222.</w:t>
            </w:r>
            <w:r w:rsidRPr="00CF2C4C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CF2C4C" w14:paraId="69372AC6" w14:textId="77777777" w:rsidTr="002C54CD">
        <w:trPr>
          <w:cantSplit/>
        </w:trPr>
        <w:tc>
          <w:tcPr>
            <w:tcW w:w="220" w:type="dxa"/>
          </w:tcPr>
          <w:p w14:paraId="575CD438" w14:textId="77777777" w:rsidR="00C83E31" w:rsidRPr="00CF2C4C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CF2C4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F465BA9" w14:textId="77777777" w:rsidR="00C83E31" w:rsidRPr="00CF2C4C" w:rsidRDefault="00C83E31" w:rsidP="00F84EA5">
            <w:pPr>
              <w:pStyle w:val="tabletext11"/>
              <w:rPr>
                <w:kern w:val="18"/>
              </w:rPr>
            </w:pPr>
            <w:r w:rsidRPr="00CF2C4C">
              <w:rPr>
                <w:kern w:val="18"/>
              </w:rPr>
              <w:t xml:space="preserve">For Private Passenger Types Classifications, refer to Rule </w:t>
            </w:r>
            <w:r w:rsidRPr="00CF2C4C">
              <w:rPr>
                <w:rStyle w:val="rulelink"/>
              </w:rPr>
              <w:t>232.</w:t>
            </w:r>
            <w:r w:rsidRPr="00CF2C4C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CF2C4C" w14:paraId="004F4988" w14:textId="77777777" w:rsidTr="002C54CD">
        <w:trPr>
          <w:cantSplit/>
        </w:trPr>
        <w:tc>
          <w:tcPr>
            <w:tcW w:w="220" w:type="dxa"/>
          </w:tcPr>
          <w:p w14:paraId="0470D99B" w14:textId="77777777" w:rsidR="00C83E31" w:rsidRPr="00CF2C4C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CF2C4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858C375" w14:textId="77777777" w:rsidR="00C83E31" w:rsidRPr="00CF2C4C" w:rsidRDefault="00C83E31" w:rsidP="00F84EA5">
            <w:pPr>
              <w:pStyle w:val="tabletext11"/>
              <w:rPr>
                <w:kern w:val="18"/>
              </w:rPr>
            </w:pPr>
            <w:r w:rsidRPr="00CF2C4C">
              <w:rPr>
                <w:kern w:val="18"/>
              </w:rPr>
              <w:t xml:space="preserve">For Other Than Zone-rated Publics Autos, refer to Rule </w:t>
            </w:r>
            <w:r w:rsidRPr="00CF2C4C">
              <w:rPr>
                <w:rStyle w:val="rulelink"/>
              </w:rPr>
              <w:t>239.</w:t>
            </w:r>
            <w:r w:rsidRPr="00CF2C4C">
              <w:rPr>
                <w:rStyle w:val="rulelink"/>
                <w:b w:val="0"/>
              </w:rPr>
              <w:t xml:space="preserve"> for premium development</w:t>
            </w:r>
            <w:r w:rsidRPr="00CF2C4C">
              <w:rPr>
                <w:rStyle w:val="rulelink"/>
              </w:rPr>
              <w:t>.</w:t>
            </w:r>
          </w:p>
        </w:tc>
      </w:tr>
      <w:tr w:rsidR="00C83E31" w:rsidRPr="00CF2C4C" w14:paraId="56B83E64" w14:textId="77777777" w:rsidTr="002C54CD">
        <w:trPr>
          <w:cantSplit/>
        </w:trPr>
        <w:tc>
          <w:tcPr>
            <w:tcW w:w="220" w:type="dxa"/>
          </w:tcPr>
          <w:p w14:paraId="7CC49AC7" w14:textId="77777777" w:rsidR="00C83E31" w:rsidRPr="00CF2C4C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CF2C4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D72C33A" w14:textId="77777777" w:rsidR="00C83E31" w:rsidRPr="00CF2C4C" w:rsidRDefault="00C83E31" w:rsidP="00F84EA5">
            <w:pPr>
              <w:pStyle w:val="tabletext11"/>
              <w:rPr>
                <w:kern w:val="18"/>
              </w:rPr>
            </w:pPr>
            <w:r w:rsidRPr="00CF2C4C">
              <w:rPr>
                <w:kern w:val="18"/>
              </w:rPr>
              <w:t xml:space="preserve">For Deductible factors, refer to Rule </w:t>
            </w:r>
            <w:r w:rsidRPr="00CF2C4C">
              <w:rPr>
                <w:rStyle w:val="rulelink"/>
              </w:rPr>
              <w:t>298.</w:t>
            </w:r>
          </w:p>
        </w:tc>
      </w:tr>
      <w:tr w:rsidR="00C83E31" w:rsidRPr="00CF2C4C" w14:paraId="1803AD1E" w14:textId="77777777" w:rsidTr="002C54CD">
        <w:trPr>
          <w:cantSplit/>
        </w:trPr>
        <w:tc>
          <w:tcPr>
            <w:tcW w:w="220" w:type="dxa"/>
          </w:tcPr>
          <w:p w14:paraId="753E769D" w14:textId="77777777" w:rsidR="00C83E31" w:rsidRPr="00CF2C4C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CF2C4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85961A3" w14:textId="77777777" w:rsidR="00C83E31" w:rsidRPr="00CF2C4C" w:rsidRDefault="00C83E31" w:rsidP="00F84EA5">
            <w:pPr>
              <w:pStyle w:val="tabletext11"/>
              <w:rPr>
                <w:kern w:val="18"/>
              </w:rPr>
            </w:pPr>
            <w:r w:rsidRPr="00CF2C4C">
              <w:rPr>
                <w:kern w:val="18"/>
              </w:rPr>
              <w:t xml:space="preserve">For Vehicle Value factors, refer to Rule </w:t>
            </w:r>
            <w:r w:rsidRPr="00CF2C4C">
              <w:rPr>
                <w:rStyle w:val="rulelink"/>
              </w:rPr>
              <w:t>301.</w:t>
            </w:r>
          </w:p>
        </w:tc>
      </w:tr>
      <w:tr w:rsidR="00C83E31" w:rsidRPr="00CF2C4C" w14:paraId="0A95D8E2" w14:textId="77777777" w:rsidTr="002C54CD">
        <w:trPr>
          <w:cantSplit/>
        </w:trPr>
        <w:tc>
          <w:tcPr>
            <w:tcW w:w="220" w:type="dxa"/>
          </w:tcPr>
          <w:p w14:paraId="601517F6" w14:textId="77777777" w:rsidR="00C83E31" w:rsidRPr="00CF2C4C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4451DD2" w14:textId="77777777" w:rsidR="00C83E31" w:rsidRPr="00CF2C4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F2C4C" w14:paraId="638DE529" w14:textId="77777777" w:rsidTr="002C54CD">
        <w:trPr>
          <w:cantSplit/>
        </w:trPr>
        <w:tc>
          <w:tcPr>
            <w:tcW w:w="220" w:type="dxa"/>
          </w:tcPr>
          <w:p w14:paraId="31AE168B" w14:textId="77777777" w:rsidR="00C83E31" w:rsidRPr="00CF2C4C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EA38E10" w14:textId="77777777" w:rsidR="00C83E31" w:rsidRPr="00CF2C4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F2C4C" w14:paraId="0AC38D9F" w14:textId="77777777" w:rsidTr="002C54CD">
        <w:trPr>
          <w:cantSplit/>
        </w:trPr>
        <w:tc>
          <w:tcPr>
            <w:tcW w:w="220" w:type="dxa"/>
          </w:tcPr>
          <w:p w14:paraId="559D3EB8" w14:textId="77777777" w:rsidR="00C83E31" w:rsidRPr="00CF2C4C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C7BF71B" w14:textId="77777777" w:rsidR="00C83E31" w:rsidRPr="00CF2C4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F2C4C" w14:paraId="4C9B7B57" w14:textId="77777777" w:rsidTr="002C54CD">
        <w:trPr>
          <w:cantSplit/>
        </w:trPr>
        <w:tc>
          <w:tcPr>
            <w:tcW w:w="220" w:type="dxa"/>
          </w:tcPr>
          <w:p w14:paraId="0B1CB2D4" w14:textId="77777777" w:rsidR="00C83E31" w:rsidRPr="00CF2C4C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7052CFB" w14:textId="77777777" w:rsidR="00C83E31" w:rsidRPr="00CF2C4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F2C4C" w14:paraId="4B1BF139" w14:textId="77777777" w:rsidTr="002C54CD">
        <w:trPr>
          <w:cantSplit/>
        </w:trPr>
        <w:tc>
          <w:tcPr>
            <w:tcW w:w="220" w:type="dxa"/>
          </w:tcPr>
          <w:p w14:paraId="03D79080" w14:textId="77777777" w:rsidR="00C83E31" w:rsidRPr="00CF2C4C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FCF3472" w14:textId="77777777" w:rsidR="00C83E31" w:rsidRPr="00CF2C4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F2C4C" w14:paraId="4AD9DEDE" w14:textId="77777777" w:rsidTr="002C54CD">
        <w:trPr>
          <w:cantSplit/>
        </w:trPr>
        <w:tc>
          <w:tcPr>
            <w:tcW w:w="220" w:type="dxa"/>
          </w:tcPr>
          <w:p w14:paraId="0A0202A2" w14:textId="77777777" w:rsidR="00C83E31" w:rsidRPr="00CF2C4C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A2BBC0C" w14:textId="77777777" w:rsidR="00C83E31" w:rsidRPr="00CF2C4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F2C4C" w14:paraId="42C6FA48" w14:textId="77777777" w:rsidTr="002C54CD">
        <w:trPr>
          <w:cantSplit/>
        </w:trPr>
        <w:tc>
          <w:tcPr>
            <w:tcW w:w="220" w:type="dxa"/>
          </w:tcPr>
          <w:p w14:paraId="2347C191" w14:textId="77777777" w:rsidR="00C83E31" w:rsidRPr="00CF2C4C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2D9A621" w14:textId="77777777" w:rsidR="00C83E31" w:rsidRPr="00CF2C4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F2C4C" w14:paraId="7D7A775F" w14:textId="77777777" w:rsidTr="002C54CD">
        <w:trPr>
          <w:cantSplit/>
        </w:trPr>
        <w:tc>
          <w:tcPr>
            <w:tcW w:w="220" w:type="dxa"/>
          </w:tcPr>
          <w:p w14:paraId="667C8222" w14:textId="77777777" w:rsidR="00C83E31" w:rsidRPr="00CF2C4C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199345B" w14:textId="77777777" w:rsidR="00C83E31" w:rsidRPr="00CF2C4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F2C4C" w14:paraId="684A8CA9" w14:textId="77777777" w:rsidTr="002C54CD">
        <w:trPr>
          <w:cantSplit/>
        </w:trPr>
        <w:tc>
          <w:tcPr>
            <w:tcW w:w="220" w:type="dxa"/>
          </w:tcPr>
          <w:p w14:paraId="5E42826D" w14:textId="77777777" w:rsidR="00C83E31" w:rsidRPr="00CF2C4C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9286CF" w14:textId="77777777" w:rsidR="00C83E31" w:rsidRPr="00CF2C4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F2C4C" w14:paraId="44923BC8" w14:textId="77777777" w:rsidTr="002C54CD">
        <w:trPr>
          <w:cantSplit/>
        </w:trPr>
        <w:tc>
          <w:tcPr>
            <w:tcW w:w="220" w:type="dxa"/>
          </w:tcPr>
          <w:p w14:paraId="0F032AF4" w14:textId="77777777" w:rsidR="00C83E31" w:rsidRPr="00CF2C4C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939A47" w14:textId="77777777" w:rsidR="00C83E31" w:rsidRPr="00CF2C4C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390C4505" w14:textId="77777777" w:rsidR="00C83E31" w:rsidRDefault="00C83E31" w:rsidP="00F84EA5">
      <w:pPr>
        <w:pStyle w:val="isonormal"/>
      </w:pPr>
    </w:p>
    <w:p w14:paraId="26C090BB" w14:textId="77777777" w:rsidR="00C83E31" w:rsidRDefault="00C83E31" w:rsidP="00F84EA5">
      <w:pPr>
        <w:pStyle w:val="isonormal"/>
        <w:jc w:val="left"/>
      </w:pPr>
    </w:p>
    <w:p w14:paraId="447D2D73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145749D" w14:textId="77777777" w:rsidR="00C83E31" w:rsidRPr="002B350D" w:rsidRDefault="00C83E31" w:rsidP="00F84EA5">
      <w:pPr>
        <w:pStyle w:val="subcap"/>
      </w:pPr>
      <w:r w:rsidRPr="002B350D">
        <w:lastRenderedPageBreak/>
        <w:t>TERRITORY 128</w:t>
      </w:r>
    </w:p>
    <w:p w14:paraId="30976ABA" w14:textId="77777777" w:rsidR="00C83E31" w:rsidRPr="002B350D" w:rsidRDefault="00C83E31" w:rsidP="00F84EA5">
      <w:pPr>
        <w:pStyle w:val="subcap2"/>
      </w:pPr>
      <w:r w:rsidRPr="002B350D">
        <w:t>PHYS DAM</w:t>
      </w:r>
    </w:p>
    <w:p w14:paraId="3BE6242F" w14:textId="77777777" w:rsidR="00C83E31" w:rsidRPr="002B350D" w:rsidRDefault="00C83E31" w:rsidP="00F84EA5">
      <w:pPr>
        <w:pStyle w:val="isonormal"/>
      </w:pPr>
    </w:p>
    <w:p w14:paraId="0706E4E9" w14:textId="77777777" w:rsidR="00C83E31" w:rsidRPr="002B350D" w:rsidRDefault="00C83E31" w:rsidP="00F84EA5">
      <w:pPr>
        <w:pStyle w:val="isonormal"/>
        <w:sectPr w:rsidR="00C83E31" w:rsidRPr="002B350D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C83E31" w:rsidRPr="002B350D" w14:paraId="45384DCB" w14:textId="77777777" w:rsidTr="002C54C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E887D36" w14:textId="77777777" w:rsidR="00C83E31" w:rsidRPr="002B350D" w:rsidRDefault="00C83E31" w:rsidP="00F84EA5">
            <w:pPr>
              <w:pStyle w:val="tablehead"/>
              <w:rPr>
                <w:kern w:val="18"/>
              </w:rPr>
            </w:pPr>
            <w:r w:rsidRPr="002B350D">
              <w:rPr>
                <w:kern w:val="18"/>
              </w:rPr>
              <w:t>PHYSICAL DAMAGE</w:t>
            </w:r>
            <w:r w:rsidRPr="002B350D">
              <w:rPr>
                <w:kern w:val="18"/>
              </w:rPr>
              <w:br/>
              <w:t>Original Cost New Range</w:t>
            </w:r>
            <w:r w:rsidRPr="002B350D">
              <w:rPr>
                <w:kern w:val="18"/>
              </w:rPr>
              <w:br/>
              <w:t>$25,000 – 29,999</w:t>
            </w:r>
          </w:p>
        </w:tc>
      </w:tr>
      <w:tr w:rsidR="00C83E31" w:rsidRPr="002B350D" w14:paraId="39F97422" w14:textId="77777777" w:rsidTr="002C54C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C0D4209" w14:textId="77777777" w:rsidR="00C83E31" w:rsidRPr="002B350D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3AB0C37" w14:textId="77777777" w:rsidR="00C83E31" w:rsidRPr="002B350D" w:rsidRDefault="00C83E31" w:rsidP="00F84EA5">
            <w:pPr>
              <w:pStyle w:val="tablehead"/>
              <w:rPr>
                <w:kern w:val="18"/>
              </w:rPr>
            </w:pPr>
            <w:r w:rsidRPr="002B350D">
              <w:rPr>
                <w:kern w:val="18"/>
              </w:rPr>
              <w:t>Specified</w:t>
            </w:r>
            <w:r w:rsidRPr="002B350D">
              <w:rPr>
                <w:kern w:val="18"/>
              </w:rPr>
              <w:br/>
              <w:t>Causes</w:t>
            </w:r>
            <w:r w:rsidRPr="002B350D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400759F" w14:textId="77777777" w:rsidR="00C83E31" w:rsidRPr="002B350D" w:rsidRDefault="00C83E31" w:rsidP="00F84EA5">
            <w:pPr>
              <w:pStyle w:val="tablehead"/>
              <w:rPr>
                <w:kern w:val="18"/>
              </w:rPr>
            </w:pPr>
            <w:r w:rsidRPr="002B350D">
              <w:rPr>
                <w:kern w:val="18"/>
              </w:rPr>
              <w:br/>
            </w:r>
            <w:r w:rsidRPr="002B350D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0AD0DDB" w14:textId="77777777" w:rsidR="00C83E31" w:rsidRPr="002B350D" w:rsidRDefault="00C83E31" w:rsidP="00F84EA5">
            <w:pPr>
              <w:pStyle w:val="tablehead"/>
              <w:rPr>
                <w:kern w:val="18"/>
              </w:rPr>
            </w:pPr>
            <w:r w:rsidRPr="002B350D">
              <w:rPr>
                <w:kern w:val="18"/>
              </w:rPr>
              <w:t>$500</w:t>
            </w:r>
            <w:r w:rsidRPr="002B350D">
              <w:rPr>
                <w:kern w:val="18"/>
              </w:rPr>
              <w:br/>
              <w:t>Ded.</w:t>
            </w:r>
            <w:r w:rsidRPr="002B350D">
              <w:rPr>
                <w:kern w:val="18"/>
              </w:rPr>
              <w:br/>
              <w:t>Coll.</w:t>
            </w:r>
          </w:p>
        </w:tc>
      </w:tr>
      <w:tr w:rsidR="00C83E31" w:rsidRPr="002B350D" w14:paraId="55A36BDE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1E913A5" w14:textId="77777777" w:rsidR="00C83E31" w:rsidRPr="002B350D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2B350D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C83E31" w:rsidRPr="002B350D" w14:paraId="3CD0894E" w14:textId="77777777" w:rsidTr="002C54CD">
        <w:trPr>
          <w:cantSplit/>
        </w:trPr>
        <w:tc>
          <w:tcPr>
            <w:tcW w:w="540" w:type="dxa"/>
            <w:gridSpan w:val="2"/>
          </w:tcPr>
          <w:p w14:paraId="796E1610" w14:textId="77777777" w:rsidR="00C83E31" w:rsidRPr="002B350D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F514BAB" w14:textId="77777777" w:rsidR="00C83E31" w:rsidRPr="002B350D" w:rsidRDefault="00C83E31" w:rsidP="00F84EA5">
            <w:pPr>
              <w:pStyle w:val="tabletext11"/>
              <w:rPr>
                <w:b/>
                <w:kern w:val="18"/>
              </w:rPr>
            </w:pPr>
            <w:r w:rsidRPr="002B350D">
              <w:rPr>
                <w:b/>
                <w:kern w:val="18"/>
              </w:rPr>
              <w:t>– Local And Intermediate – All Vehicles</w:t>
            </w:r>
          </w:p>
        </w:tc>
      </w:tr>
      <w:tr w:rsidR="00C83E31" w:rsidRPr="002B350D" w14:paraId="5FEBC772" w14:textId="77777777" w:rsidTr="002C54CD">
        <w:trPr>
          <w:cantSplit/>
        </w:trPr>
        <w:tc>
          <w:tcPr>
            <w:tcW w:w="540" w:type="dxa"/>
            <w:gridSpan w:val="2"/>
          </w:tcPr>
          <w:p w14:paraId="2730594B" w14:textId="77777777" w:rsidR="00C83E31" w:rsidRPr="002B350D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4DE5190" w14:textId="77777777" w:rsidR="00C83E31" w:rsidRPr="002B350D" w:rsidRDefault="00C83E31" w:rsidP="00F84EA5">
            <w:pPr>
              <w:pStyle w:val="tabletext11"/>
              <w:rPr>
                <w:b/>
                <w:kern w:val="18"/>
              </w:rPr>
            </w:pPr>
            <w:r w:rsidRPr="002B350D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C83E31" w:rsidRPr="002B350D" w14:paraId="36A69380" w14:textId="77777777" w:rsidTr="002C54CD">
        <w:trPr>
          <w:cantSplit/>
        </w:trPr>
        <w:tc>
          <w:tcPr>
            <w:tcW w:w="4860" w:type="dxa"/>
            <w:gridSpan w:val="3"/>
          </w:tcPr>
          <w:p w14:paraId="734F3ADA" w14:textId="77777777" w:rsidR="00C83E31" w:rsidRPr="002B350D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191A040" w14:textId="77777777" w:rsidR="00C83E31" w:rsidRPr="002B350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B350D"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14:paraId="0ABD9630" w14:textId="77777777" w:rsidR="00C83E31" w:rsidRPr="002B350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B350D"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14:paraId="2637683C" w14:textId="77777777" w:rsidR="00C83E31" w:rsidRPr="002B350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B350D">
              <w:rPr>
                <w:kern w:val="18"/>
              </w:rPr>
              <w:t>$   219</w:t>
            </w:r>
          </w:p>
        </w:tc>
      </w:tr>
      <w:tr w:rsidR="00C83E31" w:rsidRPr="002B350D" w14:paraId="43913891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F7556D7" w14:textId="77777777" w:rsidR="00C83E31" w:rsidRPr="002B350D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2B350D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C83E31" w:rsidRPr="002B350D" w14:paraId="2D73253C" w14:textId="77777777" w:rsidTr="002C54CD">
        <w:trPr>
          <w:cantSplit/>
        </w:trPr>
        <w:tc>
          <w:tcPr>
            <w:tcW w:w="4860" w:type="dxa"/>
            <w:gridSpan w:val="3"/>
          </w:tcPr>
          <w:p w14:paraId="3533F0F0" w14:textId="77777777" w:rsidR="00C83E31" w:rsidRPr="002B350D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4AEEDFF" w14:textId="77777777" w:rsidR="00C83E31" w:rsidRPr="002B350D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5ED1C10" w14:textId="77777777" w:rsidR="00C83E31" w:rsidRPr="002B350D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45A7624" w14:textId="77777777" w:rsidR="00C83E31" w:rsidRPr="002B350D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2B350D" w14:paraId="313E3120" w14:textId="77777777" w:rsidTr="002C54CD">
        <w:trPr>
          <w:cantSplit/>
        </w:trPr>
        <w:tc>
          <w:tcPr>
            <w:tcW w:w="4860" w:type="dxa"/>
            <w:gridSpan w:val="3"/>
          </w:tcPr>
          <w:p w14:paraId="356846B0" w14:textId="77777777" w:rsidR="00C83E31" w:rsidRPr="002B350D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C6CAA3F" w14:textId="77777777" w:rsidR="00C83E31" w:rsidRPr="002B350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B350D"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14:paraId="6FCC2AB2" w14:textId="77777777" w:rsidR="00C83E31" w:rsidRPr="002B350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B350D">
              <w:rPr>
                <w:kern w:val="18"/>
              </w:rPr>
              <w:t>$   101</w:t>
            </w:r>
          </w:p>
        </w:tc>
        <w:tc>
          <w:tcPr>
            <w:tcW w:w="1500" w:type="dxa"/>
          </w:tcPr>
          <w:p w14:paraId="068ED997" w14:textId="77777777" w:rsidR="00C83E31" w:rsidRPr="002B350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B350D">
              <w:rPr>
                <w:kern w:val="18"/>
              </w:rPr>
              <w:t>$   252</w:t>
            </w:r>
          </w:p>
        </w:tc>
      </w:tr>
      <w:tr w:rsidR="00C83E31" w:rsidRPr="002B350D" w14:paraId="302CC63E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9EF661A" w14:textId="77777777" w:rsidR="00C83E31" w:rsidRPr="002B350D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B350D" w14:paraId="552CBE78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0BE0759" w14:textId="77777777" w:rsidR="00C83E31" w:rsidRPr="002B350D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2B350D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C83E31" w:rsidRPr="002B350D" w14:paraId="58A90C61" w14:textId="77777777" w:rsidTr="002C54CD">
        <w:trPr>
          <w:cantSplit/>
        </w:trPr>
        <w:tc>
          <w:tcPr>
            <w:tcW w:w="540" w:type="dxa"/>
            <w:gridSpan w:val="2"/>
          </w:tcPr>
          <w:p w14:paraId="3093D2F8" w14:textId="77777777" w:rsidR="00C83E31" w:rsidRPr="002B350D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211319C" w14:textId="77777777" w:rsidR="00C83E31" w:rsidRPr="002B350D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2B350D">
              <w:rPr>
                <w:b/>
                <w:caps/>
                <w:kern w:val="18"/>
              </w:rPr>
              <w:t>– taxicabs and limousines</w:t>
            </w:r>
          </w:p>
        </w:tc>
      </w:tr>
      <w:tr w:rsidR="00C83E31" w:rsidRPr="002B350D" w14:paraId="535D1A33" w14:textId="77777777" w:rsidTr="002C54CD">
        <w:trPr>
          <w:cantSplit/>
        </w:trPr>
        <w:tc>
          <w:tcPr>
            <w:tcW w:w="4860" w:type="dxa"/>
            <w:gridSpan w:val="3"/>
          </w:tcPr>
          <w:p w14:paraId="684CD5DA" w14:textId="77777777" w:rsidR="00C83E31" w:rsidRPr="002B350D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6B50C9F" w14:textId="77777777" w:rsidR="00C83E31" w:rsidRPr="002B350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B350D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4AB21657" w14:textId="77777777" w:rsidR="00C83E31" w:rsidRPr="002B350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B350D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2D0FD4A2" w14:textId="77777777" w:rsidR="00C83E31" w:rsidRPr="002B350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B350D">
              <w:rPr>
                <w:kern w:val="18"/>
              </w:rPr>
              <w:t>$   493</w:t>
            </w:r>
          </w:p>
        </w:tc>
      </w:tr>
      <w:tr w:rsidR="00C83E31" w:rsidRPr="002B350D" w14:paraId="77D05EAB" w14:textId="77777777" w:rsidTr="002C54CD">
        <w:trPr>
          <w:cantSplit/>
        </w:trPr>
        <w:tc>
          <w:tcPr>
            <w:tcW w:w="540" w:type="dxa"/>
            <w:gridSpan w:val="2"/>
          </w:tcPr>
          <w:p w14:paraId="35C2FE14" w14:textId="77777777" w:rsidR="00C83E31" w:rsidRPr="002B350D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49A2028" w14:textId="77777777" w:rsidR="00C83E31" w:rsidRPr="002B350D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2B350D">
              <w:rPr>
                <w:b/>
                <w:caps/>
                <w:kern w:val="18"/>
              </w:rPr>
              <w:t>– SCHOOL AND CHURCH BUSES</w:t>
            </w:r>
          </w:p>
        </w:tc>
      </w:tr>
      <w:tr w:rsidR="00C83E31" w:rsidRPr="002B350D" w14:paraId="539BD43F" w14:textId="77777777" w:rsidTr="002C54CD">
        <w:trPr>
          <w:cantSplit/>
        </w:trPr>
        <w:tc>
          <w:tcPr>
            <w:tcW w:w="4860" w:type="dxa"/>
            <w:gridSpan w:val="3"/>
          </w:tcPr>
          <w:p w14:paraId="0FCCB28C" w14:textId="77777777" w:rsidR="00C83E31" w:rsidRPr="002B350D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AEA520B" w14:textId="77777777" w:rsidR="00C83E31" w:rsidRPr="002B350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B350D">
              <w:rPr>
                <w:kern w:val="18"/>
              </w:rPr>
              <w:t>$    40</w:t>
            </w:r>
          </w:p>
        </w:tc>
        <w:tc>
          <w:tcPr>
            <w:tcW w:w="1500" w:type="dxa"/>
          </w:tcPr>
          <w:p w14:paraId="4A5A37C7" w14:textId="77777777" w:rsidR="00C83E31" w:rsidRPr="002B350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B350D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021AA796" w14:textId="77777777" w:rsidR="00C83E31" w:rsidRPr="002B350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B350D">
              <w:rPr>
                <w:kern w:val="18"/>
              </w:rPr>
              <w:t>$   138</w:t>
            </w:r>
          </w:p>
        </w:tc>
      </w:tr>
      <w:tr w:rsidR="00C83E31" w:rsidRPr="002B350D" w14:paraId="61CCF3F7" w14:textId="77777777" w:rsidTr="002C54CD">
        <w:trPr>
          <w:cantSplit/>
        </w:trPr>
        <w:tc>
          <w:tcPr>
            <w:tcW w:w="540" w:type="dxa"/>
            <w:gridSpan w:val="2"/>
          </w:tcPr>
          <w:p w14:paraId="1C2A5BEB" w14:textId="77777777" w:rsidR="00C83E31" w:rsidRPr="002B350D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015077C" w14:textId="77777777" w:rsidR="00C83E31" w:rsidRPr="002B350D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2B350D">
              <w:rPr>
                <w:b/>
                <w:caps/>
                <w:kern w:val="18"/>
              </w:rPr>
              <w:t>– OTHER BUSES</w:t>
            </w:r>
          </w:p>
        </w:tc>
      </w:tr>
      <w:tr w:rsidR="00C83E31" w:rsidRPr="002B350D" w14:paraId="135D5A8D" w14:textId="77777777" w:rsidTr="002C54CD">
        <w:trPr>
          <w:cantSplit/>
        </w:trPr>
        <w:tc>
          <w:tcPr>
            <w:tcW w:w="4860" w:type="dxa"/>
            <w:gridSpan w:val="3"/>
          </w:tcPr>
          <w:p w14:paraId="0EB8355B" w14:textId="77777777" w:rsidR="00C83E31" w:rsidRPr="002B350D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BE3A9BE" w14:textId="77777777" w:rsidR="00C83E31" w:rsidRPr="002B350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B350D">
              <w:rPr>
                <w:kern w:val="18"/>
              </w:rPr>
              <w:t>$    40</w:t>
            </w:r>
          </w:p>
        </w:tc>
        <w:tc>
          <w:tcPr>
            <w:tcW w:w="1500" w:type="dxa"/>
          </w:tcPr>
          <w:p w14:paraId="77F3B503" w14:textId="77777777" w:rsidR="00C83E31" w:rsidRPr="002B350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B350D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5B742FDF" w14:textId="77777777" w:rsidR="00C83E31" w:rsidRPr="002B350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B350D">
              <w:rPr>
                <w:kern w:val="18"/>
              </w:rPr>
              <w:t>$   138</w:t>
            </w:r>
          </w:p>
        </w:tc>
      </w:tr>
      <w:tr w:rsidR="00C83E31" w:rsidRPr="002B350D" w14:paraId="3B0B8A3C" w14:textId="77777777" w:rsidTr="002C54CD">
        <w:trPr>
          <w:cantSplit/>
        </w:trPr>
        <w:tc>
          <w:tcPr>
            <w:tcW w:w="540" w:type="dxa"/>
            <w:gridSpan w:val="2"/>
          </w:tcPr>
          <w:p w14:paraId="7F679335" w14:textId="77777777" w:rsidR="00C83E31" w:rsidRPr="002B350D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3875D1A" w14:textId="77777777" w:rsidR="00C83E31" w:rsidRPr="002B350D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2B350D">
              <w:rPr>
                <w:b/>
                <w:caps/>
                <w:kern w:val="18"/>
              </w:rPr>
              <w:t>– VAN POOLS</w:t>
            </w:r>
          </w:p>
        </w:tc>
      </w:tr>
      <w:tr w:rsidR="00C83E31" w:rsidRPr="002B350D" w14:paraId="041F8828" w14:textId="77777777" w:rsidTr="002C54CD">
        <w:trPr>
          <w:cantSplit/>
        </w:trPr>
        <w:tc>
          <w:tcPr>
            <w:tcW w:w="4860" w:type="dxa"/>
            <w:gridSpan w:val="3"/>
          </w:tcPr>
          <w:p w14:paraId="44C2E6D4" w14:textId="77777777" w:rsidR="00C83E31" w:rsidRPr="002B350D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41E345A" w14:textId="77777777" w:rsidR="00C83E31" w:rsidRPr="002B350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B350D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15CB124D" w14:textId="77777777" w:rsidR="00C83E31" w:rsidRPr="002B350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B350D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2A89D0E4" w14:textId="77777777" w:rsidR="00C83E31" w:rsidRPr="002B350D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B350D">
              <w:rPr>
                <w:kern w:val="18"/>
              </w:rPr>
              <w:t>$   493</w:t>
            </w:r>
          </w:p>
        </w:tc>
      </w:tr>
      <w:tr w:rsidR="00C83E31" w:rsidRPr="002B350D" w14:paraId="36087265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8B72B64" w14:textId="77777777" w:rsidR="00C83E31" w:rsidRPr="002B350D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B350D" w14:paraId="52E0FCAE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D196913" w14:textId="77777777" w:rsidR="00C83E31" w:rsidRPr="002B350D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B350D" w14:paraId="30AE5647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1C4A85F1" w14:textId="77777777" w:rsidR="00C83E31" w:rsidRPr="002B350D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2B35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2012326" w14:textId="77777777" w:rsidR="00C83E31" w:rsidRPr="002B350D" w:rsidRDefault="00C83E31" w:rsidP="00F84EA5">
            <w:pPr>
              <w:pStyle w:val="tabletext11"/>
              <w:rPr>
                <w:kern w:val="18"/>
              </w:rPr>
            </w:pPr>
            <w:r w:rsidRPr="002B350D">
              <w:rPr>
                <w:kern w:val="18"/>
              </w:rPr>
              <w:t xml:space="preserve">For Other Than Zone-rated Trucks, Tractors and Trailers Classifications, refer to Rule </w:t>
            </w:r>
            <w:r w:rsidRPr="002B350D">
              <w:rPr>
                <w:rStyle w:val="rulelink"/>
              </w:rPr>
              <w:t>222.</w:t>
            </w:r>
            <w:r w:rsidRPr="002B350D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2B350D" w14:paraId="6604EFD6" w14:textId="77777777" w:rsidTr="002C54CD">
        <w:trPr>
          <w:cantSplit/>
        </w:trPr>
        <w:tc>
          <w:tcPr>
            <w:tcW w:w="220" w:type="dxa"/>
          </w:tcPr>
          <w:p w14:paraId="2B30A3CE" w14:textId="77777777" w:rsidR="00C83E31" w:rsidRPr="002B350D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2B35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408F0A7" w14:textId="77777777" w:rsidR="00C83E31" w:rsidRPr="002B350D" w:rsidRDefault="00C83E31" w:rsidP="00F84EA5">
            <w:pPr>
              <w:pStyle w:val="tabletext11"/>
              <w:rPr>
                <w:kern w:val="18"/>
              </w:rPr>
            </w:pPr>
            <w:r w:rsidRPr="002B350D">
              <w:rPr>
                <w:kern w:val="18"/>
              </w:rPr>
              <w:t xml:space="preserve">For Private Passenger Types Classifications, refer to Rule </w:t>
            </w:r>
            <w:r w:rsidRPr="002B350D">
              <w:rPr>
                <w:rStyle w:val="rulelink"/>
              </w:rPr>
              <w:t>232.</w:t>
            </w:r>
            <w:r w:rsidRPr="002B350D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2B350D" w14:paraId="5E5985BB" w14:textId="77777777" w:rsidTr="002C54CD">
        <w:trPr>
          <w:cantSplit/>
        </w:trPr>
        <w:tc>
          <w:tcPr>
            <w:tcW w:w="220" w:type="dxa"/>
          </w:tcPr>
          <w:p w14:paraId="6671D548" w14:textId="77777777" w:rsidR="00C83E31" w:rsidRPr="002B350D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2B35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810249E" w14:textId="77777777" w:rsidR="00C83E31" w:rsidRPr="002B350D" w:rsidRDefault="00C83E31" w:rsidP="00F84EA5">
            <w:pPr>
              <w:pStyle w:val="tabletext11"/>
              <w:rPr>
                <w:kern w:val="18"/>
              </w:rPr>
            </w:pPr>
            <w:r w:rsidRPr="002B350D">
              <w:rPr>
                <w:kern w:val="18"/>
              </w:rPr>
              <w:t xml:space="preserve">For Other Than Zone-rated Publics Autos, refer to Rule </w:t>
            </w:r>
            <w:r w:rsidRPr="002B350D">
              <w:rPr>
                <w:rStyle w:val="rulelink"/>
              </w:rPr>
              <w:t>239.</w:t>
            </w:r>
            <w:r w:rsidRPr="002B350D">
              <w:rPr>
                <w:rStyle w:val="rulelink"/>
                <w:b w:val="0"/>
              </w:rPr>
              <w:t xml:space="preserve"> for premium development</w:t>
            </w:r>
            <w:r w:rsidRPr="002B350D">
              <w:rPr>
                <w:rStyle w:val="rulelink"/>
              </w:rPr>
              <w:t>.</w:t>
            </w:r>
          </w:p>
        </w:tc>
      </w:tr>
      <w:tr w:rsidR="00C83E31" w:rsidRPr="002B350D" w14:paraId="4BEE0199" w14:textId="77777777" w:rsidTr="002C54CD">
        <w:trPr>
          <w:cantSplit/>
        </w:trPr>
        <w:tc>
          <w:tcPr>
            <w:tcW w:w="220" w:type="dxa"/>
          </w:tcPr>
          <w:p w14:paraId="2B6C49F3" w14:textId="77777777" w:rsidR="00C83E31" w:rsidRPr="002B350D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2B35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45DC225" w14:textId="77777777" w:rsidR="00C83E31" w:rsidRPr="002B350D" w:rsidRDefault="00C83E31" w:rsidP="00F84EA5">
            <w:pPr>
              <w:pStyle w:val="tabletext11"/>
              <w:rPr>
                <w:kern w:val="18"/>
              </w:rPr>
            </w:pPr>
            <w:r w:rsidRPr="002B350D">
              <w:rPr>
                <w:kern w:val="18"/>
              </w:rPr>
              <w:t xml:space="preserve">For Deductible factors, refer to Rule </w:t>
            </w:r>
            <w:r w:rsidRPr="002B350D">
              <w:rPr>
                <w:rStyle w:val="rulelink"/>
              </w:rPr>
              <w:t>298.</w:t>
            </w:r>
          </w:p>
        </w:tc>
      </w:tr>
      <w:tr w:rsidR="00C83E31" w:rsidRPr="002B350D" w14:paraId="6568BEC3" w14:textId="77777777" w:rsidTr="002C54CD">
        <w:trPr>
          <w:cantSplit/>
        </w:trPr>
        <w:tc>
          <w:tcPr>
            <w:tcW w:w="220" w:type="dxa"/>
          </w:tcPr>
          <w:p w14:paraId="04C023AD" w14:textId="77777777" w:rsidR="00C83E31" w:rsidRPr="002B350D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2B35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A255633" w14:textId="77777777" w:rsidR="00C83E31" w:rsidRPr="002B350D" w:rsidRDefault="00C83E31" w:rsidP="00F84EA5">
            <w:pPr>
              <w:pStyle w:val="tabletext11"/>
              <w:rPr>
                <w:kern w:val="18"/>
              </w:rPr>
            </w:pPr>
            <w:r w:rsidRPr="002B350D">
              <w:rPr>
                <w:kern w:val="18"/>
              </w:rPr>
              <w:t xml:space="preserve">For Vehicle Value factors, refer to Rule </w:t>
            </w:r>
            <w:r w:rsidRPr="002B350D">
              <w:rPr>
                <w:rStyle w:val="rulelink"/>
              </w:rPr>
              <w:t>301.</w:t>
            </w:r>
          </w:p>
        </w:tc>
      </w:tr>
      <w:tr w:rsidR="00C83E31" w:rsidRPr="002B350D" w14:paraId="37666000" w14:textId="77777777" w:rsidTr="002C54CD">
        <w:trPr>
          <w:cantSplit/>
        </w:trPr>
        <w:tc>
          <w:tcPr>
            <w:tcW w:w="220" w:type="dxa"/>
          </w:tcPr>
          <w:p w14:paraId="7E6B2FAE" w14:textId="77777777" w:rsidR="00C83E31" w:rsidRPr="002B350D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111152D" w14:textId="77777777" w:rsidR="00C83E31" w:rsidRPr="002B350D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B350D" w14:paraId="451A8C76" w14:textId="77777777" w:rsidTr="002C54CD">
        <w:trPr>
          <w:cantSplit/>
        </w:trPr>
        <w:tc>
          <w:tcPr>
            <w:tcW w:w="220" w:type="dxa"/>
          </w:tcPr>
          <w:p w14:paraId="6D7DB531" w14:textId="77777777" w:rsidR="00C83E31" w:rsidRPr="002B350D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A9D06CD" w14:textId="77777777" w:rsidR="00C83E31" w:rsidRPr="002B350D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B350D" w14:paraId="6D98B0D9" w14:textId="77777777" w:rsidTr="002C54CD">
        <w:trPr>
          <w:cantSplit/>
        </w:trPr>
        <w:tc>
          <w:tcPr>
            <w:tcW w:w="220" w:type="dxa"/>
          </w:tcPr>
          <w:p w14:paraId="268B683B" w14:textId="77777777" w:rsidR="00C83E31" w:rsidRPr="002B350D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D2A5F59" w14:textId="77777777" w:rsidR="00C83E31" w:rsidRPr="002B350D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B350D" w14:paraId="1D2C450C" w14:textId="77777777" w:rsidTr="002C54CD">
        <w:trPr>
          <w:cantSplit/>
        </w:trPr>
        <w:tc>
          <w:tcPr>
            <w:tcW w:w="220" w:type="dxa"/>
          </w:tcPr>
          <w:p w14:paraId="15C554AB" w14:textId="77777777" w:rsidR="00C83E31" w:rsidRPr="002B350D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E4DE3E2" w14:textId="77777777" w:rsidR="00C83E31" w:rsidRPr="002B350D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B350D" w14:paraId="3649DA20" w14:textId="77777777" w:rsidTr="002C54CD">
        <w:trPr>
          <w:cantSplit/>
        </w:trPr>
        <w:tc>
          <w:tcPr>
            <w:tcW w:w="220" w:type="dxa"/>
          </w:tcPr>
          <w:p w14:paraId="46619F12" w14:textId="77777777" w:rsidR="00C83E31" w:rsidRPr="002B350D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A205AD8" w14:textId="77777777" w:rsidR="00C83E31" w:rsidRPr="002B350D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B350D" w14:paraId="2F65DB59" w14:textId="77777777" w:rsidTr="002C54CD">
        <w:trPr>
          <w:cantSplit/>
        </w:trPr>
        <w:tc>
          <w:tcPr>
            <w:tcW w:w="220" w:type="dxa"/>
          </w:tcPr>
          <w:p w14:paraId="4A41C64E" w14:textId="77777777" w:rsidR="00C83E31" w:rsidRPr="002B350D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8617F84" w14:textId="77777777" w:rsidR="00C83E31" w:rsidRPr="002B350D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B350D" w14:paraId="5CF3F8BF" w14:textId="77777777" w:rsidTr="002C54CD">
        <w:trPr>
          <w:cantSplit/>
        </w:trPr>
        <w:tc>
          <w:tcPr>
            <w:tcW w:w="220" w:type="dxa"/>
          </w:tcPr>
          <w:p w14:paraId="719CAA7D" w14:textId="77777777" w:rsidR="00C83E31" w:rsidRPr="002B350D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45705A" w14:textId="77777777" w:rsidR="00C83E31" w:rsidRPr="002B350D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B350D" w14:paraId="3C1DBEF8" w14:textId="77777777" w:rsidTr="002C54CD">
        <w:trPr>
          <w:cantSplit/>
        </w:trPr>
        <w:tc>
          <w:tcPr>
            <w:tcW w:w="220" w:type="dxa"/>
          </w:tcPr>
          <w:p w14:paraId="169A9F3D" w14:textId="77777777" w:rsidR="00C83E31" w:rsidRPr="002B350D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4DBB78F" w14:textId="77777777" w:rsidR="00C83E31" w:rsidRPr="002B350D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B350D" w14:paraId="1F39DF35" w14:textId="77777777" w:rsidTr="002C54CD">
        <w:trPr>
          <w:cantSplit/>
        </w:trPr>
        <w:tc>
          <w:tcPr>
            <w:tcW w:w="220" w:type="dxa"/>
          </w:tcPr>
          <w:p w14:paraId="5C33F7A6" w14:textId="77777777" w:rsidR="00C83E31" w:rsidRPr="002B350D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0B0870D" w14:textId="77777777" w:rsidR="00C83E31" w:rsidRPr="002B350D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B350D" w14:paraId="5ECEE618" w14:textId="77777777" w:rsidTr="002C54CD">
        <w:trPr>
          <w:cantSplit/>
        </w:trPr>
        <w:tc>
          <w:tcPr>
            <w:tcW w:w="220" w:type="dxa"/>
          </w:tcPr>
          <w:p w14:paraId="0A34B3CC" w14:textId="77777777" w:rsidR="00C83E31" w:rsidRPr="002B350D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E24DC9" w14:textId="77777777" w:rsidR="00C83E31" w:rsidRPr="002B350D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425E0AE6" w14:textId="77777777" w:rsidR="00C83E31" w:rsidRDefault="00C83E31" w:rsidP="00F84EA5">
      <w:pPr>
        <w:pStyle w:val="isonormal"/>
      </w:pPr>
    </w:p>
    <w:p w14:paraId="2CD4EDC7" w14:textId="77777777" w:rsidR="00C83E31" w:rsidRDefault="00C83E31" w:rsidP="00F84EA5">
      <w:pPr>
        <w:pStyle w:val="isonormal"/>
        <w:jc w:val="left"/>
      </w:pPr>
    </w:p>
    <w:p w14:paraId="7FB2A50F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3733261" w14:textId="77777777" w:rsidR="00C83E31" w:rsidRPr="00735E78" w:rsidRDefault="00C83E31" w:rsidP="00F84EA5">
      <w:pPr>
        <w:pStyle w:val="subcap"/>
      </w:pPr>
      <w:r w:rsidRPr="00735E78">
        <w:lastRenderedPageBreak/>
        <w:t>TERRITORY 129</w:t>
      </w:r>
    </w:p>
    <w:p w14:paraId="75606583" w14:textId="77777777" w:rsidR="00C83E31" w:rsidRPr="00735E78" w:rsidRDefault="00C83E31" w:rsidP="00F84EA5">
      <w:pPr>
        <w:pStyle w:val="subcap2"/>
      </w:pPr>
      <w:r w:rsidRPr="00735E78">
        <w:t>PHYS DAM</w:t>
      </w:r>
    </w:p>
    <w:p w14:paraId="0E234E3A" w14:textId="77777777" w:rsidR="00C83E31" w:rsidRPr="00735E78" w:rsidRDefault="00C83E31" w:rsidP="00F84EA5">
      <w:pPr>
        <w:pStyle w:val="isonormal"/>
      </w:pPr>
    </w:p>
    <w:p w14:paraId="7B7CAF74" w14:textId="77777777" w:rsidR="00C83E31" w:rsidRPr="00735E78" w:rsidRDefault="00C83E31" w:rsidP="00F84EA5">
      <w:pPr>
        <w:pStyle w:val="isonormal"/>
        <w:sectPr w:rsidR="00C83E31" w:rsidRPr="00735E78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C83E31" w:rsidRPr="00735E78" w14:paraId="0A3B2922" w14:textId="77777777" w:rsidTr="002C54C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963F1AB" w14:textId="77777777" w:rsidR="00C83E31" w:rsidRPr="00735E78" w:rsidRDefault="00C83E31" w:rsidP="00F84EA5">
            <w:pPr>
              <w:pStyle w:val="tablehead"/>
              <w:rPr>
                <w:kern w:val="18"/>
              </w:rPr>
            </w:pPr>
            <w:r w:rsidRPr="00735E78">
              <w:rPr>
                <w:kern w:val="18"/>
              </w:rPr>
              <w:t>PHYSICAL DAMAGE</w:t>
            </w:r>
            <w:r w:rsidRPr="00735E78">
              <w:rPr>
                <w:kern w:val="18"/>
              </w:rPr>
              <w:br/>
              <w:t>Original Cost New Range</w:t>
            </w:r>
            <w:r w:rsidRPr="00735E78">
              <w:rPr>
                <w:kern w:val="18"/>
              </w:rPr>
              <w:br/>
              <w:t>$25,000 – 29,999</w:t>
            </w:r>
          </w:p>
        </w:tc>
      </w:tr>
      <w:tr w:rsidR="00C83E31" w:rsidRPr="00735E78" w14:paraId="5D1A1374" w14:textId="77777777" w:rsidTr="002C54C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AA5A225" w14:textId="77777777" w:rsidR="00C83E31" w:rsidRPr="00735E78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F4A2009" w14:textId="77777777" w:rsidR="00C83E31" w:rsidRPr="00735E78" w:rsidRDefault="00C83E31" w:rsidP="00F84EA5">
            <w:pPr>
              <w:pStyle w:val="tablehead"/>
              <w:rPr>
                <w:kern w:val="18"/>
              </w:rPr>
            </w:pPr>
            <w:r w:rsidRPr="00735E78">
              <w:rPr>
                <w:kern w:val="18"/>
              </w:rPr>
              <w:t>Specified</w:t>
            </w:r>
            <w:r w:rsidRPr="00735E78">
              <w:rPr>
                <w:kern w:val="18"/>
              </w:rPr>
              <w:br/>
              <w:t>Causes</w:t>
            </w:r>
            <w:r w:rsidRPr="00735E78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9BBD4C2" w14:textId="77777777" w:rsidR="00C83E31" w:rsidRPr="00735E78" w:rsidRDefault="00C83E31" w:rsidP="00F84EA5">
            <w:pPr>
              <w:pStyle w:val="tablehead"/>
              <w:rPr>
                <w:kern w:val="18"/>
              </w:rPr>
            </w:pPr>
            <w:r w:rsidRPr="00735E78">
              <w:rPr>
                <w:kern w:val="18"/>
              </w:rPr>
              <w:br/>
            </w:r>
            <w:r w:rsidRPr="00735E78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5DDE7FF" w14:textId="77777777" w:rsidR="00C83E31" w:rsidRPr="00735E78" w:rsidRDefault="00C83E31" w:rsidP="00F84EA5">
            <w:pPr>
              <w:pStyle w:val="tablehead"/>
              <w:rPr>
                <w:kern w:val="18"/>
              </w:rPr>
            </w:pPr>
            <w:r w:rsidRPr="00735E78">
              <w:rPr>
                <w:kern w:val="18"/>
              </w:rPr>
              <w:t>$500</w:t>
            </w:r>
            <w:r w:rsidRPr="00735E78">
              <w:rPr>
                <w:kern w:val="18"/>
              </w:rPr>
              <w:br/>
              <w:t>Ded.</w:t>
            </w:r>
            <w:r w:rsidRPr="00735E78">
              <w:rPr>
                <w:kern w:val="18"/>
              </w:rPr>
              <w:br/>
              <w:t>Coll.</w:t>
            </w:r>
          </w:p>
        </w:tc>
      </w:tr>
      <w:tr w:rsidR="00C83E31" w:rsidRPr="00735E78" w14:paraId="77F14E8B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C691FAF" w14:textId="77777777" w:rsidR="00C83E31" w:rsidRPr="00735E78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35E78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C83E31" w:rsidRPr="00735E78" w14:paraId="107AB654" w14:textId="77777777" w:rsidTr="002C54CD">
        <w:trPr>
          <w:cantSplit/>
        </w:trPr>
        <w:tc>
          <w:tcPr>
            <w:tcW w:w="540" w:type="dxa"/>
            <w:gridSpan w:val="2"/>
          </w:tcPr>
          <w:p w14:paraId="7F5F1FC1" w14:textId="77777777" w:rsidR="00C83E31" w:rsidRPr="00735E78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F5239A7" w14:textId="77777777" w:rsidR="00C83E31" w:rsidRPr="00735E78" w:rsidRDefault="00C83E31" w:rsidP="00F84EA5">
            <w:pPr>
              <w:pStyle w:val="tabletext11"/>
              <w:rPr>
                <w:b/>
                <w:kern w:val="18"/>
              </w:rPr>
            </w:pPr>
            <w:r w:rsidRPr="00735E78">
              <w:rPr>
                <w:b/>
                <w:kern w:val="18"/>
              </w:rPr>
              <w:t>– Local And Intermediate – All Vehicles</w:t>
            </w:r>
          </w:p>
        </w:tc>
      </w:tr>
      <w:tr w:rsidR="00C83E31" w:rsidRPr="00735E78" w14:paraId="525D59D7" w14:textId="77777777" w:rsidTr="002C54CD">
        <w:trPr>
          <w:cantSplit/>
        </w:trPr>
        <w:tc>
          <w:tcPr>
            <w:tcW w:w="540" w:type="dxa"/>
            <w:gridSpan w:val="2"/>
          </w:tcPr>
          <w:p w14:paraId="4EB17554" w14:textId="77777777" w:rsidR="00C83E31" w:rsidRPr="00735E78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8EEF5EE" w14:textId="77777777" w:rsidR="00C83E31" w:rsidRPr="00735E78" w:rsidRDefault="00C83E31" w:rsidP="00F84EA5">
            <w:pPr>
              <w:pStyle w:val="tabletext11"/>
              <w:rPr>
                <w:b/>
                <w:kern w:val="18"/>
              </w:rPr>
            </w:pPr>
            <w:r w:rsidRPr="00735E78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C83E31" w:rsidRPr="00735E78" w14:paraId="6B7B538D" w14:textId="77777777" w:rsidTr="002C54CD">
        <w:trPr>
          <w:cantSplit/>
        </w:trPr>
        <w:tc>
          <w:tcPr>
            <w:tcW w:w="4860" w:type="dxa"/>
            <w:gridSpan w:val="3"/>
          </w:tcPr>
          <w:p w14:paraId="624C77A7" w14:textId="77777777" w:rsidR="00C83E31" w:rsidRPr="00735E7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A9726BF" w14:textId="77777777" w:rsidR="00C83E31" w:rsidRPr="00735E7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35E78"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14:paraId="03B64881" w14:textId="77777777" w:rsidR="00C83E31" w:rsidRPr="00735E7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35E78"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14:paraId="03082B8C" w14:textId="77777777" w:rsidR="00C83E31" w:rsidRPr="00735E7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35E78">
              <w:rPr>
                <w:kern w:val="18"/>
              </w:rPr>
              <w:t>$   213</w:t>
            </w:r>
          </w:p>
        </w:tc>
      </w:tr>
      <w:tr w:rsidR="00C83E31" w:rsidRPr="00735E78" w14:paraId="63BB2F53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541432E" w14:textId="77777777" w:rsidR="00C83E31" w:rsidRPr="00735E78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35E78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C83E31" w:rsidRPr="00735E78" w14:paraId="584333B9" w14:textId="77777777" w:rsidTr="002C54CD">
        <w:trPr>
          <w:cantSplit/>
        </w:trPr>
        <w:tc>
          <w:tcPr>
            <w:tcW w:w="4860" w:type="dxa"/>
            <w:gridSpan w:val="3"/>
          </w:tcPr>
          <w:p w14:paraId="1F13677C" w14:textId="77777777" w:rsidR="00C83E31" w:rsidRPr="00735E7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675BBD7" w14:textId="77777777" w:rsidR="00C83E31" w:rsidRPr="00735E7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DB3FEFF" w14:textId="77777777" w:rsidR="00C83E31" w:rsidRPr="00735E7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D4A58F2" w14:textId="77777777" w:rsidR="00C83E31" w:rsidRPr="00735E7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735E78" w14:paraId="480B167F" w14:textId="77777777" w:rsidTr="002C54CD">
        <w:trPr>
          <w:cantSplit/>
        </w:trPr>
        <w:tc>
          <w:tcPr>
            <w:tcW w:w="4860" w:type="dxa"/>
            <w:gridSpan w:val="3"/>
          </w:tcPr>
          <w:p w14:paraId="25242B22" w14:textId="77777777" w:rsidR="00C83E31" w:rsidRPr="00735E7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797728B" w14:textId="77777777" w:rsidR="00C83E31" w:rsidRPr="00735E7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35E78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08122B5F" w14:textId="77777777" w:rsidR="00C83E31" w:rsidRPr="00735E7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35E78">
              <w:rPr>
                <w:kern w:val="18"/>
              </w:rPr>
              <w:t>$    83</w:t>
            </w:r>
          </w:p>
        </w:tc>
        <w:tc>
          <w:tcPr>
            <w:tcW w:w="1500" w:type="dxa"/>
          </w:tcPr>
          <w:p w14:paraId="3C168C24" w14:textId="77777777" w:rsidR="00C83E31" w:rsidRPr="00735E7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35E78">
              <w:rPr>
                <w:kern w:val="18"/>
              </w:rPr>
              <w:t>$   289</w:t>
            </w:r>
          </w:p>
        </w:tc>
      </w:tr>
      <w:tr w:rsidR="00C83E31" w:rsidRPr="00735E78" w14:paraId="5B86C6D6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C6AE2AC" w14:textId="77777777" w:rsidR="00C83E31" w:rsidRPr="00735E7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35E78" w14:paraId="3D0DF286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C86DE60" w14:textId="77777777" w:rsidR="00C83E31" w:rsidRPr="00735E78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35E78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C83E31" w:rsidRPr="00735E78" w14:paraId="094CBBF6" w14:textId="77777777" w:rsidTr="002C54CD">
        <w:trPr>
          <w:cantSplit/>
        </w:trPr>
        <w:tc>
          <w:tcPr>
            <w:tcW w:w="540" w:type="dxa"/>
            <w:gridSpan w:val="2"/>
          </w:tcPr>
          <w:p w14:paraId="5B1DDCDD" w14:textId="77777777" w:rsidR="00C83E31" w:rsidRPr="00735E78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3AEF07D" w14:textId="77777777" w:rsidR="00C83E31" w:rsidRPr="00735E78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35E78">
              <w:rPr>
                <w:b/>
                <w:caps/>
                <w:kern w:val="18"/>
              </w:rPr>
              <w:t>– taxicabs and limousines</w:t>
            </w:r>
          </w:p>
        </w:tc>
      </w:tr>
      <w:tr w:rsidR="00C83E31" w:rsidRPr="00735E78" w14:paraId="1A4128EF" w14:textId="77777777" w:rsidTr="002C54CD">
        <w:trPr>
          <w:cantSplit/>
        </w:trPr>
        <w:tc>
          <w:tcPr>
            <w:tcW w:w="4860" w:type="dxa"/>
            <w:gridSpan w:val="3"/>
          </w:tcPr>
          <w:p w14:paraId="5FD389F5" w14:textId="77777777" w:rsidR="00C83E31" w:rsidRPr="00735E7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16061AE" w14:textId="77777777" w:rsidR="00C83E31" w:rsidRPr="00735E7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35E78"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14:paraId="79903CB4" w14:textId="77777777" w:rsidR="00C83E31" w:rsidRPr="00735E7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35E78">
              <w:rPr>
                <w:kern w:val="18"/>
              </w:rPr>
              <w:t>$   114</w:t>
            </w:r>
          </w:p>
        </w:tc>
        <w:tc>
          <w:tcPr>
            <w:tcW w:w="1500" w:type="dxa"/>
          </w:tcPr>
          <w:p w14:paraId="2D75C632" w14:textId="77777777" w:rsidR="00C83E31" w:rsidRPr="00735E7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35E78">
              <w:rPr>
                <w:kern w:val="18"/>
              </w:rPr>
              <w:t>$   479</w:t>
            </w:r>
          </w:p>
        </w:tc>
      </w:tr>
      <w:tr w:rsidR="00C83E31" w:rsidRPr="00735E78" w14:paraId="174DD2F3" w14:textId="77777777" w:rsidTr="002C54CD">
        <w:trPr>
          <w:cantSplit/>
        </w:trPr>
        <w:tc>
          <w:tcPr>
            <w:tcW w:w="540" w:type="dxa"/>
            <w:gridSpan w:val="2"/>
          </w:tcPr>
          <w:p w14:paraId="50CC1836" w14:textId="77777777" w:rsidR="00C83E31" w:rsidRPr="00735E78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0C9C315" w14:textId="77777777" w:rsidR="00C83E31" w:rsidRPr="00735E78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35E78">
              <w:rPr>
                <w:b/>
                <w:caps/>
                <w:kern w:val="18"/>
              </w:rPr>
              <w:t>– SCHOOL AND CHURCH BUSES</w:t>
            </w:r>
          </w:p>
        </w:tc>
      </w:tr>
      <w:tr w:rsidR="00C83E31" w:rsidRPr="00735E78" w14:paraId="0CB55980" w14:textId="77777777" w:rsidTr="002C54CD">
        <w:trPr>
          <w:cantSplit/>
        </w:trPr>
        <w:tc>
          <w:tcPr>
            <w:tcW w:w="4860" w:type="dxa"/>
            <w:gridSpan w:val="3"/>
          </w:tcPr>
          <w:p w14:paraId="1FA27159" w14:textId="77777777" w:rsidR="00C83E31" w:rsidRPr="00735E7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5E3183B" w14:textId="77777777" w:rsidR="00C83E31" w:rsidRPr="00735E7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35E78"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14:paraId="64257269" w14:textId="77777777" w:rsidR="00C83E31" w:rsidRPr="00735E7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35E78">
              <w:rPr>
                <w:kern w:val="18"/>
              </w:rPr>
              <w:t>$    51</w:t>
            </w:r>
          </w:p>
        </w:tc>
        <w:tc>
          <w:tcPr>
            <w:tcW w:w="1500" w:type="dxa"/>
          </w:tcPr>
          <w:p w14:paraId="0BA32454" w14:textId="77777777" w:rsidR="00C83E31" w:rsidRPr="00735E7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35E78">
              <w:rPr>
                <w:kern w:val="18"/>
              </w:rPr>
              <w:t>$   134</w:t>
            </w:r>
          </w:p>
        </w:tc>
      </w:tr>
      <w:tr w:rsidR="00C83E31" w:rsidRPr="00735E78" w14:paraId="619DB565" w14:textId="77777777" w:rsidTr="002C54CD">
        <w:trPr>
          <w:cantSplit/>
        </w:trPr>
        <w:tc>
          <w:tcPr>
            <w:tcW w:w="540" w:type="dxa"/>
            <w:gridSpan w:val="2"/>
          </w:tcPr>
          <w:p w14:paraId="243732B5" w14:textId="77777777" w:rsidR="00C83E31" w:rsidRPr="00735E78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4A10DDC" w14:textId="77777777" w:rsidR="00C83E31" w:rsidRPr="00735E78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35E78">
              <w:rPr>
                <w:b/>
                <w:caps/>
                <w:kern w:val="18"/>
              </w:rPr>
              <w:t>– OTHER BUSES</w:t>
            </w:r>
          </w:p>
        </w:tc>
      </w:tr>
      <w:tr w:rsidR="00C83E31" w:rsidRPr="00735E78" w14:paraId="097E2915" w14:textId="77777777" w:rsidTr="002C54CD">
        <w:trPr>
          <w:cantSplit/>
        </w:trPr>
        <w:tc>
          <w:tcPr>
            <w:tcW w:w="4860" w:type="dxa"/>
            <w:gridSpan w:val="3"/>
          </w:tcPr>
          <w:p w14:paraId="7A44C2EC" w14:textId="77777777" w:rsidR="00C83E31" w:rsidRPr="00735E7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AF6D2C4" w14:textId="77777777" w:rsidR="00C83E31" w:rsidRPr="00735E7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35E78"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14:paraId="2A008CEF" w14:textId="77777777" w:rsidR="00C83E31" w:rsidRPr="00735E7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35E78">
              <w:rPr>
                <w:kern w:val="18"/>
              </w:rPr>
              <w:t>$    51</w:t>
            </w:r>
          </w:p>
        </w:tc>
        <w:tc>
          <w:tcPr>
            <w:tcW w:w="1500" w:type="dxa"/>
          </w:tcPr>
          <w:p w14:paraId="722B7D98" w14:textId="77777777" w:rsidR="00C83E31" w:rsidRPr="00735E7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35E78">
              <w:rPr>
                <w:kern w:val="18"/>
              </w:rPr>
              <w:t>$   134</w:t>
            </w:r>
          </w:p>
        </w:tc>
      </w:tr>
      <w:tr w:rsidR="00C83E31" w:rsidRPr="00735E78" w14:paraId="3F8C43BB" w14:textId="77777777" w:rsidTr="002C54CD">
        <w:trPr>
          <w:cantSplit/>
        </w:trPr>
        <w:tc>
          <w:tcPr>
            <w:tcW w:w="540" w:type="dxa"/>
            <w:gridSpan w:val="2"/>
          </w:tcPr>
          <w:p w14:paraId="47FABDA8" w14:textId="77777777" w:rsidR="00C83E31" w:rsidRPr="00735E78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94AA441" w14:textId="77777777" w:rsidR="00C83E31" w:rsidRPr="00735E78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35E78">
              <w:rPr>
                <w:b/>
                <w:caps/>
                <w:kern w:val="18"/>
              </w:rPr>
              <w:t>– VAN POOLS</w:t>
            </w:r>
          </w:p>
        </w:tc>
      </w:tr>
      <w:tr w:rsidR="00C83E31" w:rsidRPr="00735E78" w14:paraId="4A615CD3" w14:textId="77777777" w:rsidTr="002C54CD">
        <w:trPr>
          <w:cantSplit/>
        </w:trPr>
        <w:tc>
          <w:tcPr>
            <w:tcW w:w="4860" w:type="dxa"/>
            <w:gridSpan w:val="3"/>
          </w:tcPr>
          <w:p w14:paraId="030F28FD" w14:textId="77777777" w:rsidR="00C83E31" w:rsidRPr="00735E7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7A43365" w14:textId="77777777" w:rsidR="00C83E31" w:rsidRPr="00735E7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35E78"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14:paraId="7154A074" w14:textId="77777777" w:rsidR="00C83E31" w:rsidRPr="00735E7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35E78">
              <w:rPr>
                <w:kern w:val="18"/>
              </w:rPr>
              <w:t>$   114</w:t>
            </w:r>
          </w:p>
        </w:tc>
        <w:tc>
          <w:tcPr>
            <w:tcW w:w="1500" w:type="dxa"/>
          </w:tcPr>
          <w:p w14:paraId="569C6F29" w14:textId="77777777" w:rsidR="00C83E31" w:rsidRPr="00735E7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35E78">
              <w:rPr>
                <w:kern w:val="18"/>
              </w:rPr>
              <w:t>$   479</w:t>
            </w:r>
          </w:p>
        </w:tc>
      </w:tr>
      <w:tr w:rsidR="00C83E31" w:rsidRPr="00735E78" w14:paraId="7D8EBD4C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432D7D5" w14:textId="77777777" w:rsidR="00C83E31" w:rsidRPr="00735E7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35E78" w14:paraId="0C272FCC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8011248" w14:textId="77777777" w:rsidR="00C83E31" w:rsidRPr="00735E7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35E78" w14:paraId="5B34DE72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56615E34" w14:textId="77777777" w:rsidR="00C83E31" w:rsidRPr="00735E78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735E7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067DA76" w14:textId="77777777" w:rsidR="00C83E31" w:rsidRPr="00735E78" w:rsidRDefault="00C83E31" w:rsidP="00F84EA5">
            <w:pPr>
              <w:pStyle w:val="tabletext11"/>
              <w:rPr>
                <w:kern w:val="18"/>
              </w:rPr>
            </w:pPr>
            <w:r w:rsidRPr="00735E78">
              <w:rPr>
                <w:kern w:val="18"/>
              </w:rPr>
              <w:t xml:space="preserve">For Other Than Zone-rated Trucks, Tractors and Trailers Classifications, refer to Rule </w:t>
            </w:r>
            <w:r w:rsidRPr="00735E78">
              <w:rPr>
                <w:rStyle w:val="rulelink"/>
              </w:rPr>
              <w:t>222.</w:t>
            </w:r>
            <w:r w:rsidRPr="00735E78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735E78" w14:paraId="5472B9DB" w14:textId="77777777" w:rsidTr="002C54CD">
        <w:trPr>
          <w:cantSplit/>
        </w:trPr>
        <w:tc>
          <w:tcPr>
            <w:tcW w:w="220" w:type="dxa"/>
          </w:tcPr>
          <w:p w14:paraId="1646A5BD" w14:textId="77777777" w:rsidR="00C83E31" w:rsidRPr="00735E78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735E7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F5113D6" w14:textId="77777777" w:rsidR="00C83E31" w:rsidRPr="00735E78" w:rsidRDefault="00C83E31" w:rsidP="00F84EA5">
            <w:pPr>
              <w:pStyle w:val="tabletext11"/>
              <w:rPr>
                <w:kern w:val="18"/>
              </w:rPr>
            </w:pPr>
            <w:r w:rsidRPr="00735E78">
              <w:rPr>
                <w:kern w:val="18"/>
              </w:rPr>
              <w:t xml:space="preserve">For Private Passenger Types Classifications, refer to Rule </w:t>
            </w:r>
            <w:r w:rsidRPr="00735E78">
              <w:rPr>
                <w:rStyle w:val="rulelink"/>
              </w:rPr>
              <w:t>232.</w:t>
            </w:r>
            <w:r w:rsidRPr="00735E78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735E78" w14:paraId="7D5F5D98" w14:textId="77777777" w:rsidTr="002C54CD">
        <w:trPr>
          <w:cantSplit/>
        </w:trPr>
        <w:tc>
          <w:tcPr>
            <w:tcW w:w="220" w:type="dxa"/>
          </w:tcPr>
          <w:p w14:paraId="5050DA7A" w14:textId="77777777" w:rsidR="00C83E31" w:rsidRPr="00735E78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735E7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8DA64F1" w14:textId="77777777" w:rsidR="00C83E31" w:rsidRPr="00735E78" w:rsidRDefault="00C83E31" w:rsidP="00F84EA5">
            <w:pPr>
              <w:pStyle w:val="tabletext11"/>
              <w:rPr>
                <w:kern w:val="18"/>
              </w:rPr>
            </w:pPr>
            <w:r w:rsidRPr="00735E78">
              <w:rPr>
                <w:kern w:val="18"/>
              </w:rPr>
              <w:t xml:space="preserve">For Other Than Zone-rated Publics Autos, refer to Rule </w:t>
            </w:r>
            <w:r w:rsidRPr="00735E78">
              <w:rPr>
                <w:rStyle w:val="rulelink"/>
              </w:rPr>
              <w:t>239.</w:t>
            </w:r>
            <w:r w:rsidRPr="00735E78">
              <w:rPr>
                <w:rStyle w:val="rulelink"/>
                <w:b w:val="0"/>
              </w:rPr>
              <w:t xml:space="preserve"> for premium development</w:t>
            </w:r>
            <w:r w:rsidRPr="00735E78">
              <w:rPr>
                <w:rStyle w:val="rulelink"/>
              </w:rPr>
              <w:t>.</w:t>
            </w:r>
          </w:p>
        </w:tc>
      </w:tr>
      <w:tr w:rsidR="00C83E31" w:rsidRPr="00735E78" w14:paraId="30CED5B3" w14:textId="77777777" w:rsidTr="002C54CD">
        <w:trPr>
          <w:cantSplit/>
        </w:trPr>
        <w:tc>
          <w:tcPr>
            <w:tcW w:w="220" w:type="dxa"/>
          </w:tcPr>
          <w:p w14:paraId="4E968D93" w14:textId="77777777" w:rsidR="00C83E31" w:rsidRPr="00735E78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735E7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0C215E6" w14:textId="77777777" w:rsidR="00C83E31" w:rsidRPr="00735E78" w:rsidRDefault="00C83E31" w:rsidP="00F84EA5">
            <w:pPr>
              <w:pStyle w:val="tabletext11"/>
              <w:rPr>
                <w:kern w:val="18"/>
              </w:rPr>
            </w:pPr>
            <w:r w:rsidRPr="00735E78">
              <w:rPr>
                <w:kern w:val="18"/>
              </w:rPr>
              <w:t xml:space="preserve">For Deductible factors, refer to Rule </w:t>
            </w:r>
            <w:r w:rsidRPr="00735E78">
              <w:rPr>
                <w:rStyle w:val="rulelink"/>
              </w:rPr>
              <w:t>298.</w:t>
            </w:r>
          </w:p>
        </w:tc>
      </w:tr>
      <w:tr w:rsidR="00C83E31" w:rsidRPr="00735E78" w14:paraId="0F631E11" w14:textId="77777777" w:rsidTr="002C54CD">
        <w:trPr>
          <w:cantSplit/>
        </w:trPr>
        <w:tc>
          <w:tcPr>
            <w:tcW w:w="220" w:type="dxa"/>
          </w:tcPr>
          <w:p w14:paraId="09E8EFE6" w14:textId="77777777" w:rsidR="00C83E31" w:rsidRPr="00735E78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735E7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8480E8D" w14:textId="77777777" w:rsidR="00C83E31" w:rsidRPr="00735E78" w:rsidRDefault="00C83E31" w:rsidP="00F84EA5">
            <w:pPr>
              <w:pStyle w:val="tabletext11"/>
              <w:rPr>
                <w:kern w:val="18"/>
              </w:rPr>
            </w:pPr>
            <w:r w:rsidRPr="00735E78">
              <w:rPr>
                <w:kern w:val="18"/>
              </w:rPr>
              <w:t xml:space="preserve">For Vehicle Value factors, refer to Rule </w:t>
            </w:r>
            <w:r w:rsidRPr="00735E78">
              <w:rPr>
                <w:rStyle w:val="rulelink"/>
              </w:rPr>
              <w:t>301.</w:t>
            </w:r>
          </w:p>
        </w:tc>
      </w:tr>
      <w:tr w:rsidR="00C83E31" w:rsidRPr="00735E78" w14:paraId="0BFCA10B" w14:textId="77777777" w:rsidTr="002C54CD">
        <w:trPr>
          <w:cantSplit/>
        </w:trPr>
        <w:tc>
          <w:tcPr>
            <w:tcW w:w="220" w:type="dxa"/>
          </w:tcPr>
          <w:p w14:paraId="68851E15" w14:textId="77777777" w:rsidR="00C83E31" w:rsidRPr="00735E78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5DFF667" w14:textId="77777777" w:rsidR="00C83E31" w:rsidRPr="00735E7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35E78" w14:paraId="56700F35" w14:textId="77777777" w:rsidTr="002C54CD">
        <w:trPr>
          <w:cantSplit/>
        </w:trPr>
        <w:tc>
          <w:tcPr>
            <w:tcW w:w="220" w:type="dxa"/>
          </w:tcPr>
          <w:p w14:paraId="75BACB61" w14:textId="77777777" w:rsidR="00C83E31" w:rsidRPr="00735E78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A1944C6" w14:textId="77777777" w:rsidR="00C83E31" w:rsidRPr="00735E7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35E78" w14:paraId="3B8D5147" w14:textId="77777777" w:rsidTr="002C54CD">
        <w:trPr>
          <w:cantSplit/>
        </w:trPr>
        <w:tc>
          <w:tcPr>
            <w:tcW w:w="220" w:type="dxa"/>
          </w:tcPr>
          <w:p w14:paraId="240455B3" w14:textId="77777777" w:rsidR="00C83E31" w:rsidRPr="00735E78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55867A7" w14:textId="77777777" w:rsidR="00C83E31" w:rsidRPr="00735E7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35E78" w14:paraId="350764C1" w14:textId="77777777" w:rsidTr="002C54CD">
        <w:trPr>
          <w:cantSplit/>
        </w:trPr>
        <w:tc>
          <w:tcPr>
            <w:tcW w:w="220" w:type="dxa"/>
          </w:tcPr>
          <w:p w14:paraId="3773E1F1" w14:textId="77777777" w:rsidR="00C83E31" w:rsidRPr="00735E78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3AFA986" w14:textId="77777777" w:rsidR="00C83E31" w:rsidRPr="00735E7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35E78" w14:paraId="10073DBA" w14:textId="77777777" w:rsidTr="002C54CD">
        <w:trPr>
          <w:cantSplit/>
        </w:trPr>
        <w:tc>
          <w:tcPr>
            <w:tcW w:w="220" w:type="dxa"/>
          </w:tcPr>
          <w:p w14:paraId="77B10951" w14:textId="77777777" w:rsidR="00C83E31" w:rsidRPr="00735E78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DBF5405" w14:textId="77777777" w:rsidR="00C83E31" w:rsidRPr="00735E7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35E78" w14:paraId="0A8A26AC" w14:textId="77777777" w:rsidTr="002C54CD">
        <w:trPr>
          <w:cantSplit/>
        </w:trPr>
        <w:tc>
          <w:tcPr>
            <w:tcW w:w="220" w:type="dxa"/>
          </w:tcPr>
          <w:p w14:paraId="00D7D05B" w14:textId="77777777" w:rsidR="00C83E31" w:rsidRPr="00735E78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260E6FB" w14:textId="77777777" w:rsidR="00C83E31" w:rsidRPr="00735E7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35E78" w14:paraId="69F262EB" w14:textId="77777777" w:rsidTr="002C54CD">
        <w:trPr>
          <w:cantSplit/>
        </w:trPr>
        <w:tc>
          <w:tcPr>
            <w:tcW w:w="220" w:type="dxa"/>
          </w:tcPr>
          <w:p w14:paraId="70FA3A52" w14:textId="77777777" w:rsidR="00C83E31" w:rsidRPr="00735E78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A9C5193" w14:textId="77777777" w:rsidR="00C83E31" w:rsidRPr="00735E7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35E78" w14:paraId="2869AAC7" w14:textId="77777777" w:rsidTr="002C54CD">
        <w:trPr>
          <w:cantSplit/>
        </w:trPr>
        <w:tc>
          <w:tcPr>
            <w:tcW w:w="220" w:type="dxa"/>
          </w:tcPr>
          <w:p w14:paraId="12C9CE81" w14:textId="77777777" w:rsidR="00C83E31" w:rsidRPr="00735E78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303EB60" w14:textId="77777777" w:rsidR="00C83E31" w:rsidRPr="00735E7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35E78" w14:paraId="24A43715" w14:textId="77777777" w:rsidTr="002C54CD">
        <w:trPr>
          <w:cantSplit/>
        </w:trPr>
        <w:tc>
          <w:tcPr>
            <w:tcW w:w="220" w:type="dxa"/>
          </w:tcPr>
          <w:p w14:paraId="78C95328" w14:textId="77777777" w:rsidR="00C83E31" w:rsidRPr="00735E78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E880E94" w14:textId="77777777" w:rsidR="00C83E31" w:rsidRPr="00735E7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35E78" w14:paraId="509E6C91" w14:textId="77777777" w:rsidTr="002C54CD">
        <w:trPr>
          <w:cantSplit/>
        </w:trPr>
        <w:tc>
          <w:tcPr>
            <w:tcW w:w="220" w:type="dxa"/>
          </w:tcPr>
          <w:p w14:paraId="4AE1E902" w14:textId="77777777" w:rsidR="00C83E31" w:rsidRPr="00735E78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7B4DD66" w14:textId="77777777" w:rsidR="00C83E31" w:rsidRPr="00735E78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68B7E0B2" w14:textId="77777777" w:rsidR="00C83E31" w:rsidRDefault="00C83E31" w:rsidP="00F84EA5">
      <w:pPr>
        <w:pStyle w:val="isonormal"/>
      </w:pPr>
    </w:p>
    <w:p w14:paraId="71340DB0" w14:textId="77777777" w:rsidR="00C83E31" w:rsidRDefault="00C83E31" w:rsidP="00F84EA5">
      <w:pPr>
        <w:pStyle w:val="isonormal"/>
        <w:jc w:val="left"/>
      </w:pPr>
    </w:p>
    <w:p w14:paraId="74FE10E5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1DB1A0D" w14:textId="77777777" w:rsidR="00C83E31" w:rsidRPr="007301D0" w:rsidRDefault="00C83E31" w:rsidP="00F84EA5">
      <w:pPr>
        <w:pStyle w:val="subcap"/>
      </w:pPr>
      <w:r w:rsidRPr="007301D0">
        <w:lastRenderedPageBreak/>
        <w:t>TERRITORY 131</w:t>
      </w:r>
    </w:p>
    <w:p w14:paraId="5D833E1C" w14:textId="77777777" w:rsidR="00C83E31" w:rsidRPr="007301D0" w:rsidRDefault="00C83E31" w:rsidP="00F84EA5">
      <w:pPr>
        <w:pStyle w:val="subcap2"/>
      </w:pPr>
      <w:r w:rsidRPr="007301D0">
        <w:t>PHYS DAM</w:t>
      </w:r>
    </w:p>
    <w:p w14:paraId="0EF2ACC3" w14:textId="77777777" w:rsidR="00C83E31" w:rsidRPr="007301D0" w:rsidRDefault="00C83E31" w:rsidP="00F84EA5">
      <w:pPr>
        <w:pStyle w:val="isonormal"/>
      </w:pPr>
    </w:p>
    <w:p w14:paraId="0EDA8098" w14:textId="77777777" w:rsidR="00C83E31" w:rsidRPr="007301D0" w:rsidRDefault="00C83E31" w:rsidP="00F84EA5">
      <w:pPr>
        <w:pStyle w:val="isonormal"/>
        <w:sectPr w:rsidR="00C83E31" w:rsidRPr="007301D0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C83E31" w:rsidRPr="007301D0" w14:paraId="38E1460C" w14:textId="77777777" w:rsidTr="002C54C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F841332" w14:textId="77777777" w:rsidR="00C83E31" w:rsidRPr="007301D0" w:rsidRDefault="00C83E31" w:rsidP="00F84EA5">
            <w:pPr>
              <w:pStyle w:val="tablehead"/>
              <w:rPr>
                <w:kern w:val="18"/>
              </w:rPr>
            </w:pPr>
            <w:r w:rsidRPr="007301D0">
              <w:rPr>
                <w:kern w:val="18"/>
              </w:rPr>
              <w:t>PHYSICAL DAMAGE</w:t>
            </w:r>
            <w:r w:rsidRPr="007301D0">
              <w:rPr>
                <w:kern w:val="18"/>
              </w:rPr>
              <w:br/>
              <w:t>Original Cost New Range</w:t>
            </w:r>
            <w:r w:rsidRPr="007301D0">
              <w:rPr>
                <w:kern w:val="18"/>
              </w:rPr>
              <w:br/>
              <w:t>$25,000 – 29,999</w:t>
            </w:r>
          </w:p>
        </w:tc>
      </w:tr>
      <w:tr w:rsidR="00C83E31" w:rsidRPr="007301D0" w14:paraId="20036D82" w14:textId="77777777" w:rsidTr="002C54C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5490EF4" w14:textId="77777777" w:rsidR="00C83E31" w:rsidRPr="007301D0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ECF8340" w14:textId="77777777" w:rsidR="00C83E31" w:rsidRPr="007301D0" w:rsidRDefault="00C83E31" w:rsidP="00F84EA5">
            <w:pPr>
              <w:pStyle w:val="tablehead"/>
              <w:rPr>
                <w:kern w:val="18"/>
              </w:rPr>
            </w:pPr>
            <w:r w:rsidRPr="007301D0">
              <w:rPr>
                <w:kern w:val="18"/>
              </w:rPr>
              <w:t>Specified</w:t>
            </w:r>
            <w:r w:rsidRPr="007301D0">
              <w:rPr>
                <w:kern w:val="18"/>
              </w:rPr>
              <w:br/>
              <w:t>Causes</w:t>
            </w:r>
            <w:r w:rsidRPr="007301D0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9EB1B93" w14:textId="77777777" w:rsidR="00C83E31" w:rsidRPr="007301D0" w:rsidRDefault="00C83E31" w:rsidP="00F84EA5">
            <w:pPr>
              <w:pStyle w:val="tablehead"/>
              <w:rPr>
                <w:kern w:val="18"/>
              </w:rPr>
            </w:pPr>
            <w:r w:rsidRPr="007301D0">
              <w:rPr>
                <w:kern w:val="18"/>
              </w:rPr>
              <w:br/>
            </w:r>
            <w:r w:rsidRPr="007301D0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B8D8A68" w14:textId="77777777" w:rsidR="00C83E31" w:rsidRPr="007301D0" w:rsidRDefault="00C83E31" w:rsidP="00F84EA5">
            <w:pPr>
              <w:pStyle w:val="tablehead"/>
              <w:rPr>
                <w:kern w:val="18"/>
              </w:rPr>
            </w:pPr>
            <w:r w:rsidRPr="007301D0">
              <w:rPr>
                <w:kern w:val="18"/>
              </w:rPr>
              <w:t>$500</w:t>
            </w:r>
            <w:r w:rsidRPr="007301D0">
              <w:rPr>
                <w:kern w:val="18"/>
              </w:rPr>
              <w:br/>
              <w:t>Ded.</w:t>
            </w:r>
            <w:r w:rsidRPr="007301D0">
              <w:rPr>
                <w:kern w:val="18"/>
              </w:rPr>
              <w:br/>
              <w:t>Coll.</w:t>
            </w:r>
          </w:p>
        </w:tc>
      </w:tr>
      <w:tr w:rsidR="00C83E31" w:rsidRPr="007301D0" w14:paraId="3B31E66A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E8CD0C5" w14:textId="77777777" w:rsidR="00C83E31" w:rsidRPr="007301D0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301D0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C83E31" w:rsidRPr="007301D0" w14:paraId="2822904D" w14:textId="77777777" w:rsidTr="002C54CD">
        <w:trPr>
          <w:cantSplit/>
        </w:trPr>
        <w:tc>
          <w:tcPr>
            <w:tcW w:w="540" w:type="dxa"/>
            <w:gridSpan w:val="2"/>
          </w:tcPr>
          <w:p w14:paraId="046149FA" w14:textId="77777777" w:rsidR="00C83E31" w:rsidRPr="007301D0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35FAAA7" w14:textId="77777777" w:rsidR="00C83E31" w:rsidRPr="007301D0" w:rsidRDefault="00C83E31" w:rsidP="00F84EA5">
            <w:pPr>
              <w:pStyle w:val="tabletext11"/>
              <w:rPr>
                <w:b/>
                <w:kern w:val="18"/>
              </w:rPr>
            </w:pPr>
            <w:r w:rsidRPr="007301D0">
              <w:rPr>
                <w:b/>
                <w:kern w:val="18"/>
              </w:rPr>
              <w:t>– Local And Intermediate – All Vehicles</w:t>
            </w:r>
          </w:p>
        </w:tc>
      </w:tr>
      <w:tr w:rsidR="00C83E31" w:rsidRPr="007301D0" w14:paraId="1585D6DF" w14:textId="77777777" w:rsidTr="002C54CD">
        <w:trPr>
          <w:cantSplit/>
        </w:trPr>
        <w:tc>
          <w:tcPr>
            <w:tcW w:w="540" w:type="dxa"/>
            <w:gridSpan w:val="2"/>
          </w:tcPr>
          <w:p w14:paraId="5106A653" w14:textId="77777777" w:rsidR="00C83E31" w:rsidRPr="007301D0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7279B84" w14:textId="77777777" w:rsidR="00C83E31" w:rsidRPr="007301D0" w:rsidRDefault="00C83E31" w:rsidP="00F84EA5">
            <w:pPr>
              <w:pStyle w:val="tabletext11"/>
              <w:rPr>
                <w:b/>
                <w:kern w:val="18"/>
              </w:rPr>
            </w:pPr>
            <w:r w:rsidRPr="007301D0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C83E31" w:rsidRPr="007301D0" w14:paraId="01F48764" w14:textId="77777777" w:rsidTr="002C54CD">
        <w:trPr>
          <w:cantSplit/>
        </w:trPr>
        <w:tc>
          <w:tcPr>
            <w:tcW w:w="4860" w:type="dxa"/>
            <w:gridSpan w:val="3"/>
          </w:tcPr>
          <w:p w14:paraId="4A90DA2A" w14:textId="77777777" w:rsidR="00C83E31" w:rsidRPr="007301D0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20E5D18" w14:textId="77777777" w:rsidR="00C83E31" w:rsidRPr="007301D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301D0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6C162168" w14:textId="77777777" w:rsidR="00C83E31" w:rsidRPr="007301D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301D0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280C7BC2" w14:textId="77777777" w:rsidR="00C83E31" w:rsidRPr="007301D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301D0">
              <w:rPr>
                <w:kern w:val="18"/>
              </w:rPr>
              <w:t>$   223</w:t>
            </w:r>
          </w:p>
        </w:tc>
      </w:tr>
      <w:tr w:rsidR="00C83E31" w:rsidRPr="007301D0" w14:paraId="56D2458E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CFAA680" w14:textId="77777777" w:rsidR="00C83E31" w:rsidRPr="007301D0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301D0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C83E31" w:rsidRPr="007301D0" w14:paraId="150A62BC" w14:textId="77777777" w:rsidTr="002C54CD">
        <w:trPr>
          <w:cantSplit/>
        </w:trPr>
        <w:tc>
          <w:tcPr>
            <w:tcW w:w="4860" w:type="dxa"/>
            <w:gridSpan w:val="3"/>
          </w:tcPr>
          <w:p w14:paraId="5BC34D3F" w14:textId="77777777" w:rsidR="00C83E31" w:rsidRPr="007301D0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E7762F8" w14:textId="77777777" w:rsidR="00C83E31" w:rsidRPr="007301D0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51CB24F" w14:textId="77777777" w:rsidR="00C83E31" w:rsidRPr="007301D0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8F18864" w14:textId="77777777" w:rsidR="00C83E31" w:rsidRPr="007301D0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7301D0" w14:paraId="0CA8A129" w14:textId="77777777" w:rsidTr="002C54CD">
        <w:trPr>
          <w:cantSplit/>
        </w:trPr>
        <w:tc>
          <w:tcPr>
            <w:tcW w:w="4860" w:type="dxa"/>
            <w:gridSpan w:val="3"/>
          </w:tcPr>
          <w:p w14:paraId="4A7A8A2E" w14:textId="77777777" w:rsidR="00C83E31" w:rsidRPr="007301D0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A13F647" w14:textId="77777777" w:rsidR="00C83E31" w:rsidRPr="007301D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301D0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4ADBED64" w14:textId="77777777" w:rsidR="00C83E31" w:rsidRPr="007301D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301D0">
              <w:rPr>
                <w:kern w:val="18"/>
              </w:rPr>
              <w:t>$    87</w:t>
            </w:r>
          </w:p>
        </w:tc>
        <w:tc>
          <w:tcPr>
            <w:tcW w:w="1500" w:type="dxa"/>
          </w:tcPr>
          <w:p w14:paraId="722EE8DF" w14:textId="77777777" w:rsidR="00C83E31" w:rsidRPr="007301D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301D0">
              <w:rPr>
                <w:kern w:val="18"/>
              </w:rPr>
              <w:t>$   351</w:t>
            </w:r>
          </w:p>
        </w:tc>
      </w:tr>
      <w:tr w:rsidR="00C83E31" w:rsidRPr="007301D0" w14:paraId="4B5DEE26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C3B55F8" w14:textId="77777777" w:rsidR="00C83E31" w:rsidRPr="007301D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301D0" w14:paraId="49B7A014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D860696" w14:textId="77777777" w:rsidR="00C83E31" w:rsidRPr="007301D0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301D0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C83E31" w:rsidRPr="007301D0" w14:paraId="29FC8FC3" w14:textId="77777777" w:rsidTr="002C54CD">
        <w:trPr>
          <w:cantSplit/>
        </w:trPr>
        <w:tc>
          <w:tcPr>
            <w:tcW w:w="540" w:type="dxa"/>
            <w:gridSpan w:val="2"/>
          </w:tcPr>
          <w:p w14:paraId="2484F536" w14:textId="77777777" w:rsidR="00C83E31" w:rsidRPr="007301D0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BBFD935" w14:textId="77777777" w:rsidR="00C83E31" w:rsidRPr="007301D0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301D0">
              <w:rPr>
                <w:b/>
                <w:caps/>
                <w:kern w:val="18"/>
              </w:rPr>
              <w:t>– taxicabs and limousines</w:t>
            </w:r>
          </w:p>
        </w:tc>
      </w:tr>
      <w:tr w:rsidR="00C83E31" w:rsidRPr="007301D0" w14:paraId="0308D1A0" w14:textId="77777777" w:rsidTr="002C54CD">
        <w:trPr>
          <w:cantSplit/>
        </w:trPr>
        <w:tc>
          <w:tcPr>
            <w:tcW w:w="4860" w:type="dxa"/>
            <w:gridSpan w:val="3"/>
          </w:tcPr>
          <w:p w14:paraId="5923E695" w14:textId="77777777" w:rsidR="00C83E31" w:rsidRPr="007301D0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151CB8D" w14:textId="77777777" w:rsidR="00C83E31" w:rsidRPr="007301D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301D0">
              <w:rPr>
                <w:kern w:val="18"/>
              </w:rPr>
              <w:t>$    79</w:t>
            </w:r>
          </w:p>
        </w:tc>
        <w:tc>
          <w:tcPr>
            <w:tcW w:w="1500" w:type="dxa"/>
          </w:tcPr>
          <w:p w14:paraId="49FACFDE" w14:textId="77777777" w:rsidR="00C83E31" w:rsidRPr="007301D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301D0">
              <w:rPr>
                <w:kern w:val="18"/>
              </w:rPr>
              <w:t>$   100</w:t>
            </w:r>
          </w:p>
        </w:tc>
        <w:tc>
          <w:tcPr>
            <w:tcW w:w="1500" w:type="dxa"/>
          </w:tcPr>
          <w:p w14:paraId="360543DA" w14:textId="77777777" w:rsidR="00C83E31" w:rsidRPr="007301D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301D0">
              <w:rPr>
                <w:kern w:val="18"/>
              </w:rPr>
              <w:t>$   502</w:t>
            </w:r>
          </w:p>
        </w:tc>
      </w:tr>
      <w:tr w:rsidR="00C83E31" w:rsidRPr="007301D0" w14:paraId="4E3C1A96" w14:textId="77777777" w:rsidTr="002C54CD">
        <w:trPr>
          <w:cantSplit/>
        </w:trPr>
        <w:tc>
          <w:tcPr>
            <w:tcW w:w="540" w:type="dxa"/>
            <w:gridSpan w:val="2"/>
          </w:tcPr>
          <w:p w14:paraId="045E88EC" w14:textId="77777777" w:rsidR="00C83E31" w:rsidRPr="007301D0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9B77624" w14:textId="77777777" w:rsidR="00C83E31" w:rsidRPr="007301D0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301D0">
              <w:rPr>
                <w:b/>
                <w:caps/>
                <w:kern w:val="18"/>
              </w:rPr>
              <w:t>– SCHOOL AND CHURCH BUSES</w:t>
            </w:r>
          </w:p>
        </w:tc>
      </w:tr>
      <w:tr w:rsidR="00C83E31" w:rsidRPr="007301D0" w14:paraId="0F9AEF1F" w14:textId="77777777" w:rsidTr="002C54CD">
        <w:trPr>
          <w:cantSplit/>
        </w:trPr>
        <w:tc>
          <w:tcPr>
            <w:tcW w:w="4860" w:type="dxa"/>
            <w:gridSpan w:val="3"/>
          </w:tcPr>
          <w:p w14:paraId="72D4BD0A" w14:textId="77777777" w:rsidR="00C83E31" w:rsidRPr="007301D0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6650C96" w14:textId="77777777" w:rsidR="00C83E31" w:rsidRPr="007301D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301D0">
              <w:rPr>
                <w:kern w:val="18"/>
              </w:rPr>
              <w:t>$    35</w:t>
            </w:r>
          </w:p>
        </w:tc>
        <w:tc>
          <w:tcPr>
            <w:tcW w:w="1500" w:type="dxa"/>
          </w:tcPr>
          <w:p w14:paraId="4DA0BC52" w14:textId="77777777" w:rsidR="00C83E31" w:rsidRPr="007301D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301D0">
              <w:rPr>
                <w:kern w:val="18"/>
              </w:rPr>
              <w:t>$    45</w:t>
            </w:r>
          </w:p>
        </w:tc>
        <w:tc>
          <w:tcPr>
            <w:tcW w:w="1500" w:type="dxa"/>
          </w:tcPr>
          <w:p w14:paraId="2A6569DC" w14:textId="77777777" w:rsidR="00C83E31" w:rsidRPr="007301D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301D0">
              <w:rPr>
                <w:kern w:val="18"/>
              </w:rPr>
              <w:t>$   140</w:t>
            </w:r>
          </w:p>
        </w:tc>
      </w:tr>
      <w:tr w:rsidR="00C83E31" w:rsidRPr="007301D0" w14:paraId="6B4D70B9" w14:textId="77777777" w:rsidTr="002C54CD">
        <w:trPr>
          <w:cantSplit/>
        </w:trPr>
        <w:tc>
          <w:tcPr>
            <w:tcW w:w="540" w:type="dxa"/>
            <w:gridSpan w:val="2"/>
          </w:tcPr>
          <w:p w14:paraId="45D435B4" w14:textId="77777777" w:rsidR="00C83E31" w:rsidRPr="007301D0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91D1221" w14:textId="77777777" w:rsidR="00C83E31" w:rsidRPr="007301D0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301D0">
              <w:rPr>
                <w:b/>
                <w:caps/>
                <w:kern w:val="18"/>
              </w:rPr>
              <w:t>– OTHER BUSES</w:t>
            </w:r>
          </w:p>
        </w:tc>
      </w:tr>
      <w:tr w:rsidR="00C83E31" w:rsidRPr="007301D0" w14:paraId="410FAC5D" w14:textId="77777777" w:rsidTr="002C54CD">
        <w:trPr>
          <w:cantSplit/>
        </w:trPr>
        <w:tc>
          <w:tcPr>
            <w:tcW w:w="4860" w:type="dxa"/>
            <w:gridSpan w:val="3"/>
          </w:tcPr>
          <w:p w14:paraId="14EA696A" w14:textId="77777777" w:rsidR="00C83E31" w:rsidRPr="007301D0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FDAB2E3" w14:textId="77777777" w:rsidR="00C83E31" w:rsidRPr="007301D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301D0">
              <w:rPr>
                <w:kern w:val="18"/>
              </w:rPr>
              <w:t>$    35</w:t>
            </w:r>
          </w:p>
        </w:tc>
        <w:tc>
          <w:tcPr>
            <w:tcW w:w="1500" w:type="dxa"/>
          </w:tcPr>
          <w:p w14:paraId="040DB531" w14:textId="77777777" w:rsidR="00C83E31" w:rsidRPr="007301D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301D0">
              <w:rPr>
                <w:kern w:val="18"/>
              </w:rPr>
              <w:t>$    45</w:t>
            </w:r>
          </w:p>
        </w:tc>
        <w:tc>
          <w:tcPr>
            <w:tcW w:w="1500" w:type="dxa"/>
          </w:tcPr>
          <w:p w14:paraId="1CECBCB2" w14:textId="77777777" w:rsidR="00C83E31" w:rsidRPr="007301D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301D0">
              <w:rPr>
                <w:kern w:val="18"/>
              </w:rPr>
              <w:t>$   140</w:t>
            </w:r>
          </w:p>
        </w:tc>
      </w:tr>
      <w:tr w:rsidR="00C83E31" w:rsidRPr="007301D0" w14:paraId="7588A8E9" w14:textId="77777777" w:rsidTr="002C54CD">
        <w:trPr>
          <w:cantSplit/>
        </w:trPr>
        <w:tc>
          <w:tcPr>
            <w:tcW w:w="540" w:type="dxa"/>
            <w:gridSpan w:val="2"/>
          </w:tcPr>
          <w:p w14:paraId="1154525D" w14:textId="77777777" w:rsidR="00C83E31" w:rsidRPr="007301D0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AE886CF" w14:textId="77777777" w:rsidR="00C83E31" w:rsidRPr="007301D0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301D0">
              <w:rPr>
                <w:b/>
                <w:caps/>
                <w:kern w:val="18"/>
              </w:rPr>
              <w:t>– VAN POOLS</w:t>
            </w:r>
          </w:p>
        </w:tc>
      </w:tr>
      <w:tr w:rsidR="00C83E31" w:rsidRPr="007301D0" w14:paraId="19AC4008" w14:textId="77777777" w:rsidTr="002C54CD">
        <w:trPr>
          <w:cantSplit/>
        </w:trPr>
        <w:tc>
          <w:tcPr>
            <w:tcW w:w="4860" w:type="dxa"/>
            <w:gridSpan w:val="3"/>
          </w:tcPr>
          <w:p w14:paraId="16C4DA46" w14:textId="77777777" w:rsidR="00C83E31" w:rsidRPr="007301D0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8F66B00" w14:textId="77777777" w:rsidR="00C83E31" w:rsidRPr="007301D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301D0">
              <w:rPr>
                <w:kern w:val="18"/>
              </w:rPr>
              <w:t>$    79</w:t>
            </w:r>
          </w:p>
        </w:tc>
        <w:tc>
          <w:tcPr>
            <w:tcW w:w="1500" w:type="dxa"/>
          </w:tcPr>
          <w:p w14:paraId="4073A1FC" w14:textId="77777777" w:rsidR="00C83E31" w:rsidRPr="007301D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301D0">
              <w:rPr>
                <w:kern w:val="18"/>
              </w:rPr>
              <w:t>$   100</w:t>
            </w:r>
          </w:p>
        </w:tc>
        <w:tc>
          <w:tcPr>
            <w:tcW w:w="1500" w:type="dxa"/>
          </w:tcPr>
          <w:p w14:paraId="2F1A2939" w14:textId="77777777" w:rsidR="00C83E31" w:rsidRPr="007301D0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301D0">
              <w:rPr>
                <w:kern w:val="18"/>
              </w:rPr>
              <w:t>$   502</w:t>
            </w:r>
          </w:p>
        </w:tc>
      </w:tr>
      <w:tr w:rsidR="00C83E31" w:rsidRPr="007301D0" w14:paraId="16EC1FAF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02141F6" w14:textId="77777777" w:rsidR="00C83E31" w:rsidRPr="007301D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301D0" w14:paraId="3548E480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B884195" w14:textId="77777777" w:rsidR="00C83E31" w:rsidRPr="007301D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301D0" w14:paraId="773EB7E6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4872D9CB" w14:textId="77777777" w:rsidR="00C83E31" w:rsidRPr="007301D0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7301D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91A0BAC" w14:textId="77777777" w:rsidR="00C83E31" w:rsidRPr="007301D0" w:rsidRDefault="00C83E31" w:rsidP="00F84EA5">
            <w:pPr>
              <w:pStyle w:val="tabletext11"/>
              <w:rPr>
                <w:kern w:val="18"/>
              </w:rPr>
            </w:pPr>
            <w:r w:rsidRPr="007301D0">
              <w:rPr>
                <w:kern w:val="18"/>
              </w:rPr>
              <w:t xml:space="preserve">For Other Than Zone-rated Trucks, Tractors and Trailers Classifications, refer to Rule </w:t>
            </w:r>
            <w:r w:rsidRPr="007301D0">
              <w:rPr>
                <w:rStyle w:val="rulelink"/>
              </w:rPr>
              <w:t>222.</w:t>
            </w:r>
            <w:r w:rsidRPr="007301D0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7301D0" w14:paraId="74583C7D" w14:textId="77777777" w:rsidTr="002C54CD">
        <w:trPr>
          <w:cantSplit/>
        </w:trPr>
        <w:tc>
          <w:tcPr>
            <w:tcW w:w="220" w:type="dxa"/>
          </w:tcPr>
          <w:p w14:paraId="3C21DA7B" w14:textId="77777777" w:rsidR="00C83E31" w:rsidRPr="007301D0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7301D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9C7781F" w14:textId="77777777" w:rsidR="00C83E31" w:rsidRPr="007301D0" w:rsidRDefault="00C83E31" w:rsidP="00F84EA5">
            <w:pPr>
              <w:pStyle w:val="tabletext11"/>
              <w:rPr>
                <w:kern w:val="18"/>
              </w:rPr>
            </w:pPr>
            <w:r w:rsidRPr="007301D0">
              <w:rPr>
                <w:kern w:val="18"/>
              </w:rPr>
              <w:t xml:space="preserve">For Private Passenger Types Classifications, refer to Rule </w:t>
            </w:r>
            <w:r w:rsidRPr="007301D0">
              <w:rPr>
                <w:rStyle w:val="rulelink"/>
              </w:rPr>
              <w:t>232.</w:t>
            </w:r>
            <w:r w:rsidRPr="007301D0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7301D0" w14:paraId="7AB00803" w14:textId="77777777" w:rsidTr="002C54CD">
        <w:trPr>
          <w:cantSplit/>
        </w:trPr>
        <w:tc>
          <w:tcPr>
            <w:tcW w:w="220" w:type="dxa"/>
          </w:tcPr>
          <w:p w14:paraId="781571BB" w14:textId="77777777" w:rsidR="00C83E31" w:rsidRPr="007301D0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7301D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9B9098B" w14:textId="77777777" w:rsidR="00C83E31" w:rsidRPr="007301D0" w:rsidRDefault="00C83E31" w:rsidP="00F84EA5">
            <w:pPr>
              <w:pStyle w:val="tabletext11"/>
              <w:rPr>
                <w:kern w:val="18"/>
              </w:rPr>
            </w:pPr>
            <w:r w:rsidRPr="007301D0">
              <w:rPr>
                <w:kern w:val="18"/>
              </w:rPr>
              <w:t xml:space="preserve">For Other Than Zone-rated Publics Autos, refer to Rule </w:t>
            </w:r>
            <w:r w:rsidRPr="007301D0">
              <w:rPr>
                <w:rStyle w:val="rulelink"/>
              </w:rPr>
              <w:t>239.</w:t>
            </w:r>
            <w:r w:rsidRPr="007301D0">
              <w:rPr>
                <w:rStyle w:val="rulelink"/>
                <w:b w:val="0"/>
              </w:rPr>
              <w:t xml:space="preserve"> for premium development</w:t>
            </w:r>
            <w:r w:rsidRPr="007301D0">
              <w:rPr>
                <w:rStyle w:val="rulelink"/>
              </w:rPr>
              <w:t>.</w:t>
            </w:r>
          </w:p>
        </w:tc>
      </w:tr>
      <w:tr w:rsidR="00C83E31" w:rsidRPr="007301D0" w14:paraId="57E663FC" w14:textId="77777777" w:rsidTr="002C54CD">
        <w:trPr>
          <w:cantSplit/>
        </w:trPr>
        <w:tc>
          <w:tcPr>
            <w:tcW w:w="220" w:type="dxa"/>
          </w:tcPr>
          <w:p w14:paraId="4E305838" w14:textId="77777777" w:rsidR="00C83E31" w:rsidRPr="007301D0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7301D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FB5435F" w14:textId="77777777" w:rsidR="00C83E31" w:rsidRPr="007301D0" w:rsidRDefault="00C83E31" w:rsidP="00F84EA5">
            <w:pPr>
              <w:pStyle w:val="tabletext11"/>
              <w:rPr>
                <w:kern w:val="18"/>
              </w:rPr>
            </w:pPr>
            <w:r w:rsidRPr="007301D0">
              <w:rPr>
                <w:kern w:val="18"/>
              </w:rPr>
              <w:t xml:space="preserve">For Deductible factors, refer to Rule </w:t>
            </w:r>
            <w:r w:rsidRPr="007301D0">
              <w:rPr>
                <w:rStyle w:val="rulelink"/>
              </w:rPr>
              <w:t>298.</w:t>
            </w:r>
          </w:p>
        </w:tc>
      </w:tr>
      <w:tr w:rsidR="00C83E31" w:rsidRPr="007301D0" w14:paraId="50068503" w14:textId="77777777" w:rsidTr="002C54CD">
        <w:trPr>
          <w:cantSplit/>
        </w:trPr>
        <w:tc>
          <w:tcPr>
            <w:tcW w:w="220" w:type="dxa"/>
          </w:tcPr>
          <w:p w14:paraId="3C969789" w14:textId="77777777" w:rsidR="00C83E31" w:rsidRPr="007301D0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7301D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8402634" w14:textId="77777777" w:rsidR="00C83E31" w:rsidRPr="007301D0" w:rsidRDefault="00C83E31" w:rsidP="00F84EA5">
            <w:pPr>
              <w:pStyle w:val="tabletext11"/>
              <w:rPr>
                <w:kern w:val="18"/>
              </w:rPr>
            </w:pPr>
            <w:r w:rsidRPr="007301D0">
              <w:rPr>
                <w:kern w:val="18"/>
              </w:rPr>
              <w:t xml:space="preserve">For Vehicle Value factors, refer to Rule </w:t>
            </w:r>
            <w:r w:rsidRPr="007301D0">
              <w:rPr>
                <w:rStyle w:val="rulelink"/>
              </w:rPr>
              <w:t>301.</w:t>
            </w:r>
          </w:p>
        </w:tc>
      </w:tr>
      <w:tr w:rsidR="00C83E31" w:rsidRPr="007301D0" w14:paraId="57136C9E" w14:textId="77777777" w:rsidTr="002C54CD">
        <w:trPr>
          <w:cantSplit/>
        </w:trPr>
        <w:tc>
          <w:tcPr>
            <w:tcW w:w="220" w:type="dxa"/>
          </w:tcPr>
          <w:p w14:paraId="2529A220" w14:textId="77777777" w:rsidR="00C83E31" w:rsidRPr="007301D0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93D7DE4" w14:textId="77777777" w:rsidR="00C83E31" w:rsidRPr="007301D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301D0" w14:paraId="71009519" w14:textId="77777777" w:rsidTr="002C54CD">
        <w:trPr>
          <w:cantSplit/>
        </w:trPr>
        <w:tc>
          <w:tcPr>
            <w:tcW w:w="220" w:type="dxa"/>
          </w:tcPr>
          <w:p w14:paraId="1F3ACC9B" w14:textId="77777777" w:rsidR="00C83E31" w:rsidRPr="007301D0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DC81CAB" w14:textId="77777777" w:rsidR="00C83E31" w:rsidRPr="007301D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301D0" w14:paraId="788B0BA6" w14:textId="77777777" w:rsidTr="002C54CD">
        <w:trPr>
          <w:cantSplit/>
        </w:trPr>
        <w:tc>
          <w:tcPr>
            <w:tcW w:w="220" w:type="dxa"/>
          </w:tcPr>
          <w:p w14:paraId="3E64DD23" w14:textId="77777777" w:rsidR="00C83E31" w:rsidRPr="007301D0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E8467B3" w14:textId="77777777" w:rsidR="00C83E31" w:rsidRPr="007301D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301D0" w14:paraId="55EFF1C1" w14:textId="77777777" w:rsidTr="002C54CD">
        <w:trPr>
          <w:cantSplit/>
        </w:trPr>
        <w:tc>
          <w:tcPr>
            <w:tcW w:w="220" w:type="dxa"/>
          </w:tcPr>
          <w:p w14:paraId="094AE667" w14:textId="77777777" w:rsidR="00C83E31" w:rsidRPr="007301D0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975C414" w14:textId="77777777" w:rsidR="00C83E31" w:rsidRPr="007301D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301D0" w14:paraId="6B8D3B1E" w14:textId="77777777" w:rsidTr="002C54CD">
        <w:trPr>
          <w:cantSplit/>
        </w:trPr>
        <w:tc>
          <w:tcPr>
            <w:tcW w:w="220" w:type="dxa"/>
          </w:tcPr>
          <w:p w14:paraId="711A65AF" w14:textId="77777777" w:rsidR="00C83E31" w:rsidRPr="007301D0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CBBCBFC" w14:textId="77777777" w:rsidR="00C83E31" w:rsidRPr="007301D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301D0" w14:paraId="7161073E" w14:textId="77777777" w:rsidTr="002C54CD">
        <w:trPr>
          <w:cantSplit/>
        </w:trPr>
        <w:tc>
          <w:tcPr>
            <w:tcW w:w="220" w:type="dxa"/>
          </w:tcPr>
          <w:p w14:paraId="2421CD0F" w14:textId="77777777" w:rsidR="00C83E31" w:rsidRPr="007301D0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FC4864D" w14:textId="77777777" w:rsidR="00C83E31" w:rsidRPr="007301D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301D0" w14:paraId="0067C7F3" w14:textId="77777777" w:rsidTr="002C54CD">
        <w:trPr>
          <w:cantSplit/>
        </w:trPr>
        <w:tc>
          <w:tcPr>
            <w:tcW w:w="220" w:type="dxa"/>
          </w:tcPr>
          <w:p w14:paraId="325FDC78" w14:textId="77777777" w:rsidR="00C83E31" w:rsidRPr="007301D0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99C6AE" w14:textId="77777777" w:rsidR="00C83E31" w:rsidRPr="007301D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301D0" w14:paraId="5A09D589" w14:textId="77777777" w:rsidTr="002C54CD">
        <w:trPr>
          <w:cantSplit/>
        </w:trPr>
        <w:tc>
          <w:tcPr>
            <w:tcW w:w="220" w:type="dxa"/>
          </w:tcPr>
          <w:p w14:paraId="286E5460" w14:textId="77777777" w:rsidR="00C83E31" w:rsidRPr="007301D0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BA7A8F7" w14:textId="77777777" w:rsidR="00C83E31" w:rsidRPr="007301D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301D0" w14:paraId="2143BC10" w14:textId="77777777" w:rsidTr="002C54CD">
        <w:trPr>
          <w:cantSplit/>
        </w:trPr>
        <w:tc>
          <w:tcPr>
            <w:tcW w:w="220" w:type="dxa"/>
          </w:tcPr>
          <w:p w14:paraId="4651BF63" w14:textId="77777777" w:rsidR="00C83E31" w:rsidRPr="007301D0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92811E8" w14:textId="77777777" w:rsidR="00C83E31" w:rsidRPr="007301D0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301D0" w14:paraId="3AD27273" w14:textId="77777777" w:rsidTr="002C54CD">
        <w:trPr>
          <w:cantSplit/>
        </w:trPr>
        <w:tc>
          <w:tcPr>
            <w:tcW w:w="220" w:type="dxa"/>
          </w:tcPr>
          <w:p w14:paraId="3E926FEE" w14:textId="77777777" w:rsidR="00C83E31" w:rsidRPr="007301D0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2DCC732" w14:textId="77777777" w:rsidR="00C83E31" w:rsidRPr="007301D0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367D82D7" w14:textId="77777777" w:rsidR="00C83E31" w:rsidRDefault="00C83E31" w:rsidP="00F84EA5">
      <w:pPr>
        <w:pStyle w:val="isonormal"/>
      </w:pPr>
    </w:p>
    <w:p w14:paraId="08113C83" w14:textId="77777777" w:rsidR="00C83E31" w:rsidRDefault="00C83E31" w:rsidP="00F84EA5">
      <w:pPr>
        <w:pStyle w:val="isonormal"/>
        <w:jc w:val="left"/>
      </w:pPr>
    </w:p>
    <w:p w14:paraId="184B2F3B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75FA268" w14:textId="77777777" w:rsidR="00C83E31" w:rsidRPr="001E1ACC" w:rsidRDefault="00C83E31" w:rsidP="00F84EA5">
      <w:pPr>
        <w:pStyle w:val="subcap"/>
      </w:pPr>
      <w:r w:rsidRPr="001E1ACC">
        <w:lastRenderedPageBreak/>
        <w:t>TERRITORY 132</w:t>
      </w:r>
    </w:p>
    <w:p w14:paraId="4AE63D8E" w14:textId="77777777" w:rsidR="00C83E31" w:rsidRPr="001E1ACC" w:rsidRDefault="00C83E31" w:rsidP="00F84EA5">
      <w:pPr>
        <w:pStyle w:val="subcap2"/>
      </w:pPr>
      <w:r w:rsidRPr="001E1ACC">
        <w:t>PHYS DAM</w:t>
      </w:r>
    </w:p>
    <w:p w14:paraId="7DD45F40" w14:textId="77777777" w:rsidR="00C83E31" w:rsidRPr="001E1ACC" w:rsidRDefault="00C83E31" w:rsidP="00F84EA5">
      <w:pPr>
        <w:pStyle w:val="isonormal"/>
      </w:pPr>
    </w:p>
    <w:p w14:paraId="57572551" w14:textId="77777777" w:rsidR="00C83E31" w:rsidRPr="001E1ACC" w:rsidRDefault="00C83E31" w:rsidP="00F84EA5">
      <w:pPr>
        <w:pStyle w:val="isonormal"/>
        <w:sectPr w:rsidR="00C83E31" w:rsidRPr="001E1ACC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C83E31" w:rsidRPr="001E1ACC" w14:paraId="2E2DF019" w14:textId="77777777" w:rsidTr="002C54C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53F730F" w14:textId="77777777" w:rsidR="00C83E31" w:rsidRPr="001E1ACC" w:rsidRDefault="00C83E31" w:rsidP="00F84EA5">
            <w:pPr>
              <w:pStyle w:val="tablehead"/>
              <w:rPr>
                <w:kern w:val="18"/>
              </w:rPr>
            </w:pPr>
            <w:r w:rsidRPr="001E1ACC">
              <w:rPr>
                <w:kern w:val="18"/>
              </w:rPr>
              <w:t>PHYSICAL DAMAGE</w:t>
            </w:r>
            <w:r w:rsidRPr="001E1ACC">
              <w:rPr>
                <w:kern w:val="18"/>
              </w:rPr>
              <w:br/>
              <w:t>Original Cost New Range</w:t>
            </w:r>
            <w:r w:rsidRPr="001E1ACC">
              <w:rPr>
                <w:kern w:val="18"/>
              </w:rPr>
              <w:br/>
              <w:t>$25,000 – 29,999</w:t>
            </w:r>
          </w:p>
        </w:tc>
      </w:tr>
      <w:tr w:rsidR="00C83E31" w:rsidRPr="001E1ACC" w14:paraId="372016C6" w14:textId="77777777" w:rsidTr="002C54C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360CD45" w14:textId="77777777" w:rsidR="00C83E31" w:rsidRPr="001E1ACC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3AF8FE8" w14:textId="77777777" w:rsidR="00C83E31" w:rsidRPr="001E1ACC" w:rsidRDefault="00C83E31" w:rsidP="00F84EA5">
            <w:pPr>
              <w:pStyle w:val="tablehead"/>
              <w:rPr>
                <w:kern w:val="18"/>
              </w:rPr>
            </w:pPr>
            <w:r w:rsidRPr="001E1ACC">
              <w:rPr>
                <w:kern w:val="18"/>
              </w:rPr>
              <w:t>Specified</w:t>
            </w:r>
            <w:r w:rsidRPr="001E1ACC">
              <w:rPr>
                <w:kern w:val="18"/>
              </w:rPr>
              <w:br/>
              <w:t>Causes</w:t>
            </w:r>
            <w:r w:rsidRPr="001E1ACC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13087D5" w14:textId="77777777" w:rsidR="00C83E31" w:rsidRPr="001E1ACC" w:rsidRDefault="00C83E31" w:rsidP="00F84EA5">
            <w:pPr>
              <w:pStyle w:val="tablehead"/>
              <w:rPr>
                <w:kern w:val="18"/>
              </w:rPr>
            </w:pPr>
            <w:r w:rsidRPr="001E1ACC">
              <w:rPr>
                <w:kern w:val="18"/>
              </w:rPr>
              <w:br/>
            </w:r>
            <w:r w:rsidRPr="001E1ACC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DD7B3F8" w14:textId="77777777" w:rsidR="00C83E31" w:rsidRPr="001E1ACC" w:rsidRDefault="00C83E31" w:rsidP="00F84EA5">
            <w:pPr>
              <w:pStyle w:val="tablehead"/>
              <w:rPr>
                <w:kern w:val="18"/>
              </w:rPr>
            </w:pPr>
            <w:r w:rsidRPr="001E1ACC">
              <w:rPr>
                <w:kern w:val="18"/>
              </w:rPr>
              <w:t>$500</w:t>
            </w:r>
            <w:r w:rsidRPr="001E1ACC">
              <w:rPr>
                <w:kern w:val="18"/>
              </w:rPr>
              <w:br/>
              <w:t>Ded.</w:t>
            </w:r>
            <w:r w:rsidRPr="001E1ACC">
              <w:rPr>
                <w:kern w:val="18"/>
              </w:rPr>
              <w:br/>
              <w:t>Coll.</w:t>
            </w:r>
          </w:p>
        </w:tc>
      </w:tr>
      <w:tr w:rsidR="00C83E31" w:rsidRPr="001E1ACC" w14:paraId="28D5F041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5167010" w14:textId="77777777" w:rsidR="00C83E31" w:rsidRPr="001E1ACC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1E1ACC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C83E31" w:rsidRPr="001E1ACC" w14:paraId="3A9CE37C" w14:textId="77777777" w:rsidTr="002C54CD">
        <w:trPr>
          <w:cantSplit/>
        </w:trPr>
        <w:tc>
          <w:tcPr>
            <w:tcW w:w="540" w:type="dxa"/>
            <w:gridSpan w:val="2"/>
          </w:tcPr>
          <w:p w14:paraId="326EAA4E" w14:textId="77777777" w:rsidR="00C83E31" w:rsidRPr="001E1ACC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A88511E" w14:textId="77777777" w:rsidR="00C83E31" w:rsidRPr="001E1ACC" w:rsidRDefault="00C83E31" w:rsidP="00F84EA5">
            <w:pPr>
              <w:pStyle w:val="tabletext11"/>
              <w:rPr>
                <w:b/>
                <w:kern w:val="18"/>
              </w:rPr>
            </w:pPr>
            <w:r w:rsidRPr="001E1ACC">
              <w:rPr>
                <w:b/>
                <w:kern w:val="18"/>
              </w:rPr>
              <w:t>– Local And Intermediate – All Vehicles</w:t>
            </w:r>
          </w:p>
        </w:tc>
      </w:tr>
      <w:tr w:rsidR="00C83E31" w:rsidRPr="001E1ACC" w14:paraId="69D820CA" w14:textId="77777777" w:rsidTr="002C54CD">
        <w:trPr>
          <w:cantSplit/>
        </w:trPr>
        <w:tc>
          <w:tcPr>
            <w:tcW w:w="540" w:type="dxa"/>
            <w:gridSpan w:val="2"/>
          </w:tcPr>
          <w:p w14:paraId="2FCFE1FE" w14:textId="77777777" w:rsidR="00C83E31" w:rsidRPr="001E1ACC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51D8DDC" w14:textId="77777777" w:rsidR="00C83E31" w:rsidRPr="001E1ACC" w:rsidRDefault="00C83E31" w:rsidP="00F84EA5">
            <w:pPr>
              <w:pStyle w:val="tabletext11"/>
              <w:rPr>
                <w:b/>
                <w:kern w:val="18"/>
              </w:rPr>
            </w:pPr>
            <w:r w:rsidRPr="001E1ACC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C83E31" w:rsidRPr="001E1ACC" w14:paraId="7B45B5D7" w14:textId="77777777" w:rsidTr="002C54CD">
        <w:trPr>
          <w:cantSplit/>
        </w:trPr>
        <w:tc>
          <w:tcPr>
            <w:tcW w:w="4860" w:type="dxa"/>
            <w:gridSpan w:val="3"/>
          </w:tcPr>
          <w:p w14:paraId="236EC67E" w14:textId="77777777" w:rsidR="00C83E31" w:rsidRPr="001E1AC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BC192D5" w14:textId="77777777" w:rsidR="00C83E31" w:rsidRPr="001E1AC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E1ACC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7C2AE505" w14:textId="77777777" w:rsidR="00C83E31" w:rsidRPr="001E1AC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E1ACC"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14:paraId="14A0E389" w14:textId="77777777" w:rsidR="00C83E31" w:rsidRPr="001E1AC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E1ACC">
              <w:rPr>
                <w:kern w:val="18"/>
              </w:rPr>
              <w:t>$   209</w:t>
            </w:r>
          </w:p>
        </w:tc>
      </w:tr>
      <w:tr w:rsidR="00C83E31" w:rsidRPr="001E1ACC" w14:paraId="795ADE3D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C5DE65A" w14:textId="77777777" w:rsidR="00C83E31" w:rsidRPr="001E1ACC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1E1ACC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C83E31" w:rsidRPr="001E1ACC" w14:paraId="597ED02D" w14:textId="77777777" w:rsidTr="002C54CD">
        <w:trPr>
          <w:cantSplit/>
        </w:trPr>
        <w:tc>
          <w:tcPr>
            <w:tcW w:w="4860" w:type="dxa"/>
            <w:gridSpan w:val="3"/>
          </w:tcPr>
          <w:p w14:paraId="2E0CB84E" w14:textId="77777777" w:rsidR="00C83E31" w:rsidRPr="001E1AC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90762C6" w14:textId="77777777" w:rsidR="00C83E31" w:rsidRPr="001E1AC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B6528FC" w14:textId="77777777" w:rsidR="00C83E31" w:rsidRPr="001E1AC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2E22A55" w14:textId="77777777" w:rsidR="00C83E31" w:rsidRPr="001E1AC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1E1ACC" w14:paraId="14C135DA" w14:textId="77777777" w:rsidTr="002C54CD">
        <w:trPr>
          <w:cantSplit/>
        </w:trPr>
        <w:tc>
          <w:tcPr>
            <w:tcW w:w="4860" w:type="dxa"/>
            <w:gridSpan w:val="3"/>
          </w:tcPr>
          <w:p w14:paraId="71052B42" w14:textId="77777777" w:rsidR="00C83E31" w:rsidRPr="001E1AC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E5965CE" w14:textId="77777777" w:rsidR="00C83E31" w:rsidRPr="001E1AC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E1ACC"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14:paraId="76A38027" w14:textId="77777777" w:rsidR="00C83E31" w:rsidRPr="001E1AC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E1ACC">
              <w:rPr>
                <w:kern w:val="18"/>
              </w:rPr>
              <w:t>$   111</w:t>
            </w:r>
          </w:p>
        </w:tc>
        <w:tc>
          <w:tcPr>
            <w:tcW w:w="1500" w:type="dxa"/>
          </w:tcPr>
          <w:p w14:paraId="79783CCB" w14:textId="77777777" w:rsidR="00C83E31" w:rsidRPr="001E1AC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E1ACC">
              <w:rPr>
                <w:kern w:val="18"/>
              </w:rPr>
              <w:t>$   252</w:t>
            </w:r>
          </w:p>
        </w:tc>
      </w:tr>
      <w:tr w:rsidR="00C83E31" w:rsidRPr="001E1ACC" w14:paraId="35742C9A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33BBAA5" w14:textId="77777777" w:rsidR="00C83E31" w:rsidRPr="001E1AC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1E1ACC" w14:paraId="592A82F4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4DFCF8F" w14:textId="77777777" w:rsidR="00C83E31" w:rsidRPr="001E1ACC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1E1ACC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C83E31" w:rsidRPr="001E1ACC" w14:paraId="57EB97A5" w14:textId="77777777" w:rsidTr="002C54CD">
        <w:trPr>
          <w:cantSplit/>
        </w:trPr>
        <w:tc>
          <w:tcPr>
            <w:tcW w:w="540" w:type="dxa"/>
            <w:gridSpan w:val="2"/>
          </w:tcPr>
          <w:p w14:paraId="4EEEBAF5" w14:textId="77777777" w:rsidR="00C83E31" w:rsidRPr="001E1ACC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7872D8F" w14:textId="77777777" w:rsidR="00C83E31" w:rsidRPr="001E1ACC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1E1ACC">
              <w:rPr>
                <w:b/>
                <w:caps/>
                <w:kern w:val="18"/>
              </w:rPr>
              <w:t>– taxicabs and limousines</w:t>
            </w:r>
          </w:p>
        </w:tc>
      </w:tr>
      <w:tr w:rsidR="00C83E31" w:rsidRPr="001E1ACC" w14:paraId="5F24456D" w14:textId="77777777" w:rsidTr="002C54CD">
        <w:trPr>
          <w:cantSplit/>
        </w:trPr>
        <w:tc>
          <w:tcPr>
            <w:tcW w:w="4860" w:type="dxa"/>
            <w:gridSpan w:val="3"/>
          </w:tcPr>
          <w:p w14:paraId="042586D6" w14:textId="77777777" w:rsidR="00C83E31" w:rsidRPr="001E1AC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EB276D1" w14:textId="77777777" w:rsidR="00C83E31" w:rsidRPr="001E1AC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E1ACC">
              <w:rPr>
                <w:kern w:val="18"/>
              </w:rPr>
              <w:t>$    93</w:t>
            </w:r>
          </w:p>
        </w:tc>
        <w:tc>
          <w:tcPr>
            <w:tcW w:w="1500" w:type="dxa"/>
          </w:tcPr>
          <w:p w14:paraId="0F84F6D0" w14:textId="77777777" w:rsidR="00C83E31" w:rsidRPr="001E1AC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E1ACC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7AFD3697" w14:textId="77777777" w:rsidR="00C83E31" w:rsidRPr="001E1AC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E1ACC">
              <w:rPr>
                <w:kern w:val="18"/>
              </w:rPr>
              <w:t>$   470</w:t>
            </w:r>
          </w:p>
        </w:tc>
      </w:tr>
      <w:tr w:rsidR="00C83E31" w:rsidRPr="001E1ACC" w14:paraId="48D9D021" w14:textId="77777777" w:rsidTr="002C54CD">
        <w:trPr>
          <w:cantSplit/>
        </w:trPr>
        <w:tc>
          <w:tcPr>
            <w:tcW w:w="540" w:type="dxa"/>
            <w:gridSpan w:val="2"/>
          </w:tcPr>
          <w:p w14:paraId="0D884922" w14:textId="77777777" w:rsidR="00C83E31" w:rsidRPr="001E1ACC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06A4B5C" w14:textId="77777777" w:rsidR="00C83E31" w:rsidRPr="001E1ACC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1E1ACC">
              <w:rPr>
                <w:b/>
                <w:caps/>
                <w:kern w:val="18"/>
              </w:rPr>
              <w:t>– SCHOOL AND CHURCH BUSES</w:t>
            </w:r>
          </w:p>
        </w:tc>
      </w:tr>
      <w:tr w:rsidR="00C83E31" w:rsidRPr="001E1ACC" w14:paraId="2D1A61C0" w14:textId="77777777" w:rsidTr="002C54CD">
        <w:trPr>
          <w:cantSplit/>
        </w:trPr>
        <w:tc>
          <w:tcPr>
            <w:tcW w:w="4860" w:type="dxa"/>
            <w:gridSpan w:val="3"/>
          </w:tcPr>
          <w:p w14:paraId="6712554E" w14:textId="77777777" w:rsidR="00C83E31" w:rsidRPr="001E1AC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55F90F0" w14:textId="77777777" w:rsidR="00C83E31" w:rsidRPr="001E1AC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E1ACC"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14:paraId="7E482DD6" w14:textId="77777777" w:rsidR="00C83E31" w:rsidRPr="001E1AC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E1ACC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3213651A" w14:textId="77777777" w:rsidR="00C83E31" w:rsidRPr="001E1AC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E1ACC">
              <w:rPr>
                <w:kern w:val="18"/>
              </w:rPr>
              <w:t>$   132</w:t>
            </w:r>
          </w:p>
        </w:tc>
      </w:tr>
      <w:tr w:rsidR="00C83E31" w:rsidRPr="001E1ACC" w14:paraId="57C0ADB0" w14:textId="77777777" w:rsidTr="002C54CD">
        <w:trPr>
          <w:cantSplit/>
        </w:trPr>
        <w:tc>
          <w:tcPr>
            <w:tcW w:w="540" w:type="dxa"/>
            <w:gridSpan w:val="2"/>
          </w:tcPr>
          <w:p w14:paraId="6824CB47" w14:textId="77777777" w:rsidR="00C83E31" w:rsidRPr="001E1ACC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6975C66" w14:textId="77777777" w:rsidR="00C83E31" w:rsidRPr="001E1ACC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1E1ACC">
              <w:rPr>
                <w:b/>
                <w:caps/>
                <w:kern w:val="18"/>
              </w:rPr>
              <w:t>– OTHER BUSES</w:t>
            </w:r>
          </w:p>
        </w:tc>
      </w:tr>
      <w:tr w:rsidR="00C83E31" w:rsidRPr="001E1ACC" w14:paraId="0463D58F" w14:textId="77777777" w:rsidTr="002C54CD">
        <w:trPr>
          <w:cantSplit/>
        </w:trPr>
        <w:tc>
          <w:tcPr>
            <w:tcW w:w="4860" w:type="dxa"/>
            <w:gridSpan w:val="3"/>
          </w:tcPr>
          <w:p w14:paraId="15D423B7" w14:textId="77777777" w:rsidR="00C83E31" w:rsidRPr="001E1AC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66AD0BE" w14:textId="77777777" w:rsidR="00C83E31" w:rsidRPr="001E1AC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E1ACC"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14:paraId="4AD6B169" w14:textId="77777777" w:rsidR="00C83E31" w:rsidRPr="001E1AC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E1ACC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2960DF50" w14:textId="77777777" w:rsidR="00C83E31" w:rsidRPr="001E1AC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E1ACC">
              <w:rPr>
                <w:kern w:val="18"/>
              </w:rPr>
              <w:t>$   132</w:t>
            </w:r>
          </w:p>
        </w:tc>
      </w:tr>
      <w:tr w:rsidR="00C83E31" w:rsidRPr="001E1ACC" w14:paraId="1C77C95B" w14:textId="77777777" w:rsidTr="002C54CD">
        <w:trPr>
          <w:cantSplit/>
        </w:trPr>
        <w:tc>
          <w:tcPr>
            <w:tcW w:w="540" w:type="dxa"/>
            <w:gridSpan w:val="2"/>
          </w:tcPr>
          <w:p w14:paraId="05048C18" w14:textId="77777777" w:rsidR="00C83E31" w:rsidRPr="001E1ACC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A7F3097" w14:textId="77777777" w:rsidR="00C83E31" w:rsidRPr="001E1ACC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1E1ACC">
              <w:rPr>
                <w:b/>
                <w:caps/>
                <w:kern w:val="18"/>
              </w:rPr>
              <w:t>– VAN POOLS</w:t>
            </w:r>
          </w:p>
        </w:tc>
      </w:tr>
      <w:tr w:rsidR="00C83E31" w:rsidRPr="001E1ACC" w14:paraId="25F4A66E" w14:textId="77777777" w:rsidTr="002C54CD">
        <w:trPr>
          <w:cantSplit/>
        </w:trPr>
        <w:tc>
          <w:tcPr>
            <w:tcW w:w="4860" w:type="dxa"/>
            <w:gridSpan w:val="3"/>
          </w:tcPr>
          <w:p w14:paraId="3A7459E3" w14:textId="77777777" w:rsidR="00C83E31" w:rsidRPr="001E1ACC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CA92B4A" w14:textId="77777777" w:rsidR="00C83E31" w:rsidRPr="001E1AC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E1ACC">
              <w:rPr>
                <w:kern w:val="18"/>
              </w:rPr>
              <w:t>$    93</w:t>
            </w:r>
          </w:p>
        </w:tc>
        <w:tc>
          <w:tcPr>
            <w:tcW w:w="1500" w:type="dxa"/>
          </w:tcPr>
          <w:p w14:paraId="20EE76D9" w14:textId="77777777" w:rsidR="00C83E31" w:rsidRPr="001E1AC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E1ACC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775228D0" w14:textId="77777777" w:rsidR="00C83E31" w:rsidRPr="001E1ACC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1E1ACC">
              <w:rPr>
                <w:kern w:val="18"/>
              </w:rPr>
              <w:t>$   470</w:t>
            </w:r>
          </w:p>
        </w:tc>
      </w:tr>
      <w:tr w:rsidR="00C83E31" w:rsidRPr="001E1ACC" w14:paraId="11F6A51A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5A18EF9" w14:textId="77777777" w:rsidR="00C83E31" w:rsidRPr="001E1AC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1E1ACC" w14:paraId="33657E3C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E28843A" w14:textId="77777777" w:rsidR="00C83E31" w:rsidRPr="001E1AC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1E1ACC" w14:paraId="0AAAEC54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57A8A37B" w14:textId="77777777" w:rsidR="00C83E31" w:rsidRPr="001E1ACC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1E1AC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B947DCC" w14:textId="77777777" w:rsidR="00C83E31" w:rsidRPr="001E1ACC" w:rsidRDefault="00C83E31" w:rsidP="00F84EA5">
            <w:pPr>
              <w:pStyle w:val="tabletext11"/>
              <w:rPr>
                <w:kern w:val="18"/>
              </w:rPr>
            </w:pPr>
            <w:r w:rsidRPr="001E1ACC">
              <w:rPr>
                <w:kern w:val="18"/>
              </w:rPr>
              <w:t xml:space="preserve">For Other Than Zone-rated Trucks, Tractors and Trailers Classifications, refer to Rule </w:t>
            </w:r>
            <w:r w:rsidRPr="001E1ACC">
              <w:rPr>
                <w:rStyle w:val="rulelink"/>
              </w:rPr>
              <w:t>222.</w:t>
            </w:r>
            <w:r w:rsidRPr="001E1ACC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1E1ACC" w14:paraId="5D726580" w14:textId="77777777" w:rsidTr="002C54CD">
        <w:trPr>
          <w:cantSplit/>
        </w:trPr>
        <w:tc>
          <w:tcPr>
            <w:tcW w:w="220" w:type="dxa"/>
          </w:tcPr>
          <w:p w14:paraId="5A3917AC" w14:textId="77777777" w:rsidR="00C83E31" w:rsidRPr="001E1ACC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1E1AC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B4E146C" w14:textId="77777777" w:rsidR="00C83E31" w:rsidRPr="001E1ACC" w:rsidRDefault="00C83E31" w:rsidP="00F84EA5">
            <w:pPr>
              <w:pStyle w:val="tabletext11"/>
              <w:rPr>
                <w:kern w:val="18"/>
              </w:rPr>
            </w:pPr>
            <w:r w:rsidRPr="001E1ACC">
              <w:rPr>
                <w:kern w:val="18"/>
              </w:rPr>
              <w:t xml:space="preserve">For Private Passenger Types Classifications, refer to Rule </w:t>
            </w:r>
            <w:r w:rsidRPr="001E1ACC">
              <w:rPr>
                <w:rStyle w:val="rulelink"/>
              </w:rPr>
              <w:t>232.</w:t>
            </w:r>
            <w:r w:rsidRPr="001E1ACC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1E1ACC" w14:paraId="1376B713" w14:textId="77777777" w:rsidTr="002C54CD">
        <w:trPr>
          <w:cantSplit/>
        </w:trPr>
        <w:tc>
          <w:tcPr>
            <w:tcW w:w="220" w:type="dxa"/>
          </w:tcPr>
          <w:p w14:paraId="08ACB96B" w14:textId="77777777" w:rsidR="00C83E31" w:rsidRPr="001E1ACC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1E1AC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551F025" w14:textId="77777777" w:rsidR="00C83E31" w:rsidRPr="001E1ACC" w:rsidRDefault="00C83E31" w:rsidP="00F84EA5">
            <w:pPr>
              <w:pStyle w:val="tabletext11"/>
              <w:rPr>
                <w:kern w:val="18"/>
              </w:rPr>
            </w:pPr>
            <w:r w:rsidRPr="001E1ACC">
              <w:rPr>
                <w:kern w:val="18"/>
              </w:rPr>
              <w:t xml:space="preserve">For Other Than Zone-rated Publics Autos, refer to Rule </w:t>
            </w:r>
            <w:r w:rsidRPr="001E1ACC">
              <w:rPr>
                <w:rStyle w:val="rulelink"/>
              </w:rPr>
              <w:t>239.</w:t>
            </w:r>
            <w:r w:rsidRPr="001E1ACC">
              <w:rPr>
                <w:rStyle w:val="rulelink"/>
                <w:b w:val="0"/>
              </w:rPr>
              <w:t xml:space="preserve"> for premium development</w:t>
            </w:r>
            <w:r w:rsidRPr="001E1ACC">
              <w:rPr>
                <w:rStyle w:val="rulelink"/>
              </w:rPr>
              <w:t>.</w:t>
            </w:r>
          </w:p>
        </w:tc>
      </w:tr>
      <w:tr w:rsidR="00C83E31" w:rsidRPr="001E1ACC" w14:paraId="15E7B175" w14:textId="77777777" w:rsidTr="002C54CD">
        <w:trPr>
          <w:cantSplit/>
        </w:trPr>
        <w:tc>
          <w:tcPr>
            <w:tcW w:w="220" w:type="dxa"/>
          </w:tcPr>
          <w:p w14:paraId="4C5A2280" w14:textId="77777777" w:rsidR="00C83E31" w:rsidRPr="001E1ACC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1E1AC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8EA7718" w14:textId="77777777" w:rsidR="00C83E31" w:rsidRPr="001E1ACC" w:rsidRDefault="00C83E31" w:rsidP="00F84EA5">
            <w:pPr>
              <w:pStyle w:val="tabletext11"/>
              <w:rPr>
                <w:kern w:val="18"/>
              </w:rPr>
            </w:pPr>
            <w:r w:rsidRPr="001E1ACC">
              <w:rPr>
                <w:kern w:val="18"/>
              </w:rPr>
              <w:t xml:space="preserve">For Deductible factors, refer to Rule </w:t>
            </w:r>
            <w:r w:rsidRPr="001E1ACC">
              <w:rPr>
                <w:rStyle w:val="rulelink"/>
              </w:rPr>
              <w:t>298.</w:t>
            </w:r>
          </w:p>
        </w:tc>
      </w:tr>
      <w:tr w:rsidR="00C83E31" w:rsidRPr="001E1ACC" w14:paraId="2FA8A203" w14:textId="77777777" w:rsidTr="002C54CD">
        <w:trPr>
          <w:cantSplit/>
        </w:trPr>
        <w:tc>
          <w:tcPr>
            <w:tcW w:w="220" w:type="dxa"/>
          </w:tcPr>
          <w:p w14:paraId="748F91E5" w14:textId="77777777" w:rsidR="00C83E31" w:rsidRPr="001E1ACC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1E1AC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2DCE777" w14:textId="77777777" w:rsidR="00C83E31" w:rsidRPr="001E1ACC" w:rsidRDefault="00C83E31" w:rsidP="00F84EA5">
            <w:pPr>
              <w:pStyle w:val="tabletext11"/>
              <w:rPr>
                <w:kern w:val="18"/>
              </w:rPr>
            </w:pPr>
            <w:r w:rsidRPr="001E1ACC">
              <w:rPr>
                <w:kern w:val="18"/>
              </w:rPr>
              <w:t xml:space="preserve">For Vehicle Value factors, refer to Rule </w:t>
            </w:r>
            <w:r w:rsidRPr="001E1ACC">
              <w:rPr>
                <w:rStyle w:val="rulelink"/>
              </w:rPr>
              <w:t>301.</w:t>
            </w:r>
          </w:p>
        </w:tc>
      </w:tr>
      <w:tr w:rsidR="00C83E31" w:rsidRPr="001E1ACC" w14:paraId="2F458385" w14:textId="77777777" w:rsidTr="002C54CD">
        <w:trPr>
          <w:cantSplit/>
        </w:trPr>
        <w:tc>
          <w:tcPr>
            <w:tcW w:w="220" w:type="dxa"/>
          </w:tcPr>
          <w:p w14:paraId="735C2880" w14:textId="77777777" w:rsidR="00C83E31" w:rsidRPr="001E1ACC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18AA76B" w14:textId="77777777" w:rsidR="00C83E31" w:rsidRPr="001E1AC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1E1ACC" w14:paraId="2DB69494" w14:textId="77777777" w:rsidTr="002C54CD">
        <w:trPr>
          <w:cantSplit/>
        </w:trPr>
        <w:tc>
          <w:tcPr>
            <w:tcW w:w="220" w:type="dxa"/>
          </w:tcPr>
          <w:p w14:paraId="18D36261" w14:textId="77777777" w:rsidR="00C83E31" w:rsidRPr="001E1ACC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071EDA5" w14:textId="77777777" w:rsidR="00C83E31" w:rsidRPr="001E1AC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1E1ACC" w14:paraId="1302E620" w14:textId="77777777" w:rsidTr="002C54CD">
        <w:trPr>
          <w:cantSplit/>
        </w:trPr>
        <w:tc>
          <w:tcPr>
            <w:tcW w:w="220" w:type="dxa"/>
          </w:tcPr>
          <w:p w14:paraId="506ED01A" w14:textId="77777777" w:rsidR="00C83E31" w:rsidRPr="001E1ACC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6324EB9" w14:textId="77777777" w:rsidR="00C83E31" w:rsidRPr="001E1AC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1E1ACC" w14:paraId="1F90F114" w14:textId="77777777" w:rsidTr="002C54CD">
        <w:trPr>
          <w:cantSplit/>
        </w:trPr>
        <w:tc>
          <w:tcPr>
            <w:tcW w:w="220" w:type="dxa"/>
          </w:tcPr>
          <w:p w14:paraId="71432812" w14:textId="77777777" w:rsidR="00C83E31" w:rsidRPr="001E1ACC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654190" w14:textId="77777777" w:rsidR="00C83E31" w:rsidRPr="001E1AC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1E1ACC" w14:paraId="4E20E4CC" w14:textId="77777777" w:rsidTr="002C54CD">
        <w:trPr>
          <w:cantSplit/>
        </w:trPr>
        <w:tc>
          <w:tcPr>
            <w:tcW w:w="220" w:type="dxa"/>
          </w:tcPr>
          <w:p w14:paraId="167D55D9" w14:textId="77777777" w:rsidR="00C83E31" w:rsidRPr="001E1ACC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153278B" w14:textId="77777777" w:rsidR="00C83E31" w:rsidRPr="001E1AC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1E1ACC" w14:paraId="291A994E" w14:textId="77777777" w:rsidTr="002C54CD">
        <w:trPr>
          <w:cantSplit/>
        </w:trPr>
        <w:tc>
          <w:tcPr>
            <w:tcW w:w="220" w:type="dxa"/>
          </w:tcPr>
          <w:p w14:paraId="5EF65620" w14:textId="77777777" w:rsidR="00C83E31" w:rsidRPr="001E1ACC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B52F8AC" w14:textId="77777777" w:rsidR="00C83E31" w:rsidRPr="001E1AC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1E1ACC" w14:paraId="7EB2F959" w14:textId="77777777" w:rsidTr="002C54CD">
        <w:trPr>
          <w:cantSplit/>
        </w:trPr>
        <w:tc>
          <w:tcPr>
            <w:tcW w:w="220" w:type="dxa"/>
          </w:tcPr>
          <w:p w14:paraId="7C780F5D" w14:textId="77777777" w:rsidR="00C83E31" w:rsidRPr="001E1ACC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4F24E4F" w14:textId="77777777" w:rsidR="00C83E31" w:rsidRPr="001E1AC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1E1ACC" w14:paraId="4414C85A" w14:textId="77777777" w:rsidTr="002C54CD">
        <w:trPr>
          <w:cantSplit/>
        </w:trPr>
        <w:tc>
          <w:tcPr>
            <w:tcW w:w="220" w:type="dxa"/>
          </w:tcPr>
          <w:p w14:paraId="3314C491" w14:textId="77777777" w:rsidR="00C83E31" w:rsidRPr="001E1ACC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EC5C49E" w14:textId="77777777" w:rsidR="00C83E31" w:rsidRPr="001E1AC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1E1ACC" w14:paraId="4D4E5F46" w14:textId="77777777" w:rsidTr="002C54CD">
        <w:trPr>
          <w:cantSplit/>
        </w:trPr>
        <w:tc>
          <w:tcPr>
            <w:tcW w:w="220" w:type="dxa"/>
          </w:tcPr>
          <w:p w14:paraId="6C56EE33" w14:textId="77777777" w:rsidR="00C83E31" w:rsidRPr="001E1ACC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DFCFBA2" w14:textId="77777777" w:rsidR="00C83E31" w:rsidRPr="001E1ACC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1E1ACC" w14:paraId="2FDB3C3C" w14:textId="77777777" w:rsidTr="002C54CD">
        <w:trPr>
          <w:cantSplit/>
        </w:trPr>
        <w:tc>
          <w:tcPr>
            <w:tcW w:w="220" w:type="dxa"/>
          </w:tcPr>
          <w:p w14:paraId="52A9F012" w14:textId="77777777" w:rsidR="00C83E31" w:rsidRPr="001E1ACC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C6BD51A" w14:textId="77777777" w:rsidR="00C83E31" w:rsidRPr="001E1ACC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08A291F5" w14:textId="77777777" w:rsidR="00C83E31" w:rsidRDefault="00C83E31" w:rsidP="00F84EA5">
      <w:pPr>
        <w:pStyle w:val="isonormal"/>
      </w:pPr>
    </w:p>
    <w:p w14:paraId="5FC61468" w14:textId="77777777" w:rsidR="00C83E31" w:rsidRDefault="00C83E31" w:rsidP="00F84EA5">
      <w:pPr>
        <w:pStyle w:val="isonormal"/>
        <w:jc w:val="left"/>
      </w:pPr>
    </w:p>
    <w:p w14:paraId="4D09C0A8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A30D5EF" w14:textId="77777777" w:rsidR="00C83E31" w:rsidRPr="003F4F56" w:rsidRDefault="00C83E31" w:rsidP="00F84EA5">
      <w:pPr>
        <w:pStyle w:val="subcap"/>
      </w:pPr>
      <w:r w:rsidRPr="003F4F56">
        <w:lastRenderedPageBreak/>
        <w:t>TERRITORY 135</w:t>
      </w:r>
    </w:p>
    <w:p w14:paraId="0E8BF0B1" w14:textId="77777777" w:rsidR="00C83E31" w:rsidRPr="003F4F56" w:rsidRDefault="00C83E31" w:rsidP="00F84EA5">
      <w:pPr>
        <w:pStyle w:val="subcap2"/>
      </w:pPr>
      <w:r w:rsidRPr="003F4F56">
        <w:t>PHYS DAM</w:t>
      </w:r>
    </w:p>
    <w:p w14:paraId="299D78FD" w14:textId="77777777" w:rsidR="00C83E31" w:rsidRPr="003F4F56" w:rsidRDefault="00C83E31" w:rsidP="00F84EA5">
      <w:pPr>
        <w:pStyle w:val="isonormal"/>
      </w:pPr>
    </w:p>
    <w:p w14:paraId="19374EB7" w14:textId="77777777" w:rsidR="00C83E31" w:rsidRPr="003F4F56" w:rsidRDefault="00C83E31" w:rsidP="00F84EA5">
      <w:pPr>
        <w:pStyle w:val="isonormal"/>
        <w:sectPr w:rsidR="00C83E31" w:rsidRPr="003F4F56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C83E31" w:rsidRPr="003F4F56" w14:paraId="416C5DA6" w14:textId="77777777" w:rsidTr="002C54C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9D37CEC" w14:textId="77777777" w:rsidR="00C83E31" w:rsidRPr="003F4F56" w:rsidRDefault="00C83E31" w:rsidP="00F84EA5">
            <w:pPr>
              <w:pStyle w:val="tablehead"/>
              <w:rPr>
                <w:kern w:val="18"/>
              </w:rPr>
            </w:pPr>
            <w:r w:rsidRPr="003F4F56">
              <w:rPr>
                <w:kern w:val="18"/>
              </w:rPr>
              <w:t>PHYSICAL DAMAGE</w:t>
            </w:r>
            <w:r w:rsidRPr="003F4F56">
              <w:rPr>
                <w:kern w:val="18"/>
              </w:rPr>
              <w:br/>
              <w:t>Original Cost New Range</w:t>
            </w:r>
            <w:r w:rsidRPr="003F4F56">
              <w:rPr>
                <w:kern w:val="18"/>
              </w:rPr>
              <w:br/>
              <w:t>$25,000 – 29,999</w:t>
            </w:r>
          </w:p>
        </w:tc>
      </w:tr>
      <w:tr w:rsidR="00C83E31" w:rsidRPr="003F4F56" w14:paraId="7F5116AF" w14:textId="77777777" w:rsidTr="002C54C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5518324" w14:textId="77777777" w:rsidR="00C83E31" w:rsidRPr="003F4F56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320F41D" w14:textId="77777777" w:rsidR="00C83E31" w:rsidRPr="003F4F56" w:rsidRDefault="00C83E31" w:rsidP="00F84EA5">
            <w:pPr>
              <w:pStyle w:val="tablehead"/>
              <w:rPr>
                <w:kern w:val="18"/>
              </w:rPr>
            </w:pPr>
            <w:r w:rsidRPr="003F4F56">
              <w:rPr>
                <w:kern w:val="18"/>
              </w:rPr>
              <w:t>Specified</w:t>
            </w:r>
            <w:r w:rsidRPr="003F4F56">
              <w:rPr>
                <w:kern w:val="18"/>
              </w:rPr>
              <w:br/>
              <w:t>Causes</w:t>
            </w:r>
            <w:r w:rsidRPr="003F4F56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241D613" w14:textId="77777777" w:rsidR="00C83E31" w:rsidRPr="003F4F56" w:rsidRDefault="00C83E31" w:rsidP="00F84EA5">
            <w:pPr>
              <w:pStyle w:val="tablehead"/>
              <w:rPr>
                <w:kern w:val="18"/>
              </w:rPr>
            </w:pPr>
            <w:r w:rsidRPr="003F4F56">
              <w:rPr>
                <w:kern w:val="18"/>
              </w:rPr>
              <w:br/>
            </w:r>
            <w:r w:rsidRPr="003F4F56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2BE7311" w14:textId="77777777" w:rsidR="00C83E31" w:rsidRPr="003F4F56" w:rsidRDefault="00C83E31" w:rsidP="00F84EA5">
            <w:pPr>
              <w:pStyle w:val="tablehead"/>
              <w:rPr>
                <w:kern w:val="18"/>
              </w:rPr>
            </w:pPr>
            <w:r w:rsidRPr="003F4F56">
              <w:rPr>
                <w:kern w:val="18"/>
              </w:rPr>
              <w:t>$500</w:t>
            </w:r>
            <w:r w:rsidRPr="003F4F56">
              <w:rPr>
                <w:kern w:val="18"/>
              </w:rPr>
              <w:br/>
              <w:t>Ded.</w:t>
            </w:r>
            <w:r w:rsidRPr="003F4F56">
              <w:rPr>
                <w:kern w:val="18"/>
              </w:rPr>
              <w:br/>
              <w:t>Coll.</w:t>
            </w:r>
          </w:p>
        </w:tc>
      </w:tr>
      <w:tr w:rsidR="00C83E31" w:rsidRPr="003F4F56" w14:paraId="06D1959A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4E02AAA" w14:textId="77777777" w:rsidR="00C83E31" w:rsidRPr="003F4F56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3F4F56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C83E31" w:rsidRPr="003F4F56" w14:paraId="2E3FAF97" w14:textId="77777777" w:rsidTr="002C54CD">
        <w:trPr>
          <w:cantSplit/>
        </w:trPr>
        <w:tc>
          <w:tcPr>
            <w:tcW w:w="540" w:type="dxa"/>
            <w:gridSpan w:val="2"/>
          </w:tcPr>
          <w:p w14:paraId="3164E041" w14:textId="77777777" w:rsidR="00C83E31" w:rsidRPr="003F4F56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5FBF702" w14:textId="77777777" w:rsidR="00C83E31" w:rsidRPr="003F4F56" w:rsidRDefault="00C83E31" w:rsidP="00F84EA5">
            <w:pPr>
              <w:pStyle w:val="tabletext11"/>
              <w:rPr>
                <w:b/>
                <w:kern w:val="18"/>
              </w:rPr>
            </w:pPr>
            <w:r w:rsidRPr="003F4F56">
              <w:rPr>
                <w:b/>
                <w:kern w:val="18"/>
              </w:rPr>
              <w:t>– Local And Intermediate – All Vehicles</w:t>
            </w:r>
          </w:p>
        </w:tc>
      </w:tr>
      <w:tr w:rsidR="00C83E31" w:rsidRPr="003F4F56" w14:paraId="4453F430" w14:textId="77777777" w:rsidTr="002C54CD">
        <w:trPr>
          <w:cantSplit/>
        </w:trPr>
        <w:tc>
          <w:tcPr>
            <w:tcW w:w="540" w:type="dxa"/>
            <w:gridSpan w:val="2"/>
          </w:tcPr>
          <w:p w14:paraId="5C3FFF9B" w14:textId="77777777" w:rsidR="00C83E31" w:rsidRPr="003F4F56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E3DCFA7" w14:textId="77777777" w:rsidR="00C83E31" w:rsidRPr="003F4F56" w:rsidRDefault="00C83E31" w:rsidP="00F84EA5">
            <w:pPr>
              <w:pStyle w:val="tabletext11"/>
              <w:rPr>
                <w:b/>
                <w:kern w:val="18"/>
              </w:rPr>
            </w:pPr>
            <w:r w:rsidRPr="003F4F56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C83E31" w:rsidRPr="003F4F56" w14:paraId="6AE83D76" w14:textId="77777777" w:rsidTr="002C54CD">
        <w:trPr>
          <w:cantSplit/>
        </w:trPr>
        <w:tc>
          <w:tcPr>
            <w:tcW w:w="4860" w:type="dxa"/>
            <w:gridSpan w:val="3"/>
          </w:tcPr>
          <w:p w14:paraId="63CBA9F4" w14:textId="77777777" w:rsidR="00C83E31" w:rsidRPr="003F4F5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743F1A6" w14:textId="77777777" w:rsidR="00C83E31" w:rsidRPr="003F4F5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F4F56"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14:paraId="249A3863" w14:textId="77777777" w:rsidR="00C83E31" w:rsidRPr="003F4F5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F4F56">
              <w:rPr>
                <w:kern w:val="18"/>
              </w:rPr>
              <w:t>$    79</w:t>
            </w:r>
          </w:p>
        </w:tc>
        <w:tc>
          <w:tcPr>
            <w:tcW w:w="1500" w:type="dxa"/>
          </w:tcPr>
          <w:p w14:paraId="4B71E197" w14:textId="77777777" w:rsidR="00C83E31" w:rsidRPr="003F4F5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F4F56">
              <w:rPr>
                <w:kern w:val="18"/>
              </w:rPr>
              <w:t>$   211</w:t>
            </w:r>
          </w:p>
        </w:tc>
      </w:tr>
      <w:tr w:rsidR="00C83E31" w:rsidRPr="003F4F56" w14:paraId="6A428B49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A8ACF60" w14:textId="77777777" w:rsidR="00C83E31" w:rsidRPr="003F4F56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3F4F56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C83E31" w:rsidRPr="003F4F56" w14:paraId="7F49F2FD" w14:textId="77777777" w:rsidTr="002C54CD">
        <w:trPr>
          <w:cantSplit/>
        </w:trPr>
        <w:tc>
          <w:tcPr>
            <w:tcW w:w="4860" w:type="dxa"/>
            <w:gridSpan w:val="3"/>
          </w:tcPr>
          <w:p w14:paraId="15E66190" w14:textId="77777777" w:rsidR="00C83E31" w:rsidRPr="003F4F5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2399652" w14:textId="77777777" w:rsidR="00C83E31" w:rsidRPr="003F4F5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648ACCB" w14:textId="77777777" w:rsidR="00C83E31" w:rsidRPr="003F4F5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D19BBE5" w14:textId="77777777" w:rsidR="00C83E31" w:rsidRPr="003F4F5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3F4F56" w14:paraId="04B2145D" w14:textId="77777777" w:rsidTr="002C54CD">
        <w:trPr>
          <w:cantSplit/>
        </w:trPr>
        <w:tc>
          <w:tcPr>
            <w:tcW w:w="4860" w:type="dxa"/>
            <w:gridSpan w:val="3"/>
          </w:tcPr>
          <w:p w14:paraId="52FBD9F5" w14:textId="77777777" w:rsidR="00C83E31" w:rsidRPr="003F4F5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2E56432" w14:textId="77777777" w:rsidR="00C83E31" w:rsidRPr="003F4F5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F4F56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5541A3FC" w14:textId="77777777" w:rsidR="00C83E31" w:rsidRPr="003F4F5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F4F56">
              <w:rPr>
                <w:kern w:val="18"/>
              </w:rPr>
              <w:t>$   123</w:t>
            </w:r>
          </w:p>
        </w:tc>
        <w:tc>
          <w:tcPr>
            <w:tcW w:w="1500" w:type="dxa"/>
          </w:tcPr>
          <w:p w14:paraId="523CE1DF" w14:textId="77777777" w:rsidR="00C83E31" w:rsidRPr="003F4F5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F4F56">
              <w:rPr>
                <w:kern w:val="18"/>
              </w:rPr>
              <w:t>$   267</w:t>
            </w:r>
          </w:p>
        </w:tc>
      </w:tr>
      <w:tr w:rsidR="00C83E31" w:rsidRPr="003F4F56" w14:paraId="7A8C1E07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EC3D9ED" w14:textId="77777777" w:rsidR="00C83E31" w:rsidRPr="003F4F5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F4F56" w14:paraId="11D653E5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C68F6F0" w14:textId="77777777" w:rsidR="00C83E31" w:rsidRPr="003F4F56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3F4F56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C83E31" w:rsidRPr="003F4F56" w14:paraId="5FCF2C63" w14:textId="77777777" w:rsidTr="002C54CD">
        <w:trPr>
          <w:cantSplit/>
        </w:trPr>
        <w:tc>
          <w:tcPr>
            <w:tcW w:w="540" w:type="dxa"/>
            <w:gridSpan w:val="2"/>
          </w:tcPr>
          <w:p w14:paraId="665D31A9" w14:textId="77777777" w:rsidR="00C83E31" w:rsidRPr="003F4F56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0470673" w14:textId="77777777" w:rsidR="00C83E31" w:rsidRPr="003F4F56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3F4F56">
              <w:rPr>
                <w:b/>
                <w:caps/>
                <w:kern w:val="18"/>
              </w:rPr>
              <w:t>– taxicabs and limousines</w:t>
            </w:r>
          </w:p>
        </w:tc>
      </w:tr>
      <w:tr w:rsidR="00C83E31" w:rsidRPr="003F4F56" w14:paraId="2D749148" w14:textId="77777777" w:rsidTr="002C54CD">
        <w:trPr>
          <w:cantSplit/>
        </w:trPr>
        <w:tc>
          <w:tcPr>
            <w:tcW w:w="4860" w:type="dxa"/>
            <w:gridSpan w:val="3"/>
          </w:tcPr>
          <w:p w14:paraId="29E6BE2A" w14:textId="77777777" w:rsidR="00C83E31" w:rsidRPr="003F4F5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41A0FD3" w14:textId="77777777" w:rsidR="00C83E31" w:rsidRPr="003F4F5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F4F56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46DDDED4" w14:textId="77777777" w:rsidR="00C83E31" w:rsidRPr="003F4F5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F4F56">
              <w:rPr>
                <w:kern w:val="18"/>
              </w:rPr>
              <w:t>$   120</w:t>
            </w:r>
          </w:p>
        </w:tc>
        <w:tc>
          <w:tcPr>
            <w:tcW w:w="1500" w:type="dxa"/>
          </w:tcPr>
          <w:p w14:paraId="48BA484D" w14:textId="77777777" w:rsidR="00C83E31" w:rsidRPr="003F4F5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F4F56">
              <w:rPr>
                <w:kern w:val="18"/>
              </w:rPr>
              <w:t>$   475</w:t>
            </w:r>
          </w:p>
        </w:tc>
      </w:tr>
      <w:tr w:rsidR="00C83E31" w:rsidRPr="003F4F56" w14:paraId="33E1559E" w14:textId="77777777" w:rsidTr="002C54CD">
        <w:trPr>
          <w:cantSplit/>
        </w:trPr>
        <w:tc>
          <w:tcPr>
            <w:tcW w:w="540" w:type="dxa"/>
            <w:gridSpan w:val="2"/>
          </w:tcPr>
          <w:p w14:paraId="6BF652CB" w14:textId="77777777" w:rsidR="00C83E31" w:rsidRPr="003F4F56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3D31534" w14:textId="77777777" w:rsidR="00C83E31" w:rsidRPr="003F4F56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3F4F56">
              <w:rPr>
                <w:b/>
                <w:caps/>
                <w:kern w:val="18"/>
              </w:rPr>
              <w:t>– SCHOOL AND CHURCH BUSES</w:t>
            </w:r>
          </w:p>
        </w:tc>
      </w:tr>
      <w:tr w:rsidR="00C83E31" w:rsidRPr="003F4F56" w14:paraId="28E83F4B" w14:textId="77777777" w:rsidTr="002C54CD">
        <w:trPr>
          <w:cantSplit/>
        </w:trPr>
        <w:tc>
          <w:tcPr>
            <w:tcW w:w="4860" w:type="dxa"/>
            <w:gridSpan w:val="3"/>
          </w:tcPr>
          <w:p w14:paraId="669E4D30" w14:textId="77777777" w:rsidR="00C83E31" w:rsidRPr="003F4F5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2040C84" w14:textId="77777777" w:rsidR="00C83E31" w:rsidRPr="003F4F5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F4F56">
              <w:rPr>
                <w:kern w:val="18"/>
              </w:rPr>
              <w:t>$    42</w:t>
            </w:r>
          </w:p>
        </w:tc>
        <w:tc>
          <w:tcPr>
            <w:tcW w:w="1500" w:type="dxa"/>
          </w:tcPr>
          <w:p w14:paraId="50611B3D" w14:textId="77777777" w:rsidR="00C83E31" w:rsidRPr="003F4F5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F4F56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385ED398" w14:textId="77777777" w:rsidR="00C83E31" w:rsidRPr="003F4F5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F4F56">
              <w:rPr>
                <w:kern w:val="18"/>
              </w:rPr>
              <w:t>$   133</w:t>
            </w:r>
          </w:p>
        </w:tc>
      </w:tr>
      <w:tr w:rsidR="00C83E31" w:rsidRPr="003F4F56" w14:paraId="317EB42C" w14:textId="77777777" w:rsidTr="002C54CD">
        <w:trPr>
          <w:cantSplit/>
        </w:trPr>
        <w:tc>
          <w:tcPr>
            <w:tcW w:w="540" w:type="dxa"/>
            <w:gridSpan w:val="2"/>
          </w:tcPr>
          <w:p w14:paraId="70D0E840" w14:textId="77777777" w:rsidR="00C83E31" w:rsidRPr="003F4F56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96ACE72" w14:textId="77777777" w:rsidR="00C83E31" w:rsidRPr="003F4F56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3F4F56">
              <w:rPr>
                <w:b/>
                <w:caps/>
                <w:kern w:val="18"/>
              </w:rPr>
              <w:t>– OTHER BUSES</w:t>
            </w:r>
          </w:p>
        </w:tc>
      </w:tr>
      <w:tr w:rsidR="00C83E31" w:rsidRPr="003F4F56" w14:paraId="60AEB783" w14:textId="77777777" w:rsidTr="002C54CD">
        <w:trPr>
          <w:cantSplit/>
        </w:trPr>
        <w:tc>
          <w:tcPr>
            <w:tcW w:w="4860" w:type="dxa"/>
            <w:gridSpan w:val="3"/>
          </w:tcPr>
          <w:p w14:paraId="64D2BDC5" w14:textId="77777777" w:rsidR="00C83E31" w:rsidRPr="003F4F5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3C71AD7" w14:textId="77777777" w:rsidR="00C83E31" w:rsidRPr="003F4F5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F4F56">
              <w:rPr>
                <w:kern w:val="18"/>
              </w:rPr>
              <w:t>$    42</w:t>
            </w:r>
          </w:p>
        </w:tc>
        <w:tc>
          <w:tcPr>
            <w:tcW w:w="1500" w:type="dxa"/>
          </w:tcPr>
          <w:p w14:paraId="085D6FA5" w14:textId="77777777" w:rsidR="00C83E31" w:rsidRPr="003F4F5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F4F56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0390AFA3" w14:textId="77777777" w:rsidR="00C83E31" w:rsidRPr="003F4F5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F4F56">
              <w:rPr>
                <w:kern w:val="18"/>
              </w:rPr>
              <w:t>$   133</w:t>
            </w:r>
          </w:p>
        </w:tc>
      </w:tr>
      <w:tr w:rsidR="00C83E31" w:rsidRPr="003F4F56" w14:paraId="45100066" w14:textId="77777777" w:rsidTr="002C54CD">
        <w:trPr>
          <w:cantSplit/>
        </w:trPr>
        <w:tc>
          <w:tcPr>
            <w:tcW w:w="540" w:type="dxa"/>
            <w:gridSpan w:val="2"/>
          </w:tcPr>
          <w:p w14:paraId="29C2F861" w14:textId="77777777" w:rsidR="00C83E31" w:rsidRPr="003F4F56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7BF6845" w14:textId="77777777" w:rsidR="00C83E31" w:rsidRPr="003F4F56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3F4F56">
              <w:rPr>
                <w:b/>
                <w:caps/>
                <w:kern w:val="18"/>
              </w:rPr>
              <w:t>– VAN POOLS</w:t>
            </w:r>
          </w:p>
        </w:tc>
      </w:tr>
      <w:tr w:rsidR="00C83E31" w:rsidRPr="003F4F56" w14:paraId="6591E681" w14:textId="77777777" w:rsidTr="002C54CD">
        <w:trPr>
          <w:cantSplit/>
        </w:trPr>
        <w:tc>
          <w:tcPr>
            <w:tcW w:w="4860" w:type="dxa"/>
            <w:gridSpan w:val="3"/>
          </w:tcPr>
          <w:p w14:paraId="11EC2106" w14:textId="77777777" w:rsidR="00C83E31" w:rsidRPr="003F4F5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ABBA019" w14:textId="77777777" w:rsidR="00C83E31" w:rsidRPr="003F4F5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F4F56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7AF9AC68" w14:textId="77777777" w:rsidR="00C83E31" w:rsidRPr="003F4F5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F4F56">
              <w:rPr>
                <w:kern w:val="18"/>
              </w:rPr>
              <w:t>$   120</w:t>
            </w:r>
          </w:p>
        </w:tc>
        <w:tc>
          <w:tcPr>
            <w:tcW w:w="1500" w:type="dxa"/>
          </w:tcPr>
          <w:p w14:paraId="5757FD01" w14:textId="77777777" w:rsidR="00C83E31" w:rsidRPr="003F4F5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F4F56">
              <w:rPr>
                <w:kern w:val="18"/>
              </w:rPr>
              <w:t>$   475</w:t>
            </w:r>
          </w:p>
        </w:tc>
      </w:tr>
      <w:tr w:rsidR="00C83E31" w:rsidRPr="003F4F56" w14:paraId="4E7526A3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944C638" w14:textId="77777777" w:rsidR="00C83E31" w:rsidRPr="003F4F5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F4F56" w14:paraId="732954DD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F582250" w14:textId="77777777" w:rsidR="00C83E31" w:rsidRPr="003F4F5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F4F56" w14:paraId="03F45335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13A9A197" w14:textId="77777777" w:rsidR="00C83E31" w:rsidRPr="003F4F56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3F4F5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DA8E8B5" w14:textId="77777777" w:rsidR="00C83E31" w:rsidRPr="003F4F56" w:rsidRDefault="00C83E31" w:rsidP="00F84EA5">
            <w:pPr>
              <w:pStyle w:val="tabletext11"/>
              <w:rPr>
                <w:kern w:val="18"/>
              </w:rPr>
            </w:pPr>
            <w:r w:rsidRPr="003F4F56">
              <w:rPr>
                <w:kern w:val="18"/>
              </w:rPr>
              <w:t xml:space="preserve">For Other Than Zone-rated Trucks, Tractors and Trailers Classifications, refer to Rule </w:t>
            </w:r>
            <w:r w:rsidRPr="003F4F56">
              <w:rPr>
                <w:rStyle w:val="rulelink"/>
              </w:rPr>
              <w:t>222.</w:t>
            </w:r>
            <w:r w:rsidRPr="003F4F56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3F4F56" w14:paraId="5113B700" w14:textId="77777777" w:rsidTr="002C54CD">
        <w:trPr>
          <w:cantSplit/>
        </w:trPr>
        <w:tc>
          <w:tcPr>
            <w:tcW w:w="220" w:type="dxa"/>
          </w:tcPr>
          <w:p w14:paraId="4F28B7A6" w14:textId="77777777" w:rsidR="00C83E31" w:rsidRPr="003F4F56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3F4F5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81A3943" w14:textId="77777777" w:rsidR="00C83E31" w:rsidRPr="003F4F56" w:rsidRDefault="00C83E31" w:rsidP="00F84EA5">
            <w:pPr>
              <w:pStyle w:val="tabletext11"/>
              <w:rPr>
                <w:kern w:val="18"/>
              </w:rPr>
            </w:pPr>
            <w:r w:rsidRPr="003F4F56">
              <w:rPr>
                <w:kern w:val="18"/>
              </w:rPr>
              <w:t xml:space="preserve">For Private Passenger Types Classifications, refer to Rule </w:t>
            </w:r>
            <w:r w:rsidRPr="003F4F56">
              <w:rPr>
                <w:rStyle w:val="rulelink"/>
              </w:rPr>
              <w:t>232.</w:t>
            </w:r>
            <w:r w:rsidRPr="003F4F56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3F4F56" w14:paraId="44C9DA46" w14:textId="77777777" w:rsidTr="002C54CD">
        <w:trPr>
          <w:cantSplit/>
        </w:trPr>
        <w:tc>
          <w:tcPr>
            <w:tcW w:w="220" w:type="dxa"/>
          </w:tcPr>
          <w:p w14:paraId="7C6057E8" w14:textId="77777777" w:rsidR="00C83E31" w:rsidRPr="003F4F56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3F4F5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719687A" w14:textId="77777777" w:rsidR="00C83E31" w:rsidRPr="003F4F56" w:rsidRDefault="00C83E31" w:rsidP="00F84EA5">
            <w:pPr>
              <w:pStyle w:val="tabletext11"/>
              <w:rPr>
                <w:kern w:val="18"/>
              </w:rPr>
            </w:pPr>
            <w:r w:rsidRPr="003F4F56">
              <w:rPr>
                <w:kern w:val="18"/>
              </w:rPr>
              <w:t xml:space="preserve">For Other Than Zone-rated Publics Autos, refer to Rule </w:t>
            </w:r>
            <w:r w:rsidRPr="003F4F56">
              <w:rPr>
                <w:rStyle w:val="rulelink"/>
              </w:rPr>
              <w:t>239.</w:t>
            </w:r>
            <w:r w:rsidRPr="003F4F56">
              <w:rPr>
                <w:rStyle w:val="rulelink"/>
                <w:b w:val="0"/>
              </w:rPr>
              <w:t xml:space="preserve"> for premium development</w:t>
            </w:r>
            <w:r w:rsidRPr="003F4F56">
              <w:rPr>
                <w:rStyle w:val="rulelink"/>
              </w:rPr>
              <w:t>.</w:t>
            </w:r>
          </w:p>
        </w:tc>
      </w:tr>
      <w:tr w:rsidR="00C83E31" w:rsidRPr="003F4F56" w14:paraId="1DA76B6B" w14:textId="77777777" w:rsidTr="002C54CD">
        <w:trPr>
          <w:cantSplit/>
        </w:trPr>
        <w:tc>
          <w:tcPr>
            <w:tcW w:w="220" w:type="dxa"/>
          </w:tcPr>
          <w:p w14:paraId="0EC793FD" w14:textId="77777777" w:rsidR="00C83E31" w:rsidRPr="003F4F56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3F4F5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984FB3F" w14:textId="77777777" w:rsidR="00C83E31" w:rsidRPr="003F4F56" w:rsidRDefault="00C83E31" w:rsidP="00F84EA5">
            <w:pPr>
              <w:pStyle w:val="tabletext11"/>
              <w:rPr>
                <w:kern w:val="18"/>
              </w:rPr>
            </w:pPr>
            <w:r w:rsidRPr="003F4F56">
              <w:rPr>
                <w:kern w:val="18"/>
              </w:rPr>
              <w:t xml:space="preserve">For Deductible factors, refer to Rule </w:t>
            </w:r>
            <w:r w:rsidRPr="003F4F56">
              <w:rPr>
                <w:rStyle w:val="rulelink"/>
              </w:rPr>
              <w:t>298.</w:t>
            </w:r>
          </w:p>
        </w:tc>
      </w:tr>
      <w:tr w:rsidR="00C83E31" w:rsidRPr="003F4F56" w14:paraId="57EA1581" w14:textId="77777777" w:rsidTr="002C54CD">
        <w:trPr>
          <w:cantSplit/>
        </w:trPr>
        <w:tc>
          <w:tcPr>
            <w:tcW w:w="220" w:type="dxa"/>
          </w:tcPr>
          <w:p w14:paraId="3AD09EF2" w14:textId="77777777" w:rsidR="00C83E31" w:rsidRPr="003F4F56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3F4F5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06E70CB" w14:textId="77777777" w:rsidR="00C83E31" w:rsidRPr="003F4F56" w:rsidRDefault="00C83E31" w:rsidP="00F84EA5">
            <w:pPr>
              <w:pStyle w:val="tabletext11"/>
              <w:rPr>
                <w:kern w:val="18"/>
              </w:rPr>
            </w:pPr>
            <w:r w:rsidRPr="003F4F56">
              <w:rPr>
                <w:kern w:val="18"/>
              </w:rPr>
              <w:t xml:space="preserve">For Vehicle Value factors, refer to Rule </w:t>
            </w:r>
            <w:r w:rsidRPr="003F4F56">
              <w:rPr>
                <w:rStyle w:val="rulelink"/>
              </w:rPr>
              <w:t>301.</w:t>
            </w:r>
          </w:p>
        </w:tc>
      </w:tr>
      <w:tr w:rsidR="00C83E31" w:rsidRPr="003F4F56" w14:paraId="338217CD" w14:textId="77777777" w:rsidTr="002C54CD">
        <w:trPr>
          <w:cantSplit/>
        </w:trPr>
        <w:tc>
          <w:tcPr>
            <w:tcW w:w="220" w:type="dxa"/>
          </w:tcPr>
          <w:p w14:paraId="4A47D625" w14:textId="77777777" w:rsidR="00C83E31" w:rsidRPr="003F4F56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0EF32F1" w14:textId="77777777" w:rsidR="00C83E31" w:rsidRPr="003F4F5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F4F56" w14:paraId="1111E89A" w14:textId="77777777" w:rsidTr="002C54CD">
        <w:trPr>
          <w:cantSplit/>
        </w:trPr>
        <w:tc>
          <w:tcPr>
            <w:tcW w:w="220" w:type="dxa"/>
          </w:tcPr>
          <w:p w14:paraId="20D7DB8E" w14:textId="77777777" w:rsidR="00C83E31" w:rsidRPr="003F4F56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40EA663" w14:textId="77777777" w:rsidR="00C83E31" w:rsidRPr="003F4F5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F4F56" w14:paraId="6D3D7763" w14:textId="77777777" w:rsidTr="002C54CD">
        <w:trPr>
          <w:cantSplit/>
        </w:trPr>
        <w:tc>
          <w:tcPr>
            <w:tcW w:w="220" w:type="dxa"/>
          </w:tcPr>
          <w:p w14:paraId="77151E1B" w14:textId="77777777" w:rsidR="00C83E31" w:rsidRPr="003F4F56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030DA90" w14:textId="77777777" w:rsidR="00C83E31" w:rsidRPr="003F4F5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F4F56" w14:paraId="71A24D39" w14:textId="77777777" w:rsidTr="002C54CD">
        <w:trPr>
          <w:cantSplit/>
        </w:trPr>
        <w:tc>
          <w:tcPr>
            <w:tcW w:w="220" w:type="dxa"/>
          </w:tcPr>
          <w:p w14:paraId="6A1A1031" w14:textId="77777777" w:rsidR="00C83E31" w:rsidRPr="003F4F56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4EC205D" w14:textId="77777777" w:rsidR="00C83E31" w:rsidRPr="003F4F5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F4F56" w14:paraId="1DC66ED3" w14:textId="77777777" w:rsidTr="002C54CD">
        <w:trPr>
          <w:cantSplit/>
        </w:trPr>
        <w:tc>
          <w:tcPr>
            <w:tcW w:w="220" w:type="dxa"/>
          </w:tcPr>
          <w:p w14:paraId="7A7981CF" w14:textId="77777777" w:rsidR="00C83E31" w:rsidRPr="003F4F56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75D704" w14:textId="77777777" w:rsidR="00C83E31" w:rsidRPr="003F4F5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F4F56" w14:paraId="6CD605E7" w14:textId="77777777" w:rsidTr="002C54CD">
        <w:trPr>
          <w:cantSplit/>
        </w:trPr>
        <w:tc>
          <w:tcPr>
            <w:tcW w:w="220" w:type="dxa"/>
          </w:tcPr>
          <w:p w14:paraId="60965B3C" w14:textId="77777777" w:rsidR="00C83E31" w:rsidRPr="003F4F56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336EAB0" w14:textId="77777777" w:rsidR="00C83E31" w:rsidRPr="003F4F5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F4F56" w14:paraId="2E3214FF" w14:textId="77777777" w:rsidTr="002C54CD">
        <w:trPr>
          <w:cantSplit/>
        </w:trPr>
        <w:tc>
          <w:tcPr>
            <w:tcW w:w="220" w:type="dxa"/>
          </w:tcPr>
          <w:p w14:paraId="69AD4FF3" w14:textId="77777777" w:rsidR="00C83E31" w:rsidRPr="003F4F56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E116BD" w14:textId="77777777" w:rsidR="00C83E31" w:rsidRPr="003F4F5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F4F56" w14:paraId="434E25E8" w14:textId="77777777" w:rsidTr="002C54CD">
        <w:trPr>
          <w:cantSplit/>
        </w:trPr>
        <w:tc>
          <w:tcPr>
            <w:tcW w:w="220" w:type="dxa"/>
          </w:tcPr>
          <w:p w14:paraId="525C474A" w14:textId="77777777" w:rsidR="00C83E31" w:rsidRPr="003F4F56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927B4C1" w14:textId="77777777" w:rsidR="00C83E31" w:rsidRPr="003F4F5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F4F56" w14:paraId="097DC26C" w14:textId="77777777" w:rsidTr="002C54CD">
        <w:trPr>
          <w:cantSplit/>
        </w:trPr>
        <w:tc>
          <w:tcPr>
            <w:tcW w:w="220" w:type="dxa"/>
          </w:tcPr>
          <w:p w14:paraId="28110E4C" w14:textId="77777777" w:rsidR="00C83E31" w:rsidRPr="003F4F56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15E4B5B" w14:textId="77777777" w:rsidR="00C83E31" w:rsidRPr="003F4F5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F4F56" w14:paraId="05EED8BD" w14:textId="77777777" w:rsidTr="002C54CD">
        <w:trPr>
          <w:cantSplit/>
        </w:trPr>
        <w:tc>
          <w:tcPr>
            <w:tcW w:w="220" w:type="dxa"/>
          </w:tcPr>
          <w:p w14:paraId="38984CFA" w14:textId="77777777" w:rsidR="00C83E31" w:rsidRPr="003F4F56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5CDDEF3" w14:textId="77777777" w:rsidR="00C83E31" w:rsidRPr="003F4F56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36FD7093" w14:textId="77777777" w:rsidR="00C83E31" w:rsidRDefault="00C83E31" w:rsidP="00F84EA5">
      <w:pPr>
        <w:pStyle w:val="isonormal"/>
      </w:pPr>
    </w:p>
    <w:p w14:paraId="33D48DCC" w14:textId="77777777" w:rsidR="00C83E31" w:rsidRDefault="00C83E31" w:rsidP="00F84EA5">
      <w:pPr>
        <w:pStyle w:val="isonormal"/>
        <w:jc w:val="left"/>
      </w:pPr>
    </w:p>
    <w:p w14:paraId="7C508F24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9905595" w14:textId="77777777" w:rsidR="00C83E31" w:rsidRPr="00870A3A" w:rsidRDefault="00C83E31" w:rsidP="00F84EA5">
      <w:pPr>
        <w:pStyle w:val="subcap"/>
      </w:pPr>
      <w:r w:rsidRPr="00870A3A">
        <w:lastRenderedPageBreak/>
        <w:t>TERRITORY 136</w:t>
      </w:r>
    </w:p>
    <w:p w14:paraId="7130188E" w14:textId="77777777" w:rsidR="00C83E31" w:rsidRPr="00870A3A" w:rsidRDefault="00C83E31" w:rsidP="00F84EA5">
      <w:pPr>
        <w:pStyle w:val="subcap2"/>
      </w:pPr>
      <w:r w:rsidRPr="00870A3A">
        <w:t>PHYS DAM</w:t>
      </w:r>
    </w:p>
    <w:p w14:paraId="5D2B0136" w14:textId="77777777" w:rsidR="00C83E31" w:rsidRPr="00870A3A" w:rsidRDefault="00C83E31" w:rsidP="00F84EA5">
      <w:pPr>
        <w:pStyle w:val="isonormal"/>
      </w:pPr>
    </w:p>
    <w:p w14:paraId="55DA57BF" w14:textId="77777777" w:rsidR="00C83E31" w:rsidRPr="00870A3A" w:rsidRDefault="00C83E31" w:rsidP="00F84EA5">
      <w:pPr>
        <w:pStyle w:val="isonormal"/>
        <w:sectPr w:rsidR="00C83E31" w:rsidRPr="00870A3A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C83E31" w:rsidRPr="00870A3A" w14:paraId="268ED22E" w14:textId="77777777" w:rsidTr="002C54C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4652024" w14:textId="77777777" w:rsidR="00C83E31" w:rsidRPr="00870A3A" w:rsidRDefault="00C83E31" w:rsidP="00F84EA5">
            <w:pPr>
              <w:pStyle w:val="tablehead"/>
              <w:rPr>
                <w:kern w:val="18"/>
              </w:rPr>
            </w:pPr>
            <w:r w:rsidRPr="00870A3A">
              <w:rPr>
                <w:kern w:val="18"/>
              </w:rPr>
              <w:t>PHYSICAL DAMAGE</w:t>
            </w:r>
            <w:r w:rsidRPr="00870A3A">
              <w:rPr>
                <w:kern w:val="18"/>
              </w:rPr>
              <w:br/>
              <w:t>Original Cost New Range</w:t>
            </w:r>
            <w:r w:rsidRPr="00870A3A">
              <w:rPr>
                <w:kern w:val="18"/>
              </w:rPr>
              <w:br/>
              <w:t>$25,000 – 29,999</w:t>
            </w:r>
          </w:p>
        </w:tc>
      </w:tr>
      <w:tr w:rsidR="00C83E31" w:rsidRPr="00870A3A" w14:paraId="16267A79" w14:textId="77777777" w:rsidTr="002C54C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0220507" w14:textId="77777777" w:rsidR="00C83E31" w:rsidRPr="00870A3A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427C0F9" w14:textId="77777777" w:rsidR="00C83E31" w:rsidRPr="00870A3A" w:rsidRDefault="00C83E31" w:rsidP="00F84EA5">
            <w:pPr>
              <w:pStyle w:val="tablehead"/>
              <w:rPr>
                <w:kern w:val="18"/>
              </w:rPr>
            </w:pPr>
            <w:r w:rsidRPr="00870A3A">
              <w:rPr>
                <w:kern w:val="18"/>
              </w:rPr>
              <w:t>Specified</w:t>
            </w:r>
            <w:r w:rsidRPr="00870A3A">
              <w:rPr>
                <w:kern w:val="18"/>
              </w:rPr>
              <w:br/>
              <w:t>Causes</w:t>
            </w:r>
            <w:r w:rsidRPr="00870A3A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422EBB8" w14:textId="77777777" w:rsidR="00C83E31" w:rsidRPr="00870A3A" w:rsidRDefault="00C83E31" w:rsidP="00F84EA5">
            <w:pPr>
              <w:pStyle w:val="tablehead"/>
              <w:rPr>
                <w:kern w:val="18"/>
              </w:rPr>
            </w:pPr>
            <w:r w:rsidRPr="00870A3A">
              <w:rPr>
                <w:kern w:val="18"/>
              </w:rPr>
              <w:br/>
            </w:r>
            <w:r w:rsidRPr="00870A3A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AB9D4D4" w14:textId="77777777" w:rsidR="00C83E31" w:rsidRPr="00870A3A" w:rsidRDefault="00C83E31" w:rsidP="00F84EA5">
            <w:pPr>
              <w:pStyle w:val="tablehead"/>
              <w:rPr>
                <w:kern w:val="18"/>
              </w:rPr>
            </w:pPr>
            <w:r w:rsidRPr="00870A3A">
              <w:rPr>
                <w:kern w:val="18"/>
              </w:rPr>
              <w:t>$500</w:t>
            </w:r>
            <w:r w:rsidRPr="00870A3A">
              <w:rPr>
                <w:kern w:val="18"/>
              </w:rPr>
              <w:br/>
              <w:t>Ded.</w:t>
            </w:r>
            <w:r w:rsidRPr="00870A3A">
              <w:rPr>
                <w:kern w:val="18"/>
              </w:rPr>
              <w:br/>
              <w:t>Coll.</w:t>
            </w:r>
          </w:p>
        </w:tc>
      </w:tr>
      <w:tr w:rsidR="00C83E31" w:rsidRPr="00870A3A" w14:paraId="5A8A26C1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D3522F0" w14:textId="77777777" w:rsidR="00C83E31" w:rsidRPr="00870A3A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870A3A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C83E31" w:rsidRPr="00870A3A" w14:paraId="1B44AF2F" w14:textId="77777777" w:rsidTr="002C54CD">
        <w:trPr>
          <w:cantSplit/>
        </w:trPr>
        <w:tc>
          <w:tcPr>
            <w:tcW w:w="540" w:type="dxa"/>
            <w:gridSpan w:val="2"/>
          </w:tcPr>
          <w:p w14:paraId="00FDA497" w14:textId="77777777" w:rsidR="00C83E31" w:rsidRPr="00870A3A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D9FEC9B" w14:textId="77777777" w:rsidR="00C83E31" w:rsidRPr="00870A3A" w:rsidRDefault="00C83E31" w:rsidP="00F84EA5">
            <w:pPr>
              <w:pStyle w:val="tabletext11"/>
              <w:rPr>
                <w:b/>
                <w:kern w:val="18"/>
              </w:rPr>
            </w:pPr>
            <w:r w:rsidRPr="00870A3A">
              <w:rPr>
                <w:b/>
                <w:kern w:val="18"/>
              </w:rPr>
              <w:t>– Local And Intermediate – All Vehicles</w:t>
            </w:r>
          </w:p>
        </w:tc>
      </w:tr>
      <w:tr w:rsidR="00C83E31" w:rsidRPr="00870A3A" w14:paraId="6C83A157" w14:textId="77777777" w:rsidTr="002C54CD">
        <w:trPr>
          <w:cantSplit/>
        </w:trPr>
        <w:tc>
          <w:tcPr>
            <w:tcW w:w="540" w:type="dxa"/>
            <w:gridSpan w:val="2"/>
          </w:tcPr>
          <w:p w14:paraId="350157E2" w14:textId="77777777" w:rsidR="00C83E31" w:rsidRPr="00870A3A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F9544F8" w14:textId="77777777" w:rsidR="00C83E31" w:rsidRPr="00870A3A" w:rsidRDefault="00C83E31" w:rsidP="00F84EA5">
            <w:pPr>
              <w:pStyle w:val="tabletext11"/>
              <w:rPr>
                <w:b/>
                <w:kern w:val="18"/>
              </w:rPr>
            </w:pPr>
            <w:r w:rsidRPr="00870A3A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C83E31" w:rsidRPr="00870A3A" w14:paraId="42556D47" w14:textId="77777777" w:rsidTr="002C54CD">
        <w:trPr>
          <w:cantSplit/>
        </w:trPr>
        <w:tc>
          <w:tcPr>
            <w:tcW w:w="4860" w:type="dxa"/>
            <w:gridSpan w:val="3"/>
          </w:tcPr>
          <w:p w14:paraId="10D1747E" w14:textId="77777777" w:rsidR="00C83E31" w:rsidRPr="00870A3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E6EB49A" w14:textId="77777777" w:rsidR="00C83E31" w:rsidRPr="00870A3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70A3A"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14:paraId="081365F2" w14:textId="77777777" w:rsidR="00C83E31" w:rsidRPr="00870A3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70A3A">
              <w:rPr>
                <w:kern w:val="18"/>
              </w:rPr>
              <w:t>$   109</w:t>
            </w:r>
          </w:p>
        </w:tc>
        <w:tc>
          <w:tcPr>
            <w:tcW w:w="1500" w:type="dxa"/>
          </w:tcPr>
          <w:p w14:paraId="6B3A9AE7" w14:textId="77777777" w:rsidR="00C83E31" w:rsidRPr="00870A3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70A3A">
              <w:rPr>
                <w:kern w:val="18"/>
              </w:rPr>
              <w:t>$   252</w:t>
            </w:r>
          </w:p>
        </w:tc>
      </w:tr>
      <w:tr w:rsidR="00C83E31" w:rsidRPr="00870A3A" w14:paraId="6AAA00CB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24E2338" w14:textId="77777777" w:rsidR="00C83E31" w:rsidRPr="00870A3A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870A3A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C83E31" w:rsidRPr="00870A3A" w14:paraId="579EF82A" w14:textId="77777777" w:rsidTr="002C54CD">
        <w:trPr>
          <w:cantSplit/>
        </w:trPr>
        <w:tc>
          <w:tcPr>
            <w:tcW w:w="4860" w:type="dxa"/>
            <w:gridSpan w:val="3"/>
          </w:tcPr>
          <w:p w14:paraId="16ED69B4" w14:textId="77777777" w:rsidR="00C83E31" w:rsidRPr="00870A3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CFCDED5" w14:textId="77777777" w:rsidR="00C83E31" w:rsidRPr="00870A3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BFD4CF2" w14:textId="77777777" w:rsidR="00C83E31" w:rsidRPr="00870A3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F7DC943" w14:textId="77777777" w:rsidR="00C83E31" w:rsidRPr="00870A3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870A3A" w14:paraId="69DFE1E0" w14:textId="77777777" w:rsidTr="002C54CD">
        <w:trPr>
          <w:cantSplit/>
        </w:trPr>
        <w:tc>
          <w:tcPr>
            <w:tcW w:w="4860" w:type="dxa"/>
            <w:gridSpan w:val="3"/>
          </w:tcPr>
          <w:p w14:paraId="08A34185" w14:textId="77777777" w:rsidR="00C83E31" w:rsidRPr="00870A3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A15521F" w14:textId="77777777" w:rsidR="00C83E31" w:rsidRPr="00870A3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70A3A">
              <w:rPr>
                <w:kern w:val="18"/>
              </w:rPr>
              <w:t>$   115</w:t>
            </w:r>
          </w:p>
        </w:tc>
        <w:tc>
          <w:tcPr>
            <w:tcW w:w="1500" w:type="dxa"/>
          </w:tcPr>
          <w:p w14:paraId="1EFC620E" w14:textId="77777777" w:rsidR="00C83E31" w:rsidRPr="00870A3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70A3A">
              <w:rPr>
                <w:kern w:val="18"/>
              </w:rPr>
              <w:t>$   145</w:t>
            </w:r>
          </w:p>
        </w:tc>
        <w:tc>
          <w:tcPr>
            <w:tcW w:w="1500" w:type="dxa"/>
          </w:tcPr>
          <w:p w14:paraId="534A710D" w14:textId="77777777" w:rsidR="00C83E31" w:rsidRPr="00870A3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70A3A">
              <w:rPr>
                <w:kern w:val="18"/>
              </w:rPr>
              <w:t>$   265</w:t>
            </w:r>
          </w:p>
        </w:tc>
      </w:tr>
      <w:tr w:rsidR="00C83E31" w:rsidRPr="00870A3A" w14:paraId="2D2D98CD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CE94CA1" w14:textId="77777777" w:rsidR="00C83E31" w:rsidRPr="00870A3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70A3A" w14:paraId="7A5B3F37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94BC1EB" w14:textId="77777777" w:rsidR="00C83E31" w:rsidRPr="00870A3A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870A3A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C83E31" w:rsidRPr="00870A3A" w14:paraId="013F508F" w14:textId="77777777" w:rsidTr="002C54CD">
        <w:trPr>
          <w:cantSplit/>
        </w:trPr>
        <w:tc>
          <w:tcPr>
            <w:tcW w:w="540" w:type="dxa"/>
            <w:gridSpan w:val="2"/>
          </w:tcPr>
          <w:p w14:paraId="199521EF" w14:textId="77777777" w:rsidR="00C83E31" w:rsidRPr="00870A3A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9439888" w14:textId="77777777" w:rsidR="00C83E31" w:rsidRPr="00870A3A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870A3A">
              <w:rPr>
                <w:b/>
                <w:caps/>
                <w:kern w:val="18"/>
              </w:rPr>
              <w:t>– taxicabs and limousines</w:t>
            </w:r>
          </w:p>
        </w:tc>
      </w:tr>
      <w:tr w:rsidR="00C83E31" w:rsidRPr="00870A3A" w14:paraId="56F97BAE" w14:textId="77777777" w:rsidTr="002C54CD">
        <w:trPr>
          <w:cantSplit/>
        </w:trPr>
        <w:tc>
          <w:tcPr>
            <w:tcW w:w="4860" w:type="dxa"/>
            <w:gridSpan w:val="3"/>
          </w:tcPr>
          <w:p w14:paraId="7502256F" w14:textId="77777777" w:rsidR="00C83E31" w:rsidRPr="00870A3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E6308F6" w14:textId="77777777" w:rsidR="00C83E31" w:rsidRPr="00870A3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70A3A">
              <w:rPr>
                <w:kern w:val="18"/>
              </w:rPr>
              <w:t>$   131</w:t>
            </w:r>
          </w:p>
        </w:tc>
        <w:tc>
          <w:tcPr>
            <w:tcW w:w="1500" w:type="dxa"/>
          </w:tcPr>
          <w:p w14:paraId="685BB17D" w14:textId="77777777" w:rsidR="00C83E31" w:rsidRPr="00870A3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70A3A">
              <w:rPr>
                <w:kern w:val="18"/>
              </w:rPr>
              <w:t>$   166</w:t>
            </w:r>
          </w:p>
        </w:tc>
        <w:tc>
          <w:tcPr>
            <w:tcW w:w="1500" w:type="dxa"/>
          </w:tcPr>
          <w:p w14:paraId="20B4E673" w14:textId="77777777" w:rsidR="00C83E31" w:rsidRPr="00870A3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70A3A">
              <w:rPr>
                <w:kern w:val="18"/>
              </w:rPr>
              <w:t>$   567</w:t>
            </w:r>
          </w:p>
        </w:tc>
      </w:tr>
      <w:tr w:rsidR="00C83E31" w:rsidRPr="00870A3A" w14:paraId="7637E19C" w14:textId="77777777" w:rsidTr="002C54CD">
        <w:trPr>
          <w:cantSplit/>
        </w:trPr>
        <w:tc>
          <w:tcPr>
            <w:tcW w:w="540" w:type="dxa"/>
            <w:gridSpan w:val="2"/>
          </w:tcPr>
          <w:p w14:paraId="3C0A9B00" w14:textId="77777777" w:rsidR="00C83E31" w:rsidRPr="00870A3A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DE93234" w14:textId="77777777" w:rsidR="00C83E31" w:rsidRPr="00870A3A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870A3A">
              <w:rPr>
                <w:b/>
                <w:caps/>
                <w:kern w:val="18"/>
              </w:rPr>
              <w:t>– SCHOOL AND CHURCH BUSES</w:t>
            </w:r>
          </w:p>
        </w:tc>
      </w:tr>
      <w:tr w:rsidR="00C83E31" w:rsidRPr="00870A3A" w14:paraId="1788B020" w14:textId="77777777" w:rsidTr="002C54CD">
        <w:trPr>
          <w:cantSplit/>
        </w:trPr>
        <w:tc>
          <w:tcPr>
            <w:tcW w:w="4860" w:type="dxa"/>
            <w:gridSpan w:val="3"/>
          </w:tcPr>
          <w:p w14:paraId="58D70D17" w14:textId="77777777" w:rsidR="00C83E31" w:rsidRPr="00870A3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D1E0917" w14:textId="77777777" w:rsidR="00C83E31" w:rsidRPr="00870A3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70A3A">
              <w:rPr>
                <w:kern w:val="18"/>
              </w:rPr>
              <w:t>$    58</w:t>
            </w:r>
          </w:p>
        </w:tc>
        <w:tc>
          <w:tcPr>
            <w:tcW w:w="1500" w:type="dxa"/>
          </w:tcPr>
          <w:p w14:paraId="144F9A1D" w14:textId="77777777" w:rsidR="00C83E31" w:rsidRPr="00870A3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70A3A"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14:paraId="4CD80D72" w14:textId="77777777" w:rsidR="00C83E31" w:rsidRPr="00870A3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70A3A">
              <w:rPr>
                <w:kern w:val="18"/>
              </w:rPr>
              <w:t>$   159</w:t>
            </w:r>
          </w:p>
        </w:tc>
      </w:tr>
      <w:tr w:rsidR="00C83E31" w:rsidRPr="00870A3A" w14:paraId="232B3250" w14:textId="77777777" w:rsidTr="002C54CD">
        <w:trPr>
          <w:cantSplit/>
        </w:trPr>
        <w:tc>
          <w:tcPr>
            <w:tcW w:w="540" w:type="dxa"/>
            <w:gridSpan w:val="2"/>
          </w:tcPr>
          <w:p w14:paraId="71D969B4" w14:textId="77777777" w:rsidR="00C83E31" w:rsidRPr="00870A3A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CB9136E" w14:textId="77777777" w:rsidR="00C83E31" w:rsidRPr="00870A3A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870A3A">
              <w:rPr>
                <w:b/>
                <w:caps/>
                <w:kern w:val="18"/>
              </w:rPr>
              <w:t>– OTHER BUSES</w:t>
            </w:r>
          </w:p>
        </w:tc>
      </w:tr>
      <w:tr w:rsidR="00C83E31" w:rsidRPr="00870A3A" w14:paraId="757333E3" w14:textId="77777777" w:rsidTr="002C54CD">
        <w:trPr>
          <w:cantSplit/>
        </w:trPr>
        <w:tc>
          <w:tcPr>
            <w:tcW w:w="4860" w:type="dxa"/>
            <w:gridSpan w:val="3"/>
          </w:tcPr>
          <w:p w14:paraId="4B35E840" w14:textId="77777777" w:rsidR="00C83E31" w:rsidRPr="00870A3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E1BBA23" w14:textId="77777777" w:rsidR="00C83E31" w:rsidRPr="00870A3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70A3A">
              <w:rPr>
                <w:kern w:val="18"/>
              </w:rPr>
              <w:t>$    58</w:t>
            </w:r>
          </w:p>
        </w:tc>
        <w:tc>
          <w:tcPr>
            <w:tcW w:w="1500" w:type="dxa"/>
          </w:tcPr>
          <w:p w14:paraId="38C0B738" w14:textId="77777777" w:rsidR="00C83E31" w:rsidRPr="00870A3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70A3A"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14:paraId="5441A567" w14:textId="77777777" w:rsidR="00C83E31" w:rsidRPr="00870A3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70A3A">
              <w:rPr>
                <w:kern w:val="18"/>
              </w:rPr>
              <w:t>$   159</w:t>
            </w:r>
          </w:p>
        </w:tc>
      </w:tr>
      <w:tr w:rsidR="00C83E31" w:rsidRPr="00870A3A" w14:paraId="2B032D87" w14:textId="77777777" w:rsidTr="002C54CD">
        <w:trPr>
          <w:cantSplit/>
        </w:trPr>
        <w:tc>
          <w:tcPr>
            <w:tcW w:w="540" w:type="dxa"/>
            <w:gridSpan w:val="2"/>
          </w:tcPr>
          <w:p w14:paraId="5F9A72A4" w14:textId="77777777" w:rsidR="00C83E31" w:rsidRPr="00870A3A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32CDC10" w14:textId="77777777" w:rsidR="00C83E31" w:rsidRPr="00870A3A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870A3A">
              <w:rPr>
                <w:b/>
                <w:caps/>
                <w:kern w:val="18"/>
              </w:rPr>
              <w:t>– VAN POOLS</w:t>
            </w:r>
          </w:p>
        </w:tc>
      </w:tr>
      <w:tr w:rsidR="00C83E31" w:rsidRPr="00870A3A" w14:paraId="27D88B46" w14:textId="77777777" w:rsidTr="002C54CD">
        <w:trPr>
          <w:cantSplit/>
        </w:trPr>
        <w:tc>
          <w:tcPr>
            <w:tcW w:w="4860" w:type="dxa"/>
            <w:gridSpan w:val="3"/>
          </w:tcPr>
          <w:p w14:paraId="33F6541C" w14:textId="77777777" w:rsidR="00C83E31" w:rsidRPr="00870A3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C057544" w14:textId="77777777" w:rsidR="00C83E31" w:rsidRPr="00870A3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70A3A">
              <w:rPr>
                <w:kern w:val="18"/>
              </w:rPr>
              <w:t>$   131</w:t>
            </w:r>
          </w:p>
        </w:tc>
        <w:tc>
          <w:tcPr>
            <w:tcW w:w="1500" w:type="dxa"/>
          </w:tcPr>
          <w:p w14:paraId="487062EE" w14:textId="77777777" w:rsidR="00C83E31" w:rsidRPr="00870A3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70A3A">
              <w:rPr>
                <w:kern w:val="18"/>
              </w:rPr>
              <w:t>$   166</w:t>
            </w:r>
          </w:p>
        </w:tc>
        <w:tc>
          <w:tcPr>
            <w:tcW w:w="1500" w:type="dxa"/>
          </w:tcPr>
          <w:p w14:paraId="1A902B44" w14:textId="77777777" w:rsidR="00C83E31" w:rsidRPr="00870A3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870A3A">
              <w:rPr>
                <w:kern w:val="18"/>
              </w:rPr>
              <w:t>$   567</w:t>
            </w:r>
          </w:p>
        </w:tc>
      </w:tr>
      <w:tr w:rsidR="00C83E31" w:rsidRPr="00870A3A" w14:paraId="42B32E2F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963BF6B" w14:textId="77777777" w:rsidR="00C83E31" w:rsidRPr="00870A3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70A3A" w14:paraId="5D79C51A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EFF9165" w14:textId="77777777" w:rsidR="00C83E31" w:rsidRPr="00870A3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70A3A" w14:paraId="7D117FC3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238B6890" w14:textId="77777777" w:rsidR="00C83E31" w:rsidRPr="00870A3A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870A3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637284A" w14:textId="77777777" w:rsidR="00C83E31" w:rsidRPr="00870A3A" w:rsidRDefault="00C83E31" w:rsidP="00F84EA5">
            <w:pPr>
              <w:pStyle w:val="tabletext11"/>
              <w:rPr>
                <w:kern w:val="18"/>
              </w:rPr>
            </w:pPr>
            <w:r w:rsidRPr="00870A3A">
              <w:rPr>
                <w:kern w:val="18"/>
              </w:rPr>
              <w:t xml:space="preserve">For Other Than Zone-rated Trucks, Tractors and Trailers Classifications, refer to Rule </w:t>
            </w:r>
            <w:r w:rsidRPr="00870A3A">
              <w:rPr>
                <w:rStyle w:val="rulelink"/>
              </w:rPr>
              <w:t>222.</w:t>
            </w:r>
            <w:r w:rsidRPr="00870A3A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870A3A" w14:paraId="50559246" w14:textId="77777777" w:rsidTr="002C54CD">
        <w:trPr>
          <w:cantSplit/>
        </w:trPr>
        <w:tc>
          <w:tcPr>
            <w:tcW w:w="220" w:type="dxa"/>
          </w:tcPr>
          <w:p w14:paraId="235F56B9" w14:textId="77777777" w:rsidR="00C83E31" w:rsidRPr="00870A3A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870A3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B8ECCDA" w14:textId="77777777" w:rsidR="00C83E31" w:rsidRPr="00870A3A" w:rsidRDefault="00C83E31" w:rsidP="00F84EA5">
            <w:pPr>
              <w:pStyle w:val="tabletext11"/>
              <w:rPr>
                <w:kern w:val="18"/>
              </w:rPr>
            </w:pPr>
            <w:r w:rsidRPr="00870A3A">
              <w:rPr>
                <w:kern w:val="18"/>
              </w:rPr>
              <w:t xml:space="preserve">For Private Passenger Types Classifications, refer to Rule </w:t>
            </w:r>
            <w:r w:rsidRPr="00870A3A">
              <w:rPr>
                <w:rStyle w:val="rulelink"/>
              </w:rPr>
              <w:t>232.</w:t>
            </w:r>
            <w:r w:rsidRPr="00870A3A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870A3A" w14:paraId="6A59B0D4" w14:textId="77777777" w:rsidTr="002C54CD">
        <w:trPr>
          <w:cantSplit/>
        </w:trPr>
        <w:tc>
          <w:tcPr>
            <w:tcW w:w="220" w:type="dxa"/>
          </w:tcPr>
          <w:p w14:paraId="7DD9616A" w14:textId="77777777" w:rsidR="00C83E31" w:rsidRPr="00870A3A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870A3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77B257B" w14:textId="77777777" w:rsidR="00C83E31" w:rsidRPr="00870A3A" w:rsidRDefault="00C83E31" w:rsidP="00F84EA5">
            <w:pPr>
              <w:pStyle w:val="tabletext11"/>
              <w:rPr>
                <w:kern w:val="18"/>
              </w:rPr>
            </w:pPr>
            <w:r w:rsidRPr="00870A3A">
              <w:rPr>
                <w:kern w:val="18"/>
              </w:rPr>
              <w:t xml:space="preserve">For Other Than Zone-rated Publics Autos, refer to Rule </w:t>
            </w:r>
            <w:r w:rsidRPr="00870A3A">
              <w:rPr>
                <w:rStyle w:val="rulelink"/>
              </w:rPr>
              <w:t>239.</w:t>
            </w:r>
            <w:r w:rsidRPr="00870A3A">
              <w:rPr>
                <w:rStyle w:val="rulelink"/>
                <w:b w:val="0"/>
              </w:rPr>
              <w:t xml:space="preserve"> for premium development</w:t>
            </w:r>
            <w:r w:rsidRPr="00870A3A">
              <w:rPr>
                <w:rStyle w:val="rulelink"/>
              </w:rPr>
              <w:t>.</w:t>
            </w:r>
          </w:p>
        </w:tc>
      </w:tr>
      <w:tr w:rsidR="00C83E31" w:rsidRPr="00870A3A" w14:paraId="35BC33B3" w14:textId="77777777" w:rsidTr="002C54CD">
        <w:trPr>
          <w:cantSplit/>
        </w:trPr>
        <w:tc>
          <w:tcPr>
            <w:tcW w:w="220" w:type="dxa"/>
          </w:tcPr>
          <w:p w14:paraId="0DE1AA5B" w14:textId="77777777" w:rsidR="00C83E31" w:rsidRPr="00870A3A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870A3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55129C5" w14:textId="77777777" w:rsidR="00C83E31" w:rsidRPr="00870A3A" w:rsidRDefault="00C83E31" w:rsidP="00F84EA5">
            <w:pPr>
              <w:pStyle w:val="tabletext11"/>
              <w:rPr>
                <w:kern w:val="18"/>
              </w:rPr>
            </w:pPr>
            <w:r w:rsidRPr="00870A3A">
              <w:rPr>
                <w:kern w:val="18"/>
              </w:rPr>
              <w:t xml:space="preserve">For Deductible factors, refer to Rule </w:t>
            </w:r>
            <w:r w:rsidRPr="00870A3A">
              <w:rPr>
                <w:rStyle w:val="rulelink"/>
              </w:rPr>
              <w:t>298.</w:t>
            </w:r>
          </w:p>
        </w:tc>
      </w:tr>
      <w:tr w:rsidR="00C83E31" w:rsidRPr="00870A3A" w14:paraId="5A89F46A" w14:textId="77777777" w:rsidTr="002C54CD">
        <w:trPr>
          <w:cantSplit/>
        </w:trPr>
        <w:tc>
          <w:tcPr>
            <w:tcW w:w="220" w:type="dxa"/>
          </w:tcPr>
          <w:p w14:paraId="1018184C" w14:textId="77777777" w:rsidR="00C83E31" w:rsidRPr="00870A3A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870A3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768CCEA" w14:textId="77777777" w:rsidR="00C83E31" w:rsidRPr="00870A3A" w:rsidRDefault="00C83E31" w:rsidP="00F84EA5">
            <w:pPr>
              <w:pStyle w:val="tabletext11"/>
              <w:rPr>
                <w:kern w:val="18"/>
              </w:rPr>
            </w:pPr>
            <w:r w:rsidRPr="00870A3A">
              <w:rPr>
                <w:kern w:val="18"/>
              </w:rPr>
              <w:t xml:space="preserve">For Vehicle Value factors, refer to Rule </w:t>
            </w:r>
            <w:r w:rsidRPr="00870A3A">
              <w:rPr>
                <w:rStyle w:val="rulelink"/>
              </w:rPr>
              <w:t>301.</w:t>
            </w:r>
          </w:p>
        </w:tc>
      </w:tr>
      <w:tr w:rsidR="00C83E31" w:rsidRPr="00870A3A" w14:paraId="15BED409" w14:textId="77777777" w:rsidTr="002C54CD">
        <w:trPr>
          <w:cantSplit/>
        </w:trPr>
        <w:tc>
          <w:tcPr>
            <w:tcW w:w="220" w:type="dxa"/>
          </w:tcPr>
          <w:p w14:paraId="79726451" w14:textId="77777777" w:rsidR="00C83E31" w:rsidRPr="00870A3A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47F6127" w14:textId="77777777" w:rsidR="00C83E31" w:rsidRPr="00870A3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70A3A" w14:paraId="60F6ADA4" w14:textId="77777777" w:rsidTr="002C54CD">
        <w:trPr>
          <w:cantSplit/>
        </w:trPr>
        <w:tc>
          <w:tcPr>
            <w:tcW w:w="220" w:type="dxa"/>
          </w:tcPr>
          <w:p w14:paraId="54D91FF4" w14:textId="77777777" w:rsidR="00C83E31" w:rsidRPr="00870A3A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8ABC6CF" w14:textId="77777777" w:rsidR="00C83E31" w:rsidRPr="00870A3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70A3A" w14:paraId="1C85C7FD" w14:textId="77777777" w:rsidTr="002C54CD">
        <w:trPr>
          <w:cantSplit/>
        </w:trPr>
        <w:tc>
          <w:tcPr>
            <w:tcW w:w="220" w:type="dxa"/>
          </w:tcPr>
          <w:p w14:paraId="7270607D" w14:textId="77777777" w:rsidR="00C83E31" w:rsidRPr="00870A3A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C329B89" w14:textId="77777777" w:rsidR="00C83E31" w:rsidRPr="00870A3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70A3A" w14:paraId="3C594DE9" w14:textId="77777777" w:rsidTr="002C54CD">
        <w:trPr>
          <w:cantSplit/>
        </w:trPr>
        <w:tc>
          <w:tcPr>
            <w:tcW w:w="220" w:type="dxa"/>
          </w:tcPr>
          <w:p w14:paraId="5355F9FE" w14:textId="77777777" w:rsidR="00C83E31" w:rsidRPr="00870A3A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464713F" w14:textId="77777777" w:rsidR="00C83E31" w:rsidRPr="00870A3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70A3A" w14:paraId="26B637AC" w14:textId="77777777" w:rsidTr="002C54CD">
        <w:trPr>
          <w:cantSplit/>
        </w:trPr>
        <w:tc>
          <w:tcPr>
            <w:tcW w:w="220" w:type="dxa"/>
          </w:tcPr>
          <w:p w14:paraId="490EBD2F" w14:textId="77777777" w:rsidR="00C83E31" w:rsidRPr="00870A3A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57C903C" w14:textId="77777777" w:rsidR="00C83E31" w:rsidRPr="00870A3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70A3A" w14:paraId="77D7652C" w14:textId="77777777" w:rsidTr="002C54CD">
        <w:trPr>
          <w:cantSplit/>
        </w:trPr>
        <w:tc>
          <w:tcPr>
            <w:tcW w:w="220" w:type="dxa"/>
          </w:tcPr>
          <w:p w14:paraId="37828E36" w14:textId="77777777" w:rsidR="00C83E31" w:rsidRPr="00870A3A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6968775" w14:textId="77777777" w:rsidR="00C83E31" w:rsidRPr="00870A3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70A3A" w14:paraId="52DBD816" w14:textId="77777777" w:rsidTr="002C54CD">
        <w:trPr>
          <w:cantSplit/>
        </w:trPr>
        <w:tc>
          <w:tcPr>
            <w:tcW w:w="220" w:type="dxa"/>
          </w:tcPr>
          <w:p w14:paraId="1D5148BD" w14:textId="77777777" w:rsidR="00C83E31" w:rsidRPr="00870A3A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26048F6" w14:textId="77777777" w:rsidR="00C83E31" w:rsidRPr="00870A3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70A3A" w14:paraId="76373C5F" w14:textId="77777777" w:rsidTr="002C54CD">
        <w:trPr>
          <w:cantSplit/>
        </w:trPr>
        <w:tc>
          <w:tcPr>
            <w:tcW w:w="220" w:type="dxa"/>
          </w:tcPr>
          <w:p w14:paraId="56FDB236" w14:textId="77777777" w:rsidR="00C83E31" w:rsidRPr="00870A3A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DAAA2DF" w14:textId="77777777" w:rsidR="00C83E31" w:rsidRPr="00870A3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70A3A" w14:paraId="6E7C95BF" w14:textId="77777777" w:rsidTr="002C54CD">
        <w:trPr>
          <w:cantSplit/>
        </w:trPr>
        <w:tc>
          <w:tcPr>
            <w:tcW w:w="220" w:type="dxa"/>
          </w:tcPr>
          <w:p w14:paraId="4013EFEA" w14:textId="77777777" w:rsidR="00C83E31" w:rsidRPr="00870A3A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7E7B0F5" w14:textId="77777777" w:rsidR="00C83E31" w:rsidRPr="00870A3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870A3A" w14:paraId="2D7AC843" w14:textId="77777777" w:rsidTr="002C54CD">
        <w:trPr>
          <w:cantSplit/>
        </w:trPr>
        <w:tc>
          <w:tcPr>
            <w:tcW w:w="220" w:type="dxa"/>
          </w:tcPr>
          <w:p w14:paraId="3C89AC0F" w14:textId="77777777" w:rsidR="00C83E31" w:rsidRPr="00870A3A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89A960B" w14:textId="77777777" w:rsidR="00C83E31" w:rsidRPr="00870A3A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5A6188E1" w14:textId="77777777" w:rsidR="00C83E31" w:rsidRDefault="00C83E31" w:rsidP="00F84EA5">
      <w:pPr>
        <w:pStyle w:val="isonormal"/>
      </w:pPr>
    </w:p>
    <w:p w14:paraId="6ACD1812" w14:textId="77777777" w:rsidR="00C83E31" w:rsidRDefault="00C83E31" w:rsidP="00F84EA5">
      <w:pPr>
        <w:pStyle w:val="isonormal"/>
        <w:jc w:val="left"/>
      </w:pPr>
    </w:p>
    <w:p w14:paraId="59215FCD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0651FA6" w14:textId="77777777" w:rsidR="00C83E31" w:rsidRPr="00C07365" w:rsidRDefault="00C83E31" w:rsidP="00F84EA5">
      <w:pPr>
        <w:pStyle w:val="subcap"/>
      </w:pPr>
      <w:r w:rsidRPr="00C07365">
        <w:lastRenderedPageBreak/>
        <w:t>TERRITORY 137</w:t>
      </w:r>
    </w:p>
    <w:p w14:paraId="727C1DE2" w14:textId="77777777" w:rsidR="00C83E31" w:rsidRPr="00C07365" w:rsidRDefault="00C83E31" w:rsidP="00F84EA5">
      <w:pPr>
        <w:pStyle w:val="subcap2"/>
      </w:pPr>
      <w:r w:rsidRPr="00C07365">
        <w:t>PHYS DAM</w:t>
      </w:r>
    </w:p>
    <w:p w14:paraId="1E936D9A" w14:textId="77777777" w:rsidR="00C83E31" w:rsidRPr="00C07365" w:rsidRDefault="00C83E31" w:rsidP="00F84EA5">
      <w:pPr>
        <w:pStyle w:val="isonormal"/>
      </w:pPr>
    </w:p>
    <w:p w14:paraId="18E06239" w14:textId="77777777" w:rsidR="00C83E31" w:rsidRPr="00C07365" w:rsidRDefault="00C83E31" w:rsidP="00F84EA5">
      <w:pPr>
        <w:pStyle w:val="isonormal"/>
        <w:sectPr w:rsidR="00C83E31" w:rsidRPr="00C07365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C83E31" w:rsidRPr="00C07365" w14:paraId="685DEB0B" w14:textId="77777777" w:rsidTr="002C54C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324DDCD" w14:textId="77777777" w:rsidR="00C83E31" w:rsidRPr="00C07365" w:rsidRDefault="00C83E31" w:rsidP="00F84EA5">
            <w:pPr>
              <w:pStyle w:val="tablehead"/>
              <w:rPr>
                <w:kern w:val="18"/>
              </w:rPr>
            </w:pPr>
            <w:r w:rsidRPr="00C07365">
              <w:rPr>
                <w:kern w:val="18"/>
              </w:rPr>
              <w:t>PHYSICAL DAMAGE</w:t>
            </w:r>
            <w:r w:rsidRPr="00C07365">
              <w:rPr>
                <w:kern w:val="18"/>
              </w:rPr>
              <w:br/>
              <w:t>Original Cost New Range</w:t>
            </w:r>
            <w:r w:rsidRPr="00C07365">
              <w:rPr>
                <w:kern w:val="18"/>
              </w:rPr>
              <w:br/>
              <w:t>$25,000 – 29,999</w:t>
            </w:r>
          </w:p>
        </w:tc>
      </w:tr>
      <w:tr w:rsidR="00C83E31" w:rsidRPr="00C07365" w14:paraId="343277CA" w14:textId="77777777" w:rsidTr="002C54C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60F02A6" w14:textId="77777777" w:rsidR="00C83E31" w:rsidRPr="00C07365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8E58B99" w14:textId="77777777" w:rsidR="00C83E31" w:rsidRPr="00C07365" w:rsidRDefault="00C83E31" w:rsidP="00F84EA5">
            <w:pPr>
              <w:pStyle w:val="tablehead"/>
              <w:rPr>
                <w:kern w:val="18"/>
              </w:rPr>
            </w:pPr>
            <w:r w:rsidRPr="00C07365">
              <w:rPr>
                <w:kern w:val="18"/>
              </w:rPr>
              <w:t>Specified</w:t>
            </w:r>
            <w:r w:rsidRPr="00C07365">
              <w:rPr>
                <w:kern w:val="18"/>
              </w:rPr>
              <w:br/>
              <w:t>Causes</w:t>
            </w:r>
            <w:r w:rsidRPr="00C07365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92938A2" w14:textId="77777777" w:rsidR="00C83E31" w:rsidRPr="00C07365" w:rsidRDefault="00C83E31" w:rsidP="00F84EA5">
            <w:pPr>
              <w:pStyle w:val="tablehead"/>
              <w:rPr>
                <w:kern w:val="18"/>
              </w:rPr>
            </w:pPr>
            <w:r w:rsidRPr="00C07365">
              <w:rPr>
                <w:kern w:val="18"/>
              </w:rPr>
              <w:br/>
            </w:r>
            <w:r w:rsidRPr="00C07365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D6E86B4" w14:textId="77777777" w:rsidR="00C83E31" w:rsidRPr="00C07365" w:rsidRDefault="00C83E31" w:rsidP="00F84EA5">
            <w:pPr>
              <w:pStyle w:val="tablehead"/>
              <w:rPr>
                <w:kern w:val="18"/>
              </w:rPr>
            </w:pPr>
            <w:r w:rsidRPr="00C07365">
              <w:rPr>
                <w:kern w:val="18"/>
              </w:rPr>
              <w:t>$500</w:t>
            </w:r>
            <w:r w:rsidRPr="00C07365">
              <w:rPr>
                <w:kern w:val="18"/>
              </w:rPr>
              <w:br/>
              <w:t>Ded.</w:t>
            </w:r>
            <w:r w:rsidRPr="00C07365">
              <w:rPr>
                <w:kern w:val="18"/>
              </w:rPr>
              <w:br/>
              <w:t>Coll.</w:t>
            </w:r>
          </w:p>
        </w:tc>
      </w:tr>
      <w:tr w:rsidR="00C83E31" w:rsidRPr="00C07365" w14:paraId="664174F9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F2A5667" w14:textId="77777777" w:rsidR="00C83E31" w:rsidRPr="00C07365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C07365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C83E31" w:rsidRPr="00C07365" w14:paraId="75C9FE7C" w14:textId="77777777" w:rsidTr="002C54CD">
        <w:trPr>
          <w:cantSplit/>
        </w:trPr>
        <w:tc>
          <w:tcPr>
            <w:tcW w:w="540" w:type="dxa"/>
            <w:gridSpan w:val="2"/>
          </w:tcPr>
          <w:p w14:paraId="78316033" w14:textId="77777777" w:rsidR="00C83E31" w:rsidRPr="00C07365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9448C60" w14:textId="77777777" w:rsidR="00C83E31" w:rsidRPr="00C07365" w:rsidRDefault="00C83E31" w:rsidP="00F84EA5">
            <w:pPr>
              <w:pStyle w:val="tabletext11"/>
              <w:rPr>
                <w:b/>
                <w:kern w:val="18"/>
              </w:rPr>
            </w:pPr>
            <w:r w:rsidRPr="00C07365">
              <w:rPr>
                <w:b/>
                <w:kern w:val="18"/>
              </w:rPr>
              <w:t>– Local And Intermediate – All Vehicles</w:t>
            </w:r>
          </w:p>
        </w:tc>
      </w:tr>
      <w:tr w:rsidR="00C83E31" w:rsidRPr="00C07365" w14:paraId="76EE0834" w14:textId="77777777" w:rsidTr="002C54CD">
        <w:trPr>
          <w:cantSplit/>
        </w:trPr>
        <w:tc>
          <w:tcPr>
            <w:tcW w:w="540" w:type="dxa"/>
            <w:gridSpan w:val="2"/>
          </w:tcPr>
          <w:p w14:paraId="6134E36A" w14:textId="77777777" w:rsidR="00C83E31" w:rsidRPr="00C07365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50549D3" w14:textId="77777777" w:rsidR="00C83E31" w:rsidRPr="00C07365" w:rsidRDefault="00C83E31" w:rsidP="00F84EA5">
            <w:pPr>
              <w:pStyle w:val="tabletext11"/>
              <w:rPr>
                <w:b/>
                <w:kern w:val="18"/>
              </w:rPr>
            </w:pPr>
            <w:r w:rsidRPr="00C07365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C83E31" w:rsidRPr="00C07365" w14:paraId="7BE7DA79" w14:textId="77777777" w:rsidTr="002C54CD">
        <w:trPr>
          <w:cantSplit/>
        </w:trPr>
        <w:tc>
          <w:tcPr>
            <w:tcW w:w="4860" w:type="dxa"/>
            <w:gridSpan w:val="3"/>
          </w:tcPr>
          <w:p w14:paraId="24BDA9F4" w14:textId="77777777" w:rsidR="00C83E31" w:rsidRPr="00C07365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B2DC13F" w14:textId="77777777" w:rsidR="00C83E31" w:rsidRPr="00C0736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07365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455B4BED" w14:textId="77777777" w:rsidR="00C83E31" w:rsidRPr="00C0736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07365">
              <w:rPr>
                <w:kern w:val="18"/>
              </w:rPr>
              <w:t>$    77</w:t>
            </w:r>
          </w:p>
        </w:tc>
        <w:tc>
          <w:tcPr>
            <w:tcW w:w="1500" w:type="dxa"/>
          </w:tcPr>
          <w:p w14:paraId="5A7CAC39" w14:textId="77777777" w:rsidR="00C83E31" w:rsidRPr="00C0736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07365">
              <w:rPr>
                <w:kern w:val="18"/>
              </w:rPr>
              <w:t>$   289</w:t>
            </w:r>
          </w:p>
        </w:tc>
      </w:tr>
      <w:tr w:rsidR="00C83E31" w:rsidRPr="00C07365" w14:paraId="2FD7B5BA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8B55703" w14:textId="77777777" w:rsidR="00C83E31" w:rsidRPr="00C07365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C07365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C83E31" w:rsidRPr="00C07365" w14:paraId="4E69253D" w14:textId="77777777" w:rsidTr="002C54CD">
        <w:trPr>
          <w:cantSplit/>
        </w:trPr>
        <w:tc>
          <w:tcPr>
            <w:tcW w:w="4860" w:type="dxa"/>
            <w:gridSpan w:val="3"/>
          </w:tcPr>
          <w:p w14:paraId="01637DC9" w14:textId="77777777" w:rsidR="00C83E31" w:rsidRPr="00C07365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0DD39FF" w14:textId="77777777" w:rsidR="00C83E31" w:rsidRPr="00C07365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206CB66" w14:textId="77777777" w:rsidR="00C83E31" w:rsidRPr="00C07365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9B5CC3C" w14:textId="77777777" w:rsidR="00C83E31" w:rsidRPr="00C07365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C07365" w14:paraId="424D2958" w14:textId="77777777" w:rsidTr="002C54CD">
        <w:trPr>
          <w:cantSplit/>
        </w:trPr>
        <w:tc>
          <w:tcPr>
            <w:tcW w:w="4860" w:type="dxa"/>
            <w:gridSpan w:val="3"/>
          </w:tcPr>
          <w:p w14:paraId="32C67059" w14:textId="77777777" w:rsidR="00C83E31" w:rsidRPr="00C07365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1D0E259" w14:textId="77777777" w:rsidR="00C83E31" w:rsidRPr="00C0736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07365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458825E8" w14:textId="77777777" w:rsidR="00C83E31" w:rsidRPr="00C0736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07365">
              <w:rPr>
                <w:kern w:val="18"/>
              </w:rPr>
              <w:t>$   106</w:t>
            </w:r>
          </w:p>
        </w:tc>
        <w:tc>
          <w:tcPr>
            <w:tcW w:w="1500" w:type="dxa"/>
          </w:tcPr>
          <w:p w14:paraId="13230A41" w14:textId="77777777" w:rsidR="00C83E31" w:rsidRPr="00C0736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07365">
              <w:rPr>
                <w:kern w:val="18"/>
              </w:rPr>
              <w:t>$   276</w:t>
            </w:r>
          </w:p>
        </w:tc>
      </w:tr>
      <w:tr w:rsidR="00C83E31" w:rsidRPr="00C07365" w14:paraId="6C4A5E75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537E49F" w14:textId="77777777" w:rsidR="00C83E31" w:rsidRPr="00C0736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07365" w14:paraId="0AE90225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C169F45" w14:textId="77777777" w:rsidR="00C83E31" w:rsidRPr="00C07365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C07365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C83E31" w:rsidRPr="00C07365" w14:paraId="54692F8C" w14:textId="77777777" w:rsidTr="002C54CD">
        <w:trPr>
          <w:cantSplit/>
        </w:trPr>
        <w:tc>
          <w:tcPr>
            <w:tcW w:w="540" w:type="dxa"/>
            <w:gridSpan w:val="2"/>
          </w:tcPr>
          <w:p w14:paraId="28040475" w14:textId="77777777" w:rsidR="00C83E31" w:rsidRPr="00C07365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D2BCD21" w14:textId="77777777" w:rsidR="00C83E31" w:rsidRPr="00C07365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C07365">
              <w:rPr>
                <w:b/>
                <w:caps/>
                <w:kern w:val="18"/>
              </w:rPr>
              <w:t>– taxicabs and limousines</w:t>
            </w:r>
          </w:p>
        </w:tc>
      </w:tr>
      <w:tr w:rsidR="00C83E31" w:rsidRPr="00C07365" w14:paraId="1C0223D8" w14:textId="77777777" w:rsidTr="002C54CD">
        <w:trPr>
          <w:cantSplit/>
        </w:trPr>
        <w:tc>
          <w:tcPr>
            <w:tcW w:w="4860" w:type="dxa"/>
            <w:gridSpan w:val="3"/>
          </w:tcPr>
          <w:p w14:paraId="6251EF6A" w14:textId="77777777" w:rsidR="00C83E31" w:rsidRPr="00C07365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C5AA260" w14:textId="77777777" w:rsidR="00C83E31" w:rsidRPr="00C0736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07365">
              <w:rPr>
                <w:kern w:val="18"/>
              </w:rPr>
              <w:t>$    93</w:t>
            </w:r>
          </w:p>
        </w:tc>
        <w:tc>
          <w:tcPr>
            <w:tcW w:w="1500" w:type="dxa"/>
          </w:tcPr>
          <w:p w14:paraId="3C143A28" w14:textId="77777777" w:rsidR="00C83E31" w:rsidRPr="00C0736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07365">
              <w:rPr>
                <w:kern w:val="18"/>
              </w:rPr>
              <w:t>$   117</w:t>
            </w:r>
          </w:p>
        </w:tc>
        <w:tc>
          <w:tcPr>
            <w:tcW w:w="1500" w:type="dxa"/>
          </w:tcPr>
          <w:p w14:paraId="6F07DEFB" w14:textId="77777777" w:rsidR="00C83E31" w:rsidRPr="00C0736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07365">
              <w:rPr>
                <w:kern w:val="18"/>
              </w:rPr>
              <w:t>$   650</w:t>
            </w:r>
          </w:p>
        </w:tc>
      </w:tr>
      <w:tr w:rsidR="00C83E31" w:rsidRPr="00C07365" w14:paraId="4583D2F3" w14:textId="77777777" w:rsidTr="002C54CD">
        <w:trPr>
          <w:cantSplit/>
        </w:trPr>
        <w:tc>
          <w:tcPr>
            <w:tcW w:w="540" w:type="dxa"/>
            <w:gridSpan w:val="2"/>
          </w:tcPr>
          <w:p w14:paraId="1925D53C" w14:textId="77777777" w:rsidR="00C83E31" w:rsidRPr="00C07365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B722860" w14:textId="77777777" w:rsidR="00C83E31" w:rsidRPr="00C07365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C07365">
              <w:rPr>
                <w:b/>
                <w:caps/>
                <w:kern w:val="18"/>
              </w:rPr>
              <w:t>– SCHOOL AND CHURCH BUSES</w:t>
            </w:r>
          </w:p>
        </w:tc>
      </w:tr>
      <w:tr w:rsidR="00C83E31" w:rsidRPr="00C07365" w14:paraId="525D8889" w14:textId="77777777" w:rsidTr="002C54CD">
        <w:trPr>
          <w:cantSplit/>
        </w:trPr>
        <w:tc>
          <w:tcPr>
            <w:tcW w:w="4860" w:type="dxa"/>
            <w:gridSpan w:val="3"/>
          </w:tcPr>
          <w:p w14:paraId="6D409994" w14:textId="77777777" w:rsidR="00C83E31" w:rsidRPr="00C07365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250B2C8" w14:textId="77777777" w:rsidR="00C83E31" w:rsidRPr="00C0736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07365"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14:paraId="4CE791C6" w14:textId="77777777" w:rsidR="00C83E31" w:rsidRPr="00C0736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07365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6AD04114" w14:textId="77777777" w:rsidR="00C83E31" w:rsidRPr="00C0736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07365">
              <w:rPr>
                <w:kern w:val="18"/>
              </w:rPr>
              <w:t>$   182</w:t>
            </w:r>
          </w:p>
        </w:tc>
      </w:tr>
      <w:tr w:rsidR="00C83E31" w:rsidRPr="00C07365" w14:paraId="2C221DE6" w14:textId="77777777" w:rsidTr="002C54CD">
        <w:trPr>
          <w:cantSplit/>
        </w:trPr>
        <w:tc>
          <w:tcPr>
            <w:tcW w:w="540" w:type="dxa"/>
            <w:gridSpan w:val="2"/>
          </w:tcPr>
          <w:p w14:paraId="694BDBBD" w14:textId="77777777" w:rsidR="00C83E31" w:rsidRPr="00C07365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E39D80D" w14:textId="77777777" w:rsidR="00C83E31" w:rsidRPr="00C07365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C07365">
              <w:rPr>
                <w:b/>
                <w:caps/>
                <w:kern w:val="18"/>
              </w:rPr>
              <w:t>– OTHER BUSES</w:t>
            </w:r>
          </w:p>
        </w:tc>
      </w:tr>
      <w:tr w:rsidR="00C83E31" w:rsidRPr="00C07365" w14:paraId="1F305299" w14:textId="77777777" w:rsidTr="002C54CD">
        <w:trPr>
          <w:cantSplit/>
        </w:trPr>
        <w:tc>
          <w:tcPr>
            <w:tcW w:w="4860" w:type="dxa"/>
            <w:gridSpan w:val="3"/>
          </w:tcPr>
          <w:p w14:paraId="33E1DCB8" w14:textId="77777777" w:rsidR="00C83E31" w:rsidRPr="00C07365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ADD425A" w14:textId="77777777" w:rsidR="00C83E31" w:rsidRPr="00C0736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07365"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14:paraId="154769CA" w14:textId="77777777" w:rsidR="00C83E31" w:rsidRPr="00C0736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07365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6FB21DDB" w14:textId="77777777" w:rsidR="00C83E31" w:rsidRPr="00C0736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07365">
              <w:rPr>
                <w:kern w:val="18"/>
              </w:rPr>
              <w:t>$   182</w:t>
            </w:r>
          </w:p>
        </w:tc>
      </w:tr>
      <w:tr w:rsidR="00C83E31" w:rsidRPr="00C07365" w14:paraId="20CF0717" w14:textId="77777777" w:rsidTr="002C54CD">
        <w:trPr>
          <w:cantSplit/>
        </w:trPr>
        <w:tc>
          <w:tcPr>
            <w:tcW w:w="540" w:type="dxa"/>
            <w:gridSpan w:val="2"/>
          </w:tcPr>
          <w:p w14:paraId="1BDD6AC3" w14:textId="77777777" w:rsidR="00C83E31" w:rsidRPr="00C07365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85570A4" w14:textId="77777777" w:rsidR="00C83E31" w:rsidRPr="00C07365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C07365">
              <w:rPr>
                <w:b/>
                <w:caps/>
                <w:kern w:val="18"/>
              </w:rPr>
              <w:t>– VAN POOLS</w:t>
            </w:r>
          </w:p>
        </w:tc>
      </w:tr>
      <w:tr w:rsidR="00C83E31" w:rsidRPr="00C07365" w14:paraId="3964E2F2" w14:textId="77777777" w:rsidTr="002C54CD">
        <w:trPr>
          <w:cantSplit/>
        </w:trPr>
        <w:tc>
          <w:tcPr>
            <w:tcW w:w="4860" w:type="dxa"/>
            <w:gridSpan w:val="3"/>
          </w:tcPr>
          <w:p w14:paraId="414FCA15" w14:textId="77777777" w:rsidR="00C83E31" w:rsidRPr="00C07365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D086178" w14:textId="77777777" w:rsidR="00C83E31" w:rsidRPr="00C0736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07365">
              <w:rPr>
                <w:kern w:val="18"/>
              </w:rPr>
              <w:t>$    93</w:t>
            </w:r>
          </w:p>
        </w:tc>
        <w:tc>
          <w:tcPr>
            <w:tcW w:w="1500" w:type="dxa"/>
          </w:tcPr>
          <w:p w14:paraId="35900A44" w14:textId="77777777" w:rsidR="00C83E31" w:rsidRPr="00C0736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07365">
              <w:rPr>
                <w:kern w:val="18"/>
              </w:rPr>
              <w:t>$   117</w:t>
            </w:r>
          </w:p>
        </w:tc>
        <w:tc>
          <w:tcPr>
            <w:tcW w:w="1500" w:type="dxa"/>
          </w:tcPr>
          <w:p w14:paraId="71E6AC17" w14:textId="77777777" w:rsidR="00C83E31" w:rsidRPr="00C07365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07365">
              <w:rPr>
                <w:kern w:val="18"/>
              </w:rPr>
              <w:t>$   650</w:t>
            </w:r>
          </w:p>
        </w:tc>
      </w:tr>
      <w:tr w:rsidR="00C83E31" w:rsidRPr="00C07365" w14:paraId="6D425119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E6329AA" w14:textId="77777777" w:rsidR="00C83E31" w:rsidRPr="00C0736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07365" w14:paraId="15B9F412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42E0D1E" w14:textId="77777777" w:rsidR="00C83E31" w:rsidRPr="00C0736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07365" w14:paraId="01662C00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19D5048C" w14:textId="77777777" w:rsidR="00C83E31" w:rsidRPr="00C07365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C0736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C1C3691" w14:textId="77777777" w:rsidR="00C83E31" w:rsidRPr="00C07365" w:rsidRDefault="00C83E31" w:rsidP="00F84EA5">
            <w:pPr>
              <w:pStyle w:val="tabletext11"/>
              <w:rPr>
                <w:kern w:val="18"/>
              </w:rPr>
            </w:pPr>
            <w:r w:rsidRPr="00C07365">
              <w:rPr>
                <w:kern w:val="18"/>
              </w:rPr>
              <w:t xml:space="preserve">For Other Than Zone-rated Trucks, Tractors and Trailers Classifications, refer to Rule </w:t>
            </w:r>
            <w:r w:rsidRPr="00C07365">
              <w:rPr>
                <w:rStyle w:val="rulelink"/>
              </w:rPr>
              <w:t>222.</w:t>
            </w:r>
            <w:r w:rsidRPr="00C07365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C07365" w14:paraId="68802200" w14:textId="77777777" w:rsidTr="002C54CD">
        <w:trPr>
          <w:cantSplit/>
        </w:trPr>
        <w:tc>
          <w:tcPr>
            <w:tcW w:w="220" w:type="dxa"/>
          </w:tcPr>
          <w:p w14:paraId="47B2AEE0" w14:textId="77777777" w:rsidR="00C83E31" w:rsidRPr="00C07365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C0736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CEBAE08" w14:textId="77777777" w:rsidR="00C83E31" w:rsidRPr="00C07365" w:rsidRDefault="00C83E31" w:rsidP="00F84EA5">
            <w:pPr>
              <w:pStyle w:val="tabletext11"/>
              <w:rPr>
                <w:kern w:val="18"/>
              </w:rPr>
            </w:pPr>
            <w:r w:rsidRPr="00C07365">
              <w:rPr>
                <w:kern w:val="18"/>
              </w:rPr>
              <w:t xml:space="preserve">For Private Passenger Types Classifications, refer to Rule </w:t>
            </w:r>
            <w:r w:rsidRPr="00C07365">
              <w:rPr>
                <w:rStyle w:val="rulelink"/>
              </w:rPr>
              <w:t>232.</w:t>
            </w:r>
            <w:r w:rsidRPr="00C07365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C07365" w14:paraId="6AFBD8B8" w14:textId="77777777" w:rsidTr="002C54CD">
        <w:trPr>
          <w:cantSplit/>
        </w:trPr>
        <w:tc>
          <w:tcPr>
            <w:tcW w:w="220" w:type="dxa"/>
          </w:tcPr>
          <w:p w14:paraId="16A54394" w14:textId="77777777" w:rsidR="00C83E31" w:rsidRPr="00C07365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C0736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D1E359E" w14:textId="77777777" w:rsidR="00C83E31" w:rsidRPr="00C07365" w:rsidRDefault="00C83E31" w:rsidP="00F84EA5">
            <w:pPr>
              <w:pStyle w:val="tabletext11"/>
              <w:rPr>
                <w:kern w:val="18"/>
              </w:rPr>
            </w:pPr>
            <w:r w:rsidRPr="00C07365">
              <w:rPr>
                <w:kern w:val="18"/>
              </w:rPr>
              <w:t xml:space="preserve">For Other Than Zone-rated Publics Autos, refer to Rule </w:t>
            </w:r>
            <w:r w:rsidRPr="00C07365">
              <w:rPr>
                <w:rStyle w:val="rulelink"/>
              </w:rPr>
              <w:t>239.</w:t>
            </w:r>
            <w:r w:rsidRPr="00C07365">
              <w:rPr>
                <w:rStyle w:val="rulelink"/>
                <w:b w:val="0"/>
              </w:rPr>
              <w:t xml:space="preserve"> for premium development</w:t>
            </w:r>
            <w:r w:rsidRPr="00C07365">
              <w:rPr>
                <w:rStyle w:val="rulelink"/>
              </w:rPr>
              <w:t>.</w:t>
            </w:r>
          </w:p>
        </w:tc>
      </w:tr>
      <w:tr w:rsidR="00C83E31" w:rsidRPr="00C07365" w14:paraId="5D697924" w14:textId="77777777" w:rsidTr="002C54CD">
        <w:trPr>
          <w:cantSplit/>
        </w:trPr>
        <w:tc>
          <w:tcPr>
            <w:tcW w:w="220" w:type="dxa"/>
          </w:tcPr>
          <w:p w14:paraId="5AB60161" w14:textId="77777777" w:rsidR="00C83E31" w:rsidRPr="00C07365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C0736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35FCDDE" w14:textId="77777777" w:rsidR="00C83E31" w:rsidRPr="00C07365" w:rsidRDefault="00C83E31" w:rsidP="00F84EA5">
            <w:pPr>
              <w:pStyle w:val="tabletext11"/>
              <w:rPr>
                <w:kern w:val="18"/>
              </w:rPr>
            </w:pPr>
            <w:r w:rsidRPr="00C07365">
              <w:rPr>
                <w:kern w:val="18"/>
              </w:rPr>
              <w:t xml:space="preserve">For Deductible factors, refer to Rule </w:t>
            </w:r>
            <w:r w:rsidRPr="00C07365">
              <w:rPr>
                <w:rStyle w:val="rulelink"/>
              </w:rPr>
              <w:t>298.</w:t>
            </w:r>
          </w:p>
        </w:tc>
      </w:tr>
      <w:tr w:rsidR="00C83E31" w:rsidRPr="00C07365" w14:paraId="27E2F6EC" w14:textId="77777777" w:rsidTr="002C54CD">
        <w:trPr>
          <w:cantSplit/>
        </w:trPr>
        <w:tc>
          <w:tcPr>
            <w:tcW w:w="220" w:type="dxa"/>
          </w:tcPr>
          <w:p w14:paraId="32593C76" w14:textId="77777777" w:rsidR="00C83E31" w:rsidRPr="00C07365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C0736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471414D" w14:textId="77777777" w:rsidR="00C83E31" w:rsidRPr="00C07365" w:rsidRDefault="00C83E31" w:rsidP="00F84EA5">
            <w:pPr>
              <w:pStyle w:val="tabletext11"/>
              <w:rPr>
                <w:kern w:val="18"/>
              </w:rPr>
            </w:pPr>
            <w:r w:rsidRPr="00C07365">
              <w:rPr>
                <w:kern w:val="18"/>
              </w:rPr>
              <w:t xml:space="preserve">For Vehicle Value factors, refer to Rule </w:t>
            </w:r>
            <w:r w:rsidRPr="00C07365">
              <w:rPr>
                <w:rStyle w:val="rulelink"/>
              </w:rPr>
              <w:t>301.</w:t>
            </w:r>
          </w:p>
        </w:tc>
      </w:tr>
      <w:tr w:rsidR="00C83E31" w:rsidRPr="00C07365" w14:paraId="2E5564E6" w14:textId="77777777" w:rsidTr="002C54CD">
        <w:trPr>
          <w:cantSplit/>
        </w:trPr>
        <w:tc>
          <w:tcPr>
            <w:tcW w:w="220" w:type="dxa"/>
          </w:tcPr>
          <w:p w14:paraId="49278E4E" w14:textId="77777777" w:rsidR="00C83E31" w:rsidRPr="00C07365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D8B269F" w14:textId="77777777" w:rsidR="00C83E31" w:rsidRPr="00C0736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07365" w14:paraId="3704082C" w14:textId="77777777" w:rsidTr="002C54CD">
        <w:trPr>
          <w:cantSplit/>
        </w:trPr>
        <w:tc>
          <w:tcPr>
            <w:tcW w:w="220" w:type="dxa"/>
          </w:tcPr>
          <w:p w14:paraId="1D0C9BCE" w14:textId="77777777" w:rsidR="00C83E31" w:rsidRPr="00C07365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C1F5EC" w14:textId="77777777" w:rsidR="00C83E31" w:rsidRPr="00C0736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07365" w14:paraId="680BCB7B" w14:textId="77777777" w:rsidTr="002C54CD">
        <w:trPr>
          <w:cantSplit/>
        </w:trPr>
        <w:tc>
          <w:tcPr>
            <w:tcW w:w="220" w:type="dxa"/>
          </w:tcPr>
          <w:p w14:paraId="30BA449F" w14:textId="77777777" w:rsidR="00C83E31" w:rsidRPr="00C07365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4E749EC" w14:textId="77777777" w:rsidR="00C83E31" w:rsidRPr="00C0736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07365" w14:paraId="47C2EE9A" w14:textId="77777777" w:rsidTr="002C54CD">
        <w:trPr>
          <w:cantSplit/>
        </w:trPr>
        <w:tc>
          <w:tcPr>
            <w:tcW w:w="220" w:type="dxa"/>
          </w:tcPr>
          <w:p w14:paraId="278A2B7D" w14:textId="77777777" w:rsidR="00C83E31" w:rsidRPr="00C07365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AB33346" w14:textId="77777777" w:rsidR="00C83E31" w:rsidRPr="00C0736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07365" w14:paraId="26C3310B" w14:textId="77777777" w:rsidTr="002C54CD">
        <w:trPr>
          <w:cantSplit/>
        </w:trPr>
        <w:tc>
          <w:tcPr>
            <w:tcW w:w="220" w:type="dxa"/>
          </w:tcPr>
          <w:p w14:paraId="1C48729F" w14:textId="77777777" w:rsidR="00C83E31" w:rsidRPr="00C07365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620E16" w14:textId="77777777" w:rsidR="00C83E31" w:rsidRPr="00C0736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07365" w14:paraId="105DB191" w14:textId="77777777" w:rsidTr="002C54CD">
        <w:trPr>
          <w:cantSplit/>
        </w:trPr>
        <w:tc>
          <w:tcPr>
            <w:tcW w:w="220" w:type="dxa"/>
          </w:tcPr>
          <w:p w14:paraId="293D3EAD" w14:textId="77777777" w:rsidR="00C83E31" w:rsidRPr="00C07365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D9A37DC" w14:textId="77777777" w:rsidR="00C83E31" w:rsidRPr="00C0736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07365" w14:paraId="2B7DD9F5" w14:textId="77777777" w:rsidTr="002C54CD">
        <w:trPr>
          <w:cantSplit/>
        </w:trPr>
        <w:tc>
          <w:tcPr>
            <w:tcW w:w="220" w:type="dxa"/>
          </w:tcPr>
          <w:p w14:paraId="7571B574" w14:textId="77777777" w:rsidR="00C83E31" w:rsidRPr="00C07365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64B22AC" w14:textId="77777777" w:rsidR="00C83E31" w:rsidRPr="00C0736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07365" w14:paraId="40D59FA0" w14:textId="77777777" w:rsidTr="002C54CD">
        <w:trPr>
          <w:cantSplit/>
        </w:trPr>
        <w:tc>
          <w:tcPr>
            <w:tcW w:w="220" w:type="dxa"/>
          </w:tcPr>
          <w:p w14:paraId="161F4BB2" w14:textId="77777777" w:rsidR="00C83E31" w:rsidRPr="00C07365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9A7AE46" w14:textId="77777777" w:rsidR="00C83E31" w:rsidRPr="00C0736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07365" w14:paraId="449EA7A0" w14:textId="77777777" w:rsidTr="002C54CD">
        <w:trPr>
          <w:cantSplit/>
        </w:trPr>
        <w:tc>
          <w:tcPr>
            <w:tcW w:w="220" w:type="dxa"/>
          </w:tcPr>
          <w:p w14:paraId="5E59A20D" w14:textId="77777777" w:rsidR="00C83E31" w:rsidRPr="00C07365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FAAC043" w14:textId="77777777" w:rsidR="00C83E31" w:rsidRPr="00C07365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07365" w14:paraId="2F2AC9D4" w14:textId="77777777" w:rsidTr="002C54CD">
        <w:trPr>
          <w:cantSplit/>
        </w:trPr>
        <w:tc>
          <w:tcPr>
            <w:tcW w:w="220" w:type="dxa"/>
          </w:tcPr>
          <w:p w14:paraId="15918470" w14:textId="77777777" w:rsidR="00C83E31" w:rsidRPr="00C07365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A9271F7" w14:textId="77777777" w:rsidR="00C83E31" w:rsidRPr="00C07365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178D8D3B" w14:textId="77777777" w:rsidR="00C83E31" w:rsidRDefault="00C83E31" w:rsidP="00F84EA5">
      <w:pPr>
        <w:pStyle w:val="isonormal"/>
      </w:pPr>
    </w:p>
    <w:p w14:paraId="2C6FC14A" w14:textId="77777777" w:rsidR="00C83E31" w:rsidRDefault="00C83E31" w:rsidP="00F84EA5">
      <w:pPr>
        <w:pStyle w:val="isonormal"/>
        <w:jc w:val="left"/>
      </w:pPr>
    </w:p>
    <w:p w14:paraId="5656F7D7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16EE9A4" w14:textId="77777777" w:rsidR="00C83E31" w:rsidRPr="00CF7CD6" w:rsidRDefault="00C83E31" w:rsidP="00F84EA5">
      <w:pPr>
        <w:pStyle w:val="subcap"/>
      </w:pPr>
      <w:r w:rsidRPr="00CF7CD6">
        <w:lastRenderedPageBreak/>
        <w:t>TERRITORY 138</w:t>
      </w:r>
    </w:p>
    <w:p w14:paraId="7706200D" w14:textId="77777777" w:rsidR="00C83E31" w:rsidRPr="00CF7CD6" w:rsidRDefault="00C83E31" w:rsidP="00F84EA5">
      <w:pPr>
        <w:pStyle w:val="subcap2"/>
      </w:pPr>
      <w:r w:rsidRPr="00CF7CD6">
        <w:t>PHYS DAM</w:t>
      </w:r>
    </w:p>
    <w:p w14:paraId="41088D02" w14:textId="77777777" w:rsidR="00C83E31" w:rsidRPr="00CF7CD6" w:rsidRDefault="00C83E31" w:rsidP="00F84EA5">
      <w:pPr>
        <w:pStyle w:val="isonormal"/>
      </w:pPr>
    </w:p>
    <w:p w14:paraId="001649FE" w14:textId="77777777" w:rsidR="00C83E31" w:rsidRPr="00CF7CD6" w:rsidRDefault="00C83E31" w:rsidP="00F84EA5">
      <w:pPr>
        <w:pStyle w:val="isonormal"/>
        <w:sectPr w:rsidR="00C83E31" w:rsidRPr="00CF7CD6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C83E31" w:rsidRPr="00CF7CD6" w14:paraId="7EEB8235" w14:textId="77777777" w:rsidTr="002C54C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2213497" w14:textId="77777777" w:rsidR="00C83E31" w:rsidRPr="00CF7CD6" w:rsidRDefault="00C83E31" w:rsidP="00F84EA5">
            <w:pPr>
              <w:pStyle w:val="tablehead"/>
              <w:rPr>
                <w:kern w:val="18"/>
              </w:rPr>
            </w:pPr>
            <w:r w:rsidRPr="00CF7CD6">
              <w:rPr>
                <w:kern w:val="18"/>
              </w:rPr>
              <w:t>PHYSICAL DAMAGE</w:t>
            </w:r>
            <w:r w:rsidRPr="00CF7CD6">
              <w:rPr>
                <w:kern w:val="18"/>
              </w:rPr>
              <w:br/>
              <w:t>Original Cost New Range</w:t>
            </w:r>
            <w:r w:rsidRPr="00CF7CD6">
              <w:rPr>
                <w:kern w:val="18"/>
              </w:rPr>
              <w:br/>
              <w:t>$25,000 – 29,999</w:t>
            </w:r>
          </w:p>
        </w:tc>
      </w:tr>
      <w:tr w:rsidR="00C83E31" w:rsidRPr="00CF7CD6" w14:paraId="13677E2E" w14:textId="77777777" w:rsidTr="002C54C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BEF34C0" w14:textId="77777777" w:rsidR="00C83E31" w:rsidRPr="00CF7CD6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2C76938" w14:textId="77777777" w:rsidR="00C83E31" w:rsidRPr="00CF7CD6" w:rsidRDefault="00C83E31" w:rsidP="00F84EA5">
            <w:pPr>
              <w:pStyle w:val="tablehead"/>
              <w:rPr>
                <w:kern w:val="18"/>
              </w:rPr>
            </w:pPr>
            <w:r w:rsidRPr="00CF7CD6">
              <w:rPr>
                <w:kern w:val="18"/>
              </w:rPr>
              <w:t>Specified</w:t>
            </w:r>
            <w:r w:rsidRPr="00CF7CD6">
              <w:rPr>
                <w:kern w:val="18"/>
              </w:rPr>
              <w:br/>
              <w:t>Causes</w:t>
            </w:r>
            <w:r w:rsidRPr="00CF7CD6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71C370E" w14:textId="77777777" w:rsidR="00C83E31" w:rsidRPr="00CF7CD6" w:rsidRDefault="00C83E31" w:rsidP="00F84EA5">
            <w:pPr>
              <w:pStyle w:val="tablehead"/>
              <w:rPr>
                <w:kern w:val="18"/>
              </w:rPr>
            </w:pPr>
            <w:r w:rsidRPr="00CF7CD6">
              <w:rPr>
                <w:kern w:val="18"/>
              </w:rPr>
              <w:br/>
            </w:r>
            <w:r w:rsidRPr="00CF7CD6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078BFEB" w14:textId="77777777" w:rsidR="00C83E31" w:rsidRPr="00CF7CD6" w:rsidRDefault="00C83E31" w:rsidP="00F84EA5">
            <w:pPr>
              <w:pStyle w:val="tablehead"/>
              <w:rPr>
                <w:kern w:val="18"/>
              </w:rPr>
            </w:pPr>
            <w:r w:rsidRPr="00CF7CD6">
              <w:rPr>
                <w:kern w:val="18"/>
              </w:rPr>
              <w:t>$500</w:t>
            </w:r>
            <w:r w:rsidRPr="00CF7CD6">
              <w:rPr>
                <w:kern w:val="18"/>
              </w:rPr>
              <w:br/>
              <w:t>Ded.</w:t>
            </w:r>
            <w:r w:rsidRPr="00CF7CD6">
              <w:rPr>
                <w:kern w:val="18"/>
              </w:rPr>
              <w:br/>
              <w:t>Coll.</w:t>
            </w:r>
          </w:p>
        </w:tc>
      </w:tr>
      <w:tr w:rsidR="00C83E31" w:rsidRPr="00CF7CD6" w14:paraId="7FB9ACBA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4605C18" w14:textId="77777777" w:rsidR="00C83E31" w:rsidRPr="00CF7CD6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CF7CD6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C83E31" w:rsidRPr="00CF7CD6" w14:paraId="1D51D56D" w14:textId="77777777" w:rsidTr="002C54CD">
        <w:trPr>
          <w:cantSplit/>
        </w:trPr>
        <w:tc>
          <w:tcPr>
            <w:tcW w:w="540" w:type="dxa"/>
            <w:gridSpan w:val="2"/>
          </w:tcPr>
          <w:p w14:paraId="11245BA0" w14:textId="77777777" w:rsidR="00C83E31" w:rsidRPr="00CF7CD6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ADBCCF0" w14:textId="77777777" w:rsidR="00C83E31" w:rsidRPr="00CF7CD6" w:rsidRDefault="00C83E31" w:rsidP="00F84EA5">
            <w:pPr>
              <w:pStyle w:val="tabletext11"/>
              <w:rPr>
                <w:b/>
                <w:kern w:val="18"/>
              </w:rPr>
            </w:pPr>
            <w:r w:rsidRPr="00CF7CD6">
              <w:rPr>
                <w:b/>
                <w:kern w:val="18"/>
              </w:rPr>
              <w:t>– Local And Intermediate – All Vehicles</w:t>
            </w:r>
          </w:p>
        </w:tc>
      </w:tr>
      <w:tr w:rsidR="00C83E31" w:rsidRPr="00CF7CD6" w14:paraId="0BD2A4DE" w14:textId="77777777" w:rsidTr="002C54CD">
        <w:trPr>
          <w:cantSplit/>
        </w:trPr>
        <w:tc>
          <w:tcPr>
            <w:tcW w:w="540" w:type="dxa"/>
            <w:gridSpan w:val="2"/>
          </w:tcPr>
          <w:p w14:paraId="67757FF3" w14:textId="77777777" w:rsidR="00C83E31" w:rsidRPr="00CF7CD6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1BA86D0" w14:textId="77777777" w:rsidR="00C83E31" w:rsidRPr="00CF7CD6" w:rsidRDefault="00C83E31" w:rsidP="00F84EA5">
            <w:pPr>
              <w:pStyle w:val="tabletext11"/>
              <w:rPr>
                <w:b/>
                <w:kern w:val="18"/>
              </w:rPr>
            </w:pPr>
            <w:r w:rsidRPr="00CF7CD6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C83E31" w:rsidRPr="00CF7CD6" w14:paraId="44B4BB41" w14:textId="77777777" w:rsidTr="002C54CD">
        <w:trPr>
          <w:cantSplit/>
        </w:trPr>
        <w:tc>
          <w:tcPr>
            <w:tcW w:w="4860" w:type="dxa"/>
            <w:gridSpan w:val="3"/>
          </w:tcPr>
          <w:p w14:paraId="2B0BA12E" w14:textId="77777777" w:rsidR="00C83E31" w:rsidRPr="00CF7CD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83334F4" w14:textId="77777777" w:rsidR="00C83E31" w:rsidRPr="00CF7CD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F7CD6"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14:paraId="5F836D46" w14:textId="77777777" w:rsidR="00C83E31" w:rsidRPr="00CF7CD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F7CD6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5004015A" w14:textId="77777777" w:rsidR="00C83E31" w:rsidRPr="00CF7CD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F7CD6">
              <w:rPr>
                <w:kern w:val="18"/>
              </w:rPr>
              <w:t>$   191</w:t>
            </w:r>
          </w:p>
        </w:tc>
      </w:tr>
      <w:tr w:rsidR="00C83E31" w:rsidRPr="00CF7CD6" w14:paraId="2ECD432E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480731E" w14:textId="77777777" w:rsidR="00C83E31" w:rsidRPr="00CF7CD6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CF7CD6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C83E31" w:rsidRPr="00CF7CD6" w14:paraId="28F8C1BA" w14:textId="77777777" w:rsidTr="002C54CD">
        <w:trPr>
          <w:cantSplit/>
        </w:trPr>
        <w:tc>
          <w:tcPr>
            <w:tcW w:w="4860" w:type="dxa"/>
            <w:gridSpan w:val="3"/>
          </w:tcPr>
          <w:p w14:paraId="13970A2A" w14:textId="77777777" w:rsidR="00C83E31" w:rsidRPr="00CF7CD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46DA78E" w14:textId="77777777" w:rsidR="00C83E31" w:rsidRPr="00CF7CD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DC1B234" w14:textId="77777777" w:rsidR="00C83E31" w:rsidRPr="00CF7CD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ADE3089" w14:textId="77777777" w:rsidR="00C83E31" w:rsidRPr="00CF7CD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CF7CD6" w14:paraId="24FD2A43" w14:textId="77777777" w:rsidTr="002C54CD">
        <w:trPr>
          <w:cantSplit/>
        </w:trPr>
        <w:tc>
          <w:tcPr>
            <w:tcW w:w="4860" w:type="dxa"/>
            <w:gridSpan w:val="3"/>
          </w:tcPr>
          <w:p w14:paraId="6A2CBAC2" w14:textId="77777777" w:rsidR="00C83E31" w:rsidRPr="00CF7CD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1059B89" w14:textId="77777777" w:rsidR="00C83E31" w:rsidRPr="00CF7CD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F7CD6">
              <w:rPr>
                <w:kern w:val="18"/>
              </w:rPr>
              <w:t>$    87</w:t>
            </w:r>
          </w:p>
        </w:tc>
        <w:tc>
          <w:tcPr>
            <w:tcW w:w="1500" w:type="dxa"/>
          </w:tcPr>
          <w:p w14:paraId="5F2CC8A9" w14:textId="77777777" w:rsidR="00C83E31" w:rsidRPr="00CF7CD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F7CD6">
              <w:rPr>
                <w:kern w:val="18"/>
              </w:rPr>
              <w:t>$   110</w:t>
            </w:r>
          </w:p>
        </w:tc>
        <w:tc>
          <w:tcPr>
            <w:tcW w:w="1500" w:type="dxa"/>
          </w:tcPr>
          <w:p w14:paraId="541AD8D4" w14:textId="77777777" w:rsidR="00C83E31" w:rsidRPr="00CF7CD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F7CD6">
              <w:rPr>
                <w:kern w:val="18"/>
              </w:rPr>
              <w:t>$   321</w:t>
            </w:r>
          </w:p>
        </w:tc>
      </w:tr>
      <w:tr w:rsidR="00C83E31" w:rsidRPr="00CF7CD6" w14:paraId="200D4F82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F4B1FBD" w14:textId="77777777" w:rsidR="00C83E31" w:rsidRPr="00CF7CD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F7CD6" w14:paraId="2CBFF910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9AFEA65" w14:textId="77777777" w:rsidR="00C83E31" w:rsidRPr="00CF7CD6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CF7CD6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C83E31" w:rsidRPr="00CF7CD6" w14:paraId="6E1C9574" w14:textId="77777777" w:rsidTr="002C54CD">
        <w:trPr>
          <w:cantSplit/>
        </w:trPr>
        <w:tc>
          <w:tcPr>
            <w:tcW w:w="540" w:type="dxa"/>
            <w:gridSpan w:val="2"/>
          </w:tcPr>
          <w:p w14:paraId="5BC2A284" w14:textId="77777777" w:rsidR="00C83E31" w:rsidRPr="00CF7CD6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4E19BA3" w14:textId="77777777" w:rsidR="00C83E31" w:rsidRPr="00CF7CD6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CF7CD6">
              <w:rPr>
                <w:b/>
                <w:caps/>
                <w:kern w:val="18"/>
              </w:rPr>
              <w:t>– taxicabs and limousines</w:t>
            </w:r>
          </w:p>
        </w:tc>
      </w:tr>
      <w:tr w:rsidR="00C83E31" w:rsidRPr="00CF7CD6" w14:paraId="1AEFB11F" w14:textId="77777777" w:rsidTr="002C54CD">
        <w:trPr>
          <w:cantSplit/>
        </w:trPr>
        <w:tc>
          <w:tcPr>
            <w:tcW w:w="4860" w:type="dxa"/>
            <w:gridSpan w:val="3"/>
          </w:tcPr>
          <w:p w14:paraId="599E69CB" w14:textId="77777777" w:rsidR="00C83E31" w:rsidRPr="00CF7CD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D4D64E4" w14:textId="77777777" w:rsidR="00C83E31" w:rsidRPr="00CF7CD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F7CD6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0D2457FF" w14:textId="77777777" w:rsidR="00C83E31" w:rsidRPr="00CF7CD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F7CD6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46508AF5" w14:textId="77777777" w:rsidR="00C83E31" w:rsidRPr="00CF7CD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F7CD6">
              <w:rPr>
                <w:kern w:val="18"/>
              </w:rPr>
              <w:t>$   430</w:t>
            </w:r>
          </w:p>
        </w:tc>
      </w:tr>
      <w:tr w:rsidR="00C83E31" w:rsidRPr="00CF7CD6" w14:paraId="5CC1454E" w14:textId="77777777" w:rsidTr="002C54CD">
        <w:trPr>
          <w:cantSplit/>
        </w:trPr>
        <w:tc>
          <w:tcPr>
            <w:tcW w:w="540" w:type="dxa"/>
            <w:gridSpan w:val="2"/>
          </w:tcPr>
          <w:p w14:paraId="786ABD1D" w14:textId="77777777" w:rsidR="00C83E31" w:rsidRPr="00CF7CD6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1E5ECFC" w14:textId="77777777" w:rsidR="00C83E31" w:rsidRPr="00CF7CD6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CF7CD6">
              <w:rPr>
                <w:b/>
                <w:caps/>
                <w:kern w:val="18"/>
              </w:rPr>
              <w:t>– SCHOOL AND CHURCH BUSES</w:t>
            </w:r>
          </w:p>
        </w:tc>
      </w:tr>
      <w:tr w:rsidR="00C83E31" w:rsidRPr="00CF7CD6" w14:paraId="4182C89F" w14:textId="77777777" w:rsidTr="002C54CD">
        <w:trPr>
          <w:cantSplit/>
        </w:trPr>
        <w:tc>
          <w:tcPr>
            <w:tcW w:w="4860" w:type="dxa"/>
            <w:gridSpan w:val="3"/>
          </w:tcPr>
          <w:p w14:paraId="7D8C9F4B" w14:textId="77777777" w:rsidR="00C83E31" w:rsidRPr="00CF7CD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6C7F7E9" w14:textId="77777777" w:rsidR="00C83E31" w:rsidRPr="00CF7CD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F7CD6">
              <w:rPr>
                <w:kern w:val="18"/>
              </w:rPr>
              <w:t>$    37</w:t>
            </w:r>
          </w:p>
        </w:tc>
        <w:tc>
          <w:tcPr>
            <w:tcW w:w="1500" w:type="dxa"/>
          </w:tcPr>
          <w:p w14:paraId="107E5C45" w14:textId="77777777" w:rsidR="00C83E31" w:rsidRPr="00CF7CD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F7CD6">
              <w:rPr>
                <w:kern w:val="18"/>
              </w:rPr>
              <w:t>$    47</w:t>
            </w:r>
          </w:p>
        </w:tc>
        <w:tc>
          <w:tcPr>
            <w:tcW w:w="1500" w:type="dxa"/>
          </w:tcPr>
          <w:p w14:paraId="5AA68680" w14:textId="77777777" w:rsidR="00C83E31" w:rsidRPr="00CF7CD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F7CD6">
              <w:rPr>
                <w:kern w:val="18"/>
              </w:rPr>
              <w:t>$   120</w:t>
            </w:r>
          </w:p>
        </w:tc>
      </w:tr>
      <w:tr w:rsidR="00C83E31" w:rsidRPr="00CF7CD6" w14:paraId="3EA034C6" w14:textId="77777777" w:rsidTr="002C54CD">
        <w:trPr>
          <w:cantSplit/>
        </w:trPr>
        <w:tc>
          <w:tcPr>
            <w:tcW w:w="540" w:type="dxa"/>
            <w:gridSpan w:val="2"/>
          </w:tcPr>
          <w:p w14:paraId="515759B9" w14:textId="77777777" w:rsidR="00C83E31" w:rsidRPr="00CF7CD6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F19DF82" w14:textId="77777777" w:rsidR="00C83E31" w:rsidRPr="00CF7CD6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CF7CD6">
              <w:rPr>
                <w:b/>
                <w:caps/>
                <w:kern w:val="18"/>
              </w:rPr>
              <w:t>– OTHER BUSES</w:t>
            </w:r>
          </w:p>
        </w:tc>
      </w:tr>
      <w:tr w:rsidR="00C83E31" w:rsidRPr="00CF7CD6" w14:paraId="10E2DFD0" w14:textId="77777777" w:rsidTr="002C54CD">
        <w:trPr>
          <w:cantSplit/>
        </w:trPr>
        <w:tc>
          <w:tcPr>
            <w:tcW w:w="4860" w:type="dxa"/>
            <w:gridSpan w:val="3"/>
          </w:tcPr>
          <w:p w14:paraId="231572C3" w14:textId="77777777" w:rsidR="00C83E31" w:rsidRPr="00CF7CD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8E06CB9" w14:textId="77777777" w:rsidR="00C83E31" w:rsidRPr="00CF7CD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F7CD6">
              <w:rPr>
                <w:kern w:val="18"/>
              </w:rPr>
              <w:t>$    37</w:t>
            </w:r>
          </w:p>
        </w:tc>
        <w:tc>
          <w:tcPr>
            <w:tcW w:w="1500" w:type="dxa"/>
          </w:tcPr>
          <w:p w14:paraId="24B7AC6E" w14:textId="77777777" w:rsidR="00C83E31" w:rsidRPr="00CF7CD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F7CD6">
              <w:rPr>
                <w:kern w:val="18"/>
              </w:rPr>
              <w:t>$    47</w:t>
            </w:r>
          </w:p>
        </w:tc>
        <w:tc>
          <w:tcPr>
            <w:tcW w:w="1500" w:type="dxa"/>
          </w:tcPr>
          <w:p w14:paraId="355ECCC8" w14:textId="77777777" w:rsidR="00C83E31" w:rsidRPr="00CF7CD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F7CD6">
              <w:rPr>
                <w:kern w:val="18"/>
              </w:rPr>
              <w:t>$   120</w:t>
            </w:r>
          </w:p>
        </w:tc>
      </w:tr>
      <w:tr w:rsidR="00C83E31" w:rsidRPr="00CF7CD6" w14:paraId="752EB456" w14:textId="77777777" w:rsidTr="002C54CD">
        <w:trPr>
          <w:cantSplit/>
        </w:trPr>
        <w:tc>
          <w:tcPr>
            <w:tcW w:w="540" w:type="dxa"/>
            <w:gridSpan w:val="2"/>
          </w:tcPr>
          <w:p w14:paraId="6AB0E927" w14:textId="77777777" w:rsidR="00C83E31" w:rsidRPr="00CF7CD6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FED7F05" w14:textId="77777777" w:rsidR="00C83E31" w:rsidRPr="00CF7CD6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CF7CD6">
              <w:rPr>
                <w:b/>
                <w:caps/>
                <w:kern w:val="18"/>
              </w:rPr>
              <w:t>– VAN POOLS</w:t>
            </w:r>
          </w:p>
        </w:tc>
      </w:tr>
      <w:tr w:rsidR="00C83E31" w:rsidRPr="00CF7CD6" w14:paraId="2D514A20" w14:textId="77777777" w:rsidTr="002C54CD">
        <w:trPr>
          <w:cantSplit/>
        </w:trPr>
        <w:tc>
          <w:tcPr>
            <w:tcW w:w="4860" w:type="dxa"/>
            <w:gridSpan w:val="3"/>
          </w:tcPr>
          <w:p w14:paraId="1BC93910" w14:textId="77777777" w:rsidR="00C83E31" w:rsidRPr="00CF7CD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19ECAFF" w14:textId="77777777" w:rsidR="00C83E31" w:rsidRPr="00CF7CD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F7CD6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13DE443F" w14:textId="77777777" w:rsidR="00C83E31" w:rsidRPr="00CF7CD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F7CD6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50ECF3C9" w14:textId="77777777" w:rsidR="00C83E31" w:rsidRPr="00CF7CD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F7CD6">
              <w:rPr>
                <w:kern w:val="18"/>
              </w:rPr>
              <w:t>$   430</w:t>
            </w:r>
          </w:p>
        </w:tc>
      </w:tr>
      <w:tr w:rsidR="00C83E31" w:rsidRPr="00CF7CD6" w14:paraId="5B97C7A1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2957AE1" w14:textId="77777777" w:rsidR="00C83E31" w:rsidRPr="00CF7CD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F7CD6" w14:paraId="65EE36DC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8D246AD" w14:textId="77777777" w:rsidR="00C83E31" w:rsidRPr="00CF7CD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F7CD6" w14:paraId="79B2D911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7EBB71DB" w14:textId="77777777" w:rsidR="00C83E31" w:rsidRPr="00CF7CD6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CF7CD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80BD9E3" w14:textId="77777777" w:rsidR="00C83E31" w:rsidRPr="00CF7CD6" w:rsidRDefault="00C83E31" w:rsidP="00F84EA5">
            <w:pPr>
              <w:pStyle w:val="tabletext11"/>
              <w:rPr>
                <w:kern w:val="18"/>
              </w:rPr>
            </w:pPr>
            <w:r w:rsidRPr="00CF7CD6">
              <w:rPr>
                <w:kern w:val="18"/>
              </w:rPr>
              <w:t xml:space="preserve">For Other Than Zone-rated Trucks, Tractors and Trailers Classifications, refer to Rule </w:t>
            </w:r>
            <w:r w:rsidRPr="00CF7CD6">
              <w:rPr>
                <w:rStyle w:val="rulelink"/>
              </w:rPr>
              <w:t>222.</w:t>
            </w:r>
            <w:r w:rsidRPr="00CF7CD6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CF7CD6" w14:paraId="3090DC15" w14:textId="77777777" w:rsidTr="002C54CD">
        <w:trPr>
          <w:cantSplit/>
        </w:trPr>
        <w:tc>
          <w:tcPr>
            <w:tcW w:w="220" w:type="dxa"/>
          </w:tcPr>
          <w:p w14:paraId="5D3E47E7" w14:textId="77777777" w:rsidR="00C83E31" w:rsidRPr="00CF7CD6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CF7CD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95943F5" w14:textId="77777777" w:rsidR="00C83E31" w:rsidRPr="00CF7CD6" w:rsidRDefault="00C83E31" w:rsidP="00F84EA5">
            <w:pPr>
              <w:pStyle w:val="tabletext11"/>
              <w:rPr>
                <w:kern w:val="18"/>
              </w:rPr>
            </w:pPr>
            <w:r w:rsidRPr="00CF7CD6">
              <w:rPr>
                <w:kern w:val="18"/>
              </w:rPr>
              <w:t xml:space="preserve">For Private Passenger Types Classifications, refer to Rule </w:t>
            </w:r>
            <w:r w:rsidRPr="00CF7CD6">
              <w:rPr>
                <w:rStyle w:val="rulelink"/>
              </w:rPr>
              <w:t>232.</w:t>
            </w:r>
            <w:r w:rsidRPr="00CF7CD6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CF7CD6" w14:paraId="2F5D52FC" w14:textId="77777777" w:rsidTr="002C54CD">
        <w:trPr>
          <w:cantSplit/>
        </w:trPr>
        <w:tc>
          <w:tcPr>
            <w:tcW w:w="220" w:type="dxa"/>
          </w:tcPr>
          <w:p w14:paraId="4057CF72" w14:textId="77777777" w:rsidR="00C83E31" w:rsidRPr="00CF7CD6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CF7CD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3BE1CA3" w14:textId="77777777" w:rsidR="00C83E31" w:rsidRPr="00CF7CD6" w:rsidRDefault="00C83E31" w:rsidP="00F84EA5">
            <w:pPr>
              <w:pStyle w:val="tabletext11"/>
              <w:rPr>
                <w:kern w:val="18"/>
              </w:rPr>
            </w:pPr>
            <w:r w:rsidRPr="00CF7CD6">
              <w:rPr>
                <w:kern w:val="18"/>
              </w:rPr>
              <w:t xml:space="preserve">For Other Than Zone-rated Publics Autos, refer to Rule </w:t>
            </w:r>
            <w:r w:rsidRPr="00CF7CD6">
              <w:rPr>
                <w:rStyle w:val="rulelink"/>
              </w:rPr>
              <w:t>239.</w:t>
            </w:r>
            <w:r w:rsidRPr="00CF7CD6">
              <w:rPr>
                <w:rStyle w:val="rulelink"/>
                <w:b w:val="0"/>
              </w:rPr>
              <w:t xml:space="preserve"> for premium development</w:t>
            </w:r>
            <w:r w:rsidRPr="00CF7CD6">
              <w:rPr>
                <w:rStyle w:val="rulelink"/>
              </w:rPr>
              <w:t>.</w:t>
            </w:r>
          </w:p>
        </w:tc>
      </w:tr>
      <w:tr w:rsidR="00C83E31" w:rsidRPr="00CF7CD6" w14:paraId="3DD75417" w14:textId="77777777" w:rsidTr="002C54CD">
        <w:trPr>
          <w:cantSplit/>
        </w:trPr>
        <w:tc>
          <w:tcPr>
            <w:tcW w:w="220" w:type="dxa"/>
          </w:tcPr>
          <w:p w14:paraId="2A45691C" w14:textId="77777777" w:rsidR="00C83E31" w:rsidRPr="00CF7CD6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CF7CD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3DE2FAA" w14:textId="77777777" w:rsidR="00C83E31" w:rsidRPr="00CF7CD6" w:rsidRDefault="00C83E31" w:rsidP="00F84EA5">
            <w:pPr>
              <w:pStyle w:val="tabletext11"/>
              <w:rPr>
                <w:kern w:val="18"/>
              </w:rPr>
            </w:pPr>
            <w:r w:rsidRPr="00CF7CD6">
              <w:rPr>
                <w:kern w:val="18"/>
              </w:rPr>
              <w:t xml:space="preserve">For Deductible factors, refer to Rule </w:t>
            </w:r>
            <w:r w:rsidRPr="00CF7CD6">
              <w:rPr>
                <w:rStyle w:val="rulelink"/>
              </w:rPr>
              <w:t>298.</w:t>
            </w:r>
          </w:p>
        </w:tc>
      </w:tr>
      <w:tr w:rsidR="00C83E31" w:rsidRPr="00CF7CD6" w14:paraId="61036281" w14:textId="77777777" w:rsidTr="002C54CD">
        <w:trPr>
          <w:cantSplit/>
        </w:trPr>
        <w:tc>
          <w:tcPr>
            <w:tcW w:w="220" w:type="dxa"/>
          </w:tcPr>
          <w:p w14:paraId="08C1CD33" w14:textId="77777777" w:rsidR="00C83E31" w:rsidRPr="00CF7CD6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CF7CD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DE9E503" w14:textId="77777777" w:rsidR="00C83E31" w:rsidRPr="00CF7CD6" w:rsidRDefault="00C83E31" w:rsidP="00F84EA5">
            <w:pPr>
              <w:pStyle w:val="tabletext11"/>
              <w:rPr>
                <w:kern w:val="18"/>
              </w:rPr>
            </w:pPr>
            <w:r w:rsidRPr="00CF7CD6">
              <w:rPr>
                <w:kern w:val="18"/>
              </w:rPr>
              <w:t xml:space="preserve">For Vehicle Value factors, refer to Rule </w:t>
            </w:r>
            <w:r w:rsidRPr="00CF7CD6">
              <w:rPr>
                <w:rStyle w:val="rulelink"/>
              </w:rPr>
              <w:t>301.</w:t>
            </w:r>
          </w:p>
        </w:tc>
      </w:tr>
      <w:tr w:rsidR="00C83E31" w:rsidRPr="00CF7CD6" w14:paraId="31AFF70A" w14:textId="77777777" w:rsidTr="002C54CD">
        <w:trPr>
          <w:cantSplit/>
        </w:trPr>
        <w:tc>
          <w:tcPr>
            <w:tcW w:w="220" w:type="dxa"/>
          </w:tcPr>
          <w:p w14:paraId="59E6D477" w14:textId="77777777" w:rsidR="00C83E31" w:rsidRPr="00CF7CD6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71BEC3" w14:textId="77777777" w:rsidR="00C83E31" w:rsidRPr="00CF7CD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F7CD6" w14:paraId="1876FBF6" w14:textId="77777777" w:rsidTr="002C54CD">
        <w:trPr>
          <w:cantSplit/>
        </w:trPr>
        <w:tc>
          <w:tcPr>
            <w:tcW w:w="220" w:type="dxa"/>
          </w:tcPr>
          <w:p w14:paraId="46A4F6F3" w14:textId="77777777" w:rsidR="00C83E31" w:rsidRPr="00CF7CD6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1A2AA95" w14:textId="77777777" w:rsidR="00C83E31" w:rsidRPr="00CF7CD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F7CD6" w14:paraId="3513CBE3" w14:textId="77777777" w:rsidTr="002C54CD">
        <w:trPr>
          <w:cantSplit/>
        </w:trPr>
        <w:tc>
          <w:tcPr>
            <w:tcW w:w="220" w:type="dxa"/>
          </w:tcPr>
          <w:p w14:paraId="27ACBA13" w14:textId="77777777" w:rsidR="00C83E31" w:rsidRPr="00CF7CD6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86B3D1A" w14:textId="77777777" w:rsidR="00C83E31" w:rsidRPr="00CF7CD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F7CD6" w14:paraId="6B3A102D" w14:textId="77777777" w:rsidTr="002C54CD">
        <w:trPr>
          <w:cantSplit/>
        </w:trPr>
        <w:tc>
          <w:tcPr>
            <w:tcW w:w="220" w:type="dxa"/>
          </w:tcPr>
          <w:p w14:paraId="53819B34" w14:textId="77777777" w:rsidR="00C83E31" w:rsidRPr="00CF7CD6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E2C0EA1" w14:textId="77777777" w:rsidR="00C83E31" w:rsidRPr="00CF7CD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F7CD6" w14:paraId="29B48CD6" w14:textId="77777777" w:rsidTr="002C54CD">
        <w:trPr>
          <w:cantSplit/>
        </w:trPr>
        <w:tc>
          <w:tcPr>
            <w:tcW w:w="220" w:type="dxa"/>
          </w:tcPr>
          <w:p w14:paraId="2D8B7873" w14:textId="77777777" w:rsidR="00C83E31" w:rsidRPr="00CF7CD6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A988F0B" w14:textId="77777777" w:rsidR="00C83E31" w:rsidRPr="00CF7CD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F7CD6" w14:paraId="473D6024" w14:textId="77777777" w:rsidTr="002C54CD">
        <w:trPr>
          <w:cantSplit/>
        </w:trPr>
        <w:tc>
          <w:tcPr>
            <w:tcW w:w="220" w:type="dxa"/>
          </w:tcPr>
          <w:p w14:paraId="0E8BC08B" w14:textId="77777777" w:rsidR="00C83E31" w:rsidRPr="00CF7CD6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663CF6" w14:textId="77777777" w:rsidR="00C83E31" w:rsidRPr="00CF7CD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F7CD6" w14:paraId="620E94BD" w14:textId="77777777" w:rsidTr="002C54CD">
        <w:trPr>
          <w:cantSplit/>
        </w:trPr>
        <w:tc>
          <w:tcPr>
            <w:tcW w:w="220" w:type="dxa"/>
          </w:tcPr>
          <w:p w14:paraId="189E1674" w14:textId="77777777" w:rsidR="00C83E31" w:rsidRPr="00CF7CD6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3D01DA9" w14:textId="77777777" w:rsidR="00C83E31" w:rsidRPr="00CF7CD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F7CD6" w14:paraId="0009A024" w14:textId="77777777" w:rsidTr="002C54CD">
        <w:trPr>
          <w:cantSplit/>
        </w:trPr>
        <w:tc>
          <w:tcPr>
            <w:tcW w:w="220" w:type="dxa"/>
          </w:tcPr>
          <w:p w14:paraId="646D0747" w14:textId="77777777" w:rsidR="00C83E31" w:rsidRPr="00CF7CD6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5BD08DB" w14:textId="77777777" w:rsidR="00C83E31" w:rsidRPr="00CF7CD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F7CD6" w14:paraId="47441CB8" w14:textId="77777777" w:rsidTr="002C54CD">
        <w:trPr>
          <w:cantSplit/>
        </w:trPr>
        <w:tc>
          <w:tcPr>
            <w:tcW w:w="220" w:type="dxa"/>
          </w:tcPr>
          <w:p w14:paraId="0C512BBF" w14:textId="77777777" w:rsidR="00C83E31" w:rsidRPr="00CF7CD6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107E760" w14:textId="77777777" w:rsidR="00C83E31" w:rsidRPr="00CF7CD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F7CD6" w14:paraId="69CD65F2" w14:textId="77777777" w:rsidTr="002C54CD">
        <w:trPr>
          <w:cantSplit/>
        </w:trPr>
        <w:tc>
          <w:tcPr>
            <w:tcW w:w="220" w:type="dxa"/>
          </w:tcPr>
          <w:p w14:paraId="1B0E941D" w14:textId="77777777" w:rsidR="00C83E31" w:rsidRPr="00CF7CD6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954EB23" w14:textId="77777777" w:rsidR="00C83E31" w:rsidRPr="00CF7CD6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07CCD2A7" w14:textId="77777777" w:rsidR="00C83E31" w:rsidRDefault="00C83E31" w:rsidP="00F84EA5">
      <w:pPr>
        <w:pStyle w:val="isonormal"/>
      </w:pPr>
    </w:p>
    <w:p w14:paraId="57BA0D0F" w14:textId="77777777" w:rsidR="00C83E31" w:rsidRDefault="00C83E31" w:rsidP="00F84EA5">
      <w:pPr>
        <w:pStyle w:val="isonormal"/>
        <w:jc w:val="left"/>
      </w:pPr>
    </w:p>
    <w:p w14:paraId="1793E1BA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F4757EA" w14:textId="77777777" w:rsidR="00C83E31" w:rsidRPr="00306203" w:rsidRDefault="00C83E31" w:rsidP="00F84EA5">
      <w:pPr>
        <w:pStyle w:val="subcap"/>
      </w:pPr>
      <w:r w:rsidRPr="00306203">
        <w:lastRenderedPageBreak/>
        <w:t>TERRITORY 139</w:t>
      </w:r>
    </w:p>
    <w:p w14:paraId="0F048075" w14:textId="77777777" w:rsidR="00C83E31" w:rsidRPr="00306203" w:rsidRDefault="00C83E31" w:rsidP="00F84EA5">
      <w:pPr>
        <w:pStyle w:val="subcap2"/>
      </w:pPr>
      <w:r w:rsidRPr="00306203">
        <w:t>PHYS DAM</w:t>
      </w:r>
    </w:p>
    <w:p w14:paraId="3AC0B0D1" w14:textId="77777777" w:rsidR="00C83E31" w:rsidRPr="00306203" w:rsidRDefault="00C83E31" w:rsidP="00F84EA5">
      <w:pPr>
        <w:pStyle w:val="isonormal"/>
      </w:pPr>
    </w:p>
    <w:p w14:paraId="0D4C1121" w14:textId="77777777" w:rsidR="00C83E31" w:rsidRPr="00306203" w:rsidRDefault="00C83E31" w:rsidP="00F84EA5">
      <w:pPr>
        <w:pStyle w:val="isonormal"/>
        <w:sectPr w:rsidR="00C83E31" w:rsidRPr="00306203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C83E31" w:rsidRPr="00306203" w14:paraId="5743514A" w14:textId="77777777" w:rsidTr="002C54C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A39D23D" w14:textId="77777777" w:rsidR="00C83E31" w:rsidRPr="00306203" w:rsidRDefault="00C83E31" w:rsidP="00F84EA5">
            <w:pPr>
              <w:pStyle w:val="tablehead"/>
              <w:rPr>
                <w:kern w:val="18"/>
              </w:rPr>
            </w:pPr>
            <w:r w:rsidRPr="00306203">
              <w:rPr>
                <w:kern w:val="18"/>
              </w:rPr>
              <w:t>PHYSICAL DAMAGE</w:t>
            </w:r>
            <w:r w:rsidRPr="00306203">
              <w:rPr>
                <w:kern w:val="18"/>
              </w:rPr>
              <w:br/>
              <w:t>Original Cost New Range</w:t>
            </w:r>
            <w:r w:rsidRPr="00306203">
              <w:rPr>
                <w:kern w:val="18"/>
              </w:rPr>
              <w:br/>
              <w:t>$25,000 – 29,999</w:t>
            </w:r>
          </w:p>
        </w:tc>
      </w:tr>
      <w:tr w:rsidR="00C83E31" w:rsidRPr="00306203" w14:paraId="110E0568" w14:textId="77777777" w:rsidTr="002C54C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C9269A3" w14:textId="77777777" w:rsidR="00C83E31" w:rsidRPr="00306203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7EB5F51" w14:textId="77777777" w:rsidR="00C83E31" w:rsidRPr="00306203" w:rsidRDefault="00C83E31" w:rsidP="00F84EA5">
            <w:pPr>
              <w:pStyle w:val="tablehead"/>
              <w:rPr>
                <w:kern w:val="18"/>
              </w:rPr>
            </w:pPr>
            <w:r w:rsidRPr="00306203">
              <w:rPr>
                <w:kern w:val="18"/>
              </w:rPr>
              <w:t>Specified</w:t>
            </w:r>
            <w:r w:rsidRPr="00306203">
              <w:rPr>
                <w:kern w:val="18"/>
              </w:rPr>
              <w:br/>
              <w:t>Causes</w:t>
            </w:r>
            <w:r w:rsidRPr="00306203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BB47CBF" w14:textId="77777777" w:rsidR="00C83E31" w:rsidRPr="00306203" w:rsidRDefault="00C83E31" w:rsidP="00F84EA5">
            <w:pPr>
              <w:pStyle w:val="tablehead"/>
              <w:rPr>
                <w:kern w:val="18"/>
              </w:rPr>
            </w:pPr>
            <w:r w:rsidRPr="00306203">
              <w:rPr>
                <w:kern w:val="18"/>
              </w:rPr>
              <w:br/>
            </w:r>
            <w:r w:rsidRPr="00306203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6226875" w14:textId="77777777" w:rsidR="00C83E31" w:rsidRPr="00306203" w:rsidRDefault="00C83E31" w:rsidP="00F84EA5">
            <w:pPr>
              <w:pStyle w:val="tablehead"/>
              <w:rPr>
                <w:kern w:val="18"/>
              </w:rPr>
            </w:pPr>
            <w:r w:rsidRPr="00306203">
              <w:rPr>
                <w:kern w:val="18"/>
              </w:rPr>
              <w:t>$500</w:t>
            </w:r>
            <w:r w:rsidRPr="00306203">
              <w:rPr>
                <w:kern w:val="18"/>
              </w:rPr>
              <w:br/>
              <w:t>Ded.</w:t>
            </w:r>
            <w:r w:rsidRPr="00306203">
              <w:rPr>
                <w:kern w:val="18"/>
              </w:rPr>
              <w:br/>
              <w:t>Coll.</w:t>
            </w:r>
          </w:p>
        </w:tc>
      </w:tr>
      <w:tr w:rsidR="00C83E31" w:rsidRPr="00306203" w14:paraId="2144D7DF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1F22366" w14:textId="77777777" w:rsidR="00C83E31" w:rsidRPr="00306203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306203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C83E31" w:rsidRPr="00306203" w14:paraId="4172EF99" w14:textId="77777777" w:rsidTr="002C54CD">
        <w:trPr>
          <w:cantSplit/>
        </w:trPr>
        <w:tc>
          <w:tcPr>
            <w:tcW w:w="540" w:type="dxa"/>
            <w:gridSpan w:val="2"/>
          </w:tcPr>
          <w:p w14:paraId="691A5B5A" w14:textId="77777777" w:rsidR="00C83E31" w:rsidRPr="00306203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32F87A1" w14:textId="77777777" w:rsidR="00C83E31" w:rsidRPr="00306203" w:rsidRDefault="00C83E31" w:rsidP="00F84EA5">
            <w:pPr>
              <w:pStyle w:val="tabletext11"/>
              <w:rPr>
                <w:b/>
                <w:kern w:val="18"/>
              </w:rPr>
            </w:pPr>
            <w:r w:rsidRPr="00306203">
              <w:rPr>
                <w:b/>
                <w:kern w:val="18"/>
              </w:rPr>
              <w:t>– Local And Intermediate – All Vehicles</w:t>
            </w:r>
          </w:p>
        </w:tc>
      </w:tr>
      <w:tr w:rsidR="00C83E31" w:rsidRPr="00306203" w14:paraId="115F1B84" w14:textId="77777777" w:rsidTr="002C54CD">
        <w:trPr>
          <w:cantSplit/>
        </w:trPr>
        <w:tc>
          <w:tcPr>
            <w:tcW w:w="540" w:type="dxa"/>
            <w:gridSpan w:val="2"/>
          </w:tcPr>
          <w:p w14:paraId="715E9EB0" w14:textId="77777777" w:rsidR="00C83E31" w:rsidRPr="00306203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5FACB89" w14:textId="77777777" w:rsidR="00C83E31" w:rsidRPr="00306203" w:rsidRDefault="00C83E31" w:rsidP="00F84EA5">
            <w:pPr>
              <w:pStyle w:val="tabletext11"/>
              <w:rPr>
                <w:b/>
                <w:kern w:val="18"/>
              </w:rPr>
            </w:pPr>
            <w:r w:rsidRPr="00306203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C83E31" w:rsidRPr="00306203" w14:paraId="593DEFCA" w14:textId="77777777" w:rsidTr="002C54CD">
        <w:trPr>
          <w:cantSplit/>
        </w:trPr>
        <w:tc>
          <w:tcPr>
            <w:tcW w:w="4860" w:type="dxa"/>
            <w:gridSpan w:val="3"/>
          </w:tcPr>
          <w:p w14:paraId="08AF5B24" w14:textId="77777777" w:rsidR="00C83E31" w:rsidRPr="00306203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A4832CB" w14:textId="77777777" w:rsidR="00C83E31" w:rsidRPr="00306203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06203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4ED170DC" w14:textId="77777777" w:rsidR="00C83E31" w:rsidRPr="00306203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06203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53E37CF7" w14:textId="77777777" w:rsidR="00C83E31" w:rsidRPr="00306203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06203">
              <w:rPr>
                <w:kern w:val="18"/>
              </w:rPr>
              <w:t>$   231</w:t>
            </w:r>
          </w:p>
        </w:tc>
      </w:tr>
      <w:tr w:rsidR="00C83E31" w:rsidRPr="00306203" w14:paraId="7BA40F6E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824ECFA" w14:textId="77777777" w:rsidR="00C83E31" w:rsidRPr="00306203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306203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C83E31" w:rsidRPr="00306203" w14:paraId="4B79C534" w14:textId="77777777" w:rsidTr="002C54CD">
        <w:trPr>
          <w:cantSplit/>
        </w:trPr>
        <w:tc>
          <w:tcPr>
            <w:tcW w:w="4860" w:type="dxa"/>
            <w:gridSpan w:val="3"/>
          </w:tcPr>
          <w:p w14:paraId="5FF0DC48" w14:textId="77777777" w:rsidR="00C83E31" w:rsidRPr="00306203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63F9098" w14:textId="77777777" w:rsidR="00C83E31" w:rsidRPr="00306203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F9AFA46" w14:textId="77777777" w:rsidR="00C83E31" w:rsidRPr="00306203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802E37" w14:textId="77777777" w:rsidR="00C83E31" w:rsidRPr="00306203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306203" w14:paraId="6111AA2D" w14:textId="77777777" w:rsidTr="002C54CD">
        <w:trPr>
          <w:cantSplit/>
        </w:trPr>
        <w:tc>
          <w:tcPr>
            <w:tcW w:w="4860" w:type="dxa"/>
            <w:gridSpan w:val="3"/>
          </w:tcPr>
          <w:p w14:paraId="198F31D6" w14:textId="77777777" w:rsidR="00C83E31" w:rsidRPr="00306203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5779F55" w14:textId="77777777" w:rsidR="00C83E31" w:rsidRPr="00306203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06203">
              <w:rPr>
                <w:kern w:val="18"/>
              </w:rPr>
              <w:t>$    87</w:t>
            </w:r>
          </w:p>
        </w:tc>
        <w:tc>
          <w:tcPr>
            <w:tcW w:w="1500" w:type="dxa"/>
          </w:tcPr>
          <w:p w14:paraId="79284961" w14:textId="77777777" w:rsidR="00C83E31" w:rsidRPr="00306203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06203">
              <w:rPr>
                <w:kern w:val="18"/>
              </w:rPr>
              <w:t>$   110</w:t>
            </w:r>
          </w:p>
        </w:tc>
        <w:tc>
          <w:tcPr>
            <w:tcW w:w="1500" w:type="dxa"/>
          </w:tcPr>
          <w:p w14:paraId="199415B6" w14:textId="77777777" w:rsidR="00C83E31" w:rsidRPr="00306203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06203">
              <w:rPr>
                <w:kern w:val="18"/>
              </w:rPr>
              <w:t>$   254</w:t>
            </w:r>
          </w:p>
        </w:tc>
      </w:tr>
      <w:tr w:rsidR="00C83E31" w:rsidRPr="00306203" w14:paraId="74672F79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DBA6FFD" w14:textId="77777777" w:rsidR="00C83E31" w:rsidRPr="00306203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06203" w14:paraId="3698897D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5952AD2" w14:textId="77777777" w:rsidR="00C83E31" w:rsidRPr="00306203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306203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C83E31" w:rsidRPr="00306203" w14:paraId="69C06B73" w14:textId="77777777" w:rsidTr="002C54CD">
        <w:trPr>
          <w:cantSplit/>
        </w:trPr>
        <w:tc>
          <w:tcPr>
            <w:tcW w:w="540" w:type="dxa"/>
            <w:gridSpan w:val="2"/>
          </w:tcPr>
          <w:p w14:paraId="14DF5A07" w14:textId="77777777" w:rsidR="00C83E31" w:rsidRPr="00306203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78D7B4F" w14:textId="77777777" w:rsidR="00C83E31" w:rsidRPr="00306203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306203">
              <w:rPr>
                <w:b/>
                <w:caps/>
                <w:kern w:val="18"/>
              </w:rPr>
              <w:t>– taxicabs and limousines</w:t>
            </w:r>
          </w:p>
        </w:tc>
      </w:tr>
      <w:tr w:rsidR="00C83E31" w:rsidRPr="00306203" w14:paraId="7BED4E08" w14:textId="77777777" w:rsidTr="002C54CD">
        <w:trPr>
          <w:cantSplit/>
        </w:trPr>
        <w:tc>
          <w:tcPr>
            <w:tcW w:w="4860" w:type="dxa"/>
            <w:gridSpan w:val="3"/>
          </w:tcPr>
          <w:p w14:paraId="15E70E3F" w14:textId="77777777" w:rsidR="00C83E31" w:rsidRPr="00306203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C1A36D7" w14:textId="77777777" w:rsidR="00C83E31" w:rsidRPr="00306203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06203">
              <w:rPr>
                <w:kern w:val="18"/>
              </w:rPr>
              <w:t>$    85</w:t>
            </w:r>
          </w:p>
        </w:tc>
        <w:tc>
          <w:tcPr>
            <w:tcW w:w="1500" w:type="dxa"/>
          </w:tcPr>
          <w:p w14:paraId="74B6B988" w14:textId="77777777" w:rsidR="00C83E31" w:rsidRPr="00306203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06203">
              <w:rPr>
                <w:kern w:val="18"/>
              </w:rPr>
              <w:t>$   108</w:t>
            </w:r>
          </w:p>
        </w:tc>
        <w:tc>
          <w:tcPr>
            <w:tcW w:w="1500" w:type="dxa"/>
          </w:tcPr>
          <w:p w14:paraId="20F89809" w14:textId="77777777" w:rsidR="00C83E31" w:rsidRPr="00306203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06203">
              <w:rPr>
                <w:kern w:val="18"/>
              </w:rPr>
              <w:t>$   520</w:t>
            </w:r>
          </w:p>
        </w:tc>
      </w:tr>
      <w:tr w:rsidR="00C83E31" w:rsidRPr="00306203" w14:paraId="55EE6437" w14:textId="77777777" w:rsidTr="002C54CD">
        <w:trPr>
          <w:cantSplit/>
        </w:trPr>
        <w:tc>
          <w:tcPr>
            <w:tcW w:w="540" w:type="dxa"/>
            <w:gridSpan w:val="2"/>
          </w:tcPr>
          <w:p w14:paraId="59D79505" w14:textId="77777777" w:rsidR="00C83E31" w:rsidRPr="00306203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E7CD46E" w14:textId="77777777" w:rsidR="00C83E31" w:rsidRPr="00306203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306203">
              <w:rPr>
                <w:b/>
                <w:caps/>
                <w:kern w:val="18"/>
              </w:rPr>
              <w:t>– SCHOOL AND CHURCH BUSES</w:t>
            </w:r>
          </w:p>
        </w:tc>
      </w:tr>
      <w:tr w:rsidR="00C83E31" w:rsidRPr="00306203" w14:paraId="5AD3F7C9" w14:textId="77777777" w:rsidTr="002C54CD">
        <w:trPr>
          <w:cantSplit/>
        </w:trPr>
        <w:tc>
          <w:tcPr>
            <w:tcW w:w="4860" w:type="dxa"/>
            <w:gridSpan w:val="3"/>
          </w:tcPr>
          <w:p w14:paraId="35876D2B" w14:textId="77777777" w:rsidR="00C83E31" w:rsidRPr="00306203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773E6A3" w14:textId="77777777" w:rsidR="00C83E31" w:rsidRPr="00306203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06203">
              <w:rPr>
                <w:kern w:val="18"/>
              </w:rPr>
              <w:t>$    38</w:t>
            </w:r>
          </w:p>
        </w:tc>
        <w:tc>
          <w:tcPr>
            <w:tcW w:w="1500" w:type="dxa"/>
          </w:tcPr>
          <w:p w14:paraId="2463B0CA" w14:textId="77777777" w:rsidR="00C83E31" w:rsidRPr="00306203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06203">
              <w:rPr>
                <w:kern w:val="18"/>
              </w:rPr>
              <w:t>$    48</w:t>
            </w:r>
          </w:p>
        </w:tc>
        <w:tc>
          <w:tcPr>
            <w:tcW w:w="1500" w:type="dxa"/>
          </w:tcPr>
          <w:p w14:paraId="1F820A5B" w14:textId="77777777" w:rsidR="00C83E31" w:rsidRPr="00306203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06203">
              <w:rPr>
                <w:kern w:val="18"/>
              </w:rPr>
              <w:t>$   146</w:t>
            </w:r>
          </w:p>
        </w:tc>
      </w:tr>
      <w:tr w:rsidR="00C83E31" w:rsidRPr="00306203" w14:paraId="5A6BFC3F" w14:textId="77777777" w:rsidTr="002C54CD">
        <w:trPr>
          <w:cantSplit/>
        </w:trPr>
        <w:tc>
          <w:tcPr>
            <w:tcW w:w="540" w:type="dxa"/>
            <w:gridSpan w:val="2"/>
          </w:tcPr>
          <w:p w14:paraId="10D5B2BD" w14:textId="77777777" w:rsidR="00C83E31" w:rsidRPr="00306203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136B288" w14:textId="77777777" w:rsidR="00C83E31" w:rsidRPr="00306203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306203">
              <w:rPr>
                <w:b/>
                <w:caps/>
                <w:kern w:val="18"/>
              </w:rPr>
              <w:t>– OTHER BUSES</w:t>
            </w:r>
          </w:p>
        </w:tc>
      </w:tr>
      <w:tr w:rsidR="00C83E31" w:rsidRPr="00306203" w14:paraId="5BDC4183" w14:textId="77777777" w:rsidTr="002C54CD">
        <w:trPr>
          <w:cantSplit/>
        </w:trPr>
        <w:tc>
          <w:tcPr>
            <w:tcW w:w="4860" w:type="dxa"/>
            <w:gridSpan w:val="3"/>
          </w:tcPr>
          <w:p w14:paraId="7BB8EC01" w14:textId="77777777" w:rsidR="00C83E31" w:rsidRPr="00306203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042CA85" w14:textId="77777777" w:rsidR="00C83E31" w:rsidRPr="00306203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06203">
              <w:rPr>
                <w:kern w:val="18"/>
              </w:rPr>
              <w:t>$    38</w:t>
            </w:r>
          </w:p>
        </w:tc>
        <w:tc>
          <w:tcPr>
            <w:tcW w:w="1500" w:type="dxa"/>
          </w:tcPr>
          <w:p w14:paraId="1D5FF003" w14:textId="77777777" w:rsidR="00C83E31" w:rsidRPr="00306203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06203">
              <w:rPr>
                <w:kern w:val="18"/>
              </w:rPr>
              <w:t>$    48</w:t>
            </w:r>
          </w:p>
        </w:tc>
        <w:tc>
          <w:tcPr>
            <w:tcW w:w="1500" w:type="dxa"/>
          </w:tcPr>
          <w:p w14:paraId="04877691" w14:textId="77777777" w:rsidR="00C83E31" w:rsidRPr="00306203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06203">
              <w:rPr>
                <w:kern w:val="18"/>
              </w:rPr>
              <w:t>$   146</w:t>
            </w:r>
          </w:p>
        </w:tc>
      </w:tr>
      <w:tr w:rsidR="00C83E31" w:rsidRPr="00306203" w14:paraId="00C9B393" w14:textId="77777777" w:rsidTr="002C54CD">
        <w:trPr>
          <w:cantSplit/>
        </w:trPr>
        <w:tc>
          <w:tcPr>
            <w:tcW w:w="540" w:type="dxa"/>
            <w:gridSpan w:val="2"/>
          </w:tcPr>
          <w:p w14:paraId="2BCA1835" w14:textId="77777777" w:rsidR="00C83E31" w:rsidRPr="00306203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30F6606" w14:textId="77777777" w:rsidR="00C83E31" w:rsidRPr="00306203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306203">
              <w:rPr>
                <w:b/>
                <w:caps/>
                <w:kern w:val="18"/>
              </w:rPr>
              <w:t>– VAN POOLS</w:t>
            </w:r>
          </w:p>
        </w:tc>
      </w:tr>
      <w:tr w:rsidR="00C83E31" w:rsidRPr="00306203" w14:paraId="526C05C5" w14:textId="77777777" w:rsidTr="002C54CD">
        <w:trPr>
          <w:cantSplit/>
        </w:trPr>
        <w:tc>
          <w:tcPr>
            <w:tcW w:w="4860" w:type="dxa"/>
            <w:gridSpan w:val="3"/>
          </w:tcPr>
          <w:p w14:paraId="54FAB524" w14:textId="77777777" w:rsidR="00C83E31" w:rsidRPr="00306203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1041365" w14:textId="77777777" w:rsidR="00C83E31" w:rsidRPr="00306203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06203">
              <w:rPr>
                <w:kern w:val="18"/>
              </w:rPr>
              <w:t>$    85</w:t>
            </w:r>
          </w:p>
        </w:tc>
        <w:tc>
          <w:tcPr>
            <w:tcW w:w="1500" w:type="dxa"/>
          </w:tcPr>
          <w:p w14:paraId="0468D0F4" w14:textId="77777777" w:rsidR="00C83E31" w:rsidRPr="00306203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06203">
              <w:rPr>
                <w:kern w:val="18"/>
              </w:rPr>
              <w:t>$   108</w:t>
            </w:r>
          </w:p>
        </w:tc>
        <w:tc>
          <w:tcPr>
            <w:tcW w:w="1500" w:type="dxa"/>
          </w:tcPr>
          <w:p w14:paraId="4424CA27" w14:textId="77777777" w:rsidR="00C83E31" w:rsidRPr="00306203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306203">
              <w:rPr>
                <w:kern w:val="18"/>
              </w:rPr>
              <w:t>$   520</w:t>
            </w:r>
          </w:p>
        </w:tc>
      </w:tr>
      <w:tr w:rsidR="00C83E31" w:rsidRPr="00306203" w14:paraId="76B12537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5263AF9" w14:textId="77777777" w:rsidR="00C83E31" w:rsidRPr="00306203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06203" w14:paraId="2C7D9A5F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4EDA91E" w14:textId="77777777" w:rsidR="00C83E31" w:rsidRPr="00306203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06203" w14:paraId="1AF0B897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69980A5F" w14:textId="77777777" w:rsidR="00C83E31" w:rsidRPr="00306203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30620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8D2D2E1" w14:textId="77777777" w:rsidR="00C83E31" w:rsidRPr="00306203" w:rsidRDefault="00C83E31" w:rsidP="00F84EA5">
            <w:pPr>
              <w:pStyle w:val="tabletext11"/>
              <w:rPr>
                <w:kern w:val="18"/>
              </w:rPr>
            </w:pPr>
            <w:r w:rsidRPr="00306203">
              <w:rPr>
                <w:kern w:val="18"/>
              </w:rPr>
              <w:t xml:space="preserve">For Other Than Zone-rated Trucks, Tractors and Trailers Classifications, refer to Rule </w:t>
            </w:r>
            <w:r w:rsidRPr="00306203">
              <w:rPr>
                <w:rStyle w:val="rulelink"/>
              </w:rPr>
              <w:t>222.</w:t>
            </w:r>
            <w:r w:rsidRPr="00306203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306203" w14:paraId="6F32D6CC" w14:textId="77777777" w:rsidTr="002C54CD">
        <w:trPr>
          <w:cantSplit/>
        </w:trPr>
        <w:tc>
          <w:tcPr>
            <w:tcW w:w="220" w:type="dxa"/>
          </w:tcPr>
          <w:p w14:paraId="1FE62AD6" w14:textId="77777777" w:rsidR="00C83E31" w:rsidRPr="00306203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30620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C060D23" w14:textId="77777777" w:rsidR="00C83E31" w:rsidRPr="00306203" w:rsidRDefault="00C83E31" w:rsidP="00F84EA5">
            <w:pPr>
              <w:pStyle w:val="tabletext11"/>
              <w:rPr>
                <w:kern w:val="18"/>
              </w:rPr>
            </w:pPr>
            <w:r w:rsidRPr="00306203">
              <w:rPr>
                <w:kern w:val="18"/>
              </w:rPr>
              <w:t xml:space="preserve">For Private Passenger Types Classifications, refer to Rule </w:t>
            </w:r>
            <w:r w:rsidRPr="00306203">
              <w:rPr>
                <w:rStyle w:val="rulelink"/>
              </w:rPr>
              <w:t>232.</w:t>
            </w:r>
            <w:r w:rsidRPr="00306203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306203" w14:paraId="7CCA3190" w14:textId="77777777" w:rsidTr="002C54CD">
        <w:trPr>
          <w:cantSplit/>
        </w:trPr>
        <w:tc>
          <w:tcPr>
            <w:tcW w:w="220" w:type="dxa"/>
          </w:tcPr>
          <w:p w14:paraId="0C673D35" w14:textId="77777777" w:rsidR="00C83E31" w:rsidRPr="00306203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30620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FA3DFB6" w14:textId="77777777" w:rsidR="00C83E31" w:rsidRPr="00306203" w:rsidRDefault="00C83E31" w:rsidP="00F84EA5">
            <w:pPr>
              <w:pStyle w:val="tabletext11"/>
              <w:rPr>
                <w:kern w:val="18"/>
              </w:rPr>
            </w:pPr>
            <w:r w:rsidRPr="00306203">
              <w:rPr>
                <w:kern w:val="18"/>
              </w:rPr>
              <w:t xml:space="preserve">For Other Than Zone-rated Publics Autos, refer to Rule </w:t>
            </w:r>
            <w:r w:rsidRPr="00306203">
              <w:rPr>
                <w:rStyle w:val="rulelink"/>
              </w:rPr>
              <w:t>239.</w:t>
            </w:r>
            <w:r w:rsidRPr="00306203">
              <w:rPr>
                <w:rStyle w:val="rulelink"/>
                <w:b w:val="0"/>
              </w:rPr>
              <w:t xml:space="preserve"> for premium development</w:t>
            </w:r>
            <w:r w:rsidRPr="00306203">
              <w:rPr>
                <w:rStyle w:val="rulelink"/>
              </w:rPr>
              <w:t>.</w:t>
            </w:r>
          </w:p>
        </w:tc>
      </w:tr>
      <w:tr w:rsidR="00C83E31" w:rsidRPr="00306203" w14:paraId="5D0F1DA6" w14:textId="77777777" w:rsidTr="002C54CD">
        <w:trPr>
          <w:cantSplit/>
        </w:trPr>
        <w:tc>
          <w:tcPr>
            <w:tcW w:w="220" w:type="dxa"/>
          </w:tcPr>
          <w:p w14:paraId="73DC699B" w14:textId="77777777" w:rsidR="00C83E31" w:rsidRPr="00306203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30620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9CC48BB" w14:textId="77777777" w:rsidR="00C83E31" w:rsidRPr="00306203" w:rsidRDefault="00C83E31" w:rsidP="00F84EA5">
            <w:pPr>
              <w:pStyle w:val="tabletext11"/>
              <w:rPr>
                <w:kern w:val="18"/>
              </w:rPr>
            </w:pPr>
            <w:r w:rsidRPr="00306203">
              <w:rPr>
                <w:kern w:val="18"/>
              </w:rPr>
              <w:t xml:space="preserve">For Deductible factors, refer to Rule </w:t>
            </w:r>
            <w:r w:rsidRPr="00306203">
              <w:rPr>
                <w:rStyle w:val="rulelink"/>
              </w:rPr>
              <w:t>298.</w:t>
            </w:r>
          </w:p>
        </w:tc>
      </w:tr>
      <w:tr w:rsidR="00C83E31" w:rsidRPr="00306203" w14:paraId="58C88DAD" w14:textId="77777777" w:rsidTr="002C54CD">
        <w:trPr>
          <w:cantSplit/>
        </w:trPr>
        <w:tc>
          <w:tcPr>
            <w:tcW w:w="220" w:type="dxa"/>
          </w:tcPr>
          <w:p w14:paraId="27F162D7" w14:textId="77777777" w:rsidR="00C83E31" w:rsidRPr="00306203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30620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2699D68" w14:textId="77777777" w:rsidR="00C83E31" w:rsidRPr="00306203" w:rsidRDefault="00C83E31" w:rsidP="00F84EA5">
            <w:pPr>
              <w:pStyle w:val="tabletext11"/>
              <w:rPr>
                <w:kern w:val="18"/>
              </w:rPr>
            </w:pPr>
            <w:r w:rsidRPr="00306203">
              <w:rPr>
                <w:kern w:val="18"/>
              </w:rPr>
              <w:t xml:space="preserve">For Vehicle Value factors, refer to Rule </w:t>
            </w:r>
            <w:r w:rsidRPr="00306203">
              <w:rPr>
                <w:rStyle w:val="rulelink"/>
              </w:rPr>
              <w:t>301.</w:t>
            </w:r>
          </w:p>
        </w:tc>
      </w:tr>
      <w:tr w:rsidR="00C83E31" w:rsidRPr="00306203" w14:paraId="2E24D7AF" w14:textId="77777777" w:rsidTr="002C54CD">
        <w:trPr>
          <w:cantSplit/>
        </w:trPr>
        <w:tc>
          <w:tcPr>
            <w:tcW w:w="220" w:type="dxa"/>
          </w:tcPr>
          <w:p w14:paraId="20EFF918" w14:textId="77777777" w:rsidR="00C83E31" w:rsidRPr="00306203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133DFFE" w14:textId="77777777" w:rsidR="00C83E31" w:rsidRPr="00306203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06203" w14:paraId="31C9EB2D" w14:textId="77777777" w:rsidTr="002C54CD">
        <w:trPr>
          <w:cantSplit/>
        </w:trPr>
        <w:tc>
          <w:tcPr>
            <w:tcW w:w="220" w:type="dxa"/>
          </w:tcPr>
          <w:p w14:paraId="56732831" w14:textId="77777777" w:rsidR="00C83E31" w:rsidRPr="00306203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AD9D4EB" w14:textId="77777777" w:rsidR="00C83E31" w:rsidRPr="00306203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06203" w14:paraId="78F813E6" w14:textId="77777777" w:rsidTr="002C54CD">
        <w:trPr>
          <w:cantSplit/>
        </w:trPr>
        <w:tc>
          <w:tcPr>
            <w:tcW w:w="220" w:type="dxa"/>
          </w:tcPr>
          <w:p w14:paraId="2A4FF2D8" w14:textId="77777777" w:rsidR="00C83E31" w:rsidRPr="00306203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824059C" w14:textId="77777777" w:rsidR="00C83E31" w:rsidRPr="00306203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06203" w14:paraId="0E65A39D" w14:textId="77777777" w:rsidTr="002C54CD">
        <w:trPr>
          <w:cantSplit/>
        </w:trPr>
        <w:tc>
          <w:tcPr>
            <w:tcW w:w="220" w:type="dxa"/>
          </w:tcPr>
          <w:p w14:paraId="602063C7" w14:textId="77777777" w:rsidR="00C83E31" w:rsidRPr="00306203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5A0A1A2" w14:textId="77777777" w:rsidR="00C83E31" w:rsidRPr="00306203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06203" w14:paraId="4ACB5813" w14:textId="77777777" w:rsidTr="002C54CD">
        <w:trPr>
          <w:cantSplit/>
        </w:trPr>
        <w:tc>
          <w:tcPr>
            <w:tcW w:w="220" w:type="dxa"/>
          </w:tcPr>
          <w:p w14:paraId="6C4276C1" w14:textId="77777777" w:rsidR="00C83E31" w:rsidRPr="00306203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CD2B735" w14:textId="77777777" w:rsidR="00C83E31" w:rsidRPr="00306203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06203" w14:paraId="183B8ACF" w14:textId="77777777" w:rsidTr="002C54CD">
        <w:trPr>
          <w:cantSplit/>
        </w:trPr>
        <w:tc>
          <w:tcPr>
            <w:tcW w:w="220" w:type="dxa"/>
          </w:tcPr>
          <w:p w14:paraId="75FEB959" w14:textId="77777777" w:rsidR="00C83E31" w:rsidRPr="00306203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819937A" w14:textId="77777777" w:rsidR="00C83E31" w:rsidRPr="00306203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06203" w14:paraId="13D8D5DD" w14:textId="77777777" w:rsidTr="002C54CD">
        <w:trPr>
          <w:cantSplit/>
        </w:trPr>
        <w:tc>
          <w:tcPr>
            <w:tcW w:w="220" w:type="dxa"/>
          </w:tcPr>
          <w:p w14:paraId="3F48F8B9" w14:textId="77777777" w:rsidR="00C83E31" w:rsidRPr="00306203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D7A9CA8" w14:textId="77777777" w:rsidR="00C83E31" w:rsidRPr="00306203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06203" w14:paraId="47B7146E" w14:textId="77777777" w:rsidTr="002C54CD">
        <w:trPr>
          <w:cantSplit/>
        </w:trPr>
        <w:tc>
          <w:tcPr>
            <w:tcW w:w="220" w:type="dxa"/>
          </w:tcPr>
          <w:p w14:paraId="00914A71" w14:textId="77777777" w:rsidR="00C83E31" w:rsidRPr="00306203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0E18BA5" w14:textId="77777777" w:rsidR="00C83E31" w:rsidRPr="00306203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06203" w14:paraId="4EE9073D" w14:textId="77777777" w:rsidTr="002C54CD">
        <w:trPr>
          <w:cantSplit/>
        </w:trPr>
        <w:tc>
          <w:tcPr>
            <w:tcW w:w="220" w:type="dxa"/>
          </w:tcPr>
          <w:p w14:paraId="55979CF2" w14:textId="77777777" w:rsidR="00C83E31" w:rsidRPr="00306203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46CD9B7" w14:textId="77777777" w:rsidR="00C83E31" w:rsidRPr="00306203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306203" w14:paraId="66C4DDDC" w14:textId="77777777" w:rsidTr="002C54CD">
        <w:trPr>
          <w:cantSplit/>
        </w:trPr>
        <w:tc>
          <w:tcPr>
            <w:tcW w:w="220" w:type="dxa"/>
          </w:tcPr>
          <w:p w14:paraId="5CC78D1E" w14:textId="77777777" w:rsidR="00C83E31" w:rsidRPr="00306203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E7DAF8E" w14:textId="77777777" w:rsidR="00C83E31" w:rsidRPr="00306203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298023C1" w14:textId="77777777" w:rsidR="00C83E31" w:rsidRDefault="00C83E31" w:rsidP="00F84EA5">
      <w:pPr>
        <w:pStyle w:val="isonormal"/>
      </w:pPr>
    </w:p>
    <w:p w14:paraId="33E86CFE" w14:textId="77777777" w:rsidR="00C83E31" w:rsidRDefault="00C83E31" w:rsidP="00F84EA5">
      <w:pPr>
        <w:pStyle w:val="isonormal"/>
        <w:jc w:val="left"/>
      </w:pPr>
    </w:p>
    <w:p w14:paraId="76AA29DB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914B1BD" w14:textId="77777777" w:rsidR="00C83E31" w:rsidRPr="00C527A6" w:rsidRDefault="00C83E31" w:rsidP="00F84EA5">
      <w:pPr>
        <w:pStyle w:val="subcap"/>
      </w:pPr>
      <w:r w:rsidRPr="00C527A6">
        <w:lastRenderedPageBreak/>
        <w:t>TERRITORY 142</w:t>
      </w:r>
    </w:p>
    <w:p w14:paraId="29F3912E" w14:textId="77777777" w:rsidR="00C83E31" w:rsidRPr="00C527A6" w:rsidRDefault="00C83E31" w:rsidP="00F84EA5">
      <w:pPr>
        <w:pStyle w:val="subcap2"/>
      </w:pPr>
      <w:r w:rsidRPr="00C527A6">
        <w:t>PHYS DAM</w:t>
      </w:r>
    </w:p>
    <w:p w14:paraId="00154C62" w14:textId="77777777" w:rsidR="00C83E31" w:rsidRPr="00C527A6" w:rsidRDefault="00C83E31" w:rsidP="00F84EA5">
      <w:pPr>
        <w:pStyle w:val="isonormal"/>
      </w:pPr>
    </w:p>
    <w:p w14:paraId="4C2007B2" w14:textId="77777777" w:rsidR="00C83E31" w:rsidRPr="00C527A6" w:rsidRDefault="00C83E31" w:rsidP="00F84EA5">
      <w:pPr>
        <w:pStyle w:val="isonormal"/>
        <w:sectPr w:rsidR="00C83E31" w:rsidRPr="00C527A6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C83E31" w:rsidRPr="00C527A6" w14:paraId="77D336A3" w14:textId="77777777" w:rsidTr="002C54C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3D40512" w14:textId="77777777" w:rsidR="00C83E31" w:rsidRPr="00C527A6" w:rsidRDefault="00C83E31" w:rsidP="00F84EA5">
            <w:pPr>
              <w:pStyle w:val="tablehead"/>
              <w:rPr>
                <w:kern w:val="18"/>
              </w:rPr>
            </w:pPr>
            <w:r w:rsidRPr="00C527A6">
              <w:rPr>
                <w:kern w:val="18"/>
              </w:rPr>
              <w:t>PHYSICAL DAMAGE</w:t>
            </w:r>
            <w:r w:rsidRPr="00C527A6">
              <w:rPr>
                <w:kern w:val="18"/>
              </w:rPr>
              <w:br/>
              <w:t>Original Cost New Range</w:t>
            </w:r>
            <w:r w:rsidRPr="00C527A6">
              <w:rPr>
                <w:kern w:val="18"/>
              </w:rPr>
              <w:br/>
              <w:t>$25,000 – 29,999</w:t>
            </w:r>
          </w:p>
        </w:tc>
      </w:tr>
      <w:tr w:rsidR="00C83E31" w:rsidRPr="00C527A6" w14:paraId="58983F45" w14:textId="77777777" w:rsidTr="002C54C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CE406C5" w14:textId="77777777" w:rsidR="00C83E31" w:rsidRPr="00C527A6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2E4A1A3" w14:textId="77777777" w:rsidR="00C83E31" w:rsidRPr="00C527A6" w:rsidRDefault="00C83E31" w:rsidP="00F84EA5">
            <w:pPr>
              <w:pStyle w:val="tablehead"/>
              <w:rPr>
                <w:kern w:val="18"/>
              </w:rPr>
            </w:pPr>
            <w:r w:rsidRPr="00C527A6">
              <w:rPr>
                <w:kern w:val="18"/>
              </w:rPr>
              <w:t>Specified</w:t>
            </w:r>
            <w:r w:rsidRPr="00C527A6">
              <w:rPr>
                <w:kern w:val="18"/>
              </w:rPr>
              <w:br/>
              <w:t>Causes</w:t>
            </w:r>
            <w:r w:rsidRPr="00C527A6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819BD9D" w14:textId="77777777" w:rsidR="00C83E31" w:rsidRPr="00C527A6" w:rsidRDefault="00C83E31" w:rsidP="00F84EA5">
            <w:pPr>
              <w:pStyle w:val="tablehead"/>
              <w:rPr>
                <w:kern w:val="18"/>
              </w:rPr>
            </w:pPr>
            <w:r w:rsidRPr="00C527A6">
              <w:rPr>
                <w:kern w:val="18"/>
              </w:rPr>
              <w:br/>
            </w:r>
            <w:r w:rsidRPr="00C527A6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E8BE9E0" w14:textId="77777777" w:rsidR="00C83E31" w:rsidRPr="00C527A6" w:rsidRDefault="00C83E31" w:rsidP="00F84EA5">
            <w:pPr>
              <w:pStyle w:val="tablehead"/>
              <w:rPr>
                <w:kern w:val="18"/>
              </w:rPr>
            </w:pPr>
            <w:r w:rsidRPr="00C527A6">
              <w:rPr>
                <w:kern w:val="18"/>
              </w:rPr>
              <w:t>$500</w:t>
            </w:r>
            <w:r w:rsidRPr="00C527A6">
              <w:rPr>
                <w:kern w:val="18"/>
              </w:rPr>
              <w:br/>
              <w:t>Ded.</w:t>
            </w:r>
            <w:r w:rsidRPr="00C527A6">
              <w:rPr>
                <w:kern w:val="18"/>
              </w:rPr>
              <w:br/>
              <w:t>Coll.</w:t>
            </w:r>
          </w:p>
        </w:tc>
      </w:tr>
      <w:tr w:rsidR="00C83E31" w:rsidRPr="00C527A6" w14:paraId="59F98643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3C00E82" w14:textId="77777777" w:rsidR="00C83E31" w:rsidRPr="00C527A6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C527A6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C83E31" w:rsidRPr="00C527A6" w14:paraId="2BEA548A" w14:textId="77777777" w:rsidTr="002C54CD">
        <w:trPr>
          <w:cantSplit/>
        </w:trPr>
        <w:tc>
          <w:tcPr>
            <w:tcW w:w="540" w:type="dxa"/>
            <w:gridSpan w:val="2"/>
          </w:tcPr>
          <w:p w14:paraId="54A0ADE7" w14:textId="77777777" w:rsidR="00C83E31" w:rsidRPr="00C527A6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33C5089" w14:textId="77777777" w:rsidR="00C83E31" w:rsidRPr="00C527A6" w:rsidRDefault="00C83E31" w:rsidP="00F84EA5">
            <w:pPr>
              <w:pStyle w:val="tabletext11"/>
              <w:rPr>
                <w:b/>
                <w:kern w:val="18"/>
              </w:rPr>
            </w:pPr>
            <w:r w:rsidRPr="00C527A6">
              <w:rPr>
                <w:b/>
                <w:kern w:val="18"/>
              </w:rPr>
              <w:t>– Local And Intermediate – All Vehicles</w:t>
            </w:r>
          </w:p>
        </w:tc>
      </w:tr>
      <w:tr w:rsidR="00C83E31" w:rsidRPr="00C527A6" w14:paraId="4E6DC4F9" w14:textId="77777777" w:rsidTr="002C54CD">
        <w:trPr>
          <w:cantSplit/>
        </w:trPr>
        <w:tc>
          <w:tcPr>
            <w:tcW w:w="540" w:type="dxa"/>
            <w:gridSpan w:val="2"/>
          </w:tcPr>
          <w:p w14:paraId="57B9F185" w14:textId="77777777" w:rsidR="00C83E31" w:rsidRPr="00C527A6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3736EC9" w14:textId="77777777" w:rsidR="00C83E31" w:rsidRPr="00C527A6" w:rsidRDefault="00C83E31" w:rsidP="00F84EA5">
            <w:pPr>
              <w:pStyle w:val="tabletext11"/>
              <w:rPr>
                <w:b/>
                <w:kern w:val="18"/>
              </w:rPr>
            </w:pPr>
            <w:r w:rsidRPr="00C527A6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C83E31" w:rsidRPr="00C527A6" w14:paraId="52C78DFA" w14:textId="77777777" w:rsidTr="002C54CD">
        <w:trPr>
          <w:cantSplit/>
        </w:trPr>
        <w:tc>
          <w:tcPr>
            <w:tcW w:w="4860" w:type="dxa"/>
            <w:gridSpan w:val="3"/>
          </w:tcPr>
          <w:p w14:paraId="642A67E3" w14:textId="77777777" w:rsidR="00C83E31" w:rsidRPr="00C527A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9E04ABA" w14:textId="77777777" w:rsidR="00C83E31" w:rsidRPr="00C527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527A6"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14:paraId="3C9FA48D" w14:textId="77777777" w:rsidR="00C83E31" w:rsidRPr="00C527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527A6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53788D0A" w14:textId="77777777" w:rsidR="00C83E31" w:rsidRPr="00C527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527A6">
              <w:rPr>
                <w:kern w:val="18"/>
              </w:rPr>
              <w:t>$   253</w:t>
            </w:r>
          </w:p>
        </w:tc>
      </w:tr>
      <w:tr w:rsidR="00C83E31" w:rsidRPr="00C527A6" w14:paraId="7870116F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C9E8563" w14:textId="77777777" w:rsidR="00C83E31" w:rsidRPr="00C527A6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C527A6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C83E31" w:rsidRPr="00C527A6" w14:paraId="2E9C6AD6" w14:textId="77777777" w:rsidTr="002C54CD">
        <w:trPr>
          <w:cantSplit/>
        </w:trPr>
        <w:tc>
          <w:tcPr>
            <w:tcW w:w="4860" w:type="dxa"/>
            <w:gridSpan w:val="3"/>
          </w:tcPr>
          <w:p w14:paraId="7E59D3CB" w14:textId="77777777" w:rsidR="00C83E31" w:rsidRPr="00C527A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71F1858" w14:textId="77777777" w:rsidR="00C83E31" w:rsidRPr="00C527A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EF5BCB6" w14:textId="77777777" w:rsidR="00C83E31" w:rsidRPr="00C527A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4557CAB" w14:textId="77777777" w:rsidR="00C83E31" w:rsidRPr="00C527A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C527A6" w14:paraId="193E059E" w14:textId="77777777" w:rsidTr="002C54CD">
        <w:trPr>
          <w:cantSplit/>
        </w:trPr>
        <w:tc>
          <w:tcPr>
            <w:tcW w:w="4860" w:type="dxa"/>
            <w:gridSpan w:val="3"/>
          </w:tcPr>
          <w:p w14:paraId="41BB6EDB" w14:textId="77777777" w:rsidR="00C83E31" w:rsidRPr="00C527A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E989C9A" w14:textId="77777777" w:rsidR="00C83E31" w:rsidRPr="00C527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527A6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4FBCA001" w14:textId="77777777" w:rsidR="00C83E31" w:rsidRPr="00C527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527A6">
              <w:rPr>
                <w:kern w:val="18"/>
              </w:rPr>
              <w:t>$   106</w:t>
            </w:r>
          </w:p>
        </w:tc>
        <w:tc>
          <w:tcPr>
            <w:tcW w:w="1500" w:type="dxa"/>
          </w:tcPr>
          <w:p w14:paraId="12531AF6" w14:textId="77777777" w:rsidR="00C83E31" w:rsidRPr="00C527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527A6">
              <w:rPr>
                <w:kern w:val="18"/>
              </w:rPr>
              <w:t>$   303</w:t>
            </w:r>
          </w:p>
        </w:tc>
      </w:tr>
      <w:tr w:rsidR="00C83E31" w:rsidRPr="00C527A6" w14:paraId="36F38E6C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B6A455A" w14:textId="77777777" w:rsidR="00C83E31" w:rsidRPr="00C527A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527A6" w14:paraId="2B5E6970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8ABA179" w14:textId="77777777" w:rsidR="00C83E31" w:rsidRPr="00C527A6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C527A6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C83E31" w:rsidRPr="00C527A6" w14:paraId="796CBE04" w14:textId="77777777" w:rsidTr="002C54CD">
        <w:trPr>
          <w:cantSplit/>
        </w:trPr>
        <w:tc>
          <w:tcPr>
            <w:tcW w:w="540" w:type="dxa"/>
            <w:gridSpan w:val="2"/>
          </w:tcPr>
          <w:p w14:paraId="5FFFB64B" w14:textId="77777777" w:rsidR="00C83E31" w:rsidRPr="00C527A6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0013575" w14:textId="77777777" w:rsidR="00C83E31" w:rsidRPr="00C527A6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C527A6">
              <w:rPr>
                <w:b/>
                <w:caps/>
                <w:kern w:val="18"/>
              </w:rPr>
              <w:t>– taxicabs and limousines</w:t>
            </w:r>
          </w:p>
        </w:tc>
      </w:tr>
      <w:tr w:rsidR="00C83E31" w:rsidRPr="00C527A6" w14:paraId="24D5FFBD" w14:textId="77777777" w:rsidTr="002C54CD">
        <w:trPr>
          <w:cantSplit/>
        </w:trPr>
        <w:tc>
          <w:tcPr>
            <w:tcW w:w="4860" w:type="dxa"/>
            <w:gridSpan w:val="3"/>
          </w:tcPr>
          <w:p w14:paraId="5BC28AAD" w14:textId="77777777" w:rsidR="00C83E31" w:rsidRPr="00C527A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14EE5FD" w14:textId="77777777" w:rsidR="00C83E31" w:rsidRPr="00C527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527A6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5AD9FE44" w14:textId="77777777" w:rsidR="00C83E31" w:rsidRPr="00C527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527A6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77FC4AFF" w14:textId="77777777" w:rsidR="00C83E31" w:rsidRPr="00C527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527A6">
              <w:rPr>
                <w:kern w:val="18"/>
              </w:rPr>
              <w:t>$   569</w:t>
            </w:r>
          </w:p>
        </w:tc>
      </w:tr>
      <w:tr w:rsidR="00C83E31" w:rsidRPr="00C527A6" w14:paraId="0E1BBBE0" w14:textId="77777777" w:rsidTr="002C54CD">
        <w:trPr>
          <w:cantSplit/>
        </w:trPr>
        <w:tc>
          <w:tcPr>
            <w:tcW w:w="540" w:type="dxa"/>
            <w:gridSpan w:val="2"/>
          </w:tcPr>
          <w:p w14:paraId="40C0CD1A" w14:textId="77777777" w:rsidR="00C83E31" w:rsidRPr="00C527A6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F893750" w14:textId="77777777" w:rsidR="00C83E31" w:rsidRPr="00C527A6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C527A6">
              <w:rPr>
                <w:b/>
                <w:caps/>
                <w:kern w:val="18"/>
              </w:rPr>
              <w:t>– SCHOOL AND CHURCH BUSES</w:t>
            </w:r>
          </w:p>
        </w:tc>
      </w:tr>
      <w:tr w:rsidR="00C83E31" w:rsidRPr="00C527A6" w14:paraId="07D9D51D" w14:textId="77777777" w:rsidTr="002C54CD">
        <w:trPr>
          <w:cantSplit/>
        </w:trPr>
        <w:tc>
          <w:tcPr>
            <w:tcW w:w="4860" w:type="dxa"/>
            <w:gridSpan w:val="3"/>
          </w:tcPr>
          <w:p w14:paraId="5903429C" w14:textId="77777777" w:rsidR="00C83E31" w:rsidRPr="00C527A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D1F4A63" w14:textId="77777777" w:rsidR="00C83E31" w:rsidRPr="00C527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527A6">
              <w:rPr>
                <w:kern w:val="18"/>
              </w:rPr>
              <w:t>$    37</w:t>
            </w:r>
          </w:p>
        </w:tc>
        <w:tc>
          <w:tcPr>
            <w:tcW w:w="1500" w:type="dxa"/>
          </w:tcPr>
          <w:p w14:paraId="6475B17F" w14:textId="77777777" w:rsidR="00C83E31" w:rsidRPr="00C527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527A6">
              <w:rPr>
                <w:kern w:val="18"/>
              </w:rPr>
              <w:t>$    47</w:t>
            </w:r>
          </w:p>
        </w:tc>
        <w:tc>
          <w:tcPr>
            <w:tcW w:w="1500" w:type="dxa"/>
          </w:tcPr>
          <w:p w14:paraId="122746F5" w14:textId="77777777" w:rsidR="00C83E31" w:rsidRPr="00C527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527A6">
              <w:rPr>
                <w:kern w:val="18"/>
              </w:rPr>
              <w:t>$   159</w:t>
            </w:r>
          </w:p>
        </w:tc>
      </w:tr>
      <w:tr w:rsidR="00C83E31" w:rsidRPr="00C527A6" w14:paraId="4B8574E1" w14:textId="77777777" w:rsidTr="002C54CD">
        <w:trPr>
          <w:cantSplit/>
        </w:trPr>
        <w:tc>
          <w:tcPr>
            <w:tcW w:w="540" w:type="dxa"/>
            <w:gridSpan w:val="2"/>
          </w:tcPr>
          <w:p w14:paraId="4AD15E2D" w14:textId="77777777" w:rsidR="00C83E31" w:rsidRPr="00C527A6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D16B75E" w14:textId="77777777" w:rsidR="00C83E31" w:rsidRPr="00C527A6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C527A6">
              <w:rPr>
                <w:b/>
                <w:caps/>
                <w:kern w:val="18"/>
              </w:rPr>
              <w:t>– OTHER BUSES</w:t>
            </w:r>
          </w:p>
        </w:tc>
      </w:tr>
      <w:tr w:rsidR="00C83E31" w:rsidRPr="00C527A6" w14:paraId="0C224CE2" w14:textId="77777777" w:rsidTr="002C54CD">
        <w:trPr>
          <w:cantSplit/>
        </w:trPr>
        <w:tc>
          <w:tcPr>
            <w:tcW w:w="4860" w:type="dxa"/>
            <w:gridSpan w:val="3"/>
          </w:tcPr>
          <w:p w14:paraId="59E1AC82" w14:textId="77777777" w:rsidR="00C83E31" w:rsidRPr="00C527A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1A3F016" w14:textId="77777777" w:rsidR="00C83E31" w:rsidRPr="00C527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527A6">
              <w:rPr>
                <w:kern w:val="18"/>
              </w:rPr>
              <w:t>$    37</w:t>
            </w:r>
          </w:p>
        </w:tc>
        <w:tc>
          <w:tcPr>
            <w:tcW w:w="1500" w:type="dxa"/>
          </w:tcPr>
          <w:p w14:paraId="493E554E" w14:textId="77777777" w:rsidR="00C83E31" w:rsidRPr="00C527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527A6">
              <w:rPr>
                <w:kern w:val="18"/>
              </w:rPr>
              <w:t>$    47</w:t>
            </w:r>
          </w:p>
        </w:tc>
        <w:tc>
          <w:tcPr>
            <w:tcW w:w="1500" w:type="dxa"/>
          </w:tcPr>
          <w:p w14:paraId="775B7EF4" w14:textId="77777777" w:rsidR="00C83E31" w:rsidRPr="00C527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527A6">
              <w:rPr>
                <w:kern w:val="18"/>
              </w:rPr>
              <w:t>$   159</w:t>
            </w:r>
          </w:p>
        </w:tc>
      </w:tr>
      <w:tr w:rsidR="00C83E31" w:rsidRPr="00C527A6" w14:paraId="40A0D6A2" w14:textId="77777777" w:rsidTr="002C54CD">
        <w:trPr>
          <w:cantSplit/>
        </w:trPr>
        <w:tc>
          <w:tcPr>
            <w:tcW w:w="540" w:type="dxa"/>
            <w:gridSpan w:val="2"/>
          </w:tcPr>
          <w:p w14:paraId="1AEC1F7E" w14:textId="77777777" w:rsidR="00C83E31" w:rsidRPr="00C527A6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F80F0C0" w14:textId="77777777" w:rsidR="00C83E31" w:rsidRPr="00C527A6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C527A6">
              <w:rPr>
                <w:b/>
                <w:caps/>
                <w:kern w:val="18"/>
              </w:rPr>
              <w:t>– VAN POOLS</w:t>
            </w:r>
          </w:p>
        </w:tc>
      </w:tr>
      <w:tr w:rsidR="00C83E31" w:rsidRPr="00C527A6" w14:paraId="567E705F" w14:textId="77777777" w:rsidTr="002C54CD">
        <w:trPr>
          <w:cantSplit/>
        </w:trPr>
        <w:tc>
          <w:tcPr>
            <w:tcW w:w="4860" w:type="dxa"/>
            <w:gridSpan w:val="3"/>
          </w:tcPr>
          <w:p w14:paraId="7556D971" w14:textId="77777777" w:rsidR="00C83E31" w:rsidRPr="00C527A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FE0C707" w14:textId="77777777" w:rsidR="00C83E31" w:rsidRPr="00C527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527A6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0D401E81" w14:textId="77777777" w:rsidR="00C83E31" w:rsidRPr="00C527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527A6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6FDEEEDC" w14:textId="77777777" w:rsidR="00C83E31" w:rsidRPr="00C527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527A6">
              <w:rPr>
                <w:kern w:val="18"/>
              </w:rPr>
              <w:t>$   569</w:t>
            </w:r>
          </w:p>
        </w:tc>
      </w:tr>
      <w:tr w:rsidR="00C83E31" w:rsidRPr="00C527A6" w14:paraId="4C89EC97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BA9CF7E" w14:textId="77777777" w:rsidR="00C83E31" w:rsidRPr="00C527A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527A6" w14:paraId="3A00A419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2463232" w14:textId="77777777" w:rsidR="00C83E31" w:rsidRPr="00C527A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527A6" w14:paraId="6D3619E0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45A41731" w14:textId="77777777" w:rsidR="00C83E31" w:rsidRPr="00C527A6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C527A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31A90E9" w14:textId="77777777" w:rsidR="00C83E31" w:rsidRPr="00C527A6" w:rsidRDefault="00C83E31" w:rsidP="00F84EA5">
            <w:pPr>
              <w:pStyle w:val="tabletext11"/>
              <w:rPr>
                <w:kern w:val="18"/>
              </w:rPr>
            </w:pPr>
            <w:r w:rsidRPr="00C527A6">
              <w:rPr>
                <w:kern w:val="18"/>
              </w:rPr>
              <w:t xml:space="preserve">For Other Than Zone-rated Trucks, Tractors and Trailers Classifications, refer to Rule </w:t>
            </w:r>
            <w:r w:rsidRPr="00C527A6">
              <w:rPr>
                <w:rStyle w:val="rulelink"/>
              </w:rPr>
              <w:t>222.</w:t>
            </w:r>
            <w:r w:rsidRPr="00C527A6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C527A6" w14:paraId="57ECD05D" w14:textId="77777777" w:rsidTr="002C54CD">
        <w:trPr>
          <w:cantSplit/>
        </w:trPr>
        <w:tc>
          <w:tcPr>
            <w:tcW w:w="220" w:type="dxa"/>
          </w:tcPr>
          <w:p w14:paraId="4F8BA168" w14:textId="77777777" w:rsidR="00C83E31" w:rsidRPr="00C527A6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C527A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ABBF683" w14:textId="77777777" w:rsidR="00C83E31" w:rsidRPr="00C527A6" w:rsidRDefault="00C83E31" w:rsidP="00F84EA5">
            <w:pPr>
              <w:pStyle w:val="tabletext11"/>
              <w:rPr>
                <w:kern w:val="18"/>
              </w:rPr>
            </w:pPr>
            <w:r w:rsidRPr="00C527A6">
              <w:rPr>
                <w:kern w:val="18"/>
              </w:rPr>
              <w:t xml:space="preserve">For Private Passenger Types Classifications, refer to Rule </w:t>
            </w:r>
            <w:r w:rsidRPr="00C527A6">
              <w:rPr>
                <w:rStyle w:val="rulelink"/>
              </w:rPr>
              <w:t>232.</w:t>
            </w:r>
            <w:r w:rsidRPr="00C527A6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C527A6" w14:paraId="66438236" w14:textId="77777777" w:rsidTr="002C54CD">
        <w:trPr>
          <w:cantSplit/>
        </w:trPr>
        <w:tc>
          <w:tcPr>
            <w:tcW w:w="220" w:type="dxa"/>
          </w:tcPr>
          <w:p w14:paraId="33025248" w14:textId="77777777" w:rsidR="00C83E31" w:rsidRPr="00C527A6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C527A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B1B6D78" w14:textId="77777777" w:rsidR="00C83E31" w:rsidRPr="00C527A6" w:rsidRDefault="00C83E31" w:rsidP="00F84EA5">
            <w:pPr>
              <w:pStyle w:val="tabletext11"/>
              <w:rPr>
                <w:kern w:val="18"/>
              </w:rPr>
            </w:pPr>
            <w:r w:rsidRPr="00C527A6">
              <w:rPr>
                <w:kern w:val="18"/>
              </w:rPr>
              <w:t xml:space="preserve">For Other Than Zone-rated Publics Autos, refer to Rule </w:t>
            </w:r>
            <w:r w:rsidRPr="00C527A6">
              <w:rPr>
                <w:rStyle w:val="rulelink"/>
              </w:rPr>
              <w:t>239.</w:t>
            </w:r>
            <w:r w:rsidRPr="00C527A6">
              <w:rPr>
                <w:rStyle w:val="rulelink"/>
                <w:b w:val="0"/>
              </w:rPr>
              <w:t xml:space="preserve"> for premium development</w:t>
            </w:r>
            <w:r w:rsidRPr="00C527A6">
              <w:rPr>
                <w:rStyle w:val="rulelink"/>
              </w:rPr>
              <w:t>.</w:t>
            </w:r>
          </w:p>
        </w:tc>
      </w:tr>
      <w:tr w:rsidR="00C83E31" w:rsidRPr="00C527A6" w14:paraId="123B3B31" w14:textId="77777777" w:rsidTr="002C54CD">
        <w:trPr>
          <w:cantSplit/>
        </w:trPr>
        <w:tc>
          <w:tcPr>
            <w:tcW w:w="220" w:type="dxa"/>
          </w:tcPr>
          <w:p w14:paraId="46E747EE" w14:textId="77777777" w:rsidR="00C83E31" w:rsidRPr="00C527A6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C527A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1BF4808" w14:textId="77777777" w:rsidR="00C83E31" w:rsidRPr="00C527A6" w:rsidRDefault="00C83E31" w:rsidP="00F84EA5">
            <w:pPr>
              <w:pStyle w:val="tabletext11"/>
              <w:rPr>
                <w:kern w:val="18"/>
              </w:rPr>
            </w:pPr>
            <w:r w:rsidRPr="00C527A6">
              <w:rPr>
                <w:kern w:val="18"/>
              </w:rPr>
              <w:t xml:space="preserve">For Deductible factors, refer to Rule </w:t>
            </w:r>
            <w:r w:rsidRPr="00C527A6">
              <w:rPr>
                <w:rStyle w:val="rulelink"/>
              </w:rPr>
              <w:t>298.</w:t>
            </w:r>
          </w:p>
        </w:tc>
      </w:tr>
      <w:tr w:rsidR="00C83E31" w:rsidRPr="00C527A6" w14:paraId="7B9A6CC4" w14:textId="77777777" w:rsidTr="002C54CD">
        <w:trPr>
          <w:cantSplit/>
        </w:trPr>
        <w:tc>
          <w:tcPr>
            <w:tcW w:w="220" w:type="dxa"/>
          </w:tcPr>
          <w:p w14:paraId="055A89F1" w14:textId="77777777" w:rsidR="00C83E31" w:rsidRPr="00C527A6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C527A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D6A8C6F" w14:textId="77777777" w:rsidR="00C83E31" w:rsidRPr="00C527A6" w:rsidRDefault="00C83E31" w:rsidP="00F84EA5">
            <w:pPr>
              <w:pStyle w:val="tabletext11"/>
              <w:rPr>
                <w:kern w:val="18"/>
              </w:rPr>
            </w:pPr>
            <w:r w:rsidRPr="00C527A6">
              <w:rPr>
                <w:kern w:val="18"/>
              </w:rPr>
              <w:t xml:space="preserve">For Vehicle Value factors, refer to Rule </w:t>
            </w:r>
            <w:r w:rsidRPr="00C527A6">
              <w:rPr>
                <w:rStyle w:val="rulelink"/>
              </w:rPr>
              <w:t>301.</w:t>
            </w:r>
          </w:p>
        </w:tc>
      </w:tr>
      <w:tr w:rsidR="00C83E31" w:rsidRPr="00C527A6" w14:paraId="5F399FE8" w14:textId="77777777" w:rsidTr="002C54CD">
        <w:trPr>
          <w:cantSplit/>
        </w:trPr>
        <w:tc>
          <w:tcPr>
            <w:tcW w:w="220" w:type="dxa"/>
          </w:tcPr>
          <w:p w14:paraId="6E4B9183" w14:textId="77777777" w:rsidR="00C83E31" w:rsidRPr="00C527A6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41A4799" w14:textId="77777777" w:rsidR="00C83E31" w:rsidRPr="00C527A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527A6" w14:paraId="3D5DDC35" w14:textId="77777777" w:rsidTr="002C54CD">
        <w:trPr>
          <w:cantSplit/>
        </w:trPr>
        <w:tc>
          <w:tcPr>
            <w:tcW w:w="220" w:type="dxa"/>
          </w:tcPr>
          <w:p w14:paraId="40B873A1" w14:textId="77777777" w:rsidR="00C83E31" w:rsidRPr="00C527A6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F38B3FD" w14:textId="77777777" w:rsidR="00C83E31" w:rsidRPr="00C527A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527A6" w14:paraId="6C1D3098" w14:textId="77777777" w:rsidTr="002C54CD">
        <w:trPr>
          <w:cantSplit/>
        </w:trPr>
        <w:tc>
          <w:tcPr>
            <w:tcW w:w="220" w:type="dxa"/>
          </w:tcPr>
          <w:p w14:paraId="54D5BB4A" w14:textId="77777777" w:rsidR="00C83E31" w:rsidRPr="00C527A6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67EDE26" w14:textId="77777777" w:rsidR="00C83E31" w:rsidRPr="00C527A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527A6" w14:paraId="3A5AB8FC" w14:textId="77777777" w:rsidTr="002C54CD">
        <w:trPr>
          <w:cantSplit/>
        </w:trPr>
        <w:tc>
          <w:tcPr>
            <w:tcW w:w="220" w:type="dxa"/>
          </w:tcPr>
          <w:p w14:paraId="36DE1A6D" w14:textId="77777777" w:rsidR="00C83E31" w:rsidRPr="00C527A6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1A88DF6" w14:textId="77777777" w:rsidR="00C83E31" w:rsidRPr="00C527A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527A6" w14:paraId="00513B6A" w14:textId="77777777" w:rsidTr="002C54CD">
        <w:trPr>
          <w:cantSplit/>
        </w:trPr>
        <w:tc>
          <w:tcPr>
            <w:tcW w:w="220" w:type="dxa"/>
          </w:tcPr>
          <w:p w14:paraId="4577723D" w14:textId="77777777" w:rsidR="00C83E31" w:rsidRPr="00C527A6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2667989" w14:textId="77777777" w:rsidR="00C83E31" w:rsidRPr="00C527A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527A6" w14:paraId="68CC216D" w14:textId="77777777" w:rsidTr="002C54CD">
        <w:trPr>
          <w:cantSplit/>
        </w:trPr>
        <w:tc>
          <w:tcPr>
            <w:tcW w:w="220" w:type="dxa"/>
          </w:tcPr>
          <w:p w14:paraId="4760FF4A" w14:textId="77777777" w:rsidR="00C83E31" w:rsidRPr="00C527A6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F2E930C" w14:textId="77777777" w:rsidR="00C83E31" w:rsidRPr="00C527A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527A6" w14:paraId="7A45563B" w14:textId="77777777" w:rsidTr="002C54CD">
        <w:trPr>
          <w:cantSplit/>
        </w:trPr>
        <w:tc>
          <w:tcPr>
            <w:tcW w:w="220" w:type="dxa"/>
          </w:tcPr>
          <w:p w14:paraId="7A2B4C5A" w14:textId="77777777" w:rsidR="00C83E31" w:rsidRPr="00C527A6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A1D1F44" w14:textId="77777777" w:rsidR="00C83E31" w:rsidRPr="00C527A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527A6" w14:paraId="4A476E94" w14:textId="77777777" w:rsidTr="002C54CD">
        <w:trPr>
          <w:cantSplit/>
        </w:trPr>
        <w:tc>
          <w:tcPr>
            <w:tcW w:w="220" w:type="dxa"/>
          </w:tcPr>
          <w:p w14:paraId="510A102A" w14:textId="77777777" w:rsidR="00C83E31" w:rsidRPr="00C527A6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A1B097B" w14:textId="77777777" w:rsidR="00C83E31" w:rsidRPr="00C527A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527A6" w14:paraId="4B784B79" w14:textId="77777777" w:rsidTr="002C54CD">
        <w:trPr>
          <w:cantSplit/>
        </w:trPr>
        <w:tc>
          <w:tcPr>
            <w:tcW w:w="220" w:type="dxa"/>
          </w:tcPr>
          <w:p w14:paraId="3169F4C4" w14:textId="77777777" w:rsidR="00C83E31" w:rsidRPr="00C527A6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8DFC43E" w14:textId="77777777" w:rsidR="00C83E31" w:rsidRPr="00C527A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527A6" w14:paraId="4DF0BA8A" w14:textId="77777777" w:rsidTr="002C54CD">
        <w:trPr>
          <w:cantSplit/>
        </w:trPr>
        <w:tc>
          <w:tcPr>
            <w:tcW w:w="220" w:type="dxa"/>
          </w:tcPr>
          <w:p w14:paraId="60F44FB3" w14:textId="77777777" w:rsidR="00C83E31" w:rsidRPr="00C527A6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7A271B4" w14:textId="77777777" w:rsidR="00C83E31" w:rsidRPr="00C527A6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27312A28" w14:textId="77777777" w:rsidR="00C83E31" w:rsidRDefault="00C83E31" w:rsidP="00F84EA5">
      <w:pPr>
        <w:pStyle w:val="isonormal"/>
      </w:pPr>
    </w:p>
    <w:p w14:paraId="242B1B32" w14:textId="77777777" w:rsidR="00C83E31" w:rsidRDefault="00C83E31" w:rsidP="00F84EA5">
      <w:pPr>
        <w:pStyle w:val="isonormal"/>
        <w:jc w:val="left"/>
      </w:pPr>
    </w:p>
    <w:p w14:paraId="24BF1EC3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30BF143" w14:textId="77777777" w:rsidR="00C83E31" w:rsidRPr="0079194B" w:rsidRDefault="00C83E31" w:rsidP="00F84EA5">
      <w:pPr>
        <w:pStyle w:val="subcap"/>
      </w:pPr>
      <w:r w:rsidRPr="0079194B">
        <w:lastRenderedPageBreak/>
        <w:t>TERRITORY 143</w:t>
      </w:r>
    </w:p>
    <w:p w14:paraId="0C3369B1" w14:textId="77777777" w:rsidR="00C83E31" w:rsidRPr="0079194B" w:rsidRDefault="00C83E31" w:rsidP="00F84EA5">
      <w:pPr>
        <w:pStyle w:val="subcap2"/>
      </w:pPr>
      <w:r w:rsidRPr="0079194B">
        <w:t>PHYS DAM</w:t>
      </w:r>
    </w:p>
    <w:p w14:paraId="2B6A5051" w14:textId="77777777" w:rsidR="00C83E31" w:rsidRPr="0079194B" w:rsidRDefault="00C83E31" w:rsidP="00F84EA5">
      <w:pPr>
        <w:pStyle w:val="isonormal"/>
      </w:pPr>
    </w:p>
    <w:p w14:paraId="289802ED" w14:textId="77777777" w:rsidR="00C83E31" w:rsidRPr="0079194B" w:rsidRDefault="00C83E31" w:rsidP="00F84EA5">
      <w:pPr>
        <w:pStyle w:val="isonormal"/>
        <w:sectPr w:rsidR="00C83E31" w:rsidRPr="0079194B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C83E31" w:rsidRPr="0079194B" w14:paraId="3EC9165A" w14:textId="77777777" w:rsidTr="002C54C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AB50D38" w14:textId="77777777" w:rsidR="00C83E31" w:rsidRPr="0079194B" w:rsidRDefault="00C83E31" w:rsidP="00F84EA5">
            <w:pPr>
              <w:pStyle w:val="tablehead"/>
              <w:rPr>
                <w:kern w:val="18"/>
              </w:rPr>
            </w:pPr>
            <w:r w:rsidRPr="0079194B">
              <w:rPr>
                <w:kern w:val="18"/>
              </w:rPr>
              <w:t>PHYSICAL DAMAGE</w:t>
            </w:r>
            <w:r w:rsidRPr="0079194B">
              <w:rPr>
                <w:kern w:val="18"/>
              </w:rPr>
              <w:br/>
              <w:t>Original Cost New Range</w:t>
            </w:r>
            <w:r w:rsidRPr="0079194B">
              <w:rPr>
                <w:kern w:val="18"/>
              </w:rPr>
              <w:br/>
              <w:t>$25,000 – 29,999</w:t>
            </w:r>
          </w:p>
        </w:tc>
      </w:tr>
      <w:tr w:rsidR="00C83E31" w:rsidRPr="0079194B" w14:paraId="2A0E0899" w14:textId="77777777" w:rsidTr="002C54C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36B61F2" w14:textId="77777777" w:rsidR="00C83E31" w:rsidRPr="0079194B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999664C" w14:textId="77777777" w:rsidR="00C83E31" w:rsidRPr="0079194B" w:rsidRDefault="00C83E31" w:rsidP="00F84EA5">
            <w:pPr>
              <w:pStyle w:val="tablehead"/>
              <w:rPr>
                <w:kern w:val="18"/>
              </w:rPr>
            </w:pPr>
            <w:r w:rsidRPr="0079194B">
              <w:rPr>
                <w:kern w:val="18"/>
              </w:rPr>
              <w:t>Specified</w:t>
            </w:r>
            <w:r w:rsidRPr="0079194B">
              <w:rPr>
                <w:kern w:val="18"/>
              </w:rPr>
              <w:br/>
              <w:t>Causes</w:t>
            </w:r>
            <w:r w:rsidRPr="0079194B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CF61BDE" w14:textId="77777777" w:rsidR="00C83E31" w:rsidRPr="0079194B" w:rsidRDefault="00C83E31" w:rsidP="00F84EA5">
            <w:pPr>
              <w:pStyle w:val="tablehead"/>
              <w:rPr>
                <w:kern w:val="18"/>
              </w:rPr>
            </w:pPr>
            <w:r w:rsidRPr="0079194B">
              <w:rPr>
                <w:kern w:val="18"/>
              </w:rPr>
              <w:br/>
            </w:r>
            <w:r w:rsidRPr="0079194B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897FE92" w14:textId="77777777" w:rsidR="00C83E31" w:rsidRPr="0079194B" w:rsidRDefault="00C83E31" w:rsidP="00F84EA5">
            <w:pPr>
              <w:pStyle w:val="tablehead"/>
              <w:rPr>
                <w:kern w:val="18"/>
              </w:rPr>
            </w:pPr>
            <w:r w:rsidRPr="0079194B">
              <w:rPr>
                <w:kern w:val="18"/>
              </w:rPr>
              <w:t>$500</w:t>
            </w:r>
            <w:r w:rsidRPr="0079194B">
              <w:rPr>
                <w:kern w:val="18"/>
              </w:rPr>
              <w:br/>
              <w:t>Ded.</w:t>
            </w:r>
            <w:r w:rsidRPr="0079194B">
              <w:rPr>
                <w:kern w:val="18"/>
              </w:rPr>
              <w:br/>
              <w:t>Coll.</w:t>
            </w:r>
          </w:p>
        </w:tc>
      </w:tr>
      <w:tr w:rsidR="00C83E31" w:rsidRPr="0079194B" w14:paraId="1CACF546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776C9C16" w14:textId="77777777" w:rsidR="00C83E31" w:rsidRPr="0079194B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9194B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C83E31" w:rsidRPr="0079194B" w14:paraId="700AECAB" w14:textId="77777777" w:rsidTr="002C54CD">
        <w:trPr>
          <w:cantSplit/>
        </w:trPr>
        <w:tc>
          <w:tcPr>
            <w:tcW w:w="540" w:type="dxa"/>
            <w:gridSpan w:val="2"/>
          </w:tcPr>
          <w:p w14:paraId="324A4CE1" w14:textId="77777777" w:rsidR="00C83E31" w:rsidRPr="0079194B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7743465" w14:textId="77777777" w:rsidR="00C83E31" w:rsidRPr="0079194B" w:rsidRDefault="00C83E31" w:rsidP="00F84EA5">
            <w:pPr>
              <w:pStyle w:val="tabletext11"/>
              <w:rPr>
                <w:b/>
                <w:kern w:val="18"/>
              </w:rPr>
            </w:pPr>
            <w:r w:rsidRPr="0079194B">
              <w:rPr>
                <w:b/>
                <w:kern w:val="18"/>
              </w:rPr>
              <w:t>– Local And Intermediate – All Vehicles</w:t>
            </w:r>
          </w:p>
        </w:tc>
      </w:tr>
      <w:tr w:rsidR="00C83E31" w:rsidRPr="0079194B" w14:paraId="0C309F2F" w14:textId="77777777" w:rsidTr="002C54CD">
        <w:trPr>
          <w:cantSplit/>
        </w:trPr>
        <w:tc>
          <w:tcPr>
            <w:tcW w:w="540" w:type="dxa"/>
            <w:gridSpan w:val="2"/>
          </w:tcPr>
          <w:p w14:paraId="6E263E20" w14:textId="77777777" w:rsidR="00C83E31" w:rsidRPr="0079194B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C2A41F1" w14:textId="77777777" w:rsidR="00C83E31" w:rsidRPr="0079194B" w:rsidRDefault="00C83E31" w:rsidP="00F84EA5">
            <w:pPr>
              <w:pStyle w:val="tabletext11"/>
              <w:rPr>
                <w:b/>
                <w:kern w:val="18"/>
              </w:rPr>
            </w:pPr>
            <w:r w:rsidRPr="0079194B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C83E31" w:rsidRPr="0079194B" w14:paraId="4CCC681C" w14:textId="77777777" w:rsidTr="002C54CD">
        <w:trPr>
          <w:cantSplit/>
        </w:trPr>
        <w:tc>
          <w:tcPr>
            <w:tcW w:w="4860" w:type="dxa"/>
            <w:gridSpan w:val="3"/>
          </w:tcPr>
          <w:p w14:paraId="40577F61" w14:textId="77777777" w:rsidR="00C83E31" w:rsidRPr="0079194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7BE73A4" w14:textId="77777777" w:rsidR="00C83E31" w:rsidRPr="0079194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9194B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60675EC0" w14:textId="77777777" w:rsidR="00C83E31" w:rsidRPr="0079194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9194B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78AAD578" w14:textId="77777777" w:rsidR="00C83E31" w:rsidRPr="0079194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9194B">
              <w:rPr>
                <w:kern w:val="18"/>
              </w:rPr>
              <w:t>$   248</w:t>
            </w:r>
          </w:p>
        </w:tc>
      </w:tr>
      <w:tr w:rsidR="00C83E31" w:rsidRPr="0079194B" w14:paraId="468E3A47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8C2DC67" w14:textId="77777777" w:rsidR="00C83E31" w:rsidRPr="0079194B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9194B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C83E31" w:rsidRPr="0079194B" w14:paraId="05BF3DD7" w14:textId="77777777" w:rsidTr="002C54CD">
        <w:trPr>
          <w:cantSplit/>
        </w:trPr>
        <w:tc>
          <w:tcPr>
            <w:tcW w:w="4860" w:type="dxa"/>
            <w:gridSpan w:val="3"/>
          </w:tcPr>
          <w:p w14:paraId="595E8DFB" w14:textId="77777777" w:rsidR="00C83E31" w:rsidRPr="0079194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B79CE5F" w14:textId="77777777" w:rsidR="00C83E31" w:rsidRPr="0079194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AEED37A" w14:textId="77777777" w:rsidR="00C83E31" w:rsidRPr="0079194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733B54E" w14:textId="77777777" w:rsidR="00C83E31" w:rsidRPr="0079194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79194B" w14:paraId="59251451" w14:textId="77777777" w:rsidTr="002C54CD">
        <w:trPr>
          <w:cantSplit/>
        </w:trPr>
        <w:tc>
          <w:tcPr>
            <w:tcW w:w="4860" w:type="dxa"/>
            <w:gridSpan w:val="3"/>
          </w:tcPr>
          <w:p w14:paraId="14B4260B" w14:textId="77777777" w:rsidR="00C83E31" w:rsidRPr="0079194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E242BAB" w14:textId="77777777" w:rsidR="00C83E31" w:rsidRPr="0079194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9194B"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14:paraId="2CAC1763" w14:textId="77777777" w:rsidR="00C83E31" w:rsidRPr="0079194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9194B">
              <w:rPr>
                <w:kern w:val="18"/>
              </w:rPr>
              <w:t>$    95</w:t>
            </w:r>
          </w:p>
        </w:tc>
        <w:tc>
          <w:tcPr>
            <w:tcW w:w="1500" w:type="dxa"/>
          </w:tcPr>
          <w:p w14:paraId="610A09C1" w14:textId="77777777" w:rsidR="00C83E31" w:rsidRPr="0079194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9194B">
              <w:rPr>
                <w:kern w:val="18"/>
              </w:rPr>
              <w:t>$   271</w:t>
            </w:r>
          </w:p>
        </w:tc>
      </w:tr>
      <w:tr w:rsidR="00C83E31" w:rsidRPr="0079194B" w14:paraId="756DFEC8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E895425" w14:textId="77777777" w:rsidR="00C83E31" w:rsidRPr="0079194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9194B" w14:paraId="440954D7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7D43BDD" w14:textId="77777777" w:rsidR="00C83E31" w:rsidRPr="0079194B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9194B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C83E31" w:rsidRPr="0079194B" w14:paraId="5D90CDC0" w14:textId="77777777" w:rsidTr="002C54CD">
        <w:trPr>
          <w:cantSplit/>
        </w:trPr>
        <w:tc>
          <w:tcPr>
            <w:tcW w:w="540" w:type="dxa"/>
            <w:gridSpan w:val="2"/>
          </w:tcPr>
          <w:p w14:paraId="3508A7DA" w14:textId="77777777" w:rsidR="00C83E31" w:rsidRPr="0079194B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81C37AE" w14:textId="77777777" w:rsidR="00C83E31" w:rsidRPr="0079194B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9194B">
              <w:rPr>
                <w:b/>
                <w:caps/>
                <w:kern w:val="18"/>
              </w:rPr>
              <w:t>– taxicabs and limousines</w:t>
            </w:r>
          </w:p>
        </w:tc>
      </w:tr>
      <w:tr w:rsidR="00C83E31" w:rsidRPr="0079194B" w14:paraId="288F78C0" w14:textId="77777777" w:rsidTr="002C54CD">
        <w:trPr>
          <w:cantSplit/>
        </w:trPr>
        <w:tc>
          <w:tcPr>
            <w:tcW w:w="4860" w:type="dxa"/>
            <w:gridSpan w:val="3"/>
          </w:tcPr>
          <w:p w14:paraId="173219CA" w14:textId="77777777" w:rsidR="00C83E31" w:rsidRPr="0079194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8142874" w14:textId="77777777" w:rsidR="00C83E31" w:rsidRPr="0079194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9194B">
              <w:rPr>
                <w:kern w:val="18"/>
              </w:rPr>
              <w:t>$    79</w:t>
            </w:r>
          </w:p>
        </w:tc>
        <w:tc>
          <w:tcPr>
            <w:tcW w:w="1500" w:type="dxa"/>
          </w:tcPr>
          <w:p w14:paraId="3860F4AF" w14:textId="77777777" w:rsidR="00C83E31" w:rsidRPr="0079194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9194B">
              <w:rPr>
                <w:kern w:val="18"/>
              </w:rPr>
              <w:t>$   100</w:t>
            </w:r>
          </w:p>
        </w:tc>
        <w:tc>
          <w:tcPr>
            <w:tcW w:w="1500" w:type="dxa"/>
          </w:tcPr>
          <w:p w14:paraId="7A97B1DE" w14:textId="77777777" w:rsidR="00C83E31" w:rsidRPr="0079194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9194B">
              <w:rPr>
                <w:kern w:val="18"/>
              </w:rPr>
              <w:t>$   558</w:t>
            </w:r>
          </w:p>
        </w:tc>
      </w:tr>
      <w:tr w:rsidR="00C83E31" w:rsidRPr="0079194B" w14:paraId="68BE70EE" w14:textId="77777777" w:rsidTr="002C54CD">
        <w:trPr>
          <w:cantSplit/>
        </w:trPr>
        <w:tc>
          <w:tcPr>
            <w:tcW w:w="540" w:type="dxa"/>
            <w:gridSpan w:val="2"/>
          </w:tcPr>
          <w:p w14:paraId="23183532" w14:textId="77777777" w:rsidR="00C83E31" w:rsidRPr="0079194B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2BD71AA" w14:textId="77777777" w:rsidR="00C83E31" w:rsidRPr="0079194B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9194B">
              <w:rPr>
                <w:b/>
                <w:caps/>
                <w:kern w:val="18"/>
              </w:rPr>
              <w:t>– SCHOOL AND CHURCH BUSES</w:t>
            </w:r>
          </w:p>
        </w:tc>
      </w:tr>
      <w:tr w:rsidR="00C83E31" w:rsidRPr="0079194B" w14:paraId="533F8F9F" w14:textId="77777777" w:rsidTr="002C54CD">
        <w:trPr>
          <w:cantSplit/>
        </w:trPr>
        <w:tc>
          <w:tcPr>
            <w:tcW w:w="4860" w:type="dxa"/>
            <w:gridSpan w:val="3"/>
          </w:tcPr>
          <w:p w14:paraId="6CFF4322" w14:textId="77777777" w:rsidR="00C83E31" w:rsidRPr="0079194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7BF660A" w14:textId="77777777" w:rsidR="00C83E31" w:rsidRPr="0079194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9194B">
              <w:rPr>
                <w:kern w:val="18"/>
              </w:rPr>
              <w:t>$    35</w:t>
            </w:r>
          </w:p>
        </w:tc>
        <w:tc>
          <w:tcPr>
            <w:tcW w:w="1500" w:type="dxa"/>
          </w:tcPr>
          <w:p w14:paraId="24BA5CAF" w14:textId="77777777" w:rsidR="00C83E31" w:rsidRPr="0079194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9194B">
              <w:rPr>
                <w:kern w:val="18"/>
              </w:rPr>
              <w:t>$    45</w:t>
            </w:r>
          </w:p>
        </w:tc>
        <w:tc>
          <w:tcPr>
            <w:tcW w:w="1500" w:type="dxa"/>
          </w:tcPr>
          <w:p w14:paraId="1C827141" w14:textId="77777777" w:rsidR="00C83E31" w:rsidRPr="0079194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9194B">
              <w:rPr>
                <w:kern w:val="18"/>
              </w:rPr>
              <w:t>$   156</w:t>
            </w:r>
          </w:p>
        </w:tc>
      </w:tr>
      <w:tr w:rsidR="00C83E31" w:rsidRPr="0079194B" w14:paraId="15A2F980" w14:textId="77777777" w:rsidTr="002C54CD">
        <w:trPr>
          <w:cantSplit/>
        </w:trPr>
        <w:tc>
          <w:tcPr>
            <w:tcW w:w="540" w:type="dxa"/>
            <w:gridSpan w:val="2"/>
          </w:tcPr>
          <w:p w14:paraId="4875ABC4" w14:textId="77777777" w:rsidR="00C83E31" w:rsidRPr="0079194B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54B5258" w14:textId="77777777" w:rsidR="00C83E31" w:rsidRPr="0079194B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9194B">
              <w:rPr>
                <w:b/>
                <w:caps/>
                <w:kern w:val="18"/>
              </w:rPr>
              <w:t>– OTHER BUSES</w:t>
            </w:r>
          </w:p>
        </w:tc>
      </w:tr>
      <w:tr w:rsidR="00C83E31" w:rsidRPr="0079194B" w14:paraId="3F458595" w14:textId="77777777" w:rsidTr="002C54CD">
        <w:trPr>
          <w:cantSplit/>
        </w:trPr>
        <w:tc>
          <w:tcPr>
            <w:tcW w:w="4860" w:type="dxa"/>
            <w:gridSpan w:val="3"/>
          </w:tcPr>
          <w:p w14:paraId="284A5CD2" w14:textId="77777777" w:rsidR="00C83E31" w:rsidRPr="0079194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7D7BC68" w14:textId="77777777" w:rsidR="00C83E31" w:rsidRPr="0079194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9194B">
              <w:rPr>
                <w:kern w:val="18"/>
              </w:rPr>
              <w:t>$    35</w:t>
            </w:r>
          </w:p>
        </w:tc>
        <w:tc>
          <w:tcPr>
            <w:tcW w:w="1500" w:type="dxa"/>
          </w:tcPr>
          <w:p w14:paraId="3A63ACA3" w14:textId="77777777" w:rsidR="00C83E31" w:rsidRPr="0079194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9194B">
              <w:rPr>
                <w:kern w:val="18"/>
              </w:rPr>
              <w:t>$    45</w:t>
            </w:r>
          </w:p>
        </w:tc>
        <w:tc>
          <w:tcPr>
            <w:tcW w:w="1500" w:type="dxa"/>
          </w:tcPr>
          <w:p w14:paraId="1CE2AE4D" w14:textId="77777777" w:rsidR="00C83E31" w:rsidRPr="0079194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9194B">
              <w:rPr>
                <w:kern w:val="18"/>
              </w:rPr>
              <w:t>$   156</w:t>
            </w:r>
          </w:p>
        </w:tc>
      </w:tr>
      <w:tr w:rsidR="00C83E31" w:rsidRPr="0079194B" w14:paraId="7EA725EA" w14:textId="77777777" w:rsidTr="002C54CD">
        <w:trPr>
          <w:cantSplit/>
        </w:trPr>
        <w:tc>
          <w:tcPr>
            <w:tcW w:w="540" w:type="dxa"/>
            <w:gridSpan w:val="2"/>
          </w:tcPr>
          <w:p w14:paraId="69227526" w14:textId="77777777" w:rsidR="00C83E31" w:rsidRPr="0079194B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9F532B4" w14:textId="77777777" w:rsidR="00C83E31" w:rsidRPr="0079194B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9194B">
              <w:rPr>
                <w:b/>
                <w:caps/>
                <w:kern w:val="18"/>
              </w:rPr>
              <w:t>– VAN POOLS</w:t>
            </w:r>
          </w:p>
        </w:tc>
      </w:tr>
      <w:tr w:rsidR="00C83E31" w:rsidRPr="0079194B" w14:paraId="5B805CEA" w14:textId="77777777" w:rsidTr="002C54CD">
        <w:trPr>
          <w:cantSplit/>
        </w:trPr>
        <w:tc>
          <w:tcPr>
            <w:tcW w:w="4860" w:type="dxa"/>
            <w:gridSpan w:val="3"/>
          </w:tcPr>
          <w:p w14:paraId="6D666BE1" w14:textId="77777777" w:rsidR="00C83E31" w:rsidRPr="0079194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D4589E8" w14:textId="77777777" w:rsidR="00C83E31" w:rsidRPr="0079194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9194B">
              <w:rPr>
                <w:kern w:val="18"/>
              </w:rPr>
              <w:t>$    79</w:t>
            </w:r>
          </w:p>
        </w:tc>
        <w:tc>
          <w:tcPr>
            <w:tcW w:w="1500" w:type="dxa"/>
          </w:tcPr>
          <w:p w14:paraId="3FC843CD" w14:textId="77777777" w:rsidR="00C83E31" w:rsidRPr="0079194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9194B">
              <w:rPr>
                <w:kern w:val="18"/>
              </w:rPr>
              <w:t>$   100</w:t>
            </w:r>
          </w:p>
        </w:tc>
        <w:tc>
          <w:tcPr>
            <w:tcW w:w="1500" w:type="dxa"/>
          </w:tcPr>
          <w:p w14:paraId="00DDE3FF" w14:textId="77777777" w:rsidR="00C83E31" w:rsidRPr="0079194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9194B">
              <w:rPr>
                <w:kern w:val="18"/>
              </w:rPr>
              <w:t>$   558</w:t>
            </w:r>
          </w:p>
        </w:tc>
      </w:tr>
      <w:tr w:rsidR="00C83E31" w:rsidRPr="0079194B" w14:paraId="5B8F173B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6796E73" w14:textId="77777777" w:rsidR="00C83E31" w:rsidRPr="0079194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9194B" w14:paraId="5A3C6EFB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B7B0A07" w14:textId="77777777" w:rsidR="00C83E31" w:rsidRPr="0079194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9194B" w14:paraId="06A040C8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5B7A751D" w14:textId="77777777" w:rsidR="00C83E31" w:rsidRPr="0079194B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79194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3EBC2E3" w14:textId="77777777" w:rsidR="00C83E31" w:rsidRPr="0079194B" w:rsidRDefault="00C83E31" w:rsidP="00F84EA5">
            <w:pPr>
              <w:pStyle w:val="tabletext11"/>
              <w:rPr>
                <w:kern w:val="18"/>
              </w:rPr>
            </w:pPr>
            <w:r w:rsidRPr="0079194B">
              <w:rPr>
                <w:kern w:val="18"/>
              </w:rPr>
              <w:t xml:space="preserve">For Other Than Zone-rated Trucks, Tractors and Trailers Classifications, refer to Rule </w:t>
            </w:r>
            <w:r w:rsidRPr="0079194B">
              <w:rPr>
                <w:rStyle w:val="rulelink"/>
              </w:rPr>
              <w:t>222.</w:t>
            </w:r>
            <w:r w:rsidRPr="0079194B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79194B" w14:paraId="20FB8575" w14:textId="77777777" w:rsidTr="002C54CD">
        <w:trPr>
          <w:cantSplit/>
        </w:trPr>
        <w:tc>
          <w:tcPr>
            <w:tcW w:w="220" w:type="dxa"/>
          </w:tcPr>
          <w:p w14:paraId="4CE1E29E" w14:textId="77777777" w:rsidR="00C83E31" w:rsidRPr="0079194B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79194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0BF9673" w14:textId="77777777" w:rsidR="00C83E31" w:rsidRPr="0079194B" w:rsidRDefault="00C83E31" w:rsidP="00F84EA5">
            <w:pPr>
              <w:pStyle w:val="tabletext11"/>
              <w:rPr>
                <w:kern w:val="18"/>
              </w:rPr>
            </w:pPr>
            <w:r w:rsidRPr="0079194B">
              <w:rPr>
                <w:kern w:val="18"/>
              </w:rPr>
              <w:t xml:space="preserve">For Private Passenger Types Classifications, refer to Rule </w:t>
            </w:r>
            <w:r w:rsidRPr="0079194B">
              <w:rPr>
                <w:rStyle w:val="rulelink"/>
              </w:rPr>
              <w:t>232.</w:t>
            </w:r>
            <w:r w:rsidRPr="0079194B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79194B" w14:paraId="2A4D575D" w14:textId="77777777" w:rsidTr="002C54CD">
        <w:trPr>
          <w:cantSplit/>
        </w:trPr>
        <w:tc>
          <w:tcPr>
            <w:tcW w:w="220" w:type="dxa"/>
          </w:tcPr>
          <w:p w14:paraId="6C3B9E83" w14:textId="77777777" w:rsidR="00C83E31" w:rsidRPr="0079194B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79194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63CEC98" w14:textId="77777777" w:rsidR="00C83E31" w:rsidRPr="0079194B" w:rsidRDefault="00C83E31" w:rsidP="00F84EA5">
            <w:pPr>
              <w:pStyle w:val="tabletext11"/>
              <w:rPr>
                <w:kern w:val="18"/>
              </w:rPr>
            </w:pPr>
            <w:r w:rsidRPr="0079194B">
              <w:rPr>
                <w:kern w:val="18"/>
              </w:rPr>
              <w:t xml:space="preserve">For Other Than Zone-rated Publics Autos, refer to Rule </w:t>
            </w:r>
            <w:r w:rsidRPr="0079194B">
              <w:rPr>
                <w:rStyle w:val="rulelink"/>
              </w:rPr>
              <w:t>239.</w:t>
            </w:r>
            <w:r w:rsidRPr="0079194B">
              <w:rPr>
                <w:rStyle w:val="rulelink"/>
                <w:b w:val="0"/>
              </w:rPr>
              <w:t xml:space="preserve"> for premium development</w:t>
            </w:r>
            <w:r w:rsidRPr="0079194B">
              <w:rPr>
                <w:rStyle w:val="rulelink"/>
              </w:rPr>
              <w:t>.</w:t>
            </w:r>
          </w:p>
        </w:tc>
      </w:tr>
      <w:tr w:rsidR="00C83E31" w:rsidRPr="0079194B" w14:paraId="0718F590" w14:textId="77777777" w:rsidTr="002C54CD">
        <w:trPr>
          <w:cantSplit/>
        </w:trPr>
        <w:tc>
          <w:tcPr>
            <w:tcW w:w="220" w:type="dxa"/>
          </w:tcPr>
          <w:p w14:paraId="741D63F2" w14:textId="77777777" w:rsidR="00C83E31" w:rsidRPr="0079194B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79194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69040F6" w14:textId="77777777" w:rsidR="00C83E31" w:rsidRPr="0079194B" w:rsidRDefault="00C83E31" w:rsidP="00F84EA5">
            <w:pPr>
              <w:pStyle w:val="tabletext11"/>
              <w:rPr>
                <w:kern w:val="18"/>
              </w:rPr>
            </w:pPr>
            <w:r w:rsidRPr="0079194B">
              <w:rPr>
                <w:kern w:val="18"/>
              </w:rPr>
              <w:t xml:space="preserve">For Deductible factors, refer to Rule </w:t>
            </w:r>
            <w:r w:rsidRPr="0079194B">
              <w:rPr>
                <w:rStyle w:val="rulelink"/>
              </w:rPr>
              <w:t>298.</w:t>
            </w:r>
          </w:p>
        </w:tc>
      </w:tr>
      <w:tr w:rsidR="00C83E31" w:rsidRPr="0079194B" w14:paraId="6EEB932C" w14:textId="77777777" w:rsidTr="002C54CD">
        <w:trPr>
          <w:cantSplit/>
        </w:trPr>
        <w:tc>
          <w:tcPr>
            <w:tcW w:w="220" w:type="dxa"/>
          </w:tcPr>
          <w:p w14:paraId="639140C5" w14:textId="77777777" w:rsidR="00C83E31" w:rsidRPr="0079194B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79194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66EACE4" w14:textId="77777777" w:rsidR="00C83E31" w:rsidRPr="0079194B" w:rsidRDefault="00C83E31" w:rsidP="00F84EA5">
            <w:pPr>
              <w:pStyle w:val="tabletext11"/>
              <w:rPr>
                <w:kern w:val="18"/>
              </w:rPr>
            </w:pPr>
            <w:r w:rsidRPr="0079194B">
              <w:rPr>
                <w:kern w:val="18"/>
              </w:rPr>
              <w:t xml:space="preserve">For Vehicle Value factors, refer to Rule </w:t>
            </w:r>
            <w:r w:rsidRPr="0079194B">
              <w:rPr>
                <w:rStyle w:val="rulelink"/>
              </w:rPr>
              <w:t>301.</w:t>
            </w:r>
          </w:p>
        </w:tc>
      </w:tr>
      <w:tr w:rsidR="00C83E31" w:rsidRPr="0079194B" w14:paraId="3CE198E5" w14:textId="77777777" w:rsidTr="002C54CD">
        <w:trPr>
          <w:cantSplit/>
        </w:trPr>
        <w:tc>
          <w:tcPr>
            <w:tcW w:w="220" w:type="dxa"/>
          </w:tcPr>
          <w:p w14:paraId="5E79F1D9" w14:textId="77777777" w:rsidR="00C83E31" w:rsidRPr="0079194B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3FFD35" w14:textId="77777777" w:rsidR="00C83E31" w:rsidRPr="0079194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9194B" w14:paraId="3DDAC677" w14:textId="77777777" w:rsidTr="002C54CD">
        <w:trPr>
          <w:cantSplit/>
        </w:trPr>
        <w:tc>
          <w:tcPr>
            <w:tcW w:w="220" w:type="dxa"/>
          </w:tcPr>
          <w:p w14:paraId="35B35D56" w14:textId="77777777" w:rsidR="00C83E31" w:rsidRPr="0079194B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D108568" w14:textId="77777777" w:rsidR="00C83E31" w:rsidRPr="0079194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9194B" w14:paraId="2A3CA686" w14:textId="77777777" w:rsidTr="002C54CD">
        <w:trPr>
          <w:cantSplit/>
        </w:trPr>
        <w:tc>
          <w:tcPr>
            <w:tcW w:w="220" w:type="dxa"/>
          </w:tcPr>
          <w:p w14:paraId="0CFC9B59" w14:textId="77777777" w:rsidR="00C83E31" w:rsidRPr="0079194B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1E0702F" w14:textId="77777777" w:rsidR="00C83E31" w:rsidRPr="0079194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9194B" w14:paraId="399E93D2" w14:textId="77777777" w:rsidTr="002C54CD">
        <w:trPr>
          <w:cantSplit/>
        </w:trPr>
        <w:tc>
          <w:tcPr>
            <w:tcW w:w="220" w:type="dxa"/>
          </w:tcPr>
          <w:p w14:paraId="73CD2849" w14:textId="77777777" w:rsidR="00C83E31" w:rsidRPr="0079194B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08F6EE9" w14:textId="77777777" w:rsidR="00C83E31" w:rsidRPr="0079194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9194B" w14:paraId="565A1765" w14:textId="77777777" w:rsidTr="002C54CD">
        <w:trPr>
          <w:cantSplit/>
        </w:trPr>
        <w:tc>
          <w:tcPr>
            <w:tcW w:w="220" w:type="dxa"/>
          </w:tcPr>
          <w:p w14:paraId="1399BB74" w14:textId="77777777" w:rsidR="00C83E31" w:rsidRPr="0079194B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BB914A8" w14:textId="77777777" w:rsidR="00C83E31" w:rsidRPr="0079194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9194B" w14:paraId="6070AEA7" w14:textId="77777777" w:rsidTr="002C54CD">
        <w:trPr>
          <w:cantSplit/>
        </w:trPr>
        <w:tc>
          <w:tcPr>
            <w:tcW w:w="220" w:type="dxa"/>
          </w:tcPr>
          <w:p w14:paraId="59405787" w14:textId="77777777" w:rsidR="00C83E31" w:rsidRPr="0079194B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46ACE15" w14:textId="77777777" w:rsidR="00C83E31" w:rsidRPr="0079194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9194B" w14:paraId="44A4DDE9" w14:textId="77777777" w:rsidTr="002C54CD">
        <w:trPr>
          <w:cantSplit/>
        </w:trPr>
        <w:tc>
          <w:tcPr>
            <w:tcW w:w="220" w:type="dxa"/>
          </w:tcPr>
          <w:p w14:paraId="5DE93141" w14:textId="77777777" w:rsidR="00C83E31" w:rsidRPr="0079194B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6137CBA" w14:textId="77777777" w:rsidR="00C83E31" w:rsidRPr="0079194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9194B" w14:paraId="3FA490F5" w14:textId="77777777" w:rsidTr="002C54CD">
        <w:trPr>
          <w:cantSplit/>
        </w:trPr>
        <w:tc>
          <w:tcPr>
            <w:tcW w:w="220" w:type="dxa"/>
          </w:tcPr>
          <w:p w14:paraId="03E21488" w14:textId="77777777" w:rsidR="00C83E31" w:rsidRPr="0079194B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33A5391" w14:textId="77777777" w:rsidR="00C83E31" w:rsidRPr="0079194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9194B" w14:paraId="335E1202" w14:textId="77777777" w:rsidTr="002C54CD">
        <w:trPr>
          <w:cantSplit/>
        </w:trPr>
        <w:tc>
          <w:tcPr>
            <w:tcW w:w="220" w:type="dxa"/>
          </w:tcPr>
          <w:p w14:paraId="2759D215" w14:textId="77777777" w:rsidR="00C83E31" w:rsidRPr="0079194B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BDD499E" w14:textId="77777777" w:rsidR="00C83E31" w:rsidRPr="0079194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9194B" w14:paraId="40CE4068" w14:textId="77777777" w:rsidTr="002C54CD">
        <w:trPr>
          <w:cantSplit/>
        </w:trPr>
        <w:tc>
          <w:tcPr>
            <w:tcW w:w="220" w:type="dxa"/>
          </w:tcPr>
          <w:p w14:paraId="3AE5A7E0" w14:textId="77777777" w:rsidR="00C83E31" w:rsidRPr="0079194B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7660B5A" w14:textId="77777777" w:rsidR="00C83E31" w:rsidRPr="0079194B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43899EE9" w14:textId="77777777" w:rsidR="00C83E31" w:rsidRDefault="00C83E31" w:rsidP="00F84EA5">
      <w:pPr>
        <w:pStyle w:val="isonormal"/>
      </w:pPr>
    </w:p>
    <w:p w14:paraId="11A23547" w14:textId="77777777" w:rsidR="00C83E31" w:rsidRDefault="00C83E31" w:rsidP="00F84EA5">
      <w:pPr>
        <w:pStyle w:val="isonormal"/>
        <w:jc w:val="left"/>
      </w:pPr>
    </w:p>
    <w:p w14:paraId="16E29619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DA5047E" w14:textId="77777777" w:rsidR="00C83E31" w:rsidRPr="00544CFA" w:rsidRDefault="00C83E31" w:rsidP="00F84EA5">
      <w:pPr>
        <w:pStyle w:val="subcap"/>
      </w:pPr>
      <w:r w:rsidRPr="00544CFA">
        <w:lastRenderedPageBreak/>
        <w:t>TERRITORY 144</w:t>
      </w:r>
    </w:p>
    <w:p w14:paraId="0EAA0D39" w14:textId="77777777" w:rsidR="00C83E31" w:rsidRPr="00544CFA" w:rsidRDefault="00C83E31" w:rsidP="00F84EA5">
      <w:pPr>
        <w:pStyle w:val="subcap2"/>
      </w:pPr>
      <w:r w:rsidRPr="00544CFA">
        <w:t>PHYS DAM</w:t>
      </w:r>
    </w:p>
    <w:p w14:paraId="2CCA0712" w14:textId="77777777" w:rsidR="00C83E31" w:rsidRPr="00544CFA" w:rsidRDefault="00C83E31" w:rsidP="00F84EA5">
      <w:pPr>
        <w:pStyle w:val="isonormal"/>
      </w:pPr>
    </w:p>
    <w:p w14:paraId="5D7DFC54" w14:textId="77777777" w:rsidR="00C83E31" w:rsidRPr="00544CFA" w:rsidRDefault="00C83E31" w:rsidP="00F84EA5">
      <w:pPr>
        <w:pStyle w:val="isonormal"/>
        <w:sectPr w:rsidR="00C83E31" w:rsidRPr="00544CFA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C83E31" w:rsidRPr="00544CFA" w14:paraId="2A2B3282" w14:textId="77777777" w:rsidTr="002C54C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5460499" w14:textId="77777777" w:rsidR="00C83E31" w:rsidRPr="00544CFA" w:rsidRDefault="00C83E31" w:rsidP="00F84EA5">
            <w:pPr>
              <w:pStyle w:val="tablehead"/>
              <w:rPr>
                <w:kern w:val="18"/>
              </w:rPr>
            </w:pPr>
            <w:r w:rsidRPr="00544CFA">
              <w:rPr>
                <w:kern w:val="18"/>
              </w:rPr>
              <w:t>PHYSICAL DAMAGE</w:t>
            </w:r>
            <w:r w:rsidRPr="00544CFA">
              <w:rPr>
                <w:kern w:val="18"/>
              </w:rPr>
              <w:br/>
              <w:t>Original Cost New Range</w:t>
            </w:r>
            <w:r w:rsidRPr="00544CFA">
              <w:rPr>
                <w:kern w:val="18"/>
              </w:rPr>
              <w:br/>
              <w:t>$25,000 – 29,999</w:t>
            </w:r>
          </w:p>
        </w:tc>
      </w:tr>
      <w:tr w:rsidR="00C83E31" w:rsidRPr="00544CFA" w14:paraId="4EE42E1F" w14:textId="77777777" w:rsidTr="002C54C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63D5F4C" w14:textId="77777777" w:rsidR="00C83E31" w:rsidRPr="00544CFA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B7DB7AF" w14:textId="77777777" w:rsidR="00C83E31" w:rsidRPr="00544CFA" w:rsidRDefault="00C83E31" w:rsidP="00F84EA5">
            <w:pPr>
              <w:pStyle w:val="tablehead"/>
              <w:rPr>
                <w:kern w:val="18"/>
              </w:rPr>
            </w:pPr>
            <w:r w:rsidRPr="00544CFA">
              <w:rPr>
                <w:kern w:val="18"/>
              </w:rPr>
              <w:t>Specified</w:t>
            </w:r>
            <w:r w:rsidRPr="00544CFA">
              <w:rPr>
                <w:kern w:val="18"/>
              </w:rPr>
              <w:br/>
              <w:t>Causes</w:t>
            </w:r>
            <w:r w:rsidRPr="00544CFA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0FC7C94" w14:textId="77777777" w:rsidR="00C83E31" w:rsidRPr="00544CFA" w:rsidRDefault="00C83E31" w:rsidP="00F84EA5">
            <w:pPr>
              <w:pStyle w:val="tablehead"/>
              <w:rPr>
                <w:kern w:val="18"/>
              </w:rPr>
            </w:pPr>
            <w:r w:rsidRPr="00544CFA">
              <w:rPr>
                <w:kern w:val="18"/>
              </w:rPr>
              <w:br/>
            </w:r>
            <w:r w:rsidRPr="00544CFA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14428F6" w14:textId="77777777" w:rsidR="00C83E31" w:rsidRPr="00544CFA" w:rsidRDefault="00C83E31" w:rsidP="00F84EA5">
            <w:pPr>
              <w:pStyle w:val="tablehead"/>
              <w:rPr>
                <w:kern w:val="18"/>
              </w:rPr>
            </w:pPr>
            <w:r w:rsidRPr="00544CFA">
              <w:rPr>
                <w:kern w:val="18"/>
              </w:rPr>
              <w:t>$500</w:t>
            </w:r>
            <w:r w:rsidRPr="00544CFA">
              <w:rPr>
                <w:kern w:val="18"/>
              </w:rPr>
              <w:br/>
              <w:t>Ded.</w:t>
            </w:r>
            <w:r w:rsidRPr="00544CFA">
              <w:rPr>
                <w:kern w:val="18"/>
              </w:rPr>
              <w:br/>
              <w:t>Coll.</w:t>
            </w:r>
          </w:p>
        </w:tc>
      </w:tr>
      <w:tr w:rsidR="00C83E31" w:rsidRPr="00544CFA" w14:paraId="4488FF6A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2CA436A" w14:textId="77777777" w:rsidR="00C83E31" w:rsidRPr="00544CFA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544CFA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C83E31" w:rsidRPr="00544CFA" w14:paraId="7507CE66" w14:textId="77777777" w:rsidTr="002C54CD">
        <w:trPr>
          <w:cantSplit/>
        </w:trPr>
        <w:tc>
          <w:tcPr>
            <w:tcW w:w="540" w:type="dxa"/>
            <w:gridSpan w:val="2"/>
          </w:tcPr>
          <w:p w14:paraId="56BB7167" w14:textId="77777777" w:rsidR="00C83E31" w:rsidRPr="00544CFA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FFA6BD5" w14:textId="77777777" w:rsidR="00C83E31" w:rsidRPr="00544CFA" w:rsidRDefault="00C83E31" w:rsidP="00F84EA5">
            <w:pPr>
              <w:pStyle w:val="tabletext11"/>
              <w:rPr>
                <w:b/>
                <w:kern w:val="18"/>
              </w:rPr>
            </w:pPr>
            <w:r w:rsidRPr="00544CFA">
              <w:rPr>
                <w:b/>
                <w:kern w:val="18"/>
              </w:rPr>
              <w:t>– Local And Intermediate – All Vehicles</w:t>
            </w:r>
          </w:p>
        </w:tc>
      </w:tr>
      <w:tr w:rsidR="00C83E31" w:rsidRPr="00544CFA" w14:paraId="2F2B4681" w14:textId="77777777" w:rsidTr="002C54CD">
        <w:trPr>
          <w:cantSplit/>
        </w:trPr>
        <w:tc>
          <w:tcPr>
            <w:tcW w:w="540" w:type="dxa"/>
            <w:gridSpan w:val="2"/>
          </w:tcPr>
          <w:p w14:paraId="4786215B" w14:textId="77777777" w:rsidR="00C83E31" w:rsidRPr="00544CFA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FBA7519" w14:textId="77777777" w:rsidR="00C83E31" w:rsidRPr="00544CFA" w:rsidRDefault="00C83E31" w:rsidP="00F84EA5">
            <w:pPr>
              <w:pStyle w:val="tabletext11"/>
              <w:rPr>
                <w:b/>
                <w:kern w:val="18"/>
              </w:rPr>
            </w:pPr>
            <w:r w:rsidRPr="00544CFA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C83E31" w:rsidRPr="00544CFA" w14:paraId="0CA6546F" w14:textId="77777777" w:rsidTr="002C54CD">
        <w:trPr>
          <w:cantSplit/>
        </w:trPr>
        <w:tc>
          <w:tcPr>
            <w:tcW w:w="4860" w:type="dxa"/>
            <w:gridSpan w:val="3"/>
          </w:tcPr>
          <w:p w14:paraId="2A3C979C" w14:textId="77777777" w:rsidR="00C83E31" w:rsidRPr="00544CF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190FFDB" w14:textId="77777777" w:rsidR="00C83E31" w:rsidRPr="00544CF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544CFA">
              <w:rPr>
                <w:kern w:val="18"/>
              </w:rPr>
              <w:t>$    72</w:t>
            </w:r>
          </w:p>
        </w:tc>
        <w:tc>
          <w:tcPr>
            <w:tcW w:w="1500" w:type="dxa"/>
          </w:tcPr>
          <w:p w14:paraId="62B459A3" w14:textId="77777777" w:rsidR="00C83E31" w:rsidRPr="00544CF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544CFA">
              <w:rPr>
                <w:kern w:val="18"/>
              </w:rPr>
              <w:t>$    92</w:t>
            </w:r>
          </w:p>
        </w:tc>
        <w:tc>
          <w:tcPr>
            <w:tcW w:w="1500" w:type="dxa"/>
          </w:tcPr>
          <w:p w14:paraId="3BDF9D67" w14:textId="77777777" w:rsidR="00C83E31" w:rsidRPr="00544CF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544CFA">
              <w:rPr>
                <w:kern w:val="18"/>
              </w:rPr>
              <w:t>$   255</w:t>
            </w:r>
          </w:p>
        </w:tc>
      </w:tr>
      <w:tr w:rsidR="00C83E31" w:rsidRPr="00544CFA" w14:paraId="365DDB86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401DBE5" w14:textId="77777777" w:rsidR="00C83E31" w:rsidRPr="00544CFA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544CFA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C83E31" w:rsidRPr="00544CFA" w14:paraId="6ABDE196" w14:textId="77777777" w:rsidTr="002C54CD">
        <w:trPr>
          <w:cantSplit/>
        </w:trPr>
        <w:tc>
          <w:tcPr>
            <w:tcW w:w="4860" w:type="dxa"/>
            <w:gridSpan w:val="3"/>
          </w:tcPr>
          <w:p w14:paraId="49BB7CC5" w14:textId="77777777" w:rsidR="00C83E31" w:rsidRPr="00544CF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8AE6A48" w14:textId="77777777" w:rsidR="00C83E31" w:rsidRPr="00544CF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6302865" w14:textId="77777777" w:rsidR="00C83E31" w:rsidRPr="00544CF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08A752B" w14:textId="77777777" w:rsidR="00C83E31" w:rsidRPr="00544CF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544CFA" w14:paraId="401299DD" w14:textId="77777777" w:rsidTr="002C54CD">
        <w:trPr>
          <w:cantSplit/>
        </w:trPr>
        <w:tc>
          <w:tcPr>
            <w:tcW w:w="4860" w:type="dxa"/>
            <w:gridSpan w:val="3"/>
          </w:tcPr>
          <w:p w14:paraId="11843813" w14:textId="77777777" w:rsidR="00C83E31" w:rsidRPr="00544CF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867D8B1" w14:textId="77777777" w:rsidR="00C83E31" w:rsidRPr="00544CF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544CFA">
              <w:rPr>
                <w:kern w:val="18"/>
              </w:rPr>
              <w:t>$    83</w:t>
            </w:r>
          </w:p>
        </w:tc>
        <w:tc>
          <w:tcPr>
            <w:tcW w:w="1500" w:type="dxa"/>
          </w:tcPr>
          <w:p w14:paraId="62F0C315" w14:textId="77777777" w:rsidR="00C83E31" w:rsidRPr="00544CF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544CFA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4978F317" w14:textId="77777777" w:rsidR="00C83E31" w:rsidRPr="00544CF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544CFA">
              <w:rPr>
                <w:kern w:val="18"/>
              </w:rPr>
              <w:t>$   260</w:t>
            </w:r>
          </w:p>
        </w:tc>
      </w:tr>
      <w:tr w:rsidR="00C83E31" w:rsidRPr="00544CFA" w14:paraId="7DDED966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4A58B54" w14:textId="77777777" w:rsidR="00C83E31" w:rsidRPr="00544CF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544CFA" w14:paraId="65E2786F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9470D9F" w14:textId="77777777" w:rsidR="00C83E31" w:rsidRPr="00544CFA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544CFA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C83E31" w:rsidRPr="00544CFA" w14:paraId="0DA21CDF" w14:textId="77777777" w:rsidTr="002C54CD">
        <w:trPr>
          <w:cantSplit/>
        </w:trPr>
        <w:tc>
          <w:tcPr>
            <w:tcW w:w="540" w:type="dxa"/>
            <w:gridSpan w:val="2"/>
          </w:tcPr>
          <w:p w14:paraId="3C3314D7" w14:textId="77777777" w:rsidR="00C83E31" w:rsidRPr="00544CFA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EB33FC5" w14:textId="77777777" w:rsidR="00C83E31" w:rsidRPr="00544CFA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544CFA">
              <w:rPr>
                <w:b/>
                <w:caps/>
                <w:kern w:val="18"/>
              </w:rPr>
              <w:t>– taxicabs and limousines</w:t>
            </w:r>
          </w:p>
        </w:tc>
      </w:tr>
      <w:tr w:rsidR="00C83E31" w:rsidRPr="00544CFA" w14:paraId="7FE6DF28" w14:textId="77777777" w:rsidTr="002C54CD">
        <w:trPr>
          <w:cantSplit/>
        </w:trPr>
        <w:tc>
          <w:tcPr>
            <w:tcW w:w="4860" w:type="dxa"/>
            <w:gridSpan w:val="3"/>
          </w:tcPr>
          <w:p w14:paraId="1F3A423F" w14:textId="77777777" w:rsidR="00C83E31" w:rsidRPr="00544CF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90C3D4F" w14:textId="77777777" w:rsidR="00C83E31" w:rsidRPr="00544CF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544CFA">
              <w:rPr>
                <w:kern w:val="18"/>
              </w:rPr>
              <w:t>$   109</w:t>
            </w:r>
          </w:p>
        </w:tc>
        <w:tc>
          <w:tcPr>
            <w:tcW w:w="1500" w:type="dxa"/>
          </w:tcPr>
          <w:p w14:paraId="0598D20D" w14:textId="77777777" w:rsidR="00C83E31" w:rsidRPr="00544CF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544CFA">
              <w:rPr>
                <w:kern w:val="18"/>
              </w:rPr>
              <w:t>$   140</w:t>
            </w:r>
          </w:p>
        </w:tc>
        <w:tc>
          <w:tcPr>
            <w:tcW w:w="1500" w:type="dxa"/>
          </w:tcPr>
          <w:p w14:paraId="52BEE1BD" w14:textId="77777777" w:rsidR="00C83E31" w:rsidRPr="00544CF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544CFA">
              <w:rPr>
                <w:kern w:val="18"/>
              </w:rPr>
              <w:t>$   574</w:t>
            </w:r>
          </w:p>
        </w:tc>
      </w:tr>
      <w:tr w:rsidR="00C83E31" w:rsidRPr="00544CFA" w14:paraId="69788F1E" w14:textId="77777777" w:rsidTr="002C54CD">
        <w:trPr>
          <w:cantSplit/>
        </w:trPr>
        <w:tc>
          <w:tcPr>
            <w:tcW w:w="540" w:type="dxa"/>
            <w:gridSpan w:val="2"/>
          </w:tcPr>
          <w:p w14:paraId="570BF705" w14:textId="77777777" w:rsidR="00C83E31" w:rsidRPr="00544CFA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1104D77" w14:textId="77777777" w:rsidR="00C83E31" w:rsidRPr="00544CFA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544CFA">
              <w:rPr>
                <w:b/>
                <w:caps/>
                <w:kern w:val="18"/>
              </w:rPr>
              <w:t>– SCHOOL AND CHURCH BUSES</w:t>
            </w:r>
          </w:p>
        </w:tc>
      </w:tr>
      <w:tr w:rsidR="00C83E31" w:rsidRPr="00544CFA" w14:paraId="374FACD9" w14:textId="77777777" w:rsidTr="002C54CD">
        <w:trPr>
          <w:cantSplit/>
        </w:trPr>
        <w:tc>
          <w:tcPr>
            <w:tcW w:w="4860" w:type="dxa"/>
            <w:gridSpan w:val="3"/>
          </w:tcPr>
          <w:p w14:paraId="51175747" w14:textId="77777777" w:rsidR="00C83E31" w:rsidRPr="00544CF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77C1AE2" w14:textId="77777777" w:rsidR="00C83E31" w:rsidRPr="00544CF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544CFA">
              <w:rPr>
                <w:kern w:val="18"/>
              </w:rPr>
              <w:t>$    49</w:t>
            </w:r>
          </w:p>
        </w:tc>
        <w:tc>
          <w:tcPr>
            <w:tcW w:w="1500" w:type="dxa"/>
          </w:tcPr>
          <w:p w14:paraId="3F200CA5" w14:textId="77777777" w:rsidR="00C83E31" w:rsidRPr="00544CF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544CFA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4B91E6CA" w14:textId="77777777" w:rsidR="00C83E31" w:rsidRPr="00544CF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544CFA">
              <w:rPr>
                <w:kern w:val="18"/>
              </w:rPr>
              <w:t>$   161</w:t>
            </w:r>
          </w:p>
        </w:tc>
      </w:tr>
      <w:tr w:rsidR="00C83E31" w:rsidRPr="00544CFA" w14:paraId="0B8D94B4" w14:textId="77777777" w:rsidTr="002C54CD">
        <w:trPr>
          <w:cantSplit/>
        </w:trPr>
        <w:tc>
          <w:tcPr>
            <w:tcW w:w="540" w:type="dxa"/>
            <w:gridSpan w:val="2"/>
          </w:tcPr>
          <w:p w14:paraId="06A6D608" w14:textId="77777777" w:rsidR="00C83E31" w:rsidRPr="00544CFA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96D922D" w14:textId="77777777" w:rsidR="00C83E31" w:rsidRPr="00544CFA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544CFA">
              <w:rPr>
                <w:b/>
                <w:caps/>
                <w:kern w:val="18"/>
              </w:rPr>
              <w:t>– OTHER BUSES</w:t>
            </w:r>
          </w:p>
        </w:tc>
      </w:tr>
      <w:tr w:rsidR="00C83E31" w:rsidRPr="00544CFA" w14:paraId="174F5049" w14:textId="77777777" w:rsidTr="002C54CD">
        <w:trPr>
          <w:cantSplit/>
        </w:trPr>
        <w:tc>
          <w:tcPr>
            <w:tcW w:w="4860" w:type="dxa"/>
            <w:gridSpan w:val="3"/>
          </w:tcPr>
          <w:p w14:paraId="518E7463" w14:textId="77777777" w:rsidR="00C83E31" w:rsidRPr="00544CF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113E03E" w14:textId="77777777" w:rsidR="00C83E31" w:rsidRPr="00544CF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544CFA">
              <w:rPr>
                <w:kern w:val="18"/>
              </w:rPr>
              <w:t>$    49</w:t>
            </w:r>
          </w:p>
        </w:tc>
        <w:tc>
          <w:tcPr>
            <w:tcW w:w="1500" w:type="dxa"/>
          </w:tcPr>
          <w:p w14:paraId="528E820A" w14:textId="77777777" w:rsidR="00C83E31" w:rsidRPr="00544CF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544CFA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401F9977" w14:textId="77777777" w:rsidR="00C83E31" w:rsidRPr="00544CF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544CFA">
              <w:rPr>
                <w:kern w:val="18"/>
              </w:rPr>
              <w:t>$   161</w:t>
            </w:r>
          </w:p>
        </w:tc>
      </w:tr>
      <w:tr w:rsidR="00C83E31" w:rsidRPr="00544CFA" w14:paraId="4454B101" w14:textId="77777777" w:rsidTr="002C54CD">
        <w:trPr>
          <w:cantSplit/>
        </w:trPr>
        <w:tc>
          <w:tcPr>
            <w:tcW w:w="540" w:type="dxa"/>
            <w:gridSpan w:val="2"/>
          </w:tcPr>
          <w:p w14:paraId="58C7C321" w14:textId="77777777" w:rsidR="00C83E31" w:rsidRPr="00544CFA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295B530" w14:textId="77777777" w:rsidR="00C83E31" w:rsidRPr="00544CFA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544CFA">
              <w:rPr>
                <w:b/>
                <w:caps/>
                <w:kern w:val="18"/>
              </w:rPr>
              <w:t>– VAN POOLS</w:t>
            </w:r>
          </w:p>
        </w:tc>
      </w:tr>
      <w:tr w:rsidR="00C83E31" w:rsidRPr="00544CFA" w14:paraId="4A4C2387" w14:textId="77777777" w:rsidTr="002C54CD">
        <w:trPr>
          <w:cantSplit/>
        </w:trPr>
        <w:tc>
          <w:tcPr>
            <w:tcW w:w="4860" w:type="dxa"/>
            <w:gridSpan w:val="3"/>
          </w:tcPr>
          <w:p w14:paraId="0017408C" w14:textId="77777777" w:rsidR="00C83E31" w:rsidRPr="00544CFA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713E26D" w14:textId="77777777" w:rsidR="00C83E31" w:rsidRPr="00544CF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544CFA">
              <w:rPr>
                <w:kern w:val="18"/>
              </w:rPr>
              <w:t>$   109</w:t>
            </w:r>
          </w:p>
        </w:tc>
        <w:tc>
          <w:tcPr>
            <w:tcW w:w="1500" w:type="dxa"/>
          </w:tcPr>
          <w:p w14:paraId="70E21F7A" w14:textId="77777777" w:rsidR="00C83E31" w:rsidRPr="00544CF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544CFA">
              <w:rPr>
                <w:kern w:val="18"/>
              </w:rPr>
              <w:t>$   140</w:t>
            </w:r>
          </w:p>
        </w:tc>
        <w:tc>
          <w:tcPr>
            <w:tcW w:w="1500" w:type="dxa"/>
          </w:tcPr>
          <w:p w14:paraId="2DDE7570" w14:textId="77777777" w:rsidR="00C83E31" w:rsidRPr="00544CFA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544CFA">
              <w:rPr>
                <w:kern w:val="18"/>
              </w:rPr>
              <w:t>$   574</w:t>
            </w:r>
          </w:p>
        </w:tc>
      </w:tr>
      <w:tr w:rsidR="00C83E31" w:rsidRPr="00544CFA" w14:paraId="06901CE0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5FBC3B6" w14:textId="77777777" w:rsidR="00C83E31" w:rsidRPr="00544CF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544CFA" w14:paraId="4728A0EA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1B0653C" w14:textId="77777777" w:rsidR="00C83E31" w:rsidRPr="00544CF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544CFA" w14:paraId="53A5C08E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7CB1FCFB" w14:textId="77777777" w:rsidR="00C83E31" w:rsidRPr="00544CFA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544CF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343306E" w14:textId="77777777" w:rsidR="00C83E31" w:rsidRPr="00544CFA" w:rsidRDefault="00C83E31" w:rsidP="00F84EA5">
            <w:pPr>
              <w:pStyle w:val="tabletext11"/>
              <w:rPr>
                <w:kern w:val="18"/>
              </w:rPr>
            </w:pPr>
            <w:r w:rsidRPr="00544CFA">
              <w:rPr>
                <w:kern w:val="18"/>
              </w:rPr>
              <w:t xml:space="preserve">For Other Than Zone-rated Trucks, Tractors and Trailers Classifications, refer to Rule </w:t>
            </w:r>
            <w:r w:rsidRPr="00544CFA">
              <w:rPr>
                <w:rStyle w:val="rulelink"/>
              </w:rPr>
              <w:t>222.</w:t>
            </w:r>
            <w:r w:rsidRPr="00544CFA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544CFA" w14:paraId="380B5269" w14:textId="77777777" w:rsidTr="002C54CD">
        <w:trPr>
          <w:cantSplit/>
        </w:trPr>
        <w:tc>
          <w:tcPr>
            <w:tcW w:w="220" w:type="dxa"/>
          </w:tcPr>
          <w:p w14:paraId="18D8E433" w14:textId="77777777" w:rsidR="00C83E31" w:rsidRPr="00544CFA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544CF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3B73F7C" w14:textId="77777777" w:rsidR="00C83E31" w:rsidRPr="00544CFA" w:rsidRDefault="00C83E31" w:rsidP="00F84EA5">
            <w:pPr>
              <w:pStyle w:val="tabletext11"/>
              <w:rPr>
                <w:kern w:val="18"/>
              </w:rPr>
            </w:pPr>
            <w:r w:rsidRPr="00544CFA">
              <w:rPr>
                <w:kern w:val="18"/>
              </w:rPr>
              <w:t xml:space="preserve">For Private Passenger Types Classifications, refer to Rule </w:t>
            </w:r>
            <w:r w:rsidRPr="00544CFA">
              <w:rPr>
                <w:rStyle w:val="rulelink"/>
              </w:rPr>
              <w:t>232.</w:t>
            </w:r>
            <w:r w:rsidRPr="00544CFA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544CFA" w14:paraId="7F8E5E73" w14:textId="77777777" w:rsidTr="002C54CD">
        <w:trPr>
          <w:cantSplit/>
        </w:trPr>
        <w:tc>
          <w:tcPr>
            <w:tcW w:w="220" w:type="dxa"/>
          </w:tcPr>
          <w:p w14:paraId="2565623C" w14:textId="77777777" w:rsidR="00C83E31" w:rsidRPr="00544CFA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544CF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D765457" w14:textId="77777777" w:rsidR="00C83E31" w:rsidRPr="00544CFA" w:rsidRDefault="00C83E31" w:rsidP="00F84EA5">
            <w:pPr>
              <w:pStyle w:val="tabletext11"/>
              <w:rPr>
                <w:kern w:val="18"/>
              </w:rPr>
            </w:pPr>
            <w:r w:rsidRPr="00544CFA">
              <w:rPr>
                <w:kern w:val="18"/>
              </w:rPr>
              <w:t xml:space="preserve">For Other Than Zone-rated Publics Autos, refer to Rule </w:t>
            </w:r>
            <w:r w:rsidRPr="00544CFA">
              <w:rPr>
                <w:rStyle w:val="rulelink"/>
              </w:rPr>
              <w:t>239.</w:t>
            </w:r>
            <w:r w:rsidRPr="00544CFA">
              <w:rPr>
                <w:rStyle w:val="rulelink"/>
                <w:b w:val="0"/>
              </w:rPr>
              <w:t xml:space="preserve"> for premium development</w:t>
            </w:r>
            <w:r w:rsidRPr="00544CFA">
              <w:rPr>
                <w:rStyle w:val="rulelink"/>
              </w:rPr>
              <w:t>.</w:t>
            </w:r>
          </w:p>
        </w:tc>
      </w:tr>
      <w:tr w:rsidR="00C83E31" w:rsidRPr="00544CFA" w14:paraId="23FC783D" w14:textId="77777777" w:rsidTr="002C54CD">
        <w:trPr>
          <w:cantSplit/>
        </w:trPr>
        <w:tc>
          <w:tcPr>
            <w:tcW w:w="220" w:type="dxa"/>
          </w:tcPr>
          <w:p w14:paraId="13CA619C" w14:textId="77777777" w:rsidR="00C83E31" w:rsidRPr="00544CFA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544CF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60F4CA7" w14:textId="77777777" w:rsidR="00C83E31" w:rsidRPr="00544CFA" w:rsidRDefault="00C83E31" w:rsidP="00F84EA5">
            <w:pPr>
              <w:pStyle w:val="tabletext11"/>
              <w:rPr>
                <w:kern w:val="18"/>
              </w:rPr>
            </w:pPr>
            <w:r w:rsidRPr="00544CFA">
              <w:rPr>
                <w:kern w:val="18"/>
              </w:rPr>
              <w:t xml:space="preserve">For Deductible factors, refer to Rule </w:t>
            </w:r>
            <w:r w:rsidRPr="00544CFA">
              <w:rPr>
                <w:rStyle w:val="rulelink"/>
              </w:rPr>
              <w:t>298.</w:t>
            </w:r>
          </w:p>
        </w:tc>
      </w:tr>
      <w:tr w:rsidR="00C83E31" w:rsidRPr="00544CFA" w14:paraId="46895E95" w14:textId="77777777" w:rsidTr="002C54CD">
        <w:trPr>
          <w:cantSplit/>
        </w:trPr>
        <w:tc>
          <w:tcPr>
            <w:tcW w:w="220" w:type="dxa"/>
          </w:tcPr>
          <w:p w14:paraId="279D8046" w14:textId="77777777" w:rsidR="00C83E31" w:rsidRPr="00544CFA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544CF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04EB52D" w14:textId="77777777" w:rsidR="00C83E31" w:rsidRPr="00544CFA" w:rsidRDefault="00C83E31" w:rsidP="00F84EA5">
            <w:pPr>
              <w:pStyle w:val="tabletext11"/>
              <w:rPr>
                <w:kern w:val="18"/>
              </w:rPr>
            </w:pPr>
            <w:r w:rsidRPr="00544CFA">
              <w:rPr>
                <w:kern w:val="18"/>
              </w:rPr>
              <w:t xml:space="preserve">For Vehicle Value factors, refer to Rule </w:t>
            </w:r>
            <w:r w:rsidRPr="00544CFA">
              <w:rPr>
                <w:rStyle w:val="rulelink"/>
              </w:rPr>
              <w:t>301.</w:t>
            </w:r>
          </w:p>
        </w:tc>
      </w:tr>
      <w:tr w:rsidR="00C83E31" w:rsidRPr="00544CFA" w14:paraId="34900823" w14:textId="77777777" w:rsidTr="002C54CD">
        <w:trPr>
          <w:cantSplit/>
        </w:trPr>
        <w:tc>
          <w:tcPr>
            <w:tcW w:w="220" w:type="dxa"/>
          </w:tcPr>
          <w:p w14:paraId="1EFE4ECD" w14:textId="77777777" w:rsidR="00C83E31" w:rsidRPr="00544CFA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D21CBB1" w14:textId="77777777" w:rsidR="00C83E31" w:rsidRPr="00544CF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544CFA" w14:paraId="5B79C90D" w14:textId="77777777" w:rsidTr="002C54CD">
        <w:trPr>
          <w:cantSplit/>
        </w:trPr>
        <w:tc>
          <w:tcPr>
            <w:tcW w:w="220" w:type="dxa"/>
          </w:tcPr>
          <w:p w14:paraId="14950175" w14:textId="77777777" w:rsidR="00C83E31" w:rsidRPr="00544CFA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36597B5" w14:textId="77777777" w:rsidR="00C83E31" w:rsidRPr="00544CF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544CFA" w14:paraId="2B04E358" w14:textId="77777777" w:rsidTr="002C54CD">
        <w:trPr>
          <w:cantSplit/>
        </w:trPr>
        <w:tc>
          <w:tcPr>
            <w:tcW w:w="220" w:type="dxa"/>
          </w:tcPr>
          <w:p w14:paraId="6A22F0CE" w14:textId="77777777" w:rsidR="00C83E31" w:rsidRPr="00544CFA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97CFD0E" w14:textId="77777777" w:rsidR="00C83E31" w:rsidRPr="00544CF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544CFA" w14:paraId="1FF0B34E" w14:textId="77777777" w:rsidTr="002C54CD">
        <w:trPr>
          <w:cantSplit/>
        </w:trPr>
        <w:tc>
          <w:tcPr>
            <w:tcW w:w="220" w:type="dxa"/>
          </w:tcPr>
          <w:p w14:paraId="759277F7" w14:textId="77777777" w:rsidR="00C83E31" w:rsidRPr="00544CFA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F112623" w14:textId="77777777" w:rsidR="00C83E31" w:rsidRPr="00544CF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544CFA" w14:paraId="092461C3" w14:textId="77777777" w:rsidTr="002C54CD">
        <w:trPr>
          <w:cantSplit/>
        </w:trPr>
        <w:tc>
          <w:tcPr>
            <w:tcW w:w="220" w:type="dxa"/>
          </w:tcPr>
          <w:p w14:paraId="701B7FB7" w14:textId="77777777" w:rsidR="00C83E31" w:rsidRPr="00544CFA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9FF7B26" w14:textId="77777777" w:rsidR="00C83E31" w:rsidRPr="00544CF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544CFA" w14:paraId="1D4DD2AB" w14:textId="77777777" w:rsidTr="002C54CD">
        <w:trPr>
          <w:cantSplit/>
        </w:trPr>
        <w:tc>
          <w:tcPr>
            <w:tcW w:w="220" w:type="dxa"/>
          </w:tcPr>
          <w:p w14:paraId="53C71A1B" w14:textId="77777777" w:rsidR="00C83E31" w:rsidRPr="00544CFA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841545B" w14:textId="77777777" w:rsidR="00C83E31" w:rsidRPr="00544CF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544CFA" w14:paraId="6C0BA2FC" w14:textId="77777777" w:rsidTr="002C54CD">
        <w:trPr>
          <w:cantSplit/>
        </w:trPr>
        <w:tc>
          <w:tcPr>
            <w:tcW w:w="220" w:type="dxa"/>
          </w:tcPr>
          <w:p w14:paraId="4D97B905" w14:textId="77777777" w:rsidR="00C83E31" w:rsidRPr="00544CFA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0A1D8EB" w14:textId="77777777" w:rsidR="00C83E31" w:rsidRPr="00544CF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544CFA" w14:paraId="03AC9F27" w14:textId="77777777" w:rsidTr="002C54CD">
        <w:trPr>
          <w:cantSplit/>
        </w:trPr>
        <w:tc>
          <w:tcPr>
            <w:tcW w:w="220" w:type="dxa"/>
          </w:tcPr>
          <w:p w14:paraId="157881CE" w14:textId="77777777" w:rsidR="00C83E31" w:rsidRPr="00544CFA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B1870CF" w14:textId="77777777" w:rsidR="00C83E31" w:rsidRPr="00544CF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544CFA" w14:paraId="5AA13264" w14:textId="77777777" w:rsidTr="002C54CD">
        <w:trPr>
          <w:cantSplit/>
        </w:trPr>
        <w:tc>
          <w:tcPr>
            <w:tcW w:w="220" w:type="dxa"/>
          </w:tcPr>
          <w:p w14:paraId="10624881" w14:textId="77777777" w:rsidR="00C83E31" w:rsidRPr="00544CFA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5842C38" w14:textId="77777777" w:rsidR="00C83E31" w:rsidRPr="00544CFA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544CFA" w14:paraId="62848181" w14:textId="77777777" w:rsidTr="002C54CD">
        <w:trPr>
          <w:cantSplit/>
        </w:trPr>
        <w:tc>
          <w:tcPr>
            <w:tcW w:w="220" w:type="dxa"/>
          </w:tcPr>
          <w:p w14:paraId="7516FC31" w14:textId="77777777" w:rsidR="00C83E31" w:rsidRPr="00544CFA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DD5EA27" w14:textId="77777777" w:rsidR="00C83E31" w:rsidRPr="00544CFA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10691991" w14:textId="77777777" w:rsidR="00C83E31" w:rsidRDefault="00C83E31" w:rsidP="00F84EA5">
      <w:pPr>
        <w:pStyle w:val="isonormal"/>
      </w:pPr>
    </w:p>
    <w:p w14:paraId="2B069224" w14:textId="77777777" w:rsidR="00C83E31" w:rsidRDefault="00C83E31" w:rsidP="00F84EA5">
      <w:pPr>
        <w:pStyle w:val="isonormal"/>
        <w:jc w:val="left"/>
      </w:pPr>
    </w:p>
    <w:p w14:paraId="362126FA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0E10BA1" w14:textId="77777777" w:rsidR="00C83E31" w:rsidRPr="00BF06DE" w:rsidRDefault="00C83E31" w:rsidP="00F84EA5">
      <w:pPr>
        <w:pStyle w:val="subcap"/>
      </w:pPr>
      <w:r w:rsidRPr="00BF06DE">
        <w:lastRenderedPageBreak/>
        <w:t>TERRITORY 146</w:t>
      </w:r>
    </w:p>
    <w:p w14:paraId="4487EBEA" w14:textId="77777777" w:rsidR="00C83E31" w:rsidRPr="00BF06DE" w:rsidRDefault="00C83E31" w:rsidP="00F84EA5">
      <w:pPr>
        <w:pStyle w:val="subcap2"/>
      </w:pPr>
      <w:r w:rsidRPr="00BF06DE">
        <w:t>PHYS DAM</w:t>
      </w:r>
    </w:p>
    <w:p w14:paraId="2D725457" w14:textId="77777777" w:rsidR="00C83E31" w:rsidRPr="00BF06DE" w:rsidRDefault="00C83E31" w:rsidP="00F84EA5">
      <w:pPr>
        <w:pStyle w:val="isonormal"/>
      </w:pPr>
    </w:p>
    <w:p w14:paraId="161A4967" w14:textId="77777777" w:rsidR="00C83E31" w:rsidRPr="00BF06DE" w:rsidRDefault="00C83E31" w:rsidP="00F84EA5">
      <w:pPr>
        <w:pStyle w:val="isonormal"/>
        <w:sectPr w:rsidR="00C83E31" w:rsidRPr="00BF06DE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C83E31" w:rsidRPr="00BF06DE" w14:paraId="5AB11139" w14:textId="77777777" w:rsidTr="002C54C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97EA5F3" w14:textId="77777777" w:rsidR="00C83E31" w:rsidRPr="00BF06DE" w:rsidRDefault="00C83E31" w:rsidP="00F84EA5">
            <w:pPr>
              <w:pStyle w:val="tablehead"/>
              <w:rPr>
                <w:kern w:val="18"/>
              </w:rPr>
            </w:pPr>
            <w:r w:rsidRPr="00BF06DE">
              <w:rPr>
                <w:kern w:val="18"/>
              </w:rPr>
              <w:t>PHYSICAL DAMAGE</w:t>
            </w:r>
            <w:r w:rsidRPr="00BF06DE">
              <w:rPr>
                <w:kern w:val="18"/>
              </w:rPr>
              <w:br/>
              <w:t>Original Cost New Range</w:t>
            </w:r>
            <w:r w:rsidRPr="00BF06DE">
              <w:rPr>
                <w:kern w:val="18"/>
              </w:rPr>
              <w:br/>
              <w:t>$25,000 – 29,999</w:t>
            </w:r>
          </w:p>
        </w:tc>
      </w:tr>
      <w:tr w:rsidR="00C83E31" w:rsidRPr="00BF06DE" w14:paraId="3778F998" w14:textId="77777777" w:rsidTr="002C54C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5EEAF84" w14:textId="77777777" w:rsidR="00C83E31" w:rsidRPr="00BF06DE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0D045CD" w14:textId="77777777" w:rsidR="00C83E31" w:rsidRPr="00BF06DE" w:rsidRDefault="00C83E31" w:rsidP="00F84EA5">
            <w:pPr>
              <w:pStyle w:val="tablehead"/>
              <w:rPr>
                <w:kern w:val="18"/>
              </w:rPr>
            </w:pPr>
            <w:r w:rsidRPr="00BF06DE">
              <w:rPr>
                <w:kern w:val="18"/>
              </w:rPr>
              <w:t>Specified</w:t>
            </w:r>
            <w:r w:rsidRPr="00BF06DE">
              <w:rPr>
                <w:kern w:val="18"/>
              </w:rPr>
              <w:br/>
              <w:t>Causes</w:t>
            </w:r>
            <w:r w:rsidRPr="00BF06DE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112A410" w14:textId="77777777" w:rsidR="00C83E31" w:rsidRPr="00BF06DE" w:rsidRDefault="00C83E31" w:rsidP="00F84EA5">
            <w:pPr>
              <w:pStyle w:val="tablehead"/>
              <w:rPr>
                <w:kern w:val="18"/>
              </w:rPr>
            </w:pPr>
            <w:r w:rsidRPr="00BF06DE">
              <w:rPr>
                <w:kern w:val="18"/>
              </w:rPr>
              <w:br/>
            </w:r>
            <w:r w:rsidRPr="00BF06DE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32CC472" w14:textId="77777777" w:rsidR="00C83E31" w:rsidRPr="00BF06DE" w:rsidRDefault="00C83E31" w:rsidP="00F84EA5">
            <w:pPr>
              <w:pStyle w:val="tablehead"/>
              <w:rPr>
                <w:kern w:val="18"/>
              </w:rPr>
            </w:pPr>
            <w:r w:rsidRPr="00BF06DE">
              <w:rPr>
                <w:kern w:val="18"/>
              </w:rPr>
              <w:t>$500</w:t>
            </w:r>
            <w:r w:rsidRPr="00BF06DE">
              <w:rPr>
                <w:kern w:val="18"/>
              </w:rPr>
              <w:br/>
              <w:t>Ded.</w:t>
            </w:r>
            <w:r w:rsidRPr="00BF06DE">
              <w:rPr>
                <w:kern w:val="18"/>
              </w:rPr>
              <w:br/>
              <w:t>Coll.</w:t>
            </w:r>
          </w:p>
        </w:tc>
      </w:tr>
      <w:tr w:rsidR="00C83E31" w:rsidRPr="00BF06DE" w14:paraId="64893CB3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70C0E31" w14:textId="77777777" w:rsidR="00C83E31" w:rsidRPr="00BF06DE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BF06DE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C83E31" w:rsidRPr="00BF06DE" w14:paraId="677A0446" w14:textId="77777777" w:rsidTr="002C54CD">
        <w:trPr>
          <w:cantSplit/>
        </w:trPr>
        <w:tc>
          <w:tcPr>
            <w:tcW w:w="540" w:type="dxa"/>
            <w:gridSpan w:val="2"/>
          </w:tcPr>
          <w:p w14:paraId="7FEA8321" w14:textId="77777777" w:rsidR="00C83E31" w:rsidRPr="00BF06DE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2B57C9A" w14:textId="77777777" w:rsidR="00C83E31" w:rsidRPr="00BF06DE" w:rsidRDefault="00C83E31" w:rsidP="00F84EA5">
            <w:pPr>
              <w:pStyle w:val="tabletext11"/>
              <w:rPr>
                <w:b/>
                <w:kern w:val="18"/>
              </w:rPr>
            </w:pPr>
            <w:r w:rsidRPr="00BF06DE">
              <w:rPr>
                <w:b/>
                <w:kern w:val="18"/>
              </w:rPr>
              <w:t>– Local And Intermediate – All Vehicles</w:t>
            </w:r>
          </w:p>
        </w:tc>
      </w:tr>
      <w:tr w:rsidR="00C83E31" w:rsidRPr="00BF06DE" w14:paraId="411B00EA" w14:textId="77777777" w:rsidTr="002C54CD">
        <w:trPr>
          <w:cantSplit/>
        </w:trPr>
        <w:tc>
          <w:tcPr>
            <w:tcW w:w="540" w:type="dxa"/>
            <w:gridSpan w:val="2"/>
          </w:tcPr>
          <w:p w14:paraId="4F02D396" w14:textId="77777777" w:rsidR="00C83E31" w:rsidRPr="00BF06DE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A7BF962" w14:textId="77777777" w:rsidR="00C83E31" w:rsidRPr="00BF06DE" w:rsidRDefault="00C83E31" w:rsidP="00F84EA5">
            <w:pPr>
              <w:pStyle w:val="tabletext11"/>
              <w:rPr>
                <w:b/>
                <w:kern w:val="18"/>
              </w:rPr>
            </w:pPr>
            <w:r w:rsidRPr="00BF06DE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C83E31" w:rsidRPr="00BF06DE" w14:paraId="6D311F87" w14:textId="77777777" w:rsidTr="002C54CD">
        <w:trPr>
          <w:cantSplit/>
        </w:trPr>
        <w:tc>
          <w:tcPr>
            <w:tcW w:w="4860" w:type="dxa"/>
            <w:gridSpan w:val="3"/>
          </w:tcPr>
          <w:p w14:paraId="43FEE274" w14:textId="77777777" w:rsidR="00C83E31" w:rsidRPr="00BF06D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44266FE" w14:textId="77777777" w:rsidR="00C83E31" w:rsidRPr="00BF06D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F06DE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2275D280" w14:textId="77777777" w:rsidR="00C83E31" w:rsidRPr="00BF06D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F06DE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1D194322" w14:textId="77777777" w:rsidR="00C83E31" w:rsidRPr="00BF06D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F06DE">
              <w:rPr>
                <w:kern w:val="18"/>
              </w:rPr>
              <w:t>$   245</w:t>
            </w:r>
          </w:p>
        </w:tc>
      </w:tr>
      <w:tr w:rsidR="00C83E31" w:rsidRPr="00BF06DE" w14:paraId="0431364B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0937662" w14:textId="77777777" w:rsidR="00C83E31" w:rsidRPr="00BF06DE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BF06DE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C83E31" w:rsidRPr="00BF06DE" w14:paraId="6F18ABE2" w14:textId="77777777" w:rsidTr="002C54CD">
        <w:trPr>
          <w:cantSplit/>
        </w:trPr>
        <w:tc>
          <w:tcPr>
            <w:tcW w:w="4860" w:type="dxa"/>
            <w:gridSpan w:val="3"/>
          </w:tcPr>
          <w:p w14:paraId="6EFC808F" w14:textId="77777777" w:rsidR="00C83E31" w:rsidRPr="00BF06D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7DCD952" w14:textId="77777777" w:rsidR="00C83E31" w:rsidRPr="00BF06D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E8A03DF" w14:textId="77777777" w:rsidR="00C83E31" w:rsidRPr="00BF06D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FC336C3" w14:textId="77777777" w:rsidR="00C83E31" w:rsidRPr="00BF06D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BF06DE" w14:paraId="0A48F43B" w14:textId="77777777" w:rsidTr="002C54CD">
        <w:trPr>
          <w:cantSplit/>
        </w:trPr>
        <w:tc>
          <w:tcPr>
            <w:tcW w:w="4860" w:type="dxa"/>
            <w:gridSpan w:val="3"/>
          </w:tcPr>
          <w:p w14:paraId="2086DD29" w14:textId="77777777" w:rsidR="00C83E31" w:rsidRPr="00BF06D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0DF42A3" w14:textId="77777777" w:rsidR="00C83E31" w:rsidRPr="00BF06D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F06DE">
              <w:rPr>
                <w:kern w:val="18"/>
              </w:rPr>
              <w:t>$    70</w:t>
            </w:r>
          </w:p>
        </w:tc>
        <w:tc>
          <w:tcPr>
            <w:tcW w:w="1500" w:type="dxa"/>
          </w:tcPr>
          <w:p w14:paraId="400C51C3" w14:textId="77777777" w:rsidR="00C83E31" w:rsidRPr="00BF06D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F06DE">
              <w:rPr>
                <w:kern w:val="18"/>
              </w:rPr>
              <w:t>$    89</w:t>
            </w:r>
          </w:p>
        </w:tc>
        <w:tc>
          <w:tcPr>
            <w:tcW w:w="1500" w:type="dxa"/>
          </w:tcPr>
          <w:p w14:paraId="33A98B12" w14:textId="77777777" w:rsidR="00C83E31" w:rsidRPr="00BF06D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F06DE">
              <w:rPr>
                <w:kern w:val="18"/>
              </w:rPr>
              <w:t>$   280</w:t>
            </w:r>
          </w:p>
        </w:tc>
      </w:tr>
      <w:tr w:rsidR="00C83E31" w:rsidRPr="00BF06DE" w14:paraId="1DF648D2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BCE21E0" w14:textId="77777777" w:rsidR="00C83E31" w:rsidRPr="00BF06D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F06DE" w14:paraId="1E06AADF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C546DD8" w14:textId="77777777" w:rsidR="00C83E31" w:rsidRPr="00BF06DE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BF06DE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C83E31" w:rsidRPr="00BF06DE" w14:paraId="5C055220" w14:textId="77777777" w:rsidTr="002C54CD">
        <w:trPr>
          <w:cantSplit/>
        </w:trPr>
        <w:tc>
          <w:tcPr>
            <w:tcW w:w="540" w:type="dxa"/>
            <w:gridSpan w:val="2"/>
          </w:tcPr>
          <w:p w14:paraId="00D5F7B8" w14:textId="77777777" w:rsidR="00C83E31" w:rsidRPr="00BF06DE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B8D04FE" w14:textId="77777777" w:rsidR="00C83E31" w:rsidRPr="00BF06DE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BF06DE">
              <w:rPr>
                <w:b/>
                <w:caps/>
                <w:kern w:val="18"/>
              </w:rPr>
              <w:t>– taxicabs and limousines</w:t>
            </w:r>
          </w:p>
        </w:tc>
      </w:tr>
      <w:tr w:rsidR="00C83E31" w:rsidRPr="00BF06DE" w14:paraId="4C0B6BBB" w14:textId="77777777" w:rsidTr="002C54CD">
        <w:trPr>
          <w:cantSplit/>
        </w:trPr>
        <w:tc>
          <w:tcPr>
            <w:tcW w:w="4860" w:type="dxa"/>
            <w:gridSpan w:val="3"/>
          </w:tcPr>
          <w:p w14:paraId="532C7066" w14:textId="77777777" w:rsidR="00C83E31" w:rsidRPr="00BF06D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AE0E83F" w14:textId="77777777" w:rsidR="00C83E31" w:rsidRPr="00BF06D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F06DE"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14:paraId="513AA801" w14:textId="77777777" w:rsidR="00C83E31" w:rsidRPr="00BF06D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F06DE">
              <w:rPr>
                <w:kern w:val="18"/>
              </w:rPr>
              <w:t>$    96</w:t>
            </w:r>
          </w:p>
        </w:tc>
        <w:tc>
          <w:tcPr>
            <w:tcW w:w="1500" w:type="dxa"/>
          </w:tcPr>
          <w:p w14:paraId="524C1696" w14:textId="77777777" w:rsidR="00C83E31" w:rsidRPr="00BF06D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F06DE">
              <w:rPr>
                <w:kern w:val="18"/>
              </w:rPr>
              <w:t>$   551</w:t>
            </w:r>
          </w:p>
        </w:tc>
      </w:tr>
      <w:tr w:rsidR="00C83E31" w:rsidRPr="00BF06DE" w14:paraId="60D573FF" w14:textId="77777777" w:rsidTr="002C54CD">
        <w:trPr>
          <w:cantSplit/>
        </w:trPr>
        <w:tc>
          <w:tcPr>
            <w:tcW w:w="540" w:type="dxa"/>
            <w:gridSpan w:val="2"/>
          </w:tcPr>
          <w:p w14:paraId="6D30CCB5" w14:textId="77777777" w:rsidR="00C83E31" w:rsidRPr="00BF06DE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42A2B8D" w14:textId="77777777" w:rsidR="00C83E31" w:rsidRPr="00BF06DE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BF06DE">
              <w:rPr>
                <w:b/>
                <w:caps/>
                <w:kern w:val="18"/>
              </w:rPr>
              <w:t>– SCHOOL AND CHURCH BUSES</w:t>
            </w:r>
          </w:p>
        </w:tc>
      </w:tr>
      <w:tr w:rsidR="00C83E31" w:rsidRPr="00BF06DE" w14:paraId="6A7BDB1B" w14:textId="77777777" w:rsidTr="002C54CD">
        <w:trPr>
          <w:cantSplit/>
        </w:trPr>
        <w:tc>
          <w:tcPr>
            <w:tcW w:w="4860" w:type="dxa"/>
            <w:gridSpan w:val="3"/>
          </w:tcPr>
          <w:p w14:paraId="77CFEB2E" w14:textId="77777777" w:rsidR="00C83E31" w:rsidRPr="00BF06D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E7E32FA" w14:textId="77777777" w:rsidR="00C83E31" w:rsidRPr="00BF06D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F06DE">
              <w:rPr>
                <w:kern w:val="18"/>
              </w:rPr>
              <w:t>$    34</w:t>
            </w:r>
          </w:p>
        </w:tc>
        <w:tc>
          <w:tcPr>
            <w:tcW w:w="1500" w:type="dxa"/>
          </w:tcPr>
          <w:p w14:paraId="4A7696FB" w14:textId="77777777" w:rsidR="00C83E31" w:rsidRPr="00BF06D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F06DE">
              <w:rPr>
                <w:kern w:val="18"/>
              </w:rPr>
              <w:t>$    43</w:t>
            </w:r>
          </w:p>
        </w:tc>
        <w:tc>
          <w:tcPr>
            <w:tcW w:w="1500" w:type="dxa"/>
          </w:tcPr>
          <w:p w14:paraId="428B0642" w14:textId="77777777" w:rsidR="00C83E31" w:rsidRPr="00BF06D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F06DE">
              <w:rPr>
                <w:kern w:val="18"/>
              </w:rPr>
              <w:t>$   154</w:t>
            </w:r>
          </w:p>
        </w:tc>
      </w:tr>
      <w:tr w:rsidR="00C83E31" w:rsidRPr="00BF06DE" w14:paraId="049D4178" w14:textId="77777777" w:rsidTr="002C54CD">
        <w:trPr>
          <w:cantSplit/>
        </w:trPr>
        <w:tc>
          <w:tcPr>
            <w:tcW w:w="540" w:type="dxa"/>
            <w:gridSpan w:val="2"/>
          </w:tcPr>
          <w:p w14:paraId="2C917F70" w14:textId="77777777" w:rsidR="00C83E31" w:rsidRPr="00BF06DE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4D2C35A" w14:textId="77777777" w:rsidR="00C83E31" w:rsidRPr="00BF06DE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BF06DE">
              <w:rPr>
                <w:b/>
                <w:caps/>
                <w:kern w:val="18"/>
              </w:rPr>
              <w:t>– OTHER BUSES</w:t>
            </w:r>
          </w:p>
        </w:tc>
      </w:tr>
      <w:tr w:rsidR="00C83E31" w:rsidRPr="00BF06DE" w14:paraId="06AF3DF4" w14:textId="77777777" w:rsidTr="002C54CD">
        <w:trPr>
          <w:cantSplit/>
        </w:trPr>
        <w:tc>
          <w:tcPr>
            <w:tcW w:w="4860" w:type="dxa"/>
            <w:gridSpan w:val="3"/>
          </w:tcPr>
          <w:p w14:paraId="1FE5500B" w14:textId="77777777" w:rsidR="00C83E31" w:rsidRPr="00BF06D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B3C795B" w14:textId="77777777" w:rsidR="00C83E31" w:rsidRPr="00BF06D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F06DE">
              <w:rPr>
                <w:kern w:val="18"/>
              </w:rPr>
              <w:t>$    34</w:t>
            </w:r>
          </w:p>
        </w:tc>
        <w:tc>
          <w:tcPr>
            <w:tcW w:w="1500" w:type="dxa"/>
          </w:tcPr>
          <w:p w14:paraId="1A087D37" w14:textId="77777777" w:rsidR="00C83E31" w:rsidRPr="00BF06D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F06DE">
              <w:rPr>
                <w:kern w:val="18"/>
              </w:rPr>
              <w:t>$    43</w:t>
            </w:r>
          </w:p>
        </w:tc>
        <w:tc>
          <w:tcPr>
            <w:tcW w:w="1500" w:type="dxa"/>
          </w:tcPr>
          <w:p w14:paraId="52B862B3" w14:textId="77777777" w:rsidR="00C83E31" w:rsidRPr="00BF06D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F06DE">
              <w:rPr>
                <w:kern w:val="18"/>
              </w:rPr>
              <w:t>$   154</w:t>
            </w:r>
          </w:p>
        </w:tc>
      </w:tr>
      <w:tr w:rsidR="00C83E31" w:rsidRPr="00BF06DE" w14:paraId="2F77C5CF" w14:textId="77777777" w:rsidTr="002C54CD">
        <w:trPr>
          <w:cantSplit/>
        </w:trPr>
        <w:tc>
          <w:tcPr>
            <w:tcW w:w="540" w:type="dxa"/>
            <w:gridSpan w:val="2"/>
          </w:tcPr>
          <w:p w14:paraId="0BE873B7" w14:textId="77777777" w:rsidR="00C83E31" w:rsidRPr="00BF06DE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FABDE30" w14:textId="77777777" w:rsidR="00C83E31" w:rsidRPr="00BF06DE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BF06DE">
              <w:rPr>
                <w:b/>
                <w:caps/>
                <w:kern w:val="18"/>
              </w:rPr>
              <w:t>– VAN POOLS</w:t>
            </w:r>
          </w:p>
        </w:tc>
      </w:tr>
      <w:tr w:rsidR="00C83E31" w:rsidRPr="00BF06DE" w14:paraId="3EB1AB78" w14:textId="77777777" w:rsidTr="002C54CD">
        <w:trPr>
          <w:cantSplit/>
        </w:trPr>
        <w:tc>
          <w:tcPr>
            <w:tcW w:w="4860" w:type="dxa"/>
            <w:gridSpan w:val="3"/>
          </w:tcPr>
          <w:p w14:paraId="20EC5F1B" w14:textId="77777777" w:rsidR="00C83E31" w:rsidRPr="00BF06DE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7095E89" w14:textId="77777777" w:rsidR="00C83E31" w:rsidRPr="00BF06D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F06DE"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14:paraId="2D7C6B70" w14:textId="77777777" w:rsidR="00C83E31" w:rsidRPr="00BF06D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F06DE">
              <w:rPr>
                <w:kern w:val="18"/>
              </w:rPr>
              <w:t>$    96</w:t>
            </w:r>
          </w:p>
        </w:tc>
        <w:tc>
          <w:tcPr>
            <w:tcW w:w="1500" w:type="dxa"/>
          </w:tcPr>
          <w:p w14:paraId="19326DF9" w14:textId="77777777" w:rsidR="00C83E31" w:rsidRPr="00BF06DE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BF06DE">
              <w:rPr>
                <w:kern w:val="18"/>
              </w:rPr>
              <w:t>$   551</w:t>
            </w:r>
          </w:p>
        </w:tc>
      </w:tr>
      <w:tr w:rsidR="00C83E31" w:rsidRPr="00BF06DE" w14:paraId="02D27652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10BF568" w14:textId="77777777" w:rsidR="00C83E31" w:rsidRPr="00BF06D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F06DE" w14:paraId="48BCCC68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F11CB9A" w14:textId="77777777" w:rsidR="00C83E31" w:rsidRPr="00BF06D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F06DE" w14:paraId="2CC1D587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0DFA8D1F" w14:textId="77777777" w:rsidR="00C83E31" w:rsidRPr="00BF06DE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BF06D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004A1D8" w14:textId="77777777" w:rsidR="00C83E31" w:rsidRPr="00BF06DE" w:rsidRDefault="00C83E31" w:rsidP="00F84EA5">
            <w:pPr>
              <w:pStyle w:val="tabletext11"/>
              <w:rPr>
                <w:kern w:val="18"/>
              </w:rPr>
            </w:pPr>
            <w:r w:rsidRPr="00BF06DE">
              <w:rPr>
                <w:kern w:val="18"/>
              </w:rPr>
              <w:t xml:space="preserve">For Other Than Zone-rated Trucks, Tractors and Trailers Classifications, refer to Rule </w:t>
            </w:r>
            <w:r w:rsidRPr="00BF06DE">
              <w:rPr>
                <w:rStyle w:val="rulelink"/>
              </w:rPr>
              <w:t>222.</w:t>
            </w:r>
            <w:r w:rsidRPr="00BF06DE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BF06DE" w14:paraId="39E73555" w14:textId="77777777" w:rsidTr="002C54CD">
        <w:trPr>
          <w:cantSplit/>
        </w:trPr>
        <w:tc>
          <w:tcPr>
            <w:tcW w:w="220" w:type="dxa"/>
          </w:tcPr>
          <w:p w14:paraId="232971C3" w14:textId="77777777" w:rsidR="00C83E31" w:rsidRPr="00BF06DE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BF06D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7FE17E4" w14:textId="77777777" w:rsidR="00C83E31" w:rsidRPr="00BF06DE" w:rsidRDefault="00C83E31" w:rsidP="00F84EA5">
            <w:pPr>
              <w:pStyle w:val="tabletext11"/>
              <w:rPr>
                <w:kern w:val="18"/>
              </w:rPr>
            </w:pPr>
            <w:r w:rsidRPr="00BF06DE">
              <w:rPr>
                <w:kern w:val="18"/>
              </w:rPr>
              <w:t xml:space="preserve">For Private Passenger Types Classifications, refer to Rule </w:t>
            </w:r>
            <w:r w:rsidRPr="00BF06DE">
              <w:rPr>
                <w:rStyle w:val="rulelink"/>
              </w:rPr>
              <w:t>232.</w:t>
            </w:r>
            <w:r w:rsidRPr="00BF06DE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BF06DE" w14:paraId="50F3AF60" w14:textId="77777777" w:rsidTr="002C54CD">
        <w:trPr>
          <w:cantSplit/>
        </w:trPr>
        <w:tc>
          <w:tcPr>
            <w:tcW w:w="220" w:type="dxa"/>
          </w:tcPr>
          <w:p w14:paraId="75F5DDDC" w14:textId="77777777" w:rsidR="00C83E31" w:rsidRPr="00BF06DE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BF06D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44D34E8" w14:textId="77777777" w:rsidR="00C83E31" w:rsidRPr="00BF06DE" w:rsidRDefault="00C83E31" w:rsidP="00F84EA5">
            <w:pPr>
              <w:pStyle w:val="tabletext11"/>
              <w:rPr>
                <w:kern w:val="18"/>
              </w:rPr>
            </w:pPr>
            <w:r w:rsidRPr="00BF06DE">
              <w:rPr>
                <w:kern w:val="18"/>
              </w:rPr>
              <w:t xml:space="preserve">For Other Than Zone-rated Publics Autos, refer to Rule </w:t>
            </w:r>
            <w:r w:rsidRPr="00BF06DE">
              <w:rPr>
                <w:rStyle w:val="rulelink"/>
              </w:rPr>
              <w:t>239.</w:t>
            </w:r>
            <w:r w:rsidRPr="00BF06DE">
              <w:rPr>
                <w:rStyle w:val="rulelink"/>
                <w:b w:val="0"/>
              </w:rPr>
              <w:t xml:space="preserve"> for premium development</w:t>
            </w:r>
            <w:r w:rsidRPr="00BF06DE">
              <w:rPr>
                <w:rStyle w:val="rulelink"/>
              </w:rPr>
              <w:t>.</w:t>
            </w:r>
          </w:p>
        </w:tc>
      </w:tr>
      <w:tr w:rsidR="00C83E31" w:rsidRPr="00BF06DE" w14:paraId="1277A292" w14:textId="77777777" w:rsidTr="002C54CD">
        <w:trPr>
          <w:cantSplit/>
        </w:trPr>
        <w:tc>
          <w:tcPr>
            <w:tcW w:w="220" w:type="dxa"/>
          </w:tcPr>
          <w:p w14:paraId="2F9BE2E6" w14:textId="77777777" w:rsidR="00C83E31" w:rsidRPr="00BF06DE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BF06D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A5C500C" w14:textId="77777777" w:rsidR="00C83E31" w:rsidRPr="00BF06DE" w:rsidRDefault="00C83E31" w:rsidP="00F84EA5">
            <w:pPr>
              <w:pStyle w:val="tabletext11"/>
              <w:rPr>
                <w:kern w:val="18"/>
              </w:rPr>
            </w:pPr>
            <w:r w:rsidRPr="00BF06DE">
              <w:rPr>
                <w:kern w:val="18"/>
              </w:rPr>
              <w:t xml:space="preserve">For Deductible factors, refer to Rule </w:t>
            </w:r>
            <w:r w:rsidRPr="00BF06DE">
              <w:rPr>
                <w:rStyle w:val="rulelink"/>
              </w:rPr>
              <w:t>298.</w:t>
            </w:r>
          </w:p>
        </w:tc>
      </w:tr>
      <w:tr w:rsidR="00C83E31" w:rsidRPr="00BF06DE" w14:paraId="68CA8D78" w14:textId="77777777" w:rsidTr="002C54CD">
        <w:trPr>
          <w:cantSplit/>
        </w:trPr>
        <w:tc>
          <w:tcPr>
            <w:tcW w:w="220" w:type="dxa"/>
          </w:tcPr>
          <w:p w14:paraId="12A47616" w14:textId="77777777" w:rsidR="00C83E31" w:rsidRPr="00BF06DE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BF06D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A52E290" w14:textId="77777777" w:rsidR="00C83E31" w:rsidRPr="00BF06DE" w:rsidRDefault="00C83E31" w:rsidP="00F84EA5">
            <w:pPr>
              <w:pStyle w:val="tabletext11"/>
              <w:rPr>
                <w:kern w:val="18"/>
              </w:rPr>
            </w:pPr>
            <w:r w:rsidRPr="00BF06DE">
              <w:rPr>
                <w:kern w:val="18"/>
              </w:rPr>
              <w:t xml:space="preserve">For Vehicle Value factors, refer to Rule </w:t>
            </w:r>
            <w:r w:rsidRPr="00BF06DE">
              <w:rPr>
                <w:rStyle w:val="rulelink"/>
              </w:rPr>
              <w:t>301.</w:t>
            </w:r>
          </w:p>
        </w:tc>
      </w:tr>
      <w:tr w:rsidR="00C83E31" w:rsidRPr="00BF06DE" w14:paraId="12CF9AC3" w14:textId="77777777" w:rsidTr="002C54CD">
        <w:trPr>
          <w:cantSplit/>
        </w:trPr>
        <w:tc>
          <w:tcPr>
            <w:tcW w:w="220" w:type="dxa"/>
          </w:tcPr>
          <w:p w14:paraId="3DA228A8" w14:textId="77777777" w:rsidR="00C83E31" w:rsidRPr="00BF06DE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0FE9CBC" w14:textId="77777777" w:rsidR="00C83E31" w:rsidRPr="00BF06D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F06DE" w14:paraId="693E4F05" w14:textId="77777777" w:rsidTr="002C54CD">
        <w:trPr>
          <w:cantSplit/>
        </w:trPr>
        <w:tc>
          <w:tcPr>
            <w:tcW w:w="220" w:type="dxa"/>
          </w:tcPr>
          <w:p w14:paraId="4170E2BD" w14:textId="77777777" w:rsidR="00C83E31" w:rsidRPr="00BF06DE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B73378" w14:textId="77777777" w:rsidR="00C83E31" w:rsidRPr="00BF06D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F06DE" w14:paraId="31BCAD79" w14:textId="77777777" w:rsidTr="002C54CD">
        <w:trPr>
          <w:cantSplit/>
        </w:trPr>
        <w:tc>
          <w:tcPr>
            <w:tcW w:w="220" w:type="dxa"/>
          </w:tcPr>
          <w:p w14:paraId="166A5726" w14:textId="77777777" w:rsidR="00C83E31" w:rsidRPr="00BF06DE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89E089A" w14:textId="77777777" w:rsidR="00C83E31" w:rsidRPr="00BF06D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F06DE" w14:paraId="082CE371" w14:textId="77777777" w:rsidTr="002C54CD">
        <w:trPr>
          <w:cantSplit/>
        </w:trPr>
        <w:tc>
          <w:tcPr>
            <w:tcW w:w="220" w:type="dxa"/>
          </w:tcPr>
          <w:p w14:paraId="2E57D745" w14:textId="77777777" w:rsidR="00C83E31" w:rsidRPr="00BF06DE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AEA4383" w14:textId="77777777" w:rsidR="00C83E31" w:rsidRPr="00BF06D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F06DE" w14:paraId="6555398E" w14:textId="77777777" w:rsidTr="002C54CD">
        <w:trPr>
          <w:cantSplit/>
        </w:trPr>
        <w:tc>
          <w:tcPr>
            <w:tcW w:w="220" w:type="dxa"/>
          </w:tcPr>
          <w:p w14:paraId="3D1E1A6D" w14:textId="77777777" w:rsidR="00C83E31" w:rsidRPr="00BF06DE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6E8A02A" w14:textId="77777777" w:rsidR="00C83E31" w:rsidRPr="00BF06D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F06DE" w14:paraId="1285DDDE" w14:textId="77777777" w:rsidTr="002C54CD">
        <w:trPr>
          <w:cantSplit/>
        </w:trPr>
        <w:tc>
          <w:tcPr>
            <w:tcW w:w="220" w:type="dxa"/>
          </w:tcPr>
          <w:p w14:paraId="118DF5AC" w14:textId="77777777" w:rsidR="00C83E31" w:rsidRPr="00BF06DE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E168F58" w14:textId="77777777" w:rsidR="00C83E31" w:rsidRPr="00BF06D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F06DE" w14:paraId="20CC7FE7" w14:textId="77777777" w:rsidTr="002C54CD">
        <w:trPr>
          <w:cantSplit/>
        </w:trPr>
        <w:tc>
          <w:tcPr>
            <w:tcW w:w="220" w:type="dxa"/>
          </w:tcPr>
          <w:p w14:paraId="349D3849" w14:textId="77777777" w:rsidR="00C83E31" w:rsidRPr="00BF06DE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E850990" w14:textId="77777777" w:rsidR="00C83E31" w:rsidRPr="00BF06D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F06DE" w14:paraId="1361E8AC" w14:textId="77777777" w:rsidTr="002C54CD">
        <w:trPr>
          <w:cantSplit/>
        </w:trPr>
        <w:tc>
          <w:tcPr>
            <w:tcW w:w="220" w:type="dxa"/>
          </w:tcPr>
          <w:p w14:paraId="6053894C" w14:textId="77777777" w:rsidR="00C83E31" w:rsidRPr="00BF06DE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FC71447" w14:textId="77777777" w:rsidR="00C83E31" w:rsidRPr="00BF06D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F06DE" w14:paraId="7D31CD67" w14:textId="77777777" w:rsidTr="002C54CD">
        <w:trPr>
          <w:cantSplit/>
        </w:trPr>
        <w:tc>
          <w:tcPr>
            <w:tcW w:w="220" w:type="dxa"/>
          </w:tcPr>
          <w:p w14:paraId="2E27D225" w14:textId="77777777" w:rsidR="00C83E31" w:rsidRPr="00BF06DE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8B5B01B" w14:textId="77777777" w:rsidR="00C83E31" w:rsidRPr="00BF06DE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BF06DE" w14:paraId="2C17A19D" w14:textId="77777777" w:rsidTr="002C54CD">
        <w:trPr>
          <w:cantSplit/>
        </w:trPr>
        <w:tc>
          <w:tcPr>
            <w:tcW w:w="220" w:type="dxa"/>
          </w:tcPr>
          <w:p w14:paraId="7AA1E133" w14:textId="77777777" w:rsidR="00C83E31" w:rsidRPr="00BF06DE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F495A3D" w14:textId="77777777" w:rsidR="00C83E31" w:rsidRPr="00BF06DE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219FDA81" w14:textId="77777777" w:rsidR="00C83E31" w:rsidRDefault="00C83E31" w:rsidP="00F84EA5">
      <w:pPr>
        <w:pStyle w:val="isonormal"/>
      </w:pPr>
    </w:p>
    <w:p w14:paraId="0C8E51DF" w14:textId="77777777" w:rsidR="00C83E31" w:rsidRDefault="00C83E31" w:rsidP="00F84EA5">
      <w:pPr>
        <w:pStyle w:val="isonormal"/>
        <w:jc w:val="left"/>
      </w:pPr>
    </w:p>
    <w:p w14:paraId="4AE784AB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ED977DA" w14:textId="77777777" w:rsidR="00C83E31" w:rsidRPr="00791A9B" w:rsidRDefault="00C83E31" w:rsidP="00F84EA5">
      <w:pPr>
        <w:pStyle w:val="subcap"/>
      </w:pPr>
      <w:r w:rsidRPr="00791A9B">
        <w:lastRenderedPageBreak/>
        <w:t>TERRITORY 147</w:t>
      </w:r>
    </w:p>
    <w:p w14:paraId="67D7B6F7" w14:textId="77777777" w:rsidR="00C83E31" w:rsidRPr="00791A9B" w:rsidRDefault="00C83E31" w:rsidP="00F84EA5">
      <w:pPr>
        <w:pStyle w:val="subcap2"/>
      </w:pPr>
      <w:r w:rsidRPr="00791A9B">
        <w:t>PHYS DAM</w:t>
      </w:r>
    </w:p>
    <w:p w14:paraId="59931A97" w14:textId="77777777" w:rsidR="00C83E31" w:rsidRPr="00791A9B" w:rsidRDefault="00C83E31" w:rsidP="00F84EA5">
      <w:pPr>
        <w:pStyle w:val="isonormal"/>
      </w:pPr>
    </w:p>
    <w:p w14:paraId="7B6FEC2B" w14:textId="77777777" w:rsidR="00C83E31" w:rsidRPr="00791A9B" w:rsidRDefault="00C83E31" w:rsidP="00F84EA5">
      <w:pPr>
        <w:pStyle w:val="isonormal"/>
        <w:sectPr w:rsidR="00C83E31" w:rsidRPr="00791A9B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C83E31" w:rsidRPr="00791A9B" w14:paraId="7155E978" w14:textId="77777777" w:rsidTr="002C54C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FC41B3F" w14:textId="77777777" w:rsidR="00C83E31" w:rsidRPr="00791A9B" w:rsidRDefault="00C83E31" w:rsidP="00F84EA5">
            <w:pPr>
              <w:pStyle w:val="tablehead"/>
              <w:rPr>
                <w:kern w:val="18"/>
              </w:rPr>
            </w:pPr>
            <w:r w:rsidRPr="00791A9B">
              <w:rPr>
                <w:kern w:val="18"/>
              </w:rPr>
              <w:t>PHYSICAL DAMAGE</w:t>
            </w:r>
            <w:r w:rsidRPr="00791A9B">
              <w:rPr>
                <w:kern w:val="18"/>
              </w:rPr>
              <w:br/>
              <w:t>Original Cost New Range</w:t>
            </w:r>
            <w:r w:rsidRPr="00791A9B">
              <w:rPr>
                <w:kern w:val="18"/>
              </w:rPr>
              <w:br/>
              <w:t>$25,000 – 29,999</w:t>
            </w:r>
          </w:p>
        </w:tc>
      </w:tr>
      <w:tr w:rsidR="00C83E31" w:rsidRPr="00791A9B" w14:paraId="20BAAEEF" w14:textId="77777777" w:rsidTr="002C54C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7EA9988" w14:textId="77777777" w:rsidR="00C83E31" w:rsidRPr="00791A9B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E10B07A" w14:textId="77777777" w:rsidR="00C83E31" w:rsidRPr="00791A9B" w:rsidRDefault="00C83E31" w:rsidP="00F84EA5">
            <w:pPr>
              <w:pStyle w:val="tablehead"/>
              <w:rPr>
                <w:kern w:val="18"/>
              </w:rPr>
            </w:pPr>
            <w:r w:rsidRPr="00791A9B">
              <w:rPr>
                <w:kern w:val="18"/>
              </w:rPr>
              <w:t>Specified</w:t>
            </w:r>
            <w:r w:rsidRPr="00791A9B">
              <w:rPr>
                <w:kern w:val="18"/>
              </w:rPr>
              <w:br/>
              <w:t>Causes</w:t>
            </w:r>
            <w:r w:rsidRPr="00791A9B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14F0964" w14:textId="77777777" w:rsidR="00C83E31" w:rsidRPr="00791A9B" w:rsidRDefault="00C83E31" w:rsidP="00F84EA5">
            <w:pPr>
              <w:pStyle w:val="tablehead"/>
              <w:rPr>
                <w:kern w:val="18"/>
              </w:rPr>
            </w:pPr>
            <w:r w:rsidRPr="00791A9B">
              <w:rPr>
                <w:kern w:val="18"/>
              </w:rPr>
              <w:br/>
            </w:r>
            <w:r w:rsidRPr="00791A9B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0282FB4" w14:textId="77777777" w:rsidR="00C83E31" w:rsidRPr="00791A9B" w:rsidRDefault="00C83E31" w:rsidP="00F84EA5">
            <w:pPr>
              <w:pStyle w:val="tablehead"/>
              <w:rPr>
                <w:kern w:val="18"/>
              </w:rPr>
            </w:pPr>
            <w:r w:rsidRPr="00791A9B">
              <w:rPr>
                <w:kern w:val="18"/>
              </w:rPr>
              <w:t>$500</w:t>
            </w:r>
            <w:r w:rsidRPr="00791A9B">
              <w:rPr>
                <w:kern w:val="18"/>
              </w:rPr>
              <w:br/>
              <w:t>Ded.</w:t>
            </w:r>
            <w:r w:rsidRPr="00791A9B">
              <w:rPr>
                <w:kern w:val="18"/>
              </w:rPr>
              <w:br/>
              <w:t>Coll.</w:t>
            </w:r>
          </w:p>
        </w:tc>
      </w:tr>
      <w:tr w:rsidR="00C83E31" w:rsidRPr="00791A9B" w14:paraId="0A94AB47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4D5D68D" w14:textId="77777777" w:rsidR="00C83E31" w:rsidRPr="00791A9B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91A9B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C83E31" w:rsidRPr="00791A9B" w14:paraId="24FFB39B" w14:textId="77777777" w:rsidTr="002C54CD">
        <w:trPr>
          <w:cantSplit/>
        </w:trPr>
        <w:tc>
          <w:tcPr>
            <w:tcW w:w="540" w:type="dxa"/>
            <w:gridSpan w:val="2"/>
          </w:tcPr>
          <w:p w14:paraId="047B8449" w14:textId="77777777" w:rsidR="00C83E31" w:rsidRPr="00791A9B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18E8E8F" w14:textId="77777777" w:rsidR="00C83E31" w:rsidRPr="00791A9B" w:rsidRDefault="00C83E31" w:rsidP="00F84EA5">
            <w:pPr>
              <w:pStyle w:val="tabletext11"/>
              <w:rPr>
                <w:b/>
                <w:kern w:val="18"/>
              </w:rPr>
            </w:pPr>
            <w:r w:rsidRPr="00791A9B">
              <w:rPr>
                <w:b/>
                <w:kern w:val="18"/>
              </w:rPr>
              <w:t>– Local And Intermediate – All Vehicles</w:t>
            </w:r>
          </w:p>
        </w:tc>
      </w:tr>
      <w:tr w:rsidR="00C83E31" w:rsidRPr="00791A9B" w14:paraId="791BFE63" w14:textId="77777777" w:rsidTr="002C54CD">
        <w:trPr>
          <w:cantSplit/>
        </w:trPr>
        <w:tc>
          <w:tcPr>
            <w:tcW w:w="540" w:type="dxa"/>
            <w:gridSpan w:val="2"/>
          </w:tcPr>
          <w:p w14:paraId="009A08DF" w14:textId="77777777" w:rsidR="00C83E31" w:rsidRPr="00791A9B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052F209" w14:textId="77777777" w:rsidR="00C83E31" w:rsidRPr="00791A9B" w:rsidRDefault="00C83E31" w:rsidP="00F84EA5">
            <w:pPr>
              <w:pStyle w:val="tabletext11"/>
              <w:rPr>
                <w:b/>
                <w:kern w:val="18"/>
              </w:rPr>
            </w:pPr>
            <w:r w:rsidRPr="00791A9B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C83E31" w:rsidRPr="00791A9B" w14:paraId="4E1B9B87" w14:textId="77777777" w:rsidTr="002C54CD">
        <w:trPr>
          <w:cantSplit/>
        </w:trPr>
        <w:tc>
          <w:tcPr>
            <w:tcW w:w="4860" w:type="dxa"/>
            <w:gridSpan w:val="3"/>
          </w:tcPr>
          <w:p w14:paraId="41FB0D5E" w14:textId="77777777" w:rsidR="00C83E31" w:rsidRPr="00791A9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73CB8DF" w14:textId="77777777" w:rsidR="00C83E31" w:rsidRPr="00791A9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91A9B"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14:paraId="4F8D282A" w14:textId="77777777" w:rsidR="00C83E31" w:rsidRPr="00791A9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91A9B"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14:paraId="754AB556" w14:textId="77777777" w:rsidR="00C83E31" w:rsidRPr="00791A9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91A9B">
              <w:rPr>
                <w:kern w:val="18"/>
              </w:rPr>
              <w:t>$   213</w:t>
            </w:r>
          </w:p>
        </w:tc>
      </w:tr>
      <w:tr w:rsidR="00C83E31" w:rsidRPr="00791A9B" w14:paraId="3A439B65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42A6A7B" w14:textId="77777777" w:rsidR="00C83E31" w:rsidRPr="00791A9B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91A9B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C83E31" w:rsidRPr="00791A9B" w14:paraId="60AA76E8" w14:textId="77777777" w:rsidTr="002C54CD">
        <w:trPr>
          <w:cantSplit/>
        </w:trPr>
        <w:tc>
          <w:tcPr>
            <w:tcW w:w="4860" w:type="dxa"/>
            <w:gridSpan w:val="3"/>
          </w:tcPr>
          <w:p w14:paraId="4EAD39B2" w14:textId="77777777" w:rsidR="00C83E31" w:rsidRPr="00791A9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68B50DB" w14:textId="77777777" w:rsidR="00C83E31" w:rsidRPr="00791A9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9A9D0AE" w14:textId="77777777" w:rsidR="00C83E31" w:rsidRPr="00791A9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2B764FF" w14:textId="77777777" w:rsidR="00C83E31" w:rsidRPr="00791A9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791A9B" w14:paraId="5414DCEF" w14:textId="77777777" w:rsidTr="002C54CD">
        <w:trPr>
          <w:cantSplit/>
        </w:trPr>
        <w:tc>
          <w:tcPr>
            <w:tcW w:w="4860" w:type="dxa"/>
            <w:gridSpan w:val="3"/>
          </w:tcPr>
          <w:p w14:paraId="06A08E2F" w14:textId="77777777" w:rsidR="00C83E31" w:rsidRPr="00791A9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87B43C4" w14:textId="77777777" w:rsidR="00C83E31" w:rsidRPr="00791A9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91A9B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0BE393DE" w14:textId="77777777" w:rsidR="00C83E31" w:rsidRPr="00791A9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91A9B">
              <w:rPr>
                <w:kern w:val="18"/>
              </w:rPr>
              <w:t>$    77</w:t>
            </w:r>
          </w:p>
        </w:tc>
        <w:tc>
          <w:tcPr>
            <w:tcW w:w="1500" w:type="dxa"/>
          </w:tcPr>
          <w:p w14:paraId="34AC6113" w14:textId="77777777" w:rsidR="00C83E31" w:rsidRPr="00791A9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91A9B">
              <w:rPr>
                <w:kern w:val="18"/>
              </w:rPr>
              <w:t>$   274</w:t>
            </w:r>
          </w:p>
        </w:tc>
      </w:tr>
      <w:tr w:rsidR="00C83E31" w:rsidRPr="00791A9B" w14:paraId="44FC3C7F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F6C9E28" w14:textId="77777777" w:rsidR="00C83E31" w:rsidRPr="00791A9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91A9B" w14:paraId="58EE5132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BA9B76B" w14:textId="77777777" w:rsidR="00C83E31" w:rsidRPr="00791A9B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91A9B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C83E31" w:rsidRPr="00791A9B" w14:paraId="6A44EE4A" w14:textId="77777777" w:rsidTr="002C54CD">
        <w:trPr>
          <w:cantSplit/>
        </w:trPr>
        <w:tc>
          <w:tcPr>
            <w:tcW w:w="540" w:type="dxa"/>
            <w:gridSpan w:val="2"/>
          </w:tcPr>
          <w:p w14:paraId="49ADD663" w14:textId="77777777" w:rsidR="00C83E31" w:rsidRPr="00791A9B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D066B08" w14:textId="77777777" w:rsidR="00C83E31" w:rsidRPr="00791A9B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91A9B">
              <w:rPr>
                <w:b/>
                <w:caps/>
                <w:kern w:val="18"/>
              </w:rPr>
              <w:t>– taxicabs and limousines</w:t>
            </w:r>
          </w:p>
        </w:tc>
      </w:tr>
      <w:tr w:rsidR="00C83E31" w:rsidRPr="00791A9B" w14:paraId="22FAA57C" w14:textId="77777777" w:rsidTr="002C54CD">
        <w:trPr>
          <w:cantSplit/>
        </w:trPr>
        <w:tc>
          <w:tcPr>
            <w:tcW w:w="4860" w:type="dxa"/>
            <w:gridSpan w:val="3"/>
          </w:tcPr>
          <w:p w14:paraId="71768BA9" w14:textId="77777777" w:rsidR="00C83E31" w:rsidRPr="00791A9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BD8B91E" w14:textId="77777777" w:rsidR="00C83E31" w:rsidRPr="00791A9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91A9B">
              <w:rPr>
                <w:kern w:val="18"/>
              </w:rPr>
              <w:t>$   102</w:t>
            </w:r>
          </w:p>
        </w:tc>
        <w:tc>
          <w:tcPr>
            <w:tcW w:w="1500" w:type="dxa"/>
          </w:tcPr>
          <w:p w14:paraId="7442B54C" w14:textId="77777777" w:rsidR="00C83E31" w:rsidRPr="00791A9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91A9B">
              <w:rPr>
                <w:kern w:val="18"/>
              </w:rPr>
              <w:t>$   131</w:t>
            </w:r>
          </w:p>
        </w:tc>
        <w:tc>
          <w:tcPr>
            <w:tcW w:w="1500" w:type="dxa"/>
          </w:tcPr>
          <w:p w14:paraId="3E321920" w14:textId="77777777" w:rsidR="00C83E31" w:rsidRPr="00791A9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91A9B">
              <w:rPr>
                <w:kern w:val="18"/>
              </w:rPr>
              <w:t>$   479</w:t>
            </w:r>
          </w:p>
        </w:tc>
      </w:tr>
      <w:tr w:rsidR="00C83E31" w:rsidRPr="00791A9B" w14:paraId="0F5D1F27" w14:textId="77777777" w:rsidTr="002C54CD">
        <w:trPr>
          <w:cantSplit/>
        </w:trPr>
        <w:tc>
          <w:tcPr>
            <w:tcW w:w="540" w:type="dxa"/>
            <w:gridSpan w:val="2"/>
          </w:tcPr>
          <w:p w14:paraId="04AB5D1E" w14:textId="77777777" w:rsidR="00C83E31" w:rsidRPr="00791A9B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D1FFDEC" w14:textId="77777777" w:rsidR="00C83E31" w:rsidRPr="00791A9B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91A9B">
              <w:rPr>
                <w:b/>
                <w:caps/>
                <w:kern w:val="18"/>
              </w:rPr>
              <w:t>– SCHOOL AND CHURCH BUSES</w:t>
            </w:r>
          </w:p>
        </w:tc>
      </w:tr>
      <w:tr w:rsidR="00C83E31" w:rsidRPr="00791A9B" w14:paraId="1544922C" w14:textId="77777777" w:rsidTr="002C54CD">
        <w:trPr>
          <w:cantSplit/>
        </w:trPr>
        <w:tc>
          <w:tcPr>
            <w:tcW w:w="4860" w:type="dxa"/>
            <w:gridSpan w:val="3"/>
          </w:tcPr>
          <w:p w14:paraId="0280DB89" w14:textId="77777777" w:rsidR="00C83E31" w:rsidRPr="00791A9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472CB5F" w14:textId="77777777" w:rsidR="00C83E31" w:rsidRPr="00791A9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91A9B"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14:paraId="62F0C29F" w14:textId="77777777" w:rsidR="00C83E31" w:rsidRPr="00791A9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91A9B">
              <w:rPr>
                <w:kern w:val="18"/>
              </w:rPr>
              <w:t>$    58</w:t>
            </w:r>
          </w:p>
        </w:tc>
        <w:tc>
          <w:tcPr>
            <w:tcW w:w="1500" w:type="dxa"/>
          </w:tcPr>
          <w:p w14:paraId="496726B4" w14:textId="77777777" w:rsidR="00C83E31" w:rsidRPr="00791A9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91A9B">
              <w:rPr>
                <w:kern w:val="18"/>
              </w:rPr>
              <w:t>$   134</w:t>
            </w:r>
          </w:p>
        </w:tc>
      </w:tr>
      <w:tr w:rsidR="00C83E31" w:rsidRPr="00791A9B" w14:paraId="6F3080FF" w14:textId="77777777" w:rsidTr="002C54CD">
        <w:trPr>
          <w:cantSplit/>
        </w:trPr>
        <w:tc>
          <w:tcPr>
            <w:tcW w:w="540" w:type="dxa"/>
            <w:gridSpan w:val="2"/>
          </w:tcPr>
          <w:p w14:paraId="02A8601B" w14:textId="77777777" w:rsidR="00C83E31" w:rsidRPr="00791A9B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07B8F2E" w14:textId="77777777" w:rsidR="00C83E31" w:rsidRPr="00791A9B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91A9B">
              <w:rPr>
                <w:b/>
                <w:caps/>
                <w:kern w:val="18"/>
              </w:rPr>
              <w:t>– OTHER BUSES</w:t>
            </w:r>
          </w:p>
        </w:tc>
      </w:tr>
      <w:tr w:rsidR="00C83E31" w:rsidRPr="00791A9B" w14:paraId="3DFF1BA7" w14:textId="77777777" w:rsidTr="002C54CD">
        <w:trPr>
          <w:cantSplit/>
        </w:trPr>
        <w:tc>
          <w:tcPr>
            <w:tcW w:w="4860" w:type="dxa"/>
            <w:gridSpan w:val="3"/>
          </w:tcPr>
          <w:p w14:paraId="32D1AAB4" w14:textId="77777777" w:rsidR="00C83E31" w:rsidRPr="00791A9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08E7CCE" w14:textId="77777777" w:rsidR="00C83E31" w:rsidRPr="00791A9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91A9B"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14:paraId="6556B444" w14:textId="77777777" w:rsidR="00C83E31" w:rsidRPr="00791A9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91A9B">
              <w:rPr>
                <w:kern w:val="18"/>
              </w:rPr>
              <w:t>$    58</w:t>
            </w:r>
          </w:p>
        </w:tc>
        <w:tc>
          <w:tcPr>
            <w:tcW w:w="1500" w:type="dxa"/>
          </w:tcPr>
          <w:p w14:paraId="4A4E6ED7" w14:textId="77777777" w:rsidR="00C83E31" w:rsidRPr="00791A9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91A9B">
              <w:rPr>
                <w:kern w:val="18"/>
              </w:rPr>
              <w:t>$   134</w:t>
            </w:r>
          </w:p>
        </w:tc>
      </w:tr>
      <w:tr w:rsidR="00C83E31" w:rsidRPr="00791A9B" w14:paraId="1239D8A8" w14:textId="77777777" w:rsidTr="002C54CD">
        <w:trPr>
          <w:cantSplit/>
        </w:trPr>
        <w:tc>
          <w:tcPr>
            <w:tcW w:w="540" w:type="dxa"/>
            <w:gridSpan w:val="2"/>
          </w:tcPr>
          <w:p w14:paraId="7ED49E92" w14:textId="77777777" w:rsidR="00C83E31" w:rsidRPr="00791A9B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DD43D20" w14:textId="77777777" w:rsidR="00C83E31" w:rsidRPr="00791A9B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91A9B">
              <w:rPr>
                <w:b/>
                <w:caps/>
                <w:kern w:val="18"/>
              </w:rPr>
              <w:t>– VAN POOLS</w:t>
            </w:r>
          </w:p>
        </w:tc>
      </w:tr>
      <w:tr w:rsidR="00C83E31" w:rsidRPr="00791A9B" w14:paraId="32B50873" w14:textId="77777777" w:rsidTr="002C54CD">
        <w:trPr>
          <w:cantSplit/>
        </w:trPr>
        <w:tc>
          <w:tcPr>
            <w:tcW w:w="4860" w:type="dxa"/>
            <w:gridSpan w:val="3"/>
          </w:tcPr>
          <w:p w14:paraId="50396B50" w14:textId="77777777" w:rsidR="00C83E31" w:rsidRPr="00791A9B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5D6C470" w14:textId="77777777" w:rsidR="00C83E31" w:rsidRPr="00791A9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91A9B">
              <w:rPr>
                <w:kern w:val="18"/>
              </w:rPr>
              <w:t>$   102</w:t>
            </w:r>
          </w:p>
        </w:tc>
        <w:tc>
          <w:tcPr>
            <w:tcW w:w="1500" w:type="dxa"/>
          </w:tcPr>
          <w:p w14:paraId="5B3AD780" w14:textId="77777777" w:rsidR="00C83E31" w:rsidRPr="00791A9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91A9B">
              <w:rPr>
                <w:kern w:val="18"/>
              </w:rPr>
              <w:t>$   131</w:t>
            </w:r>
          </w:p>
        </w:tc>
        <w:tc>
          <w:tcPr>
            <w:tcW w:w="1500" w:type="dxa"/>
          </w:tcPr>
          <w:p w14:paraId="7B6A2908" w14:textId="77777777" w:rsidR="00C83E31" w:rsidRPr="00791A9B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91A9B">
              <w:rPr>
                <w:kern w:val="18"/>
              </w:rPr>
              <w:t>$   479</w:t>
            </w:r>
          </w:p>
        </w:tc>
      </w:tr>
      <w:tr w:rsidR="00C83E31" w:rsidRPr="00791A9B" w14:paraId="5A3E7373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611F705" w14:textId="77777777" w:rsidR="00C83E31" w:rsidRPr="00791A9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91A9B" w14:paraId="31A90DD8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8DFED8D" w14:textId="77777777" w:rsidR="00C83E31" w:rsidRPr="00791A9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91A9B" w14:paraId="1D991F16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3D84E638" w14:textId="77777777" w:rsidR="00C83E31" w:rsidRPr="00791A9B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791A9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E80C883" w14:textId="77777777" w:rsidR="00C83E31" w:rsidRPr="00791A9B" w:rsidRDefault="00C83E31" w:rsidP="00F84EA5">
            <w:pPr>
              <w:pStyle w:val="tabletext11"/>
              <w:rPr>
                <w:kern w:val="18"/>
              </w:rPr>
            </w:pPr>
            <w:r w:rsidRPr="00791A9B">
              <w:rPr>
                <w:kern w:val="18"/>
              </w:rPr>
              <w:t xml:space="preserve">For Other Than Zone-rated Trucks, Tractors and Trailers Classifications, refer to Rule </w:t>
            </w:r>
            <w:r w:rsidRPr="00791A9B">
              <w:rPr>
                <w:rStyle w:val="rulelink"/>
              </w:rPr>
              <w:t>222.</w:t>
            </w:r>
            <w:r w:rsidRPr="00791A9B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791A9B" w14:paraId="2A38B0FD" w14:textId="77777777" w:rsidTr="002C54CD">
        <w:trPr>
          <w:cantSplit/>
        </w:trPr>
        <w:tc>
          <w:tcPr>
            <w:tcW w:w="220" w:type="dxa"/>
          </w:tcPr>
          <w:p w14:paraId="164A4C23" w14:textId="77777777" w:rsidR="00C83E31" w:rsidRPr="00791A9B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791A9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B579695" w14:textId="77777777" w:rsidR="00C83E31" w:rsidRPr="00791A9B" w:rsidRDefault="00C83E31" w:rsidP="00F84EA5">
            <w:pPr>
              <w:pStyle w:val="tabletext11"/>
              <w:rPr>
                <w:kern w:val="18"/>
              </w:rPr>
            </w:pPr>
            <w:r w:rsidRPr="00791A9B">
              <w:rPr>
                <w:kern w:val="18"/>
              </w:rPr>
              <w:t xml:space="preserve">For Private Passenger Types Classifications, refer to Rule </w:t>
            </w:r>
            <w:r w:rsidRPr="00791A9B">
              <w:rPr>
                <w:rStyle w:val="rulelink"/>
              </w:rPr>
              <w:t>232.</w:t>
            </w:r>
            <w:r w:rsidRPr="00791A9B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791A9B" w14:paraId="2A035508" w14:textId="77777777" w:rsidTr="002C54CD">
        <w:trPr>
          <w:cantSplit/>
        </w:trPr>
        <w:tc>
          <w:tcPr>
            <w:tcW w:w="220" w:type="dxa"/>
          </w:tcPr>
          <w:p w14:paraId="5BEAB219" w14:textId="77777777" w:rsidR="00C83E31" w:rsidRPr="00791A9B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791A9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5BF6144" w14:textId="77777777" w:rsidR="00C83E31" w:rsidRPr="00791A9B" w:rsidRDefault="00C83E31" w:rsidP="00F84EA5">
            <w:pPr>
              <w:pStyle w:val="tabletext11"/>
              <w:rPr>
                <w:kern w:val="18"/>
              </w:rPr>
            </w:pPr>
            <w:r w:rsidRPr="00791A9B">
              <w:rPr>
                <w:kern w:val="18"/>
              </w:rPr>
              <w:t xml:space="preserve">For Other Than Zone-rated Publics Autos, refer to Rule </w:t>
            </w:r>
            <w:r w:rsidRPr="00791A9B">
              <w:rPr>
                <w:rStyle w:val="rulelink"/>
              </w:rPr>
              <w:t>239.</w:t>
            </w:r>
            <w:r w:rsidRPr="00791A9B">
              <w:rPr>
                <w:rStyle w:val="rulelink"/>
                <w:b w:val="0"/>
              </w:rPr>
              <w:t xml:space="preserve"> for premium development</w:t>
            </w:r>
            <w:r w:rsidRPr="00791A9B">
              <w:rPr>
                <w:rStyle w:val="rulelink"/>
              </w:rPr>
              <w:t>.</w:t>
            </w:r>
          </w:p>
        </w:tc>
      </w:tr>
      <w:tr w:rsidR="00C83E31" w:rsidRPr="00791A9B" w14:paraId="055B9DD1" w14:textId="77777777" w:rsidTr="002C54CD">
        <w:trPr>
          <w:cantSplit/>
        </w:trPr>
        <w:tc>
          <w:tcPr>
            <w:tcW w:w="220" w:type="dxa"/>
          </w:tcPr>
          <w:p w14:paraId="5CE1D9E3" w14:textId="77777777" w:rsidR="00C83E31" w:rsidRPr="00791A9B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791A9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F70CC54" w14:textId="77777777" w:rsidR="00C83E31" w:rsidRPr="00791A9B" w:rsidRDefault="00C83E31" w:rsidP="00F84EA5">
            <w:pPr>
              <w:pStyle w:val="tabletext11"/>
              <w:rPr>
                <w:kern w:val="18"/>
              </w:rPr>
            </w:pPr>
            <w:r w:rsidRPr="00791A9B">
              <w:rPr>
                <w:kern w:val="18"/>
              </w:rPr>
              <w:t xml:space="preserve">For Deductible factors, refer to Rule </w:t>
            </w:r>
            <w:r w:rsidRPr="00791A9B">
              <w:rPr>
                <w:rStyle w:val="rulelink"/>
              </w:rPr>
              <w:t>298.</w:t>
            </w:r>
          </w:p>
        </w:tc>
      </w:tr>
      <w:tr w:rsidR="00C83E31" w:rsidRPr="00791A9B" w14:paraId="6A14109F" w14:textId="77777777" w:rsidTr="002C54CD">
        <w:trPr>
          <w:cantSplit/>
        </w:trPr>
        <w:tc>
          <w:tcPr>
            <w:tcW w:w="220" w:type="dxa"/>
          </w:tcPr>
          <w:p w14:paraId="26C21299" w14:textId="77777777" w:rsidR="00C83E31" w:rsidRPr="00791A9B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791A9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E504FD8" w14:textId="77777777" w:rsidR="00C83E31" w:rsidRPr="00791A9B" w:rsidRDefault="00C83E31" w:rsidP="00F84EA5">
            <w:pPr>
              <w:pStyle w:val="tabletext11"/>
              <w:rPr>
                <w:kern w:val="18"/>
              </w:rPr>
            </w:pPr>
            <w:r w:rsidRPr="00791A9B">
              <w:rPr>
                <w:kern w:val="18"/>
              </w:rPr>
              <w:t xml:space="preserve">For Vehicle Value factors, refer to Rule </w:t>
            </w:r>
            <w:r w:rsidRPr="00791A9B">
              <w:rPr>
                <w:rStyle w:val="rulelink"/>
              </w:rPr>
              <w:t>301.</w:t>
            </w:r>
          </w:p>
        </w:tc>
      </w:tr>
      <w:tr w:rsidR="00C83E31" w:rsidRPr="00791A9B" w14:paraId="773DFB02" w14:textId="77777777" w:rsidTr="002C54CD">
        <w:trPr>
          <w:cantSplit/>
        </w:trPr>
        <w:tc>
          <w:tcPr>
            <w:tcW w:w="220" w:type="dxa"/>
          </w:tcPr>
          <w:p w14:paraId="1ECE870B" w14:textId="77777777" w:rsidR="00C83E31" w:rsidRPr="00791A9B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41F7E52" w14:textId="77777777" w:rsidR="00C83E31" w:rsidRPr="00791A9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91A9B" w14:paraId="100D8C8D" w14:textId="77777777" w:rsidTr="002C54CD">
        <w:trPr>
          <w:cantSplit/>
        </w:trPr>
        <w:tc>
          <w:tcPr>
            <w:tcW w:w="220" w:type="dxa"/>
          </w:tcPr>
          <w:p w14:paraId="1FD3793C" w14:textId="77777777" w:rsidR="00C83E31" w:rsidRPr="00791A9B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EDEAFDE" w14:textId="77777777" w:rsidR="00C83E31" w:rsidRPr="00791A9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91A9B" w14:paraId="252BE714" w14:textId="77777777" w:rsidTr="002C54CD">
        <w:trPr>
          <w:cantSplit/>
        </w:trPr>
        <w:tc>
          <w:tcPr>
            <w:tcW w:w="220" w:type="dxa"/>
          </w:tcPr>
          <w:p w14:paraId="72D5B9D6" w14:textId="77777777" w:rsidR="00C83E31" w:rsidRPr="00791A9B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C4744ED" w14:textId="77777777" w:rsidR="00C83E31" w:rsidRPr="00791A9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91A9B" w14:paraId="2859E14F" w14:textId="77777777" w:rsidTr="002C54CD">
        <w:trPr>
          <w:cantSplit/>
        </w:trPr>
        <w:tc>
          <w:tcPr>
            <w:tcW w:w="220" w:type="dxa"/>
          </w:tcPr>
          <w:p w14:paraId="204CBFD6" w14:textId="77777777" w:rsidR="00C83E31" w:rsidRPr="00791A9B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B6838DA" w14:textId="77777777" w:rsidR="00C83E31" w:rsidRPr="00791A9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91A9B" w14:paraId="2B067056" w14:textId="77777777" w:rsidTr="002C54CD">
        <w:trPr>
          <w:cantSplit/>
        </w:trPr>
        <w:tc>
          <w:tcPr>
            <w:tcW w:w="220" w:type="dxa"/>
          </w:tcPr>
          <w:p w14:paraId="1B254C93" w14:textId="77777777" w:rsidR="00C83E31" w:rsidRPr="00791A9B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0F751B6" w14:textId="77777777" w:rsidR="00C83E31" w:rsidRPr="00791A9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91A9B" w14:paraId="0B35F315" w14:textId="77777777" w:rsidTr="002C54CD">
        <w:trPr>
          <w:cantSplit/>
        </w:trPr>
        <w:tc>
          <w:tcPr>
            <w:tcW w:w="220" w:type="dxa"/>
          </w:tcPr>
          <w:p w14:paraId="31105615" w14:textId="77777777" w:rsidR="00C83E31" w:rsidRPr="00791A9B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AC32381" w14:textId="77777777" w:rsidR="00C83E31" w:rsidRPr="00791A9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91A9B" w14:paraId="429E0F5D" w14:textId="77777777" w:rsidTr="002C54CD">
        <w:trPr>
          <w:cantSplit/>
        </w:trPr>
        <w:tc>
          <w:tcPr>
            <w:tcW w:w="220" w:type="dxa"/>
          </w:tcPr>
          <w:p w14:paraId="2FBB14F1" w14:textId="77777777" w:rsidR="00C83E31" w:rsidRPr="00791A9B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71F30C0" w14:textId="77777777" w:rsidR="00C83E31" w:rsidRPr="00791A9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91A9B" w14:paraId="030190F2" w14:textId="77777777" w:rsidTr="002C54CD">
        <w:trPr>
          <w:cantSplit/>
        </w:trPr>
        <w:tc>
          <w:tcPr>
            <w:tcW w:w="220" w:type="dxa"/>
          </w:tcPr>
          <w:p w14:paraId="44C045EA" w14:textId="77777777" w:rsidR="00C83E31" w:rsidRPr="00791A9B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F4707C3" w14:textId="77777777" w:rsidR="00C83E31" w:rsidRPr="00791A9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91A9B" w14:paraId="16221489" w14:textId="77777777" w:rsidTr="002C54CD">
        <w:trPr>
          <w:cantSplit/>
        </w:trPr>
        <w:tc>
          <w:tcPr>
            <w:tcW w:w="220" w:type="dxa"/>
          </w:tcPr>
          <w:p w14:paraId="6E2243DE" w14:textId="77777777" w:rsidR="00C83E31" w:rsidRPr="00791A9B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3927F15" w14:textId="77777777" w:rsidR="00C83E31" w:rsidRPr="00791A9B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91A9B" w14:paraId="133B623B" w14:textId="77777777" w:rsidTr="002C54CD">
        <w:trPr>
          <w:cantSplit/>
        </w:trPr>
        <w:tc>
          <w:tcPr>
            <w:tcW w:w="220" w:type="dxa"/>
          </w:tcPr>
          <w:p w14:paraId="347A7F52" w14:textId="77777777" w:rsidR="00C83E31" w:rsidRPr="00791A9B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A73456E" w14:textId="77777777" w:rsidR="00C83E31" w:rsidRPr="00791A9B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68344008" w14:textId="77777777" w:rsidR="00C83E31" w:rsidRDefault="00C83E31" w:rsidP="00F84EA5">
      <w:pPr>
        <w:pStyle w:val="isonormal"/>
      </w:pPr>
    </w:p>
    <w:p w14:paraId="37896180" w14:textId="77777777" w:rsidR="00C83E31" w:rsidRDefault="00C83E31" w:rsidP="00F84EA5">
      <w:pPr>
        <w:pStyle w:val="isonormal"/>
        <w:jc w:val="left"/>
      </w:pPr>
    </w:p>
    <w:p w14:paraId="2C6E493D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DFC658E" w14:textId="77777777" w:rsidR="00C83E31" w:rsidRPr="00AC6CC8" w:rsidRDefault="00C83E31" w:rsidP="00F84EA5">
      <w:pPr>
        <w:pStyle w:val="subcap"/>
      </w:pPr>
      <w:r w:rsidRPr="00AC6CC8">
        <w:lastRenderedPageBreak/>
        <w:t>TERRITORY 148</w:t>
      </w:r>
    </w:p>
    <w:p w14:paraId="76D0BB7E" w14:textId="77777777" w:rsidR="00C83E31" w:rsidRPr="00AC6CC8" w:rsidRDefault="00C83E31" w:rsidP="00F84EA5">
      <w:pPr>
        <w:pStyle w:val="subcap2"/>
      </w:pPr>
      <w:r w:rsidRPr="00AC6CC8">
        <w:t>PHYS DAM</w:t>
      </w:r>
    </w:p>
    <w:p w14:paraId="40B5D8D8" w14:textId="77777777" w:rsidR="00C83E31" w:rsidRPr="00AC6CC8" w:rsidRDefault="00C83E31" w:rsidP="00F84EA5">
      <w:pPr>
        <w:pStyle w:val="isonormal"/>
      </w:pPr>
    </w:p>
    <w:p w14:paraId="1B4CAAEA" w14:textId="77777777" w:rsidR="00C83E31" w:rsidRPr="00AC6CC8" w:rsidRDefault="00C83E31" w:rsidP="00F84EA5">
      <w:pPr>
        <w:pStyle w:val="isonormal"/>
        <w:sectPr w:rsidR="00C83E31" w:rsidRPr="00AC6CC8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C83E31" w:rsidRPr="00AC6CC8" w14:paraId="755885C5" w14:textId="77777777" w:rsidTr="002C54C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745A1AE" w14:textId="77777777" w:rsidR="00C83E31" w:rsidRPr="00AC6CC8" w:rsidRDefault="00C83E31" w:rsidP="00F84EA5">
            <w:pPr>
              <w:pStyle w:val="tablehead"/>
              <w:rPr>
                <w:kern w:val="18"/>
              </w:rPr>
            </w:pPr>
            <w:r w:rsidRPr="00AC6CC8">
              <w:rPr>
                <w:kern w:val="18"/>
              </w:rPr>
              <w:t>PHYSICAL DAMAGE</w:t>
            </w:r>
            <w:r w:rsidRPr="00AC6CC8">
              <w:rPr>
                <w:kern w:val="18"/>
              </w:rPr>
              <w:br/>
              <w:t>Original Cost New Range</w:t>
            </w:r>
            <w:r w:rsidRPr="00AC6CC8">
              <w:rPr>
                <w:kern w:val="18"/>
              </w:rPr>
              <w:br/>
              <w:t>$25,000 – 29,999</w:t>
            </w:r>
          </w:p>
        </w:tc>
      </w:tr>
      <w:tr w:rsidR="00C83E31" w:rsidRPr="00AC6CC8" w14:paraId="73BA6E09" w14:textId="77777777" w:rsidTr="002C54C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010D68B" w14:textId="77777777" w:rsidR="00C83E31" w:rsidRPr="00AC6CC8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10375A1" w14:textId="77777777" w:rsidR="00C83E31" w:rsidRPr="00AC6CC8" w:rsidRDefault="00C83E31" w:rsidP="00F84EA5">
            <w:pPr>
              <w:pStyle w:val="tablehead"/>
              <w:rPr>
                <w:kern w:val="18"/>
              </w:rPr>
            </w:pPr>
            <w:r w:rsidRPr="00AC6CC8">
              <w:rPr>
                <w:kern w:val="18"/>
              </w:rPr>
              <w:t>Specified</w:t>
            </w:r>
            <w:r w:rsidRPr="00AC6CC8">
              <w:rPr>
                <w:kern w:val="18"/>
              </w:rPr>
              <w:br/>
              <w:t>Causes</w:t>
            </w:r>
            <w:r w:rsidRPr="00AC6CC8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CC460E0" w14:textId="77777777" w:rsidR="00C83E31" w:rsidRPr="00AC6CC8" w:rsidRDefault="00C83E31" w:rsidP="00F84EA5">
            <w:pPr>
              <w:pStyle w:val="tablehead"/>
              <w:rPr>
                <w:kern w:val="18"/>
              </w:rPr>
            </w:pPr>
            <w:r w:rsidRPr="00AC6CC8">
              <w:rPr>
                <w:kern w:val="18"/>
              </w:rPr>
              <w:br/>
            </w:r>
            <w:r w:rsidRPr="00AC6CC8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4C564D8" w14:textId="77777777" w:rsidR="00C83E31" w:rsidRPr="00AC6CC8" w:rsidRDefault="00C83E31" w:rsidP="00F84EA5">
            <w:pPr>
              <w:pStyle w:val="tablehead"/>
              <w:rPr>
                <w:kern w:val="18"/>
              </w:rPr>
            </w:pPr>
            <w:r w:rsidRPr="00AC6CC8">
              <w:rPr>
                <w:kern w:val="18"/>
              </w:rPr>
              <w:t>$500</w:t>
            </w:r>
            <w:r w:rsidRPr="00AC6CC8">
              <w:rPr>
                <w:kern w:val="18"/>
              </w:rPr>
              <w:br/>
              <w:t>Ded.</w:t>
            </w:r>
            <w:r w:rsidRPr="00AC6CC8">
              <w:rPr>
                <w:kern w:val="18"/>
              </w:rPr>
              <w:br/>
              <w:t>Coll.</w:t>
            </w:r>
          </w:p>
        </w:tc>
      </w:tr>
      <w:tr w:rsidR="00C83E31" w:rsidRPr="00AC6CC8" w14:paraId="1FB4EE3A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21C389E" w14:textId="77777777" w:rsidR="00C83E31" w:rsidRPr="00AC6CC8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AC6CC8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C83E31" w:rsidRPr="00AC6CC8" w14:paraId="3202E86C" w14:textId="77777777" w:rsidTr="002C54CD">
        <w:trPr>
          <w:cantSplit/>
        </w:trPr>
        <w:tc>
          <w:tcPr>
            <w:tcW w:w="540" w:type="dxa"/>
            <w:gridSpan w:val="2"/>
          </w:tcPr>
          <w:p w14:paraId="7B23DEF7" w14:textId="77777777" w:rsidR="00C83E31" w:rsidRPr="00AC6CC8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A2D96E7" w14:textId="77777777" w:rsidR="00C83E31" w:rsidRPr="00AC6CC8" w:rsidRDefault="00C83E31" w:rsidP="00F84EA5">
            <w:pPr>
              <w:pStyle w:val="tabletext11"/>
              <w:rPr>
                <w:b/>
                <w:kern w:val="18"/>
              </w:rPr>
            </w:pPr>
            <w:r w:rsidRPr="00AC6CC8">
              <w:rPr>
                <w:b/>
                <w:kern w:val="18"/>
              </w:rPr>
              <w:t>– Local And Intermediate – All Vehicles</w:t>
            </w:r>
          </w:p>
        </w:tc>
      </w:tr>
      <w:tr w:rsidR="00C83E31" w:rsidRPr="00AC6CC8" w14:paraId="7C11D44B" w14:textId="77777777" w:rsidTr="002C54CD">
        <w:trPr>
          <w:cantSplit/>
        </w:trPr>
        <w:tc>
          <w:tcPr>
            <w:tcW w:w="540" w:type="dxa"/>
            <w:gridSpan w:val="2"/>
          </w:tcPr>
          <w:p w14:paraId="349B3C2B" w14:textId="77777777" w:rsidR="00C83E31" w:rsidRPr="00AC6CC8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2601BA8" w14:textId="77777777" w:rsidR="00C83E31" w:rsidRPr="00AC6CC8" w:rsidRDefault="00C83E31" w:rsidP="00F84EA5">
            <w:pPr>
              <w:pStyle w:val="tabletext11"/>
              <w:rPr>
                <w:b/>
                <w:kern w:val="18"/>
              </w:rPr>
            </w:pPr>
            <w:r w:rsidRPr="00AC6CC8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C83E31" w:rsidRPr="00AC6CC8" w14:paraId="62698B9F" w14:textId="77777777" w:rsidTr="002C54CD">
        <w:trPr>
          <w:cantSplit/>
        </w:trPr>
        <w:tc>
          <w:tcPr>
            <w:tcW w:w="4860" w:type="dxa"/>
            <w:gridSpan w:val="3"/>
          </w:tcPr>
          <w:p w14:paraId="530A4066" w14:textId="77777777" w:rsidR="00C83E31" w:rsidRPr="00AC6CC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B556C56" w14:textId="77777777" w:rsidR="00C83E31" w:rsidRPr="00AC6CC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C6CC8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2729EC92" w14:textId="77777777" w:rsidR="00C83E31" w:rsidRPr="00AC6CC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C6CC8">
              <w:rPr>
                <w:kern w:val="18"/>
              </w:rPr>
              <w:t>$    81</w:t>
            </w:r>
          </w:p>
        </w:tc>
        <w:tc>
          <w:tcPr>
            <w:tcW w:w="1500" w:type="dxa"/>
          </w:tcPr>
          <w:p w14:paraId="0E6561E7" w14:textId="77777777" w:rsidR="00C83E31" w:rsidRPr="00AC6CC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C6CC8">
              <w:rPr>
                <w:kern w:val="18"/>
              </w:rPr>
              <w:t>$   257</w:t>
            </w:r>
          </w:p>
        </w:tc>
      </w:tr>
      <w:tr w:rsidR="00C83E31" w:rsidRPr="00AC6CC8" w14:paraId="4F039D38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61E2F27" w14:textId="77777777" w:rsidR="00C83E31" w:rsidRPr="00AC6CC8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AC6CC8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C83E31" w:rsidRPr="00AC6CC8" w14:paraId="05C8E87C" w14:textId="77777777" w:rsidTr="002C54CD">
        <w:trPr>
          <w:cantSplit/>
        </w:trPr>
        <w:tc>
          <w:tcPr>
            <w:tcW w:w="4860" w:type="dxa"/>
            <w:gridSpan w:val="3"/>
          </w:tcPr>
          <w:p w14:paraId="58B35412" w14:textId="77777777" w:rsidR="00C83E31" w:rsidRPr="00AC6CC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2AD1180" w14:textId="77777777" w:rsidR="00C83E31" w:rsidRPr="00AC6CC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48548F8" w14:textId="77777777" w:rsidR="00C83E31" w:rsidRPr="00AC6CC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84D3A78" w14:textId="77777777" w:rsidR="00C83E31" w:rsidRPr="00AC6CC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AC6CC8" w14:paraId="34596375" w14:textId="77777777" w:rsidTr="002C54CD">
        <w:trPr>
          <w:cantSplit/>
        </w:trPr>
        <w:tc>
          <w:tcPr>
            <w:tcW w:w="4860" w:type="dxa"/>
            <w:gridSpan w:val="3"/>
          </w:tcPr>
          <w:p w14:paraId="078B9D30" w14:textId="77777777" w:rsidR="00C83E31" w:rsidRPr="00AC6CC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21A0080" w14:textId="77777777" w:rsidR="00C83E31" w:rsidRPr="00AC6CC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C6CC8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0A91DB9C" w14:textId="77777777" w:rsidR="00C83E31" w:rsidRPr="00AC6CC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C6CC8">
              <w:rPr>
                <w:kern w:val="18"/>
              </w:rPr>
              <w:t>$   114</w:t>
            </w:r>
          </w:p>
        </w:tc>
        <w:tc>
          <w:tcPr>
            <w:tcW w:w="1500" w:type="dxa"/>
          </w:tcPr>
          <w:p w14:paraId="18A2B07D" w14:textId="77777777" w:rsidR="00C83E31" w:rsidRPr="00AC6CC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C6CC8">
              <w:rPr>
                <w:kern w:val="18"/>
              </w:rPr>
              <w:t>$   320</w:t>
            </w:r>
          </w:p>
        </w:tc>
      </w:tr>
      <w:tr w:rsidR="00C83E31" w:rsidRPr="00AC6CC8" w14:paraId="6C31DF6F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449543F" w14:textId="77777777" w:rsidR="00C83E31" w:rsidRPr="00AC6CC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C6CC8" w14:paraId="7CAB6C9A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0558A67" w14:textId="77777777" w:rsidR="00C83E31" w:rsidRPr="00AC6CC8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AC6CC8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C83E31" w:rsidRPr="00AC6CC8" w14:paraId="6C158789" w14:textId="77777777" w:rsidTr="002C54CD">
        <w:trPr>
          <w:cantSplit/>
        </w:trPr>
        <w:tc>
          <w:tcPr>
            <w:tcW w:w="540" w:type="dxa"/>
            <w:gridSpan w:val="2"/>
          </w:tcPr>
          <w:p w14:paraId="57725252" w14:textId="77777777" w:rsidR="00C83E31" w:rsidRPr="00AC6CC8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7CCEFBA" w14:textId="77777777" w:rsidR="00C83E31" w:rsidRPr="00AC6CC8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AC6CC8">
              <w:rPr>
                <w:b/>
                <w:caps/>
                <w:kern w:val="18"/>
              </w:rPr>
              <w:t>– taxicabs and limousines</w:t>
            </w:r>
          </w:p>
        </w:tc>
      </w:tr>
      <w:tr w:rsidR="00C83E31" w:rsidRPr="00AC6CC8" w14:paraId="7A1F617E" w14:textId="77777777" w:rsidTr="002C54CD">
        <w:trPr>
          <w:cantSplit/>
        </w:trPr>
        <w:tc>
          <w:tcPr>
            <w:tcW w:w="4860" w:type="dxa"/>
            <w:gridSpan w:val="3"/>
          </w:tcPr>
          <w:p w14:paraId="10FD923A" w14:textId="77777777" w:rsidR="00C83E31" w:rsidRPr="00AC6CC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ADF6D7F" w14:textId="77777777" w:rsidR="00C83E31" w:rsidRPr="00AC6CC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C6CC8">
              <w:rPr>
                <w:kern w:val="18"/>
              </w:rPr>
              <w:t>$    96</w:t>
            </w:r>
          </w:p>
        </w:tc>
        <w:tc>
          <w:tcPr>
            <w:tcW w:w="1500" w:type="dxa"/>
          </w:tcPr>
          <w:p w14:paraId="18788458" w14:textId="77777777" w:rsidR="00C83E31" w:rsidRPr="00AC6CC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C6CC8">
              <w:rPr>
                <w:kern w:val="18"/>
              </w:rPr>
              <w:t>$   123</w:t>
            </w:r>
          </w:p>
        </w:tc>
        <w:tc>
          <w:tcPr>
            <w:tcW w:w="1500" w:type="dxa"/>
          </w:tcPr>
          <w:p w14:paraId="6279EA53" w14:textId="77777777" w:rsidR="00C83E31" w:rsidRPr="00AC6CC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C6CC8">
              <w:rPr>
                <w:kern w:val="18"/>
              </w:rPr>
              <w:t>$   578</w:t>
            </w:r>
          </w:p>
        </w:tc>
      </w:tr>
      <w:tr w:rsidR="00C83E31" w:rsidRPr="00AC6CC8" w14:paraId="6912F1A0" w14:textId="77777777" w:rsidTr="002C54CD">
        <w:trPr>
          <w:cantSplit/>
        </w:trPr>
        <w:tc>
          <w:tcPr>
            <w:tcW w:w="540" w:type="dxa"/>
            <w:gridSpan w:val="2"/>
          </w:tcPr>
          <w:p w14:paraId="20EC1BD5" w14:textId="77777777" w:rsidR="00C83E31" w:rsidRPr="00AC6CC8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CF47400" w14:textId="77777777" w:rsidR="00C83E31" w:rsidRPr="00AC6CC8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AC6CC8">
              <w:rPr>
                <w:b/>
                <w:caps/>
                <w:kern w:val="18"/>
              </w:rPr>
              <w:t>– SCHOOL AND CHURCH BUSES</w:t>
            </w:r>
          </w:p>
        </w:tc>
      </w:tr>
      <w:tr w:rsidR="00C83E31" w:rsidRPr="00AC6CC8" w14:paraId="1C603F4D" w14:textId="77777777" w:rsidTr="002C54CD">
        <w:trPr>
          <w:cantSplit/>
        </w:trPr>
        <w:tc>
          <w:tcPr>
            <w:tcW w:w="4860" w:type="dxa"/>
            <w:gridSpan w:val="3"/>
          </w:tcPr>
          <w:p w14:paraId="16CC67DC" w14:textId="77777777" w:rsidR="00C83E31" w:rsidRPr="00AC6CC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AB92981" w14:textId="77777777" w:rsidR="00C83E31" w:rsidRPr="00AC6CC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C6CC8">
              <w:rPr>
                <w:kern w:val="18"/>
              </w:rPr>
              <w:t>$    43</w:t>
            </w:r>
          </w:p>
        </w:tc>
        <w:tc>
          <w:tcPr>
            <w:tcW w:w="1500" w:type="dxa"/>
          </w:tcPr>
          <w:p w14:paraId="6C7A17BF" w14:textId="77777777" w:rsidR="00C83E31" w:rsidRPr="00AC6CC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C6CC8"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14:paraId="22EDEB15" w14:textId="77777777" w:rsidR="00C83E31" w:rsidRPr="00AC6CC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C6CC8">
              <w:rPr>
                <w:kern w:val="18"/>
              </w:rPr>
              <w:t>$   162</w:t>
            </w:r>
          </w:p>
        </w:tc>
      </w:tr>
      <w:tr w:rsidR="00C83E31" w:rsidRPr="00AC6CC8" w14:paraId="4EC27F98" w14:textId="77777777" w:rsidTr="002C54CD">
        <w:trPr>
          <w:cantSplit/>
        </w:trPr>
        <w:tc>
          <w:tcPr>
            <w:tcW w:w="540" w:type="dxa"/>
            <w:gridSpan w:val="2"/>
          </w:tcPr>
          <w:p w14:paraId="33692911" w14:textId="77777777" w:rsidR="00C83E31" w:rsidRPr="00AC6CC8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4593E93" w14:textId="77777777" w:rsidR="00C83E31" w:rsidRPr="00AC6CC8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AC6CC8">
              <w:rPr>
                <w:b/>
                <w:caps/>
                <w:kern w:val="18"/>
              </w:rPr>
              <w:t>– OTHER BUSES</w:t>
            </w:r>
          </w:p>
        </w:tc>
      </w:tr>
      <w:tr w:rsidR="00C83E31" w:rsidRPr="00AC6CC8" w14:paraId="5F20E1F1" w14:textId="77777777" w:rsidTr="002C54CD">
        <w:trPr>
          <w:cantSplit/>
        </w:trPr>
        <w:tc>
          <w:tcPr>
            <w:tcW w:w="4860" w:type="dxa"/>
            <w:gridSpan w:val="3"/>
          </w:tcPr>
          <w:p w14:paraId="16A5BD2B" w14:textId="77777777" w:rsidR="00C83E31" w:rsidRPr="00AC6CC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F56D104" w14:textId="77777777" w:rsidR="00C83E31" w:rsidRPr="00AC6CC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C6CC8">
              <w:rPr>
                <w:kern w:val="18"/>
              </w:rPr>
              <w:t>$    43</w:t>
            </w:r>
          </w:p>
        </w:tc>
        <w:tc>
          <w:tcPr>
            <w:tcW w:w="1500" w:type="dxa"/>
          </w:tcPr>
          <w:p w14:paraId="709D81B5" w14:textId="77777777" w:rsidR="00C83E31" w:rsidRPr="00AC6CC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C6CC8"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14:paraId="6585F550" w14:textId="77777777" w:rsidR="00C83E31" w:rsidRPr="00AC6CC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C6CC8">
              <w:rPr>
                <w:kern w:val="18"/>
              </w:rPr>
              <w:t>$   162</w:t>
            </w:r>
          </w:p>
        </w:tc>
      </w:tr>
      <w:tr w:rsidR="00C83E31" w:rsidRPr="00AC6CC8" w14:paraId="5BD4E648" w14:textId="77777777" w:rsidTr="002C54CD">
        <w:trPr>
          <w:cantSplit/>
        </w:trPr>
        <w:tc>
          <w:tcPr>
            <w:tcW w:w="540" w:type="dxa"/>
            <w:gridSpan w:val="2"/>
          </w:tcPr>
          <w:p w14:paraId="0B88B943" w14:textId="77777777" w:rsidR="00C83E31" w:rsidRPr="00AC6CC8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7380999" w14:textId="77777777" w:rsidR="00C83E31" w:rsidRPr="00AC6CC8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AC6CC8">
              <w:rPr>
                <w:b/>
                <w:caps/>
                <w:kern w:val="18"/>
              </w:rPr>
              <w:t>– VAN POOLS</w:t>
            </w:r>
          </w:p>
        </w:tc>
      </w:tr>
      <w:tr w:rsidR="00C83E31" w:rsidRPr="00AC6CC8" w14:paraId="40CCBD9C" w14:textId="77777777" w:rsidTr="002C54CD">
        <w:trPr>
          <w:cantSplit/>
        </w:trPr>
        <w:tc>
          <w:tcPr>
            <w:tcW w:w="4860" w:type="dxa"/>
            <w:gridSpan w:val="3"/>
          </w:tcPr>
          <w:p w14:paraId="11933EBC" w14:textId="77777777" w:rsidR="00C83E31" w:rsidRPr="00AC6CC8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8DA7F52" w14:textId="77777777" w:rsidR="00C83E31" w:rsidRPr="00AC6CC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C6CC8">
              <w:rPr>
                <w:kern w:val="18"/>
              </w:rPr>
              <w:t>$    96</w:t>
            </w:r>
          </w:p>
        </w:tc>
        <w:tc>
          <w:tcPr>
            <w:tcW w:w="1500" w:type="dxa"/>
          </w:tcPr>
          <w:p w14:paraId="51536280" w14:textId="77777777" w:rsidR="00C83E31" w:rsidRPr="00AC6CC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C6CC8">
              <w:rPr>
                <w:kern w:val="18"/>
              </w:rPr>
              <w:t>$   123</w:t>
            </w:r>
          </w:p>
        </w:tc>
        <w:tc>
          <w:tcPr>
            <w:tcW w:w="1500" w:type="dxa"/>
          </w:tcPr>
          <w:p w14:paraId="06F6B00E" w14:textId="77777777" w:rsidR="00C83E31" w:rsidRPr="00AC6CC8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AC6CC8">
              <w:rPr>
                <w:kern w:val="18"/>
              </w:rPr>
              <w:t>$   578</w:t>
            </w:r>
          </w:p>
        </w:tc>
      </w:tr>
      <w:tr w:rsidR="00C83E31" w:rsidRPr="00AC6CC8" w14:paraId="6514B467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992F02D" w14:textId="77777777" w:rsidR="00C83E31" w:rsidRPr="00AC6CC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C6CC8" w14:paraId="1E23F76E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659CD40" w14:textId="77777777" w:rsidR="00C83E31" w:rsidRPr="00AC6CC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C6CC8" w14:paraId="4BC78A24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64D7EF01" w14:textId="77777777" w:rsidR="00C83E31" w:rsidRPr="00AC6CC8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AC6CC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AF8F478" w14:textId="77777777" w:rsidR="00C83E31" w:rsidRPr="00AC6CC8" w:rsidRDefault="00C83E31" w:rsidP="00F84EA5">
            <w:pPr>
              <w:pStyle w:val="tabletext11"/>
              <w:rPr>
                <w:kern w:val="18"/>
              </w:rPr>
            </w:pPr>
            <w:r w:rsidRPr="00AC6CC8">
              <w:rPr>
                <w:kern w:val="18"/>
              </w:rPr>
              <w:t xml:space="preserve">For Other Than Zone-rated Trucks, Tractors and Trailers Classifications, refer to Rule </w:t>
            </w:r>
            <w:r w:rsidRPr="00AC6CC8">
              <w:rPr>
                <w:rStyle w:val="rulelink"/>
              </w:rPr>
              <w:t>222.</w:t>
            </w:r>
            <w:r w:rsidRPr="00AC6CC8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AC6CC8" w14:paraId="51E82FFC" w14:textId="77777777" w:rsidTr="002C54CD">
        <w:trPr>
          <w:cantSplit/>
        </w:trPr>
        <w:tc>
          <w:tcPr>
            <w:tcW w:w="220" w:type="dxa"/>
          </w:tcPr>
          <w:p w14:paraId="410B6C28" w14:textId="77777777" w:rsidR="00C83E31" w:rsidRPr="00AC6CC8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AC6CC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E4115A4" w14:textId="77777777" w:rsidR="00C83E31" w:rsidRPr="00AC6CC8" w:rsidRDefault="00C83E31" w:rsidP="00F84EA5">
            <w:pPr>
              <w:pStyle w:val="tabletext11"/>
              <w:rPr>
                <w:kern w:val="18"/>
              </w:rPr>
            </w:pPr>
            <w:r w:rsidRPr="00AC6CC8">
              <w:rPr>
                <w:kern w:val="18"/>
              </w:rPr>
              <w:t xml:space="preserve">For Private Passenger Types Classifications, refer to Rule </w:t>
            </w:r>
            <w:r w:rsidRPr="00AC6CC8">
              <w:rPr>
                <w:rStyle w:val="rulelink"/>
              </w:rPr>
              <w:t>232.</w:t>
            </w:r>
            <w:r w:rsidRPr="00AC6CC8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AC6CC8" w14:paraId="54FCE06B" w14:textId="77777777" w:rsidTr="002C54CD">
        <w:trPr>
          <w:cantSplit/>
        </w:trPr>
        <w:tc>
          <w:tcPr>
            <w:tcW w:w="220" w:type="dxa"/>
          </w:tcPr>
          <w:p w14:paraId="5385B6AE" w14:textId="77777777" w:rsidR="00C83E31" w:rsidRPr="00AC6CC8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AC6CC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BBE0CC6" w14:textId="77777777" w:rsidR="00C83E31" w:rsidRPr="00AC6CC8" w:rsidRDefault="00C83E31" w:rsidP="00F84EA5">
            <w:pPr>
              <w:pStyle w:val="tabletext11"/>
              <w:rPr>
                <w:kern w:val="18"/>
              </w:rPr>
            </w:pPr>
            <w:r w:rsidRPr="00AC6CC8">
              <w:rPr>
                <w:kern w:val="18"/>
              </w:rPr>
              <w:t xml:space="preserve">For Other Than Zone-rated Publics Autos, refer to Rule </w:t>
            </w:r>
            <w:r w:rsidRPr="00AC6CC8">
              <w:rPr>
                <w:rStyle w:val="rulelink"/>
              </w:rPr>
              <w:t>239.</w:t>
            </w:r>
            <w:r w:rsidRPr="00AC6CC8">
              <w:rPr>
                <w:rStyle w:val="rulelink"/>
                <w:b w:val="0"/>
              </w:rPr>
              <w:t xml:space="preserve"> for premium development</w:t>
            </w:r>
            <w:r w:rsidRPr="00AC6CC8">
              <w:rPr>
                <w:rStyle w:val="rulelink"/>
              </w:rPr>
              <w:t>.</w:t>
            </w:r>
          </w:p>
        </w:tc>
      </w:tr>
      <w:tr w:rsidR="00C83E31" w:rsidRPr="00AC6CC8" w14:paraId="2580E8CD" w14:textId="77777777" w:rsidTr="002C54CD">
        <w:trPr>
          <w:cantSplit/>
        </w:trPr>
        <w:tc>
          <w:tcPr>
            <w:tcW w:w="220" w:type="dxa"/>
          </w:tcPr>
          <w:p w14:paraId="043A5692" w14:textId="77777777" w:rsidR="00C83E31" w:rsidRPr="00AC6CC8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AC6CC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D17CF84" w14:textId="77777777" w:rsidR="00C83E31" w:rsidRPr="00AC6CC8" w:rsidRDefault="00C83E31" w:rsidP="00F84EA5">
            <w:pPr>
              <w:pStyle w:val="tabletext11"/>
              <w:rPr>
                <w:kern w:val="18"/>
              </w:rPr>
            </w:pPr>
            <w:r w:rsidRPr="00AC6CC8">
              <w:rPr>
                <w:kern w:val="18"/>
              </w:rPr>
              <w:t xml:space="preserve">For Deductible factors, refer to Rule </w:t>
            </w:r>
            <w:r w:rsidRPr="00AC6CC8">
              <w:rPr>
                <w:rStyle w:val="rulelink"/>
              </w:rPr>
              <w:t>298.</w:t>
            </w:r>
          </w:p>
        </w:tc>
      </w:tr>
      <w:tr w:rsidR="00C83E31" w:rsidRPr="00AC6CC8" w14:paraId="0FD8A1B5" w14:textId="77777777" w:rsidTr="002C54CD">
        <w:trPr>
          <w:cantSplit/>
        </w:trPr>
        <w:tc>
          <w:tcPr>
            <w:tcW w:w="220" w:type="dxa"/>
          </w:tcPr>
          <w:p w14:paraId="5D6FBEE3" w14:textId="77777777" w:rsidR="00C83E31" w:rsidRPr="00AC6CC8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AC6CC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2FAF012" w14:textId="77777777" w:rsidR="00C83E31" w:rsidRPr="00AC6CC8" w:rsidRDefault="00C83E31" w:rsidP="00F84EA5">
            <w:pPr>
              <w:pStyle w:val="tabletext11"/>
              <w:rPr>
                <w:kern w:val="18"/>
              </w:rPr>
            </w:pPr>
            <w:r w:rsidRPr="00AC6CC8">
              <w:rPr>
                <w:kern w:val="18"/>
              </w:rPr>
              <w:t xml:space="preserve">For Vehicle Value factors, refer to Rule </w:t>
            </w:r>
            <w:r w:rsidRPr="00AC6CC8">
              <w:rPr>
                <w:rStyle w:val="rulelink"/>
              </w:rPr>
              <w:t>301.</w:t>
            </w:r>
          </w:p>
        </w:tc>
      </w:tr>
      <w:tr w:rsidR="00C83E31" w:rsidRPr="00AC6CC8" w14:paraId="32682950" w14:textId="77777777" w:rsidTr="002C54CD">
        <w:trPr>
          <w:cantSplit/>
        </w:trPr>
        <w:tc>
          <w:tcPr>
            <w:tcW w:w="220" w:type="dxa"/>
          </w:tcPr>
          <w:p w14:paraId="04C054F4" w14:textId="77777777" w:rsidR="00C83E31" w:rsidRPr="00AC6CC8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187D0F5" w14:textId="77777777" w:rsidR="00C83E31" w:rsidRPr="00AC6CC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C6CC8" w14:paraId="529606BB" w14:textId="77777777" w:rsidTr="002C54CD">
        <w:trPr>
          <w:cantSplit/>
        </w:trPr>
        <w:tc>
          <w:tcPr>
            <w:tcW w:w="220" w:type="dxa"/>
          </w:tcPr>
          <w:p w14:paraId="6105A186" w14:textId="77777777" w:rsidR="00C83E31" w:rsidRPr="00AC6CC8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0128C1D" w14:textId="77777777" w:rsidR="00C83E31" w:rsidRPr="00AC6CC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C6CC8" w14:paraId="370E8ECB" w14:textId="77777777" w:rsidTr="002C54CD">
        <w:trPr>
          <w:cantSplit/>
        </w:trPr>
        <w:tc>
          <w:tcPr>
            <w:tcW w:w="220" w:type="dxa"/>
          </w:tcPr>
          <w:p w14:paraId="608D17BD" w14:textId="77777777" w:rsidR="00C83E31" w:rsidRPr="00AC6CC8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FD48567" w14:textId="77777777" w:rsidR="00C83E31" w:rsidRPr="00AC6CC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C6CC8" w14:paraId="15C3DFDE" w14:textId="77777777" w:rsidTr="002C54CD">
        <w:trPr>
          <w:cantSplit/>
        </w:trPr>
        <w:tc>
          <w:tcPr>
            <w:tcW w:w="220" w:type="dxa"/>
          </w:tcPr>
          <w:p w14:paraId="4488DB6F" w14:textId="77777777" w:rsidR="00C83E31" w:rsidRPr="00AC6CC8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1571B6C" w14:textId="77777777" w:rsidR="00C83E31" w:rsidRPr="00AC6CC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C6CC8" w14:paraId="1678E110" w14:textId="77777777" w:rsidTr="002C54CD">
        <w:trPr>
          <w:cantSplit/>
        </w:trPr>
        <w:tc>
          <w:tcPr>
            <w:tcW w:w="220" w:type="dxa"/>
          </w:tcPr>
          <w:p w14:paraId="16701521" w14:textId="77777777" w:rsidR="00C83E31" w:rsidRPr="00AC6CC8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4E73F6B" w14:textId="77777777" w:rsidR="00C83E31" w:rsidRPr="00AC6CC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C6CC8" w14:paraId="51CFA22A" w14:textId="77777777" w:rsidTr="002C54CD">
        <w:trPr>
          <w:cantSplit/>
        </w:trPr>
        <w:tc>
          <w:tcPr>
            <w:tcW w:w="220" w:type="dxa"/>
          </w:tcPr>
          <w:p w14:paraId="365ED996" w14:textId="77777777" w:rsidR="00C83E31" w:rsidRPr="00AC6CC8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FCE20DD" w14:textId="77777777" w:rsidR="00C83E31" w:rsidRPr="00AC6CC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C6CC8" w14:paraId="28AC994A" w14:textId="77777777" w:rsidTr="002C54CD">
        <w:trPr>
          <w:cantSplit/>
        </w:trPr>
        <w:tc>
          <w:tcPr>
            <w:tcW w:w="220" w:type="dxa"/>
          </w:tcPr>
          <w:p w14:paraId="258D040B" w14:textId="77777777" w:rsidR="00C83E31" w:rsidRPr="00AC6CC8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DE0EB38" w14:textId="77777777" w:rsidR="00C83E31" w:rsidRPr="00AC6CC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C6CC8" w14:paraId="1295BAFB" w14:textId="77777777" w:rsidTr="002C54CD">
        <w:trPr>
          <w:cantSplit/>
        </w:trPr>
        <w:tc>
          <w:tcPr>
            <w:tcW w:w="220" w:type="dxa"/>
          </w:tcPr>
          <w:p w14:paraId="00816C7A" w14:textId="77777777" w:rsidR="00C83E31" w:rsidRPr="00AC6CC8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02B2777" w14:textId="77777777" w:rsidR="00C83E31" w:rsidRPr="00AC6CC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C6CC8" w14:paraId="1DCD3ABF" w14:textId="77777777" w:rsidTr="002C54CD">
        <w:trPr>
          <w:cantSplit/>
        </w:trPr>
        <w:tc>
          <w:tcPr>
            <w:tcW w:w="220" w:type="dxa"/>
          </w:tcPr>
          <w:p w14:paraId="1532D762" w14:textId="77777777" w:rsidR="00C83E31" w:rsidRPr="00AC6CC8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A7D8E69" w14:textId="77777777" w:rsidR="00C83E31" w:rsidRPr="00AC6CC8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AC6CC8" w14:paraId="4FF9AF77" w14:textId="77777777" w:rsidTr="002C54CD">
        <w:trPr>
          <w:cantSplit/>
        </w:trPr>
        <w:tc>
          <w:tcPr>
            <w:tcW w:w="220" w:type="dxa"/>
          </w:tcPr>
          <w:p w14:paraId="65537ABD" w14:textId="77777777" w:rsidR="00C83E31" w:rsidRPr="00AC6CC8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E989E31" w14:textId="77777777" w:rsidR="00C83E31" w:rsidRPr="00AC6CC8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38CD5720" w14:textId="77777777" w:rsidR="00C83E31" w:rsidRDefault="00C83E31" w:rsidP="00F84EA5">
      <w:pPr>
        <w:pStyle w:val="isonormal"/>
      </w:pPr>
    </w:p>
    <w:p w14:paraId="389439DF" w14:textId="77777777" w:rsidR="00C83E31" w:rsidRDefault="00C83E31" w:rsidP="00F84EA5">
      <w:pPr>
        <w:pStyle w:val="isonormal"/>
        <w:jc w:val="left"/>
      </w:pPr>
    </w:p>
    <w:p w14:paraId="297CF249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9679EEE" w14:textId="77777777" w:rsidR="00C83E31" w:rsidRPr="007D5896" w:rsidRDefault="00C83E31" w:rsidP="00F84EA5">
      <w:pPr>
        <w:pStyle w:val="subcap"/>
      </w:pPr>
      <w:r w:rsidRPr="007D5896">
        <w:lastRenderedPageBreak/>
        <w:t>TERRITORY 149</w:t>
      </w:r>
    </w:p>
    <w:p w14:paraId="5748E414" w14:textId="77777777" w:rsidR="00C83E31" w:rsidRPr="007D5896" w:rsidRDefault="00C83E31" w:rsidP="00F84EA5">
      <w:pPr>
        <w:pStyle w:val="subcap2"/>
      </w:pPr>
      <w:r w:rsidRPr="007D5896">
        <w:t>PHYS DAM</w:t>
      </w:r>
    </w:p>
    <w:p w14:paraId="2262C861" w14:textId="77777777" w:rsidR="00C83E31" w:rsidRPr="007D5896" w:rsidRDefault="00C83E31" w:rsidP="00F84EA5">
      <w:pPr>
        <w:pStyle w:val="isonormal"/>
      </w:pPr>
    </w:p>
    <w:p w14:paraId="42AE0768" w14:textId="77777777" w:rsidR="00C83E31" w:rsidRPr="007D5896" w:rsidRDefault="00C83E31" w:rsidP="00F84EA5">
      <w:pPr>
        <w:pStyle w:val="isonormal"/>
        <w:sectPr w:rsidR="00C83E31" w:rsidRPr="007D5896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C83E31" w:rsidRPr="007D5896" w14:paraId="3B1ABEEF" w14:textId="77777777" w:rsidTr="002C54C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95EF647" w14:textId="77777777" w:rsidR="00C83E31" w:rsidRPr="007D5896" w:rsidRDefault="00C83E31" w:rsidP="00F84EA5">
            <w:pPr>
              <w:pStyle w:val="tablehead"/>
              <w:rPr>
                <w:kern w:val="18"/>
              </w:rPr>
            </w:pPr>
            <w:r w:rsidRPr="007D5896">
              <w:rPr>
                <w:kern w:val="18"/>
              </w:rPr>
              <w:t>PHYSICAL DAMAGE</w:t>
            </w:r>
            <w:r w:rsidRPr="007D5896">
              <w:rPr>
                <w:kern w:val="18"/>
              </w:rPr>
              <w:br/>
              <w:t>Original Cost New Range</w:t>
            </w:r>
            <w:r w:rsidRPr="007D5896">
              <w:rPr>
                <w:kern w:val="18"/>
              </w:rPr>
              <w:br/>
              <w:t>$25,000 – 29,999</w:t>
            </w:r>
          </w:p>
        </w:tc>
      </w:tr>
      <w:tr w:rsidR="00C83E31" w:rsidRPr="007D5896" w14:paraId="67A228D0" w14:textId="77777777" w:rsidTr="002C54C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C1BB90F" w14:textId="77777777" w:rsidR="00C83E31" w:rsidRPr="007D5896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E972CF3" w14:textId="77777777" w:rsidR="00C83E31" w:rsidRPr="007D5896" w:rsidRDefault="00C83E31" w:rsidP="00F84EA5">
            <w:pPr>
              <w:pStyle w:val="tablehead"/>
              <w:rPr>
                <w:kern w:val="18"/>
              </w:rPr>
            </w:pPr>
            <w:r w:rsidRPr="007D5896">
              <w:rPr>
                <w:kern w:val="18"/>
              </w:rPr>
              <w:t>Specified</w:t>
            </w:r>
            <w:r w:rsidRPr="007D5896">
              <w:rPr>
                <w:kern w:val="18"/>
              </w:rPr>
              <w:br/>
              <w:t>Causes</w:t>
            </w:r>
            <w:r w:rsidRPr="007D5896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8A4181B" w14:textId="77777777" w:rsidR="00C83E31" w:rsidRPr="007D5896" w:rsidRDefault="00C83E31" w:rsidP="00F84EA5">
            <w:pPr>
              <w:pStyle w:val="tablehead"/>
              <w:rPr>
                <w:kern w:val="18"/>
              </w:rPr>
            </w:pPr>
            <w:r w:rsidRPr="007D5896">
              <w:rPr>
                <w:kern w:val="18"/>
              </w:rPr>
              <w:br/>
            </w:r>
            <w:r w:rsidRPr="007D5896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A3D95A2" w14:textId="77777777" w:rsidR="00C83E31" w:rsidRPr="007D5896" w:rsidRDefault="00C83E31" w:rsidP="00F84EA5">
            <w:pPr>
              <w:pStyle w:val="tablehead"/>
              <w:rPr>
                <w:kern w:val="18"/>
              </w:rPr>
            </w:pPr>
            <w:r w:rsidRPr="007D5896">
              <w:rPr>
                <w:kern w:val="18"/>
              </w:rPr>
              <w:t>$500</w:t>
            </w:r>
            <w:r w:rsidRPr="007D5896">
              <w:rPr>
                <w:kern w:val="18"/>
              </w:rPr>
              <w:br/>
              <w:t>Ded.</w:t>
            </w:r>
            <w:r w:rsidRPr="007D5896">
              <w:rPr>
                <w:kern w:val="18"/>
              </w:rPr>
              <w:br/>
              <w:t>Coll.</w:t>
            </w:r>
          </w:p>
        </w:tc>
      </w:tr>
      <w:tr w:rsidR="00C83E31" w:rsidRPr="007D5896" w14:paraId="73777A25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3049FE8" w14:textId="77777777" w:rsidR="00C83E31" w:rsidRPr="007D5896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D5896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C83E31" w:rsidRPr="007D5896" w14:paraId="297FFCEE" w14:textId="77777777" w:rsidTr="002C54CD">
        <w:trPr>
          <w:cantSplit/>
        </w:trPr>
        <w:tc>
          <w:tcPr>
            <w:tcW w:w="540" w:type="dxa"/>
            <w:gridSpan w:val="2"/>
          </w:tcPr>
          <w:p w14:paraId="4995C8BD" w14:textId="77777777" w:rsidR="00C83E31" w:rsidRPr="007D5896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242D8B3" w14:textId="77777777" w:rsidR="00C83E31" w:rsidRPr="007D5896" w:rsidRDefault="00C83E31" w:rsidP="00F84EA5">
            <w:pPr>
              <w:pStyle w:val="tabletext11"/>
              <w:rPr>
                <w:b/>
                <w:kern w:val="18"/>
              </w:rPr>
            </w:pPr>
            <w:r w:rsidRPr="007D5896">
              <w:rPr>
                <w:b/>
                <w:kern w:val="18"/>
              </w:rPr>
              <w:t>– Local And Intermediate – All Vehicles</w:t>
            </w:r>
          </w:p>
        </w:tc>
      </w:tr>
      <w:tr w:rsidR="00C83E31" w:rsidRPr="007D5896" w14:paraId="2F9267DD" w14:textId="77777777" w:rsidTr="002C54CD">
        <w:trPr>
          <w:cantSplit/>
        </w:trPr>
        <w:tc>
          <w:tcPr>
            <w:tcW w:w="540" w:type="dxa"/>
            <w:gridSpan w:val="2"/>
          </w:tcPr>
          <w:p w14:paraId="2E170F41" w14:textId="77777777" w:rsidR="00C83E31" w:rsidRPr="007D5896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5B0ED74" w14:textId="77777777" w:rsidR="00C83E31" w:rsidRPr="007D5896" w:rsidRDefault="00C83E31" w:rsidP="00F84EA5">
            <w:pPr>
              <w:pStyle w:val="tabletext11"/>
              <w:rPr>
                <w:b/>
                <w:kern w:val="18"/>
              </w:rPr>
            </w:pPr>
            <w:r w:rsidRPr="007D5896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C83E31" w:rsidRPr="007D5896" w14:paraId="2080D1CD" w14:textId="77777777" w:rsidTr="002C54CD">
        <w:trPr>
          <w:cantSplit/>
        </w:trPr>
        <w:tc>
          <w:tcPr>
            <w:tcW w:w="4860" w:type="dxa"/>
            <w:gridSpan w:val="3"/>
          </w:tcPr>
          <w:p w14:paraId="1EA75245" w14:textId="77777777" w:rsidR="00C83E31" w:rsidRPr="007D589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40BD166" w14:textId="77777777" w:rsidR="00C83E31" w:rsidRPr="007D589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D5896"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14:paraId="246CEF9A" w14:textId="77777777" w:rsidR="00C83E31" w:rsidRPr="007D589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D5896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0230AD9B" w14:textId="77777777" w:rsidR="00C83E31" w:rsidRPr="007D589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D5896">
              <w:rPr>
                <w:kern w:val="18"/>
              </w:rPr>
              <w:t>$   231</w:t>
            </w:r>
          </w:p>
        </w:tc>
      </w:tr>
      <w:tr w:rsidR="00C83E31" w:rsidRPr="007D5896" w14:paraId="7D18EA9E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8FD6BB0" w14:textId="77777777" w:rsidR="00C83E31" w:rsidRPr="007D5896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D5896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C83E31" w:rsidRPr="007D5896" w14:paraId="4A93AB46" w14:textId="77777777" w:rsidTr="002C54CD">
        <w:trPr>
          <w:cantSplit/>
        </w:trPr>
        <w:tc>
          <w:tcPr>
            <w:tcW w:w="4860" w:type="dxa"/>
            <w:gridSpan w:val="3"/>
          </w:tcPr>
          <w:p w14:paraId="3FEDABA1" w14:textId="77777777" w:rsidR="00C83E31" w:rsidRPr="007D589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BDE1FA0" w14:textId="77777777" w:rsidR="00C83E31" w:rsidRPr="007D589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36FF253" w14:textId="77777777" w:rsidR="00C83E31" w:rsidRPr="007D589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8B032A4" w14:textId="77777777" w:rsidR="00C83E31" w:rsidRPr="007D589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7D5896" w14:paraId="52C6F945" w14:textId="77777777" w:rsidTr="002C54CD">
        <w:trPr>
          <w:cantSplit/>
        </w:trPr>
        <w:tc>
          <w:tcPr>
            <w:tcW w:w="4860" w:type="dxa"/>
            <w:gridSpan w:val="3"/>
          </w:tcPr>
          <w:p w14:paraId="1E1E7346" w14:textId="77777777" w:rsidR="00C83E31" w:rsidRPr="007D589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1390BEA" w14:textId="77777777" w:rsidR="00C83E31" w:rsidRPr="007D589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D5896">
              <w:rPr>
                <w:kern w:val="18"/>
              </w:rPr>
              <w:t>$    70</w:t>
            </w:r>
          </w:p>
        </w:tc>
        <w:tc>
          <w:tcPr>
            <w:tcW w:w="1500" w:type="dxa"/>
          </w:tcPr>
          <w:p w14:paraId="548ACE6C" w14:textId="77777777" w:rsidR="00C83E31" w:rsidRPr="007D589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D5896">
              <w:rPr>
                <w:kern w:val="18"/>
              </w:rPr>
              <w:t>$    89</w:t>
            </w:r>
          </w:p>
        </w:tc>
        <w:tc>
          <w:tcPr>
            <w:tcW w:w="1500" w:type="dxa"/>
          </w:tcPr>
          <w:p w14:paraId="6C1DEAD6" w14:textId="77777777" w:rsidR="00C83E31" w:rsidRPr="007D589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D5896">
              <w:rPr>
                <w:kern w:val="18"/>
              </w:rPr>
              <w:t>$   286</w:t>
            </w:r>
          </w:p>
        </w:tc>
      </w:tr>
      <w:tr w:rsidR="00C83E31" w:rsidRPr="007D5896" w14:paraId="0F827EAE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655AAB4" w14:textId="77777777" w:rsidR="00C83E31" w:rsidRPr="007D589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D5896" w14:paraId="40C2C61C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C429109" w14:textId="77777777" w:rsidR="00C83E31" w:rsidRPr="007D5896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D5896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C83E31" w:rsidRPr="007D5896" w14:paraId="67B4C5C9" w14:textId="77777777" w:rsidTr="002C54CD">
        <w:trPr>
          <w:cantSplit/>
        </w:trPr>
        <w:tc>
          <w:tcPr>
            <w:tcW w:w="540" w:type="dxa"/>
            <w:gridSpan w:val="2"/>
          </w:tcPr>
          <w:p w14:paraId="0B36F0B9" w14:textId="77777777" w:rsidR="00C83E31" w:rsidRPr="007D5896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5BDA6CC" w14:textId="77777777" w:rsidR="00C83E31" w:rsidRPr="007D5896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D5896">
              <w:rPr>
                <w:b/>
                <w:caps/>
                <w:kern w:val="18"/>
              </w:rPr>
              <w:t>– taxicabs and limousines</w:t>
            </w:r>
          </w:p>
        </w:tc>
      </w:tr>
      <w:tr w:rsidR="00C83E31" w:rsidRPr="007D5896" w14:paraId="5D81DA30" w14:textId="77777777" w:rsidTr="002C54CD">
        <w:trPr>
          <w:cantSplit/>
        </w:trPr>
        <w:tc>
          <w:tcPr>
            <w:tcW w:w="4860" w:type="dxa"/>
            <w:gridSpan w:val="3"/>
          </w:tcPr>
          <w:p w14:paraId="1D149C85" w14:textId="77777777" w:rsidR="00C83E31" w:rsidRPr="007D589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AC54E64" w14:textId="77777777" w:rsidR="00C83E31" w:rsidRPr="007D589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D5896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3E5D3562" w14:textId="77777777" w:rsidR="00C83E31" w:rsidRPr="007D589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D5896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18D5CF63" w14:textId="77777777" w:rsidR="00C83E31" w:rsidRPr="007D589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D5896">
              <w:rPr>
                <w:kern w:val="18"/>
              </w:rPr>
              <w:t>$   520</w:t>
            </w:r>
          </w:p>
        </w:tc>
      </w:tr>
      <w:tr w:rsidR="00C83E31" w:rsidRPr="007D5896" w14:paraId="3F69924E" w14:textId="77777777" w:rsidTr="002C54CD">
        <w:trPr>
          <w:cantSplit/>
        </w:trPr>
        <w:tc>
          <w:tcPr>
            <w:tcW w:w="540" w:type="dxa"/>
            <w:gridSpan w:val="2"/>
          </w:tcPr>
          <w:p w14:paraId="599C3961" w14:textId="77777777" w:rsidR="00C83E31" w:rsidRPr="007D5896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9522530" w14:textId="77777777" w:rsidR="00C83E31" w:rsidRPr="007D5896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D5896">
              <w:rPr>
                <w:b/>
                <w:caps/>
                <w:kern w:val="18"/>
              </w:rPr>
              <w:t>– SCHOOL AND CHURCH BUSES</w:t>
            </w:r>
          </w:p>
        </w:tc>
      </w:tr>
      <w:tr w:rsidR="00C83E31" w:rsidRPr="007D5896" w14:paraId="2DFAFD3B" w14:textId="77777777" w:rsidTr="002C54CD">
        <w:trPr>
          <w:cantSplit/>
        </w:trPr>
        <w:tc>
          <w:tcPr>
            <w:tcW w:w="4860" w:type="dxa"/>
            <w:gridSpan w:val="3"/>
          </w:tcPr>
          <w:p w14:paraId="501E9B71" w14:textId="77777777" w:rsidR="00C83E31" w:rsidRPr="007D589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13E277A" w14:textId="77777777" w:rsidR="00C83E31" w:rsidRPr="007D589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D5896">
              <w:rPr>
                <w:kern w:val="18"/>
              </w:rPr>
              <w:t>$    37</w:t>
            </w:r>
          </w:p>
        </w:tc>
        <w:tc>
          <w:tcPr>
            <w:tcW w:w="1500" w:type="dxa"/>
          </w:tcPr>
          <w:p w14:paraId="087D3C9B" w14:textId="77777777" w:rsidR="00C83E31" w:rsidRPr="007D589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D5896">
              <w:rPr>
                <w:kern w:val="18"/>
              </w:rPr>
              <w:t>$    47</w:t>
            </w:r>
          </w:p>
        </w:tc>
        <w:tc>
          <w:tcPr>
            <w:tcW w:w="1500" w:type="dxa"/>
          </w:tcPr>
          <w:p w14:paraId="478AAC26" w14:textId="77777777" w:rsidR="00C83E31" w:rsidRPr="007D589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D5896">
              <w:rPr>
                <w:kern w:val="18"/>
              </w:rPr>
              <w:t>$   146</w:t>
            </w:r>
          </w:p>
        </w:tc>
      </w:tr>
      <w:tr w:rsidR="00C83E31" w:rsidRPr="007D5896" w14:paraId="189CBDA4" w14:textId="77777777" w:rsidTr="002C54CD">
        <w:trPr>
          <w:cantSplit/>
        </w:trPr>
        <w:tc>
          <w:tcPr>
            <w:tcW w:w="540" w:type="dxa"/>
            <w:gridSpan w:val="2"/>
          </w:tcPr>
          <w:p w14:paraId="10D18898" w14:textId="77777777" w:rsidR="00C83E31" w:rsidRPr="007D5896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171DF9F" w14:textId="77777777" w:rsidR="00C83E31" w:rsidRPr="007D5896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D5896">
              <w:rPr>
                <w:b/>
                <w:caps/>
                <w:kern w:val="18"/>
              </w:rPr>
              <w:t>– OTHER BUSES</w:t>
            </w:r>
          </w:p>
        </w:tc>
      </w:tr>
      <w:tr w:rsidR="00C83E31" w:rsidRPr="007D5896" w14:paraId="104A054D" w14:textId="77777777" w:rsidTr="002C54CD">
        <w:trPr>
          <w:cantSplit/>
        </w:trPr>
        <w:tc>
          <w:tcPr>
            <w:tcW w:w="4860" w:type="dxa"/>
            <w:gridSpan w:val="3"/>
          </w:tcPr>
          <w:p w14:paraId="5023FF1D" w14:textId="77777777" w:rsidR="00C83E31" w:rsidRPr="007D589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FFEE0C4" w14:textId="77777777" w:rsidR="00C83E31" w:rsidRPr="007D589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D5896">
              <w:rPr>
                <w:kern w:val="18"/>
              </w:rPr>
              <w:t>$    37</w:t>
            </w:r>
          </w:p>
        </w:tc>
        <w:tc>
          <w:tcPr>
            <w:tcW w:w="1500" w:type="dxa"/>
          </w:tcPr>
          <w:p w14:paraId="400181E4" w14:textId="77777777" w:rsidR="00C83E31" w:rsidRPr="007D589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D5896">
              <w:rPr>
                <w:kern w:val="18"/>
              </w:rPr>
              <w:t>$    47</w:t>
            </w:r>
          </w:p>
        </w:tc>
        <w:tc>
          <w:tcPr>
            <w:tcW w:w="1500" w:type="dxa"/>
          </w:tcPr>
          <w:p w14:paraId="14E0D4A2" w14:textId="77777777" w:rsidR="00C83E31" w:rsidRPr="007D589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D5896">
              <w:rPr>
                <w:kern w:val="18"/>
              </w:rPr>
              <w:t>$   146</w:t>
            </w:r>
          </w:p>
        </w:tc>
      </w:tr>
      <w:tr w:rsidR="00C83E31" w:rsidRPr="007D5896" w14:paraId="3845F61A" w14:textId="77777777" w:rsidTr="002C54CD">
        <w:trPr>
          <w:cantSplit/>
        </w:trPr>
        <w:tc>
          <w:tcPr>
            <w:tcW w:w="540" w:type="dxa"/>
            <w:gridSpan w:val="2"/>
          </w:tcPr>
          <w:p w14:paraId="02BA022A" w14:textId="77777777" w:rsidR="00C83E31" w:rsidRPr="007D5896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4F1B8A9" w14:textId="77777777" w:rsidR="00C83E31" w:rsidRPr="007D5896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D5896">
              <w:rPr>
                <w:b/>
                <w:caps/>
                <w:kern w:val="18"/>
              </w:rPr>
              <w:t>– VAN POOLS</w:t>
            </w:r>
          </w:p>
        </w:tc>
      </w:tr>
      <w:tr w:rsidR="00C83E31" w:rsidRPr="007D5896" w14:paraId="5B8D2C83" w14:textId="77777777" w:rsidTr="002C54CD">
        <w:trPr>
          <w:cantSplit/>
        </w:trPr>
        <w:tc>
          <w:tcPr>
            <w:tcW w:w="4860" w:type="dxa"/>
            <w:gridSpan w:val="3"/>
          </w:tcPr>
          <w:p w14:paraId="6EFF1198" w14:textId="77777777" w:rsidR="00C83E31" w:rsidRPr="007D589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A52DF5E" w14:textId="77777777" w:rsidR="00C83E31" w:rsidRPr="007D589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D5896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684FE965" w14:textId="77777777" w:rsidR="00C83E31" w:rsidRPr="007D589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D5896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5CB9B622" w14:textId="77777777" w:rsidR="00C83E31" w:rsidRPr="007D589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D5896">
              <w:rPr>
                <w:kern w:val="18"/>
              </w:rPr>
              <w:t>$   520</w:t>
            </w:r>
          </w:p>
        </w:tc>
      </w:tr>
      <w:tr w:rsidR="00C83E31" w:rsidRPr="007D5896" w14:paraId="3A11CB05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1F18896" w14:textId="77777777" w:rsidR="00C83E31" w:rsidRPr="007D589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D5896" w14:paraId="20203F2F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7A64134" w14:textId="77777777" w:rsidR="00C83E31" w:rsidRPr="007D589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D5896" w14:paraId="2B26F55C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1024B901" w14:textId="77777777" w:rsidR="00C83E31" w:rsidRPr="007D5896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7D589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BDA276A" w14:textId="77777777" w:rsidR="00C83E31" w:rsidRPr="007D5896" w:rsidRDefault="00C83E31" w:rsidP="00F84EA5">
            <w:pPr>
              <w:pStyle w:val="tabletext11"/>
              <w:rPr>
                <w:kern w:val="18"/>
              </w:rPr>
            </w:pPr>
            <w:r w:rsidRPr="007D5896">
              <w:rPr>
                <w:kern w:val="18"/>
              </w:rPr>
              <w:t xml:space="preserve">For Other Than Zone-rated Trucks, Tractors and Trailers Classifications, refer to Rule </w:t>
            </w:r>
            <w:r w:rsidRPr="007D5896">
              <w:rPr>
                <w:rStyle w:val="rulelink"/>
              </w:rPr>
              <w:t>222.</w:t>
            </w:r>
            <w:r w:rsidRPr="007D5896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7D5896" w14:paraId="3253B20A" w14:textId="77777777" w:rsidTr="002C54CD">
        <w:trPr>
          <w:cantSplit/>
        </w:trPr>
        <w:tc>
          <w:tcPr>
            <w:tcW w:w="220" w:type="dxa"/>
          </w:tcPr>
          <w:p w14:paraId="109F9AF9" w14:textId="77777777" w:rsidR="00C83E31" w:rsidRPr="007D5896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7D589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609000C" w14:textId="77777777" w:rsidR="00C83E31" w:rsidRPr="007D5896" w:rsidRDefault="00C83E31" w:rsidP="00F84EA5">
            <w:pPr>
              <w:pStyle w:val="tabletext11"/>
              <w:rPr>
                <w:kern w:val="18"/>
              </w:rPr>
            </w:pPr>
            <w:r w:rsidRPr="007D5896">
              <w:rPr>
                <w:kern w:val="18"/>
              </w:rPr>
              <w:t xml:space="preserve">For Private Passenger Types Classifications, refer to Rule </w:t>
            </w:r>
            <w:r w:rsidRPr="007D5896">
              <w:rPr>
                <w:rStyle w:val="rulelink"/>
              </w:rPr>
              <w:t>232.</w:t>
            </w:r>
            <w:r w:rsidRPr="007D5896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7D5896" w14:paraId="14C9D2A3" w14:textId="77777777" w:rsidTr="002C54CD">
        <w:trPr>
          <w:cantSplit/>
        </w:trPr>
        <w:tc>
          <w:tcPr>
            <w:tcW w:w="220" w:type="dxa"/>
          </w:tcPr>
          <w:p w14:paraId="4FE1EFC4" w14:textId="77777777" w:rsidR="00C83E31" w:rsidRPr="007D5896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7D589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9B80CA5" w14:textId="77777777" w:rsidR="00C83E31" w:rsidRPr="007D5896" w:rsidRDefault="00C83E31" w:rsidP="00F84EA5">
            <w:pPr>
              <w:pStyle w:val="tabletext11"/>
              <w:rPr>
                <w:kern w:val="18"/>
              </w:rPr>
            </w:pPr>
            <w:r w:rsidRPr="007D5896">
              <w:rPr>
                <w:kern w:val="18"/>
              </w:rPr>
              <w:t xml:space="preserve">For Other Than Zone-rated Publics Autos, refer to Rule </w:t>
            </w:r>
            <w:r w:rsidRPr="007D5896">
              <w:rPr>
                <w:rStyle w:val="rulelink"/>
              </w:rPr>
              <w:t>239.</w:t>
            </w:r>
            <w:r w:rsidRPr="007D5896">
              <w:rPr>
                <w:rStyle w:val="rulelink"/>
                <w:b w:val="0"/>
              </w:rPr>
              <w:t xml:space="preserve"> for premium development</w:t>
            </w:r>
            <w:r w:rsidRPr="007D5896">
              <w:rPr>
                <w:rStyle w:val="rulelink"/>
              </w:rPr>
              <w:t>.</w:t>
            </w:r>
          </w:p>
        </w:tc>
      </w:tr>
      <w:tr w:rsidR="00C83E31" w:rsidRPr="007D5896" w14:paraId="00554BA2" w14:textId="77777777" w:rsidTr="002C54CD">
        <w:trPr>
          <w:cantSplit/>
        </w:trPr>
        <w:tc>
          <w:tcPr>
            <w:tcW w:w="220" w:type="dxa"/>
          </w:tcPr>
          <w:p w14:paraId="1DA26FA3" w14:textId="77777777" w:rsidR="00C83E31" w:rsidRPr="007D5896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7D589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BA1916F" w14:textId="77777777" w:rsidR="00C83E31" w:rsidRPr="007D5896" w:rsidRDefault="00C83E31" w:rsidP="00F84EA5">
            <w:pPr>
              <w:pStyle w:val="tabletext11"/>
              <w:rPr>
                <w:kern w:val="18"/>
              </w:rPr>
            </w:pPr>
            <w:r w:rsidRPr="007D5896">
              <w:rPr>
                <w:kern w:val="18"/>
              </w:rPr>
              <w:t xml:space="preserve">For Deductible factors, refer to Rule </w:t>
            </w:r>
            <w:r w:rsidRPr="007D5896">
              <w:rPr>
                <w:rStyle w:val="rulelink"/>
              </w:rPr>
              <w:t>298.</w:t>
            </w:r>
          </w:p>
        </w:tc>
      </w:tr>
      <w:tr w:rsidR="00C83E31" w:rsidRPr="007D5896" w14:paraId="21046EF9" w14:textId="77777777" w:rsidTr="002C54CD">
        <w:trPr>
          <w:cantSplit/>
        </w:trPr>
        <w:tc>
          <w:tcPr>
            <w:tcW w:w="220" w:type="dxa"/>
          </w:tcPr>
          <w:p w14:paraId="63434683" w14:textId="77777777" w:rsidR="00C83E31" w:rsidRPr="007D5896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7D589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6F5066E" w14:textId="77777777" w:rsidR="00C83E31" w:rsidRPr="007D5896" w:rsidRDefault="00C83E31" w:rsidP="00F84EA5">
            <w:pPr>
              <w:pStyle w:val="tabletext11"/>
              <w:rPr>
                <w:kern w:val="18"/>
              </w:rPr>
            </w:pPr>
            <w:r w:rsidRPr="007D5896">
              <w:rPr>
                <w:kern w:val="18"/>
              </w:rPr>
              <w:t xml:space="preserve">For Vehicle Value factors, refer to Rule </w:t>
            </w:r>
            <w:r w:rsidRPr="007D5896">
              <w:rPr>
                <w:rStyle w:val="rulelink"/>
              </w:rPr>
              <w:t>301.</w:t>
            </w:r>
          </w:p>
        </w:tc>
      </w:tr>
      <w:tr w:rsidR="00C83E31" w:rsidRPr="007D5896" w14:paraId="2B53DE3D" w14:textId="77777777" w:rsidTr="002C54CD">
        <w:trPr>
          <w:cantSplit/>
        </w:trPr>
        <w:tc>
          <w:tcPr>
            <w:tcW w:w="220" w:type="dxa"/>
          </w:tcPr>
          <w:p w14:paraId="42220519" w14:textId="77777777" w:rsidR="00C83E31" w:rsidRPr="007D5896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E2A643A" w14:textId="77777777" w:rsidR="00C83E31" w:rsidRPr="007D589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D5896" w14:paraId="3D52CC54" w14:textId="77777777" w:rsidTr="002C54CD">
        <w:trPr>
          <w:cantSplit/>
        </w:trPr>
        <w:tc>
          <w:tcPr>
            <w:tcW w:w="220" w:type="dxa"/>
          </w:tcPr>
          <w:p w14:paraId="4B81837B" w14:textId="77777777" w:rsidR="00C83E31" w:rsidRPr="007D5896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29DDDCD" w14:textId="77777777" w:rsidR="00C83E31" w:rsidRPr="007D589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D5896" w14:paraId="33735B9C" w14:textId="77777777" w:rsidTr="002C54CD">
        <w:trPr>
          <w:cantSplit/>
        </w:trPr>
        <w:tc>
          <w:tcPr>
            <w:tcW w:w="220" w:type="dxa"/>
          </w:tcPr>
          <w:p w14:paraId="2C75779A" w14:textId="77777777" w:rsidR="00C83E31" w:rsidRPr="007D5896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17A148E" w14:textId="77777777" w:rsidR="00C83E31" w:rsidRPr="007D589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D5896" w14:paraId="03755452" w14:textId="77777777" w:rsidTr="002C54CD">
        <w:trPr>
          <w:cantSplit/>
        </w:trPr>
        <w:tc>
          <w:tcPr>
            <w:tcW w:w="220" w:type="dxa"/>
          </w:tcPr>
          <w:p w14:paraId="6B8E4935" w14:textId="77777777" w:rsidR="00C83E31" w:rsidRPr="007D5896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C9B78C7" w14:textId="77777777" w:rsidR="00C83E31" w:rsidRPr="007D589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D5896" w14:paraId="0D1BCC11" w14:textId="77777777" w:rsidTr="002C54CD">
        <w:trPr>
          <w:cantSplit/>
        </w:trPr>
        <w:tc>
          <w:tcPr>
            <w:tcW w:w="220" w:type="dxa"/>
          </w:tcPr>
          <w:p w14:paraId="47308217" w14:textId="77777777" w:rsidR="00C83E31" w:rsidRPr="007D5896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AFB7DF4" w14:textId="77777777" w:rsidR="00C83E31" w:rsidRPr="007D589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D5896" w14:paraId="20CE7115" w14:textId="77777777" w:rsidTr="002C54CD">
        <w:trPr>
          <w:cantSplit/>
        </w:trPr>
        <w:tc>
          <w:tcPr>
            <w:tcW w:w="220" w:type="dxa"/>
          </w:tcPr>
          <w:p w14:paraId="7E705428" w14:textId="77777777" w:rsidR="00C83E31" w:rsidRPr="007D5896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597446" w14:textId="77777777" w:rsidR="00C83E31" w:rsidRPr="007D589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D5896" w14:paraId="5FD7F05F" w14:textId="77777777" w:rsidTr="002C54CD">
        <w:trPr>
          <w:cantSplit/>
        </w:trPr>
        <w:tc>
          <w:tcPr>
            <w:tcW w:w="220" w:type="dxa"/>
          </w:tcPr>
          <w:p w14:paraId="2AD4E954" w14:textId="77777777" w:rsidR="00C83E31" w:rsidRPr="007D5896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50805EB" w14:textId="77777777" w:rsidR="00C83E31" w:rsidRPr="007D589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D5896" w14:paraId="47F80D21" w14:textId="77777777" w:rsidTr="002C54CD">
        <w:trPr>
          <w:cantSplit/>
        </w:trPr>
        <w:tc>
          <w:tcPr>
            <w:tcW w:w="220" w:type="dxa"/>
          </w:tcPr>
          <w:p w14:paraId="7A2D4AD8" w14:textId="77777777" w:rsidR="00C83E31" w:rsidRPr="007D5896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9D349C" w14:textId="77777777" w:rsidR="00C83E31" w:rsidRPr="007D589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D5896" w14:paraId="62AC7D1D" w14:textId="77777777" w:rsidTr="002C54CD">
        <w:trPr>
          <w:cantSplit/>
        </w:trPr>
        <w:tc>
          <w:tcPr>
            <w:tcW w:w="220" w:type="dxa"/>
          </w:tcPr>
          <w:p w14:paraId="121C7745" w14:textId="77777777" w:rsidR="00C83E31" w:rsidRPr="007D5896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9184218" w14:textId="77777777" w:rsidR="00C83E31" w:rsidRPr="007D589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D5896" w14:paraId="7F194F33" w14:textId="77777777" w:rsidTr="002C54CD">
        <w:trPr>
          <w:cantSplit/>
        </w:trPr>
        <w:tc>
          <w:tcPr>
            <w:tcW w:w="220" w:type="dxa"/>
          </w:tcPr>
          <w:p w14:paraId="0E48BF0B" w14:textId="77777777" w:rsidR="00C83E31" w:rsidRPr="007D5896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7D5C5FE" w14:textId="77777777" w:rsidR="00C83E31" w:rsidRPr="007D5896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090064FF" w14:textId="77777777" w:rsidR="00C83E31" w:rsidRDefault="00C83E31" w:rsidP="00F84EA5">
      <w:pPr>
        <w:pStyle w:val="isonormal"/>
      </w:pPr>
    </w:p>
    <w:p w14:paraId="6F2F3BB6" w14:textId="77777777" w:rsidR="00C83E31" w:rsidRDefault="00C83E31" w:rsidP="00F84EA5">
      <w:pPr>
        <w:pStyle w:val="isonormal"/>
        <w:jc w:val="left"/>
      </w:pPr>
    </w:p>
    <w:p w14:paraId="0212B459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29D7E4B" w14:textId="77777777" w:rsidR="00C83E31" w:rsidRPr="0069532F" w:rsidRDefault="00C83E31" w:rsidP="00F84EA5">
      <w:pPr>
        <w:pStyle w:val="subcap"/>
      </w:pPr>
      <w:r w:rsidRPr="0069532F">
        <w:lastRenderedPageBreak/>
        <w:t>TERRITORY 151</w:t>
      </w:r>
    </w:p>
    <w:p w14:paraId="0F02D36D" w14:textId="77777777" w:rsidR="00C83E31" w:rsidRPr="0069532F" w:rsidRDefault="00C83E31" w:rsidP="00F84EA5">
      <w:pPr>
        <w:pStyle w:val="subcap2"/>
      </w:pPr>
      <w:r w:rsidRPr="0069532F">
        <w:t>PHYS DAM</w:t>
      </w:r>
    </w:p>
    <w:p w14:paraId="7A75AE59" w14:textId="77777777" w:rsidR="00C83E31" w:rsidRPr="0069532F" w:rsidRDefault="00C83E31" w:rsidP="00F84EA5">
      <w:pPr>
        <w:pStyle w:val="isonormal"/>
      </w:pPr>
    </w:p>
    <w:p w14:paraId="0FAE7D8D" w14:textId="77777777" w:rsidR="00C83E31" w:rsidRPr="0069532F" w:rsidRDefault="00C83E31" w:rsidP="00F84EA5">
      <w:pPr>
        <w:pStyle w:val="isonormal"/>
        <w:sectPr w:rsidR="00C83E31" w:rsidRPr="0069532F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C83E31" w:rsidRPr="0069532F" w14:paraId="63D92F2D" w14:textId="77777777" w:rsidTr="002C54C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4134F62" w14:textId="77777777" w:rsidR="00C83E31" w:rsidRPr="0069532F" w:rsidRDefault="00C83E31" w:rsidP="00F84EA5">
            <w:pPr>
              <w:pStyle w:val="tablehead"/>
              <w:rPr>
                <w:kern w:val="18"/>
              </w:rPr>
            </w:pPr>
            <w:r w:rsidRPr="0069532F">
              <w:rPr>
                <w:kern w:val="18"/>
              </w:rPr>
              <w:t>PHYSICAL DAMAGE</w:t>
            </w:r>
            <w:r w:rsidRPr="0069532F">
              <w:rPr>
                <w:kern w:val="18"/>
              </w:rPr>
              <w:br/>
              <w:t>Original Cost New Range</w:t>
            </w:r>
            <w:r w:rsidRPr="0069532F">
              <w:rPr>
                <w:kern w:val="18"/>
              </w:rPr>
              <w:br/>
              <w:t>$25,000 – 29,999</w:t>
            </w:r>
          </w:p>
        </w:tc>
      </w:tr>
      <w:tr w:rsidR="00C83E31" w:rsidRPr="0069532F" w14:paraId="0CF5A32E" w14:textId="77777777" w:rsidTr="002C54C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DF3C39E" w14:textId="77777777" w:rsidR="00C83E31" w:rsidRPr="0069532F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BA437F3" w14:textId="77777777" w:rsidR="00C83E31" w:rsidRPr="0069532F" w:rsidRDefault="00C83E31" w:rsidP="00F84EA5">
            <w:pPr>
              <w:pStyle w:val="tablehead"/>
              <w:rPr>
                <w:kern w:val="18"/>
              </w:rPr>
            </w:pPr>
            <w:r w:rsidRPr="0069532F">
              <w:rPr>
                <w:kern w:val="18"/>
              </w:rPr>
              <w:t>Specified</w:t>
            </w:r>
            <w:r w:rsidRPr="0069532F">
              <w:rPr>
                <w:kern w:val="18"/>
              </w:rPr>
              <w:br/>
              <w:t>Causes</w:t>
            </w:r>
            <w:r w:rsidRPr="0069532F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6033DEB" w14:textId="77777777" w:rsidR="00C83E31" w:rsidRPr="0069532F" w:rsidRDefault="00C83E31" w:rsidP="00F84EA5">
            <w:pPr>
              <w:pStyle w:val="tablehead"/>
              <w:rPr>
                <w:kern w:val="18"/>
              </w:rPr>
            </w:pPr>
            <w:r w:rsidRPr="0069532F">
              <w:rPr>
                <w:kern w:val="18"/>
              </w:rPr>
              <w:br/>
            </w:r>
            <w:r w:rsidRPr="0069532F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56B35A3" w14:textId="77777777" w:rsidR="00C83E31" w:rsidRPr="0069532F" w:rsidRDefault="00C83E31" w:rsidP="00F84EA5">
            <w:pPr>
              <w:pStyle w:val="tablehead"/>
              <w:rPr>
                <w:kern w:val="18"/>
              </w:rPr>
            </w:pPr>
            <w:r w:rsidRPr="0069532F">
              <w:rPr>
                <w:kern w:val="18"/>
              </w:rPr>
              <w:t>$500</w:t>
            </w:r>
            <w:r w:rsidRPr="0069532F">
              <w:rPr>
                <w:kern w:val="18"/>
              </w:rPr>
              <w:br/>
              <w:t>Ded.</w:t>
            </w:r>
            <w:r w:rsidRPr="0069532F">
              <w:rPr>
                <w:kern w:val="18"/>
              </w:rPr>
              <w:br/>
              <w:t>Coll.</w:t>
            </w:r>
          </w:p>
        </w:tc>
      </w:tr>
      <w:tr w:rsidR="00C83E31" w:rsidRPr="0069532F" w14:paraId="0012724A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681E3F1" w14:textId="77777777" w:rsidR="00C83E31" w:rsidRPr="0069532F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69532F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C83E31" w:rsidRPr="0069532F" w14:paraId="14B3DBBD" w14:textId="77777777" w:rsidTr="002C54CD">
        <w:trPr>
          <w:cantSplit/>
        </w:trPr>
        <w:tc>
          <w:tcPr>
            <w:tcW w:w="540" w:type="dxa"/>
            <w:gridSpan w:val="2"/>
          </w:tcPr>
          <w:p w14:paraId="5EB73D46" w14:textId="77777777" w:rsidR="00C83E31" w:rsidRPr="0069532F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6B68FB5" w14:textId="77777777" w:rsidR="00C83E31" w:rsidRPr="0069532F" w:rsidRDefault="00C83E31" w:rsidP="00F84EA5">
            <w:pPr>
              <w:pStyle w:val="tabletext11"/>
              <w:rPr>
                <w:b/>
                <w:kern w:val="18"/>
              </w:rPr>
            </w:pPr>
            <w:r w:rsidRPr="0069532F">
              <w:rPr>
                <w:b/>
                <w:kern w:val="18"/>
              </w:rPr>
              <w:t>– Local And Intermediate – All Vehicles</w:t>
            </w:r>
          </w:p>
        </w:tc>
      </w:tr>
      <w:tr w:rsidR="00C83E31" w:rsidRPr="0069532F" w14:paraId="09BD1CF3" w14:textId="77777777" w:rsidTr="002C54CD">
        <w:trPr>
          <w:cantSplit/>
        </w:trPr>
        <w:tc>
          <w:tcPr>
            <w:tcW w:w="540" w:type="dxa"/>
            <w:gridSpan w:val="2"/>
          </w:tcPr>
          <w:p w14:paraId="530191FD" w14:textId="77777777" w:rsidR="00C83E31" w:rsidRPr="0069532F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E4A76D1" w14:textId="77777777" w:rsidR="00C83E31" w:rsidRPr="0069532F" w:rsidRDefault="00C83E31" w:rsidP="00F84EA5">
            <w:pPr>
              <w:pStyle w:val="tabletext11"/>
              <w:rPr>
                <w:b/>
                <w:kern w:val="18"/>
              </w:rPr>
            </w:pPr>
            <w:r w:rsidRPr="0069532F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C83E31" w:rsidRPr="0069532F" w14:paraId="08A88EC0" w14:textId="77777777" w:rsidTr="002C54CD">
        <w:trPr>
          <w:cantSplit/>
        </w:trPr>
        <w:tc>
          <w:tcPr>
            <w:tcW w:w="4860" w:type="dxa"/>
            <w:gridSpan w:val="3"/>
          </w:tcPr>
          <w:p w14:paraId="370C54D8" w14:textId="77777777" w:rsidR="00C83E31" w:rsidRPr="0069532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F1FAFA4" w14:textId="77777777" w:rsidR="00C83E31" w:rsidRPr="0069532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9532F"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14:paraId="2DA22A3B" w14:textId="77777777" w:rsidR="00C83E31" w:rsidRPr="0069532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9532F">
              <w:rPr>
                <w:kern w:val="18"/>
              </w:rPr>
              <w:t>$    96</w:t>
            </w:r>
          </w:p>
        </w:tc>
        <w:tc>
          <w:tcPr>
            <w:tcW w:w="1500" w:type="dxa"/>
          </w:tcPr>
          <w:p w14:paraId="413AD274" w14:textId="77777777" w:rsidR="00C83E31" w:rsidRPr="0069532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9532F">
              <w:rPr>
                <w:kern w:val="18"/>
              </w:rPr>
              <w:t>$   232</w:t>
            </w:r>
          </w:p>
        </w:tc>
      </w:tr>
      <w:tr w:rsidR="00C83E31" w:rsidRPr="0069532F" w14:paraId="50837328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57910B9" w14:textId="77777777" w:rsidR="00C83E31" w:rsidRPr="0069532F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69532F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C83E31" w:rsidRPr="0069532F" w14:paraId="0FC5A801" w14:textId="77777777" w:rsidTr="002C54CD">
        <w:trPr>
          <w:cantSplit/>
        </w:trPr>
        <w:tc>
          <w:tcPr>
            <w:tcW w:w="4860" w:type="dxa"/>
            <w:gridSpan w:val="3"/>
          </w:tcPr>
          <w:p w14:paraId="5DE5993A" w14:textId="77777777" w:rsidR="00C83E31" w:rsidRPr="0069532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C341BCA" w14:textId="77777777" w:rsidR="00C83E31" w:rsidRPr="0069532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61AE66F" w14:textId="77777777" w:rsidR="00C83E31" w:rsidRPr="0069532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106DFD4" w14:textId="77777777" w:rsidR="00C83E31" w:rsidRPr="0069532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69532F" w14:paraId="68D0CED1" w14:textId="77777777" w:rsidTr="002C54CD">
        <w:trPr>
          <w:cantSplit/>
        </w:trPr>
        <w:tc>
          <w:tcPr>
            <w:tcW w:w="4860" w:type="dxa"/>
            <w:gridSpan w:val="3"/>
          </w:tcPr>
          <w:p w14:paraId="2CCAD5A1" w14:textId="77777777" w:rsidR="00C83E31" w:rsidRPr="0069532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C723BDB" w14:textId="77777777" w:rsidR="00C83E31" w:rsidRPr="0069532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9532F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456F2D81" w14:textId="77777777" w:rsidR="00C83E31" w:rsidRPr="0069532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9532F">
              <w:rPr>
                <w:kern w:val="18"/>
              </w:rPr>
              <w:t>$   119</w:t>
            </w:r>
          </w:p>
        </w:tc>
        <w:tc>
          <w:tcPr>
            <w:tcW w:w="1500" w:type="dxa"/>
          </w:tcPr>
          <w:p w14:paraId="55318BE6" w14:textId="77777777" w:rsidR="00C83E31" w:rsidRPr="0069532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9532F">
              <w:rPr>
                <w:kern w:val="18"/>
              </w:rPr>
              <w:t>$   280</w:t>
            </w:r>
          </w:p>
        </w:tc>
      </w:tr>
      <w:tr w:rsidR="00C83E31" w:rsidRPr="0069532F" w14:paraId="34370D79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D9B2715" w14:textId="77777777" w:rsidR="00C83E31" w:rsidRPr="0069532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9532F" w14:paraId="62956967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F0CA151" w14:textId="77777777" w:rsidR="00C83E31" w:rsidRPr="0069532F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69532F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C83E31" w:rsidRPr="0069532F" w14:paraId="1A97414F" w14:textId="77777777" w:rsidTr="002C54CD">
        <w:trPr>
          <w:cantSplit/>
        </w:trPr>
        <w:tc>
          <w:tcPr>
            <w:tcW w:w="540" w:type="dxa"/>
            <w:gridSpan w:val="2"/>
          </w:tcPr>
          <w:p w14:paraId="18F9917A" w14:textId="77777777" w:rsidR="00C83E31" w:rsidRPr="0069532F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94EAEDE" w14:textId="77777777" w:rsidR="00C83E31" w:rsidRPr="0069532F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69532F">
              <w:rPr>
                <w:b/>
                <w:caps/>
                <w:kern w:val="18"/>
              </w:rPr>
              <w:t>– taxicabs and limousines</w:t>
            </w:r>
          </w:p>
        </w:tc>
      </w:tr>
      <w:tr w:rsidR="00C83E31" w:rsidRPr="0069532F" w14:paraId="613410AD" w14:textId="77777777" w:rsidTr="002C54CD">
        <w:trPr>
          <w:cantSplit/>
        </w:trPr>
        <w:tc>
          <w:tcPr>
            <w:tcW w:w="4860" w:type="dxa"/>
            <w:gridSpan w:val="3"/>
          </w:tcPr>
          <w:p w14:paraId="37B13231" w14:textId="77777777" w:rsidR="00C83E31" w:rsidRPr="0069532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3DF4803" w14:textId="77777777" w:rsidR="00C83E31" w:rsidRPr="0069532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9532F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47DA5622" w14:textId="77777777" w:rsidR="00C83E31" w:rsidRPr="0069532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9532F">
              <w:rPr>
                <w:kern w:val="18"/>
              </w:rPr>
              <w:t>$   146</w:t>
            </w:r>
          </w:p>
        </w:tc>
        <w:tc>
          <w:tcPr>
            <w:tcW w:w="1500" w:type="dxa"/>
          </w:tcPr>
          <w:p w14:paraId="1E27354A" w14:textId="77777777" w:rsidR="00C83E31" w:rsidRPr="0069532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9532F">
              <w:rPr>
                <w:kern w:val="18"/>
              </w:rPr>
              <w:t>$   522</w:t>
            </w:r>
          </w:p>
        </w:tc>
      </w:tr>
      <w:tr w:rsidR="00C83E31" w:rsidRPr="0069532F" w14:paraId="7C0F92CA" w14:textId="77777777" w:rsidTr="002C54CD">
        <w:trPr>
          <w:cantSplit/>
        </w:trPr>
        <w:tc>
          <w:tcPr>
            <w:tcW w:w="540" w:type="dxa"/>
            <w:gridSpan w:val="2"/>
          </w:tcPr>
          <w:p w14:paraId="2570B0EA" w14:textId="77777777" w:rsidR="00C83E31" w:rsidRPr="0069532F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F3FC258" w14:textId="77777777" w:rsidR="00C83E31" w:rsidRPr="0069532F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69532F">
              <w:rPr>
                <w:b/>
                <w:caps/>
                <w:kern w:val="18"/>
              </w:rPr>
              <w:t>– SCHOOL AND CHURCH BUSES</w:t>
            </w:r>
          </w:p>
        </w:tc>
      </w:tr>
      <w:tr w:rsidR="00C83E31" w:rsidRPr="0069532F" w14:paraId="4A4ED664" w14:textId="77777777" w:rsidTr="002C54CD">
        <w:trPr>
          <w:cantSplit/>
        </w:trPr>
        <w:tc>
          <w:tcPr>
            <w:tcW w:w="4860" w:type="dxa"/>
            <w:gridSpan w:val="3"/>
          </w:tcPr>
          <w:p w14:paraId="7C7F5414" w14:textId="77777777" w:rsidR="00C83E31" w:rsidRPr="0069532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BC9777B" w14:textId="77777777" w:rsidR="00C83E31" w:rsidRPr="0069532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9532F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3AF97909" w14:textId="77777777" w:rsidR="00C83E31" w:rsidRPr="0069532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9532F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0FA50F76" w14:textId="77777777" w:rsidR="00C83E31" w:rsidRPr="0069532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9532F">
              <w:rPr>
                <w:kern w:val="18"/>
              </w:rPr>
              <w:t>$   146</w:t>
            </w:r>
          </w:p>
        </w:tc>
      </w:tr>
      <w:tr w:rsidR="00C83E31" w:rsidRPr="0069532F" w14:paraId="06188929" w14:textId="77777777" w:rsidTr="002C54CD">
        <w:trPr>
          <w:cantSplit/>
        </w:trPr>
        <w:tc>
          <w:tcPr>
            <w:tcW w:w="540" w:type="dxa"/>
            <w:gridSpan w:val="2"/>
          </w:tcPr>
          <w:p w14:paraId="4D83A0D4" w14:textId="77777777" w:rsidR="00C83E31" w:rsidRPr="0069532F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DBDD170" w14:textId="77777777" w:rsidR="00C83E31" w:rsidRPr="0069532F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69532F">
              <w:rPr>
                <w:b/>
                <w:caps/>
                <w:kern w:val="18"/>
              </w:rPr>
              <w:t>– OTHER BUSES</w:t>
            </w:r>
          </w:p>
        </w:tc>
      </w:tr>
      <w:tr w:rsidR="00C83E31" w:rsidRPr="0069532F" w14:paraId="564DC1F0" w14:textId="77777777" w:rsidTr="002C54CD">
        <w:trPr>
          <w:cantSplit/>
        </w:trPr>
        <w:tc>
          <w:tcPr>
            <w:tcW w:w="4860" w:type="dxa"/>
            <w:gridSpan w:val="3"/>
          </w:tcPr>
          <w:p w14:paraId="7652AAB4" w14:textId="77777777" w:rsidR="00C83E31" w:rsidRPr="0069532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C6BC02A" w14:textId="77777777" w:rsidR="00C83E31" w:rsidRPr="0069532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9532F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2CB7E001" w14:textId="77777777" w:rsidR="00C83E31" w:rsidRPr="0069532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9532F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25194A8D" w14:textId="77777777" w:rsidR="00C83E31" w:rsidRPr="0069532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9532F">
              <w:rPr>
                <w:kern w:val="18"/>
              </w:rPr>
              <w:t>$   146</w:t>
            </w:r>
          </w:p>
        </w:tc>
      </w:tr>
      <w:tr w:rsidR="00C83E31" w:rsidRPr="0069532F" w14:paraId="24ADA384" w14:textId="77777777" w:rsidTr="002C54CD">
        <w:trPr>
          <w:cantSplit/>
        </w:trPr>
        <w:tc>
          <w:tcPr>
            <w:tcW w:w="540" w:type="dxa"/>
            <w:gridSpan w:val="2"/>
          </w:tcPr>
          <w:p w14:paraId="0015EF4E" w14:textId="77777777" w:rsidR="00C83E31" w:rsidRPr="0069532F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48A3204" w14:textId="77777777" w:rsidR="00C83E31" w:rsidRPr="0069532F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69532F">
              <w:rPr>
                <w:b/>
                <w:caps/>
                <w:kern w:val="18"/>
              </w:rPr>
              <w:t>– VAN POOLS</w:t>
            </w:r>
          </w:p>
        </w:tc>
      </w:tr>
      <w:tr w:rsidR="00C83E31" w:rsidRPr="0069532F" w14:paraId="751475D4" w14:textId="77777777" w:rsidTr="002C54CD">
        <w:trPr>
          <w:cantSplit/>
        </w:trPr>
        <w:tc>
          <w:tcPr>
            <w:tcW w:w="4860" w:type="dxa"/>
            <w:gridSpan w:val="3"/>
          </w:tcPr>
          <w:p w14:paraId="3466BAD2" w14:textId="77777777" w:rsidR="00C83E31" w:rsidRPr="0069532F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419E925" w14:textId="77777777" w:rsidR="00C83E31" w:rsidRPr="0069532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9532F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51122EFF" w14:textId="77777777" w:rsidR="00C83E31" w:rsidRPr="0069532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9532F">
              <w:rPr>
                <w:kern w:val="18"/>
              </w:rPr>
              <w:t>$   146</w:t>
            </w:r>
          </w:p>
        </w:tc>
        <w:tc>
          <w:tcPr>
            <w:tcW w:w="1500" w:type="dxa"/>
          </w:tcPr>
          <w:p w14:paraId="41A1BE75" w14:textId="77777777" w:rsidR="00C83E31" w:rsidRPr="0069532F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69532F">
              <w:rPr>
                <w:kern w:val="18"/>
              </w:rPr>
              <w:t>$   522</w:t>
            </w:r>
          </w:p>
        </w:tc>
      </w:tr>
      <w:tr w:rsidR="00C83E31" w:rsidRPr="0069532F" w14:paraId="6F0DE66F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CF9325D" w14:textId="77777777" w:rsidR="00C83E31" w:rsidRPr="0069532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9532F" w14:paraId="689D28E4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34E2990" w14:textId="77777777" w:rsidR="00C83E31" w:rsidRPr="0069532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9532F" w14:paraId="66AD194C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703699C8" w14:textId="77777777" w:rsidR="00C83E31" w:rsidRPr="0069532F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69532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9B66E29" w14:textId="77777777" w:rsidR="00C83E31" w:rsidRPr="0069532F" w:rsidRDefault="00C83E31" w:rsidP="00F84EA5">
            <w:pPr>
              <w:pStyle w:val="tabletext11"/>
              <w:rPr>
                <w:kern w:val="18"/>
              </w:rPr>
            </w:pPr>
            <w:r w:rsidRPr="0069532F">
              <w:rPr>
                <w:kern w:val="18"/>
              </w:rPr>
              <w:t xml:space="preserve">For Other Than Zone-rated Trucks, Tractors and Trailers Classifications, refer to Rule </w:t>
            </w:r>
            <w:r w:rsidRPr="0069532F">
              <w:rPr>
                <w:rStyle w:val="rulelink"/>
              </w:rPr>
              <w:t>222.</w:t>
            </w:r>
            <w:r w:rsidRPr="0069532F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69532F" w14:paraId="3574301D" w14:textId="77777777" w:rsidTr="002C54CD">
        <w:trPr>
          <w:cantSplit/>
        </w:trPr>
        <w:tc>
          <w:tcPr>
            <w:tcW w:w="220" w:type="dxa"/>
          </w:tcPr>
          <w:p w14:paraId="19B062EF" w14:textId="77777777" w:rsidR="00C83E31" w:rsidRPr="0069532F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69532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ED03B00" w14:textId="77777777" w:rsidR="00C83E31" w:rsidRPr="0069532F" w:rsidRDefault="00C83E31" w:rsidP="00F84EA5">
            <w:pPr>
              <w:pStyle w:val="tabletext11"/>
              <w:rPr>
                <w:kern w:val="18"/>
              </w:rPr>
            </w:pPr>
            <w:r w:rsidRPr="0069532F">
              <w:rPr>
                <w:kern w:val="18"/>
              </w:rPr>
              <w:t xml:space="preserve">For Private Passenger Types Classifications, refer to Rule </w:t>
            </w:r>
            <w:r w:rsidRPr="0069532F">
              <w:rPr>
                <w:rStyle w:val="rulelink"/>
              </w:rPr>
              <w:t>232.</w:t>
            </w:r>
            <w:r w:rsidRPr="0069532F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69532F" w14:paraId="17303CE4" w14:textId="77777777" w:rsidTr="002C54CD">
        <w:trPr>
          <w:cantSplit/>
        </w:trPr>
        <w:tc>
          <w:tcPr>
            <w:tcW w:w="220" w:type="dxa"/>
          </w:tcPr>
          <w:p w14:paraId="45669C74" w14:textId="77777777" w:rsidR="00C83E31" w:rsidRPr="0069532F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69532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C8CF8C4" w14:textId="77777777" w:rsidR="00C83E31" w:rsidRPr="0069532F" w:rsidRDefault="00C83E31" w:rsidP="00F84EA5">
            <w:pPr>
              <w:pStyle w:val="tabletext11"/>
              <w:rPr>
                <w:kern w:val="18"/>
              </w:rPr>
            </w:pPr>
            <w:r w:rsidRPr="0069532F">
              <w:rPr>
                <w:kern w:val="18"/>
              </w:rPr>
              <w:t xml:space="preserve">For Other Than Zone-rated Publics Autos, refer to Rule </w:t>
            </w:r>
            <w:r w:rsidRPr="0069532F">
              <w:rPr>
                <w:rStyle w:val="rulelink"/>
              </w:rPr>
              <w:t>239.</w:t>
            </w:r>
            <w:r w:rsidRPr="0069532F">
              <w:rPr>
                <w:rStyle w:val="rulelink"/>
                <w:b w:val="0"/>
              </w:rPr>
              <w:t xml:space="preserve"> for premium development</w:t>
            </w:r>
            <w:r w:rsidRPr="0069532F">
              <w:rPr>
                <w:rStyle w:val="rulelink"/>
              </w:rPr>
              <w:t>.</w:t>
            </w:r>
          </w:p>
        </w:tc>
      </w:tr>
      <w:tr w:rsidR="00C83E31" w:rsidRPr="0069532F" w14:paraId="62502245" w14:textId="77777777" w:rsidTr="002C54CD">
        <w:trPr>
          <w:cantSplit/>
        </w:trPr>
        <w:tc>
          <w:tcPr>
            <w:tcW w:w="220" w:type="dxa"/>
          </w:tcPr>
          <w:p w14:paraId="309CA775" w14:textId="77777777" w:rsidR="00C83E31" w:rsidRPr="0069532F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69532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4D108ED" w14:textId="77777777" w:rsidR="00C83E31" w:rsidRPr="0069532F" w:rsidRDefault="00C83E31" w:rsidP="00F84EA5">
            <w:pPr>
              <w:pStyle w:val="tabletext11"/>
              <w:rPr>
                <w:kern w:val="18"/>
              </w:rPr>
            </w:pPr>
            <w:r w:rsidRPr="0069532F">
              <w:rPr>
                <w:kern w:val="18"/>
              </w:rPr>
              <w:t xml:space="preserve">For Deductible factors, refer to Rule </w:t>
            </w:r>
            <w:r w:rsidRPr="0069532F">
              <w:rPr>
                <w:rStyle w:val="rulelink"/>
              </w:rPr>
              <w:t>298.</w:t>
            </w:r>
          </w:p>
        </w:tc>
      </w:tr>
      <w:tr w:rsidR="00C83E31" w:rsidRPr="0069532F" w14:paraId="3B4CF8C5" w14:textId="77777777" w:rsidTr="002C54CD">
        <w:trPr>
          <w:cantSplit/>
        </w:trPr>
        <w:tc>
          <w:tcPr>
            <w:tcW w:w="220" w:type="dxa"/>
          </w:tcPr>
          <w:p w14:paraId="373F976B" w14:textId="77777777" w:rsidR="00C83E31" w:rsidRPr="0069532F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69532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DA0C25C" w14:textId="77777777" w:rsidR="00C83E31" w:rsidRPr="0069532F" w:rsidRDefault="00C83E31" w:rsidP="00F84EA5">
            <w:pPr>
              <w:pStyle w:val="tabletext11"/>
              <w:rPr>
                <w:kern w:val="18"/>
              </w:rPr>
            </w:pPr>
            <w:r w:rsidRPr="0069532F">
              <w:rPr>
                <w:kern w:val="18"/>
              </w:rPr>
              <w:t xml:space="preserve">For Vehicle Value factors, refer to Rule </w:t>
            </w:r>
            <w:r w:rsidRPr="0069532F">
              <w:rPr>
                <w:rStyle w:val="rulelink"/>
              </w:rPr>
              <w:t>301.</w:t>
            </w:r>
          </w:p>
        </w:tc>
      </w:tr>
      <w:tr w:rsidR="00C83E31" w:rsidRPr="0069532F" w14:paraId="3997932A" w14:textId="77777777" w:rsidTr="002C54CD">
        <w:trPr>
          <w:cantSplit/>
        </w:trPr>
        <w:tc>
          <w:tcPr>
            <w:tcW w:w="220" w:type="dxa"/>
          </w:tcPr>
          <w:p w14:paraId="12F083FF" w14:textId="77777777" w:rsidR="00C83E31" w:rsidRPr="0069532F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0048CBA" w14:textId="77777777" w:rsidR="00C83E31" w:rsidRPr="0069532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9532F" w14:paraId="1176C892" w14:textId="77777777" w:rsidTr="002C54CD">
        <w:trPr>
          <w:cantSplit/>
        </w:trPr>
        <w:tc>
          <w:tcPr>
            <w:tcW w:w="220" w:type="dxa"/>
          </w:tcPr>
          <w:p w14:paraId="06F572B3" w14:textId="77777777" w:rsidR="00C83E31" w:rsidRPr="0069532F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13DF899" w14:textId="77777777" w:rsidR="00C83E31" w:rsidRPr="0069532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9532F" w14:paraId="54246ADD" w14:textId="77777777" w:rsidTr="002C54CD">
        <w:trPr>
          <w:cantSplit/>
        </w:trPr>
        <w:tc>
          <w:tcPr>
            <w:tcW w:w="220" w:type="dxa"/>
          </w:tcPr>
          <w:p w14:paraId="14F94B5B" w14:textId="77777777" w:rsidR="00C83E31" w:rsidRPr="0069532F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ACC8C05" w14:textId="77777777" w:rsidR="00C83E31" w:rsidRPr="0069532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9532F" w14:paraId="7559AAAE" w14:textId="77777777" w:rsidTr="002C54CD">
        <w:trPr>
          <w:cantSplit/>
        </w:trPr>
        <w:tc>
          <w:tcPr>
            <w:tcW w:w="220" w:type="dxa"/>
          </w:tcPr>
          <w:p w14:paraId="14249254" w14:textId="77777777" w:rsidR="00C83E31" w:rsidRPr="0069532F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A0E6586" w14:textId="77777777" w:rsidR="00C83E31" w:rsidRPr="0069532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9532F" w14:paraId="4799CF48" w14:textId="77777777" w:rsidTr="002C54CD">
        <w:trPr>
          <w:cantSplit/>
        </w:trPr>
        <w:tc>
          <w:tcPr>
            <w:tcW w:w="220" w:type="dxa"/>
          </w:tcPr>
          <w:p w14:paraId="0BF5CFB9" w14:textId="77777777" w:rsidR="00C83E31" w:rsidRPr="0069532F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02E9F15" w14:textId="77777777" w:rsidR="00C83E31" w:rsidRPr="0069532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9532F" w14:paraId="558A2E8C" w14:textId="77777777" w:rsidTr="002C54CD">
        <w:trPr>
          <w:cantSplit/>
        </w:trPr>
        <w:tc>
          <w:tcPr>
            <w:tcW w:w="220" w:type="dxa"/>
          </w:tcPr>
          <w:p w14:paraId="72B1D14C" w14:textId="77777777" w:rsidR="00C83E31" w:rsidRPr="0069532F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AB75024" w14:textId="77777777" w:rsidR="00C83E31" w:rsidRPr="0069532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9532F" w14:paraId="0E720699" w14:textId="77777777" w:rsidTr="002C54CD">
        <w:trPr>
          <w:cantSplit/>
        </w:trPr>
        <w:tc>
          <w:tcPr>
            <w:tcW w:w="220" w:type="dxa"/>
          </w:tcPr>
          <w:p w14:paraId="312896EA" w14:textId="77777777" w:rsidR="00C83E31" w:rsidRPr="0069532F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D32519E" w14:textId="77777777" w:rsidR="00C83E31" w:rsidRPr="0069532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9532F" w14:paraId="77866A77" w14:textId="77777777" w:rsidTr="002C54CD">
        <w:trPr>
          <w:cantSplit/>
        </w:trPr>
        <w:tc>
          <w:tcPr>
            <w:tcW w:w="220" w:type="dxa"/>
          </w:tcPr>
          <w:p w14:paraId="4773DA26" w14:textId="77777777" w:rsidR="00C83E31" w:rsidRPr="0069532F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284B0FB" w14:textId="77777777" w:rsidR="00C83E31" w:rsidRPr="0069532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9532F" w14:paraId="75F2581E" w14:textId="77777777" w:rsidTr="002C54CD">
        <w:trPr>
          <w:cantSplit/>
        </w:trPr>
        <w:tc>
          <w:tcPr>
            <w:tcW w:w="220" w:type="dxa"/>
          </w:tcPr>
          <w:p w14:paraId="7AAF5CE6" w14:textId="77777777" w:rsidR="00C83E31" w:rsidRPr="0069532F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48BE58E" w14:textId="77777777" w:rsidR="00C83E31" w:rsidRPr="0069532F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69532F" w14:paraId="7AD28EF4" w14:textId="77777777" w:rsidTr="002C54CD">
        <w:trPr>
          <w:cantSplit/>
        </w:trPr>
        <w:tc>
          <w:tcPr>
            <w:tcW w:w="220" w:type="dxa"/>
          </w:tcPr>
          <w:p w14:paraId="6D2B6770" w14:textId="77777777" w:rsidR="00C83E31" w:rsidRPr="0069532F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52C2D4C" w14:textId="77777777" w:rsidR="00C83E31" w:rsidRPr="0069532F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7AC31861" w14:textId="77777777" w:rsidR="00C83E31" w:rsidRDefault="00C83E31" w:rsidP="00F84EA5">
      <w:pPr>
        <w:pStyle w:val="isonormal"/>
      </w:pPr>
    </w:p>
    <w:p w14:paraId="298B3741" w14:textId="77777777" w:rsidR="00C83E31" w:rsidRDefault="00C83E31" w:rsidP="00F84EA5">
      <w:pPr>
        <w:pStyle w:val="isonormal"/>
        <w:jc w:val="left"/>
      </w:pPr>
    </w:p>
    <w:p w14:paraId="5CD36F62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664FA56" w14:textId="77777777" w:rsidR="00C83E31" w:rsidRPr="00745753" w:rsidRDefault="00C83E31" w:rsidP="00F84EA5">
      <w:pPr>
        <w:pStyle w:val="subcap"/>
      </w:pPr>
      <w:r w:rsidRPr="00745753">
        <w:lastRenderedPageBreak/>
        <w:t>TERRITORY 152</w:t>
      </w:r>
    </w:p>
    <w:p w14:paraId="5AE4991F" w14:textId="77777777" w:rsidR="00C83E31" w:rsidRPr="00745753" w:rsidRDefault="00C83E31" w:rsidP="00F84EA5">
      <w:pPr>
        <w:pStyle w:val="subcap2"/>
      </w:pPr>
      <w:r w:rsidRPr="00745753">
        <w:t>PHYS DAM</w:t>
      </w:r>
    </w:p>
    <w:p w14:paraId="0ED318F9" w14:textId="77777777" w:rsidR="00C83E31" w:rsidRPr="00745753" w:rsidRDefault="00C83E31" w:rsidP="00F84EA5">
      <w:pPr>
        <w:pStyle w:val="isonormal"/>
      </w:pPr>
    </w:p>
    <w:p w14:paraId="5371D2B6" w14:textId="77777777" w:rsidR="00C83E31" w:rsidRPr="00745753" w:rsidRDefault="00C83E31" w:rsidP="00F84EA5">
      <w:pPr>
        <w:pStyle w:val="isonormal"/>
        <w:sectPr w:rsidR="00C83E31" w:rsidRPr="00745753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C83E31" w:rsidRPr="00745753" w14:paraId="27CF4D4A" w14:textId="77777777" w:rsidTr="002C54C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0AD6A2E" w14:textId="77777777" w:rsidR="00C83E31" w:rsidRPr="00745753" w:rsidRDefault="00C83E31" w:rsidP="00F84EA5">
            <w:pPr>
              <w:pStyle w:val="tablehead"/>
              <w:rPr>
                <w:kern w:val="18"/>
              </w:rPr>
            </w:pPr>
            <w:r w:rsidRPr="00745753">
              <w:rPr>
                <w:kern w:val="18"/>
              </w:rPr>
              <w:t>PHYSICAL DAMAGE</w:t>
            </w:r>
            <w:r w:rsidRPr="00745753">
              <w:rPr>
                <w:kern w:val="18"/>
              </w:rPr>
              <w:br/>
              <w:t>Original Cost New Range</w:t>
            </w:r>
            <w:r w:rsidRPr="00745753">
              <w:rPr>
                <w:kern w:val="18"/>
              </w:rPr>
              <w:br/>
              <w:t>$25,000 – 29,999</w:t>
            </w:r>
          </w:p>
        </w:tc>
      </w:tr>
      <w:tr w:rsidR="00C83E31" w:rsidRPr="00745753" w14:paraId="2C60B1A3" w14:textId="77777777" w:rsidTr="002C54C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6D4DCE8" w14:textId="77777777" w:rsidR="00C83E31" w:rsidRPr="00745753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F2BA5FE" w14:textId="77777777" w:rsidR="00C83E31" w:rsidRPr="00745753" w:rsidRDefault="00C83E31" w:rsidP="00F84EA5">
            <w:pPr>
              <w:pStyle w:val="tablehead"/>
              <w:rPr>
                <w:kern w:val="18"/>
              </w:rPr>
            </w:pPr>
            <w:r w:rsidRPr="00745753">
              <w:rPr>
                <w:kern w:val="18"/>
              </w:rPr>
              <w:t>Specified</w:t>
            </w:r>
            <w:r w:rsidRPr="00745753">
              <w:rPr>
                <w:kern w:val="18"/>
              </w:rPr>
              <w:br/>
              <w:t>Causes</w:t>
            </w:r>
            <w:r w:rsidRPr="00745753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88BE8D4" w14:textId="77777777" w:rsidR="00C83E31" w:rsidRPr="00745753" w:rsidRDefault="00C83E31" w:rsidP="00F84EA5">
            <w:pPr>
              <w:pStyle w:val="tablehead"/>
              <w:rPr>
                <w:kern w:val="18"/>
              </w:rPr>
            </w:pPr>
            <w:r w:rsidRPr="00745753">
              <w:rPr>
                <w:kern w:val="18"/>
              </w:rPr>
              <w:br/>
            </w:r>
            <w:r w:rsidRPr="00745753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A6FC18A" w14:textId="77777777" w:rsidR="00C83E31" w:rsidRPr="00745753" w:rsidRDefault="00C83E31" w:rsidP="00F84EA5">
            <w:pPr>
              <w:pStyle w:val="tablehead"/>
              <w:rPr>
                <w:kern w:val="18"/>
              </w:rPr>
            </w:pPr>
            <w:r w:rsidRPr="00745753">
              <w:rPr>
                <w:kern w:val="18"/>
              </w:rPr>
              <w:t>$500</w:t>
            </w:r>
            <w:r w:rsidRPr="00745753">
              <w:rPr>
                <w:kern w:val="18"/>
              </w:rPr>
              <w:br/>
              <w:t>Ded.</w:t>
            </w:r>
            <w:r w:rsidRPr="00745753">
              <w:rPr>
                <w:kern w:val="18"/>
              </w:rPr>
              <w:br/>
              <w:t>Coll.</w:t>
            </w:r>
          </w:p>
        </w:tc>
      </w:tr>
      <w:tr w:rsidR="00C83E31" w:rsidRPr="00745753" w14:paraId="46C4D0E6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48B8047" w14:textId="77777777" w:rsidR="00C83E31" w:rsidRPr="00745753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45753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C83E31" w:rsidRPr="00745753" w14:paraId="11BBB6B7" w14:textId="77777777" w:rsidTr="002C54CD">
        <w:trPr>
          <w:cantSplit/>
        </w:trPr>
        <w:tc>
          <w:tcPr>
            <w:tcW w:w="540" w:type="dxa"/>
            <w:gridSpan w:val="2"/>
          </w:tcPr>
          <w:p w14:paraId="078EEEBC" w14:textId="77777777" w:rsidR="00C83E31" w:rsidRPr="00745753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1695A59" w14:textId="77777777" w:rsidR="00C83E31" w:rsidRPr="00745753" w:rsidRDefault="00C83E31" w:rsidP="00F84EA5">
            <w:pPr>
              <w:pStyle w:val="tabletext11"/>
              <w:rPr>
                <w:b/>
                <w:kern w:val="18"/>
              </w:rPr>
            </w:pPr>
            <w:r w:rsidRPr="00745753">
              <w:rPr>
                <w:b/>
                <w:kern w:val="18"/>
              </w:rPr>
              <w:t>– Local And Intermediate – All Vehicles</w:t>
            </w:r>
          </w:p>
        </w:tc>
      </w:tr>
      <w:tr w:rsidR="00C83E31" w:rsidRPr="00745753" w14:paraId="78E950DA" w14:textId="77777777" w:rsidTr="002C54CD">
        <w:trPr>
          <w:cantSplit/>
        </w:trPr>
        <w:tc>
          <w:tcPr>
            <w:tcW w:w="540" w:type="dxa"/>
            <w:gridSpan w:val="2"/>
          </w:tcPr>
          <w:p w14:paraId="695D4EAA" w14:textId="77777777" w:rsidR="00C83E31" w:rsidRPr="00745753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B9FB4D6" w14:textId="77777777" w:rsidR="00C83E31" w:rsidRPr="00745753" w:rsidRDefault="00C83E31" w:rsidP="00F84EA5">
            <w:pPr>
              <w:pStyle w:val="tabletext11"/>
              <w:rPr>
                <w:b/>
                <w:kern w:val="18"/>
              </w:rPr>
            </w:pPr>
            <w:r w:rsidRPr="00745753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C83E31" w:rsidRPr="00745753" w14:paraId="6228CF8E" w14:textId="77777777" w:rsidTr="002C54CD">
        <w:trPr>
          <w:cantSplit/>
        </w:trPr>
        <w:tc>
          <w:tcPr>
            <w:tcW w:w="4860" w:type="dxa"/>
            <w:gridSpan w:val="3"/>
          </w:tcPr>
          <w:p w14:paraId="29CFB69B" w14:textId="77777777" w:rsidR="00C83E31" w:rsidRPr="00745753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09D1215" w14:textId="77777777" w:rsidR="00C83E31" w:rsidRPr="00745753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45753"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14:paraId="44CB64D4" w14:textId="77777777" w:rsidR="00C83E31" w:rsidRPr="00745753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45753">
              <w:rPr>
                <w:kern w:val="18"/>
              </w:rPr>
              <w:t>$    79</w:t>
            </w:r>
          </w:p>
        </w:tc>
        <w:tc>
          <w:tcPr>
            <w:tcW w:w="1500" w:type="dxa"/>
          </w:tcPr>
          <w:p w14:paraId="49E7F181" w14:textId="77777777" w:rsidR="00C83E31" w:rsidRPr="00745753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45753">
              <w:rPr>
                <w:kern w:val="18"/>
              </w:rPr>
              <w:t>$   238</w:t>
            </w:r>
          </w:p>
        </w:tc>
      </w:tr>
      <w:tr w:rsidR="00C83E31" w:rsidRPr="00745753" w14:paraId="30936E3B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2AF77CA" w14:textId="77777777" w:rsidR="00C83E31" w:rsidRPr="00745753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45753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C83E31" w:rsidRPr="00745753" w14:paraId="5A6E1FCB" w14:textId="77777777" w:rsidTr="002C54CD">
        <w:trPr>
          <w:cantSplit/>
        </w:trPr>
        <w:tc>
          <w:tcPr>
            <w:tcW w:w="4860" w:type="dxa"/>
            <w:gridSpan w:val="3"/>
          </w:tcPr>
          <w:p w14:paraId="22F88BDA" w14:textId="77777777" w:rsidR="00C83E31" w:rsidRPr="00745753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419E970" w14:textId="77777777" w:rsidR="00C83E31" w:rsidRPr="00745753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11D2CDA" w14:textId="77777777" w:rsidR="00C83E31" w:rsidRPr="00745753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4E85C1" w14:textId="77777777" w:rsidR="00C83E31" w:rsidRPr="00745753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745753" w14:paraId="5B1D3BEE" w14:textId="77777777" w:rsidTr="002C54CD">
        <w:trPr>
          <w:cantSplit/>
        </w:trPr>
        <w:tc>
          <w:tcPr>
            <w:tcW w:w="4860" w:type="dxa"/>
            <w:gridSpan w:val="3"/>
          </w:tcPr>
          <w:p w14:paraId="4DC6910D" w14:textId="77777777" w:rsidR="00C83E31" w:rsidRPr="00745753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5B7858D" w14:textId="77777777" w:rsidR="00C83E31" w:rsidRPr="00745753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45753">
              <w:rPr>
                <w:kern w:val="18"/>
              </w:rPr>
              <w:t>$    98</w:t>
            </w:r>
          </w:p>
        </w:tc>
        <w:tc>
          <w:tcPr>
            <w:tcW w:w="1500" w:type="dxa"/>
          </w:tcPr>
          <w:p w14:paraId="7C8B464A" w14:textId="77777777" w:rsidR="00C83E31" w:rsidRPr="00745753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45753">
              <w:rPr>
                <w:kern w:val="18"/>
              </w:rPr>
              <w:t>$   124</w:t>
            </w:r>
          </w:p>
        </w:tc>
        <w:tc>
          <w:tcPr>
            <w:tcW w:w="1500" w:type="dxa"/>
          </w:tcPr>
          <w:p w14:paraId="06147D72" w14:textId="77777777" w:rsidR="00C83E31" w:rsidRPr="00745753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45753">
              <w:rPr>
                <w:kern w:val="18"/>
              </w:rPr>
              <w:t>$   259</w:t>
            </w:r>
          </w:p>
        </w:tc>
      </w:tr>
      <w:tr w:rsidR="00C83E31" w:rsidRPr="00745753" w14:paraId="538D7A3D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B90F82C" w14:textId="77777777" w:rsidR="00C83E31" w:rsidRPr="00745753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45753" w14:paraId="48ED8149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5975039" w14:textId="77777777" w:rsidR="00C83E31" w:rsidRPr="00745753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45753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C83E31" w:rsidRPr="00745753" w14:paraId="04358EB3" w14:textId="77777777" w:rsidTr="002C54CD">
        <w:trPr>
          <w:cantSplit/>
        </w:trPr>
        <w:tc>
          <w:tcPr>
            <w:tcW w:w="540" w:type="dxa"/>
            <w:gridSpan w:val="2"/>
          </w:tcPr>
          <w:p w14:paraId="5A859A9F" w14:textId="77777777" w:rsidR="00C83E31" w:rsidRPr="00745753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2899C14" w14:textId="77777777" w:rsidR="00C83E31" w:rsidRPr="00745753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45753">
              <w:rPr>
                <w:b/>
                <w:caps/>
                <w:kern w:val="18"/>
              </w:rPr>
              <w:t>– taxicabs and limousines</w:t>
            </w:r>
          </w:p>
        </w:tc>
      </w:tr>
      <w:tr w:rsidR="00C83E31" w:rsidRPr="00745753" w14:paraId="17237707" w14:textId="77777777" w:rsidTr="002C54CD">
        <w:trPr>
          <w:cantSplit/>
        </w:trPr>
        <w:tc>
          <w:tcPr>
            <w:tcW w:w="4860" w:type="dxa"/>
            <w:gridSpan w:val="3"/>
          </w:tcPr>
          <w:p w14:paraId="15B01DEE" w14:textId="77777777" w:rsidR="00C83E31" w:rsidRPr="00745753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078F015" w14:textId="77777777" w:rsidR="00C83E31" w:rsidRPr="00745753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45753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5A9F0715" w14:textId="77777777" w:rsidR="00C83E31" w:rsidRPr="00745753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45753">
              <w:rPr>
                <w:kern w:val="18"/>
              </w:rPr>
              <w:t>$   120</w:t>
            </w:r>
          </w:p>
        </w:tc>
        <w:tc>
          <w:tcPr>
            <w:tcW w:w="1500" w:type="dxa"/>
          </w:tcPr>
          <w:p w14:paraId="21DF85F9" w14:textId="77777777" w:rsidR="00C83E31" w:rsidRPr="00745753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45753">
              <w:rPr>
                <w:kern w:val="18"/>
              </w:rPr>
              <w:t>$   536</w:t>
            </w:r>
          </w:p>
        </w:tc>
      </w:tr>
      <w:tr w:rsidR="00C83E31" w:rsidRPr="00745753" w14:paraId="75D82886" w14:textId="77777777" w:rsidTr="002C54CD">
        <w:trPr>
          <w:cantSplit/>
        </w:trPr>
        <w:tc>
          <w:tcPr>
            <w:tcW w:w="540" w:type="dxa"/>
            <w:gridSpan w:val="2"/>
          </w:tcPr>
          <w:p w14:paraId="469A0BA7" w14:textId="77777777" w:rsidR="00C83E31" w:rsidRPr="00745753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EBDE3C8" w14:textId="77777777" w:rsidR="00C83E31" w:rsidRPr="00745753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45753">
              <w:rPr>
                <w:b/>
                <w:caps/>
                <w:kern w:val="18"/>
              </w:rPr>
              <w:t>– SCHOOL AND CHURCH BUSES</w:t>
            </w:r>
          </w:p>
        </w:tc>
      </w:tr>
      <w:tr w:rsidR="00C83E31" w:rsidRPr="00745753" w14:paraId="1870B184" w14:textId="77777777" w:rsidTr="002C54CD">
        <w:trPr>
          <w:cantSplit/>
        </w:trPr>
        <w:tc>
          <w:tcPr>
            <w:tcW w:w="4860" w:type="dxa"/>
            <w:gridSpan w:val="3"/>
          </w:tcPr>
          <w:p w14:paraId="009797B7" w14:textId="77777777" w:rsidR="00C83E31" w:rsidRPr="00745753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2A404D9" w14:textId="77777777" w:rsidR="00C83E31" w:rsidRPr="00745753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45753">
              <w:rPr>
                <w:kern w:val="18"/>
              </w:rPr>
              <w:t>$    42</w:t>
            </w:r>
          </w:p>
        </w:tc>
        <w:tc>
          <w:tcPr>
            <w:tcW w:w="1500" w:type="dxa"/>
          </w:tcPr>
          <w:p w14:paraId="795AC99A" w14:textId="77777777" w:rsidR="00C83E31" w:rsidRPr="00745753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45753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2AF51D45" w14:textId="77777777" w:rsidR="00C83E31" w:rsidRPr="00745753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45753">
              <w:rPr>
                <w:kern w:val="18"/>
              </w:rPr>
              <w:t>$   150</w:t>
            </w:r>
          </w:p>
        </w:tc>
      </w:tr>
      <w:tr w:rsidR="00C83E31" w:rsidRPr="00745753" w14:paraId="0A73066D" w14:textId="77777777" w:rsidTr="002C54CD">
        <w:trPr>
          <w:cantSplit/>
        </w:trPr>
        <w:tc>
          <w:tcPr>
            <w:tcW w:w="540" w:type="dxa"/>
            <w:gridSpan w:val="2"/>
          </w:tcPr>
          <w:p w14:paraId="3656D970" w14:textId="77777777" w:rsidR="00C83E31" w:rsidRPr="00745753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CE07847" w14:textId="77777777" w:rsidR="00C83E31" w:rsidRPr="00745753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45753">
              <w:rPr>
                <w:b/>
                <w:caps/>
                <w:kern w:val="18"/>
              </w:rPr>
              <w:t>– OTHER BUSES</w:t>
            </w:r>
          </w:p>
        </w:tc>
      </w:tr>
      <w:tr w:rsidR="00C83E31" w:rsidRPr="00745753" w14:paraId="575BB9C1" w14:textId="77777777" w:rsidTr="002C54CD">
        <w:trPr>
          <w:cantSplit/>
        </w:trPr>
        <w:tc>
          <w:tcPr>
            <w:tcW w:w="4860" w:type="dxa"/>
            <w:gridSpan w:val="3"/>
          </w:tcPr>
          <w:p w14:paraId="79CA33C6" w14:textId="77777777" w:rsidR="00C83E31" w:rsidRPr="00745753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D312B43" w14:textId="77777777" w:rsidR="00C83E31" w:rsidRPr="00745753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45753">
              <w:rPr>
                <w:kern w:val="18"/>
              </w:rPr>
              <w:t>$    42</w:t>
            </w:r>
          </w:p>
        </w:tc>
        <w:tc>
          <w:tcPr>
            <w:tcW w:w="1500" w:type="dxa"/>
          </w:tcPr>
          <w:p w14:paraId="42559EC1" w14:textId="77777777" w:rsidR="00C83E31" w:rsidRPr="00745753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45753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69B81DCA" w14:textId="77777777" w:rsidR="00C83E31" w:rsidRPr="00745753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45753">
              <w:rPr>
                <w:kern w:val="18"/>
              </w:rPr>
              <w:t>$   150</w:t>
            </w:r>
          </w:p>
        </w:tc>
      </w:tr>
      <w:tr w:rsidR="00C83E31" w:rsidRPr="00745753" w14:paraId="7D205C3B" w14:textId="77777777" w:rsidTr="002C54CD">
        <w:trPr>
          <w:cantSplit/>
        </w:trPr>
        <w:tc>
          <w:tcPr>
            <w:tcW w:w="540" w:type="dxa"/>
            <w:gridSpan w:val="2"/>
          </w:tcPr>
          <w:p w14:paraId="74F2061D" w14:textId="77777777" w:rsidR="00C83E31" w:rsidRPr="00745753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3E1810C" w14:textId="77777777" w:rsidR="00C83E31" w:rsidRPr="00745753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745753">
              <w:rPr>
                <w:b/>
                <w:caps/>
                <w:kern w:val="18"/>
              </w:rPr>
              <w:t>– VAN POOLS</w:t>
            </w:r>
          </w:p>
        </w:tc>
      </w:tr>
      <w:tr w:rsidR="00C83E31" w:rsidRPr="00745753" w14:paraId="2B5F5805" w14:textId="77777777" w:rsidTr="002C54CD">
        <w:trPr>
          <w:cantSplit/>
        </w:trPr>
        <w:tc>
          <w:tcPr>
            <w:tcW w:w="4860" w:type="dxa"/>
            <w:gridSpan w:val="3"/>
          </w:tcPr>
          <w:p w14:paraId="5D7F5072" w14:textId="77777777" w:rsidR="00C83E31" w:rsidRPr="00745753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83E1FEB" w14:textId="77777777" w:rsidR="00C83E31" w:rsidRPr="00745753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45753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025B79E7" w14:textId="77777777" w:rsidR="00C83E31" w:rsidRPr="00745753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45753">
              <w:rPr>
                <w:kern w:val="18"/>
              </w:rPr>
              <w:t>$   120</w:t>
            </w:r>
          </w:p>
        </w:tc>
        <w:tc>
          <w:tcPr>
            <w:tcW w:w="1500" w:type="dxa"/>
          </w:tcPr>
          <w:p w14:paraId="0A604C64" w14:textId="77777777" w:rsidR="00C83E31" w:rsidRPr="00745753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745753">
              <w:rPr>
                <w:kern w:val="18"/>
              </w:rPr>
              <w:t>$   536</w:t>
            </w:r>
          </w:p>
        </w:tc>
      </w:tr>
      <w:tr w:rsidR="00C83E31" w:rsidRPr="00745753" w14:paraId="0D97B01F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3C0916D" w14:textId="77777777" w:rsidR="00C83E31" w:rsidRPr="00745753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45753" w14:paraId="7BADA67B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F4C42DC" w14:textId="77777777" w:rsidR="00C83E31" w:rsidRPr="00745753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45753" w14:paraId="74B20156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4FD8B9DA" w14:textId="77777777" w:rsidR="00C83E31" w:rsidRPr="00745753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74575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85EB77D" w14:textId="77777777" w:rsidR="00C83E31" w:rsidRPr="00745753" w:rsidRDefault="00C83E31" w:rsidP="00F84EA5">
            <w:pPr>
              <w:pStyle w:val="tabletext11"/>
              <w:rPr>
                <w:kern w:val="18"/>
              </w:rPr>
            </w:pPr>
            <w:r w:rsidRPr="00745753">
              <w:rPr>
                <w:kern w:val="18"/>
              </w:rPr>
              <w:t xml:space="preserve">For Other Than Zone-rated Trucks, Tractors and Trailers Classifications, refer to Rule </w:t>
            </w:r>
            <w:r w:rsidRPr="00745753">
              <w:rPr>
                <w:rStyle w:val="rulelink"/>
              </w:rPr>
              <w:t>222.</w:t>
            </w:r>
            <w:r w:rsidRPr="00745753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745753" w14:paraId="0ECA1473" w14:textId="77777777" w:rsidTr="002C54CD">
        <w:trPr>
          <w:cantSplit/>
        </w:trPr>
        <w:tc>
          <w:tcPr>
            <w:tcW w:w="220" w:type="dxa"/>
          </w:tcPr>
          <w:p w14:paraId="6BEA32A8" w14:textId="77777777" w:rsidR="00C83E31" w:rsidRPr="00745753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74575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2A63EF6" w14:textId="77777777" w:rsidR="00C83E31" w:rsidRPr="00745753" w:rsidRDefault="00C83E31" w:rsidP="00F84EA5">
            <w:pPr>
              <w:pStyle w:val="tabletext11"/>
              <w:rPr>
                <w:kern w:val="18"/>
              </w:rPr>
            </w:pPr>
            <w:r w:rsidRPr="00745753">
              <w:rPr>
                <w:kern w:val="18"/>
              </w:rPr>
              <w:t xml:space="preserve">For Private Passenger Types Classifications, refer to Rule </w:t>
            </w:r>
            <w:r w:rsidRPr="00745753">
              <w:rPr>
                <w:rStyle w:val="rulelink"/>
              </w:rPr>
              <w:t>232.</w:t>
            </w:r>
            <w:r w:rsidRPr="00745753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745753" w14:paraId="0C766769" w14:textId="77777777" w:rsidTr="002C54CD">
        <w:trPr>
          <w:cantSplit/>
        </w:trPr>
        <w:tc>
          <w:tcPr>
            <w:tcW w:w="220" w:type="dxa"/>
          </w:tcPr>
          <w:p w14:paraId="797F3247" w14:textId="77777777" w:rsidR="00C83E31" w:rsidRPr="00745753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74575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FB8B7F8" w14:textId="77777777" w:rsidR="00C83E31" w:rsidRPr="00745753" w:rsidRDefault="00C83E31" w:rsidP="00F84EA5">
            <w:pPr>
              <w:pStyle w:val="tabletext11"/>
              <w:rPr>
                <w:kern w:val="18"/>
              </w:rPr>
            </w:pPr>
            <w:r w:rsidRPr="00745753">
              <w:rPr>
                <w:kern w:val="18"/>
              </w:rPr>
              <w:t xml:space="preserve">For Other Than Zone-rated Publics Autos, refer to Rule </w:t>
            </w:r>
            <w:r w:rsidRPr="00745753">
              <w:rPr>
                <w:rStyle w:val="rulelink"/>
              </w:rPr>
              <w:t>239.</w:t>
            </w:r>
            <w:r w:rsidRPr="00745753">
              <w:rPr>
                <w:rStyle w:val="rulelink"/>
                <w:b w:val="0"/>
              </w:rPr>
              <w:t xml:space="preserve"> for premium development</w:t>
            </w:r>
            <w:r w:rsidRPr="00745753">
              <w:rPr>
                <w:rStyle w:val="rulelink"/>
              </w:rPr>
              <w:t>.</w:t>
            </w:r>
          </w:p>
        </w:tc>
      </w:tr>
      <w:tr w:rsidR="00C83E31" w:rsidRPr="00745753" w14:paraId="6F0B0E99" w14:textId="77777777" w:rsidTr="002C54CD">
        <w:trPr>
          <w:cantSplit/>
        </w:trPr>
        <w:tc>
          <w:tcPr>
            <w:tcW w:w="220" w:type="dxa"/>
          </w:tcPr>
          <w:p w14:paraId="3569D11B" w14:textId="77777777" w:rsidR="00C83E31" w:rsidRPr="00745753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74575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787C7DC" w14:textId="77777777" w:rsidR="00C83E31" w:rsidRPr="00745753" w:rsidRDefault="00C83E31" w:rsidP="00F84EA5">
            <w:pPr>
              <w:pStyle w:val="tabletext11"/>
              <w:rPr>
                <w:kern w:val="18"/>
              </w:rPr>
            </w:pPr>
            <w:r w:rsidRPr="00745753">
              <w:rPr>
                <w:kern w:val="18"/>
              </w:rPr>
              <w:t xml:space="preserve">For Deductible factors, refer to Rule </w:t>
            </w:r>
            <w:r w:rsidRPr="00745753">
              <w:rPr>
                <w:rStyle w:val="rulelink"/>
              </w:rPr>
              <w:t>298.</w:t>
            </w:r>
          </w:p>
        </w:tc>
      </w:tr>
      <w:tr w:rsidR="00C83E31" w:rsidRPr="00745753" w14:paraId="1941CCF6" w14:textId="77777777" w:rsidTr="002C54CD">
        <w:trPr>
          <w:cantSplit/>
        </w:trPr>
        <w:tc>
          <w:tcPr>
            <w:tcW w:w="220" w:type="dxa"/>
          </w:tcPr>
          <w:p w14:paraId="163BEEF5" w14:textId="77777777" w:rsidR="00C83E31" w:rsidRPr="00745753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74575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44AEBB9" w14:textId="77777777" w:rsidR="00C83E31" w:rsidRPr="00745753" w:rsidRDefault="00C83E31" w:rsidP="00F84EA5">
            <w:pPr>
              <w:pStyle w:val="tabletext11"/>
              <w:rPr>
                <w:kern w:val="18"/>
              </w:rPr>
            </w:pPr>
            <w:r w:rsidRPr="00745753">
              <w:rPr>
                <w:kern w:val="18"/>
              </w:rPr>
              <w:t xml:space="preserve">For Vehicle Value factors, refer to Rule </w:t>
            </w:r>
            <w:r w:rsidRPr="00745753">
              <w:rPr>
                <w:rStyle w:val="rulelink"/>
              </w:rPr>
              <w:t>301.</w:t>
            </w:r>
          </w:p>
        </w:tc>
      </w:tr>
      <w:tr w:rsidR="00C83E31" w:rsidRPr="00745753" w14:paraId="08E54178" w14:textId="77777777" w:rsidTr="002C54CD">
        <w:trPr>
          <w:cantSplit/>
        </w:trPr>
        <w:tc>
          <w:tcPr>
            <w:tcW w:w="220" w:type="dxa"/>
          </w:tcPr>
          <w:p w14:paraId="0C60A80D" w14:textId="77777777" w:rsidR="00C83E31" w:rsidRPr="00745753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31BB46A" w14:textId="77777777" w:rsidR="00C83E31" w:rsidRPr="00745753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45753" w14:paraId="795048D9" w14:textId="77777777" w:rsidTr="002C54CD">
        <w:trPr>
          <w:cantSplit/>
        </w:trPr>
        <w:tc>
          <w:tcPr>
            <w:tcW w:w="220" w:type="dxa"/>
          </w:tcPr>
          <w:p w14:paraId="5E0D4EEA" w14:textId="77777777" w:rsidR="00C83E31" w:rsidRPr="00745753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F995B4C" w14:textId="77777777" w:rsidR="00C83E31" w:rsidRPr="00745753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45753" w14:paraId="38F847DB" w14:textId="77777777" w:rsidTr="002C54CD">
        <w:trPr>
          <w:cantSplit/>
        </w:trPr>
        <w:tc>
          <w:tcPr>
            <w:tcW w:w="220" w:type="dxa"/>
          </w:tcPr>
          <w:p w14:paraId="1807AFA9" w14:textId="77777777" w:rsidR="00C83E31" w:rsidRPr="00745753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9EA9F90" w14:textId="77777777" w:rsidR="00C83E31" w:rsidRPr="00745753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45753" w14:paraId="74716A94" w14:textId="77777777" w:rsidTr="002C54CD">
        <w:trPr>
          <w:cantSplit/>
        </w:trPr>
        <w:tc>
          <w:tcPr>
            <w:tcW w:w="220" w:type="dxa"/>
          </w:tcPr>
          <w:p w14:paraId="27E96FCE" w14:textId="77777777" w:rsidR="00C83E31" w:rsidRPr="00745753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173041C" w14:textId="77777777" w:rsidR="00C83E31" w:rsidRPr="00745753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45753" w14:paraId="3F9E79AB" w14:textId="77777777" w:rsidTr="002C54CD">
        <w:trPr>
          <w:cantSplit/>
        </w:trPr>
        <w:tc>
          <w:tcPr>
            <w:tcW w:w="220" w:type="dxa"/>
          </w:tcPr>
          <w:p w14:paraId="3E12A9C0" w14:textId="77777777" w:rsidR="00C83E31" w:rsidRPr="00745753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D06F97F" w14:textId="77777777" w:rsidR="00C83E31" w:rsidRPr="00745753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45753" w14:paraId="03D82026" w14:textId="77777777" w:rsidTr="002C54CD">
        <w:trPr>
          <w:cantSplit/>
        </w:trPr>
        <w:tc>
          <w:tcPr>
            <w:tcW w:w="220" w:type="dxa"/>
          </w:tcPr>
          <w:p w14:paraId="3DAE6AC4" w14:textId="77777777" w:rsidR="00C83E31" w:rsidRPr="00745753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742AC47" w14:textId="77777777" w:rsidR="00C83E31" w:rsidRPr="00745753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45753" w14:paraId="1C2AB3FD" w14:textId="77777777" w:rsidTr="002C54CD">
        <w:trPr>
          <w:cantSplit/>
        </w:trPr>
        <w:tc>
          <w:tcPr>
            <w:tcW w:w="220" w:type="dxa"/>
          </w:tcPr>
          <w:p w14:paraId="15560B0E" w14:textId="77777777" w:rsidR="00C83E31" w:rsidRPr="00745753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0F2C2DF" w14:textId="77777777" w:rsidR="00C83E31" w:rsidRPr="00745753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45753" w14:paraId="6F91D874" w14:textId="77777777" w:rsidTr="002C54CD">
        <w:trPr>
          <w:cantSplit/>
        </w:trPr>
        <w:tc>
          <w:tcPr>
            <w:tcW w:w="220" w:type="dxa"/>
          </w:tcPr>
          <w:p w14:paraId="2D47B59F" w14:textId="77777777" w:rsidR="00C83E31" w:rsidRPr="00745753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30F5DE5" w14:textId="77777777" w:rsidR="00C83E31" w:rsidRPr="00745753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45753" w14:paraId="4F97B4E1" w14:textId="77777777" w:rsidTr="002C54CD">
        <w:trPr>
          <w:cantSplit/>
        </w:trPr>
        <w:tc>
          <w:tcPr>
            <w:tcW w:w="220" w:type="dxa"/>
          </w:tcPr>
          <w:p w14:paraId="4929D82B" w14:textId="77777777" w:rsidR="00C83E31" w:rsidRPr="00745753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556D78A" w14:textId="77777777" w:rsidR="00C83E31" w:rsidRPr="00745753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745753" w14:paraId="6EEFD2EC" w14:textId="77777777" w:rsidTr="002C54CD">
        <w:trPr>
          <w:cantSplit/>
        </w:trPr>
        <w:tc>
          <w:tcPr>
            <w:tcW w:w="220" w:type="dxa"/>
          </w:tcPr>
          <w:p w14:paraId="0A02FD39" w14:textId="77777777" w:rsidR="00C83E31" w:rsidRPr="00745753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FB9333F" w14:textId="77777777" w:rsidR="00C83E31" w:rsidRPr="00745753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017B9C2D" w14:textId="77777777" w:rsidR="00C83E31" w:rsidRDefault="00C83E31" w:rsidP="00F84EA5">
      <w:pPr>
        <w:pStyle w:val="isonormal"/>
      </w:pPr>
    </w:p>
    <w:p w14:paraId="7E23284F" w14:textId="77777777" w:rsidR="00C83E31" w:rsidRDefault="00C83E31" w:rsidP="00F84EA5">
      <w:pPr>
        <w:pStyle w:val="isonormal"/>
        <w:jc w:val="left"/>
      </w:pPr>
    </w:p>
    <w:p w14:paraId="25CE6739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A5AB2C5" w14:textId="77777777" w:rsidR="00C83E31" w:rsidRPr="00CC1EA6" w:rsidRDefault="00C83E31" w:rsidP="00F84EA5">
      <w:pPr>
        <w:pStyle w:val="subcap"/>
      </w:pPr>
      <w:r w:rsidRPr="00CC1EA6">
        <w:lastRenderedPageBreak/>
        <w:t>TERRITORY 153</w:t>
      </w:r>
    </w:p>
    <w:p w14:paraId="04893132" w14:textId="77777777" w:rsidR="00C83E31" w:rsidRPr="00CC1EA6" w:rsidRDefault="00C83E31" w:rsidP="00F84EA5">
      <w:pPr>
        <w:pStyle w:val="subcap2"/>
      </w:pPr>
      <w:r w:rsidRPr="00CC1EA6">
        <w:t>PHYS DAM</w:t>
      </w:r>
    </w:p>
    <w:p w14:paraId="1E3107EF" w14:textId="77777777" w:rsidR="00C83E31" w:rsidRPr="00CC1EA6" w:rsidRDefault="00C83E31" w:rsidP="00F84EA5">
      <w:pPr>
        <w:pStyle w:val="isonormal"/>
      </w:pPr>
    </w:p>
    <w:p w14:paraId="5A0A1B36" w14:textId="77777777" w:rsidR="00C83E31" w:rsidRPr="00CC1EA6" w:rsidRDefault="00C83E31" w:rsidP="00F84EA5">
      <w:pPr>
        <w:pStyle w:val="isonormal"/>
        <w:sectPr w:rsidR="00C83E31" w:rsidRPr="00CC1EA6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C83E31" w:rsidRPr="00CC1EA6" w14:paraId="5E352DF2" w14:textId="77777777" w:rsidTr="002C54C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0C2DA15" w14:textId="77777777" w:rsidR="00C83E31" w:rsidRPr="00CC1EA6" w:rsidRDefault="00C83E31" w:rsidP="00F84EA5">
            <w:pPr>
              <w:pStyle w:val="tablehead"/>
              <w:rPr>
                <w:kern w:val="18"/>
              </w:rPr>
            </w:pPr>
            <w:r w:rsidRPr="00CC1EA6">
              <w:rPr>
                <w:kern w:val="18"/>
              </w:rPr>
              <w:t>PHYSICAL DAMAGE</w:t>
            </w:r>
            <w:r w:rsidRPr="00CC1EA6">
              <w:rPr>
                <w:kern w:val="18"/>
              </w:rPr>
              <w:br/>
              <w:t>Original Cost New Range</w:t>
            </w:r>
            <w:r w:rsidRPr="00CC1EA6">
              <w:rPr>
                <w:kern w:val="18"/>
              </w:rPr>
              <w:br/>
              <w:t>$25,000 – 29,999</w:t>
            </w:r>
          </w:p>
        </w:tc>
      </w:tr>
      <w:tr w:rsidR="00C83E31" w:rsidRPr="00CC1EA6" w14:paraId="71B8987E" w14:textId="77777777" w:rsidTr="002C54C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9308058" w14:textId="77777777" w:rsidR="00C83E31" w:rsidRPr="00CC1EA6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4B88B3C" w14:textId="77777777" w:rsidR="00C83E31" w:rsidRPr="00CC1EA6" w:rsidRDefault="00C83E31" w:rsidP="00F84EA5">
            <w:pPr>
              <w:pStyle w:val="tablehead"/>
              <w:rPr>
                <w:kern w:val="18"/>
              </w:rPr>
            </w:pPr>
            <w:r w:rsidRPr="00CC1EA6">
              <w:rPr>
                <w:kern w:val="18"/>
              </w:rPr>
              <w:t>Specified</w:t>
            </w:r>
            <w:r w:rsidRPr="00CC1EA6">
              <w:rPr>
                <w:kern w:val="18"/>
              </w:rPr>
              <w:br/>
              <w:t>Causes</w:t>
            </w:r>
            <w:r w:rsidRPr="00CC1EA6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6C2396B" w14:textId="77777777" w:rsidR="00C83E31" w:rsidRPr="00CC1EA6" w:rsidRDefault="00C83E31" w:rsidP="00F84EA5">
            <w:pPr>
              <w:pStyle w:val="tablehead"/>
              <w:rPr>
                <w:kern w:val="18"/>
              </w:rPr>
            </w:pPr>
            <w:r w:rsidRPr="00CC1EA6">
              <w:rPr>
                <w:kern w:val="18"/>
              </w:rPr>
              <w:br/>
            </w:r>
            <w:r w:rsidRPr="00CC1EA6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4216F52" w14:textId="77777777" w:rsidR="00C83E31" w:rsidRPr="00CC1EA6" w:rsidRDefault="00C83E31" w:rsidP="00F84EA5">
            <w:pPr>
              <w:pStyle w:val="tablehead"/>
              <w:rPr>
                <w:kern w:val="18"/>
              </w:rPr>
            </w:pPr>
            <w:r w:rsidRPr="00CC1EA6">
              <w:rPr>
                <w:kern w:val="18"/>
              </w:rPr>
              <w:t>$500</w:t>
            </w:r>
            <w:r w:rsidRPr="00CC1EA6">
              <w:rPr>
                <w:kern w:val="18"/>
              </w:rPr>
              <w:br/>
              <w:t>Ded.</w:t>
            </w:r>
            <w:r w:rsidRPr="00CC1EA6">
              <w:rPr>
                <w:kern w:val="18"/>
              </w:rPr>
              <w:br/>
              <w:t>Coll.</w:t>
            </w:r>
          </w:p>
        </w:tc>
      </w:tr>
      <w:tr w:rsidR="00C83E31" w:rsidRPr="00CC1EA6" w14:paraId="2AB08504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1BF15B4" w14:textId="77777777" w:rsidR="00C83E31" w:rsidRPr="00CC1EA6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CC1EA6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C83E31" w:rsidRPr="00CC1EA6" w14:paraId="79D4C62B" w14:textId="77777777" w:rsidTr="002C54CD">
        <w:trPr>
          <w:cantSplit/>
        </w:trPr>
        <w:tc>
          <w:tcPr>
            <w:tcW w:w="540" w:type="dxa"/>
            <w:gridSpan w:val="2"/>
          </w:tcPr>
          <w:p w14:paraId="50EBB023" w14:textId="77777777" w:rsidR="00C83E31" w:rsidRPr="00CC1EA6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CD105B4" w14:textId="77777777" w:rsidR="00C83E31" w:rsidRPr="00CC1EA6" w:rsidRDefault="00C83E31" w:rsidP="00F84EA5">
            <w:pPr>
              <w:pStyle w:val="tabletext11"/>
              <w:rPr>
                <w:b/>
                <w:kern w:val="18"/>
              </w:rPr>
            </w:pPr>
            <w:r w:rsidRPr="00CC1EA6">
              <w:rPr>
                <w:b/>
                <w:kern w:val="18"/>
              </w:rPr>
              <w:t>– Local And Intermediate – All Vehicles</w:t>
            </w:r>
          </w:p>
        </w:tc>
      </w:tr>
      <w:tr w:rsidR="00C83E31" w:rsidRPr="00CC1EA6" w14:paraId="4E50548D" w14:textId="77777777" w:rsidTr="002C54CD">
        <w:trPr>
          <w:cantSplit/>
        </w:trPr>
        <w:tc>
          <w:tcPr>
            <w:tcW w:w="540" w:type="dxa"/>
            <w:gridSpan w:val="2"/>
          </w:tcPr>
          <w:p w14:paraId="72C36285" w14:textId="77777777" w:rsidR="00C83E31" w:rsidRPr="00CC1EA6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CA76EBE" w14:textId="77777777" w:rsidR="00C83E31" w:rsidRPr="00CC1EA6" w:rsidRDefault="00C83E31" w:rsidP="00F84EA5">
            <w:pPr>
              <w:pStyle w:val="tabletext11"/>
              <w:rPr>
                <w:b/>
                <w:kern w:val="18"/>
              </w:rPr>
            </w:pPr>
            <w:r w:rsidRPr="00CC1EA6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C83E31" w:rsidRPr="00CC1EA6" w14:paraId="0301C4C6" w14:textId="77777777" w:rsidTr="002C54CD">
        <w:trPr>
          <w:cantSplit/>
        </w:trPr>
        <w:tc>
          <w:tcPr>
            <w:tcW w:w="4860" w:type="dxa"/>
            <w:gridSpan w:val="3"/>
          </w:tcPr>
          <w:p w14:paraId="7AC883C7" w14:textId="77777777" w:rsidR="00C83E31" w:rsidRPr="00CC1EA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9747255" w14:textId="77777777" w:rsidR="00C83E31" w:rsidRPr="00CC1E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C1EA6">
              <w:rPr>
                <w:kern w:val="18"/>
              </w:rPr>
              <w:t>$    58</w:t>
            </w:r>
          </w:p>
        </w:tc>
        <w:tc>
          <w:tcPr>
            <w:tcW w:w="1500" w:type="dxa"/>
          </w:tcPr>
          <w:p w14:paraId="03532FA1" w14:textId="77777777" w:rsidR="00C83E31" w:rsidRPr="00CC1E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C1EA6"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14:paraId="2956D3A2" w14:textId="77777777" w:rsidR="00C83E31" w:rsidRPr="00CC1E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C1EA6">
              <w:rPr>
                <w:kern w:val="18"/>
              </w:rPr>
              <w:t>$   231</w:t>
            </w:r>
          </w:p>
        </w:tc>
      </w:tr>
      <w:tr w:rsidR="00C83E31" w:rsidRPr="00CC1EA6" w14:paraId="2B6F5A69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5E69F04" w14:textId="77777777" w:rsidR="00C83E31" w:rsidRPr="00CC1EA6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CC1EA6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C83E31" w:rsidRPr="00CC1EA6" w14:paraId="74968B9F" w14:textId="77777777" w:rsidTr="002C54CD">
        <w:trPr>
          <w:cantSplit/>
        </w:trPr>
        <w:tc>
          <w:tcPr>
            <w:tcW w:w="4860" w:type="dxa"/>
            <w:gridSpan w:val="3"/>
          </w:tcPr>
          <w:p w14:paraId="69EC4595" w14:textId="77777777" w:rsidR="00C83E31" w:rsidRPr="00CC1EA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36645C" w14:textId="77777777" w:rsidR="00C83E31" w:rsidRPr="00CC1EA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9B4E13B" w14:textId="77777777" w:rsidR="00C83E31" w:rsidRPr="00CC1EA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B317D09" w14:textId="77777777" w:rsidR="00C83E31" w:rsidRPr="00CC1EA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CC1EA6" w14:paraId="6D2E2BFD" w14:textId="77777777" w:rsidTr="002C54CD">
        <w:trPr>
          <w:cantSplit/>
        </w:trPr>
        <w:tc>
          <w:tcPr>
            <w:tcW w:w="4860" w:type="dxa"/>
            <w:gridSpan w:val="3"/>
          </w:tcPr>
          <w:p w14:paraId="4E774C4B" w14:textId="77777777" w:rsidR="00C83E31" w:rsidRPr="00CC1EA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1B6CB10" w14:textId="77777777" w:rsidR="00C83E31" w:rsidRPr="00CC1E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C1EA6"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14:paraId="6C98FB47" w14:textId="77777777" w:rsidR="00C83E31" w:rsidRPr="00CC1E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C1EA6"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14:paraId="43ECC429" w14:textId="77777777" w:rsidR="00C83E31" w:rsidRPr="00CC1E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C1EA6">
              <w:rPr>
                <w:kern w:val="18"/>
              </w:rPr>
              <w:t>$   301</w:t>
            </w:r>
          </w:p>
        </w:tc>
      </w:tr>
      <w:tr w:rsidR="00C83E31" w:rsidRPr="00CC1EA6" w14:paraId="6C11F452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F5A739C" w14:textId="77777777" w:rsidR="00C83E31" w:rsidRPr="00CC1EA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C1EA6" w14:paraId="5A69A71F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7D6E707" w14:textId="77777777" w:rsidR="00C83E31" w:rsidRPr="00CC1EA6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CC1EA6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C83E31" w:rsidRPr="00CC1EA6" w14:paraId="2D783028" w14:textId="77777777" w:rsidTr="002C54CD">
        <w:trPr>
          <w:cantSplit/>
        </w:trPr>
        <w:tc>
          <w:tcPr>
            <w:tcW w:w="540" w:type="dxa"/>
            <w:gridSpan w:val="2"/>
          </w:tcPr>
          <w:p w14:paraId="223D3737" w14:textId="77777777" w:rsidR="00C83E31" w:rsidRPr="00CC1EA6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17C027D" w14:textId="77777777" w:rsidR="00C83E31" w:rsidRPr="00CC1EA6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CC1EA6">
              <w:rPr>
                <w:b/>
                <w:caps/>
                <w:kern w:val="18"/>
              </w:rPr>
              <w:t>– taxicabs and limousines</w:t>
            </w:r>
          </w:p>
        </w:tc>
      </w:tr>
      <w:tr w:rsidR="00C83E31" w:rsidRPr="00CC1EA6" w14:paraId="6C3990BB" w14:textId="77777777" w:rsidTr="002C54CD">
        <w:trPr>
          <w:cantSplit/>
        </w:trPr>
        <w:tc>
          <w:tcPr>
            <w:tcW w:w="4860" w:type="dxa"/>
            <w:gridSpan w:val="3"/>
          </w:tcPr>
          <w:p w14:paraId="76DC3197" w14:textId="77777777" w:rsidR="00C83E31" w:rsidRPr="00CC1EA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8675D7F" w14:textId="77777777" w:rsidR="00C83E31" w:rsidRPr="00CC1E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C1EA6"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14:paraId="307AC3DA" w14:textId="77777777" w:rsidR="00C83E31" w:rsidRPr="00CC1E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C1EA6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70B85FA1" w14:textId="77777777" w:rsidR="00C83E31" w:rsidRPr="00CC1E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C1EA6">
              <w:rPr>
                <w:kern w:val="18"/>
              </w:rPr>
              <w:t>$   520</w:t>
            </w:r>
          </w:p>
        </w:tc>
      </w:tr>
      <w:tr w:rsidR="00C83E31" w:rsidRPr="00CC1EA6" w14:paraId="4C37267C" w14:textId="77777777" w:rsidTr="002C54CD">
        <w:trPr>
          <w:cantSplit/>
        </w:trPr>
        <w:tc>
          <w:tcPr>
            <w:tcW w:w="540" w:type="dxa"/>
            <w:gridSpan w:val="2"/>
          </w:tcPr>
          <w:p w14:paraId="77724FD7" w14:textId="77777777" w:rsidR="00C83E31" w:rsidRPr="00CC1EA6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76DD952" w14:textId="77777777" w:rsidR="00C83E31" w:rsidRPr="00CC1EA6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CC1EA6">
              <w:rPr>
                <w:b/>
                <w:caps/>
                <w:kern w:val="18"/>
              </w:rPr>
              <w:t>– SCHOOL AND CHURCH BUSES</w:t>
            </w:r>
          </w:p>
        </w:tc>
      </w:tr>
      <w:tr w:rsidR="00C83E31" w:rsidRPr="00CC1EA6" w14:paraId="20E9FBF3" w14:textId="77777777" w:rsidTr="002C54CD">
        <w:trPr>
          <w:cantSplit/>
        </w:trPr>
        <w:tc>
          <w:tcPr>
            <w:tcW w:w="4860" w:type="dxa"/>
            <w:gridSpan w:val="3"/>
          </w:tcPr>
          <w:p w14:paraId="7ACC3B16" w14:textId="77777777" w:rsidR="00C83E31" w:rsidRPr="00CC1EA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803A53F" w14:textId="77777777" w:rsidR="00C83E31" w:rsidRPr="00CC1E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C1EA6">
              <w:rPr>
                <w:kern w:val="18"/>
              </w:rPr>
              <w:t>$    39</w:t>
            </w:r>
          </w:p>
        </w:tc>
        <w:tc>
          <w:tcPr>
            <w:tcW w:w="1500" w:type="dxa"/>
          </w:tcPr>
          <w:p w14:paraId="0EE704E2" w14:textId="77777777" w:rsidR="00C83E31" w:rsidRPr="00CC1E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C1EA6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4FB2FEE8" w14:textId="77777777" w:rsidR="00C83E31" w:rsidRPr="00CC1E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C1EA6">
              <w:rPr>
                <w:kern w:val="18"/>
              </w:rPr>
              <w:t>$   146</w:t>
            </w:r>
          </w:p>
        </w:tc>
      </w:tr>
      <w:tr w:rsidR="00C83E31" w:rsidRPr="00CC1EA6" w14:paraId="474F88AF" w14:textId="77777777" w:rsidTr="002C54CD">
        <w:trPr>
          <w:cantSplit/>
        </w:trPr>
        <w:tc>
          <w:tcPr>
            <w:tcW w:w="540" w:type="dxa"/>
            <w:gridSpan w:val="2"/>
          </w:tcPr>
          <w:p w14:paraId="4B7361CF" w14:textId="77777777" w:rsidR="00C83E31" w:rsidRPr="00CC1EA6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47C1572" w14:textId="77777777" w:rsidR="00C83E31" w:rsidRPr="00CC1EA6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CC1EA6">
              <w:rPr>
                <w:b/>
                <w:caps/>
                <w:kern w:val="18"/>
              </w:rPr>
              <w:t>– OTHER BUSES</w:t>
            </w:r>
          </w:p>
        </w:tc>
      </w:tr>
      <w:tr w:rsidR="00C83E31" w:rsidRPr="00CC1EA6" w14:paraId="4CCCB780" w14:textId="77777777" w:rsidTr="002C54CD">
        <w:trPr>
          <w:cantSplit/>
        </w:trPr>
        <w:tc>
          <w:tcPr>
            <w:tcW w:w="4860" w:type="dxa"/>
            <w:gridSpan w:val="3"/>
          </w:tcPr>
          <w:p w14:paraId="513B8C59" w14:textId="77777777" w:rsidR="00C83E31" w:rsidRPr="00CC1EA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48405F3" w14:textId="77777777" w:rsidR="00C83E31" w:rsidRPr="00CC1E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C1EA6">
              <w:rPr>
                <w:kern w:val="18"/>
              </w:rPr>
              <w:t>$    39</w:t>
            </w:r>
          </w:p>
        </w:tc>
        <w:tc>
          <w:tcPr>
            <w:tcW w:w="1500" w:type="dxa"/>
          </w:tcPr>
          <w:p w14:paraId="07E53065" w14:textId="77777777" w:rsidR="00C83E31" w:rsidRPr="00CC1E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C1EA6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7E7E4291" w14:textId="77777777" w:rsidR="00C83E31" w:rsidRPr="00CC1E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C1EA6">
              <w:rPr>
                <w:kern w:val="18"/>
              </w:rPr>
              <w:t>$   146</w:t>
            </w:r>
          </w:p>
        </w:tc>
      </w:tr>
      <w:tr w:rsidR="00C83E31" w:rsidRPr="00CC1EA6" w14:paraId="34EB56E0" w14:textId="77777777" w:rsidTr="002C54CD">
        <w:trPr>
          <w:cantSplit/>
        </w:trPr>
        <w:tc>
          <w:tcPr>
            <w:tcW w:w="540" w:type="dxa"/>
            <w:gridSpan w:val="2"/>
          </w:tcPr>
          <w:p w14:paraId="64A88908" w14:textId="77777777" w:rsidR="00C83E31" w:rsidRPr="00CC1EA6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09DE873" w14:textId="77777777" w:rsidR="00C83E31" w:rsidRPr="00CC1EA6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CC1EA6">
              <w:rPr>
                <w:b/>
                <w:caps/>
                <w:kern w:val="18"/>
              </w:rPr>
              <w:t>– VAN POOLS</w:t>
            </w:r>
          </w:p>
        </w:tc>
      </w:tr>
      <w:tr w:rsidR="00C83E31" w:rsidRPr="00CC1EA6" w14:paraId="7F7222B2" w14:textId="77777777" w:rsidTr="002C54CD">
        <w:trPr>
          <w:cantSplit/>
        </w:trPr>
        <w:tc>
          <w:tcPr>
            <w:tcW w:w="4860" w:type="dxa"/>
            <w:gridSpan w:val="3"/>
          </w:tcPr>
          <w:p w14:paraId="437093B6" w14:textId="77777777" w:rsidR="00C83E31" w:rsidRPr="00CC1EA6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0DF79C5" w14:textId="77777777" w:rsidR="00C83E31" w:rsidRPr="00CC1E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C1EA6"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14:paraId="284F4D70" w14:textId="77777777" w:rsidR="00C83E31" w:rsidRPr="00CC1E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C1EA6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055A977C" w14:textId="77777777" w:rsidR="00C83E31" w:rsidRPr="00CC1EA6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CC1EA6">
              <w:rPr>
                <w:kern w:val="18"/>
              </w:rPr>
              <w:t>$   520</w:t>
            </w:r>
          </w:p>
        </w:tc>
      </w:tr>
      <w:tr w:rsidR="00C83E31" w:rsidRPr="00CC1EA6" w14:paraId="0C9FD25E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8A9FEC6" w14:textId="77777777" w:rsidR="00C83E31" w:rsidRPr="00CC1EA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C1EA6" w14:paraId="01EB61EF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A560ADB" w14:textId="77777777" w:rsidR="00C83E31" w:rsidRPr="00CC1EA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C1EA6" w14:paraId="4EFD5D27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3E18B04B" w14:textId="77777777" w:rsidR="00C83E31" w:rsidRPr="00CC1EA6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CC1EA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42FF601" w14:textId="77777777" w:rsidR="00C83E31" w:rsidRPr="00CC1EA6" w:rsidRDefault="00C83E31" w:rsidP="00F84EA5">
            <w:pPr>
              <w:pStyle w:val="tabletext11"/>
              <w:rPr>
                <w:kern w:val="18"/>
              </w:rPr>
            </w:pPr>
            <w:r w:rsidRPr="00CC1EA6">
              <w:rPr>
                <w:kern w:val="18"/>
              </w:rPr>
              <w:t xml:space="preserve">For Other Than Zone-rated Trucks, Tractors and Trailers Classifications, refer to Rule </w:t>
            </w:r>
            <w:r w:rsidRPr="00CC1EA6">
              <w:rPr>
                <w:rStyle w:val="rulelink"/>
              </w:rPr>
              <w:t>222.</w:t>
            </w:r>
            <w:r w:rsidRPr="00CC1EA6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CC1EA6" w14:paraId="39684FC7" w14:textId="77777777" w:rsidTr="002C54CD">
        <w:trPr>
          <w:cantSplit/>
        </w:trPr>
        <w:tc>
          <w:tcPr>
            <w:tcW w:w="220" w:type="dxa"/>
          </w:tcPr>
          <w:p w14:paraId="68EB845F" w14:textId="77777777" w:rsidR="00C83E31" w:rsidRPr="00CC1EA6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CC1EA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E421D3C" w14:textId="77777777" w:rsidR="00C83E31" w:rsidRPr="00CC1EA6" w:rsidRDefault="00C83E31" w:rsidP="00F84EA5">
            <w:pPr>
              <w:pStyle w:val="tabletext11"/>
              <w:rPr>
                <w:kern w:val="18"/>
              </w:rPr>
            </w:pPr>
            <w:r w:rsidRPr="00CC1EA6">
              <w:rPr>
                <w:kern w:val="18"/>
              </w:rPr>
              <w:t xml:space="preserve">For Private Passenger Types Classifications, refer to Rule </w:t>
            </w:r>
            <w:r w:rsidRPr="00CC1EA6">
              <w:rPr>
                <w:rStyle w:val="rulelink"/>
              </w:rPr>
              <w:t>232.</w:t>
            </w:r>
            <w:r w:rsidRPr="00CC1EA6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CC1EA6" w14:paraId="64FCF929" w14:textId="77777777" w:rsidTr="002C54CD">
        <w:trPr>
          <w:cantSplit/>
        </w:trPr>
        <w:tc>
          <w:tcPr>
            <w:tcW w:w="220" w:type="dxa"/>
          </w:tcPr>
          <w:p w14:paraId="71C95BFB" w14:textId="77777777" w:rsidR="00C83E31" w:rsidRPr="00CC1EA6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CC1EA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4DAB274" w14:textId="77777777" w:rsidR="00C83E31" w:rsidRPr="00CC1EA6" w:rsidRDefault="00C83E31" w:rsidP="00F84EA5">
            <w:pPr>
              <w:pStyle w:val="tabletext11"/>
              <w:rPr>
                <w:kern w:val="18"/>
              </w:rPr>
            </w:pPr>
            <w:r w:rsidRPr="00CC1EA6">
              <w:rPr>
                <w:kern w:val="18"/>
              </w:rPr>
              <w:t xml:space="preserve">For Other Than Zone-rated Publics Autos, refer to Rule </w:t>
            </w:r>
            <w:r w:rsidRPr="00CC1EA6">
              <w:rPr>
                <w:rStyle w:val="rulelink"/>
              </w:rPr>
              <w:t>239.</w:t>
            </w:r>
            <w:r w:rsidRPr="00CC1EA6">
              <w:rPr>
                <w:rStyle w:val="rulelink"/>
                <w:b w:val="0"/>
              </w:rPr>
              <w:t xml:space="preserve"> for premium development</w:t>
            </w:r>
            <w:r w:rsidRPr="00CC1EA6">
              <w:rPr>
                <w:rStyle w:val="rulelink"/>
              </w:rPr>
              <w:t>.</w:t>
            </w:r>
          </w:p>
        </w:tc>
      </w:tr>
      <w:tr w:rsidR="00C83E31" w:rsidRPr="00CC1EA6" w14:paraId="00FB056A" w14:textId="77777777" w:rsidTr="002C54CD">
        <w:trPr>
          <w:cantSplit/>
        </w:trPr>
        <w:tc>
          <w:tcPr>
            <w:tcW w:w="220" w:type="dxa"/>
          </w:tcPr>
          <w:p w14:paraId="57EF7EBF" w14:textId="77777777" w:rsidR="00C83E31" w:rsidRPr="00CC1EA6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CC1EA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9DE51F6" w14:textId="77777777" w:rsidR="00C83E31" w:rsidRPr="00CC1EA6" w:rsidRDefault="00C83E31" w:rsidP="00F84EA5">
            <w:pPr>
              <w:pStyle w:val="tabletext11"/>
              <w:rPr>
                <w:kern w:val="18"/>
              </w:rPr>
            </w:pPr>
            <w:r w:rsidRPr="00CC1EA6">
              <w:rPr>
                <w:kern w:val="18"/>
              </w:rPr>
              <w:t xml:space="preserve">For Deductible factors, refer to Rule </w:t>
            </w:r>
            <w:r w:rsidRPr="00CC1EA6">
              <w:rPr>
                <w:rStyle w:val="rulelink"/>
              </w:rPr>
              <w:t>298.</w:t>
            </w:r>
          </w:p>
        </w:tc>
      </w:tr>
      <w:tr w:rsidR="00C83E31" w:rsidRPr="00CC1EA6" w14:paraId="1788A0C4" w14:textId="77777777" w:rsidTr="002C54CD">
        <w:trPr>
          <w:cantSplit/>
        </w:trPr>
        <w:tc>
          <w:tcPr>
            <w:tcW w:w="220" w:type="dxa"/>
          </w:tcPr>
          <w:p w14:paraId="390B6C14" w14:textId="77777777" w:rsidR="00C83E31" w:rsidRPr="00CC1EA6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CC1EA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63E1A6E" w14:textId="77777777" w:rsidR="00C83E31" w:rsidRPr="00CC1EA6" w:rsidRDefault="00C83E31" w:rsidP="00F84EA5">
            <w:pPr>
              <w:pStyle w:val="tabletext11"/>
              <w:rPr>
                <w:kern w:val="18"/>
              </w:rPr>
            </w:pPr>
            <w:r w:rsidRPr="00CC1EA6">
              <w:rPr>
                <w:kern w:val="18"/>
              </w:rPr>
              <w:t xml:space="preserve">For Vehicle Value factors, refer to Rule </w:t>
            </w:r>
            <w:r w:rsidRPr="00CC1EA6">
              <w:rPr>
                <w:rStyle w:val="rulelink"/>
              </w:rPr>
              <w:t>301.</w:t>
            </w:r>
          </w:p>
        </w:tc>
      </w:tr>
      <w:tr w:rsidR="00C83E31" w:rsidRPr="00CC1EA6" w14:paraId="3B9910F7" w14:textId="77777777" w:rsidTr="002C54CD">
        <w:trPr>
          <w:cantSplit/>
        </w:trPr>
        <w:tc>
          <w:tcPr>
            <w:tcW w:w="220" w:type="dxa"/>
          </w:tcPr>
          <w:p w14:paraId="6F8C3885" w14:textId="77777777" w:rsidR="00C83E31" w:rsidRPr="00CC1EA6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16144CB" w14:textId="77777777" w:rsidR="00C83E31" w:rsidRPr="00CC1EA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C1EA6" w14:paraId="351174D6" w14:textId="77777777" w:rsidTr="002C54CD">
        <w:trPr>
          <w:cantSplit/>
        </w:trPr>
        <w:tc>
          <w:tcPr>
            <w:tcW w:w="220" w:type="dxa"/>
          </w:tcPr>
          <w:p w14:paraId="7A2C98E3" w14:textId="77777777" w:rsidR="00C83E31" w:rsidRPr="00CC1EA6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BF22F68" w14:textId="77777777" w:rsidR="00C83E31" w:rsidRPr="00CC1EA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C1EA6" w14:paraId="4BC45B79" w14:textId="77777777" w:rsidTr="002C54CD">
        <w:trPr>
          <w:cantSplit/>
        </w:trPr>
        <w:tc>
          <w:tcPr>
            <w:tcW w:w="220" w:type="dxa"/>
          </w:tcPr>
          <w:p w14:paraId="79BBF73A" w14:textId="77777777" w:rsidR="00C83E31" w:rsidRPr="00CC1EA6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B0862D5" w14:textId="77777777" w:rsidR="00C83E31" w:rsidRPr="00CC1EA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C1EA6" w14:paraId="31A72D8F" w14:textId="77777777" w:rsidTr="002C54CD">
        <w:trPr>
          <w:cantSplit/>
        </w:trPr>
        <w:tc>
          <w:tcPr>
            <w:tcW w:w="220" w:type="dxa"/>
          </w:tcPr>
          <w:p w14:paraId="46F5FF7B" w14:textId="77777777" w:rsidR="00C83E31" w:rsidRPr="00CC1EA6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656F94F" w14:textId="77777777" w:rsidR="00C83E31" w:rsidRPr="00CC1EA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C1EA6" w14:paraId="2D684CFE" w14:textId="77777777" w:rsidTr="002C54CD">
        <w:trPr>
          <w:cantSplit/>
        </w:trPr>
        <w:tc>
          <w:tcPr>
            <w:tcW w:w="220" w:type="dxa"/>
          </w:tcPr>
          <w:p w14:paraId="758B82F7" w14:textId="77777777" w:rsidR="00C83E31" w:rsidRPr="00CC1EA6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42C2A88" w14:textId="77777777" w:rsidR="00C83E31" w:rsidRPr="00CC1EA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C1EA6" w14:paraId="3E042340" w14:textId="77777777" w:rsidTr="002C54CD">
        <w:trPr>
          <w:cantSplit/>
        </w:trPr>
        <w:tc>
          <w:tcPr>
            <w:tcW w:w="220" w:type="dxa"/>
          </w:tcPr>
          <w:p w14:paraId="155E7ED9" w14:textId="77777777" w:rsidR="00C83E31" w:rsidRPr="00CC1EA6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53504C0" w14:textId="77777777" w:rsidR="00C83E31" w:rsidRPr="00CC1EA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C1EA6" w14:paraId="26520FEE" w14:textId="77777777" w:rsidTr="002C54CD">
        <w:trPr>
          <w:cantSplit/>
        </w:trPr>
        <w:tc>
          <w:tcPr>
            <w:tcW w:w="220" w:type="dxa"/>
          </w:tcPr>
          <w:p w14:paraId="3FC91E80" w14:textId="77777777" w:rsidR="00C83E31" w:rsidRPr="00CC1EA6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1A3DC95" w14:textId="77777777" w:rsidR="00C83E31" w:rsidRPr="00CC1EA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C1EA6" w14:paraId="07878247" w14:textId="77777777" w:rsidTr="002C54CD">
        <w:trPr>
          <w:cantSplit/>
        </w:trPr>
        <w:tc>
          <w:tcPr>
            <w:tcW w:w="220" w:type="dxa"/>
          </w:tcPr>
          <w:p w14:paraId="3539E219" w14:textId="77777777" w:rsidR="00C83E31" w:rsidRPr="00CC1EA6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8A39B3F" w14:textId="77777777" w:rsidR="00C83E31" w:rsidRPr="00CC1EA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C1EA6" w14:paraId="4FEC7CC4" w14:textId="77777777" w:rsidTr="002C54CD">
        <w:trPr>
          <w:cantSplit/>
        </w:trPr>
        <w:tc>
          <w:tcPr>
            <w:tcW w:w="220" w:type="dxa"/>
          </w:tcPr>
          <w:p w14:paraId="749D8EB8" w14:textId="77777777" w:rsidR="00C83E31" w:rsidRPr="00CC1EA6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B791A22" w14:textId="77777777" w:rsidR="00C83E31" w:rsidRPr="00CC1EA6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CC1EA6" w14:paraId="2E3B3B11" w14:textId="77777777" w:rsidTr="002C54CD">
        <w:trPr>
          <w:cantSplit/>
        </w:trPr>
        <w:tc>
          <w:tcPr>
            <w:tcW w:w="220" w:type="dxa"/>
          </w:tcPr>
          <w:p w14:paraId="3E7B530E" w14:textId="77777777" w:rsidR="00C83E31" w:rsidRPr="00CC1EA6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C2E107D" w14:textId="77777777" w:rsidR="00C83E31" w:rsidRPr="00CC1EA6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3155C2BC" w14:textId="77777777" w:rsidR="00C83E31" w:rsidRDefault="00C83E31" w:rsidP="00F84EA5">
      <w:pPr>
        <w:pStyle w:val="isonormal"/>
      </w:pPr>
    </w:p>
    <w:p w14:paraId="421C6BAE" w14:textId="77777777" w:rsidR="00C83E31" w:rsidRDefault="00C83E31" w:rsidP="00F84EA5">
      <w:pPr>
        <w:pStyle w:val="isonormal"/>
        <w:jc w:val="left"/>
      </w:pPr>
    </w:p>
    <w:p w14:paraId="575BD3B1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8D51333" w14:textId="77777777" w:rsidR="00C83E31" w:rsidRPr="002D1877" w:rsidRDefault="00C83E31" w:rsidP="00F84EA5">
      <w:pPr>
        <w:pStyle w:val="subcap"/>
      </w:pPr>
      <w:r w:rsidRPr="002D1877">
        <w:lastRenderedPageBreak/>
        <w:t>TERRITORY 154</w:t>
      </w:r>
    </w:p>
    <w:p w14:paraId="214E8CEE" w14:textId="77777777" w:rsidR="00C83E31" w:rsidRPr="002D1877" w:rsidRDefault="00C83E31" w:rsidP="00F84EA5">
      <w:pPr>
        <w:pStyle w:val="subcap2"/>
      </w:pPr>
      <w:r w:rsidRPr="002D1877">
        <w:t>PHYS DAM</w:t>
      </w:r>
    </w:p>
    <w:p w14:paraId="5D81549C" w14:textId="77777777" w:rsidR="00C83E31" w:rsidRPr="002D1877" w:rsidRDefault="00C83E31" w:rsidP="00F84EA5">
      <w:pPr>
        <w:pStyle w:val="isonormal"/>
      </w:pPr>
    </w:p>
    <w:p w14:paraId="4597CFD2" w14:textId="77777777" w:rsidR="00C83E31" w:rsidRPr="002D1877" w:rsidRDefault="00C83E31" w:rsidP="00F84EA5">
      <w:pPr>
        <w:pStyle w:val="isonormal"/>
        <w:sectPr w:rsidR="00C83E31" w:rsidRPr="002D1877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C83E31" w:rsidRPr="002D1877" w14:paraId="35E66579" w14:textId="77777777" w:rsidTr="002C54C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C0C7B63" w14:textId="77777777" w:rsidR="00C83E31" w:rsidRPr="002D1877" w:rsidRDefault="00C83E31" w:rsidP="00F84EA5">
            <w:pPr>
              <w:pStyle w:val="tablehead"/>
              <w:rPr>
                <w:kern w:val="18"/>
              </w:rPr>
            </w:pPr>
            <w:r w:rsidRPr="002D1877">
              <w:rPr>
                <w:kern w:val="18"/>
              </w:rPr>
              <w:t>PHYSICAL DAMAGE</w:t>
            </w:r>
            <w:r w:rsidRPr="002D1877">
              <w:rPr>
                <w:kern w:val="18"/>
              </w:rPr>
              <w:br/>
              <w:t>Original Cost New Range</w:t>
            </w:r>
            <w:r w:rsidRPr="002D1877">
              <w:rPr>
                <w:kern w:val="18"/>
              </w:rPr>
              <w:br/>
              <w:t>$25,000 – 29,999</w:t>
            </w:r>
          </w:p>
        </w:tc>
      </w:tr>
      <w:tr w:rsidR="00C83E31" w:rsidRPr="002D1877" w14:paraId="5AD24463" w14:textId="77777777" w:rsidTr="002C54C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2CFAAFF" w14:textId="77777777" w:rsidR="00C83E31" w:rsidRPr="002D1877" w:rsidRDefault="00C83E31" w:rsidP="00F84EA5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3DFE2E2" w14:textId="77777777" w:rsidR="00C83E31" w:rsidRPr="002D1877" w:rsidRDefault="00C83E31" w:rsidP="00F84EA5">
            <w:pPr>
              <w:pStyle w:val="tablehead"/>
              <w:rPr>
                <w:kern w:val="18"/>
              </w:rPr>
            </w:pPr>
            <w:r w:rsidRPr="002D1877">
              <w:rPr>
                <w:kern w:val="18"/>
              </w:rPr>
              <w:t>Specified</w:t>
            </w:r>
            <w:r w:rsidRPr="002D1877">
              <w:rPr>
                <w:kern w:val="18"/>
              </w:rPr>
              <w:br/>
              <w:t>Causes</w:t>
            </w:r>
            <w:r w:rsidRPr="002D1877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F0FE7AB" w14:textId="77777777" w:rsidR="00C83E31" w:rsidRPr="002D1877" w:rsidRDefault="00C83E31" w:rsidP="00F84EA5">
            <w:pPr>
              <w:pStyle w:val="tablehead"/>
              <w:rPr>
                <w:kern w:val="18"/>
              </w:rPr>
            </w:pPr>
            <w:r w:rsidRPr="002D1877">
              <w:rPr>
                <w:kern w:val="18"/>
              </w:rPr>
              <w:br/>
            </w:r>
            <w:r w:rsidRPr="002D1877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03776B8" w14:textId="77777777" w:rsidR="00C83E31" w:rsidRPr="002D1877" w:rsidRDefault="00C83E31" w:rsidP="00F84EA5">
            <w:pPr>
              <w:pStyle w:val="tablehead"/>
              <w:rPr>
                <w:kern w:val="18"/>
              </w:rPr>
            </w:pPr>
            <w:r w:rsidRPr="002D1877">
              <w:rPr>
                <w:kern w:val="18"/>
              </w:rPr>
              <w:t>$500</w:t>
            </w:r>
            <w:r w:rsidRPr="002D1877">
              <w:rPr>
                <w:kern w:val="18"/>
              </w:rPr>
              <w:br/>
              <w:t>Ded.</w:t>
            </w:r>
            <w:r w:rsidRPr="002D1877">
              <w:rPr>
                <w:kern w:val="18"/>
              </w:rPr>
              <w:br/>
              <w:t>Coll.</w:t>
            </w:r>
          </w:p>
        </w:tc>
      </w:tr>
      <w:tr w:rsidR="00C83E31" w:rsidRPr="002D1877" w14:paraId="5A8AA476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F96781C" w14:textId="77777777" w:rsidR="00C83E31" w:rsidRPr="002D1877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2D1877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C83E31" w:rsidRPr="002D1877" w14:paraId="5147A8E0" w14:textId="77777777" w:rsidTr="002C54CD">
        <w:trPr>
          <w:cantSplit/>
        </w:trPr>
        <w:tc>
          <w:tcPr>
            <w:tcW w:w="540" w:type="dxa"/>
            <w:gridSpan w:val="2"/>
          </w:tcPr>
          <w:p w14:paraId="13D417FD" w14:textId="77777777" w:rsidR="00C83E31" w:rsidRPr="002D1877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AA90593" w14:textId="77777777" w:rsidR="00C83E31" w:rsidRPr="002D1877" w:rsidRDefault="00C83E31" w:rsidP="00F84EA5">
            <w:pPr>
              <w:pStyle w:val="tabletext11"/>
              <w:rPr>
                <w:b/>
                <w:kern w:val="18"/>
              </w:rPr>
            </w:pPr>
            <w:r w:rsidRPr="002D1877">
              <w:rPr>
                <w:b/>
                <w:kern w:val="18"/>
              </w:rPr>
              <w:t>– Local And Intermediate – All Vehicles</w:t>
            </w:r>
          </w:p>
        </w:tc>
      </w:tr>
      <w:tr w:rsidR="00C83E31" w:rsidRPr="002D1877" w14:paraId="24AAFD78" w14:textId="77777777" w:rsidTr="002C54CD">
        <w:trPr>
          <w:cantSplit/>
        </w:trPr>
        <w:tc>
          <w:tcPr>
            <w:tcW w:w="540" w:type="dxa"/>
            <w:gridSpan w:val="2"/>
          </w:tcPr>
          <w:p w14:paraId="4526765C" w14:textId="77777777" w:rsidR="00C83E31" w:rsidRPr="002D1877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F979138" w14:textId="77777777" w:rsidR="00C83E31" w:rsidRPr="002D1877" w:rsidRDefault="00C83E31" w:rsidP="00F84EA5">
            <w:pPr>
              <w:pStyle w:val="tabletext11"/>
              <w:rPr>
                <w:b/>
                <w:kern w:val="18"/>
              </w:rPr>
            </w:pPr>
            <w:r w:rsidRPr="002D1877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C83E31" w:rsidRPr="002D1877" w14:paraId="2558D00F" w14:textId="77777777" w:rsidTr="002C54CD">
        <w:trPr>
          <w:cantSplit/>
        </w:trPr>
        <w:tc>
          <w:tcPr>
            <w:tcW w:w="4860" w:type="dxa"/>
            <w:gridSpan w:val="3"/>
          </w:tcPr>
          <w:p w14:paraId="4ECA9C44" w14:textId="77777777" w:rsidR="00C83E31" w:rsidRPr="002D1877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DD9B4F8" w14:textId="77777777" w:rsidR="00C83E31" w:rsidRPr="002D187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1877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340066E3" w14:textId="77777777" w:rsidR="00C83E31" w:rsidRPr="002D187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1877">
              <w:rPr>
                <w:kern w:val="18"/>
              </w:rPr>
              <w:t>$    98</w:t>
            </w:r>
          </w:p>
        </w:tc>
        <w:tc>
          <w:tcPr>
            <w:tcW w:w="1500" w:type="dxa"/>
          </w:tcPr>
          <w:p w14:paraId="0E77CF4F" w14:textId="77777777" w:rsidR="00C83E31" w:rsidRPr="002D187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1877">
              <w:rPr>
                <w:kern w:val="18"/>
              </w:rPr>
              <w:t>$   218</w:t>
            </w:r>
          </w:p>
        </w:tc>
      </w:tr>
      <w:tr w:rsidR="00C83E31" w:rsidRPr="002D1877" w14:paraId="3F0E8AA7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B32986E" w14:textId="77777777" w:rsidR="00C83E31" w:rsidRPr="002D1877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2D1877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C83E31" w:rsidRPr="002D1877" w14:paraId="7B86CDB7" w14:textId="77777777" w:rsidTr="002C54CD">
        <w:trPr>
          <w:cantSplit/>
        </w:trPr>
        <w:tc>
          <w:tcPr>
            <w:tcW w:w="4860" w:type="dxa"/>
            <w:gridSpan w:val="3"/>
          </w:tcPr>
          <w:p w14:paraId="2BEA0894" w14:textId="77777777" w:rsidR="00C83E31" w:rsidRPr="002D1877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C57DC6C" w14:textId="77777777" w:rsidR="00C83E31" w:rsidRPr="002D1877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1B00016" w14:textId="77777777" w:rsidR="00C83E31" w:rsidRPr="002D1877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8003890" w14:textId="77777777" w:rsidR="00C83E31" w:rsidRPr="002D1877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</w:tr>
      <w:tr w:rsidR="00C83E31" w:rsidRPr="002D1877" w14:paraId="4A160AB3" w14:textId="77777777" w:rsidTr="002C54CD">
        <w:trPr>
          <w:cantSplit/>
        </w:trPr>
        <w:tc>
          <w:tcPr>
            <w:tcW w:w="4860" w:type="dxa"/>
            <w:gridSpan w:val="3"/>
          </w:tcPr>
          <w:p w14:paraId="7D8EEAC6" w14:textId="77777777" w:rsidR="00C83E31" w:rsidRPr="002D1877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ED1B386" w14:textId="77777777" w:rsidR="00C83E31" w:rsidRPr="002D187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1877">
              <w:rPr>
                <w:kern w:val="18"/>
              </w:rPr>
              <w:t>$   108</w:t>
            </w:r>
          </w:p>
        </w:tc>
        <w:tc>
          <w:tcPr>
            <w:tcW w:w="1500" w:type="dxa"/>
          </w:tcPr>
          <w:p w14:paraId="7DE116C9" w14:textId="77777777" w:rsidR="00C83E31" w:rsidRPr="002D187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1877">
              <w:rPr>
                <w:kern w:val="18"/>
              </w:rPr>
              <w:t>$   136</w:t>
            </w:r>
          </w:p>
        </w:tc>
        <w:tc>
          <w:tcPr>
            <w:tcW w:w="1500" w:type="dxa"/>
          </w:tcPr>
          <w:p w14:paraId="3F3407A5" w14:textId="77777777" w:rsidR="00C83E31" w:rsidRPr="002D187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1877">
              <w:rPr>
                <w:kern w:val="18"/>
              </w:rPr>
              <w:t>$   231</w:t>
            </w:r>
          </w:p>
        </w:tc>
      </w:tr>
      <w:tr w:rsidR="00C83E31" w:rsidRPr="002D1877" w14:paraId="436D8535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AA552FD" w14:textId="77777777" w:rsidR="00C83E31" w:rsidRPr="002D187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1877" w14:paraId="0F647117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B9C1F2A" w14:textId="77777777" w:rsidR="00C83E31" w:rsidRPr="002D1877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2D1877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C83E31" w:rsidRPr="002D1877" w14:paraId="18D7646C" w14:textId="77777777" w:rsidTr="002C54CD">
        <w:trPr>
          <w:cantSplit/>
        </w:trPr>
        <w:tc>
          <w:tcPr>
            <w:tcW w:w="540" w:type="dxa"/>
            <w:gridSpan w:val="2"/>
          </w:tcPr>
          <w:p w14:paraId="1B53493D" w14:textId="77777777" w:rsidR="00C83E31" w:rsidRPr="002D1877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52D6061" w14:textId="77777777" w:rsidR="00C83E31" w:rsidRPr="002D1877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2D1877">
              <w:rPr>
                <w:b/>
                <w:caps/>
                <w:kern w:val="18"/>
              </w:rPr>
              <w:t>– taxicabs and limousines</w:t>
            </w:r>
          </w:p>
        </w:tc>
      </w:tr>
      <w:tr w:rsidR="00C83E31" w:rsidRPr="002D1877" w14:paraId="77420BE2" w14:textId="77777777" w:rsidTr="002C54CD">
        <w:trPr>
          <w:cantSplit/>
        </w:trPr>
        <w:tc>
          <w:tcPr>
            <w:tcW w:w="4860" w:type="dxa"/>
            <w:gridSpan w:val="3"/>
          </w:tcPr>
          <w:p w14:paraId="1A344E64" w14:textId="77777777" w:rsidR="00C83E31" w:rsidRPr="002D1877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3B00CEC" w14:textId="77777777" w:rsidR="00C83E31" w:rsidRPr="002D187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1877">
              <w:rPr>
                <w:kern w:val="18"/>
              </w:rPr>
              <w:t>$   119</w:t>
            </w:r>
          </w:p>
        </w:tc>
        <w:tc>
          <w:tcPr>
            <w:tcW w:w="1500" w:type="dxa"/>
          </w:tcPr>
          <w:p w14:paraId="73EC9538" w14:textId="77777777" w:rsidR="00C83E31" w:rsidRPr="002D187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1877">
              <w:rPr>
                <w:kern w:val="18"/>
              </w:rPr>
              <w:t>$   149</w:t>
            </w:r>
          </w:p>
        </w:tc>
        <w:tc>
          <w:tcPr>
            <w:tcW w:w="1500" w:type="dxa"/>
          </w:tcPr>
          <w:p w14:paraId="56257D3A" w14:textId="77777777" w:rsidR="00C83E31" w:rsidRPr="002D187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1877">
              <w:rPr>
                <w:kern w:val="18"/>
              </w:rPr>
              <w:t>$   491</w:t>
            </w:r>
          </w:p>
        </w:tc>
      </w:tr>
      <w:tr w:rsidR="00C83E31" w:rsidRPr="002D1877" w14:paraId="457A07C7" w14:textId="77777777" w:rsidTr="002C54CD">
        <w:trPr>
          <w:cantSplit/>
        </w:trPr>
        <w:tc>
          <w:tcPr>
            <w:tcW w:w="540" w:type="dxa"/>
            <w:gridSpan w:val="2"/>
          </w:tcPr>
          <w:p w14:paraId="3BCED9EF" w14:textId="77777777" w:rsidR="00C83E31" w:rsidRPr="002D1877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98B70FB" w14:textId="77777777" w:rsidR="00C83E31" w:rsidRPr="002D1877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2D1877">
              <w:rPr>
                <w:b/>
                <w:caps/>
                <w:kern w:val="18"/>
              </w:rPr>
              <w:t>– SCHOOL AND CHURCH BUSES</w:t>
            </w:r>
          </w:p>
        </w:tc>
      </w:tr>
      <w:tr w:rsidR="00C83E31" w:rsidRPr="002D1877" w14:paraId="019B8194" w14:textId="77777777" w:rsidTr="002C54CD">
        <w:trPr>
          <w:cantSplit/>
        </w:trPr>
        <w:tc>
          <w:tcPr>
            <w:tcW w:w="4860" w:type="dxa"/>
            <w:gridSpan w:val="3"/>
          </w:tcPr>
          <w:p w14:paraId="758938C7" w14:textId="77777777" w:rsidR="00C83E31" w:rsidRPr="002D1877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C54222E" w14:textId="77777777" w:rsidR="00C83E31" w:rsidRPr="002D187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1877">
              <w:rPr>
                <w:kern w:val="18"/>
              </w:rPr>
              <w:t>$    53</w:t>
            </w:r>
          </w:p>
        </w:tc>
        <w:tc>
          <w:tcPr>
            <w:tcW w:w="1500" w:type="dxa"/>
          </w:tcPr>
          <w:p w14:paraId="32B00A2A" w14:textId="77777777" w:rsidR="00C83E31" w:rsidRPr="002D187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1877"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14:paraId="2682C3BA" w14:textId="77777777" w:rsidR="00C83E31" w:rsidRPr="002D187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1877">
              <w:rPr>
                <w:kern w:val="18"/>
              </w:rPr>
              <w:t>$   137</w:t>
            </w:r>
          </w:p>
        </w:tc>
      </w:tr>
      <w:tr w:rsidR="00C83E31" w:rsidRPr="002D1877" w14:paraId="4C8E18F7" w14:textId="77777777" w:rsidTr="002C54CD">
        <w:trPr>
          <w:cantSplit/>
        </w:trPr>
        <w:tc>
          <w:tcPr>
            <w:tcW w:w="540" w:type="dxa"/>
            <w:gridSpan w:val="2"/>
          </w:tcPr>
          <w:p w14:paraId="45C6B76C" w14:textId="77777777" w:rsidR="00C83E31" w:rsidRPr="002D1877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3778DF6" w14:textId="77777777" w:rsidR="00C83E31" w:rsidRPr="002D1877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2D1877">
              <w:rPr>
                <w:b/>
                <w:caps/>
                <w:kern w:val="18"/>
              </w:rPr>
              <w:t>– OTHER BUSES</w:t>
            </w:r>
          </w:p>
        </w:tc>
      </w:tr>
      <w:tr w:rsidR="00C83E31" w:rsidRPr="002D1877" w14:paraId="1591BED8" w14:textId="77777777" w:rsidTr="002C54CD">
        <w:trPr>
          <w:cantSplit/>
        </w:trPr>
        <w:tc>
          <w:tcPr>
            <w:tcW w:w="4860" w:type="dxa"/>
            <w:gridSpan w:val="3"/>
          </w:tcPr>
          <w:p w14:paraId="0260ACA7" w14:textId="77777777" w:rsidR="00C83E31" w:rsidRPr="002D1877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1CC2BE1" w14:textId="77777777" w:rsidR="00C83E31" w:rsidRPr="002D187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1877">
              <w:rPr>
                <w:kern w:val="18"/>
              </w:rPr>
              <w:t>$    53</w:t>
            </w:r>
          </w:p>
        </w:tc>
        <w:tc>
          <w:tcPr>
            <w:tcW w:w="1500" w:type="dxa"/>
          </w:tcPr>
          <w:p w14:paraId="20BC2CD6" w14:textId="77777777" w:rsidR="00C83E31" w:rsidRPr="002D187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1877"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14:paraId="6E10CCE7" w14:textId="77777777" w:rsidR="00C83E31" w:rsidRPr="002D187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1877">
              <w:rPr>
                <w:kern w:val="18"/>
              </w:rPr>
              <w:t>$   137</w:t>
            </w:r>
          </w:p>
        </w:tc>
      </w:tr>
      <w:tr w:rsidR="00C83E31" w:rsidRPr="002D1877" w14:paraId="234FA6C3" w14:textId="77777777" w:rsidTr="002C54CD">
        <w:trPr>
          <w:cantSplit/>
        </w:trPr>
        <w:tc>
          <w:tcPr>
            <w:tcW w:w="540" w:type="dxa"/>
            <w:gridSpan w:val="2"/>
          </w:tcPr>
          <w:p w14:paraId="135320F0" w14:textId="77777777" w:rsidR="00C83E31" w:rsidRPr="002D1877" w:rsidRDefault="00C83E31" w:rsidP="00F84EA5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7236110" w14:textId="77777777" w:rsidR="00C83E31" w:rsidRPr="002D1877" w:rsidRDefault="00C83E31" w:rsidP="00F84EA5">
            <w:pPr>
              <w:pStyle w:val="tabletext11"/>
              <w:rPr>
                <w:b/>
                <w:caps/>
                <w:kern w:val="18"/>
              </w:rPr>
            </w:pPr>
            <w:r w:rsidRPr="002D1877">
              <w:rPr>
                <w:b/>
                <w:caps/>
                <w:kern w:val="18"/>
              </w:rPr>
              <w:t>– VAN POOLS</w:t>
            </w:r>
          </w:p>
        </w:tc>
      </w:tr>
      <w:tr w:rsidR="00C83E31" w:rsidRPr="002D1877" w14:paraId="051EB867" w14:textId="77777777" w:rsidTr="002C54CD">
        <w:trPr>
          <w:cantSplit/>
        </w:trPr>
        <w:tc>
          <w:tcPr>
            <w:tcW w:w="4860" w:type="dxa"/>
            <w:gridSpan w:val="3"/>
          </w:tcPr>
          <w:p w14:paraId="41BD5BBC" w14:textId="77777777" w:rsidR="00C83E31" w:rsidRPr="002D1877" w:rsidRDefault="00C83E31" w:rsidP="00F84EA5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8750D6C" w14:textId="77777777" w:rsidR="00C83E31" w:rsidRPr="002D187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1877">
              <w:rPr>
                <w:kern w:val="18"/>
              </w:rPr>
              <w:t>$   119</w:t>
            </w:r>
          </w:p>
        </w:tc>
        <w:tc>
          <w:tcPr>
            <w:tcW w:w="1500" w:type="dxa"/>
          </w:tcPr>
          <w:p w14:paraId="5D909EB5" w14:textId="77777777" w:rsidR="00C83E31" w:rsidRPr="002D187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1877">
              <w:rPr>
                <w:kern w:val="18"/>
              </w:rPr>
              <w:t>$   149</w:t>
            </w:r>
          </w:p>
        </w:tc>
        <w:tc>
          <w:tcPr>
            <w:tcW w:w="1500" w:type="dxa"/>
          </w:tcPr>
          <w:p w14:paraId="1025619F" w14:textId="77777777" w:rsidR="00C83E31" w:rsidRPr="002D1877" w:rsidRDefault="00C83E31" w:rsidP="00F84EA5">
            <w:pPr>
              <w:pStyle w:val="tabletext11"/>
              <w:jc w:val="center"/>
              <w:rPr>
                <w:kern w:val="18"/>
              </w:rPr>
            </w:pPr>
            <w:r w:rsidRPr="002D1877">
              <w:rPr>
                <w:kern w:val="18"/>
              </w:rPr>
              <w:t>$   491</w:t>
            </w:r>
          </w:p>
        </w:tc>
      </w:tr>
      <w:tr w:rsidR="00C83E31" w:rsidRPr="002D1877" w14:paraId="1CEB4F0C" w14:textId="77777777" w:rsidTr="002C54C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694FE45" w14:textId="77777777" w:rsidR="00C83E31" w:rsidRPr="002D187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1877" w14:paraId="76422332" w14:textId="77777777" w:rsidTr="002C54C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A4438C2" w14:textId="77777777" w:rsidR="00C83E31" w:rsidRPr="002D187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1877" w14:paraId="53D85F8F" w14:textId="77777777" w:rsidTr="002C54CD">
        <w:trPr>
          <w:cantSplit/>
        </w:trPr>
        <w:tc>
          <w:tcPr>
            <w:tcW w:w="220" w:type="dxa"/>
            <w:tcBorders>
              <w:top w:val="nil"/>
            </w:tcBorders>
          </w:tcPr>
          <w:p w14:paraId="624D2242" w14:textId="77777777" w:rsidR="00C83E31" w:rsidRPr="002D1877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2D187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42829CC" w14:textId="77777777" w:rsidR="00C83E31" w:rsidRPr="002D1877" w:rsidRDefault="00C83E31" w:rsidP="00F84EA5">
            <w:pPr>
              <w:pStyle w:val="tabletext11"/>
              <w:rPr>
                <w:kern w:val="18"/>
              </w:rPr>
            </w:pPr>
            <w:r w:rsidRPr="002D1877">
              <w:rPr>
                <w:kern w:val="18"/>
              </w:rPr>
              <w:t xml:space="preserve">For Other Than Zone-rated Trucks, Tractors and Trailers Classifications, refer to Rule </w:t>
            </w:r>
            <w:r w:rsidRPr="002D1877">
              <w:rPr>
                <w:rStyle w:val="rulelink"/>
              </w:rPr>
              <w:t>222.</w:t>
            </w:r>
            <w:r w:rsidRPr="002D1877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2D1877" w14:paraId="180EBFE3" w14:textId="77777777" w:rsidTr="002C54CD">
        <w:trPr>
          <w:cantSplit/>
        </w:trPr>
        <w:tc>
          <w:tcPr>
            <w:tcW w:w="220" w:type="dxa"/>
          </w:tcPr>
          <w:p w14:paraId="2ED6D2BB" w14:textId="77777777" w:rsidR="00C83E31" w:rsidRPr="002D1877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2D187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25F2B5A" w14:textId="77777777" w:rsidR="00C83E31" w:rsidRPr="002D1877" w:rsidRDefault="00C83E31" w:rsidP="00F84EA5">
            <w:pPr>
              <w:pStyle w:val="tabletext11"/>
              <w:rPr>
                <w:kern w:val="18"/>
              </w:rPr>
            </w:pPr>
            <w:r w:rsidRPr="002D1877">
              <w:rPr>
                <w:kern w:val="18"/>
              </w:rPr>
              <w:t xml:space="preserve">For Private Passenger Types Classifications, refer to Rule </w:t>
            </w:r>
            <w:r w:rsidRPr="002D1877">
              <w:rPr>
                <w:rStyle w:val="rulelink"/>
              </w:rPr>
              <w:t>232.</w:t>
            </w:r>
            <w:r w:rsidRPr="002D1877">
              <w:rPr>
                <w:rStyle w:val="rulelink"/>
                <w:b w:val="0"/>
              </w:rPr>
              <w:t xml:space="preserve"> for premium development.</w:t>
            </w:r>
          </w:p>
        </w:tc>
      </w:tr>
      <w:tr w:rsidR="00C83E31" w:rsidRPr="002D1877" w14:paraId="14383665" w14:textId="77777777" w:rsidTr="002C54CD">
        <w:trPr>
          <w:cantSplit/>
        </w:trPr>
        <w:tc>
          <w:tcPr>
            <w:tcW w:w="220" w:type="dxa"/>
          </w:tcPr>
          <w:p w14:paraId="08E4370B" w14:textId="77777777" w:rsidR="00C83E31" w:rsidRPr="002D1877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2D187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62067BB" w14:textId="77777777" w:rsidR="00C83E31" w:rsidRPr="002D1877" w:rsidRDefault="00C83E31" w:rsidP="00F84EA5">
            <w:pPr>
              <w:pStyle w:val="tabletext11"/>
              <w:rPr>
                <w:kern w:val="18"/>
              </w:rPr>
            </w:pPr>
            <w:r w:rsidRPr="002D1877">
              <w:rPr>
                <w:kern w:val="18"/>
              </w:rPr>
              <w:t xml:space="preserve">For Other Than Zone-rated Publics Autos, refer to Rule </w:t>
            </w:r>
            <w:r w:rsidRPr="002D1877">
              <w:rPr>
                <w:rStyle w:val="rulelink"/>
              </w:rPr>
              <w:t>239.</w:t>
            </w:r>
            <w:r w:rsidRPr="002D1877">
              <w:rPr>
                <w:rStyle w:val="rulelink"/>
                <w:b w:val="0"/>
              </w:rPr>
              <w:t xml:space="preserve"> for premium development</w:t>
            </w:r>
            <w:r w:rsidRPr="002D1877">
              <w:rPr>
                <w:rStyle w:val="rulelink"/>
              </w:rPr>
              <w:t>.</w:t>
            </w:r>
          </w:p>
        </w:tc>
      </w:tr>
      <w:tr w:rsidR="00C83E31" w:rsidRPr="002D1877" w14:paraId="1DCE2A51" w14:textId="77777777" w:rsidTr="002C54CD">
        <w:trPr>
          <w:cantSplit/>
        </w:trPr>
        <w:tc>
          <w:tcPr>
            <w:tcW w:w="220" w:type="dxa"/>
          </w:tcPr>
          <w:p w14:paraId="4B8B82C7" w14:textId="77777777" w:rsidR="00C83E31" w:rsidRPr="002D1877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2D187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224EE13" w14:textId="77777777" w:rsidR="00C83E31" w:rsidRPr="002D1877" w:rsidRDefault="00C83E31" w:rsidP="00F84EA5">
            <w:pPr>
              <w:pStyle w:val="tabletext11"/>
              <w:rPr>
                <w:kern w:val="18"/>
              </w:rPr>
            </w:pPr>
            <w:r w:rsidRPr="002D1877">
              <w:rPr>
                <w:kern w:val="18"/>
              </w:rPr>
              <w:t xml:space="preserve">For Deductible factors, refer to Rule </w:t>
            </w:r>
            <w:r w:rsidRPr="002D1877">
              <w:rPr>
                <w:rStyle w:val="rulelink"/>
              </w:rPr>
              <w:t>298.</w:t>
            </w:r>
          </w:p>
        </w:tc>
      </w:tr>
      <w:tr w:rsidR="00C83E31" w:rsidRPr="002D1877" w14:paraId="3CE50B92" w14:textId="77777777" w:rsidTr="002C54CD">
        <w:trPr>
          <w:cantSplit/>
        </w:trPr>
        <w:tc>
          <w:tcPr>
            <w:tcW w:w="220" w:type="dxa"/>
          </w:tcPr>
          <w:p w14:paraId="093A2FFC" w14:textId="77777777" w:rsidR="00C83E31" w:rsidRPr="002D1877" w:rsidRDefault="00C83E31" w:rsidP="00F84EA5">
            <w:pPr>
              <w:pStyle w:val="tabletext11"/>
              <w:jc w:val="right"/>
              <w:rPr>
                <w:kern w:val="18"/>
              </w:rPr>
            </w:pPr>
            <w:r w:rsidRPr="002D187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84F7FC3" w14:textId="77777777" w:rsidR="00C83E31" w:rsidRPr="002D1877" w:rsidRDefault="00C83E31" w:rsidP="00F84EA5">
            <w:pPr>
              <w:pStyle w:val="tabletext11"/>
              <w:rPr>
                <w:kern w:val="18"/>
              </w:rPr>
            </w:pPr>
            <w:r w:rsidRPr="002D1877">
              <w:rPr>
                <w:kern w:val="18"/>
              </w:rPr>
              <w:t xml:space="preserve">For Vehicle Value factors, refer to Rule </w:t>
            </w:r>
            <w:r w:rsidRPr="002D1877">
              <w:rPr>
                <w:rStyle w:val="rulelink"/>
              </w:rPr>
              <w:t>301.</w:t>
            </w:r>
          </w:p>
        </w:tc>
      </w:tr>
      <w:tr w:rsidR="00C83E31" w:rsidRPr="002D1877" w14:paraId="4179260B" w14:textId="77777777" w:rsidTr="002C54CD">
        <w:trPr>
          <w:cantSplit/>
        </w:trPr>
        <w:tc>
          <w:tcPr>
            <w:tcW w:w="220" w:type="dxa"/>
          </w:tcPr>
          <w:p w14:paraId="39F9AE91" w14:textId="77777777" w:rsidR="00C83E31" w:rsidRPr="002D1877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AAAB1F0" w14:textId="77777777" w:rsidR="00C83E31" w:rsidRPr="002D187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1877" w14:paraId="31AACF6F" w14:textId="77777777" w:rsidTr="002C54CD">
        <w:trPr>
          <w:cantSplit/>
        </w:trPr>
        <w:tc>
          <w:tcPr>
            <w:tcW w:w="220" w:type="dxa"/>
          </w:tcPr>
          <w:p w14:paraId="5FB55660" w14:textId="77777777" w:rsidR="00C83E31" w:rsidRPr="002D1877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ABF8DAC" w14:textId="77777777" w:rsidR="00C83E31" w:rsidRPr="002D187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1877" w14:paraId="185BF776" w14:textId="77777777" w:rsidTr="002C54CD">
        <w:trPr>
          <w:cantSplit/>
        </w:trPr>
        <w:tc>
          <w:tcPr>
            <w:tcW w:w="220" w:type="dxa"/>
          </w:tcPr>
          <w:p w14:paraId="00E4A7E6" w14:textId="77777777" w:rsidR="00C83E31" w:rsidRPr="002D1877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F09DC79" w14:textId="77777777" w:rsidR="00C83E31" w:rsidRPr="002D187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1877" w14:paraId="5396E63C" w14:textId="77777777" w:rsidTr="002C54CD">
        <w:trPr>
          <w:cantSplit/>
        </w:trPr>
        <w:tc>
          <w:tcPr>
            <w:tcW w:w="220" w:type="dxa"/>
          </w:tcPr>
          <w:p w14:paraId="1B311F38" w14:textId="77777777" w:rsidR="00C83E31" w:rsidRPr="002D1877" w:rsidRDefault="00C83E31" w:rsidP="00F84EA5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6876768" w14:textId="77777777" w:rsidR="00C83E31" w:rsidRPr="002D187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1877" w14:paraId="772D4822" w14:textId="77777777" w:rsidTr="002C54CD">
        <w:trPr>
          <w:cantSplit/>
        </w:trPr>
        <w:tc>
          <w:tcPr>
            <w:tcW w:w="220" w:type="dxa"/>
          </w:tcPr>
          <w:p w14:paraId="5F0B6363" w14:textId="77777777" w:rsidR="00C83E31" w:rsidRPr="002D1877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2F0B3C4" w14:textId="77777777" w:rsidR="00C83E31" w:rsidRPr="002D187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1877" w14:paraId="3560A975" w14:textId="77777777" w:rsidTr="002C54CD">
        <w:trPr>
          <w:cantSplit/>
        </w:trPr>
        <w:tc>
          <w:tcPr>
            <w:tcW w:w="220" w:type="dxa"/>
          </w:tcPr>
          <w:p w14:paraId="1F3529B4" w14:textId="77777777" w:rsidR="00C83E31" w:rsidRPr="002D1877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58DA0DA" w14:textId="77777777" w:rsidR="00C83E31" w:rsidRPr="002D187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1877" w14:paraId="1700F8BE" w14:textId="77777777" w:rsidTr="002C54CD">
        <w:trPr>
          <w:cantSplit/>
        </w:trPr>
        <w:tc>
          <w:tcPr>
            <w:tcW w:w="220" w:type="dxa"/>
          </w:tcPr>
          <w:p w14:paraId="5851B44F" w14:textId="77777777" w:rsidR="00C83E31" w:rsidRPr="002D1877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17F2D7D" w14:textId="77777777" w:rsidR="00C83E31" w:rsidRPr="002D187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1877" w14:paraId="2FCFBF3D" w14:textId="77777777" w:rsidTr="002C54CD">
        <w:trPr>
          <w:cantSplit/>
        </w:trPr>
        <w:tc>
          <w:tcPr>
            <w:tcW w:w="220" w:type="dxa"/>
          </w:tcPr>
          <w:p w14:paraId="1B534CD2" w14:textId="77777777" w:rsidR="00C83E31" w:rsidRPr="002D1877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5B6C5D1" w14:textId="77777777" w:rsidR="00C83E31" w:rsidRPr="002D187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1877" w14:paraId="4317621F" w14:textId="77777777" w:rsidTr="002C54CD">
        <w:trPr>
          <w:cantSplit/>
        </w:trPr>
        <w:tc>
          <w:tcPr>
            <w:tcW w:w="220" w:type="dxa"/>
          </w:tcPr>
          <w:p w14:paraId="4FE8589B" w14:textId="77777777" w:rsidR="00C83E31" w:rsidRPr="002D1877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F9C1D29" w14:textId="77777777" w:rsidR="00C83E31" w:rsidRPr="002D1877" w:rsidRDefault="00C83E31" w:rsidP="00F84EA5">
            <w:pPr>
              <w:pStyle w:val="tabletext11"/>
              <w:rPr>
                <w:kern w:val="18"/>
              </w:rPr>
            </w:pPr>
          </w:p>
        </w:tc>
      </w:tr>
      <w:tr w:rsidR="00C83E31" w:rsidRPr="002D1877" w14:paraId="3FFC7C8F" w14:textId="77777777" w:rsidTr="002C54CD">
        <w:trPr>
          <w:cantSplit/>
        </w:trPr>
        <w:tc>
          <w:tcPr>
            <w:tcW w:w="220" w:type="dxa"/>
          </w:tcPr>
          <w:p w14:paraId="731C09E3" w14:textId="77777777" w:rsidR="00C83E31" w:rsidRPr="002D1877" w:rsidRDefault="00C83E31" w:rsidP="00F84EA5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5B44660" w14:textId="77777777" w:rsidR="00C83E31" w:rsidRPr="002D1877" w:rsidRDefault="00C83E31" w:rsidP="00F84EA5">
            <w:pPr>
              <w:pStyle w:val="tabletext11"/>
              <w:rPr>
                <w:kern w:val="18"/>
              </w:rPr>
            </w:pPr>
          </w:p>
        </w:tc>
      </w:tr>
    </w:tbl>
    <w:p w14:paraId="54434FD1" w14:textId="77777777" w:rsidR="00C83E31" w:rsidRDefault="00C83E31" w:rsidP="00F84EA5">
      <w:pPr>
        <w:pStyle w:val="isonormal"/>
      </w:pPr>
    </w:p>
    <w:p w14:paraId="3559E4E9" w14:textId="77777777" w:rsidR="00C83E31" w:rsidRDefault="00C83E31" w:rsidP="00F84EA5">
      <w:pPr>
        <w:pStyle w:val="isonormal"/>
        <w:jc w:val="left"/>
      </w:pPr>
    </w:p>
    <w:p w14:paraId="54AF8C45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DA513CC" w14:textId="77777777" w:rsidR="00C83E31" w:rsidRPr="00AA7C1E" w:rsidRDefault="00C83E31" w:rsidP="00F84EA5">
      <w:pPr>
        <w:pStyle w:val="subcap"/>
      </w:pPr>
      <w:r w:rsidRPr="00AA7C1E">
        <w:lastRenderedPageBreak/>
        <w:t>ALL TERRITORIES</w:t>
      </w:r>
    </w:p>
    <w:p w14:paraId="70F5660D" w14:textId="77777777" w:rsidR="00C83E31" w:rsidRPr="00AA7C1E" w:rsidRDefault="00C83E31" w:rsidP="00F84EA5">
      <w:pPr>
        <w:pStyle w:val="isonormal"/>
      </w:pPr>
    </w:p>
    <w:p w14:paraId="11590520" w14:textId="77777777" w:rsidR="00C83E31" w:rsidRPr="00AA7C1E" w:rsidRDefault="00C83E31" w:rsidP="00F84EA5">
      <w:pPr>
        <w:pStyle w:val="isonormal"/>
        <w:sectPr w:rsidR="00C83E31" w:rsidRPr="00AA7C1E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F264E9B" w14:textId="77777777" w:rsidR="00C83E31" w:rsidRPr="00AA7C1E" w:rsidRDefault="00C83E31" w:rsidP="00F84EA5">
      <w:pPr>
        <w:pStyle w:val="boxrule"/>
        <w:rPr>
          <w:b w:val="0"/>
        </w:rPr>
      </w:pPr>
      <w:r w:rsidRPr="00AA7C1E">
        <w:t>249.  AUTO DEALERS – PREMIUM DEVELOPMENT</w:t>
      </w:r>
    </w:p>
    <w:p w14:paraId="1BA249B5" w14:textId="77777777" w:rsidR="00C83E31" w:rsidRPr="00AA7C1E" w:rsidRDefault="00C83E31" w:rsidP="00F84EA5">
      <w:pPr>
        <w:pStyle w:val="isonormal"/>
      </w:pPr>
    </w:p>
    <w:p w14:paraId="3BF25D7A" w14:textId="77777777" w:rsidR="00C83E31" w:rsidRPr="00AA7C1E" w:rsidRDefault="00C83E31" w:rsidP="00F84EA5">
      <w:pPr>
        <w:pStyle w:val="isonormal"/>
        <w:sectPr w:rsidR="00C83E31" w:rsidRPr="00AA7C1E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360"/>
      </w:tblGrid>
      <w:tr w:rsidR="00C83E31" w:rsidRPr="00AA7C1E" w14:paraId="7485568B" w14:textId="77777777" w:rsidTr="002C54CD">
        <w:trPr>
          <w:cantSplit/>
        </w:trPr>
        <w:tc>
          <w:tcPr>
            <w:tcW w:w="9360" w:type="dxa"/>
            <w:tcBorders>
              <w:top w:val="single" w:sz="6" w:space="0" w:color="auto"/>
              <w:bottom w:val="single" w:sz="6" w:space="0" w:color="auto"/>
            </w:tcBorders>
          </w:tcPr>
          <w:p w14:paraId="5BF8D80D" w14:textId="77777777" w:rsidR="00C83E31" w:rsidRPr="00AA7C1E" w:rsidRDefault="00C83E31" w:rsidP="00F84EA5">
            <w:pPr>
              <w:pStyle w:val="tablehead"/>
            </w:pPr>
            <w:r w:rsidRPr="00AA7C1E">
              <w:t>FIRE</w:t>
            </w:r>
          </w:p>
        </w:tc>
      </w:tr>
      <w:tr w:rsidR="00C83E31" w:rsidRPr="00AA7C1E" w14:paraId="0F88F7D9" w14:textId="77777777" w:rsidTr="002C54CD">
        <w:trPr>
          <w:cantSplit/>
        </w:trPr>
        <w:tc>
          <w:tcPr>
            <w:tcW w:w="9360" w:type="dxa"/>
          </w:tcPr>
          <w:p w14:paraId="3A55FAF2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t>$  0.02</w:t>
            </w:r>
          </w:p>
        </w:tc>
      </w:tr>
    </w:tbl>
    <w:p w14:paraId="149902D2" w14:textId="77777777" w:rsidR="00C83E31" w:rsidRPr="00AA7C1E" w:rsidRDefault="00C83E31" w:rsidP="00F84EA5">
      <w:pPr>
        <w:pStyle w:val="space8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2250"/>
        <w:gridCol w:w="2250"/>
        <w:gridCol w:w="2900"/>
      </w:tblGrid>
      <w:tr w:rsidR="00C83E31" w:rsidRPr="00AA7C1E" w14:paraId="2B6D8845" w14:textId="77777777" w:rsidTr="002C54CD">
        <w:trPr>
          <w:cantSplit/>
        </w:trPr>
        <w:tc>
          <w:tcPr>
            <w:tcW w:w="9360" w:type="dxa"/>
            <w:gridSpan w:val="5"/>
            <w:tcBorders>
              <w:bottom w:val="nil"/>
            </w:tcBorders>
          </w:tcPr>
          <w:p w14:paraId="4D0DF49A" w14:textId="77777777" w:rsidR="00C83E31" w:rsidRPr="00AA7C1E" w:rsidRDefault="00C83E31" w:rsidP="00F84EA5">
            <w:pPr>
              <w:pStyle w:val="tablehead"/>
            </w:pPr>
            <w:r w:rsidRPr="00AA7C1E">
              <w:t>FIRE AND THEFT</w:t>
            </w:r>
            <w:r w:rsidRPr="00C83E31">
              <w:rPr>
                <w:sz w:val="20"/>
              </w:rPr>
              <w:t>*</w:t>
            </w:r>
          </w:p>
        </w:tc>
      </w:tr>
      <w:tr w:rsidR="00C83E31" w:rsidRPr="00AA7C1E" w14:paraId="56455AEF" w14:textId="77777777" w:rsidTr="002C54CD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24118E1E" w14:textId="77777777" w:rsidR="00C83E31" w:rsidRPr="00AA7C1E" w:rsidRDefault="00C83E31" w:rsidP="00F84EA5">
            <w:pPr>
              <w:pStyle w:val="tablehead"/>
            </w:pPr>
          </w:p>
        </w:tc>
        <w:tc>
          <w:tcPr>
            <w:tcW w:w="4500" w:type="dxa"/>
            <w:gridSpan w:val="2"/>
            <w:tcBorders>
              <w:bottom w:val="nil"/>
            </w:tcBorders>
          </w:tcPr>
          <w:p w14:paraId="5085E093" w14:textId="77777777" w:rsidR="00C83E31" w:rsidRPr="00AA7C1E" w:rsidRDefault="00C83E31" w:rsidP="00F84EA5">
            <w:pPr>
              <w:pStyle w:val="tablehead"/>
            </w:pPr>
            <w:r w:rsidRPr="00AA7C1E">
              <w:t>Personal Auto Type Vehicles</w:t>
            </w:r>
          </w:p>
        </w:tc>
        <w:tc>
          <w:tcPr>
            <w:tcW w:w="2900" w:type="dxa"/>
            <w:tcBorders>
              <w:bottom w:val="nil"/>
            </w:tcBorders>
          </w:tcPr>
          <w:p w14:paraId="3B0552C6" w14:textId="77777777" w:rsidR="00C83E31" w:rsidRPr="00AA7C1E" w:rsidRDefault="00C83E31" w:rsidP="00F84EA5">
            <w:pPr>
              <w:pStyle w:val="tablehead"/>
            </w:pPr>
            <w:r w:rsidRPr="00AA7C1E">
              <w:t>Miscellaneous Type Vehicles</w:t>
            </w:r>
          </w:p>
        </w:tc>
      </w:tr>
      <w:tr w:rsidR="00C83E31" w:rsidRPr="00AA7C1E" w14:paraId="02866B73" w14:textId="77777777" w:rsidTr="002C54CD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DBE56F8" w14:textId="77777777" w:rsidR="00C83E31" w:rsidRPr="00AA7C1E" w:rsidRDefault="00C83E31" w:rsidP="00F84EA5">
            <w:pPr>
              <w:pStyle w:val="tablehead"/>
            </w:pPr>
            <w:r w:rsidRPr="00AA7C1E">
              <w:t>Territory</w:t>
            </w:r>
            <w:r w:rsidRPr="00AA7C1E">
              <w:br/>
              <w:t>Code</w:t>
            </w:r>
          </w:p>
        </w:tc>
        <w:tc>
          <w:tcPr>
            <w:tcW w:w="2250" w:type="dxa"/>
            <w:tcBorders>
              <w:left w:val="single" w:sz="4" w:space="0" w:color="auto"/>
              <w:bottom w:val="nil"/>
            </w:tcBorders>
          </w:tcPr>
          <w:p w14:paraId="4A1B4142" w14:textId="77777777" w:rsidR="00C83E31" w:rsidRPr="00AA7C1E" w:rsidRDefault="00C83E31" w:rsidP="00F84EA5">
            <w:pPr>
              <w:pStyle w:val="tablehead"/>
            </w:pPr>
            <w:r w:rsidRPr="00AA7C1E">
              <w:t>Buildings And Standard</w:t>
            </w:r>
            <w:r w:rsidRPr="00AA7C1E">
              <w:br/>
              <w:t>Open Lots</w:t>
            </w:r>
          </w:p>
        </w:tc>
        <w:tc>
          <w:tcPr>
            <w:tcW w:w="2250" w:type="dxa"/>
            <w:tcBorders>
              <w:bottom w:val="nil"/>
            </w:tcBorders>
          </w:tcPr>
          <w:p w14:paraId="12A360AA" w14:textId="77777777" w:rsidR="00C83E31" w:rsidRPr="00AA7C1E" w:rsidRDefault="00C83E31" w:rsidP="00F84EA5">
            <w:pPr>
              <w:pStyle w:val="tablehead"/>
            </w:pPr>
            <w:r w:rsidRPr="00AA7C1E">
              <w:t>Non-Standard</w:t>
            </w:r>
            <w:r w:rsidRPr="00AA7C1E">
              <w:br/>
              <w:t>Open Lots</w:t>
            </w:r>
          </w:p>
        </w:tc>
        <w:tc>
          <w:tcPr>
            <w:tcW w:w="2900" w:type="dxa"/>
            <w:tcBorders>
              <w:bottom w:val="nil"/>
            </w:tcBorders>
          </w:tcPr>
          <w:p w14:paraId="20C00B83" w14:textId="77777777" w:rsidR="00C83E31" w:rsidRPr="00AA7C1E" w:rsidRDefault="00C83E31" w:rsidP="00F84EA5">
            <w:pPr>
              <w:pStyle w:val="tablehead"/>
            </w:pPr>
            <w:r w:rsidRPr="00AA7C1E">
              <w:br/>
              <w:t>Buildings And Open Lots</w:t>
            </w:r>
          </w:p>
        </w:tc>
      </w:tr>
      <w:tr w:rsidR="00C83E31" w:rsidRPr="00AA7C1E" w14:paraId="4917ABEE" w14:textId="77777777" w:rsidTr="002C54CD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single" w:sz="6" w:space="0" w:color="auto"/>
              <w:bottom w:val="nil"/>
            </w:tcBorders>
          </w:tcPr>
          <w:p w14:paraId="79D4B97F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br/>
              <w:t>102,106,120</w:t>
            </w:r>
          </w:p>
        </w:tc>
        <w:tc>
          <w:tcPr>
            <w:tcW w:w="2250" w:type="dxa"/>
            <w:tcBorders>
              <w:bottom w:val="nil"/>
            </w:tcBorders>
          </w:tcPr>
          <w:p w14:paraId="70DD291C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br/>
              <w:t>$  0.12</w:t>
            </w:r>
          </w:p>
        </w:tc>
        <w:tc>
          <w:tcPr>
            <w:tcW w:w="2250" w:type="dxa"/>
            <w:tcBorders>
              <w:bottom w:val="nil"/>
            </w:tcBorders>
          </w:tcPr>
          <w:p w14:paraId="6F7EFE32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br/>
              <w:t>$  0.13</w:t>
            </w:r>
          </w:p>
        </w:tc>
        <w:tc>
          <w:tcPr>
            <w:tcW w:w="2900" w:type="dxa"/>
            <w:tcBorders>
              <w:bottom w:val="nil"/>
            </w:tcBorders>
          </w:tcPr>
          <w:p w14:paraId="75EABB13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br/>
              <w:t>$  0.08</w:t>
            </w:r>
          </w:p>
        </w:tc>
      </w:tr>
      <w:tr w:rsidR="00C83E31" w:rsidRPr="00AA7C1E" w14:paraId="0D1C9C8D" w14:textId="77777777" w:rsidTr="002C54CD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2C2BB62F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t>111,112,125,126,</w:t>
            </w:r>
            <w:r w:rsidRPr="00AA7C1E">
              <w:br/>
              <w:t>144,146,147,153,</w:t>
            </w:r>
            <w:r w:rsidRPr="00AA7C1E">
              <w:br/>
              <w:t>154</w:t>
            </w:r>
          </w:p>
        </w:tc>
        <w:tc>
          <w:tcPr>
            <w:tcW w:w="2250" w:type="dxa"/>
            <w:tcBorders>
              <w:bottom w:val="nil"/>
            </w:tcBorders>
          </w:tcPr>
          <w:p w14:paraId="23F8F20E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br/>
            </w:r>
            <w:r w:rsidRPr="00AA7C1E">
              <w:br/>
              <w:t xml:space="preserve">   0.22</w:t>
            </w:r>
          </w:p>
        </w:tc>
        <w:tc>
          <w:tcPr>
            <w:tcW w:w="2250" w:type="dxa"/>
            <w:tcBorders>
              <w:bottom w:val="nil"/>
            </w:tcBorders>
          </w:tcPr>
          <w:p w14:paraId="206AD9C8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br/>
            </w:r>
            <w:r w:rsidRPr="00AA7C1E">
              <w:br/>
              <w:t xml:space="preserve">   0.28</w:t>
            </w:r>
          </w:p>
        </w:tc>
        <w:tc>
          <w:tcPr>
            <w:tcW w:w="2900" w:type="dxa"/>
            <w:tcBorders>
              <w:bottom w:val="nil"/>
            </w:tcBorders>
          </w:tcPr>
          <w:p w14:paraId="3E318734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br/>
            </w:r>
            <w:r w:rsidRPr="00AA7C1E">
              <w:br/>
              <w:t xml:space="preserve">   0.08</w:t>
            </w:r>
          </w:p>
        </w:tc>
      </w:tr>
      <w:tr w:rsidR="00C83E31" w:rsidRPr="00AA7C1E" w14:paraId="17CF1114" w14:textId="77777777" w:rsidTr="002C54CD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1DAE8BB7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t>ALL OTHER</w:t>
            </w:r>
          </w:p>
        </w:tc>
        <w:tc>
          <w:tcPr>
            <w:tcW w:w="2250" w:type="dxa"/>
          </w:tcPr>
          <w:p w14:paraId="4C32B1B0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t xml:space="preserve">   0.08</w:t>
            </w:r>
          </w:p>
        </w:tc>
        <w:tc>
          <w:tcPr>
            <w:tcW w:w="2250" w:type="dxa"/>
          </w:tcPr>
          <w:p w14:paraId="4FD78E58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t xml:space="preserve">   0.12</w:t>
            </w:r>
          </w:p>
        </w:tc>
        <w:tc>
          <w:tcPr>
            <w:tcW w:w="2900" w:type="dxa"/>
          </w:tcPr>
          <w:p w14:paraId="1B7CA4E8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t xml:space="preserve">   0.08</w:t>
            </w:r>
          </w:p>
        </w:tc>
      </w:tr>
      <w:tr w:rsidR="00C83E31" w:rsidRPr="00AA7C1E" w14:paraId="48E4DDF7" w14:textId="77777777" w:rsidTr="002C54CD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7DCEF9F6" w14:textId="77777777" w:rsidR="00C83E31" w:rsidRPr="00AA7C1E" w:rsidRDefault="00C83E31" w:rsidP="00F84EA5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0858606F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t xml:space="preserve">       </w:t>
            </w:r>
          </w:p>
        </w:tc>
        <w:tc>
          <w:tcPr>
            <w:tcW w:w="2250" w:type="dxa"/>
          </w:tcPr>
          <w:p w14:paraId="417844C9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t xml:space="preserve">       </w:t>
            </w:r>
          </w:p>
        </w:tc>
        <w:tc>
          <w:tcPr>
            <w:tcW w:w="2900" w:type="dxa"/>
          </w:tcPr>
          <w:p w14:paraId="3DF3B148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t xml:space="preserve">       </w:t>
            </w:r>
          </w:p>
        </w:tc>
      </w:tr>
      <w:tr w:rsidR="00C83E31" w:rsidRPr="00AA7C1E" w14:paraId="6F629513" w14:textId="77777777" w:rsidTr="002C54C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F241929" w14:textId="77777777" w:rsidR="00C83E31" w:rsidRPr="00AA7C1E" w:rsidRDefault="00C83E31" w:rsidP="00F84EA5">
            <w:pPr>
              <w:pStyle w:val="tabletext11"/>
              <w:jc w:val="right"/>
            </w:pPr>
            <w:r w:rsidRPr="00C83E31">
              <w:rPr>
                <w:sz w:val="20"/>
              </w:rPr>
              <w:t>*</w:t>
            </w:r>
          </w:p>
        </w:tc>
        <w:tc>
          <w:tcPr>
            <w:tcW w:w="91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6E5F7DB" w14:textId="77777777" w:rsidR="00C83E31" w:rsidRPr="00AA7C1E" w:rsidRDefault="00C83E31" w:rsidP="00F84EA5">
            <w:pPr>
              <w:pStyle w:val="tabletext11"/>
            </w:pPr>
            <w:r w:rsidRPr="00AA7C1E">
              <w:t>Theft is subject to a $100 per car/$500 per occurrence deductible.</w:t>
            </w:r>
          </w:p>
        </w:tc>
      </w:tr>
      <w:tr w:rsidR="00C83E31" w:rsidRPr="00AA7C1E" w14:paraId="7471CD91" w14:textId="77777777" w:rsidTr="002C54C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3FDF84F" w14:textId="77777777" w:rsidR="00C83E31" w:rsidRPr="00AA7C1E" w:rsidRDefault="00C83E31" w:rsidP="00F84EA5">
            <w:pPr>
              <w:pStyle w:val="tabletext11"/>
            </w:pPr>
          </w:p>
        </w:tc>
        <w:tc>
          <w:tcPr>
            <w:tcW w:w="9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BB2A9" w14:textId="77777777" w:rsidR="00C83E31" w:rsidRPr="00AA7C1E" w:rsidRDefault="00C83E31" w:rsidP="00F84EA5">
            <w:pPr>
              <w:pStyle w:val="tabletext11"/>
            </w:pPr>
            <w:r w:rsidRPr="00AA7C1E">
              <w:t xml:space="preserve">See Rule </w:t>
            </w:r>
            <w:r w:rsidRPr="00AA7C1E">
              <w:rPr>
                <w:b/>
                <w:bCs/>
              </w:rPr>
              <w:t>2</w:t>
            </w:r>
            <w:r w:rsidRPr="00AA7C1E">
              <w:rPr>
                <w:b/>
              </w:rPr>
              <w:t>98.</w:t>
            </w:r>
            <w:r w:rsidRPr="00AA7C1E">
              <w:t xml:space="preserve"> for additional deductible options.</w:t>
            </w:r>
          </w:p>
        </w:tc>
      </w:tr>
    </w:tbl>
    <w:p w14:paraId="4CE81B27" w14:textId="77777777" w:rsidR="00C83E31" w:rsidRPr="00AA7C1E" w:rsidRDefault="00C83E31" w:rsidP="00F84EA5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C83E31" w:rsidRPr="00AA7C1E" w14:paraId="198FC57D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67B29" w14:textId="77777777" w:rsidR="00C83E31" w:rsidRPr="00AA7C1E" w:rsidRDefault="00C83E31" w:rsidP="00F84EA5">
            <w:pPr>
              <w:pStyle w:val="tablehead"/>
            </w:pPr>
            <w:r w:rsidRPr="00AA7C1E">
              <w:t>SPECIFIED CAUSES OF LOSS</w:t>
            </w:r>
            <w:r w:rsidRPr="00C83E31">
              <w:rPr>
                <w:sz w:val="20"/>
              </w:rPr>
              <w:t>*</w:t>
            </w:r>
          </w:p>
        </w:tc>
      </w:tr>
      <w:tr w:rsidR="00C83E31" w:rsidRPr="00AA7C1E" w14:paraId="38327928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B980DF9" w14:textId="77777777" w:rsidR="00C83E31" w:rsidRPr="00AA7C1E" w:rsidRDefault="00C83E31" w:rsidP="00F84EA5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35CE0D3" w14:textId="77777777" w:rsidR="00C83E31" w:rsidRPr="00AA7C1E" w:rsidRDefault="00C83E31" w:rsidP="00F84EA5">
            <w:pPr>
              <w:pStyle w:val="tablehead"/>
            </w:pPr>
            <w:r w:rsidRPr="00AA7C1E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2D29D08D" w14:textId="77777777" w:rsidR="00C83E31" w:rsidRPr="00AA7C1E" w:rsidRDefault="00C83E31" w:rsidP="00F84EA5">
            <w:pPr>
              <w:pStyle w:val="tablehead"/>
            </w:pPr>
            <w:r w:rsidRPr="00AA7C1E">
              <w:t>Miscellaneous Type Vehicles</w:t>
            </w:r>
          </w:p>
        </w:tc>
      </w:tr>
      <w:tr w:rsidR="00C83E31" w:rsidRPr="00AA7C1E" w14:paraId="135D1540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35EB566" w14:textId="77777777" w:rsidR="00C83E31" w:rsidRPr="00AA7C1E" w:rsidRDefault="00C83E31" w:rsidP="00F84EA5">
            <w:pPr>
              <w:pStyle w:val="tablehead"/>
            </w:pPr>
            <w:r w:rsidRPr="00AA7C1E">
              <w:t>Territory</w:t>
            </w:r>
            <w:r w:rsidRPr="00AA7C1E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6361B091" w14:textId="77777777" w:rsidR="00C83E31" w:rsidRPr="00AA7C1E" w:rsidRDefault="00C83E31" w:rsidP="00F84EA5">
            <w:pPr>
              <w:pStyle w:val="tablehead"/>
            </w:pPr>
            <w:r w:rsidRPr="00AA7C1E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35BF9274" w14:textId="77777777" w:rsidR="00C83E31" w:rsidRPr="00AA7C1E" w:rsidRDefault="00C83E31" w:rsidP="00F84EA5">
            <w:pPr>
              <w:pStyle w:val="tablehead"/>
            </w:pPr>
            <w:r w:rsidRPr="00AA7C1E">
              <w:t>Standard</w:t>
            </w:r>
            <w:r w:rsidRPr="00AA7C1E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11623593" w14:textId="77777777" w:rsidR="00C83E31" w:rsidRPr="00AA7C1E" w:rsidRDefault="00C83E31" w:rsidP="00F84EA5">
            <w:pPr>
              <w:pStyle w:val="tablehead"/>
            </w:pPr>
            <w:r w:rsidRPr="00AA7C1E">
              <w:t>Non-Standard</w:t>
            </w:r>
            <w:r w:rsidRPr="00AA7C1E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7FADFC2D" w14:textId="77777777" w:rsidR="00C83E31" w:rsidRPr="00AA7C1E" w:rsidRDefault="00C83E31" w:rsidP="00F84EA5">
            <w:pPr>
              <w:pStyle w:val="tablehead"/>
            </w:pPr>
            <w:r w:rsidRPr="00AA7C1E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50B037E4" w14:textId="77777777" w:rsidR="00C83E31" w:rsidRPr="00AA7C1E" w:rsidRDefault="00C83E31" w:rsidP="00F84EA5">
            <w:pPr>
              <w:pStyle w:val="tablehead"/>
            </w:pPr>
            <w:r w:rsidRPr="00AA7C1E">
              <w:br/>
              <w:t>Open Lots</w:t>
            </w:r>
          </w:p>
        </w:tc>
      </w:tr>
      <w:tr w:rsidR="00C83E31" w:rsidRPr="00AA7C1E" w14:paraId="543A4CA8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7504EF8B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br/>
              <w:t>102,106,120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5966A9A5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br/>
              <w:t>$  0.18</w:t>
            </w:r>
          </w:p>
        </w:tc>
        <w:tc>
          <w:tcPr>
            <w:tcW w:w="1480" w:type="dxa"/>
            <w:tcBorders>
              <w:bottom w:val="nil"/>
            </w:tcBorders>
          </w:tcPr>
          <w:p w14:paraId="52870C69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br/>
              <w:t>$  0.19</w:t>
            </w:r>
          </w:p>
        </w:tc>
        <w:tc>
          <w:tcPr>
            <w:tcW w:w="1540" w:type="dxa"/>
            <w:tcBorders>
              <w:bottom w:val="nil"/>
            </w:tcBorders>
          </w:tcPr>
          <w:p w14:paraId="21F40072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br/>
              <w:t>$  0.21</w:t>
            </w:r>
          </w:p>
        </w:tc>
        <w:tc>
          <w:tcPr>
            <w:tcW w:w="1420" w:type="dxa"/>
            <w:tcBorders>
              <w:bottom w:val="nil"/>
            </w:tcBorders>
          </w:tcPr>
          <w:p w14:paraId="28C1E943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br/>
              <w:t>$  0.16</w:t>
            </w:r>
          </w:p>
        </w:tc>
        <w:tc>
          <w:tcPr>
            <w:tcW w:w="1480" w:type="dxa"/>
            <w:tcBorders>
              <w:bottom w:val="nil"/>
            </w:tcBorders>
          </w:tcPr>
          <w:p w14:paraId="321E6CA2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br/>
              <w:t>$  0.18</w:t>
            </w:r>
          </w:p>
        </w:tc>
      </w:tr>
      <w:tr w:rsidR="00C83E31" w:rsidRPr="00AA7C1E" w14:paraId="3E5279CA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5B9B9FA6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t>111,112,125,126,</w:t>
            </w:r>
            <w:r w:rsidRPr="00AA7C1E">
              <w:br/>
              <w:t>144,146,147,153,</w:t>
            </w:r>
            <w:r w:rsidRPr="00AA7C1E">
              <w:br/>
              <w:t>154</w:t>
            </w:r>
          </w:p>
        </w:tc>
        <w:tc>
          <w:tcPr>
            <w:tcW w:w="1480" w:type="dxa"/>
            <w:tcBorders>
              <w:bottom w:val="nil"/>
            </w:tcBorders>
          </w:tcPr>
          <w:p w14:paraId="7C487C3E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br/>
            </w:r>
            <w:r w:rsidRPr="00AA7C1E">
              <w:br/>
              <w:t xml:space="preserve">   0.30</w:t>
            </w:r>
          </w:p>
        </w:tc>
        <w:tc>
          <w:tcPr>
            <w:tcW w:w="1480" w:type="dxa"/>
            <w:tcBorders>
              <w:bottom w:val="nil"/>
            </w:tcBorders>
          </w:tcPr>
          <w:p w14:paraId="03D347AB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br/>
            </w:r>
            <w:r w:rsidRPr="00AA7C1E">
              <w:br/>
              <w:t xml:space="preserve">   0.33</w:t>
            </w:r>
          </w:p>
        </w:tc>
        <w:tc>
          <w:tcPr>
            <w:tcW w:w="1540" w:type="dxa"/>
            <w:tcBorders>
              <w:bottom w:val="nil"/>
            </w:tcBorders>
          </w:tcPr>
          <w:p w14:paraId="5B712963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br/>
            </w:r>
            <w:r w:rsidRPr="00AA7C1E">
              <w:br/>
              <w:t xml:space="preserve">   0.37</w:t>
            </w:r>
          </w:p>
        </w:tc>
        <w:tc>
          <w:tcPr>
            <w:tcW w:w="1420" w:type="dxa"/>
            <w:tcBorders>
              <w:bottom w:val="nil"/>
            </w:tcBorders>
          </w:tcPr>
          <w:p w14:paraId="1F4D92A2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br/>
            </w:r>
            <w:r w:rsidRPr="00AA7C1E">
              <w:br/>
              <w:t xml:space="preserve">   0.16</w:t>
            </w:r>
          </w:p>
        </w:tc>
        <w:tc>
          <w:tcPr>
            <w:tcW w:w="1480" w:type="dxa"/>
            <w:tcBorders>
              <w:bottom w:val="nil"/>
            </w:tcBorders>
          </w:tcPr>
          <w:p w14:paraId="7DFF1841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br/>
            </w:r>
            <w:r w:rsidRPr="00AA7C1E">
              <w:br/>
              <w:t xml:space="preserve">   0.18</w:t>
            </w:r>
          </w:p>
        </w:tc>
      </w:tr>
      <w:tr w:rsidR="00C83E31" w:rsidRPr="00AA7C1E" w14:paraId="655C226A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7D16FDBD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t>ALL OTHER</w:t>
            </w:r>
          </w:p>
        </w:tc>
        <w:tc>
          <w:tcPr>
            <w:tcW w:w="1480" w:type="dxa"/>
          </w:tcPr>
          <w:p w14:paraId="7611472C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t xml:space="preserve">   0.18</w:t>
            </w:r>
          </w:p>
        </w:tc>
        <w:tc>
          <w:tcPr>
            <w:tcW w:w="1480" w:type="dxa"/>
          </w:tcPr>
          <w:p w14:paraId="0FE46B95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t xml:space="preserve">   0.18</w:t>
            </w:r>
          </w:p>
        </w:tc>
        <w:tc>
          <w:tcPr>
            <w:tcW w:w="1540" w:type="dxa"/>
          </w:tcPr>
          <w:p w14:paraId="48FFEBB3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t xml:space="preserve">   0.19</w:t>
            </w:r>
          </w:p>
        </w:tc>
        <w:tc>
          <w:tcPr>
            <w:tcW w:w="1420" w:type="dxa"/>
          </w:tcPr>
          <w:p w14:paraId="1D021130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t xml:space="preserve">   0.16</w:t>
            </w:r>
          </w:p>
        </w:tc>
        <w:tc>
          <w:tcPr>
            <w:tcW w:w="1480" w:type="dxa"/>
          </w:tcPr>
          <w:p w14:paraId="735A2C23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t xml:space="preserve">   0.18</w:t>
            </w:r>
          </w:p>
        </w:tc>
      </w:tr>
      <w:tr w:rsidR="00C83E31" w:rsidRPr="00AA7C1E" w14:paraId="5829A5D4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1AA12556" w14:textId="77777777" w:rsidR="00C83E31" w:rsidRPr="00AA7C1E" w:rsidRDefault="00C83E31" w:rsidP="00F84EA5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33220C24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t xml:space="preserve">       </w:t>
            </w:r>
          </w:p>
        </w:tc>
        <w:tc>
          <w:tcPr>
            <w:tcW w:w="1480" w:type="dxa"/>
          </w:tcPr>
          <w:p w14:paraId="3C3887E3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t xml:space="preserve">       </w:t>
            </w:r>
          </w:p>
        </w:tc>
        <w:tc>
          <w:tcPr>
            <w:tcW w:w="1540" w:type="dxa"/>
          </w:tcPr>
          <w:p w14:paraId="5FC1DBE4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t xml:space="preserve">       </w:t>
            </w:r>
          </w:p>
        </w:tc>
        <w:tc>
          <w:tcPr>
            <w:tcW w:w="1420" w:type="dxa"/>
          </w:tcPr>
          <w:p w14:paraId="2B1D9E29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t xml:space="preserve">       </w:t>
            </w:r>
          </w:p>
        </w:tc>
        <w:tc>
          <w:tcPr>
            <w:tcW w:w="1480" w:type="dxa"/>
          </w:tcPr>
          <w:p w14:paraId="2A4946B0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t xml:space="preserve">       </w:t>
            </w:r>
          </w:p>
        </w:tc>
      </w:tr>
      <w:tr w:rsidR="00C83E31" w:rsidRPr="00AA7C1E" w14:paraId="6155D537" w14:textId="77777777" w:rsidTr="002C54CD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0CB9254" w14:textId="77777777" w:rsidR="00C83E31" w:rsidRPr="00AA7C1E" w:rsidRDefault="00C83E31" w:rsidP="00F84EA5">
            <w:pPr>
              <w:pStyle w:val="tabletext11"/>
              <w:jc w:val="right"/>
            </w:pPr>
            <w:r w:rsidRPr="00C83E31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CB971F7" w14:textId="77777777" w:rsidR="00C83E31" w:rsidRPr="00AA7C1E" w:rsidRDefault="00C83E31" w:rsidP="00F84EA5">
            <w:pPr>
              <w:pStyle w:val="tabletext11"/>
            </w:pPr>
            <w:r w:rsidRPr="00AA7C1E">
              <w:t>Theft and Mischief or Vandalism are subject to a $100 per car/$500 per occurrence deductible.</w:t>
            </w:r>
          </w:p>
        </w:tc>
      </w:tr>
      <w:tr w:rsidR="00C83E31" w:rsidRPr="00AA7C1E" w14:paraId="5E7D96A9" w14:textId="77777777" w:rsidTr="002C54CD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4E17992" w14:textId="77777777" w:rsidR="00C83E31" w:rsidRPr="00AA7C1E" w:rsidRDefault="00C83E31" w:rsidP="00F84EA5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1A0AB" w14:textId="77777777" w:rsidR="00C83E31" w:rsidRPr="00AA7C1E" w:rsidRDefault="00C83E31" w:rsidP="00F84EA5">
            <w:pPr>
              <w:pStyle w:val="tabletext11"/>
            </w:pPr>
            <w:r w:rsidRPr="00AA7C1E">
              <w:t xml:space="preserve">See Rule </w:t>
            </w:r>
            <w:r w:rsidRPr="00AA7C1E">
              <w:rPr>
                <w:b/>
                <w:bCs/>
              </w:rPr>
              <w:t>2</w:t>
            </w:r>
            <w:r w:rsidRPr="00AA7C1E">
              <w:rPr>
                <w:b/>
              </w:rPr>
              <w:t>98.</w:t>
            </w:r>
            <w:r w:rsidRPr="00AA7C1E">
              <w:t xml:space="preserve"> for additional deductible options.</w:t>
            </w:r>
          </w:p>
        </w:tc>
      </w:tr>
    </w:tbl>
    <w:p w14:paraId="1309C9BC" w14:textId="77777777" w:rsidR="00C83E31" w:rsidRPr="00AA7C1E" w:rsidRDefault="00C83E31" w:rsidP="00F84EA5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C83E31" w:rsidRPr="00AA7C1E" w14:paraId="2B8DA47C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CD9D4" w14:textId="77777777" w:rsidR="00C83E31" w:rsidRPr="00AA7C1E" w:rsidRDefault="00C83E31" w:rsidP="00F84EA5">
            <w:pPr>
              <w:pStyle w:val="tablehead"/>
            </w:pPr>
            <w:r w:rsidRPr="00AA7C1E">
              <w:t>LIMITED SPECIFIED CAUSES OF LOSS</w:t>
            </w:r>
            <w:r w:rsidRPr="00C83E31">
              <w:rPr>
                <w:sz w:val="20"/>
              </w:rPr>
              <w:t>*</w:t>
            </w:r>
          </w:p>
        </w:tc>
      </w:tr>
      <w:tr w:rsidR="00C83E31" w:rsidRPr="00AA7C1E" w14:paraId="5714BFB6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3EBF64C" w14:textId="77777777" w:rsidR="00C83E31" w:rsidRPr="00AA7C1E" w:rsidRDefault="00C83E31" w:rsidP="00F84EA5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3E54A5DD" w14:textId="77777777" w:rsidR="00C83E31" w:rsidRPr="00AA7C1E" w:rsidRDefault="00C83E31" w:rsidP="00F84EA5">
            <w:pPr>
              <w:pStyle w:val="tablehead"/>
            </w:pPr>
            <w:r w:rsidRPr="00AA7C1E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506BEA9F" w14:textId="77777777" w:rsidR="00C83E31" w:rsidRPr="00AA7C1E" w:rsidRDefault="00C83E31" w:rsidP="00F84EA5">
            <w:pPr>
              <w:pStyle w:val="tablehead"/>
            </w:pPr>
            <w:r w:rsidRPr="00AA7C1E">
              <w:t>Miscellaneous Type Vehicles</w:t>
            </w:r>
          </w:p>
        </w:tc>
      </w:tr>
      <w:tr w:rsidR="00C83E31" w:rsidRPr="00AA7C1E" w14:paraId="3E8A2970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20B7CD0" w14:textId="77777777" w:rsidR="00C83E31" w:rsidRPr="00AA7C1E" w:rsidRDefault="00C83E31" w:rsidP="00F84EA5">
            <w:pPr>
              <w:pStyle w:val="tablehead"/>
            </w:pPr>
            <w:r w:rsidRPr="00AA7C1E">
              <w:t>Territory</w:t>
            </w:r>
            <w:r w:rsidRPr="00AA7C1E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1DC00D48" w14:textId="77777777" w:rsidR="00C83E31" w:rsidRPr="00AA7C1E" w:rsidRDefault="00C83E31" w:rsidP="00F84EA5">
            <w:pPr>
              <w:pStyle w:val="tablehead"/>
            </w:pPr>
            <w:r w:rsidRPr="00AA7C1E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6BCA5533" w14:textId="77777777" w:rsidR="00C83E31" w:rsidRPr="00AA7C1E" w:rsidRDefault="00C83E31" w:rsidP="00F84EA5">
            <w:pPr>
              <w:pStyle w:val="tablehead"/>
            </w:pPr>
            <w:r w:rsidRPr="00AA7C1E">
              <w:t>Standard</w:t>
            </w:r>
            <w:r w:rsidRPr="00AA7C1E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4C3381C2" w14:textId="77777777" w:rsidR="00C83E31" w:rsidRPr="00AA7C1E" w:rsidRDefault="00C83E31" w:rsidP="00F84EA5">
            <w:pPr>
              <w:pStyle w:val="tablehead"/>
            </w:pPr>
            <w:r w:rsidRPr="00AA7C1E">
              <w:t>Non-Standard</w:t>
            </w:r>
            <w:r w:rsidRPr="00AA7C1E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6F05CF9B" w14:textId="77777777" w:rsidR="00C83E31" w:rsidRPr="00AA7C1E" w:rsidRDefault="00C83E31" w:rsidP="00F84EA5">
            <w:pPr>
              <w:pStyle w:val="tablehead"/>
            </w:pPr>
            <w:r w:rsidRPr="00AA7C1E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4CFA6F3C" w14:textId="77777777" w:rsidR="00C83E31" w:rsidRPr="00AA7C1E" w:rsidRDefault="00C83E31" w:rsidP="00F84EA5">
            <w:pPr>
              <w:pStyle w:val="tablehead"/>
            </w:pPr>
            <w:r w:rsidRPr="00AA7C1E">
              <w:br/>
              <w:t>Open Lots</w:t>
            </w:r>
          </w:p>
        </w:tc>
      </w:tr>
      <w:tr w:rsidR="00C83E31" w:rsidRPr="00AA7C1E" w14:paraId="59F32B02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556482F4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br/>
              <w:t>102,106,120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0C00BF9B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br/>
              <w:t>$  0.16</w:t>
            </w:r>
          </w:p>
        </w:tc>
        <w:tc>
          <w:tcPr>
            <w:tcW w:w="1480" w:type="dxa"/>
            <w:tcBorders>
              <w:bottom w:val="nil"/>
            </w:tcBorders>
          </w:tcPr>
          <w:p w14:paraId="13C3658B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br/>
              <w:t>$  0.18</w:t>
            </w:r>
          </w:p>
        </w:tc>
        <w:tc>
          <w:tcPr>
            <w:tcW w:w="1540" w:type="dxa"/>
            <w:tcBorders>
              <w:bottom w:val="nil"/>
            </w:tcBorders>
          </w:tcPr>
          <w:p w14:paraId="4A1B3CDE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br/>
              <w:t>$  0.19</w:t>
            </w:r>
          </w:p>
        </w:tc>
        <w:tc>
          <w:tcPr>
            <w:tcW w:w="1420" w:type="dxa"/>
            <w:tcBorders>
              <w:bottom w:val="nil"/>
            </w:tcBorders>
          </w:tcPr>
          <w:p w14:paraId="11FAF368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br/>
              <w:t>$  0.15</w:t>
            </w:r>
          </w:p>
        </w:tc>
        <w:tc>
          <w:tcPr>
            <w:tcW w:w="1480" w:type="dxa"/>
            <w:tcBorders>
              <w:bottom w:val="nil"/>
            </w:tcBorders>
          </w:tcPr>
          <w:p w14:paraId="63589FB1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br/>
              <w:t>$  0.16</w:t>
            </w:r>
          </w:p>
        </w:tc>
      </w:tr>
      <w:tr w:rsidR="00C83E31" w:rsidRPr="00AA7C1E" w14:paraId="622AF827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60C5C02B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t>111,112,125,126,</w:t>
            </w:r>
            <w:r w:rsidRPr="00AA7C1E">
              <w:br/>
              <w:t>144,146,147,153,</w:t>
            </w:r>
            <w:r w:rsidRPr="00AA7C1E">
              <w:br/>
              <w:t>154</w:t>
            </w:r>
          </w:p>
        </w:tc>
        <w:tc>
          <w:tcPr>
            <w:tcW w:w="1480" w:type="dxa"/>
            <w:tcBorders>
              <w:bottom w:val="nil"/>
            </w:tcBorders>
          </w:tcPr>
          <w:p w14:paraId="1D6A26A9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br/>
            </w:r>
            <w:r w:rsidRPr="00AA7C1E">
              <w:br/>
              <w:t xml:space="preserve">   0.28</w:t>
            </w:r>
          </w:p>
        </w:tc>
        <w:tc>
          <w:tcPr>
            <w:tcW w:w="1480" w:type="dxa"/>
            <w:tcBorders>
              <w:bottom w:val="nil"/>
            </w:tcBorders>
          </w:tcPr>
          <w:p w14:paraId="0C59F099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br/>
            </w:r>
            <w:r w:rsidRPr="00AA7C1E">
              <w:br/>
              <w:t xml:space="preserve">   0.30</w:t>
            </w:r>
          </w:p>
        </w:tc>
        <w:tc>
          <w:tcPr>
            <w:tcW w:w="1540" w:type="dxa"/>
            <w:tcBorders>
              <w:bottom w:val="nil"/>
            </w:tcBorders>
          </w:tcPr>
          <w:p w14:paraId="716FD0D5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br/>
            </w:r>
            <w:r w:rsidRPr="00AA7C1E">
              <w:br/>
              <w:t xml:space="preserve">   0.35</w:t>
            </w:r>
          </w:p>
        </w:tc>
        <w:tc>
          <w:tcPr>
            <w:tcW w:w="1420" w:type="dxa"/>
            <w:tcBorders>
              <w:bottom w:val="nil"/>
            </w:tcBorders>
          </w:tcPr>
          <w:p w14:paraId="69AB5E82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br/>
            </w:r>
            <w:r w:rsidRPr="00AA7C1E">
              <w:br/>
              <w:t xml:space="preserve">   0.15</w:t>
            </w:r>
          </w:p>
        </w:tc>
        <w:tc>
          <w:tcPr>
            <w:tcW w:w="1480" w:type="dxa"/>
            <w:tcBorders>
              <w:bottom w:val="nil"/>
            </w:tcBorders>
          </w:tcPr>
          <w:p w14:paraId="6E55870D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br/>
            </w:r>
            <w:r w:rsidRPr="00AA7C1E">
              <w:br/>
              <w:t xml:space="preserve">   0.16</w:t>
            </w:r>
          </w:p>
        </w:tc>
      </w:tr>
      <w:tr w:rsidR="00C83E31" w:rsidRPr="00AA7C1E" w14:paraId="79C5A213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257EE8E1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t>ALL OTHER</w:t>
            </w:r>
          </w:p>
        </w:tc>
        <w:tc>
          <w:tcPr>
            <w:tcW w:w="1480" w:type="dxa"/>
          </w:tcPr>
          <w:p w14:paraId="10B8CB1F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t xml:space="preserve">   0.15</w:t>
            </w:r>
          </w:p>
        </w:tc>
        <w:tc>
          <w:tcPr>
            <w:tcW w:w="1480" w:type="dxa"/>
          </w:tcPr>
          <w:p w14:paraId="1C550D66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t xml:space="preserve">   0.18</w:t>
            </w:r>
          </w:p>
        </w:tc>
        <w:tc>
          <w:tcPr>
            <w:tcW w:w="1540" w:type="dxa"/>
          </w:tcPr>
          <w:p w14:paraId="05EFD12F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t xml:space="preserve">   0.16</w:t>
            </w:r>
          </w:p>
        </w:tc>
        <w:tc>
          <w:tcPr>
            <w:tcW w:w="1420" w:type="dxa"/>
          </w:tcPr>
          <w:p w14:paraId="5C38A45B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t xml:space="preserve">   0.15</w:t>
            </w:r>
          </w:p>
        </w:tc>
        <w:tc>
          <w:tcPr>
            <w:tcW w:w="1480" w:type="dxa"/>
          </w:tcPr>
          <w:p w14:paraId="04061E50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t xml:space="preserve">   0.16</w:t>
            </w:r>
          </w:p>
        </w:tc>
      </w:tr>
      <w:tr w:rsidR="00C83E31" w:rsidRPr="00AA7C1E" w14:paraId="570822E2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2DE7A9E4" w14:textId="77777777" w:rsidR="00C83E31" w:rsidRPr="00AA7C1E" w:rsidRDefault="00C83E31" w:rsidP="00F84EA5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2B6D5464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t xml:space="preserve">       </w:t>
            </w:r>
          </w:p>
        </w:tc>
        <w:tc>
          <w:tcPr>
            <w:tcW w:w="1480" w:type="dxa"/>
          </w:tcPr>
          <w:p w14:paraId="1C4B3B86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t xml:space="preserve">       </w:t>
            </w:r>
          </w:p>
        </w:tc>
        <w:tc>
          <w:tcPr>
            <w:tcW w:w="1540" w:type="dxa"/>
          </w:tcPr>
          <w:p w14:paraId="0D374A31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t xml:space="preserve">       </w:t>
            </w:r>
          </w:p>
        </w:tc>
        <w:tc>
          <w:tcPr>
            <w:tcW w:w="1420" w:type="dxa"/>
          </w:tcPr>
          <w:p w14:paraId="1D25EA5B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t xml:space="preserve">       </w:t>
            </w:r>
          </w:p>
        </w:tc>
        <w:tc>
          <w:tcPr>
            <w:tcW w:w="1480" w:type="dxa"/>
          </w:tcPr>
          <w:p w14:paraId="529C7382" w14:textId="77777777" w:rsidR="00C83E31" w:rsidRPr="00AA7C1E" w:rsidRDefault="00C83E31" w:rsidP="00F84EA5">
            <w:pPr>
              <w:pStyle w:val="tabletext00"/>
              <w:jc w:val="center"/>
            </w:pPr>
            <w:r w:rsidRPr="00AA7C1E">
              <w:t xml:space="preserve">       </w:t>
            </w:r>
          </w:p>
        </w:tc>
      </w:tr>
      <w:tr w:rsidR="00C83E31" w:rsidRPr="00AA7C1E" w14:paraId="79669261" w14:textId="77777777" w:rsidTr="002C54CD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E2F1E14" w14:textId="77777777" w:rsidR="00C83E31" w:rsidRPr="00AA7C1E" w:rsidRDefault="00C83E31" w:rsidP="00F84EA5">
            <w:pPr>
              <w:pStyle w:val="tabletext11"/>
              <w:jc w:val="right"/>
            </w:pPr>
            <w:r w:rsidRPr="00C83E31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0A1C746" w14:textId="77777777" w:rsidR="00C83E31" w:rsidRPr="00AA7C1E" w:rsidRDefault="00C83E31" w:rsidP="00F84EA5">
            <w:pPr>
              <w:pStyle w:val="tabletext11"/>
            </w:pPr>
            <w:r w:rsidRPr="00AA7C1E">
              <w:t>Theft is subject to a $100 per car/$500 per occurrence deductible.</w:t>
            </w:r>
          </w:p>
        </w:tc>
      </w:tr>
      <w:tr w:rsidR="00C83E31" w:rsidRPr="00AA7C1E" w14:paraId="23A6A3C8" w14:textId="77777777" w:rsidTr="002C54CD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F0A9E27" w14:textId="77777777" w:rsidR="00C83E31" w:rsidRPr="00AA7C1E" w:rsidRDefault="00C83E31" w:rsidP="00F84EA5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23562" w14:textId="77777777" w:rsidR="00C83E31" w:rsidRPr="00AA7C1E" w:rsidRDefault="00C83E31" w:rsidP="00F84EA5">
            <w:pPr>
              <w:pStyle w:val="tabletext11"/>
            </w:pPr>
            <w:r w:rsidRPr="00AA7C1E">
              <w:t xml:space="preserve">See Rule </w:t>
            </w:r>
            <w:r w:rsidRPr="00AA7C1E">
              <w:rPr>
                <w:b/>
                <w:bCs/>
              </w:rPr>
              <w:t>2</w:t>
            </w:r>
            <w:r w:rsidRPr="00AA7C1E">
              <w:rPr>
                <w:b/>
              </w:rPr>
              <w:t>98.</w:t>
            </w:r>
            <w:r w:rsidRPr="00AA7C1E">
              <w:t xml:space="preserve"> for additional deductible options.</w:t>
            </w:r>
          </w:p>
        </w:tc>
      </w:tr>
    </w:tbl>
    <w:p w14:paraId="4AE5E574" w14:textId="77777777" w:rsidR="00C83E31" w:rsidRDefault="00C83E31" w:rsidP="00F84EA5">
      <w:pPr>
        <w:pStyle w:val="isonormal"/>
      </w:pPr>
    </w:p>
    <w:p w14:paraId="70A07D03" w14:textId="77777777" w:rsidR="00C83E31" w:rsidRDefault="00C83E31" w:rsidP="00F84EA5">
      <w:pPr>
        <w:pStyle w:val="isonormal"/>
        <w:jc w:val="left"/>
      </w:pPr>
    </w:p>
    <w:p w14:paraId="57E8CF2E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960F18D" w14:textId="77777777" w:rsidR="00C83E31" w:rsidRPr="00A01E36" w:rsidRDefault="00C83E31" w:rsidP="00F84EA5">
      <w:pPr>
        <w:pStyle w:val="subcap"/>
      </w:pPr>
      <w:r w:rsidRPr="00A01E36">
        <w:lastRenderedPageBreak/>
        <w:t>ALL TERRITORIES</w:t>
      </w:r>
    </w:p>
    <w:p w14:paraId="371F7FE5" w14:textId="77777777" w:rsidR="00C83E31" w:rsidRPr="00A01E36" w:rsidRDefault="00C83E31" w:rsidP="00F84EA5">
      <w:pPr>
        <w:pStyle w:val="isonormal"/>
      </w:pPr>
    </w:p>
    <w:p w14:paraId="4E7A4D95" w14:textId="77777777" w:rsidR="00C83E31" w:rsidRPr="00A01E36" w:rsidRDefault="00C83E31" w:rsidP="00F84EA5">
      <w:pPr>
        <w:pStyle w:val="isonormal"/>
        <w:sectPr w:rsidR="00C83E31" w:rsidRPr="00A01E36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4FF1B5B" w14:textId="77777777" w:rsidR="00C83E31" w:rsidRPr="00A01E36" w:rsidRDefault="00C83E31" w:rsidP="00F84EA5">
      <w:pPr>
        <w:pStyle w:val="boxrule"/>
        <w:rPr>
          <w:b w:val="0"/>
        </w:rPr>
      </w:pPr>
      <w:r w:rsidRPr="00A01E36">
        <w:t xml:space="preserve">249.  AUTO DEALERS – PREMIUM DEVELOPMENT </w:t>
      </w:r>
      <w:r w:rsidRPr="00A01E36">
        <w:tab/>
      </w:r>
      <w:r w:rsidRPr="00A01E36">
        <w:rPr>
          <w:b w:val="0"/>
        </w:rPr>
        <w:t>(Cont'd)</w:t>
      </w:r>
    </w:p>
    <w:p w14:paraId="09C93DD1" w14:textId="77777777" w:rsidR="00C83E31" w:rsidRPr="00A01E36" w:rsidRDefault="00C83E31" w:rsidP="00F84EA5">
      <w:pPr>
        <w:pStyle w:val="isonormal"/>
      </w:pPr>
    </w:p>
    <w:p w14:paraId="0855208B" w14:textId="77777777" w:rsidR="00C83E31" w:rsidRPr="00A01E36" w:rsidRDefault="00C83E31" w:rsidP="00F84EA5">
      <w:pPr>
        <w:pStyle w:val="isonormal"/>
        <w:sectPr w:rsidR="00C83E31" w:rsidRPr="00A01E36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40"/>
        <w:gridCol w:w="1620"/>
        <w:gridCol w:w="1440"/>
        <w:gridCol w:w="3000"/>
      </w:tblGrid>
      <w:tr w:rsidR="00C83E31" w:rsidRPr="00A01E36" w14:paraId="34EE80F9" w14:textId="77777777" w:rsidTr="002C54CD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E2F04" w14:textId="77777777" w:rsidR="00C83E31" w:rsidRPr="00A01E36" w:rsidRDefault="00C83E31" w:rsidP="00F84EA5">
            <w:pPr>
              <w:pStyle w:val="tablehead"/>
            </w:pPr>
            <w:r w:rsidRPr="00A01E36">
              <w:t>COMPREHENSIVE</w:t>
            </w:r>
            <w:r w:rsidRPr="00C83E31">
              <w:rPr>
                <w:sz w:val="20"/>
              </w:rPr>
              <w:t>*</w:t>
            </w:r>
          </w:p>
        </w:tc>
      </w:tr>
      <w:tr w:rsidR="00C83E31" w:rsidRPr="00A01E36" w14:paraId="466ACE15" w14:textId="77777777" w:rsidTr="002C54CD">
        <w:trPr>
          <w:cantSplit/>
        </w:trPr>
        <w:tc>
          <w:tcPr>
            <w:tcW w:w="19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D6A61A" w14:textId="77777777" w:rsidR="00C83E31" w:rsidRPr="00A01E36" w:rsidRDefault="00C83E31" w:rsidP="00F84EA5">
            <w:pPr>
              <w:pStyle w:val="tablehead"/>
            </w:pPr>
          </w:p>
          <w:p w14:paraId="11AEFE87" w14:textId="77777777" w:rsidR="00C83E31" w:rsidRPr="00A01E36" w:rsidRDefault="00C83E31" w:rsidP="00F84EA5">
            <w:pPr>
              <w:pStyle w:val="tablehead"/>
            </w:pPr>
            <w:r w:rsidRPr="00A01E36">
              <w:br/>
              <w:t>Territory</w:t>
            </w:r>
            <w:r w:rsidRPr="00A01E36">
              <w:br/>
              <w:t>Code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734AC" w14:textId="77777777" w:rsidR="00C83E31" w:rsidRPr="00A01E36" w:rsidRDefault="00C83E31" w:rsidP="00F84EA5">
            <w:pPr>
              <w:pStyle w:val="tablehead"/>
            </w:pPr>
            <w:r w:rsidRPr="00A01E36">
              <w:t>Personal Auto Type Vehicles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C63BA" w14:textId="77777777" w:rsidR="00C83E31" w:rsidRPr="00A01E36" w:rsidRDefault="00C83E31" w:rsidP="00F84EA5">
            <w:pPr>
              <w:pStyle w:val="tablehead"/>
            </w:pPr>
            <w:r w:rsidRPr="00A01E36">
              <w:t>Miscellaneous Type Vehicles</w:t>
            </w:r>
          </w:p>
        </w:tc>
      </w:tr>
      <w:tr w:rsidR="00C83E31" w:rsidRPr="00A01E36" w14:paraId="4824522A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0A70D639" w14:textId="77777777" w:rsidR="00C83E31" w:rsidRPr="00A01E36" w:rsidRDefault="00C83E31" w:rsidP="00F84EA5">
            <w:pPr>
              <w:pStyle w:val="tablehead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</w:tcPr>
          <w:p w14:paraId="25D6ECF9" w14:textId="77777777" w:rsidR="00C83E31" w:rsidRPr="00A01E36" w:rsidRDefault="00C83E31" w:rsidP="00F84EA5">
            <w:pPr>
              <w:pStyle w:val="tablehead"/>
            </w:pPr>
            <w:r w:rsidRPr="00A01E36">
              <w:br/>
            </w:r>
            <w:r w:rsidRPr="00A01E36">
              <w:br/>
              <w:t>Buildings</w:t>
            </w:r>
          </w:p>
        </w:tc>
        <w:tc>
          <w:tcPr>
            <w:tcW w:w="1620" w:type="dxa"/>
            <w:tcBorders>
              <w:bottom w:val="nil"/>
            </w:tcBorders>
          </w:tcPr>
          <w:p w14:paraId="414DE300" w14:textId="77777777" w:rsidR="00C83E31" w:rsidRPr="00A01E36" w:rsidRDefault="00C83E31" w:rsidP="00F84EA5">
            <w:pPr>
              <w:pStyle w:val="tablehead"/>
            </w:pPr>
            <w:r w:rsidRPr="00A01E36">
              <w:br/>
              <w:t>Standard</w:t>
            </w:r>
            <w:r w:rsidRPr="00A01E36">
              <w:br/>
              <w:t>Open Lots</w:t>
            </w:r>
          </w:p>
        </w:tc>
        <w:tc>
          <w:tcPr>
            <w:tcW w:w="1440" w:type="dxa"/>
            <w:tcBorders>
              <w:bottom w:val="nil"/>
            </w:tcBorders>
          </w:tcPr>
          <w:p w14:paraId="640A48F8" w14:textId="77777777" w:rsidR="00C83E31" w:rsidRPr="00A01E36" w:rsidRDefault="00C83E31" w:rsidP="00F84EA5">
            <w:pPr>
              <w:pStyle w:val="tablehead"/>
            </w:pPr>
            <w:r w:rsidRPr="00A01E36">
              <w:br/>
              <w:t>Non-Standard</w:t>
            </w:r>
            <w:r w:rsidRPr="00A01E36">
              <w:br/>
              <w:t>Open Lots</w:t>
            </w:r>
          </w:p>
        </w:tc>
        <w:tc>
          <w:tcPr>
            <w:tcW w:w="3000" w:type="dxa"/>
            <w:tcBorders>
              <w:bottom w:val="nil"/>
            </w:tcBorders>
          </w:tcPr>
          <w:p w14:paraId="799E475A" w14:textId="77777777" w:rsidR="00C83E31" w:rsidRPr="00A01E36" w:rsidRDefault="00C83E31" w:rsidP="00F84EA5">
            <w:pPr>
              <w:pStyle w:val="tablehead"/>
            </w:pPr>
            <w:r w:rsidRPr="00A01E36">
              <w:br/>
            </w:r>
            <w:r w:rsidRPr="00A01E36">
              <w:br/>
              <w:t>Buildings And Open Lots</w:t>
            </w:r>
          </w:p>
        </w:tc>
      </w:tr>
      <w:tr w:rsidR="00C83E31" w:rsidRPr="00A01E36" w14:paraId="3261C2DE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3470E283" w14:textId="77777777" w:rsidR="00C83E31" w:rsidRPr="00A01E36" w:rsidRDefault="00C83E31" w:rsidP="00F84EA5">
            <w:pPr>
              <w:pStyle w:val="tabletext11"/>
              <w:jc w:val="center"/>
            </w:pPr>
            <w:r w:rsidRPr="00A01E36">
              <w:br/>
              <w:t>102,106,120</w:t>
            </w:r>
          </w:p>
        </w:tc>
        <w:tc>
          <w:tcPr>
            <w:tcW w:w="1440" w:type="dxa"/>
            <w:tcBorders>
              <w:bottom w:val="nil"/>
            </w:tcBorders>
          </w:tcPr>
          <w:p w14:paraId="69AE797A" w14:textId="77777777" w:rsidR="00C83E31" w:rsidRPr="00A01E36" w:rsidRDefault="00C83E31" w:rsidP="00F84EA5">
            <w:pPr>
              <w:pStyle w:val="tabletext11"/>
              <w:jc w:val="center"/>
            </w:pPr>
            <w:r w:rsidRPr="00A01E36">
              <w:br/>
            </w:r>
            <w:r w:rsidRPr="00A01E36">
              <w:br/>
              <w:t>$  0.21</w:t>
            </w:r>
          </w:p>
        </w:tc>
        <w:tc>
          <w:tcPr>
            <w:tcW w:w="1620" w:type="dxa"/>
            <w:tcBorders>
              <w:bottom w:val="nil"/>
            </w:tcBorders>
          </w:tcPr>
          <w:p w14:paraId="65773EDF" w14:textId="77777777" w:rsidR="00C83E31" w:rsidRPr="00A01E36" w:rsidRDefault="00C83E31" w:rsidP="00F84EA5">
            <w:pPr>
              <w:pStyle w:val="tabletext11"/>
              <w:jc w:val="center"/>
            </w:pPr>
            <w:r w:rsidRPr="00A01E36">
              <w:br/>
            </w:r>
            <w:r w:rsidRPr="00A01E36">
              <w:br/>
              <w:t>$  0.24</w:t>
            </w:r>
          </w:p>
        </w:tc>
        <w:tc>
          <w:tcPr>
            <w:tcW w:w="1440" w:type="dxa"/>
            <w:tcBorders>
              <w:bottom w:val="nil"/>
            </w:tcBorders>
          </w:tcPr>
          <w:p w14:paraId="2AB3CD06" w14:textId="77777777" w:rsidR="00C83E31" w:rsidRPr="00A01E36" w:rsidRDefault="00C83E31" w:rsidP="00F84EA5">
            <w:pPr>
              <w:pStyle w:val="tabletext11"/>
              <w:jc w:val="center"/>
            </w:pPr>
            <w:r w:rsidRPr="00A01E36">
              <w:br/>
            </w:r>
            <w:r w:rsidRPr="00A01E36">
              <w:br/>
              <w:t>$  0.27</w:t>
            </w:r>
          </w:p>
        </w:tc>
        <w:tc>
          <w:tcPr>
            <w:tcW w:w="3000" w:type="dxa"/>
            <w:tcBorders>
              <w:bottom w:val="nil"/>
            </w:tcBorders>
          </w:tcPr>
          <w:p w14:paraId="4ECD3B1E" w14:textId="77777777" w:rsidR="00C83E31" w:rsidRPr="00A01E36" w:rsidRDefault="00C83E31" w:rsidP="00F84EA5">
            <w:pPr>
              <w:pStyle w:val="tabletext11"/>
              <w:jc w:val="center"/>
            </w:pPr>
            <w:r w:rsidRPr="00A01E36">
              <w:br/>
            </w:r>
            <w:r w:rsidRPr="00A01E36">
              <w:br/>
              <w:t>$  0.22</w:t>
            </w:r>
          </w:p>
        </w:tc>
      </w:tr>
      <w:tr w:rsidR="00C83E31" w:rsidRPr="00A01E36" w14:paraId="2A954FBD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6B7D97BC" w14:textId="77777777" w:rsidR="00C83E31" w:rsidRPr="00A01E36" w:rsidRDefault="00C83E31" w:rsidP="00F84EA5">
            <w:pPr>
              <w:pStyle w:val="tabletext11"/>
              <w:jc w:val="center"/>
            </w:pPr>
            <w:r w:rsidRPr="00A01E36">
              <w:t>111,112,125,126,</w:t>
            </w:r>
            <w:r w:rsidRPr="00A01E36">
              <w:br/>
              <w:t>144,146,147,153,</w:t>
            </w:r>
            <w:r w:rsidRPr="00A01E36">
              <w:br/>
              <w:t>154</w:t>
            </w:r>
          </w:p>
        </w:tc>
        <w:tc>
          <w:tcPr>
            <w:tcW w:w="1440" w:type="dxa"/>
            <w:tcBorders>
              <w:bottom w:val="nil"/>
            </w:tcBorders>
          </w:tcPr>
          <w:p w14:paraId="4C330660" w14:textId="77777777" w:rsidR="00C83E31" w:rsidRPr="00A01E36" w:rsidRDefault="00C83E31" w:rsidP="00F84EA5">
            <w:pPr>
              <w:pStyle w:val="tabletext11"/>
              <w:jc w:val="center"/>
            </w:pPr>
            <w:r w:rsidRPr="00A01E36">
              <w:br/>
            </w:r>
            <w:r w:rsidRPr="00A01E36">
              <w:br/>
              <w:t xml:space="preserve">   0.34</w:t>
            </w:r>
          </w:p>
        </w:tc>
        <w:tc>
          <w:tcPr>
            <w:tcW w:w="1620" w:type="dxa"/>
            <w:tcBorders>
              <w:bottom w:val="nil"/>
            </w:tcBorders>
          </w:tcPr>
          <w:p w14:paraId="5C886D1C" w14:textId="77777777" w:rsidR="00C83E31" w:rsidRPr="00A01E36" w:rsidRDefault="00C83E31" w:rsidP="00F84EA5">
            <w:pPr>
              <w:pStyle w:val="tabletext11"/>
              <w:jc w:val="center"/>
            </w:pPr>
            <w:r w:rsidRPr="00A01E36">
              <w:br/>
            </w:r>
            <w:r w:rsidRPr="00A01E36">
              <w:br/>
              <w:t xml:space="preserve">   0.37</w:t>
            </w:r>
          </w:p>
        </w:tc>
        <w:tc>
          <w:tcPr>
            <w:tcW w:w="1440" w:type="dxa"/>
            <w:tcBorders>
              <w:bottom w:val="nil"/>
            </w:tcBorders>
          </w:tcPr>
          <w:p w14:paraId="78CEBC03" w14:textId="77777777" w:rsidR="00C83E31" w:rsidRPr="00A01E36" w:rsidRDefault="00C83E31" w:rsidP="00F84EA5">
            <w:pPr>
              <w:pStyle w:val="tabletext11"/>
              <w:jc w:val="center"/>
            </w:pPr>
            <w:r w:rsidRPr="00A01E36">
              <w:br/>
            </w:r>
            <w:r w:rsidRPr="00A01E36">
              <w:br/>
              <w:t xml:space="preserve">   0.42</w:t>
            </w:r>
          </w:p>
        </w:tc>
        <w:tc>
          <w:tcPr>
            <w:tcW w:w="3000" w:type="dxa"/>
            <w:tcBorders>
              <w:bottom w:val="nil"/>
            </w:tcBorders>
          </w:tcPr>
          <w:p w14:paraId="2E0FAE0F" w14:textId="77777777" w:rsidR="00C83E31" w:rsidRPr="00A01E36" w:rsidRDefault="00C83E31" w:rsidP="00F84EA5">
            <w:pPr>
              <w:pStyle w:val="tabletext11"/>
              <w:jc w:val="center"/>
            </w:pPr>
            <w:r w:rsidRPr="00A01E36">
              <w:br/>
            </w:r>
            <w:r w:rsidRPr="00A01E36">
              <w:br/>
              <w:t xml:space="preserve">   0.22</w:t>
            </w:r>
          </w:p>
        </w:tc>
      </w:tr>
      <w:tr w:rsidR="00C83E31" w:rsidRPr="00A01E36" w14:paraId="30C26766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3D20DAC7" w14:textId="77777777" w:rsidR="00C83E31" w:rsidRPr="00A01E36" w:rsidRDefault="00C83E31" w:rsidP="00F84EA5">
            <w:pPr>
              <w:pStyle w:val="tabletext11"/>
              <w:jc w:val="center"/>
            </w:pPr>
            <w:r w:rsidRPr="00A01E36">
              <w:t>ALL OTHER</w:t>
            </w:r>
          </w:p>
        </w:tc>
        <w:tc>
          <w:tcPr>
            <w:tcW w:w="1440" w:type="dxa"/>
          </w:tcPr>
          <w:p w14:paraId="3075EB52" w14:textId="77777777" w:rsidR="00C83E31" w:rsidRPr="00A01E36" w:rsidRDefault="00C83E31" w:rsidP="00F84EA5">
            <w:pPr>
              <w:pStyle w:val="tabletext11"/>
              <w:jc w:val="center"/>
            </w:pPr>
            <w:r w:rsidRPr="00A01E36">
              <w:t xml:space="preserve">   0.19</w:t>
            </w:r>
          </w:p>
        </w:tc>
        <w:tc>
          <w:tcPr>
            <w:tcW w:w="1620" w:type="dxa"/>
          </w:tcPr>
          <w:p w14:paraId="36D17943" w14:textId="77777777" w:rsidR="00C83E31" w:rsidRPr="00A01E36" w:rsidRDefault="00C83E31" w:rsidP="00F84EA5">
            <w:pPr>
              <w:pStyle w:val="tabletext11"/>
              <w:jc w:val="center"/>
            </w:pPr>
            <w:r w:rsidRPr="00A01E36">
              <w:t xml:space="preserve">   0.22</w:t>
            </w:r>
          </w:p>
        </w:tc>
        <w:tc>
          <w:tcPr>
            <w:tcW w:w="1440" w:type="dxa"/>
          </w:tcPr>
          <w:p w14:paraId="1D25DC54" w14:textId="77777777" w:rsidR="00C83E31" w:rsidRPr="00A01E36" w:rsidRDefault="00C83E31" w:rsidP="00F84EA5">
            <w:pPr>
              <w:pStyle w:val="tabletext11"/>
              <w:jc w:val="center"/>
            </w:pPr>
            <w:r w:rsidRPr="00A01E36">
              <w:t xml:space="preserve">   0.24</w:t>
            </w:r>
          </w:p>
        </w:tc>
        <w:tc>
          <w:tcPr>
            <w:tcW w:w="3000" w:type="dxa"/>
          </w:tcPr>
          <w:p w14:paraId="508245F3" w14:textId="77777777" w:rsidR="00C83E31" w:rsidRPr="00A01E36" w:rsidRDefault="00C83E31" w:rsidP="00F84EA5">
            <w:pPr>
              <w:pStyle w:val="tabletext11"/>
              <w:jc w:val="center"/>
            </w:pPr>
            <w:r w:rsidRPr="00A01E36">
              <w:t xml:space="preserve">   0.22</w:t>
            </w:r>
          </w:p>
        </w:tc>
      </w:tr>
      <w:tr w:rsidR="00C83E31" w:rsidRPr="00A01E36" w14:paraId="4452DE03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2D059204" w14:textId="77777777" w:rsidR="00C83E31" w:rsidRPr="00A01E36" w:rsidRDefault="00C83E31" w:rsidP="00F84EA5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49BF74C0" w14:textId="77777777" w:rsidR="00C83E31" w:rsidRPr="00A01E36" w:rsidRDefault="00C83E31" w:rsidP="00F84EA5">
            <w:pPr>
              <w:pStyle w:val="tabletext11"/>
              <w:jc w:val="center"/>
            </w:pPr>
            <w:r w:rsidRPr="00A01E36">
              <w:t xml:space="preserve">       </w:t>
            </w:r>
          </w:p>
        </w:tc>
        <w:tc>
          <w:tcPr>
            <w:tcW w:w="1620" w:type="dxa"/>
          </w:tcPr>
          <w:p w14:paraId="50EEC6A9" w14:textId="77777777" w:rsidR="00C83E31" w:rsidRPr="00A01E36" w:rsidRDefault="00C83E31" w:rsidP="00F84EA5">
            <w:pPr>
              <w:pStyle w:val="tabletext11"/>
              <w:jc w:val="center"/>
            </w:pPr>
            <w:r w:rsidRPr="00A01E36">
              <w:t xml:space="preserve">       </w:t>
            </w:r>
          </w:p>
        </w:tc>
        <w:tc>
          <w:tcPr>
            <w:tcW w:w="1440" w:type="dxa"/>
          </w:tcPr>
          <w:p w14:paraId="73482439" w14:textId="77777777" w:rsidR="00C83E31" w:rsidRPr="00A01E36" w:rsidRDefault="00C83E31" w:rsidP="00F84EA5">
            <w:pPr>
              <w:pStyle w:val="tabletext11"/>
              <w:jc w:val="center"/>
            </w:pPr>
            <w:r w:rsidRPr="00A01E36">
              <w:t xml:space="preserve">       </w:t>
            </w:r>
          </w:p>
        </w:tc>
        <w:tc>
          <w:tcPr>
            <w:tcW w:w="3000" w:type="dxa"/>
          </w:tcPr>
          <w:p w14:paraId="31A28EF3" w14:textId="77777777" w:rsidR="00C83E31" w:rsidRPr="00A01E36" w:rsidRDefault="00C83E31" w:rsidP="00F84EA5">
            <w:pPr>
              <w:pStyle w:val="tabletext11"/>
              <w:jc w:val="center"/>
            </w:pPr>
            <w:r w:rsidRPr="00A01E36">
              <w:t xml:space="preserve">       </w:t>
            </w:r>
          </w:p>
        </w:tc>
      </w:tr>
      <w:tr w:rsidR="00C83E31" w:rsidRPr="00A01E36" w14:paraId="406D38BB" w14:textId="77777777" w:rsidTr="002C54CD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A1BFBD9" w14:textId="77777777" w:rsidR="00C83E31" w:rsidRPr="00A01E36" w:rsidRDefault="00C83E31" w:rsidP="00F84EA5">
            <w:pPr>
              <w:pStyle w:val="tabletext11"/>
              <w:jc w:val="right"/>
            </w:pPr>
            <w:r w:rsidRPr="00C83E31">
              <w:rPr>
                <w:sz w:val="20"/>
              </w:rPr>
              <w:t>*</w:t>
            </w:r>
          </w:p>
        </w:tc>
        <w:tc>
          <w:tcPr>
            <w:tcW w:w="928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E9976BE" w14:textId="77777777" w:rsidR="00C83E31" w:rsidRPr="00A01E36" w:rsidRDefault="00C83E31" w:rsidP="00F84EA5">
            <w:pPr>
              <w:pStyle w:val="tabletext11"/>
            </w:pPr>
            <w:r w:rsidRPr="00A01E36">
              <w:t>Theft and Mischief or Vandalism are subject to a $100 per car/$500 per occurrence deductible.</w:t>
            </w:r>
          </w:p>
        </w:tc>
      </w:tr>
      <w:tr w:rsidR="00C83E31" w:rsidRPr="00A01E36" w14:paraId="62EFBD35" w14:textId="77777777" w:rsidTr="002C54CD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9263261" w14:textId="77777777" w:rsidR="00C83E31" w:rsidRPr="00A01E36" w:rsidRDefault="00C83E31" w:rsidP="00F84EA5">
            <w:pPr>
              <w:pStyle w:val="tabletext11"/>
            </w:pPr>
          </w:p>
        </w:tc>
        <w:tc>
          <w:tcPr>
            <w:tcW w:w="92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781EB" w14:textId="77777777" w:rsidR="00C83E31" w:rsidRPr="00A01E36" w:rsidRDefault="00C83E31" w:rsidP="00F84EA5">
            <w:pPr>
              <w:pStyle w:val="tabletext11"/>
            </w:pPr>
            <w:r w:rsidRPr="00A01E36">
              <w:t xml:space="preserve">See Rule </w:t>
            </w:r>
            <w:r w:rsidRPr="00A01E36">
              <w:rPr>
                <w:b/>
                <w:bCs/>
              </w:rPr>
              <w:t>2</w:t>
            </w:r>
            <w:r w:rsidRPr="00A01E36">
              <w:rPr>
                <w:b/>
              </w:rPr>
              <w:t>98.</w:t>
            </w:r>
            <w:r w:rsidRPr="00A01E36">
              <w:t xml:space="preserve"> for additional deductible options.</w:t>
            </w:r>
          </w:p>
        </w:tc>
      </w:tr>
    </w:tbl>
    <w:p w14:paraId="223A73DF" w14:textId="77777777" w:rsidR="00C83E31" w:rsidRPr="00A01E36" w:rsidRDefault="00C83E31" w:rsidP="00F84EA5">
      <w:pPr>
        <w:pStyle w:val="isonormal"/>
      </w:pPr>
    </w:p>
    <w:p w14:paraId="377BEEC8" w14:textId="77777777" w:rsidR="00C83E31" w:rsidRPr="00A01E36" w:rsidRDefault="00C83E31" w:rsidP="00F84EA5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600"/>
        <w:gridCol w:w="220"/>
        <w:gridCol w:w="1980"/>
        <w:gridCol w:w="2200"/>
        <w:gridCol w:w="2280"/>
      </w:tblGrid>
      <w:tr w:rsidR="00C83E31" w:rsidRPr="00A01E36" w14:paraId="71E74F75" w14:textId="77777777" w:rsidTr="002C54CD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42E0C" w14:textId="77777777" w:rsidR="00C83E31" w:rsidRPr="00A01E36" w:rsidRDefault="00C83E31" w:rsidP="00F84EA5">
            <w:pPr>
              <w:pStyle w:val="tablehead"/>
              <w:rPr>
                <w:b w:val="0"/>
              </w:rPr>
            </w:pPr>
            <w:r w:rsidRPr="00A01E36">
              <w:t>BLANKET COLLISION</w:t>
            </w:r>
          </w:p>
        </w:tc>
      </w:tr>
      <w:tr w:rsidR="00C83E31" w:rsidRPr="00A01E36" w14:paraId="3560149B" w14:textId="77777777" w:rsidTr="002C54CD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1E0382F" w14:textId="77777777" w:rsidR="00C83E31" w:rsidRPr="00A01E36" w:rsidRDefault="00C83E31" w:rsidP="00F84EA5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21D84682" w14:textId="77777777" w:rsidR="00C83E31" w:rsidRPr="00A01E36" w:rsidRDefault="00C83E31" w:rsidP="00F84EA5">
            <w:pPr>
              <w:pStyle w:val="tablehead"/>
              <w:jc w:val="right"/>
            </w:pPr>
            <w:r w:rsidRPr="00A01E36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01159E21" w14:textId="77777777" w:rsidR="00C83E31" w:rsidRPr="00A01E36" w:rsidRDefault="00C83E31" w:rsidP="00F84EA5">
            <w:pPr>
              <w:pStyle w:val="tablehead"/>
              <w:jc w:val="left"/>
            </w:pPr>
            <w:r w:rsidRPr="00A01E36">
              <w:t>Reporting Form – Inventory Value</w:t>
            </w:r>
          </w:p>
        </w:tc>
      </w:tr>
      <w:tr w:rsidR="00C83E31" w:rsidRPr="00A01E36" w14:paraId="729B1D04" w14:textId="77777777" w:rsidTr="002C54CD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2035620" w14:textId="77777777" w:rsidR="00C83E31" w:rsidRPr="00A01E36" w:rsidRDefault="00C83E31" w:rsidP="00F84EA5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150BEA79" w14:textId="77777777" w:rsidR="00C83E31" w:rsidRPr="00A01E36" w:rsidRDefault="00C83E31" w:rsidP="00F84EA5">
            <w:pPr>
              <w:pStyle w:val="tablehead"/>
              <w:jc w:val="right"/>
            </w:pPr>
            <w:r w:rsidRPr="00A01E36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052EE1DA" w14:textId="77777777" w:rsidR="00C83E31" w:rsidRPr="00A01E36" w:rsidRDefault="00C83E31" w:rsidP="00F84EA5">
            <w:pPr>
              <w:pStyle w:val="tablehead"/>
              <w:jc w:val="left"/>
            </w:pPr>
            <w:r w:rsidRPr="00A01E36">
              <w:t>Non–Reporting Form – Limit of Insurance</w:t>
            </w:r>
          </w:p>
        </w:tc>
      </w:tr>
      <w:tr w:rsidR="00C83E31" w:rsidRPr="00A01E36" w14:paraId="715F978D" w14:textId="77777777" w:rsidTr="002C54CD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524D4" w14:textId="77777777" w:rsidR="00C83E31" w:rsidRPr="00A01E36" w:rsidRDefault="00C83E31" w:rsidP="00F84EA5">
            <w:pPr>
              <w:pStyle w:val="tablehead"/>
            </w:pPr>
            <w:r w:rsidRPr="00A01E36">
              <w:br/>
              <w:t>Deductible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2B4F5" w14:textId="77777777" w:rsidR="00C83E31" w:rsidRPr="00A01E36" w:rsidRDefault="00C83E31" w:rsidP="00F84EA5">
            <w:pPr>
              <w:pStyle w:val="tablehead"/>
            </w:pPr>
            <w:r w:rsidRPr="00A01E36">
              <w:t xml:space="preserve">First $ 50,000 </w:t>
            </w:r>
            <w:r w:rsidRPr="00A01E36">
              <w:br/>
              <w:t>And Under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4C99C" w14:textId="77777777" w:rsidR="00C83E31" w:rsidRPr="00A01E36" w:rsidRDefault="00C83E31" w:rsidP="00F84EA5">
            <w:pPr>
              <w:pStyle w:val="tablehead"/>
            </w:pPr>
            <w:r w:rsidRPr="00A01E36">
              <w:br/>
              <w:t>$ 50,001 To $ 100,000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73EC2" w14:textId="77777777" w:rsidR="00C83E31" w:rsidRPr="00A01E36" w:rsidRDefault="00C83E31" w:rsidP="00F84EA5">
            <w:pPr>
              <w:pStyle w:val="tablehead"/>
            </w:pPr>
            <w:r w:rsidRPr="00A01E36">
              <w:br/>
              <w:t>Over $ 100,000</w:t>
            </w:r>
          </w:p>
        </w:tc>
      </w:tr>
      <w:tr w:rsidR="00C83E31" w:rsidRPr="00A01E36" w14:paraId="2ED4E497" w14:textId="77777777" w:rsidTr="002C54CD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5FED2" w14:textId="77777777" w:rsidR="00C83E31" w:rsidRPr="00A01E36" w:rsidRDefault="00C83E31" w:rsidP="00F84EA5">
            <w:pPr>
              <w:pStyle w:val="tabletext11"/>
              <w:jc w:val="center"/>
            </w:pPr>
            <w:r w:rsidRPr="00A01E36">
              <w:t>$100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DAF35" w14:textId="77777777" w:rsidR="00C83E31" w:rsidRPr="00A01E36" w:rsidRDefault="00C83E31" w:rsidP="00F84EA5">
            <w:pPr>
              <w:pStyle w:val="tabletext11"/>
              <w:jc w:val="center"/>
            </w:pPr>
            <w:r w:rsidRPr="00A01E36">
              <w:t>$  1.06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753E8" w14:textId="77777777" w:rsidR="00C83E31" w:rsidRPr="00A01E36" w:rsidRDefault="00C83E31" w:rsidP="00F84EA5">
            <w:pPr>
              <w:pStyle w:val="tabletext11"/>
              <w:jc w:val="center"/>
            </w:pPr>
            <w:r w:rsidRPr="00A01E36">
              <w:t>$  0.40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AA1FA" w14:textId="77777777" w:rsidR="00C83E31" w:rsidRPr="00A01E36" w:rsidRDefault="00C83E31" w:rsidP="00F84EA5">
            <w:pPr>
              <w:pStyle w:val="tabletext11"/>
              <w:jc w:val="center"/>
            </w:pPr>
            <w:r w:rsidRPr="00A01E36">
              <w:t>$  0.18</w:t>
            </w:r>
          </w:p>
        </w:tc>
      </w:tr>
      <w:tr w:rsidR="00C83E31" w:rsidRPr="00A01E36" w14:paraId="42214734" w14:textId="77777777" w:rsidTr="002C54CD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23692" w14:textId="77777777" w:rsidR="00C83E31" w:rsidRPr="00A01E36" w:rsidRDefault="00C83E31" w:rsidP="00F84EA5">
            <w:pPr>
              <w:pStyle w:val="tabletext11"/>
              <w:jc w:val="center"/>
            </w:pPr>
            <w:r w:rsidRPr="00A01E36">
              <w:t>$250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43DFB" w14:textId="77777777" w:rsidR="00C83E31" w:rsidRPr="00A01E36" w:rsidRDefault="00C83E31" w:rsidP="00F84EA5">
            <w:pPr>
              <w:pStyle w:val="tabletext11"/>
              <w:jc w:val="center"/>
            </w:pPr>
            <w:r w:rsidRPr="00A01E36">
              <w:t xml:space="preserve">   0.65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A8FD6" w14:textId="77777777" w:rsidR="00C83E31" w:rsidRPr="00A01E36" w:rsidRDefault="00C83E31" w:rsidP="00F84EA5">
            <w:pPr>
              <w:pStyle w:val="tabletext11"/>
              <w:jc w:val="center"/>
            </w:pPr>
            <w:r w:rsidRPr="00A01E36">
              <w:t xml:space="preserve">   0.26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CF3C9" w14:textId="77777777" w:rsidR="00C83E31" w:rsidRPr="00A01E36" w:rsidRDefault="00C83E31" w:rsidP="00F84EA5">
            <w:pPr>
              <w:pStyle w:val="tabletext11"/>
              <w:jc w:val="center"/>
            </w:pPr>
            <w:r w:rsidRPr="00A01E36">
              <w:t xml:space="preserve">   0.12</w:t>
            </w:r>
          </w:p>
        </w:tc>
      </w:tr>
      <w:tr w:rsidR="00C83E31" w:rsidRPr="00A01E36" w14:paraId="50420EC4" w14:textId="77777777" w:rsidTr="002C54CD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1B55FEC" w14:textId="77777777" w:rsidR="00C83E31" w:rsidRPr="00A01E36" w:rsidRDefault="00C83E31" w:rsidP="00F84EA5">
            <w:pPr>
              <w:overflowPunct/>
              <w:autoSpaceDE/>
              <w:autoSpaceDN/>
              <w:adjustRightInd/>
              <w:textAlignment w:val="auto"/>
              <w:rPr>
                <w:sz w:val="18"/>
              </w:rPr>
            </w:pPr>
          </w:p>
        </w:tc>
        <w:tc>
          <w:tcPr>
            <w:tcW w:w="9280" w:type="dxa"/>
            <w:gridSpan w:val="5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DA5E4" w14:textId="77777777" w:rsidR="00C83E31" w:rsidRPr="00A01E36" w:rsidRDefault="00C83E31" w:rsidP="00F84EA5">
            <w:pPr>
              <w:pStyle w:val="tabletext11"/>
            </w:pPr>
            <w:r w:rsidRPr="00A01E36">
              <w:t xml:space="preserve">See Rule </w:t>
            </w:r>
            <w:r w:rsidRPr="00A01E36">
              <w:rPr>
                <w:b/>
              </w:rPr>
              <w:t>298.</w:t>
            </w:r>
            <w:r w:rsidRPr="00A01E36">
              <w:t xml:space="preserve"> for additional deductible options.</w:t>
            </w:r>
          </w:p>
        </w:tc>
      </w:tr>
    </w:tbl>
    <w:p w14:paraId="113D679F" w14:textId="77777777" w:rsidR="00C83E31" w:rsidRDefault="00C83E31" w:rsidP="00F84EA5">
      <w:pPr>
        <w:pStyle w:val="isonormal"/>
      </w:pPr>
    </w:p>
    <w:p w14:paraId="7BBD003F" w14:textId="77777777" w:rsidR="00C83E31" w:rsidRDefault="00C83E31" w:rsidP="00F84EA5">
      <w:pPr>
        <w:pStyle w:val="isonormal"/>
        <w:jc w:val="left"/>
      </w:pPr>
    </w:p>
    <w:p w14:paraId="1CBF67A7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5F82165" w14:textId="77777777" w:rsidR="00C83E31" w:rsidRPr="00E168BA" w:rsidRDefault="00C83E31" w:rsidP="00F84EA5">
      <w:pPr>
        <w:pStyle w:val="subcap"/>
      </w:pPr>
      <w:r w:rsidRPr="00E168BA">
        <w:lastRenderedPageBreak/>
        <w:t>ALL TERRITORIES</w:t>
      </w:r>
    </w:p>
    <w:p w14:paraId="4B261494" w14:textId="77777777" w:rsidR="00C83E31" w:rsidRPr="00E168BA" w:rsidRDefault="00C83E31" w:rsidP="00F84EA5">
      <w:pPr>
        <w:pStyle w:val="isonormal"/>
      </w:pPr>
    </w:p>
    <w:p w14:paraId="0EF05965" w14:textId="77777777" w:rsidR="00C83E31" w:rsidRPr="00E168BA" w:rsidRDefault="00C83E31" w:rsidP="00F84EA5">
      <w:pPr>
        <w:pStyle w:val="isonormal"/>
        <w:sectPr w:rsidR="00C83E31" w:rsidRPr="00E168BA" w:rsidSect="00C83E31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5A2332F" w14:textId="77777777" w:rsidR="00C83E31" w:rsidRPr="00E168BA" w:rsidRDefault="00C83E31" w:rsidP="00F84EA5">
      <w:pPr>
        <w:pStyle w:val="boxrule"/>
      </w:pPr>
      <w:r w:rsidRPr="00E168BA">
        <w:t xml:space="preserve">255.  GARAGEKEEPERS' INSURANCE – PREMIUM </w:t>
      </w:r>
      <w:r w:rsidRPr="00E168BA">
        <w:tab/>
        <w:t>DEVELOPMENT</w:t>
      </w:r>
    </w:p>
    <w:p w14:paraId="2A927475" w14:textId="77777777" w:rsidR="00C83E31" w:rsidRPr="00E168BA" w:rsidRDefault="00C83E31" w:rsidP="00F84EA5">
      <w:pPr>
        <w:pStyle w:val="isonormal"/>
      </w:pPr>
    </w:p>
    <w:p w14:paraId="4F8A72F0" w14:textId="77777777" w:rsidR="00C83E31" w:rsidRPr="00E168BA" w:rsidRDefault="00C83E31" w:rsidP="00F84EA5">
      <w:pPr>
        <w:pStyle w:val="isonormal"/>
        <w:sectPr w:rsidR="00C83E31" w:rsidRPr="00E168BA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00"/>
        <w:gridCol w:w="1300"/>
        <w:gridCol w:w="10"/>
        <w:gridCol w:w="1910"/>
        <w:gridCol w:w="1920"/>
        <w:gridCol w:w="1920"/>
        <w:gridCol w:w="1920"/>
      </w:tblGrid>
      <w:tr w:rsidR="00C83E31" w:rsidRPr="00E168BA" w14:paraId="7131DE48" w14:textId="77777777" w:rsidTr="002C54CD">
        <w:trPr>
          <w:cantSplit/>
        </w:trPr>
        <w:tc>
          <w:tcPr>
            <w:tcW w:w="93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83124" w14:textId="77777777" w:rsidR="00C83E31" w:rsidRPr="00E168BA" w:rsidRDefault="00C83E31" w:rsidP="00F84EA5">
            <w:pPr>
              <w:pStyle w:val="tablehead"/>
            </w:pPr>
            <w:r w:rsidRPr="00E168BA">
              <w:t>GARAGEKEEPERS’ – OTHER THAN COLLISION</w:t>
            </w:r>
            <w:r w:rsidRPr="00E168BA">
              <w:rPr>
                <w:rFonts w:ascii="Symbol" w:hAnsi="Symbol"/>
              </w:rPr>
              <w:t></w:t>
            </w:r>
          </w:p>
        </w:tc>
      </w:tr>
      <w:tr w:rsidR="00C83E31" w:rsidRPr="00E168BA" w14:paraId="5181A8BA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212976CE" w14:textId="77777777" w:rsidR="00C83E31" w:rsidRPr="00E168BA" w:rsidRDefault="00C83E31" w:rsidP="00F84EA5">
            <w:pPr>
              <w:pStyle w:val="tablehead"/>
            </w:pPr>
            <w:r w:rsidRPr="00E168BA">
              <w:t>Maximum Limit</w:t>
            </w:r>
          </w:p>
        </w:tc>
        <w:tc>
          <w:tcPr>
            <w:tcW w:w="384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BF800C" w14:textId="77777777" w:rsidR="00C83E31" w:rsidRPr="00E168BA" w:rsidRDefault="00C83E31" w:rsidP="00F84EA5">
            <w:pPr>
              <w:pStyle w:val="tablehead"/>
            </w:pPr>
            <w:r w:rsidRPr="00E168BA">
              <w:t>Specified Causes Of Loss</w:t>
            </w:r>
          </w:p>
        </w:tc>
        <w:tc>
          <w:tcPr>
            <w:tcW w:w="38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3A02394" w14:textId="77777777" w:rsidR="00C83E31" w:rsidRPr="00E168BA" w:rsidRDefault="00C83E31" w:rsidP="00F84EA5">
            <w:pPr>
              <w:pStyle w:val="tablehead"/>
            </w:pPr>
            <w:r w:rsidRPr="00E168BA">
              <w:t>Comprehensive</w:t>
            </w:r>
          </w:p>
        </w:tc>
      </w:tr>
      <w:tr w:rsidR="00C83E31" w:rsidRPr="00E168BA" w14:paraId="3684B88F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7632B7BE" w14:textId="77777777" w:rsidR="00C83E31" w:rsidRPr="00E168BA" w:rsidRDefault="00C83E31" w:rsidP="00F84EA5">
            <w:pPr>
              <w:pStyle w:val="tablehead"/>
            </w:pPr>
            <w:r w:rsidRPr="00E168BA">
              <w:t>Of Liability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BFDB81" w14:textId="77777777" w:rsidR="00C83E31" w:rsidRPr="00E168BA" w:rsidRDefault="00C83E31" w:rsidP="00F84EA5">
            <w:pPr>
              <w:pStyle w:val="tablehead"/>
            </w:pPr>
            <w:r w:rsidRPr="00E168BA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54917E" w14:textId="77777777" w:rsidR="00C83E31" w:rsidRPr="00E168BA" w:rsidRDefault="00C83E31" w:rsidP="00F84EA5">
            <w:pPr>
              <w:pStyle w:val="tablehead"/>
            </w:pPr>
            <w:r w:rsidRPr="00E168BA">
              <w:t>Direct (Primary)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5E805D" w14:textId="77777777" w:rsidR="00C83E31" w:rsidRPr="00E168BA" w:rsidRDefault="00C83E31" w:rsidP="00F84EA5">
            <w:pPr>
              <w:pStyle w:val="tablehead"/>
            </w:pPr>
            <w:r w:rsidRPr="00E168BA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C6F57B6" w14:textId="77777777" w:rsidR="00C83E31" w:rsidRPr="00E168BA" w:rsidRDefault="00C83E31" w:rsidP="00F84EA5">
            <w:pPr>
              <w:pStyle w:val="tablehead"/>
            </w:pPr>
            <w:r w:rsidRPr="00E168BA">
              <w:t>Direct (Primary)</w:t>
            </w:r>
          </w:p>
        </w:tc>
      </w:tr>
      <w:tr w:rsidR="00C83E31" w:rsidRPr="00E168BA" w14:paraId="1E0F80F7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80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14:paraId="1CA91ED1" w14:textId="77777777" w:rsidR="00C83E31" w:rsidRPr="00E168BA" w:rsidRDefault="00C83E31" w:rsidP="00F84EA5">
            <w:pPr>
              <w:pStyle w:val="tabletext11"/>
              <w:jc w:val="right"/>
            </w:pPr>
            <w:r w:rsidRPr="00E168BA">
              <w:t>$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14:paraId="1F0FFBBD" w14:textId="77777777" w:rsidR="00C83E31" w:rsidRPr="00E168BA" w:rsidRDefault="00C83E31" w:rsidP="00F84EA5">
            <w:pPr>
              <w:pStyle w:val="tabletext11"/>
              <w:jc w:val="center"/>
            </w:pPr>
            <w:r w:rsidRPr="00E168BA">
              <w:t>6,000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433943E6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>$    17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06EE97EA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>$    23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A4698D2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>$    20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161553A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>$    28</w:t>
            </w:r>
          </w:p>
        </w:tc>
      </w:tr>
      <w:tr w:rsidR="00C83E31" w:rsidRPr="00E168BA" w14:paraId="671F173C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3D356FA" w14:textId="77777777" w:rsidR="00C83E31" w:rsidRPr="00E168BA" w:rsidRDefault="00C83E31" w:rsidP="00F84EA5">
            <w:pPr>
              <w:pStyle w:val="tabletext11"/>
              <w:tabs>
                <w:tab w:val="decimal" w:pos="1160"/>
              </w:tabs>
            </w:pPr>
            <w:r w:rsidRPr="00E168BA">
              <w:t>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C8717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 20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76820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 27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28DAE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 24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2485D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 32</w:t>
            </w:r>
          </w:p>
        </w:tc>
      </w:tr>
      <w:tr w:rsidR="00C83E31" w:rsidRPr="00E168BA" w14:paraId="0D61B151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ECB57F4" w14:textId="77777777" w:rsidR="00C83E31" w:rsidRPr="00E168BA" w:rsidRDefault="00C83E31" w:rsidP="00F84EA5">
            <w:pPr>
              <w:pStyle w:val="tabletext11"/>
              <w:tabs>
                <w:tab w:val="decimal" w:pos="1160"/>
              </w:tabs>
            </w:pPr>
            <w:r w:rsidRPr="00E168BA">
              <w:t>9,000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9E87B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 23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8A368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 31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195C3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 27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B3088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 37</w:t>
            </w:r>
          </w:p>
        </w:tc>
      </w:tr>
      <w:tr w:rsidR="00C83E31" w:rsidRPr="00E168BA" w14:paraId="79645E50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7DC3715" w14:textId="77777777" w:rsidR="00C83E31" w:rsidRPr="00E168BA" w:rsidRDefault="00C83E31" w:rsidP="00F84EA5">
            <w:pPr>
              <w:pStyle w:val="tabletext11"/>
              <w:tabs>
                <w:tab w:val="decimal" w:pos="1160"/>
              </w:tabs>
            </w:pPr>
            <w:r w:rsidRPr="00E168BA">
              <w:t>12,000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A057B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 28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12C68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 38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15AC2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 34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3C189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 45</w:t>
            </w:r>
          </w:p>
        </w:tc>
      </w:tr>
      <w:tr w:rsidR="00C83E31" w:rsidRPr="00E168BA" w14:paraId="133F7A48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A831016" w14:textId="77777777" w:rsidR="00C83E31" w:rsidRPr="00E168BA" w:rsidRDefault="00C83E31" w:rsidP="00F84EA5">
            <w:pPr>
              <w:pStyle w:val="tabletext11"/>
              <w:tabs>
                <w:tab w:val="decimal" w:pos="1160"/>
              </w:tabs>
            </w:pPr>
            <w:r w:rsidRPr="00E168BA">
              <w:t>15,000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CDA8F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 33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96D20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 45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C41E9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 40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966F4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 53</w:t>
            </w:r>
          </w:p>
        </w:tc>
      </w:tr>
      <w:tr w:rsidR="00C83E31" w:rsidRPr="00E168BA" w14:paraId="44C2BFF7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542D541" w14:textId="77777777" w:rsidR="00C83E31" w:rsidRPr="00E168BA" w:rsidRDefault="00C83E31" w:rsidP="00F84EA5">
            <w:pPr>
              <w:pStyle w:val="tabletext11"/>
              <w:tabs>
                <w:tab w:val="decimal" w:pos="1160"/>
              </w:tabs>
            </w:pPr>
            <w:r w:rsidRPr="00E168BA">
              <w:t>18,000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BE1D2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 37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332DF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 50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358F9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 44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918A2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 60</w:t>
            </w:r>
          </w:p>
        </w:tc>
      </w:tr>
      <w:tr w:rsidR="00C83E31" w:rsidRPr="00E168BA" w14:paraId="2D6B9EC4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E4B3AA6" w14:textId="77777777" w:rsidR="00C83E31" w:rsidRPr="00E168BA" w:rsidRDefault="00C83E31" w:rsidP="00F84EA5">
            <w:pPr>
              <w:pStyle w:val="tabletext11"/>
              <w:tabs>
                <w:tab w:val="decimal" w:pos="1160"/>
              </w:tabs>
            </w:pPr>
            <w:r w:rsidRPr="00E168BA">
              <w:t>22,500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5DCEE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 45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95C39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 60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3AE4E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 53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2B7A1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 72</w:t>
            </w:r>
          </w:p>
        </w:tc>
      </w:tr>
      <w:tr w:rsidR="00C83E31" w:rsidRPr="00E168BA" w14:paraId="2F1CD2F1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4B681AC" w14:textId="77777777" w:rsidR="00C83E31" w:rsidRPr="00E168BA" w:rsidRDefault="00C83E31" w:rsidP="00F84EA5">
            <w:pPr>
              <w:pStyle w:val="tabletext11"/>
              <w:tabs>
                <w:tab w:val="decimal" w:pos="1160"/>
              </w:tabs>
            </w:pPr>
            <w:r w:rsidRPr="00E168BA">
              <w:t>30,000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96D5D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 56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5665E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 75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51F54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 67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FCB08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 90</w:t>
            </w:r>
          </w:p>
        </w:tc>
      </w:tr>
      <w:tr w:rsidR="00C83E31" w:rsidRPr="00E168BA" w14:paraId="647D7CED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FD523A4" w14:textId="77777777" w:rsidR="00C83E31" w:rsidRPr="00E168BA" w:rsidRDefault="00C83E31" w:rsidP="00F84EA5">
            <w:pPr>
              <w:pStyle w:val="tabletext11"/>
              <w:tabs>
                <w:tab w:val="decimal" w:pos="1160"/>
              </w:tabs>
            </w:pPr>
            <w:r w:rsidRPr="00E168BA">
              <w:t>37,500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53E58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 66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581DF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 89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421EC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 79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659BD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107</w:t>
            </w:r>
          </w:p>
        </w:tc>
      </w:tr>
      <w:tr w:rsidR="00C83E31" w:rsidRPr="00E168BA" w14:paraId="68DAE452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D2E8510" w14:textId="77777777" w:rsidR="00C83E31" w:rsidRPr="00E168BA" w:rsidRDefault="00C83E31" w:rsidP="00F84EA5">
            <w:pPr>
              <w:pStyle w:val="tabletext11"/>
              <w:tabs>
                <w:tab w:val="decimal" w:pos="1160"/>
              </w:tabs>
            </w:pPr>
            <w:r w:rsidRPr="00E168BA">
              <w:t>45,000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37F0B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 75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DA6BB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101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236B1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 90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8E736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122</w:t>
            </w:r>
          </w:p>
        </w:tc>
      </w:tr>
      <w:tr w:rsidR="00C83E31" w:rsidRPr="00E168BA" w14:paraId="7C9D6FE3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0761899" w14:textId="77777777" w:rsidR="00C83E31" w:rsidRPr="00E168BA" w:rsidRDefault="00C83E31" w:rsidP="00F84EA5">
            <w:pPr>
              <w:pStyle w:val="tabletext11"/>
              <w:tabs>
                <w:tab w:val="decimal" w:pos="1160"/>
              </w:tabs>
            </w:pPr>
            <w:r w:rsidRPr="00E168BA">
              <w:t>60,000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A7442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 93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AD72C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125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DB2F6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111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76A7F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150</w:t>
            </w:r>
          </w:p>
        </w:tc>
      </w:tr>
      <w:tr w:rsidR="00C83E31" w:rsidRPr="00E168BA" w14:paraId="59D31B96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EDA4AEE" w14:textId="77777777" w:rsidR="00C83E31" w:rsidRPr="00E168BA" w:rsidRDefault="00C83E31" w:rsidP="00F84EA5">
            <w:pPr>
              <w:pStyle w:val="tabletext11"/>
              <w:tabs>
                <w:tab w:val="decimal" w:pos="1160"/>
              </w:tabs>
            </w:pPr>
            <w:r w:rsidRPr="00E168BA">
              <w:t>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962DA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109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22F97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147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8B15D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131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8F9C7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177</w:t>
            </w:r>
          </w:p>
        </w:tc>
      </w:tr>
      <w:tr w:rsidR="00C83E31" w:rsidRPr="00E168BA" w14:paraId="370A3902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2D63099" w14:textId="77777777" w:rsidR="00C83E31" w:rsidRPr="00E168BA" w:rsidRDefault="00C83E31" w:rsidP="00F84EA5">
            <w:pPr>
              <w:pStyle w:val="tabletext11"/>
              <w:tabs>
                <w:tab w:val="decimal" w:pos="1160"/>
              </w:tabs>
            </w:pPr>
            <w:r w:rsidRPr="00E168BA">
              <w:t>90,000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30EA9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126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64242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170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8C826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151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3427B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204</w:t>
            </w:r>
          </w:p>
        </w:tc>
      </w:tr>
      <w:tr w:rsidR="00C83E31" w:rsidRPr="00E168BA" w14:paraId="2A3313B8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E39D0C7" w14:textId="77777777" w:rsidR="00C83E31" w:rsidRPr="00E168BA" w:rsidRDefault="00C83E31" w:rsidP="00F84EA5">
            <w:pPr>
              <w:pStyle w:val="tabletext11"/>
              <w:tabs>
                <w:tab w:val="decimal" w:pos="1160"/>
              </w:tabs>
            </w:pPr>
            <w:r w:rsidRPr="00E168BA">
              <w:t>120,000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B2DF9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155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F6E77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209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DB03D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186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EC1F1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251</w:t>
            </w:r>
          </w:p>
        </w:tc>
      </w:tr>
      <w:tr w:rsidR="00C83E31" w:rsidRPr="00E168BA" w14:paraId="2DE3CE62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488332B" w14:textId="77777777" w:rsidR="00C83E31" w:rsidRPr="00E168BA" w:rsidRDefault="00C83E31" w:rsidP="00F84EA5">
            <w:pPr>
              <w:pStyle w:val="tabletext11"/>
              <w:tabs>
                <w:tab w:val="decimal" w:pos="1160"/>
              </w:tabs>
            </w:pPr>
            <w:r w:rsidRPr="00E168BA">
              <w:t>150,000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FAA5F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182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7EFBA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245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49E19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218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1CB5F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294</w:t>
            </w:r>
          </w:p>
        </w:tc>
      </w:tr>
      <w:tr w:rsidR="00C83E31" w:rsidRPr="00E168BA" w14:paraId="0BEA9990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7715B66" w14:textId="77777777" w:rsidR="00C83E31" w:rsidRPr="00E168BA" w:rsidRDefault="00C83E31" w:rsidP="00F84EA5">
            <w:pPr>
              <w:pStyle w:val="tabletext11"/>
              <w:tabs>
                <w:tab w:val="decimal" w:pos="1160"/>
              </w:tabs>
            </w:pPr>
            <w:r w:rsidRPr="00E168BA">
              <w:t>180,000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C0AB4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209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39381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283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E75EF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251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F22E6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339</w:t>
            </w:r>
          </w:p>
        </w:tc>
      </w:tr>
      <w:tr w:rsidR="00C83E31" w:rsidRPr="00E168BA" w14:paraId="1B2E305A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211F225" w14:textId="77777777" w:rsidR="00C83E31" w:rsidRPr="00E168BA" w:rsidRDefault="00C83E31" w:rsidP="00F84EA5">
            <w:pPr>
              <w:pStyle w:val="tabletext11"/>
              <w:tabs>
                <w:tab w:val="decimal" w:pos="1160"/>
              </w:tabs>
            </w:pPr>
            <w:r w:rsidRPr="00E168BA">
              <w:t>225,000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33E32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252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5EC50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340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7A556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302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E99C7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408</w:t>
            </w:r>
          </w:p>
        </w:tc>
      </w:tr>
      <w:tr w:rsidR="00C83E31" w:rsidRPr="00E168BA" w14:paraId="24C4E1F8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601A3FE" w14:textId="77777777" w:rsidR="00C83E31" w:rsidRPr="00E168BA" w:rsidRDefault="00C83E31" w:rsidP="00F84EA5">
            <w:pPr>
              <w:pStyle w:val="tabletext11"/>
              <w:tabs>
                <w:tab w:val="decimal" w:pos="1160"/>
              </w:tabs>
            </w:pPr>
            <w:r w:rsidRPr="00E168BA">
              <w:t>300,000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D2310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319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6E3D8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430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FB6CE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382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4AE71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516</w:t>
            </w:r>
          </w:p>
        </w:tc>
      </w:tr>
      <w:tr w:rsidR="00C83E31" w:rsidRPr="00E168BA" w14:paraId="35E044AC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01DB46C" w14:textId="77777777" w:rsidR="00C83E31" w:rsidRPr="00E168BA" w:rsidRDefault="00C83E31" w:rsidP="00F84EA5">
            <w:pPr>
              <w:pStyle w:val="tabletext11"/>
              <w:tabs>
                <w:tab w:val="decimal" w:pos="1160"/>
              </w:tabs>
            </w:pPr>
            <w:r w:rsidRPr="00E168BA">
              <w:t>375,000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F5817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386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367C9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521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1668F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463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83BF1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625</w:t>
            </w:r>
          </w:p>
        </w:tc>
      </w:tr>
      <w:tr w:rsidR="00C83E31" w:rsidRPr="00E168BA" w14:paraId="4CBA9273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7B75632" w14:textId="77777777" w:rsidR="00C83E31" w:rsidRPr="00E168BA" w:rsidRDefault="00C83E31" w:rsidP="00F84EA5">
            <w:pPr>
              <w:pStyle w:val="tabletext11"/>
              <w:tabs>
                <w:tab w:val="decimal" w:pos="1160"/>
              </w:tabs>
            </w:pPr>
            <w:r w:rsidRPr="00E168BA">
              <w:t>450,000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2A297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452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46061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610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26E2A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543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8FDBA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733</w:t>
            </w:r>
          </w:p>
        </w:tc>
      </w:tr>
      <w:tr w:rsidR="00C83E31" w:rsidRPr="00E168BA" w14:paraId="724B5399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C91235D" w14:textId="77777777" w:rsidR="00C83E31" w:rsidRPr="00E168BA" w:rsidRDefault="00C83E31" w:rsidP="00F84EA5">
            <w:pPr>
              <w:pStyle w:val="tabletext11"/>
              <w:tabs>
                <w:tab w:val="decimal" w:pos="1160"/>
              </w:tabs>
            </w:pPr>
            <w:r w:rsidRPr="00E168BA">
              <w:t>600,000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67B9A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579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0B477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781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7F3D3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695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1C124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938</w:t>
            </w:r>
          </w:p>
        </w:tc>
      </w:tr>
      <w:tr w:rsidR="00C83E31" w:rsidRPr="00E168BA" w14:paraId="3D96786B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ED30666" w14:textId="77777777" w:rsidR="00C83E31" w:rsidRPr="00E168BA" w:rsidRDefault="00C83E31" w:rsidP="00F84EA5">
            <w:pPr>
              <w:pStyle w:val="tabletext11"/>
              <w:tabs>
                <w:tab w:val="decimal" w:pos="1160"/>
              </w:tabs>
            </w:pPr>
            <w:r w:rsidRPr="00E168BA">
              <w:t>750,000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94D9A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702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2B88E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947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EEE7C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842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FEF27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1137</w:t>
            </w:r>
          </w:p>
        </w:tc>
      </w:tr>
      <w:tr w:rsidR="00C83E31" w:rsidRPr="00E168BA" w14:paraId="68038BA4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0968520" w14:textId="77777777" w:rsidR="00C83E31" w:rsidRPr="00E168BA" w:rsidRDefault="00C83E31" w:rsidP="00F84EA5">
            <w:pPr>
              <w:pStyle w:val="tabletext11"/>
              <w:tabs>
                <w:tab w:val="decimal" w:pos="1160"/>
              </w:tabs>
            </w:pPr>
            <w:r w:rsidRPr="00E168BA">
              <w:t>900,000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DF7D0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821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8C293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1109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D5D56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 986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2A793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1330</w:t>
            </w:r>
          </w:p>
        </w:tc>
      </w:tr>
      <w:tr w:rsidR="00C83E31" w:rsidRPr="00E168BA" w14:paraId="24FA6945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B10F93A" w14:textId="77777777" w:rsidR="00C83E31" w:rsidRPr="00E168BA" w:rsidRDefault="00C83E31" w:rsidP="00F84EA5">
            <w:pPr>
              <w:pStyle w:val="tabletext11"/>
              <w:tabs>
                <w:tab w:val="decimal" w:pos="1160"/>
              </w:tabs>
            </w:pPr>
            <w:r w:rsidRPr="00E168BA">
              <w:t>1,200,000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6206F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1048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6E745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1414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2E43C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1257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AA50A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1697</w:t>
            </w:r>
          </w:p>
        </w:tc>
      </w:tr>
      <w:tr w:rsidR="00C83E31" w:rsidRPr="00E168BA" w14:paraId="6CC0A35B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5A540A0" w14:textId="77777777" w:rsidR="00C83E31" w:rsidRPr="00E168BA" w:rsidRDefault="00C83E31" w:rsidP="00F84EA5">
            <w:pPr>
              <w:pStyle w:val="tabletext11"/>
              <w:tabs>
                <w:tab w:val="decimal" w:pos="1160"/>
              </w:tabs>
            </w:pPr>
            <w:r w:rsidRPr="00E168BA">
              <w:t>1,500,000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D1BAF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1251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BCF15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1689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42F8C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1501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0DC50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2027</w:t>
            </w:r>
          </w:p>
        </w:tc>
      </w:tr>
      <w:tr w:rsidR="00C83E31" w:rsidRPr="00E168BA" w14:paraId="5C85974C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547C009" w14:textId="77777777" w:rsidR="00C83E31" w:rsidRPr="00E168BA" w:rsidRDefault="00C83E31" w:rsidP="00F84EA5">
            <w:pPr>
              <w:pStyle w:val="tabletext11"/>
              <w:tabs>
                <w:tab w:val="decimal" w:pos="1160"/>
              </w:tabs>
            </w:pPr>
            <w:r w:rsidRPr="00E168BA">
              <w:t>2,000,000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EFB5A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1416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D7C9F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1911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299D4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1699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45174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2294</w:t>
            </w:r>
          </w:p>
        </w:tc>
      </w:tr>
      <w:tr w:rsidR="00C83E31" w:rsidRPr="00E168BA" w14:paraId="25725475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C0A1561" w14:textId="77777777" w:rsidR="00C83E31" w:rsidRPr="00E168BA" w:rsidRDefault="00C83E31" w:rsidP="00F84EA5">
            <w:pPr>
              <w:pStyle w:val="tabletext11"/>
              <w:tabs>
                <w:tab w:val="decimal" w:pos="1160"/>
              </w:tabs>
            </w:pPr>
            <w:r w:rsidRPr="00E168BA">
              <w:t>2,500,000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2EAC0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1542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4B0A7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2082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9B588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1850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60B76" w14:textId="77777777" w:rsidR="00C83E31" w:rsidRPr="00E168BA" w:rsidRDefault="00C83E31" w:rsidP="00F84EA5">
            <w:pPr>
              <w:pStyle w:val="tabletext11"/>
              <w:tabs>
                <w:tab w:val="decimal" w:pos="1080"/>
              </w:tabs>
              <w:jc w:val="both"/>
            </w:pPr>
            <w:r w:rsidRPr="00E168BA">
              <w:t xml:space="preserve">   2498</w:t>
            </w:r>
          </w:p>
        </w:tc>
      </w:tr>
      <w:tr w:rsidR="00C83E31" w:rsidRPr="00E168BA" w14:paraId="11B7FF72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E1ED4E3" w14:textId="77777777" w:rsidR="00C83E31" w:rsidRPr="00E168BA" w:rsidRDefault="00C83E31" w:rsidP="00F84EA5">
            <w:pPr>
              <w:pStyle w:val="tabletext11"/>
              <w:jc w:val="center"/>
            </w:pPr>
            <w:r w:rsidRPr="00E168BA">
              <w:t>Over</w:t>
            </w:r>
          </w:p>
        </w:tc>
        <w:tc>
          <w:tcPr>
            <w:tcW w:w="7680" w:type="dxa"/>
            <w:gridSpan w:val="5"/>
            <w:tcBorders>
              <w:top w:val="single" w:sz="6" w:space="0" w:color="auto"/>
              <w:left w:val="nil"/>
              <w:bottom w:val="nil"/>
            </w:tcBorders>
          </w:tcPr>
          <w:p w14:paraId="6FD9CDC5" w14:textId="77777777" w:rsidR="00C83E31" w:rsidRPr="00E168BA" w:rsidRDefault="00C83E31" w:rsidP="00F84EA5">
            <w:pPr>
              <w:pStyle w:val="tabletext11"/>
              <w:jc w:val="center"/>
            </w:pPr>
          </w:p>
        </w:tc>
      </w:tr>
      <w:tr w:rsidR="00C83E31" w:rsidRPr="00E168BA" w14:paraId="43DCEF46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ACF7C13" w14:textId="77777777" w:rsidR="00C83E31" w:rsidRPr="00E168BA" w:rsidRDefault="00C83E31" w:rsidP="00F84EA5">
            <w:pPr>
              <w:pStyle w:val="tabletext11"/>
              <w:tabs>
                <w:tab w:val="decimal" w:pos="1160"/>
              </w:tabs>
            </w:pPr>
            <w:r w:rsidRPr="00E168BA">
              <w:t>2,500,000</w:t>
            </w:r>
          </w:p>
        </w:tc>
        <w:tc>
          <w:tcPr>
            <w:tcW w:w="7680" w:type="dxa"/>
            <w:gridSpan w:val="5"/>
            <w:tcBorders>
              <w:top w:val="nil"/>
              <w:left w:val="nil"/>
            </w:tcBorders>
          </w:tcPr>
          <w:p w14:paraId="64D7BF90" w14:textId="77777777" w:rsidR="00C83E31" w:rsidRPr="00E168BA" w:rsidRDefault="00C83E31" w:rsidP="00F84EA5">
            <w:pPr>
              <w:pStyle w:val="tabletext11"/>
              <w:jc w:val="center"/>
            </w:pPr>
            <w:r w:rsidRPr="00E168BA">
              <w:t>Refer to Company</w:t>
            </w:r>
          </w:p>
        </w:tc>
      </w:tr>
      <w:tr w:rsidR="00C83E31" w:rsidRPr="00E168BA" w14:paraId="11DEBAE1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0DD422DB" w14:textId="77777777" w:rsidR="00C83E31" w:rsidRPr="00E168BA" w:rsidRDefault="00C83E31" w:rsidP="00F84EA5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1E49D78B" w14:textId="77777777" w:rsidR="00C83E31" w:rsidRPr="00E168BA" w:rsidRDefault="00C83E31" w:rsidP="00F84EA5">
            <w:pPr>
              <w:pStyle w:val="tabletext11"/>
              <w:jc w:val="center"/>
              <w:rPr>
                <w:b/>
              </w:rPr>
            </w:pPr>
            <w:r w:rsidRPr="00E168BA">
              <w:rPr>
                <w:b/>
              </w:rPr>
              <w:t>Direct Coverage (Excess)</w:t>
            </w:r>
          </w:p>
        </w:tc>
      </w:tr>
      <w:tr w:rsidR="00C83E31" w:rsidRPr="00E168BA" w14:paraId="3A2BE326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28B3F2E0" w14:textId="77777777" w:rsidR="00C83E31" w:rsidRPr="00E168BA" w:rsidRDefault="00C83E31" w:rsidP="00F84EA5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1A794A80" w14:textId="77777777" w:rsidR="00C83E31" w:rsidRPr="00E168BA" w:rsidRDefault="00C83E31" w:rsidP="00F84EA5">
            <w:pPr>
              <w:pStyle w:val="tabletext11"/>
              <w:jc w:val="center"/>
            </w:pPr>
            <w:r w:rsidRPr="00E168BA">
              <w:t>Specified Causes Of Loss – Multiply the Legal Liability premium by 1.15.</w:t>
            </w:r>
          </w:p>
        </w:tc>
      </w:tr>
      <w:tr w:rsidR="00C83E31" w:rsidRPr="00E168BA" w14:paraId="4533B3D5" w14:textId="77777777" w:rsidTr="002C54CD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B5E9B1" w14:textId="77777777" w:rsidR="00C83E31" w:rsidRPr="00E168BA" w:rsidRDefault="00C83E31" w:rsidP="00F84EA5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310AE" w14:textId="77777777" w:rsidR="00C83E31" w:rsidRPr="00E168BA" w:rsidRDefault="00C83E31" w:rsidP="00F84EA5">
            <w:pPr>
              <w:pStyle w:val="tabletext11"/>
              <w:jc w:val="center"/>
            </w:pPr>
            <w:r w:rsidRPr="00E168BA">
              <w:t>Comprehensive – Multiply the Legal Liability premium by 1.15.</w:t>
            </w:r>
          </w:p>
        </w:tc>
      </w:tr>
      <w:tr w:rsidR="00C83E31" w:rsidRPr="00E168BA" w14:paraId="73EE8C10" w14:textId="77777777" w:rsidTr="002C54CD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B86DD4D" w14:textId="77777777" w:rsidR="00C83E31" w:rsidRPr="00E168BA" w:rsidRDefault="00C83E31" w:rsidP="00F84EA5">
            <w:pPr>
              <w:pStyle w:val="tabletext11"/>
              <w:jc w:val="right"/>
            </w:pPr>
            <w:r w:rsidRPr="00C83E31">
              <w:rPr>
                <w:sz w:val="20"/>
              </w:rPr>
              <w:t>*</w:t>
            </w:r>
          </w:p>
        </w:tc>
        <w:tc>
          <w:tcPr>
            <w:tcW w:w="9180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FE4B488" w14:textId="77777777" w:rsidR="00C83E31" w:rsidRPr="00E168BA" w:rsidRDefault="00C83E31" w:rsidP="00F84EA5">
            <w:pPr>
              <w:pStyle w:val="tabletext11"/>
            </w:pPr>
            <w:r w:rsidRPr="00E168BA">
              <w:t>Theft and Mischief or Vandalism are subject to a $100 per car/$500 per occurrence deductible.</w:t>
            </w:r>
          </w:p>
        </w:tc>
      </w:tr>
      <w:tr w:rsidR="00C83E31" w:rsidRPr="00E168BA" w14:paraId="6EE21BA9" w14:textId="77777777" w:rsidTr="002C54CD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18026AB" w14:textId="77777777" w:rsidR="00C83E31" w:rsidRPr="00E168BA" w:rsidRDefault="00C83E31" w:rsidP="00F84EA5">
            <w:pPr>
              <w:pStyle w:val="tabletext11"/>
            </w:pPr>
          </w:p>
        </w:tc>
        <w:tc>
          <w:tcPr>
            <w:tcW w:w="9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8347A" w14:textId="77777777" w:rsidR="00C83E31" w:rsidRPr="00E168BA" w:rsidRDefault="00C83E31" w:rsidP="00F84EA5">
            <w:pPr>
              <w:pStyle w:val="tabletext11"/>
            </w:pPr>
            <w:r w:rsidRPr="00E168BA">
              <w:t xml:space="preserve">See Rule </w:t>
            </w:r>
            <w:r w:rsidRPr="00E168BA">
              <w:rPr>
                <w:b/>
                <w:bCs/>
              </w:rPr>
              <w:t>2</w:t>
            </w:r>
            <w:r w:rsidRPr="00E168BA">
              <w:rPr>
                <w:b/>
              </w:rPr>
              <w:t>98.</w:t>
            </w:r>
            <w:r w:rsidRPr="00E168BA">
              <w:t xml:space="preserve"> for additional deductible options.</w:t>
            </w:r>
          </w:p>
        </w:tc>
      </w:tr>
    </w:tbl>
    <w:p w14:paraId="734C1F72" w14:textId="77777777" w:rsidR="00C83E31" w:rsidRDefault="00C83E31" w:rsidP="00F84EA5">
      <w:pPr>
        <w:pStyle w:val="isonormal"/>
      </w:pPr>
    </w:p>
    <w:p w14:paraId="4A5F5EC3" w14:textId="77777777" w:rsidR="00C83E31" w:rsidRDefault="00C83E31" w:rsidP="00F84EA5">
      <w:pPr>
        <w:pStyle w:val="isonormal"/>
        <w:jc w:val="left"/>
      </w:pPr>
    </w:p>
    <w:p w14:paraId="47C32C8A" w14:textId="77777777" w:rsidR="00C83E31" w:rsidRDefault="00C83E31" w:rsidP="00F84EA5">
      <w:pPr>
        <w:pStyle w:val="isonormal"/>
        <w:sectPr w:rsidR="00C83E31" w:rsidSect="00C83E3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59091D6" w14:textId="77777777" w:rsidR="00C83E31" w:rsidRPr="00651DCE" w:rsidRDefault="00C83E31" w:rsidP="00F84EA5">
      <w:pPr>
        <w:pStyle w:val="subcap"/>
      </w:pPr>
      <w:r w:rsidRPr="00651DCE">
        <w:lastRenderedPageBreak/>
        <w:t>ALL TERRITORIES</w:t>
      </w:r>
    </w:p>
    <w:p w14:paraId="36378134" w14:textId="77777777" w:rsidR="00C83E31" w:rsidRPr="00651DCE" w:rsidRDefault="00C83E31" w:rsidP="00F84EA5">
      <w:pPr>
        <w:pStyle w:val="isonormal"/>
      </w:pPr>
    </w:p>
    <w:p w14:paraId="0A648627" w14:textId="77777777" w:rsidR="00C83E31" w:rsidRPr="00651DCE" w:rsidRDefault="00C83E31" w:rsidP="00F84EA5">
      <w:pPr>
        <w:pStyle w:val="boxrule"/>
      </w:pPr>
      <w:r w:rsidRPr="00651DCE">
        <w:t xml:space="preserve">255.  GARAGEKEEPERS' INSURANCE – PREMIUM </w:t>
      </w:r>
      <w:r w:rsidRPr="00651DCE">
        <w:tab/>
        <w:t xml:space="preserve">DEVELOPMENT </w:t>
      </w:r>
      <w:r w:rsidRPr="00651DCE">
        <w:rPr>
          <w:b w:val="0"/>
        </w:rPr>
        <w:t>(Cont'd)</w:t>
      </w:r>
    </w:p>
    <w:p w14:paraId="4D7B4CFA" w14:textId="77777777" w:rsidR="00C83E31" w:rsidRPr="00651DCE" w:rsidRDefault="00C83E31" w:rsidP="00F84EA5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440"/>
        <w:gridCol w:w="1320"/>
        <w:gridCol w:w="1320"/>
        <w:gridCol w:w="1320"/>
        <w:gridCol w:w="1320"/>
        <w:gridCol w:w="1320"/>
        <w:gridCol w:w="1320"/>
      </w:tblGrid>
      <w:tr w:rsidR="00C83E31" w:rsidRPr="00651DCE" w14:paraId="03355838" w14:textId="77777777" w:rsidTr="002C54C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4DF40" w14:textId="77777777" w:rsidR="00C83E31" w:rsidRPr="00651DCE" w:rsidRDefault="00C83E31" w:rsidP="00F84EA5">
            <w:pPr>
              <w:pStyle w:val="tablehead"/>
            </w:pPr>
            <w:r w:rsidRPr="00651DCE">
              <w:t>GARAGEKEEPERS’ – COLLISION</w:t>
            </w:r>
          </w:p>
        </w:tc>
      </w:tr>
      <w:tr w:rsidR="00C83E31" w:rsidRPr="00651DCE" w14:paraId="20FB03A0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0861823" w14:textId="77777777" w:rsidR="00C83E31" w:rsidRPr="00651DCE" w:rsidRDefault="00C83E31" w:rsidP="00F84EA5">
            <w:pPr>
              <w:pStyle w:val="tablehead"/>
            </w:pPr>
          </w:p>
        </w:tc>
        <w:tc>
          <w:tcPr>
            <w:tcW w:w="7920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14:paraId="2358CE9C" w14:textId="77777777" w:rsidR="00C83E31" w:rsidRPr="00651DCE" w:rsidRDefault="00C83E31" w:rsidP="00F84EA5">
            <w:pPr>
              <w:pStyle w:val="tablehead"/>
            </w:pPr>
            <w:r w:rsidRPr="00651DCE">
              <w:t>Deductibles</w:t>
            </w:r>
          </w:p>
        </w:tc>
      </w:tr>
      <w:tr w:rsidR="00C83E31" w:rsidRPr="00651DCE" w14:paraId="1D3F7E60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8C6D981" w14:textId="77777777" w:rsidR="00C83E31" w:rsidRPr="00651DCE" w:rsidRDefault="00C83E31" w:rsidP="00F84EA5">
            <w:pPr>
              <w:pStyle w:val="tablehead"/>
            </w:pPr>
            <w:r w:rsidRPr="00651DCE">
              <w:t>Maximum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31589" w14:textId="77777777" w:rsidR="00C83E31" w:rsidRPr="00651DCE" w:rsidRDefault="00C83E31" w:rsidP="00F84EA5">
            <w:pPr>
              <w:pStyle w:val="tablehead"/>
            </w:pPr>
            <w:r w:rsidRPr="00651DCE">
              <w:t>$ 100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E0349" w14:textId="77777777" w:rsidR="00C83E31" w:rsidRPr="00651DCE" w:rsidRDefault="00C83E31" w:rsidP="00F84EA5">
            <w:pPr>
              <w:pStyle w:val="tablehead"/>
            </w:pPr>
            <w:r w:rsidRPr="00651DCE">
              <w:t>$ 250</w:t>
            </w:r>
          </w:p>
        </w:tc>
        <w:tc>
          <w:tcPr>
            <w:tcW w:w="2640" w:type="dxa"/>
            <w:gridSpan w:val="2"/>
            <w:tcBorders>
              <w:left w:val="nil"/>
            </w:tcBorders>
          </w:tcPr>
          <w:p w14:paraId="36C0CB2E" w14:textId="77777777" w:rsidR="00C83E31" w:rsidRPr="00651DCE" w:rsidRDefault="00C83E31" w:rsidP="00F84EA5">
            <w:pPr>
              <w:pStyle w:val="tablehead"/>
            </w:pPr>
            <w:r w:rsidRPr="00651DCE">
              <w:t>$ 500</w:t>
            </w:r>
          </w:p>
        </w:tc>
      </w:tr>
      <w:tr w:rsidR="00C83E31" w:rsidRPr="00651DCE" w14:paraId="29EA91F4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27DFFA79" w14:textId="77777777" w:rsidR="00C83E31" w:rsidRPr="00651DCE" w:rsidRDefault="00C83E31" w:rsidP="00F84EA5">
            <w:pPr>
              <w:pStyle w:val="tablehead"/>
            </w:pPr>
            <w:r w:rsidRPr="00651DCE">
              <w:t>Limit Of Liability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698C661" w14:textId="77777777" w:rsidR="00C83E31" w:rsidRPr="00651DCE" w:rsidRDefault="00C83E31" w:rsidP="00F84EA5">
            <w:pPr>
              <w:pStyle w:val="tablehead"/>
            </w:pPr>
            <w:r w:rsidRPr="00651DCE">
              <w:t>Legal</w:t>
            </w:r>
            <w:r w:rsidRPr="00651DCE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DFF4996" w14:textId="77777777" w:rsidR="00C83E31" w:rsidRPr="00651DCE" w:rsidRDefault="00C83E31" w:rsidP="00F84EA5">
            <w:pPr>
              <w:pStyle w:val="tablehead"/>
            </w:pPr>
            <w:r w:rsidRPr="00651DCE">
              <w:t>Direct</w:t>
            </w:r>
            <w:r w:rsidRPr="00651DCE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5B6CAE0" w14:textId="77777777" w:rsidR="00C83E31" w:rsidRPr="00651DCE" w:rsidRDefault="00C83E31" w:rsidP="00F84EA5">
            <w:pPr>
              <w:pStyle w:val="tablehead"/>
            </w:pPr>
            <w:r w:rsidRPr="00651DCE">
              <w:t>Legal</w:t>
            </w:r>
            <w:r w:rsidRPr="00651DCE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0919C83" w14:textId="77777777" w:rsidR="00C83E31" w:rsidRPr="00651DCE" w:rsidRDefault="00C83E31" w:rsidP="00F84EA5">
            <w:pPr>
              <w:pStyle w:val="tablehead"/>
            </w:pPr>
            <w:r w:rsidRPr="00651DCE">
              <w:t>Direct</w:t>
            </w:r>
            <w:r w:rsidRPr="00651DCE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D2E1CB6" w14:textId="77777777" w:rsidR="00C83E31" w:rsidRPr="00651DCE" w:rsidRDefault="00C83E31" w:rsidP="00F84EA5">
            <w:pPr>
              <w:pStyle w:val="tablehead"/>
            </w:pPr>
            <w:r w:rsidRPr="00651DCE">
              <w:t>Legal</w:t>
            </w:r>
            <w:r w:rsidRPr="00651DCE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6D106B20" w14:textId="77777777" w:rsidR="00C83E31" w:rsidRPr="00651DCE" w:rsidRDefault="00C83E31" w:rsidP="00F84EA5">
            <w:pPr>
              <w:pStyle w:val="tablehead"/>
            </w:pPr>
            <w:r w:rsidRPr="00651DCE">
              <w:t>Direct</w:t>
            </w:r>
            <w:r w:rsidRPr="00651DCE">
              <w:br/>
              <w:t>(Primary)</w:t>
            </w:r>
          </w:p>
        </w:tc>
      </w:tr>
      <w:tr w:rsidR="00C83E31" w:rsidRPr="00651DCE" w14:paraId="0D0CBBCD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26EE03B3" w14:textId="77777777" w:rsidR="00C83E31" w:rsidRPr="00651DCE" w:rsidRDefault="00C83E31" w:rsidP="00F84EA5">
            <w:pPr>
              <w:pStyle w:val="tabletext11"/>
              <w:tabs>
                <w:tab w:val="decimal" w:pos="1000"/>
              </w:tabs>
            </w:pPr>
            <w:r w:rsidRPr="00651DCE">
              <w:t>$      6,000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1410BD80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>$    25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1429850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>$    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2DA1379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>$    16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329DDB4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>$    22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82B0693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>$    13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35A81A7B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>$    17</w:t>
            </w:r>
          </w:p>
        </w:tc>
      </w:tr>
      <w:tr w:rsidR="00C83E31" w:rsidRPr="00651DCE" w14:paraId="7F74CF26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C8D5627" w14:textId="77777777" w:rsidR="00C83E31" w:rsidRPr="00651DCE" w:rsidRDefault="00C83E31" w:rsidP="00F84EA5">
            <w:pPr>
              <w:pStyle w:val="tabletext11"/>
              <w:tabs>
                <w:tab w:val="decimal" w:pos="1000"/>
              </w:tabs>
            </w:pPr>
            <w:r w:rsidRPr="00651DCE">
              <w:t>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EF63B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 29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8E3AA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 39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2CD5E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 19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D7C77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 25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CE209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 15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E982FF7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 20</w:t>
            </w:r>
          </w:p>
        </w:tc>
      </w:tr>
      <w:tr w:rsidR="00C83E31" w:rsidRPr="00651DCE" w14:paraId="2DBC9527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F3BDC64" w14:textId="77777777" w:rsidR="00C83E31" w:rsidRPr="00651DCE" w:rsidRDefault="00C83E31" w:rsidP="00F84EA5">
            <w:pPr>
              <w:pStyle w:val="tabletext11"/>
              <w:tabs>
                <w:tab w:val="decimal" w:pos="1000"/>
              </w:tabs>
            </w:pPr>
            <w:r w:rsidRPr="00651DCE">
              <w:t>9,000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2BE45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 33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A4405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 45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03D79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 21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313A4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 29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53565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 17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10E5415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 22</w:t>
            </w:r>
          </w:p>
        </w:tc>
      </w:tr>
      <w:tr w:rsidR="00C83E31" w:rsidRPr="00651DCE" w14:paraId="72E28B2E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6B2C5BF" w14:textId="77777777" w:rsidR="00C83E31" w:rsidRPr="00651DCE" w:rsidRDefault="00C83E31" w:rsidP="00F84EA5">
            <w:pPr>
              <w:pStyle w:val="tabletext11"/>
              <w:tabs>
                <w:tab w:val="decimal" w:pos="1000"/>
              </w:tabs>
            </w:pPr>
            <w:r w:rsidRPr="00651DCE">
              <w:t>12,000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8FC4B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 42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37CCD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 57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776C0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 27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37905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 37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6836B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 21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D6C6819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 28</w:t>
            </w:r>
          </w:p>
        </w:tc>
      </w:tr>
      <w:tr w:rsidR="00C83E31" w:rsidRPr="00651DCE" w14:paraId="3171CECF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802468A" w14:textId="77777777" w:rsidR="00C83E31" w:rsidRPr="00651DCE" w:rsidRDefault="00C83E31" w:rsidP="00F84EA5">
            <w:pPr>
              <w:pStyle w:val="tabletext11"/>
              <w:tabs>
                <w:tab w:val="decimal" w:pos="1000"/>
              </w:tabs>
            </w:pPr>
            <w:r w:rsidRPr="00651DCE">
              <w:t>15,000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90C74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 50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F7C69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 68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47973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 33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3F82F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 44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500E3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 25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D0FC7D4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 34</w:t>
            </w:r>
          </w:p>
        </w:tc>
      </w:tr>
      <w:tr w:rsidR="00C83E31" w:rsidRPr="00651DCE" w14:paraId="0FA6C064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61796EA" w14:textId="77777777" w:rsidR="00C83E31" w:rsidRPr="00651DCE" w:rsidRDefault="00C83E31" w:rsidP="00F84EA5">
            <w:pPr>
              <w:pStyle w:val="tabletext11"/>
              <w:tabs>
                <w:tab w:val="decimal" w:pos="1000"/>
              </w:tabs>
            </w:pPr>
            <w:r w:rsidRPr="00651DCE">
              <w:t>18,000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5864C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 59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DCBAE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 80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BA34A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 39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40687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 52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B4F2D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 30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5491490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 40</w:t>
            </w:r>
          </w:p>
        </w:tc>
      </w:tr>
      <w:tr w:rsidR="00C83E31" w:rsidRPr="00651DCE" w14:paraId="74C2F176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B2F7B59" w14:textId="77777777" w:rsidR="00C83E31" w:rsidRPr="00651DCE" w:rsidRDefault="00C83E31" w:rsidP="00F84EA5">
            <w:pPr>
              <w:pStyle w:val="tabletext11"/>
              <w:tabs>
                <w:tab w:val="decimal" w:pos="1000"/>
              </w:tabs>
            </w:pPr>
            <w:r w:rsidRPr="00651DCE">
              <w:t>22,500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BAF98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 70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C1EC7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 94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599D9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 45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C06B5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 61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9FE4E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 35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6CDEB27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 47</w:t>
            </w:r>
          </w:p>
        </w:tc>
      </w:tr>
      <w:tr w:rsidR="00C83E31" w:rsidRPr="00651DCE" w14:paraId="4D7940DB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5B621D7" w14:textId="77777777" w:rsidR="00C83E31" w:rsidRPr="00651DCE" w:rsidRDefault="00C83E31" w:rsidP="00F84EA5">
            <w:pPr>
              <w:pStyle w:val="tabletext11"/>
              <w:tabs>
                <w:tab w:val="decimal" w:pos="1000"/>
              </w:tabs>
            </w:pPr>
            <w:r w:rsidRPr="00651DCE">
              <w:t>30,000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D3D8C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 90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F1B39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121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41ABF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 58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2DE57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 79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877FD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 45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16FEA38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 60</w:t>
            </w:r>
          </w:p>
        </w:tc>
      </w:tr>
      <w:tr w:rsidR="00C83E31" w:rsidRPr="00651DCE" w14:paraId="520EDE2A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FB9FB95" w14:textId="77777777" w:rsidR="00C83E31" w:rsidRPr="00651DCE" w:rsidRDefault="00C83E31" w:rsidP="00F84EA5">
            <w:pPr>
              <w:pStyle w:val="tabletext11"/>
              <w:tabs>
                <w:tab w:val="decimal" w:pos="1000"/>
              </w:tabs>
            </w:pPr>
            <w:r w:rsidRPr="00651DCE">
              <w:t>37,500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55DCA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105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C0658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142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C3063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 68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93EAD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 92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63E39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 53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1BE0691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 71</w:t>
            </w:r>
          </w:p>
        </w:tc>
      </w:tr>
      <w:tr w:rsidR="00C83E31" w:rsidRPr="00651DCE" w14:paraId="373DB4D7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F6DC3E8" w14:textId="77777777" w:rsidR="00C83E31" w:rsidRPr="00651DCE" w:rsidRDefault="00C83E31" w:rsidP="00F84EA5">
            <w:pPr>
              <w:pStyle w:val="tabletext11"/>
              <w:tabs>
                <w:tab w:val="decimal" w:pos="1000"/>
              </w:tabs>
            </w:pPr>
            <w:r w:rsidRPr="00651DCE">
              <w:t>45,000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15C2B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119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9C300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160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AA7A0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 77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D69AF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106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C4021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 59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AC51EDC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 80</w:t>
            </w:r>
          </w:p>
        </w:tc>
      </w:tr>
      <w:tr w:rsidR="00C83E31" w:rsidRPr="00651DCE" w14:paraId="088BDBF3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54F6A8E" w14:textId="77777777" w:rsidR="00C83E31" w:rsidRPr="00651DCE" w:rsidRDefault="00C83E31" w:rsidP="00F84EA5">
            <w:pPr>
              <w:pStyle w:val="tabletext11"/>
              <w:tabs>
                <w:tab w:val="decimal" w:pos="1000"/>
              </w:tabs>
            </w:pPr>
            <w:r w:rsidRPr="00651DCE">
              <w:t>60,000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7AA3E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149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AF280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201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5FA82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 97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8172F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131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E2444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 74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AD21567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100</w:t>
            </w:r>
          </w:p>
        </w:tc>
      </w:tr>
      <w:tr w:rsidR="00C83E31" w:rsidRPr="00651DCE" w14:paraId="2E1FDA5C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881B059" w14:textId="77777777" w:rsidR="00C83E31" w:rsidRPr="00651DCE" w:rsidRDefault="00C83E31" w:rsidP="00F84EA5">
            <w:pPr>
              <w:pStyle w:val="tabletext11"/>
              <w:tabs>
                <w:tab w:val="decimal" w:pos="1000"/>
              </w:tabs>
            </w:pPr>
            <w:r w:rsidRPr="00651DCE">
              <w:t>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73394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179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28851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242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42CD9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116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934C2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157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9CB99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 90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A446D3E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121</w:t>
            </w:r>
          </w:p>
        </w:tc>
      </w:tr>
      <w:tr w:rsidR="00C83E31" w:rsidRPr="00651DCE" w14:paraId="3AAB1185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708D890" w14:textId="77777777" w:rsidR="00C83E31" w:rsidRPr="00651DCE" w:rsidRDefault="00C83E31" w:rsidP="00F84EA5">
            <w:pPr>
              <w:pStyle w:val="tabletext11"/>
              <w:tabs>
                <w:tab w:val="decimal" w:pos="1000"/>
              </w:tabs>
            </w:pPr>
            <w:r w:rsidRPr="00651DCE">
              <w:t>90,000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8B752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205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DA8AB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277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C86D5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133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D63A2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180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417EB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103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0565295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139</w:t>
            </w:r>
          </w:p>
        </w:tc>
      </w:tr>
      <w:tr w:rsidR="00C83E31" w:rsidRPr="00651DCE" w14:paraId="45C01074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FCBEAAA" w14:textId="77777777" w:rsidR="00C83E31" w:rsidRPr="00651DCE" w:rsidRDefault="00C83E31" w:rsidP="00F84EA5">
            <w:pPr>
              <w:pStyle w:val="tabletext11"/>
              <w:tabs>
                <w:tab w:val="decimal" w:pos="1000"/>
              </w:tabs>
            </w:pPr>
            <w:r w:rsidRPr="00651DCE">
              <w:t>120,000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6634F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257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CA896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346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C68FE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167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4C4B2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225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AB423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128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C5D6388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173</w:t>
            </w:r>
          </w:p>
        </w:tc>
      </w:tr>
      <w:tr w:rsidR="00C83E31" w:rsidRPr="00651DCE" w14:paraId="3AFB0C68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44406E2" w14:textId="77777777" w:rsidR="00C83E31" w:rsidRPr="00651DCE" w:rsidRDefault="00C83E31" w:rsidP="00F84EA5">
            <w:pPr>
              <w:pStyle w:val="tabletext11"/>
              <w:tabs>
                <w:tab w:val="decimal" w:pos="1000"/>
              </w:tabs>
            </w:pPr>
            <w:r w:rsidRPr="00651DCE">
              <w:t>150,000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8F6A6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308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B2388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416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F0189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200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A922E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270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6A509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154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CA61831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208</w:t>
            </w:r>
          </w:p>
        </w:tc>
      </w:tr>
      <w:tr w:rsidR="00C83E31" w:rsidRPr="00651DCE" w14:paraId="4474036C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C17CE51" w14:textId="77777777" w:rsidR="00C83E31" w:rsidRPr="00651DCE" w:rsidRDefault="00C83E31" w:rsidP="00F84EA5">
            <w:pPr>
              <w:pStyle w:val="tabletext11"/>
              <w:tabs>
                <w:tab w:val="decimal" w:pos="1000"/>
              </w:tabs>
            </w:pPr>
            <w:r w:rsidRPr="00651DCE">
              <w:t>180,000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2DFC7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355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FB3C7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480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0B502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231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CCDCA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312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FA3D6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178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C1D207C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240</w:t>
            </w:r>
          </w:p>
        </w:tc>
      </w:tr>
      <w:tr w:rsidR="00C83E31" w:rsidRPr="00651DCE" w14:paraId="01FD521F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1B41FED" w14:textId="77777777" w:rsidR="00C83E31" w:rsidRPr="00651DCE" w:rsidRDefault="00C83E31" w:rsidP="00F84EA5">
            <w:pPr>
              <w:pStyle w:val="tabletext11"/>
              <w:tabs>
                <w:tab w:val="decimal" w:pos="1000"/>
              </w:tabs>
            </w:pPr>
            <w:r w:rsidRPr="00651DCE">
              <w:t>225,000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98AD5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425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FEF03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574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11391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276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87478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373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914C8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213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82F19CB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287</w:t>
            </w:r>
          </w:p>
        </w:tc>
      </w:tr>
      <w:tr w:rsidR="00C83E31" w:rsidRPr="00651DCE" w14:paraId="6342C6AE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E442CC6" w14:textId="77777777" w:rsidR="00C83E31" w:rsidRPr="00651DCE" w:rsidRDefault="00C83E31" w:rsidP="00F84EA5">
            <w:pPr>
              <w:pStyle w:val="tabletext11"/>
              <w:tabs>
                <w:tab w:val="decimal" w:pos="1000"/>
              </w:tabs>
            </w:pPr>
            <w:r w:rsidRPr="00651DCE">
              <w:t>300,000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6AD01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541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7E0B3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730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3E4A1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351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6D7C5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475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06DF7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270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B478EEB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365</w:t>
            </w:r>
          </w:p>
        </w:tc>
      </w:tr>
      <w:tr w:rsidR="00C83E31" w:rsidRPr="00651DCE" w14:paraId="18C75442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3CCDDFA" w14:textId="77777777" w:rsidR="00C83E31" w:rsidRPr="00651DCE" w:rsidRDefault="00C83E31" w:rsidP="00F84EA5">
            <w:pPr>
              <w:pStyle w:val="tabletext11"/>
              <w:tabs>
                <w:tab w:val="decimal" w:pos="1000"/>
              </w:tabs>
            </w:pPr>
            <w:r w:rsidRPr="00651DCE">
              <w:t>375,000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C6E5A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655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244D2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885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6E2C2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426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62EB3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575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A7D8A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328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6BF0247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442</w:t>
            </w:r>
          </w:p>
        </w:tc>
      </w:tr>
      <w:tr w:rsidR="00C83E31" w:rsidRPr="00651DCE" w14:paraId="35460500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1F82232" w14:textId="77777777" w:rsidR="00C83E31" w:rsidRPr="00651DCE" w:rsidRDefault="00C83E31" w:rsidP="00F84EA5">
            <w:pPr>
              <w:pStyle w:val="tabletext11"/>
              <w:tabs>
                <w:tab w:val="decimal" w:pos="1000"/>
              </w:tabs>
            </w:pPr>
            <w:r w:rsidRPr="00651DCE">
              <w:t>450,000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4B72D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769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3F91D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1037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8971D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500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A1B9D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674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214F9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384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BEB847A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519</w:t>
            </w:r>
          </w:p>
        </w:tc>
      </w:tr>
      <w:tr w:rsidR="00C83E31" w:rsidRPr="00651DCE" w14:paraId="71F8BC81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A3AB22E" w14:textId="77777777" w:rsidR="00C83E31" w:rsidRPr="00651DCE" w:rsidRDefault="00C83E31" w:rsidP="00F84EA5">
            <w:pPr>
              <w:pStyle w:val="tabletext11"/>
              <w:tabs>
                <w:tab w:val="decimal" w:pos="1000"/>
              </w:tabs>
            </w:pPr>
            <w:r w:rsidRPr="00651DCE">
              <w:t>600,000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27F1B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992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2F3F7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1339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63DAC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645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8BB63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870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99EE0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496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A00F661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670</w:t>
            </w:r>
          </w:p>
        </w:tc>
      </w:tr>
      <w:tr w:rsidR="00C83E31" w:rsidRPr="00651DCE" w14:paraId="7FB15364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E6495D3" w14:textId="77777777" w:rsidR="00C83E31" w:rsidRPr="00651DCE" w:rsidRDefault="00C83E31" w:rsidP="00F84EA5">
            <w:pPr>
              <w:pStyle w:val="tabletext11"/>
              <w:tabs>
                <w:tab w:val="decimal" w:pos="1000"/>
              </w:tabs>
            </w:pPr>
            <w:r w:rsidRPr="00651DCE">
              <w:t>750,000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4AE53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1212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06492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1636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EF448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788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E2D53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1063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D8159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606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1381604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818</w:t>
            </w:r>
          </w:p>
        </w:tc>
      </w:tr>
      <w:tr w:rsidR="00C83E31" w:rsidRPr="00651DCE" w14:paraId="6E97E369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0D92F85" w14:textId="77777777" w:rsidR="00C83E31" w:rsidRPr="00651DCE" w:rsidRDefault="00C83E31" w:rsidP="00F84EA5">
            <w:pPr>
              <w:pStyle w:val="tabletext11"/>
              <w:tabs>
                <w:tab w:val="decimal" w:pos="1000"/>
              </w:tabs>
            </w:pPr>
            <w:r w:rsidRPr="00651DCE">
              <w:t>900,000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0D576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1419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9E908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1915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DB797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922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8F3F9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1245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46250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709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8EC5C26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957</w:t>
            </w:r>
          </w:p>
        </w:tc>
      </w:tr>
      <w:tr w:rsidR="00C83E31" w:rsidRPr="00651DCE" w14:paraId="15F35DC8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3FC2988" w14:textId="77777777" w:rsidR="00C83E31" w:rsidRPr="00651DCE" w:rsidRDefault="00C83E31" w:rsidP="00F84EA5">
            <w:pPr>
              <w:pStyle w:val="tabletext11"/>
              <w:tabs>
                <w:tab w:val="decimal" w:pos="1000"/>
              </w:tabs>
            </w:pPr>
            <w:r w:rsidRPr="00651DCE">
              <w:t>1,200,000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21FF3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1804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06314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2435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5B9C6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1173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4D405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1583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69DA8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 902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6CB07B3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1218</w:t>
            </w:r>
          </w:p>
        </w:tc>
      </w:tr>
      <w:tr w:rsidR="00C83E31" w:rsidRPr="00651DCE" w14:paraId="68F06CBE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4618FE2" w14:textId="77777777" w:rsidR="00C83E31" w:rsidRPr="00651DCE" w:rsidRDefault="00C83E31" w:rsidP="00F84EA5">
            <w:pPr>
              <w:pStyle w:val="tabletext11"/>
              <w:tabs>
                <w:tab w:val="decimal" w:pos="1000"/>
              </w:tabs>
            </w:pPr>
            <w:r w:rsidRPr="00651DCE">
              <w:t>1,500,000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99CDB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2163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34989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2920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8EDA7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1406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1F430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1898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1AB15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1082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F1D0FB6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1460</w:t>
            </w:r>
          </w:p>
        </w:tc>
      </w:tr>
      <w:tr w:rsidR="00C83E31" w:rsidRPr="00651DCE" w14:paraId="22711B9E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A8894A1" w14:textId="77777777" w:rsidR="00C83E31" w:rsidRPr="00651DCE" w:rsidRDefault="00C83E31" w:rsidP="00F84EA5">
            <w:pPr>
              <w:pStyle w:val="tabletext11"/>
              <w:tabs>
                <w:tab w:val="decimal" w:pos="1000"/>
              </w:tabs>
            </w:pPr>
            <w:r w:rsidRPr="00651DCE">
              <w:t>2,000,000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ADC00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2469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6BAF9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3332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FCD88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1605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CA38A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2166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AA366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1234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14B57B8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1666</w:t>
            </w:r>
          </w:p>
        </w:tc>
      </w:tr>
      <w:tr w:rsidR="00C83E31" w:rsidRPr="00651DCE" w14:paraId="22FA07B5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83D33D8" w14:textId="77777777" w:rsidR="00C83E31" w:rsidRPr="00651DCE" w:rsidRDefault="00C83E31" w:rsidP="00F84EA5">
            <w:pPr>
              <w:pStyle w:val="tabletext11"/>
              <w:tabs>
                <w:tab w:val="decimal" w:pos="1000"/>
              </w:tabs>
            </w:pPr>
            <w:r w:rsidRPr="00651DCE">
              <w:t>2,500,000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ACF32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2690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B6FF4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3631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2C5B9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1748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81B22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2360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5A16C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1345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B5E7D4E" w14:textId="77777777" w:rsidR="00C83E31" w:rsidRPr="00651DCE" w:rsidRDefault="00C83E31" w:rsidP="00F84EA5">
            <w:pPr>
              <w:pStyle w:val="tabletext11"/>
              <w:tabs>
                <w:tab w:val="decimal" w:pos="800"/>
              </w:tabs>
            </w:pPr>
            <w:r w:rsidRPr="00651DCE">
              <w:t xml:space="preserve">   1815</w:t>
            </w:r>
          </w:p>
        </w:tc>
      </w:tr>
      <w:tr w:rsidR="00C83E31" w:rsidRPr="00651DCE" w14:paraId="4B1564ED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D0673A8" w14:textId="77777777" w:rsidR="00C83E31" w:rsidRPr="00651DCE" w:rsidRDefault="00C83E31" w:rsidP="00F84EA5">
            <w:pPr>
              <w:pStyle w:val="tabletext11"/>
              <w:jc w:val="center"/>
            </w:pPr>
            <w:r w:rsidRPr="00651DCE">
              <w:t>Over</w:t>
            </w:r>
          </w:p>
        </w:tc>
        <w:tc>
          <w:tcPr>
            <w:tcW w:w="7920" w:type="dxa"/>
            <w:gridSpan w:val="6"/>
            <w:tcBorders>
              <w:top w:val="single" w:sz="6" w:space="0" w:color="auto"/>
              <w:left w:val="nil"/>
              <w:bottom w:val="nil"/>
            </w:tcBorders>
          </w:tcPr>
          <w:p w14:paraId="2B8FEA1F" w14:textId="77777777" w:rsidR="00C83E31" w:rsidRPr="00651DCE" w:rsidRDefault="00C83E31" w:rsidP="00F84EA5">
            <w:pPr>
              <w:pStyle w:val="tabletext11"/>
              <w:jc w:val="center"/>
            </w:pPr>
          </w:p>
        </w:tc>
      </w:tr>
      <w:tr w:rsidR="00C83E31" w:rsidRPr="00651DCE" w14:paraId="62CD44DE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ECDC4BF" w14:textId="77777777" w:rsidR="00C83E31" w:rsidRPr="00651DCE" w:rsidRDefault="00C83E31" w:rsidP="00F84EA5">
            <w:pPr>
              <w:pStyle w:val="tabletext11"/>
              <w:jc w:val="center"/>
            </w:pPr>
            <w:r w:rsidRPr="00651DCE">
              <w:t>2,500,000</w:t>
            </w:r>
          </w:p>
        </w:tc>
        <w:tc>
          <w:tcPr>
            <w:tcW w:w="7920" w:type="dxa"/>
            <w:gridSpan w:val="6"/>
            <w:tcBorders>
              <w:top w:val="nil"/>
              <w:left w:val="nil"/>
            </w:tcBorders>
          </w:tcPr>
          <w:p w14:paraId="07019567" w14:textId="77777777" w:rsidR="00C83E31" w:rsidRPr="00651DCE" w:rsidRDefault="00C83E31" w:rsidP="00F84EA5">
            <w:pPr>
              <w:pStyle w:val="tabletext11"/>
              <w:jc w:val="center"/>
            </w:pPr>
            <w:r w:rsidRPr="00651DCE">
              <w:t>Refer to Company</w:t>
            </w:r>
          </w:p>
        </w:tc>
      </w:tr>
      <w:tr w:rsidR="00C83E31" w:rsidRPr="00651DCE" w14:paraId="2E8D4D41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7D7D82E" w14:textId="77777777" w:rsidR="00C83E31" w:rsidRPr="00651DCE" w:rsidRDefault="00C83E31" w:rsidP="00F84EA5">
            <w:pPr>
              <w:pStyle w:val="tabletext11"/>
              <w:jc w:val="center"/>
              <w:rPr>
                <w:b/>
              </w:rPr>
            </w:pPr>
            <w:r w:rsidRPr="00651DCE">
              <w:rPr>
                <w:b/>
              </w:rPr>
              <w:t>Direct Coverage (Excess)</w:t>
            </w:r>
          </w:p>
        </w:tc>
      </w:tr>
      <w:tr w:rsidR="00C83E31" w:rsidRPr="00651DCE" w14:paraId="1D8A8F32" w14:textId="77777777" w:rsidTr="002C5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7DD989DB" w14:textId="77777777" w:rsidR="00C83E31" w:rsidRPr="00651DCE" w:rsidRDefault="00C83E31" w:rsidP="00F84EA5">
            <w:pPr>
              <w:pStyle w:val="tabletext11"/>
              <w:jc w:val="center"/>
            </w:pPr>
            <w:r w:rsidRPr="00651DCE">
              <w:t>Multiply the Legal Liability premium for the desired deductible by 1.15.</w:t>
            </w:r>
          </w:p>
        </w:tc>
      </w:tr>
      <w:tr w:rsidR="00C83E31" w:rsidRPr="00651DCE" w14:paraId="21ADDBC4" w14:textId="77777777" w:rsidTr="002C54CD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67A435B9" w14:textId="77777777" w:rsidR="00C83E31" w:rsidRPr="00651DCE" w:rsidRDefault="00C83E31" w:rsidP="00F84EA5">
            <w:pPr>
              <w:pStyle w:val="tabletext11"/>
            </w:pPr>
            <w:r w:rsidRPr="00651DCE">
              <w:t>For additional coverages, refer to company.</w:t>
            </w:r>
          </w:p>
        </w:tc>
      </w:tr>
    </w:tbl>
    <w:p w14:paraId="61EDA985" w14:textId="5B171727" w:rsidR="00F84EA5" w:rsidRDefault="00F84EA5" w:rsidP="00F84EA5">
      <w:pPr>
        <w:pStyle w:val="isonormal"/>
      </w:pPr>
    </w:p>
    <w:p w14:paraId="1F669EDC" w14:textId="77777777" w:rsidR="00F84EA5" w:rsidRPr="009A42CF" w:rsidRDefault="00F84EA5" w:rsidP="007003EF">
      <w:pPr>
        <w:pStyle w:val="boxrule"/>
        <w:rPr>
          <w:ins w:id="0" w:author="Author"/>
        </w:rPr>
      </w:pPr>
      <w:r>
        <w:br w:type="page"/>
      </w:r>
      <w:ins w:id="1" w:author="Author">
        <w:r w:rsidRPr="009A42CF">
          <w:lastRenderedPageBreak/>
          <w:t>225.  PREMIUM DEVELOPMENT – ZONE-RATED AUTOS</w:t>
        </w:r>
      </w:ins>
    </w:p>
    <w:p w14:paraId="3EE91F8F" w14:textId="77777777" w:rsidR="00F84EA5" w:rsidRPr="009A42CF" w:rsidRDefault="00F84EA5" w:rsidP="007003EF">
      <w:pPr>
        <w:pStyle w:val="isonormal"/>
        <w:rPr>
          <w:ins w:id="2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8"/>
        <w:gridCol w:w="994"/>
        <w:gridCol w:w="1469"/>
        <w:gridCol w:w="990"/>
        <w:gridCol w:w="1472"/>
        <w:gridCol w:w="997"/>
        <w:gridCol w:w="1470"/>
      </w:tblGrid>
      <w:tr w:rsidR="00F84EA5" w:rsidRPr="009A42CF" w14:paraId="34BB78EB" w14:textId="77777777" w:rsidTr="0024056A">
        <w:trPr>
          <w:cantSplit/>
          <w:trHeight w:val="190"/>
          <w:ins w:id="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6C8F4A" w14:textId="77777777" w:rsidR="00F84EA5" w:rsidRPr="009A42CF" w:rsidRDefault="00F84EA5" w:rsidP="007003EF">
            <w:pPr>
              <w:pStyle w:val="tablehead"/>
              <w:rPr>
                <w:ins w:id="4" w:author="Author"/>
              </w:rPr>
            </w:pPr>
          </w:p>
        </w:tc>
        <w:tc>
          <w:tcPr>
            <w:tcW w:w="1008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1B14C" w14:textId="77777777" w:rsidR="00F84EA5" w:rsidRPr="009A42CF" w:rsidRDefault="00F84EA5" w:rsidP="007003EF">
            <w:pPr>
              <w:pStyle w:val="tablehead"/>
              <w:rPr>
                <w:ins w:id="5" w:author="Author"/>
              </w:rPr>
            </w:pPr>
            <w:ins w:id="6" w:author="Author">
              <w:r w:rsidRPr="009A42CF">
                <w:t xml:space="preserve">Zone-rating Table </w:t>
              </w:r>
              <w:r w:rsidRPr="009A42CF">
                <w:rPr>
                  <w:rFonts w:cs="Arial"/>
                </w:rPr>
                <w:t>–</w:t>
              </w:r>
              <w:r w:rsidRPr="009A42CF">
                <w:t xml:space="preserve"> Zone 07 (Cincinnati) Combinations</w:t>
              </w:r>
            </w:ins>
          </w:p>
        </w:tc>
      </w:tr>
      <w:tr w:rsidR="00F84EA5" w:rsidRPr="009A42CF" w14:paraId="1BD0963E" w14:textId="77777777" w:rsidTr="0024056A">
        <w:trPr>
          <w:cantSplit/>
          <w:trHeight w:val="190"/>
          <w:ins w:id="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1A8DB7" w14:textId="77777777" w:rsidR="00F84EA5" w:rsidRPr="009A42CF" w:rsidRDefault="00F84EA5" w:rsidP="007003EF">
            <w:pPr>
              <w:pStyle w:val="tablehead"/>
              <w:rPr>
                <w:ins w:id="8" w:author="Author"/>
              </w:rPr>
            </w:pPr>
            <w:ins w:id="9" w:author="Author">
              <w:r w:rsidRPr="009A42CF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B5DC0" w14:textId="77777777" w:rsidR="00F84EA5" w:rsidRPr="009A42CF" w:rsidRDefault="00F84EA5" w:rsidP="007003EF">
            <w:pPr>
              <w:pStyle w:val="tablehead"/>
              <w:rPr>
                <w:ins w:id="10" w:author="Author"/>
              </w:rPr>
            </w:pPr>
            <w:ins w:id="11" w:author="Author">
              <w:r w:rsidRPr="009A42CF">
                <w:br/>
                <w:t>Zone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87866" w14:textId="77777777" w:rsidR="00F84EA5" w:rsidRPr="009A42CF" w:rsidRDefault="00F84EA5" w:rsidP="007003EF">
            <w:pPr>
              <w:pStyle w:val="tablehead"/>
              <w:rPr>
                <w:ins w:id="12" w:author="Author"/>
              </w:rPr>
            </w:pPr>
            <w:ins w:id="13" w:author="Author">
              <w:r w:rsidRPr="009A42CF">
                <w:br/>
                <w:t>Description</w:t>
              </w:r>
            </w:ins>
          </w:p>
        </w:tc>
        <w:tc>
          <w:tcPr>
            <w:tcW w:w="24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FBF63" w14:textId="77777777" w:rsidR="00F84EA5" w:rsidRPr="009A42CF" w:rsidRDefault="00F84EA5" w:rsidP="007003EF">
            <w:pPr>
              <w:pStyle w:val="tablehead"/>
              <w:rPr>
                <w:ins w:id="14" w:author="Author"/>
              </w:rPr>
            </w:pPr>
            <w:ins w:id="15" w:author="Author">
              <w:r w:rsidRPr="009A42CF">
                <w:t xml:space="preserve">$100,000 </w:t>
              </w:r>
              <w:r w:rsidRPr="009A42CF">
                <w:br/>
                <w:t>Liability</w:t>
              </w:r>
            </w:ins>
          </w:p>
        </w:tc>
        <w:tc>
          <w:tcPr>
            <w:tcW w:w="2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E2D1B" w14:textId="77777777" w:rsidR="00F84EA5" w:rsidRPr="009A42CF" w:rsidRDefault="00F84EA5" w:rsidP="007003EF">
            <w:pPr>
              <w:pStyle w:val="tablehead"/>
              <w:rPr>
                <w:ins w:id="16" w:author="Author"/>
              </w:rPr>
            </w:pPr>
            <w:ins w:id="17" w:author="Author">
              <w:r w:rsidRPr="009A42CF">
                <w:t>$500 Deductible</w:t>
              </w:r>
              <w:r w:rsidRPr="009A42CF">
                <w:br/>
                <w:t>Collision</w:t>
              </w:r>
            </w:ins>
          </w:p>
        </w:tc>
        <w:tc>
          <w:tcPr>
            <w:tcW w:w="2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52D1E" w14:textId="77777777" w:rsidR="00F84EA5" w:rsidRPr="009A42CF" w:rsidRDefault="00F84EA5" w:rsidP="007003EF">
            <w:pPr>
              <w:pStyle w:val="tablehead"/>
              <w:rPr>
                <w:ins w:id="18" w:author="Author"/>
              </w:rPr>
            </w:pPr>
            <w:ins w:id="19" w:author="Author">
              <w:r w:rsidRPr="009A42CF">
                <w:t>$500 Deductible</w:t>
              </w:r>
              <w:r w:rsidRPr="009A42CF">
                <w:br/>
                <w:t>Comprehensive</w:t>
              </w:r>
            </w:ins>
          </w:p>
        </w:tc>
      </w:tr>
      <w:tr w:rsidR="00F84EA5" w:rsidRPr="009A42CF" w14:paraId="49A2BF42" w14:textId="77777777" w:rsidTr="0024056A">
        <w:trPr>
          <w:cantSplit/>
          <w:trHeight w:val="190"/>
          <w:ins w:id="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C2080CC" w14:textId="77777777" w:rsidR="00F84EA5" w:rsidRPr="009A42CF" w:rsidRDefault="00F84EA5" w:rsidP="007003EF">
            <w:pPr>
              <w:pStyle w:val="tabletext00"/>
              <w:rPr>
                <w:ins w:id="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9D564" w14:textId="77777777" w:rsidR="00F84EA5" w:rsidRPr="009A42CF" w:rsidRDefault="00F84EA5" w:rsidP="007003EF">
            <w:pPr>
              <w:pStyle w:val="tabletext00"/>
              <w:jc w:val="center"/>
              <w:rPr>
                <w:ins w:id="22" w:author="Author"/>
              </w:rPr>
            </w:pPr>
            <w:ins w:id="23" w:author="Author">
              <w:r w:rsidRPr="009A42CF">
                <w:t>01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C61E1" w14:textId="77777777" w:rsidR="00F84EA5" w:rsidRPr="009A42CF" w:rsidRDefault="00F84EA5" w:rsidP="007003EF">
            <w:pPr>
              <w:pStyle w:val="tabletext00"/>
              <w:rPr>
                <w:ins w:id="24" w:author="Author"/>
              </w:rPr>
            </w:pPr>
            <w:ins w:id="25" w:author="Author">
              <w:r w:rsidRPr="009A42CF"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C3B4A8" w14:textId="77777777" w:rsidR="00F84EA5" w:rsidRPr="009A42CF" w:rsidRDefault="00F84EA5" w:rsidP="007003EF">
            <w:pPr>
              <w:pStyle w:val="tabletext00"/>
              <w:jc w:val="right"/>
              <w:rPr>
                <w:ins w:id="26" w:author="Author"/>
              </w:rPr>
            </w:pPr>
            <w:ins w:id="27" w:author="Author">
              <w:r w:rsidRPr="009A42CF">
                <w:t>$</w:t>
              </w:r>
            </w:ins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F6422F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28" w:author="Author"/>
              </w:rPr>
            </w:pPr>
            <w:ins w:id="29" w:author="Author">
              <w:r w:rsidRPr="009A42CF">
                <w:t>1811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55E4E8" w14:textId="77777777" w:rsidR="00F84EA5" w:rsidRPr="009A42CF" w:rsidRDefault="00F84EA5" w:rsidP="007003EF">
            <w:pPr>
              <w:pStyle w:val="tabletext00"/>
              <w:jc w:val="right"/>
              <w:rPr>
                <w:ins w:id="30" w:author="Author"/>
              </w:rPr>
            </w:pPr>
            <w:ins w:id="31" w:author="Author">
              <w:r w:rsidRPr="009A42CF">
                <w:t>$</w:t>
              </w:r>
            </w:ins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3B7E56" w14:textId="77777777" w:rsidR="00F84EA5" w:rsidRPr="009A42CF" w:rsidRDefault="00F84EA5" w:rsidP="007003EF">
            <w:pPr>
              <w:pStyle w:val="tabletext00"/>
              <w:rPr>
                <w:ins w:id="32" w:author="Author"/>
              </w:rPr>
            </w:pPr>
            <w:ins w:id="33" w:author="Author">
              <w:r w:rsidRPr="009A42CF"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6A6BDA" w14:textId="77777777" w:rsidR="00F84EA5" w:rsidRPr="009A42CF" w:rsidRDefault="00F84EA5" w:rsidP="007003EF">
            <w:pPr>
              <w:pStyle w:val="tabletext00"/>
              <w:jc w:val="right"/>
              <w:rPr>
                <w:ins w:id="34" w:author="Author"/>
              </w:rPr>
            </w:pPr>
            <w:ins w:id="35" w:author="Author">
              <w:r w:rsidRPr="009A42CF">
                <w:t>$</w:t>
              </w:r>
            </w:ins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B87665" w14:textId="77777777" w:rsidR="00F84EA5" w:rsidRPr="009A42CF" w:rsidRDefault="00F84EA5" w:rsidP="007003EF">
            <w:pPr>
              <w:pStyle w:val="tabletext00"/>
              <w:rPr>
                <w:ins w:id="36" w:author="Author"/>
              </w:rPr>
            </w:pPr>
            <w:ins w:id="37" w:author="Author">
              <w:r w:rsidRPr="009A42CF">
                <w:t>254</w:t>
              </w:r>
            </w:ins>
          </w:p>
        </w:tc>
      </w:tr>
      <w:tr w:rsidR="00F84EA5" w:rsidRPr="009A42CF" w14:paraId="619E5653" w14:textId="77777777" w:rsidTr="0024056A">
        <w:trPr>
          <w:cantSplit/>
          <w:trHeight w:val="190"/>
          <w:ins w:id="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901428" w14:textId="77777777" w:rsidR="00F84EA5" w:rsidRPr="009A42CF" w:rsidRDefault="00F84EA5" w:rsidP="007003EF">
            <w:pPr>
              <w:pStyle w:val="tabletext00"/>
              <w:rPr>
                <w:ins w:id="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1F974" w14:textId="77777777" w:rsidR="00F84EA5" w:rsidRPr="009A42CF" w:rsidRDefault="00F84EA5" w:rsidP="007003EF">
            <w:pPr>
              <w:pStyle w:val="tabletext00"/>
              <w:jc w:val="center"/>
              <w:rPr>
                <w:ins w:id="40" w:author="Author"/>
              </w:rPr>
            </w:pPr>
            <w:ins w:id="41" w:author="Author">
              <w:r w:rsidRPr="009A42CF">
                <w:t>02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BB673" w14:textId="77777777" w:rsidR="00F84EA5" w:rsidRPr="009A42CF" w:rsidRDefault="00F84EA5" w:rsidP="007003EF">
            <w:pPr>
              <w:pStyle w:val="tabletext00"/>
              <w:rPr>
                <w:ins w:id="42" w:author="Author"/>
              </w:rPr>
            </w:pPr>
            <w:ins w:id="43" w:author="Author">
              <w:r w:rsidRPr="009A42CF"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83356B" w14:textId="77777777" w:rsidR="00F84EA5" w:rsidRPr="009A42CF" w:rsidRDefault="00F84EA5" w:rsidP="007003EF">
            <w:pPr>
              <w:pStyle w:val="tabletext00"/>
              <w:jc w:val="right"/>
              <w:rPr>
                <w:ins w:id="4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A502F7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45" w:author="Author"/>
              </w:rPr>
            </w:pPr>
            <w:ins w:id="46" w:author="Author">
              <w:r w:rsidRPr="009A42CF">
                <w:t>1802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6FA74F" w14:textId="77777777" w:rsidR="00F84EA5" w:rsidRPr="009A42CF" w:rsidRDefault="00F84EA5" w:rsidP="007003EF">
            <w:pPr>
              <w:pStyle w:val="tabletext00"/>
              <w:jc w:val="right"/>
              <w:rPr>
                <w:ins w:id="4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72328D" w14:textId="77777777" w:rsidR="00F84EA5" w:rsidRPr="009A42CF" w:rsidRDefault="00F84EA5" w:rsidP="007003EF">
            <w:pPr>
              <w:pStyle w:val="tabletext00"/>
              <w:rPr>
                <w:ins w:id="48" w:author="Author"/>
              </w:rPr>
            </w:pPr>
            <w:ins w:id="49" w:author="Author">
              <w:r w:rsidRPr="009A42CF"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0A358B" w14:textId="77777777" w:rsidR="00F84EA5" w:rsidRPr="009A42CF" w:rsidRDefault="00F84EA5" w:rsidP="007003EF">
            <w:pPr>
              <w:pStyle w:val="tabletext00"/>
              <w:jc w:val="right"/>
              <w:rPr>
                <w:ins w:id="5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B50C1B" w14:textId="77777777" w:rsidR="00F84EA5" w:rsidRPr="009A42CF" w:rsidRDefault="00F84EA5" w:rsidP="007003EF">
            <w:pPr>
              <w:pStyle w:val="tabletext00"/>
              <w:rPr>
                <w:ins w:id="51" w:author="Author"/>
              </w:rPr>
            </w:pPr>
            <w:ins w:id="52" w:author="Author">
              <w:r w:rsidRPr="009A42CF">
                <w:t>198</w:t>
              </w:r>
            </w:ins>
          </w:p>
        </w:tc>
      </w:tr>
      <w:tr w:rsidR="00F84EA5" w:rsidRPr="009A42CF" w14:paraId="06C8BF9F" w14:textId="77777777" w:rsidTr="0024056A">
        <w:trPr>
          <w:cantSplit/>
          <w:trHeight w:val="190"/>
          <w:ins w:id="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62AB49" w14:textId="77777777" w:rsidR="00F84EA5" w:rsidRPr="009A42CF" w:rsidRDefault="00F84EA5" w:rsidP="007003EF">
            <w:pPr>
              <w:pStyle w:val="tabletext00"/>
              <w:rPr>
                <w:ins w:id="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1D008" w14:textId="77777777" w:rsidR="00F84EA5" w:rsidRPr="009A42CF" w:rsidRDefault="00F84EA5" w:rsidP="007003EF">
            <w:pPr>
              <w:pStyle w:val="tabletext00"/>
              <w:jc w:val="center"/>
              <w:rPr>
                <w:ins w:id="55" w:author="Author"/>
              </w:rPr>
            </w:pPr>
            <w:ins w:id="56" w:author="Author">
              <w:r w:rsidRPr="009A42CF">
                <w:t>03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6ABCE" w14:textId="77777777" w:rsidR="00F84EA5" w:rsidRPr="009A42CF" w:rsidRDefault="00F84EA5" w:rsidP="007003EF">
            <w:pPr>
              <w:pStyle w:val="tabletext00"/>
              <w:rPr>
                <w:ins w:id="57" w:author="Author"/>
              </w:rPr>
            </w:pPr>
            <w:ins w:id="58" w:author="Author">
              <w:r w:rsidRPr="009A42CF"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19E311" w14:textId="77777777" w:rsidR="00F84EA5" w:rsidRPr="009A42CF" w:rsidRDefault="00F84EA5" w:rsidP="007003EF">
            <w:pPr>
              <w:pStyle w:val="tabletext00"/>
              <w:jc w:val="right"/>
              <w:rPr>
                <w:ins w:id="5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28C5DD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60" w:author="Author"/>
              </w:rPr>
            </w:pPr>
            <w:ins w:id="61" w:author="Author">
              <w:r w:rsidRPr="009A42CF">
                <w:t>1999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3B7C16" w14:textId="77777777" w:rsidR="00F84EA5" w:rsidRPr="009A42CF" w:rsidRDefault="00F84EA5" w:rsidP="007003EF">
            <w:pPr>
              <w:pStyle w:val="tabletext00"/>
              <w:jc w:val="right"/>
              <w:rPr>
                <w:ins w:id="6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1438CE" w14:textId="77777777" w:rsidR="00F84EA5" w:rsidRPr="009A42CF" w:rsidRDefault="00F84EA5" w:rsidP="007003EF">
            <w:pPr>
              <w:pStyle w:val="tabletext00"/>
              <w:rPr>
                <w:ins w:id="63" w:author="Author"/>
              </w:rPr>
            </w:pPr>
            <w:ins w:id="64" w:author="Author">
              <w:r w:rsidRPr="009A42CF"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D3DE07" w14:textId="77777777" w:rsidR="00F84EA5" w:rsidRPr="009A42CF" w:rsidRDefault="00F84EA5" w:rsidP="007003EF">
            <w:pPr>
              <w:pStyle w:val="tabletext00"/>
              <w:jc w:val="right"/>
              <w:rPr>
                <w:ins w:id="6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F965F1" w14:textId="77777777" w:rsidR="00F84EA5" w:rsidRPr="009A42CF" w:rsidRDefault="00F84EA5" w:rsidP="007003EF">
            <w:pPr>
              <w:pStyle w:val="tabletext00"/>
              <w:rPr>
                <w:ins w:id="66" w:author="Author"/>
              </w:rPr>
            </w:pPr>
            <w:ins w:id="67" w:author="Author">
              <w:r w:rsidRPr="009A42CF">
                <w:t>210</w:t>
              </w:r>
            </w:ins>
          </w:p>
        </w:tc>
      </w:tr>
      <w:tr w:rsidR="00F84EA5" w:rsidRPr="009A42CF" w14:paraId="2B487C55" w14:textId="77777777" w:rsidTr="0024056A">
        <w:trPr>
          <w:cantSplit/>
          <w:trHeight w:val="190"/>
          <w:ins w:id="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E6BEDFB" w14:textId="77777777" w:rsidR="00F84EA5" w:rsidRPr="009A42CF" w:rsidRDefault="00F84EA5" w:rsidP="007003EF">
            <w:pPr>
              <w:pStyle w:val="tabletext00"/>
              <w:rPr>
                <w:ins w:id="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5B15D" w14:textId="77777777" w:rsidR="00F84EA5" w:rsidRPr="009A42CF" w:rsidRDefault="00F84EA5" w:rsidP="007003EF">
            <w:pPr>
              <w:pStyle w:val="tabletext00"/>
              <w:jc w:val="center"/>
              <w:rPr>
                <w:ins w:id="70" w:author="Author"/>
              </w:rPr>
            </w:pPr>
            <w:ins w:id="71" w:author="Author">
              <w:r w:rsidRPr="009A42CF">
                <w:t>04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22E4E" w14:textId="77777777" w:rsidR="00F84EA5" w:rsidRPr="009A42CF" w:rsidRDefault="00F84EA5" w:rsidP="007003EF">
            <w:pPr>
              <w:pStyle w:val="tabletext00"/>
              <w:rPr>
                <w:ins w:id="72" w:author="Author"/>
              </w:rPr>
            </w:pPr>
            <w:ins w:id="73" w:author="Author">
              <w:r w:rsidRPr="009A42CF"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772102" w14:textId="77777777" w:rsidR="00F84EA5" w:rsidRPr="009A42CF" w:rsidRDefault="00F84EA5" w:rsidP="007003EF">
            <w:pPr>
              <w:pStyle w:val="tabletext00"/>
              <w:jc w:val="right"/>
              <w:rPr>
                <w:ins w:id="7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3A05D3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75" w:author="Author"/>
              </w:rPr>
            </w:pPr>
            <w:ins w:id="76" w:author="Author">
              <w:r w:rsidRPr="009A42CF">
                <w:t>1802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FE16B1" w14:textId="77777777" w:rsidR="00F84EA5" w:rsidRPr="009A42CF" w:rsidRDefault="00F84EA5" w:rsidP="007003EF">
            <w:pPr>
              <w:pStyle w:val="tabletext00"/>
              <w:jc w:val="right"/>
              <w:rPr>
                <w:ins w:id="7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B95020" w14:textId="77777777" w:rsidR="00F84EA5" w:rsidRPr="009A42CF" w:rsidRDefault="00F84EA5" w:rsidP="007003EF">
            <w:pPr>
              <w:pStyle w:val="tabletext00"/>
              <w:rPr>
                <w:ins w:id="78" w:author="Author"/>
              </w:rPr>
            </w:pPr>
            <w:ins w:id="79" w:author="Author">
              <w:r w:rsidRPr="009A42CF"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43D4EE" w14:textId="77777777" w:rsidR="00F84EA5" w:rsidRPr="009A42CF" w:rsidRDefault="00F84EA5" w:rsidP="007003EF">
            <w:pPr>
              <w:pStyle w:val="tabletext00"/>
              <w:jc w:val="right"/>
              <w:rPr>
                <w:ins w:id="8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4CB1A9" w14:textId="77777777" w:rsidR="00F84EA5" w:rsidRPr="009A42CF" w:rsidRDefault="00F84EA5" w:rsidP="007003EF">
            <w:pPr>
              <w:pStyle w:val="tabletext00"/>
              <w:rPr>
                <w:ins w:id="81" w:author="Author"/>
              </w:rPr>
            </w:pPr>
            <w:ins w:id="82" w:author="Author">
              <w:r w:rsidRPr="009A42CF">
                <w:t>198</w:t>
              </w:r>
            </w:ins>
          </w:p>
        </w:tc>
      </w:tr>
      <w:tr w:rsidR="00F84EA5" w:rsidRPr="009A42CF" w14:paraId="2AA21D9F" w14:textId="77777777" w:rsidTr="0024056A">
        <w:trPr>
          <w:cantSplit/>
          <w:trHeight w:val="190"/>
          <w:ins w:id="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6D69DDA" w14:textId="77777777" w:rsidR="00F84EA5" w:rsidRPr="009A42CF" w:rsidRDefault="00F84EA5" w:rsidP="007003EF">
            <w:pPr>
              <w:pStyle w:val="tabletext00"/>
              <w:rPr>
                <w:ins w:id="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266EC" w14:textId="77777777" w:rsidR="00F84EA5" w:rsidRPr="009A42CF" w:rsidRDefault="00F84EA5" w:rsidP="007003EF">
            <w:pPr>
              <w:pStyle w:val="tabletext00"/>
              <w:jc w:val="center"/>
              <w:rPr>
                <w:ins w:id="85" w:author="Author"/>
              </w:rPr>
            </w:pPr>
            <w:ins w:id="86" w:author="Author">
              <w:r w:rsidRPr="009A42CF">
                <w:t>05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34473" w14:textId="77777777" w:rsidR="00F84EA5" w:rsidRPr="009A42CF" w:rsidRDefault="00F84EA5" w:rsidP="007003EF">
            <w:pPr>
              <w:pStyle w:val="tabletext00"/>
              <w:rPr>
                <w:ins w:id="87" w:author="Author"/>
              </w:rPr>
            </w:pPr>
            <w:ins w:id="88" w:author="Author">
              <w:r w:rsidRPr="009A42CF"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C5CC03" w14:textId="77777777" w:rsidR="00F84EA5" w:rsidRPr="009A42CF" w:rsidRDefault="00F84EA5" w:rsidP="007003EF">
            <w:pPr>
              <w:pStyle w:val="tabletext00"/>
              <w:jc w:val="right"/>
              <w:rPr>
                <w:ins w:id="8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307FEE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90" w:author="Author"/>
              </w:rPr>
            </w:pPr>
            <w:ins w:id="91" w:author="Author">
              <w:r w:rsidRPr="009A42CF">
                <w:t>1811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A8BC6F" w14:textId="77777777" w:rsidR="00F84EA5" w:rsidRPr="009A42CF" w:rsidRDefault="00F84EA5" w:rsidP="007003EF">
            <w:pPr>
              <w:pStyle w:val="tabletext00"/>
              <w:jc w:val="right"/>
              <w:rPr>
                <w:ins w:id="9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51A22D" w14:textId="77777777" w:rsidR="00F84EA5" w:rsidRPr="009A42CF" w:rsidRDefault="00F84EA5" w:rsidP="007003EF">
            <w:pPr>
              <w:pStyle w:val="tabletext00"/>
              <w:rPr>
                <w:ins w:id="93" w:author="Author"/>
              </w:rPr>
            </w:pPr>
            <w:ins w:id="94" w:author="Author">
              <w:r w:rsidRPr="009A42CF"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C76680" w14:textId="77777777" w:rsidR="00F84EA5" w:rsidRPr="009A42CF" w:rsidRDefault="00F84EA5" w:rsidP="007003EF">
            <w:pPr>
              <w:pStyle w:val="tabletext00"/>
              <w:jc w:val="right"/>
              <w:rPr>
                <w:ins w:id="9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B4014A" w14:textId="77777777" w:rsidR="00F84EA5" w:rsidRPr="009A42CF" w:rsidRDefault="00F84EA5" w:rsidP="007003EF">
            <w:pPr>
              <w:pStyle w:val="tabletext00"/>
              <w:rPr>
                <w:ins w:id="96" w:author="Author"/>
              </w:rPr>
            </w:pPr>
            <w:ins w:id="97" w:author="Author">
              <w:r w:rsidRPr="009A42CF">
                <w:t>254</w:t>
              </w:r>
            </w:ins>
          </w:p>
        </w:tc>
      </w:tr>
      <w:tr w:rsidR="00F84EA5" w:rsidRPr="009A42CF" w14:paraId="4774D3AE" w14:textId="77777777" w:rsidTr="0024056A">
        <w:trPr>
          <w:cantSplit/>
          <w:trHeight w:val="190"/>
          <w:ins w:id="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85716E8" w14:textId="77777777" w:rsidR="00F84EA5" w:rsidRPr="009A42CF" w:rsidRDefault="00F84EA5" w:rsidP="007003EF">
            <w:pPr>
              <w:pStyle w:val="tabletext00"/>
              <w:rPr>
                <w:ins w:id="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69A53" w14:textId="77777777" w:rsidR="00F84EA5" w:rsidRPr="009A42CF" w:rsidRDefault="00F84EA5" w:rsidP="007003EF">
            <w:pPr>
              <w:pStyle w:val="tabletext00"/>
              <w:jc w:val="center"/>
              <w:rPr>
                <w:ins w:id="100" w:author="Author"/>
              </w:rPr>
            </w:pPr>
            <w:ins w:id="101" w:author="Author">
              <w:r w:rsidRPr="009A42CF">
                <w:t>06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B2609" w14:textId="77777777" w:rsidR="00F84EA5" w:rsidRPr="009A42CF" w:rsidRDefault="00F84EA5" w:rsidP="007003EF">
            <w:pPr>
              <w:pStyle w:val="tabletext00"/>
              <w:rPr>
                <w:ins w:id="102" w:author="Author"/>
              </w:rPr>
            </w:pPr>
            <w:ins w:id="103" w:author="Author">
              <w:r w:rsidRPr="009A42CF"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5F16D7" w14:textId="77777777" w:rsidR="00F84EA5" w:rsidRPr="009A42CF" w:rsidRDefault="00F84EA5" w:rsidP="007003EF">
            <w:pPr>
              <w:pStyle w:val="tabletext00"/>
              <w:jc w:val="right"/>
              <w:rPr>
                <w:ins w:id="10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FBFB6A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05" w:author="Author"/>
              </w:rPr>
            </w:pPr>
            <w:ins w:id="106" w:author="Author">
              <w:r w:rsidRPr="009A42CF">
                <w:t>1564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E8EC05" w14:textId="77777777" w:rsidR="00F84EA5" w:rsidRPr="009A42CF" w:rsidRDefault="00F84EA5" w:rsidP="007003EF">
            <w:pPr>
              <w:pStyle w:val="tabletext00"/>
              <w:jc w:val="right"/>
              <w:rPr>
                <w:ins w:id="10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B365D8" w14:textId="77777777" w:rsidR="00F84EA5" w:rsidRPr="009A42CF" w:rsidRDefault="00F84EA5" w:rsidP="007003EF">
            <w:pPr>
              <w:pStyle w:val="tabletext00"/>
              <w:rPr>
                <w:ins w:id="108" w:author="Author"/>
              </w:rPr>
            </w:pPr>
            <w:ins w:id="109" w:author="Author">
              <w:r w:rsidRPr="009A42CF">
                <w:t>607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56C3C6" w14:textId="77777777" w:rsidR="00F84EA5" w:rsidRPr="009A42CF" w:rsidRDefault="00F84EA5" w:rsidP="007003EF">
            <w:pPr>
              <w:pStyle w:val="tabletext00"/>
              <w:jc w:val="right"/>
              <w:rPr>
                <w:ins w:id="11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A12E2A" w14:textId="77777777" w:rsidR="00F84EA5" w:rsidRPr="009A42CF" w:rsidRDefault="00F84EA5" w:rsidP="007003EF">
            <w:pPr>
              <w:pStyle w:val="tabletext00"/>
              <w:rPr>
                <w:ins w:id="111" w:author="Author"/>
              </w:rPr>
            </w:pPr>
            <w:ins w:id="112" w:author="Author">
              <w:r w:rsidRPr="009A42CF">
                <w:t>227</w:t>
              </w:r>
            </w:ins>
          </w:p>
        </w:tc>
      </w:tr>
      <w:tr w:rsidR="00F84EA5" w:rsidRPr="009A42CF" w14:paraId="5768BDEA" w14:textId="77777777" w:rsidTr="0024056A">
        <w:trPr>
          <w:cantSplit/>
          <w:trHeight w:val="190"/>
          <w:ins w:id="1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7E98C8E" w14:textId="77777777" w:rsidR="00F84EA5" w:rsidRPr="009A42CF" w:rsidRDefault="00F84EA5" w:rsidP="007003EF">
            <w:pPr>
              <w:pStyle w:val="tabletext00"/>
              <w:rPr>
                <w:ins w:id="1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21555" w14:textId="77777777" w:rsidR="00F84EA5" w:rsidRPr="009A42CF" w:rsidRDefault="00F84EA5" w:rsidP="007003EF">
            <w:pPr>
              <w:pStyle w:val="tabletext00"/>
              <w:jc w:val="center"/>
              <w:rPr>
                <w:ins w:id="115" w:author="Author"/>
              </w:rPr>
            </w:pPr>
            <w:ins w:id="116" w:author="Author">
              <w:r w:rsidRPr="009A42CF">
                <w:t>07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90705" w14:textId="77777777" w:rsidR="00F84EA5" w:rsidRPr="009A42CF" w:rsidRDefault="00F84EA5" w:rsidP="007003EF">
            <w:pPr>
              <w:pStyle w:val="tabletext00"/>
              <w:rPr>
                <w:ins w:id="117" w:author="Author"/>
              </w:rPr>
            </w:pPr>
            <w:ins w:id="118" w:author="Author">
              <w:r w:rsidRPr="009A42CF"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4EF394" w14:textId="77777777" w:rsidR="00F84EA5" w:rsidRPr="009A42CF" w:rsidRDefault="00F84EA5" w:rsidP="007003EF">
            <w:pPr>
              <w:pStyle w:val="tabletext00"/>
              <w:jc w:val="right"/>
              <w:rPr>
                <w:ins w:id="11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E3476B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20" w:author="Author"/>
              </w:rPr>
            </w:pPr>
            <w:ins w:id="121" w:author="Author">
              <w:r w:rsidRPr="009A42CF">
                <w:t>1564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378566" w14:textId="77777777" w:rsidR="00F84EA5" w:rsidRPr="009A42CF" w:rsidRDefault="00F84EA5" w:rsidP="007003EF">
            <w:pPr>
              <w:pStyle w:val="tabletext00"/>
              <w:jc w:val="right"/>
              <w:rPr>
                <w:ins w:id="12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05765E" w14:textId="77777777" w:rsidR="00F84EA5" w:rsidRPr="009A42CF" w:rsidRDefault="00F84EA5" w:rsidP="007003EF">
            <w:pPr>
              <w:pStyle w:val="tabletext00"/>
              <w:rPr>
                <w:ins w:id="123" w:author="Author"/>
              </w:rPr>
            </w:pPr>
            <w:ins w:id="124" w:author="Author">
              <w:r w:rsidRPr="009A42CF">
                <w:t>607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9AC598" w14:textId="77777777" w:rsidR="00F84EA5" w:rsidRPr="009A42CF" w:rsidRDefault="00F84EA5" w:rsidP="007003EF">
            <w:pPr>
              <w:pStyle w:val="tabletext00"/>
              <w:jc w:val="right"/>
              <w:rPr>
                <w:ins w:id="12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9B4311" w14:textId="77777777" w:rsidR="00F84EA5" w:rsidRPr="009A42CF" w:rsidRDefault="00F84EA5" w:rsidP="007003EF">
            <w:pPr>
              <w:pStyle w:val="tabletext00"/>
              <w:rPr>
                <w:ins w:id="126" w:author="Author"/>
              </w:rPr>
            </w:pPr>
            <w:ins w:id="127" w:author="Author">
              <w:r w:rsidRPr="009A42CF">
                <w:t>227</w:t>
              </w:r>
            </w:ins>
          </w:p>
        </w:tc>
      </w:tr>
      <w:tr w:rsidR="00F84EA5" w:rsidRPr="009A42CF" w14:paraId="681A2C4E" w14:textId="77777777" w:rsidTr="0024056A">
        <w:trPr>
          <w:cantSplit/>
          <w:trHeight w:val="190"/>
          <w:ins w:id="1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84A9292" w14:textId="77777777" w:rsidR="00F84EA5" w:rsidRPr="009A42CF" w:rsidRDefault="00F84EA5" w:rsidP="007003EF">
            <w:pPr>
              <w:pStyle w:val="tabletext00"/>
              <w:rPr>
                <w:ins w:id="1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5DFB5" w14:textId="77777777" w:rsidR="00F84EA5" w:rsidRPr="009A42CF" w:rsidRDefault="00F84EA5" w:rsidP="007003EF">
            <w:pPr>
              <w:pStyle w:val="tabletext00"/>
              <w:jc w:val="center"/>
              <w:rPr>
                <w:ins w:id="130" w:author="Author"/>
              </w:rPr>
            </w:pPr>
            <w:ins w:id="131" w:author="Author">
              <w:r w:rsidRPr="009A42CF">
                <w:t>08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3CF1E" w14:textId="77777777" w:rsidR="00F84EA5" w:rsidRPr="009A42CF" w:rsidRDefault="00F84EA5" w:rsidP="007003EF">
            <w:pPr>
              <w:pStyle w:val="tabletext00"/>
              <w:rPr>
                <w:ins w:id="132" w:author="Author"/>
              </w:rPr>
            </w:pPr>
            <w:ins w:id="133" w:author="Author">
              <w:r w:rsidRPr="009A42CF"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ED5363" w14:textId="77777777" w:rsidR="00F84EA5" w:rsidRPr="009A42CF" w:rsidRDefault="00F84EA5" w:rsidP="007003EF">
            <w:pPr>
              <w:pStyle w:val="tabletext00"/>
              <w:jc w:val="right"/>
              <w:rPr>
                <w:ins w:id="13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A50497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35" w:author="Author"/>
              </w:rPr>
            </w:pPr>
            <w:ins w:id="136" w:author="Author">
              <w:r w:rsidRPr="009A42CF">
                <w:t>1564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ADCB07" w14:textId="77777777" w:rsidR="00F84EA5" w:rsidRPr="009A42CF" w:rsidRDefault="00F84EA5" w:rsidP="007003EF">
            <w:pPr>
              <w:pStyle w:val="tabletext00"/>
              <w:jc w:val="right"/>
              <w:rPr>
                <w:ins w:id="13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52B1E6" w14:textId="77777777" w:rsidR="00F84EA5" w:rsidRPr="009A42CF" w:rsidRDefault="00F84EA5" w:rsidP="007003EF">
            <w:pPr>
              <w:pStyle w:val="tabletext00"/>
              <w:rPr>
                <w:ins w:id="138" w:author="Author"/>
              </w:rPr>
            </w:pPr>
            <w:ins w:id="139" w:author="Author">
              <w:r w:rsidRPr="009A42CF">
                <w:t>607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7F7CD3" w14:textId="77777777" w:rsidR="00F84EA5" w:rsidRPr="009A42CF" w:rsidRDefault="00F84EA5" w:rsidP="007003EF">
            <w:pPr>
              <w:pStyle w:val="tabletext00"/>
              <w:jc w:val="right"/>
              <w:rPr>
                <w:ins w:id="14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E4944C" w14:textId="77777777" w:rsidR="00F84EA5" w:rsidRPr="009A42CF" w:rsidRDefault="00F84EA5" w:rsidP="007003EF">
            <w:pPr>
              <w:pStyle w:val="tabletext00"/>
              <w:rPr>
                <w:ins w:id="141" w:author="Author"/>
              </w:rPr>
            </w:pPr>
            <w:ins w:id="142" w:author="Author">
              <w:r w:rsidRPr="009A42CF">
                <w:t>227</w:t>
              </w:r>
            </w:ins>
          </w:p>
        </w:tc>
      </w:tr>
      <w:tr w:rsidR="00F84EA5" w:rsidRPr="009A42CF" w14:paraId="05A17827" w14:textId="77777777" w:rsidTr="0024056A">
        <w:trPr>
          <w:cantSplit/>
          <w:trHeight w:val="190"/>
          <w:ins w:id="1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22A08D" w14:textId="77777777" w:rsidR="00F84EA5" w:rsidRPr="009A42CF" w:rsidRDefault="00F84EA5" w:rsidP="007003EF">
            <w:pPr>
              <w:pStyle w:val="tabletext00"/>
              <w:rPr>
                <w:ins w:id="1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6107E" w14:textId="77777777" w:rsidR="00F84EA5" w:rsidRPr="009A42CF" w:rsidRDefault="00F84EA5" w:rsidP="007003EF">
            <w:pPr>
              <w:pStyle w:val="tabletext00"/>
              <w:jc w:val="center"/>
              <w:rPr>
                <w:ins w:id="145" w:author="Author"/>
              </w:rPr>
            </w:pPr>
            <w:ins w:id="146" w:author="Author">
              <w:r w:rsidRPr="009A42CF">
                <w:t>09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3B8B9" w14:textId="77777777" w:rsidR="00F84EA5" w:rsidRPr="009A42CF" w:rsidRDefault="00F84EA5" w:rsidP="007003EF">
            <w:pPr>
              <w:pStyle w:val="tabletext00"/>
              <w:rPr>
                <w:ins w:id="147" w:author="Author"/>
              </w:rPr>
            </w:pPr>
            <w:ins w:id="148" w:author="Author">
              <w:r w:rsidRPr="009A42CF"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B249EE" w14:textId="77777777" w:rsidR="00F84EA5" w:rsidRPr="009A42CF" w:rsidRDefault="00F84EA5" w:rsidP="007003EF">
            <w:pPr>
              <w:pStyle w:val="tabletext00"/>
              <w:jc w:val="right"/>
              <w:rPr>
                <w:ins w:id="14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CAF631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50" w:author="Author"/>
              </w:rPr>
            </w:pPr>
            <w:ins w:id="151" w:author="Author">
              <w:r w:rsidRPr="009A42CF">
                <w:t>1934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53A1A0" w14:textId="77777777" w:rsidR="00F84EA5" w:rsidRPr="009A42CF" w:rsidRDefault="00F84EA5" w:rsidP="007003EF">
            <w:pPr>
              <w:pStyle w:val="tabletext00"/>
              <w:jc w:val="right"/>
              <w:rPr>
                <w:ins w:id="15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6C3936" w14:textId="77777777" w:rsidR="00F84EA5" w:rsidRPr="009A42CF" w:rsidRDefault="00F84EA5" w:rsidP="007003EF">
            <w:pPr>
              <w:pStyle w:val="tabletext00"/>
              <w:rPr>
                <w:ins w:id="153" w:author="Author"/>
              </w:rPr>
            </w:pPr>
            <w:ins w:id="154" w:author="Author">
              <w:r w:rsidRPr="009A42CF">
                <w:t>752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DBAE67" w14:textId="77777777" w:rsidR="00F84EA5" w:rsidRPr="009A42CF" w:rsidRDefault="00F84EA5" w:rsidP="007003EF">
            <w:pPr>
              <w:pStyle w:val="tabletext00"/>
              <w:jc w:val="right"/>
              <w:rPr>
                <w:ins w:id="15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BE5A78" w14:textId="77777777" w:rsidR="00F84EA5" w:rsidRPr="009A42CF" w:rsidRDefault="00F84EA5" w:rsidP="007003EF">
            <w:pPr>
              <w:pStyle w:val="tabletext00"/>
              <w:rPr>
                <w:ins w:id="156" w:author="Author"/>
              </w:rPr>
            </w:pPr>
            <w:ins w:id="157" w:author="Author">
              <w:r w:rsidRPr="009A42CF">
                <w:t>236</w:t>
              </w:r>
            </w:ins>
          </w:p>
        </w:tc>
      </w:tr>
      <w:tr w:rsidR="00F84EA5" w:rsidRPr="009A42CF" w14:paraId="12B0F5DA" w14:textId="77777777" w:rsidTr="0024056A">
        <w:trPr>
          <w:cantSplit/>
          <w:trHeight w:val="190"/>
          <w:ins w:id="1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8B1962" w14:textId="77777777" w:rsidR="00F84EA5" w:rsidRPr="009A42CF" w:rsidRDefault="00F84EA5" w:rsidP="007003EF">
            <w:pPr>
              <w:pStyle w:val="tabletext00"/>
              <w:rPr>
                <w:ins w:id="1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97454" w14:textId="77777777" w:rsidR="00F84EA5" w:rsidRPr="009A42CF" w:rsidRDefault="00F84EA5" w:rsidP="007003EF">
            <w:pPr>
              <w:pStyle w:val="tabletext00"/>
              <w:jc w:val="center"/>
              <w:rPr>
                <w:ins w:id="160" w:author="Author"/>
              </w:rPr>
            </w:pPr>
            <w:ins w:id="161" w:author="Author">
              <w:r w:rsidRPr="009A42CF">
                <w:t>10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0AF67" w14:textId="77777777" w:rsidR="00F84EA5" w:rsidRPr="009A42CF" w:rsidRDefault="00F84EA5" w:rsidP="007003EF">
            <w:pPr>
              <w:pStyle w:val="tabletext00"/>
              <w:rPr>
                <w:ins w:id="162" w:author="Author"/>
              </w:rPr>
            </w:pPr>
            <w:ins w:id="163" w:author="Author">
              <w:r w:rsidRPr="009A42CF"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E5EA0A" w14:textId="77777777" w:rsidR="00F84EA5" w:rsidRPr="009A42CF" w:rsidRDefault="00F84EA5" w:rsidP="007003EF">
            <w:pPr>
              <w:pStyle w:val="tabletext00"/>
              <w:jc w:val="right"/>
              <w:rPr>
                <w:ins w:id="16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5089DA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65" w:author="Author"/>
              </w:rPr>
            </w:pPr>
            <w:ins w:id="166" w:author="Author">
              <w:r w:rsidRPr="009A42CF">
                <w:t>2120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C552BA" w14:textId="77777777" w:rsidR="00F84EA5" w:rsidRPr="009A42CF" w:rsidRDefault="00F84EA5" w:rsidP="007003EF">
            <w:pPr>
              <w:pStyle w:val="tabletext00"/>
              <w:jc w:val="right"/>
              <w:rPr>
                <w:ins w:id="16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037DF0" w14:textId="77777777" w:rsidR="00F84EA5" w:rsidRPr="009A42CF" w:rsidRDefault="00F84EA5" w:rsidP="007003EF">
            <w:pPr>
              <w:pStyle w:val="tabletext00"/>
              <w:rPr>
                <w:ins w:id="168" w:author="Author"/>
              </w:rPr>
            </w:pPr>
            <w:ins w:id="169" w:author="Author">
              <w:r w:rsidRPr="009A42CF">
                <w:t>954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034E42" w14:textId="77777777" w:rsidR="00F84EA5" w:rsidRPr="009A42CF" w:rsidRDefault="00F84EA5" w:rsidP="007003EF">
            <w:pPr>
              <w:pStyle w:val="tabletext00"/>
              <w:jc w:val="right"/>
              <w:rPr>
                <w:ins w:id="17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DE0D4B" w14:textId="77777777" w:rsidR="00F84EA5" w:rsidRPr="009A42CF" w:rsidRDefault="00F84EA5" w:rsidP="007003EF">
            <w:pPr>
              <w:pStyle w:val="tabletext00"/>
              <w:rPr>
                <w:ins w:id="171" w:author="Author"/>
              </w:rPr>
            </w:pPr>
            <w:ins w:id="172" w:author="Author">
              <w:r w:rsidRPr="009A42CF">
                <w:t>260</w:t>
              </w:r>
            </w:ins>
          </w:p>
        </w:tc>
      </w:tr>
      <w:tr w:rsidR="00F84EA5" w:rsidRPr="009A42CF" w14:paraId="50D4C0F4" w14:textId="77777777" w:rsidTr="0024056A">
        <w:trPr>
          <w:cantSplit/>
          <w:trHeight w:val="190"/>
          <w:ins w:id="1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D46C7C" w14:textId="77777777" w:rsidR="00F84EA5" w:rsidRPr="009A42CF" w:rsidRDefault="00F84EA5" w:rsidP="007003EF">
            <w:pPr>
              <w:pStyle w:val="tabletext00"/>
              <w:rPr>
                <w:ins w:id="1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2A50A" w14:textId="77777777" w:rsidR="00F84EA5" w:rsidRPr="009A42CF" w:rsidRDefault="00F84EA5" w:rsidP="007003EF">
            <w:pPr>
              <w:pStyle w:val="tabletext00"/>
              <w:jc w:val="center"/>
              <w:rPr>
                <w:ins w:id="175" w:author="Author"/>
              </w:rPr>
            </w:pPr>
            <w:ins w:id="176" w:author="Author">
              <w:r w:rsidRPr="009A42CF">
                <w:t>11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26239" w14:textId="77777777" w:rsidR="00F84EA5" w:rsidRPr="009A42CF" w:rsidRDefault="00F84EA5" w:rsidP="007003EF">
            <w:pPr>
              <w:pStyle w:val="tabletext00"/>
              <w:rPr>
                <w:ins w:id="177" w:author="Author"/>
              </w:rPr>
            </w:pPr>
            <w:ins w:id="178" w:author="Author">
              <w:r w:rsidRPr="009A42CF"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CF0CA2" w14:textId="77777777" w:rsidR="00F84EA5" w:rsidRPr="009A42CF" w:rsidRDefault="00F84EA5" w:rsidP="007003EF">
            <w:pPr>
              <w:pStyle w:val="tabletext00"/>
              <w:jc w:val="right"/>
              <w:rPr>
                <w:ins w:id="17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247A39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80" w:author="Author"/>
              </w:rPr>
            </w:pPr>
            <w:ins w:id="181" w:author="Author">
              <w:r w:rsidRPr="009A42CF">
                <w:t>1564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71883E" w14:textId="77777777" w:rsidR="00F84EA5" w:rsidRPr="009A42CF" w:rsidRDefault="00F84EA5" w:rsidP="007003EF">
            <w:pPr>
              <w:pStyle w:val="tabletext00"/>
              <w:jc w:val="right"/>
              <w:rPr>
                <w:ins w:id="18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847A74" w14:textId="77777777" w:rsidR="00F84EA5" w:rsidRPr="009A42CF" w:rsidRDefault="00F84EA5" w:rsidP="007003EF">
            <w:pPr>
              <w:pStyle w:val="tabletext00"/>
              <w:rPr>
                <w:ins w:id="183" w:author="Author"/>
              </w:rPr>
            </w:pPr>
            <w:ins w:id="184" w:author="Author">
              <w:r w:rsidRPr="009A42CF">
                <w:t>607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5A9C5D" w14:textId="77777777" w:rsidR="00F84EA5" w:rsidRPr="009A42CF" w:rsidRDefault="00F84EA5" w:rsidP="007003EF">
            <w:pPr>
              <w:pStyle w:val="tabletext00"/>
              <w:jc w:val="right"/>
              <w:rPr>
                <w:ins w:id="18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2D8F06" w14:textId="77777777" w:rsidR="00F84EA5" w:rsidRPr="009A42CF" w:rsidRDefault="00F84EA5" w:rsidP="007003EF">
            <w:pPr>
              <w:pStyle w:val="tabletext00"/>
              <w:rPr>
                <w:ins w:id="186" w:author="Author"/>
              </w:rPr>
            </w:pPr>
            <w:ins w:id="187" w:author="Author">
              <w:r w:rsidRPr="009A42CF">
                <w:t>227</w:t>
              </w:r>
            </w:ins>
          </w:p>
        </w:tc>
      </w:tr>
      <w:tr w:rsidR="00F84EA5" w:rsidRPr="009A42CF" w14:paraId="466731F9" w14:textId="77777777" w:rsidTr="0024056A">
        <w:trPr>
          <w:cantSplit/>
          <w:trHeight w:val="190"/>
          <w:ins w:id="1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CFB4070" w14:textId="77777777" w:rsidR="00F84EA5" w:rsidRPr="009A42CF" w:rsidRDefault="00F84EA5" w:rsidP="007003EF">
            <w:pPr>
              <w:pStyle w:val="tabletext00"/>
              <w:rPr>
                <w:ins w:id="1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3BC77" w14:textId="77777777" w:rsidR="00F84EA5" w:rsidRPr="009A42CF" w:rsidRDefault="00F84EA5" w:rsidP="007003EF">
            <w:pPr>
              <w:pStyle w:val="tabletext00"/>
              <w:jc w:val="center"/>
              <w:rPr>
                <w:ins w:id="190" w:author="Author"/>
              </w:rPr>
            </w:pPr>
            <w:ins w:id="191" w:author="Author">
              <w:r w:rsidRPr="009A42CF">
                <w:t>12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1E86A" w14:textId="77777777" w:rsidR="00F84EA5" w:rsidRPr="009A42CF" w:rsidRDefault="00F84EA5" w:rsidP="007003EF">
            <w:pPr>
              <w:pStyle w:val="tabletext00"/>
              <w:rPr>
                <w:ins w:id="192" w:author="Author"/>
              </w:rPr>
            </w:pPr>
            <w:ins w:id="193" w:author="Author">
              <w:r w:rsidRPr="009A42CF"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FDF369" w14:textId="77777777" w:rsidR="00F84EA5" w:rsidRPr="009A42CF" w:rsidRDefault="00F84EA5" w:rsidP="007003EF">
            <w:pPr>
              <w:pStyle w:val="tabletext00"/>
              <w:jc w:val="right"/>
              <w:rPr>
                <w:ins w:id="19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6FF93B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95" w:author="Author"/>
              </w:rPr>
            </w:pPr>
            <w:ins w:id="196" w:author="Author">
              <w:r w:rsidRPr="009A42CF">
                <w:t>1999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B93076" w14:textId="77777777" w:rsidR="00F84EA5" w:rsidRPr="009A42CF" w:rsidRDefault="00F84EA5" w:rsidP="007003EF">
            <w:pPr>
              <w:pStyle w:val="tabletext00"/>
              <w:jc w:val="right"/>
              <w:rPr>
                <w:ins w:id="19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850B96" w14:textId="77777777" w:rsidR="00F84EA5" w:rsidRPr="009A42CF" w:rsidRDefault="00F84EA5" w:rsidP="007003EF">
            <w:pPr>
              <w:pStyle w:val="tabletext00"/>
              <w:rPr>
                <w:ins w:id="198" w:author="Author"/>
              </w:rPr>
            </w:pPr>
            <w:ins w:id="199" w:author="Author">
              <w:r w:rsidRPr="009A42CF"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1A68D6" w14:textId="77777777" w:rsidR="00F84EA5" w:rsidRPr="009A42CF" w:rsidRDefault="00F84EA5" w:rsidP="007003EF">
            <w:pPr>
              <w:pStyle w:val="tabletext00"/>
              <w:jc w:val="right"/>
              <w:rPr>
                <w:ins w:id="20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34B095" w14:textId="77777777" w:rsidR="00F84EA5" w:rsidRPr="009A42CF" w:rsidRDefault="00F84EA5" w:rsidP="007003EF">
            <w:pPr>
              <w:pStyle w:val="tabletext00"/>
              <w:rPr>
                <w:ins w:id="201" w:author="Author"/>
              </w:rPr>
            </w:pPr>
            <w:ins w:id="202" w:author="Author">
              <w:r w:rsidRPr="009A42CF">
                <w:t>210</w:t>
              </w:r>
            </w:ins>
          </w:p>
        </w:tc>
      </w:tr>
      <w:tr w:rsidR="00F84EA5" w:rsidRPr="009A42CF" w14:paraId="67E08167" w14:textId="77777777" w:rsidTr="0024056A">
        <w:trPr>
          <w:cantSplit/>
          <w:trHeight w:val="190"/>
          <w:ins w:id="2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FF50262" w14:textId="77777777" w:rsidR="00F84EA5" w:rsidRPr="009A42CF" w:rsidRDefault="00F84EA5" w:rsidP="007003EF">
            <w:pPr>
              <w:pStyle w:val="tabletext00"/>
              <w:rPr>
                <w:ins w:id="2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95D23" w14:textId="77777777" w:rsidR="00F84EA5" w:rsidRPr="009A42CF" w:rsidRDefault="00F84EA5" w:rsidP="007003EF">
            <w:pPr>
              <w:pStyle w:val="tabletext00"/>
              <w:jc w:val="center"/>
              <w:rPr>
                <w:ins w:id="205" w:author="Author"/>
              </w:rPr>
            </w:pPr>
            <w:ins w:id="206" w:author="Author">
              <w:r w:rsidRPr="009A42CF">
                <w:t>13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70B83" w14:textId="77777777" w:rsidR="00F84EA5" w:rsidRPr="009A42CF" w:rsidRDefault="00F84EA5" w:rsidP="007003EF">
            <w:pPr>
              <w:pStyle w:val="tabletext00"/>
              <w:rPr>
                <w:ins w:id="207" w:author="Author"/>
              </w:rPr>
            </w:pPr>
            <w:ins w:id="208" w:author="Author">
              <w:r w:rsidRPr="009A42CF"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F18DEA" w14:textId="77777777" w:rsidR="00F84EA5" w:rsidRPr="009A42CF" w:rsidRDefault="00F84EA5" w:rsidP="007003EF">
            <w:pPr>
              <w:pStyle w:val="tabletext00"/>
              <w:jc w:val="right"/>
              <w:rPr>
                <w:ins w:id="20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DDFE03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210" w:author="Author"/>
              </w:rPr>
            </w:pPr>
            <w:ins w:id="211" w:author="Author">
              <w:r w:rsidRPr="009A42CF">
                <w:t>1934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666ED0" w14:textId="77777777" w:rsidR="00F84EA5" w:rsidRPr="009A42CF" w:rsidRDefault="00F84EA5" w:rsidP="007003EF">
            <w:pPr>
              <w:pStyle w:val="tabletext00"/>
              <w:jc w:val="right"/>
              <w:rPr>
                <w:ins w:id="21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B61B75" w14:textId="77777777" w:rsidR="00F84EA5" w:rsidRPr="009A42CF" w:rsidRDefault="00F84EA5" w:rsidP="007003EF">
            <w:pPr>
              <w:pStyle w:val="tabletext00"/>
              <w:rPr>
                <w:ins w:id="213" w:author="Author"/>
              </w:rPr>
            </w:pPr>
            <w:ins w:id="214" w:author="Author">
              <w:r w:rsidRPr="009A42CF">
                <w:t>752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485CBA" w14:textId="77777777" w:rsidR="00F84EA5" w:rsidRPr="009A42CF" w:rsidRDefault="00F84EA5" w:rsidP="007003EF">
            <w:pPr>
              <w:pStyle w:val="tabletext00"/>
              <w:jc w:val="right"/>
              <w:rPr>
                <w:ins w:id="21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1A23E9" w14:textId="77777777" w:rsidR="00F84EA5" w:rsidRPr="009A42CF" w:rsidRDefault="00F84EA5" w:rsidP="007003EF">
            <w:pPr>
              <w:pStyle w:val="tabletext00"/>
              <w:rPr>
                <w:ins w:id="216" w:author="Author"/>
              </w:rPr>
            </w:pPr>
            <w:ins w:id="217" w:author="Author">
              <w:r w:rsidRPr="009A42CF">
                <w:t>236</w:t>
              </w:r>
            </w:ins>
          </w:p>
        </w:tc>
      </w:tr>
      <w:tr w:rsidR="00F84EA5" w:rsidRPr="009A42CF" w14:paraId="1B651C2F" w14:textId="77777777" w:rsidTr="0024056A">
        <w:trPr>
          <w:cantSplit/>
          <w:trHeight w:val="190"/>
          <w:ins w:id="2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AD12B81" w14:textId="77777777" w:rsidR="00F84EA5" w:rsidRPr="009A42CF" w:rsidRDefault="00F84EA5" w:rsidP="007003EF">
            <w:pPr>
              <w:pStyle w:val="tabletext00"/>
              <w:rPr>
                <w:ins w:id="2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EBA99" w14:textId="77777777" w:rsidR="00F84EA5" w:rsidRPr="009A42CF" w:rsidRDefault="00F84EA5" w:rsidP="007003EF">
            <w:pPr>
              <w:pStyle w:val="tabletext00"/>
              <w:jc w:val="center"/>
              <w:rPr>
                <w:ins w:id="220" w:author="Author"/>
              </w:rPr>
            </w:pPr>
            <w:ins w:id="221" w:author="Author">
              <w:r w:rsidRPr="009A42CF">
                <w:t>14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9450A" w14:textId="77777777" w:rsidR="00F84EA5" w:rsidRPr="009A42CF" w:rsidRDefault="00F84EA5" w:rsidP="007003EF">
            <w:pPr>
              <w:pStyle w:val="tabletext00"/>
              <w:rPr>
                <w:ins w:id="222" w:author="Author"/>
              </w:rPr>
            </w:pPr>
            <w:ins w:id="223" w:author="Author">
              <w:r w:rsidRPr="009A42CF"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6A7916" w14:textId="77777777" w:rsidR="00F84EA5" w:rsidRPr="009A42CF" w:rsidRDefault="00F84EA5" w:rsidP="007003EF">
            <w:pPr>
              <w:pStyle w:val="tabletext00"/>
              <w:jc w:val="right"/>
              <w:rPr>
                <w:ins w:id="22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B3FC6A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225" w:author="Author"/>
              </w:rPr>
            </w:pPr>
            <w:ins w:id="226" w:author="Author">
              <w:r w:rsidRPr="009A42CF">
                <w:t>1564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E7238F" w14:textId="77777777" w:rsidR="00F84EA5" w:rsidRPr="009A42CF" w:rsidRDefault="00F84EA5" w:rsidP="007003EF">
            <w:pPr>
              <w:pStyle w:val="tabletext00"/>
              <w:jc w:val="right"/>
              <w:rPr>
                <w:ins w:id="22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4BEF80" w14:textId="77777777" w:rsidR="00F84EA5" w:rsidRPr="009A42CF" w:rsidRDefault="00F84EA5" w:rsidP="007003EF">
            <w:pPr>
              <w:pStyle w:val="tabletext00"/>
              <w:rPr>
                <w:ins w:id="228" w:author="Author"/>
              </w:rPr>
            </w:pPr>
            <w:ins w:id="229" w:author="Author">
              <w:r w:rsidRPr="009A42CF">
                <w:t>607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2FF770" w14:textId="77777777" w:rsidR="00F84EA5" w:rsidRPr="009A42CF" w:rsidRDefault="00F84EA5" w:rsidP="007003EF">
            <w:pPr>
              <w:pStyle w:val="tabletext00"/>
              <w:jc w:val="right"/>
              <w:rPr>
                <w:ins w:id="23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3459C8" w14:textId="77777777" w:rsidR="00F84EA5" w:rsidRPr="009A42CF" w:rsidRDefault="00F84EA5" w:rsidP="007003EF">
            <w:pPr>
              <w:pStyle w:val="tabletext00"/>
              <w:rPr>
                <w:ins w:id="231" w:author="Author"/>
              </w:rPr>
            </w:pPr>
            <w:ins w:id="232" w:author="Author">
              <w:r w:rsidRPr="009A42CF">
                <w:t>227</w:t>
              </w:r>
            </w:ins>
          </w:p>
        </w:tc>
      </w:tr>
      <w:tr w:rsidR="00F84EA5" w:rsidRPr="009A42CF" w14:paraId="7E378E0E" w14:textId="77777777" w:rsidTr="0024056A">
        <w:trPr>
          <w:cantSplit/>
          <w:trHeight w:val="190"/>
          <w:ins w:id="2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F6F857" w14:textId="77777777" w:rsidR="00F84EA5" w:rsidRPr="009A42CF" w:rsidRDefault="00F84EA5" w:rsidP="007003EF">
            <w:pPr>
              <w:pStyle w:val="tabletext00"/>
              <w:rPr>
                <w:ins w:id="2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1DD19" w14:textId="77777777" w:rsidR="00F84EA5" w:rsidRPr="009A42CF" w:rsidRDefault="00F84EA5" w:rsidP="007003EF">
            <w:pPr>
              <w:pStyle w:val="tabletext00"/>
              <w:jc w:val="center"/>
              <w:rPr>
                <w:ins w:id="235" w:author="Author"/>
              </w:rPr>
            </w:pPr>
            <w:ins w:id="236" w:author="Author">
              <w:r w:rsidRPr="009A42CF">
                <w:t>15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BEA76" w14:textId="77777777" w:rsidR="00F84EA5" w:rsidRPr="009A42CF" w:rsidRDefault="00F84EA5" w:rsidP="007003EF">
            <w:pPr>
              <w:pStyle w:val="tabletext00"/>
              <w:rPr>
                <w:ins w:id="237" w:author="Author"/>
              </w:rPr>
            </w:pPr>
            <w:ins w:id="238" w:author="Author">
              <w:r w:rsidRPr="009A42CF"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4E9DBD" w14:textId="77777777" w:rsidR="00F84EA5" w:rsidRPr="009A42CF" w:rsidRDefault="00F84EA5" w:rsidP="007003EF">
            <w:pPr>
              <w:pStyle w:val="tabletext00"/>
              <w:jc w:val="right"/>
              <w:rPr>
                <w:ins w:id="23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0632A6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240" w:author="Author"/>
              </w:rPr>
            </w:pPr>
            <w:ins w:id="241" w:author="Author">
              <w:r w:rsidRPr="009A42CF">
                <w:t>1811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D20617" w14:textId="77777777" w:rsidR="00F84EA5" w:rsidRPr="009A42CF" w:rsidRDefault="00F84EA5" w:rsidP="007003EF">
            <w:pPr>
              <w:pStyle w:val="tabletext00"/>
              <w:jc w:val="right"/>
              <w:rPr>
                <w:ins w:id="24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405688" w14:textId="77777777" w:rsidR="00F84EA5" w:rsidRPr="009A42CF" w:rsidRDefault="00F84EA5" w:rsidP="007003EF">
            <w:pPr>
              <w:pStyle w:val="tabletext00"/>
              <w:rPr>
                <w:ins w:id="243" w:author="Author"/>
              </w:rPr>
            </w:pPr>
            <w:ins w:id="244" w:author="Author">
              <w:r w:rsidRPr="009A42CF"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445F65" w14:textId="77777777" w:rsidR="00F84EA5" w:rsidRPr="009A42CF" w:rsidRDefault="00F84EA5" w:rsidP="007003EF">
            <w:pPr>
              <w:pStyle w:val="tabletext00"/>
              <w:jc w:val="right"/>
              <w:rPr>
                <w:ins w:id="24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0C842D" w14:textId="77777777" w:rsidR="00F84EA5" w:rsidRPr="009A42CF" w:rsidRDefault="00F84EA5" w:rsidP="007003EF">
            <w:pPr>
              <w:pStyle w:val="tabletext00"/>
              <w:rPr>
                <w:ins w:id="246" w:author="Author"/>
              </w:rPr>
            </w:pPr>
            <w:ins w:id="247" w:author="Author">
              <w:r w:rsidRPr="009A42CF">
                <w:t>254</w:t>
              </w:r>
            </w:ins>
          </w:p>
        </w:tc>
      </w:tr>
      <w:tr w:rsidR="00F84EA5" w:rsidRPr="009A42CF" w14:paraId="545DF179" w14:textId="77777777" w:rsidTr="0024056A">
        <w:trPr>
          <w:cantSplit/>
          <w:trHeight w:val="190"/>
          <w:ins w:id="2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451BBE1" w14:textId="77777777" w:rsidR="00F84EA5" w:rsidRPr="009A42CF" w:rsidRDefault="00F84EA5" w:rsidP="007003EF">
            <w:pPr>
              <w:pStyle w:val="tabletext00"/>
              <w:rPr>
                <w:ins w:id="2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165E7" w14:textId="77777777" w:rsidR="00F84EA5" w:rsidRPr="009A42CF" w:rsidRDefault="00F84EA5" w:rsidP="007003EF">
            <w:pPr>
              <w:pStyle w:val="tabletext00"/>
              <w:jc w:val="center"/>
              <w:rPr>
                <w:ins w:id="250" w:author="Author"/>
              </w:rPr>
            </w:pPr>
            <w:ins w:id="251" w:author="Author">
              <w:r w:rsidRPr="009A42CF">
                <w:t>16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F2D7A" w14:textId="77777777" w:rsidR="00F84EA5" w:rsidRPr="009A42CF" w:rsidRDefault="00F84EA5" w:rsidP="007003EF">
            <w:pPr>
              <w:pStyle w:val="tabletext00"/>
              <w:rPr>
                <w:ins w:id="252" w:author="Author"/>
              </w:rPr>
            </w:pPr>
            <w:ins w:id="253" w:author="Author">
              <w:r w:rsidRPr="009A42CF"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108400" w14:textId="77777777" w:rsidR="00F84EA5" w:rsidRPr="009A42CF" w:rsidRDefault="00F84EA5" w:rsidP="007003EF">
            <w:pPr>
              <w:pStyle w:val="tabletext00"/>
              <w:jc w:val="right"/>
              <w:rPr>
                <w:ins w:id="25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A4D64F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255" w:author="Author"/>
              </w:rPr>
            </w:pPr>
            <w:ins w:id="256" w:author="Author">
              <w:r w:rsidRPr="009A42CF">
                <w:t>1597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BE542A" w14:textId="77777777" w:rsidR="00F84EA5" w:rsidRPr="009A42CF" w:rsidRDefault="00F84EA5" w:rsidP="007003EF">
            <w:pPr>
              <w:pStyle w:val="tabletext00"/>
              <w:jc w:val="right"/>
              <w:rPr>
                <w:ins w:id="25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AFA354" w14:textId="77777777" w:rsidR="00F84EA5" w:rsidRPr="009A42CF" w:rsidRDefault="00F84EA5" w:rsidP="007003EF">
            <w:pPr>
              <w:pStyle w:val="tabletext00"/>
              <w:rPr>
                <w:ins w:id="258" w:author="Author"/>
              </w:rPr>
            </w:pPr>
            <w:ins w:id="259" w:author="Author">
              <w:r w:rsidRPr="009A42CF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199FB7" w14:textId="77777777" w:rsidR="00F84EA5" w:rsidRPr="009A42CF" w:rsidRDefault="00F84EA5" w:rsidP="007003EF">
            <w:pPr>
              <w:pStyle w:val="tabletext00"/>
              <w:jc w:val="right"/>
              <w:rPr>
                <w:ins w:id="26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10ECEB" w14:textId="77777777" w:rsidR="00F84EA5" w:rsidRPr="009A42CF" w:rsidRDefault="00F84EA5" w:rsidP="007003EF">
            <w:pPr>
              <w:pStyle w:val="tabletext00"/>
              <w:rPr>
                <w:ins w:id="261" w:author="Author"/>
              </w:rPr>
            </w:pPr>
            <w:ins w:id="262" w:author="Author">
              <w:r w:rsidRPr="009A42CF">
                <w:t>224</w:t>
              </w:r>
            </w:ins>
          </w:p>
        </w:tc>
      </w:tr>
      <w:tr w:rsidR="00F84EA5" w:rsidRPr="009A42CF" w14:paraId="3247DBCB" w14:textId="77777777" w:rsidTr="0024056A">
        <w:trPr>
          <w:cantSplit/>
          <w:trHeight w:val="190"/>
          <w:ins w:id="2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05A3C5" w14:textId="77777777" w:rsidR="00F84EA5" w:rsidRPr="009A42CF" w:rsidRDefault="00F84EA5" w:rsidP="007003EF">
            <w:pPr>
              <w:pStyle w:val="tabletext00"/>
              <w:rPr>
                <w:ins w:id="2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89D38" w14:textId="77777777" w:rsidR="00F84EA5" w:rsidRPr="009A42CF" w:rsidRDefault="00F84EA5" w:rsidP="007003EF">
            <w:pPr>
              <w:pStyle w:val="tabletext00"/>
              <w:jc w:val="center"/>
              <w:rPr>
                <w:ins w:id="265" w:author="Author"/>
              </w:rPr>
            </w:pPr>
            <w:ins w:id="266" w:author="Author">
              <w:r w:rsidRPr="009A42CF">
                <w:t>17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479B0" w14:textId="77777777" w:rsidR="00F84EA5" w:rsidRPr="009A42CF" w:rsidRDefault="00F84EA5" w:rsidP="007003EF">
            <w:pPr>
              <w:pStyle w:val="tabletext00"/>
              <w:rPr>
                <w:ins w:id="267" w:author="Author"/>
              </w:rPr>
            </w:pPr>
            <w:ins w:id="268" w:author="Author">
              <w:r w:rsidRPr="009A42CF"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9D10A8" w14:textId="77777777" w:rsidR="00F84EA5" w:rsidRPr="009A42CF" w:rsidRDefault="00F84EA5" w:rsidP="007003EF">
            <w:pPr>
              <w:pStyle w:val="tabletext00"/>
              <w:jc w:val="right"/>
              <w:rPr>
                <w:ins w:id="26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94CDF3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270" w:author="Author"/>
              </w:rPr>
            </w:pPr>
            <w:ins w:id="271" w:author="Author">
              <w:r w:rsidRPr="009A42CF">
                <w:t>1934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ADEA13" w14:textId="77777777" w:rsidR="00F84EA5" w:rsidRPr="009A42CF" w:rsidRDefault="00F84EA5" w:rsidP="007003EF">
            <w:pPr>
              <w:pStyle w:val="tabletext00"/>
              <w:jc w:val="right"/>
              <w:rPr>
                <w:ins w:id="27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F9AC0C" w14:textId="77777777" w:rsidR="00F84EA5" w:rsidRPr="009A42CF" w:rsidRDefault="00F84EA5" w:rsidP="007003EF">
            <w:pPr>
              <w:pStyle w:val="tabletext00"/>
              <w:rPr>
                <w:ins w:id="273" w:author="Author"/>
              </w:rPr>
            </w:pPr>
            <w:ins w:id="274" w:author="Author">
              <w:r w:rsidRPr="009A42CF">
                <w:t>752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4A3DB2" w14:textId="77777777" w:rsidR="00F84EA5" w:rsidRPr="009A42CF" w:rsidRDefault="00F84EA5" w:rsidP="007003EF">
            <w:pPr>
              <w:pStyle w:val="tabletext00"/>
              <w:jc w:val="right"/>
              <w:rPr>
                <w:ins w:id="27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2DC0BC" w14:textId="77777777" w:rsidR="00F84EA5" w:rsidRPr="009A42CF" w:rsidRDefault="00F84EA5" w:rsidP="007003EF">
            <w:pPr>
              <w:pStyle w:val="tabletext00"/>
              <w:rPr>
                <w:ins w:id="276" w:author="Author"/>
              </w:rPr>
            </w:pPr>
            <w:ins w:id="277" w:author="Author">
              <w:r w:rsidRPr="009A42CF">
                <w:t>236</w:t>
              </w:r>
            </w:ins>
          </w:p>
        </w:tc>
      </w:tr>
      <w:tr w:rsidR="00F84EA5" w:rsidRPr="009A42CF" w14:paraId="07E642F8" w14:textId="77777777" w:rsidTr="0024056A">
        <w:trPr>
          <w:cantSplit/>
          <w:trHeight w:val="190"/>
          <w:ins w:id="2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C7B904" w14:textId="77777777" w:rsidR="00F84EA5" w:rsidRPr="009A42CF" w:rsidRDefault="00F84EA5" w:rsidP="007003EF">
            <w:pPr>
              <w:pStyle w:val="tabletext00"/>
              <w:rPr>
                <w:ins w:id="2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17FC1" w14:textId="77777777" w:rsidR="00F84EA5" w:rsidRPr="009A42CF" w:rsidRDefault="00F84EA5" w:rsidP="007003EF">
            <w:pPr>
              <w:pStyle w:val="tabletext00"/>
              <w:jc w:val="center"/>
              <w:rPr>
                <w:ins w:id="280" w:author="Author"/>
              </w:rPr>
            </w:pPr>
            <w:ins w:id="281" w:author="Author">
              <w:r w:rsidRPr="009A42CF">
                <w:t>18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EFCE3" w14:textId="77777777" w:rsidR="00F84EA5" w:rsidRPr="009A42CF" w:rsidRDefault="00F84EA5" w:rsidP="007003EF">
            <w:pPr>
              <w:pStyle w:val="tabletext00"/>
              <w:rPr>
                <w:ins w:id="282" w:author="Author"/>
              </w:rPr>
            </w:pPr>
            <w:ins w:id="283" w:author="Author">
              <w:r w:rsidRPr="009A42CF"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1847EA" w14:textId="77777777" w:rsidR="00F84EA5" w:rsidRPr="009A42CF" w:rsidRDefault="00F84EA5" w:rsidP="007003EF">
            <w:pPr>
              <w:pStyle w:val="tabletext00"/>
              <w:jc w:val="right"/>
              <w:rPr>
                <w:ins w:id="28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8B9F5E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285" w:author="Author"/>
              </w:rPr>
            </w:pPr>
            <w:ins w:id="286" w:author="Author">
              <w:r w:rsidRPr="009A42CF">
                <w:t>1905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6DBE4E" w14:textId="77777777" w:rsidR="00F84EA5" w:rsidRPr="009A42CF" w:rsidRDefault="00F84EA5" w:rsidP="007003EF">
            <w:pPr>
              <w:pStyle w:val="tabletext00"/>
              <w:jc w:val="right"/>
              <w:rPr>
                <w:ins w:id="28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2A720F" w14:textId="77777777" w:rsidR="00F84EA5" w:rsidRPr="009A42CF" w:rsidRDefault="00F84EA5" w:rsidP="007003EF">
            <w:pPr>
              <w:pStyle w:val="tabletext00"/>
              <w:rPr>
                <w:ins w:id="288" w:author="Author"/>
              </w:rPr>
            </w:pPr>
            <w:ins w:id="289" w:author="Author">
              <w:r w:rsidRPr="009A42CF">
                <w:t>786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665402" w14:textId="77777777" w:rsidR="00F84EA5" w:rsidRPr="009A42CF" w:rsidRDefault="00F84EA5" w:rsidP="007003EF">
            <w:pPr>
              <w:pStyle w:val="tabletext00"/>
              <w:jc w:val="right"/>
              <w:rPr>
                <w:ins w:id="29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B1B129" w14:textId="77777777" w:rsidR="00F84EA5" w:rsidRPr="009A42CF" w:rsidRDefault="00F84EA5" w:rsidP="007003EF">
            <w:pPr>
              <w:pStyle w:val="tabletext00"/>
              <w:rPr>
                <w:ins w:id="291" w:author="Author"/>
              </w:rPr>
            </w:pPr>
            <w:ins w:id="292" w:author="Author">
              <w:r w:rsidRPr="009A42CF">
                <w:t>314</w:t>
              </w:r>
            </w:ins>
          </w:p>
        </w:tc>
      </w:tr>
      <w:tr w:rsidR="00F84EA5" w:rsidRPr="009A42CF" w14:paraId="136A8B1F" w14:textId="77777777" w:rsidTr="0024056A">
        <w:trPr>
          <w:cantSplit/>
          <w:trHeight w:val="190"/>
          <w:ins w:id="2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7A3EC1A" w14:textId="77777777" w:rsidR="00F84EA5" w:rsidRPr="009A42CF" w:rsidRDefault="00F84EA5" w:rsidP="007003EF">
            <w:pPr>
              <w:pStyle w:val="tabletext00"/>
              <w:rPr>
                <w:ins w:id="2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56A46" w14:textId="77777777" w:rsidR="00F84EA5" w:rsidRPr="009A42CF" w:rsidRDefault="00F84EA5" w:rsidP="007003EF">
            <w:pPr>
              <w:pStyle w:val="tabletext00"/>
              <w:jc w:val="center"/>
              <w:rPr>
                <w:ins w:id="295" w:author="Author"/>
              </w:rPr>
            </w:pPr>
            <w:ins w:id="296" w:author="Author">
              <w:r w:rsidRPr="009A42CF">
                <w:t>19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AEE8D" w14:textId="77777777" w:rsidR="00F84EA5" w:rsidRPr="009A42CF" w:rsidRDefault="00F84EA5" w:rsidP="007003EF">
            <w:pPr>
              <w:pStyle w:val="tabletext00"/>
              <w:rPr>
                <w:ins w:id="297" w:author="Author"/>
              </w:rPr>
            </w:pPr>
            <w:ins w:id="298" w:author="Author">
              <w:r w:rsidRPr="009A42CF"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CE5903" w14:textId="77777777" w:rsidR="00F84EA5" w:rsidRPr="009A42CF" w:rsidRDefault="00F84EA5" w:rsidP="007003EF">
            <w:pPr>
              <w:pStyle w:val="tabletext00"/>
              <w:jc w:val="right"/>
              <w:rPr>
                <w:ins w:id="29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398DFF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300" w:author="Author"/>
              </w:rPr>
            </w:pPr>
            <w:ins w:id="301" w:author="Author">
              <w:r w:rsidRPr="009A42CF">
                <w:t>1815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095B88" w14:textId="77777777" w:rsidR="00F84EA5" w:rsidRPr="009A42CF" w:rsidRDefault="00F84EA5" w:rsidP="007003EF">
            <w:pPr>
              <w:pStyle w:val="tabletext00"/>
              <w:jc w:val="right"/>
              <w:rPr>
                <w:ins w:id="30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095FD3" w14:textId="77777777" w:rsidR="00F84EA5" w:rsidRPr="009A42CF" w:rsidRDefault="00F84EA5" w:rsidP="007003EF">
            <w:pPr>
              <w:pStyle w:val="tabletext00"/>
              <w:rPr>
                <w:ins w:id="303" w:author="Author"/>
              </w:rPr>
            </w:pPr>
            <w:ins w:id="304" w:author="Author">
              <w:r w:rsidRPr="009A42CF">
                <w:t>757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ADFF64" w14:textId="77777777" w:rsidR="00F84EA5" w:rsidRPr="009A42CF" w:rsidRDefault="00F84EA5" w:rsidP="007003EF">
            <w:pPr>
              <w:pStyle w:val="tabletext00"/>
              <w:jc w:val="right"/>
              <w:rPr>
                <w:ins w:id="30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2B5BB8" w14:textId="77777777" w:rsidR="00F84EA5" w:rsidRPr="009A42CF" w:rsidRDefault="00F84EA5" w:rsidP="007003EF">
            <w:pPr>
              <w:pStyle w:val="tabletext00"/>
              <w:rPr>
                <w:ins w:id="306" w:author="Author"/>
              </w:rPr>
            </w:pPr>
            <w:ins w:id="307" w:author="Author">
              <w:r w:rsidRPr="009A42CF">
                <w:t>247</w:t>
              </w:r>
            </w:ins>
          </w:p>
        </w:tc>
      </w:tr>
      <w:tr w:rsidR="00F84EA5" w:rsidRPr="009A42CF" w14:paraId="46006ECD" w14:textId="77777777" w:rsidTr="0024056A">
        <w:trPr>
          <w:cantSplit/>
          <w:trHeight w:val="190"/>
          <w:ins w:id="3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967DF9A" w14:textId="77777777" w:rsidR="00F84EA5" w:rsidRPr="009A42CF" w:rsidRDefault="00F84EA5" w:rsidP="007003EF">
            <w:pPr>
              <w:pStyle w:val="tabletext00"/>
              <w:rPr>
                <w:ins w:id="3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A11C1" w14:textId="77777777" w:rsidR="00F84EA5" w:rsidRPr="009A42CF" w:rsidRDefault="00F84EA5" w:rsidP="007003EF">
            <w:pPr>
              <w:pStyle w:val="tabletext00"/>
              <w:jc w:val="center"/>
              <w:rPr>
                <w:ins w:id="310" w:author="Author"/>
              </w:rPr>
            </w:pPr>
            <w:ins w:id="311" w:author="Author">
              <w:r w:rsidRPr="009A42CF">
                <w:t>20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7E7DD" w14:textId="77777777" w:rsidR="00F84EA5" w:rsidRPr="009A42CF" w:rsidRDefault="00F84EA5" w:rsidP="007003EF">
            <w:pPr>
              <w:pStyle w:val="tabletext00"/>
              <w:rPr>
                <w:ins w:id="312" w:author="Author"/>
              </w:rPr>
            </w:pPr>
            <w:ins w:id="313" w:author="Author">
              <w:r w:rsidRPr="009A42CF"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D6DF74" w14:textId="77777777" w:rsidR="00F84EA5" w:rsidRPr="009A42CF" w:rsidRDefault="00F84EA5" w:rsidP="007003EF">
            <w:pPr>
              <w:pStyle w:val="tabletext00"/>
              <w:jc w:val="right"/>
              <w:rPr>
                <w:ins w:id="31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473AA2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315" w:author="Author"/>
              </w:rPr>
            </w:pPr>
            <w:ins w:id="316" w:author="Author">
              <w:r w:rsidRPr="009A42CF">
                <w:t>1815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A13C5B" w14:textId="77777777" w:rsidR="00F84EA5" w:rsidRPr="009A42CF" w:rsidRDefault="00F84EA5" w:rsidP="007003EF">
            <w:pPr>
              <w:pStyle w:val="tabletext00"/>
              <w:jc w:val="right"/>
              <w:rPr>
                <w:ins w:id="31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95514B" w14:textId="77777777" w:rsidR="00F84EA5" w:rsidRPr="009A42CF" w:rsidRDefault="00F84EA5" w:rsidP="007003EF">
            <w:pPr>
              <w:pStyle w:val="tabletext00"/>
              <w:rPr>
                <w:ins w:id="318" w:author="Author"/>
              </w:rPr>
            </w:pPr>
            <w:ins w:id="319" w:author="Author">
              <w:r w:rsidRPr="009A42CF">
                <w:t>757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5C62BF" w14:textId="77777777" w:rsidR="00F84EA5" w:rsidRPr="009A42CF" w:rsidRDefault="00F84EA5" w:rsidP="007003EF">
            <w:pPr>
              <w:pStyle w:val="tabletext00"/>
              <w:jc w:val="right"/>
              <w:rPr>
                <w:ins w:id="32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44EB37" w14:textId="77777777" w:rsidR="00F84EA5" w:rsidRPr="009A42CF" w:rsidRDefault="00F84EA5" w:rsidP="007003EF">
            <w:pPr>
              <w:pStyle w:val="tabletext00"/>
              <w:rPr>
                <w:ins w:id="321" w:author="Author"/>
              </w:rPr>
            </w:pPr>
            <w:ins w:id="322" w:author="Author">
              <w:r w:rsidRPr="009A42CF">
                <w:t>247</w:t>
              </w:r>
            </w:ins>
          </w:p>
        </w:tc>
      </w:tr>
      <w:tr w:rsidR="00F84EA5" w:rsidRPr="009A42CF" w14:paraId="4BD72950" w14:textId="77777777" w:rsidTr="0024056A">
        <w:trPr>
          <w:cantSplit/>
          <w:trHeight w:val="190"/>
          <w:ins w:id="3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A795CD" w14:textId="77777777" w:rsidR="00F84EA5" w:rsidRPr="009A42CF" w:rsidRDefault="00F84EA5" w:rsidP="007003EF">
            <w:pPr>
              <w:pStyle w:val="tabletext00"/>
              <w:rPr>
                <w:ins w:id="3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A9F75" w14:textId="77777777" w:rsidR="00F84EA5" w:rsidRPr="009A42CF" w:rsidRDefault="00F84EA5" w:rsidP="007003EF">
            <w:pPr>
              <w:pStyle w:val="tabletext00"/>
              <w:jc w:val="center"/>
              <w:rPr>
                <w:ins w:id="325" w:author="Author"/>
              </w:rPr>
            </w:pPr>
            <w:ins w:id="326" w:author="Author">
              <w:r w:rsidRPr="009A42CF">
                <w:t>21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41801" w14:textId="77777777" w:rsidR="00F84EA5" w:rsidRPr="009A42CF" w:rsidRDefault="00F84EA5" w:rsidP="007003EF">
            <w:pPr>
              <w:pStyle w:val="tabletext00"/>
              <w:rPr>
                <w:ins w:id="327" w:author="Author"/>
              </w:rPr>
            </w:pPr>
            <w:ins w:id="328" w:author="Author">
              <w:r w:rsidRPr="009A42CF"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89C9AA" w14:textId="77777777" w:rsidR="00F84EA5" w:rsidRPr="009A42CF" w:rsidRDefault="00F84EA5" w:rsidP="007003EF">
            <w:pPr>
              <w:pStyle w:val="tabletext00"/>
              <w:jc w:val="right"/>
              <w:rPr>
                <w:ins w:id="32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0A366E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330" w:author="Author"/>
              </w:rPr>
            </w:pPr>
            <w:ins w:id="331" w:author="Author">
              <w:r w:rsidRPr="009A42CF">
                <w:t>1811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D6F23B" w14:textId="77777777" w:rsidR="00F84EA5" w:rsidRPr="009A42CF" w:rsidRDefault="00F84EA5" w:rsidP="007003EF">
            <w:pPr>
              <w:pStyle w:val="tabletext00"/>
              <w:jc w:val="right"/>
              <w:rPr>
                <w:ins w:id="33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1773DC" w14:textId="77777777" w:rsidR="00F84EA5" w:rsidRPr="009A42CF" w:rsidRDefault="00F84EA5" w:rsidP="007003EF">
            <w:pPr>
              <w:pStyle w:val="tabletext00"/>
              <w:rPr>
                <w:ins w:id="333" w:author="Author"/>
              </w:rPr>
            </w:pPr>
            <w:ins w:id="334" w:author="Author">
              <w:r w:rsidRPr="009A42CF"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C4A220" w14:textId="77777777" w:rsidR="00F84EA5" w:rsidRPr="009A42CF" w:rsidRDefault="00F84EA5" w:rsidP="007003EF">
            <w:pPr>
              <w:pStyle w:val="tabletext00"/>
              <w:jc w:val="right"/>
              <w:rPr>
                <w:ins w:id="33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8C9259" w14:textId="77777777" w:rsidR="00F84EA5" w:rsidRPr="009A42CF" w:rsidRDefault="00F84EA5" w:rsidP="007003EF">
            <w:pPr>
              <w:pStyle w:val="tabletext00"/>
              <w:rPr>
                <w:ins w:id="336" w:author="Author"/>
              </w:rPr>
            </w:pPr>
            <w:ins w:id="337" w:author="Author">
              <w:r w:rsidRPr="009A42CF">
                <w:t>254</w:t>
              </w:r>
            </w:ins>
          </w:p>
        </w:tc>
      </w:tr>
      <w:tr w:rsidR="00F84EA5" w:rsidRPr="009A42CF" w14:paraId="4E20B080" w14:textId="77777777" w:rsidTr="0024056A">
        <w:trPr>
          <w:cantSplit/>
          <w:trHeight w:val="190"/>
          <w:ins w:id="3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858B8C2" w14:textId="77777777" w:rsidR="00F84EA5" w:rsidRPr="009A42CF" w:rsidRDefault="00F84EA5" w:rsidP="007003EF">
            <w:pPr>
              <w:pStyle w:val="tabletext00"/>
              <w:rPr>
                <w:ins w:id="3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4A406" w14:textId="77777777" w:rsidR="00F84EA5" w:rsidRPr="009A42CF" w:rsidRDefault="00F84EA5" w:rsidP="007003EF">
            <w:pPr>
              <w:pStyle w:val="tabletext00"/>
              <w:jc w:val="center"/>
              <w:rPr>
                <w:ins w:id="340" w:author="Author"/>
              </w:rPr>
            </w:pPr>
            <w:ins w:id="341" w:author="Author">
              <w:r w:rsidRPr="009A42CF">
                <w:t>22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540D7" w14:textId="77777777" w:rsidR="00F84EA5" w:rsidRPr="009A42CF" w:rsidRDefault="00F84EA5" w:rsidP="007003EF">
            <w:pPr>
              <w:pStyle w:val="tabletext00"/>
              <w:rPr>
                <w:ins w:id="342" w:author="Author"/>
              </w:rPr>
            </w:pPr>
            <w:ins w:id="343" w:author="Author">
              <w:r w:rsidRPr="009A42CF"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953698" w14:textId="77777777" w:rsidR="00F84EA5" w:rsidRPr="009A42CF" w:rsidRDefault="00F84EA5" w:rsidP="007003EF">
            <w:pPr>
              <w:pStyle w:val="tabletext00"/>
              <w:jc w:val="right"/>
              <w:rPr>
                <w:ins w:id="34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5C51CA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345" w:author="Author"/>
              </w:rPr>
            </w:pPr>
            <w:ins w:id="346" w:author="Author">
              <w:r w:rsidRPr="009A42CF">
                <w:t>1597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BA93CB" w14:textId="77777777" w:rsidR="00F84EA5" w:rsidRPr="009A42CF" w:rsidRDefault="00F84EA5" w:rsidP="007003EF">
            <w:pPr>
              <w:pStyle w:val="tabletext00"/>
              <w:jc w:val="right"/>
              <w:rPr>
                <w:ins w:id="34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C48B52" w14:textId="77777777" w:rsidR="00F84EA5" w:rsidRPr="009A42CF" w:rsidRDefault="00F84EA5" w:rsidP="007003EF">
            <w:pPr>
              <w:pStyle w:val="tabletext00"/>
              <w:rPr>
                <w:ins w:id="348" w:author="Author"/>
              </w:rPr>
            </w:pPr>
            <w:ins w:id="349" w:author="Author">
              <w:r w:rsidRPr="009A42CF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218195" w14:textId="77777777" w:rsidR="00F84EA5" w:rsidRPr="009A42CF" w:rsidRDefault="00F84EA5" w:rsidP="007003EF">
            <w:pPr>
              <w:pStyle w:val="tabletext00"/>
              <w:jc w:val="right"/>
              <w:rPr>
                <w:ins w:id="35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752531" w14:textId="77777777" w:rsidR="00F84EA5" w:rsidRPr="009A42CF" w:rsidRDefault="00F84EA5" w:rsidP="007003EF">
            <w:pPr>
              <w:pStyle w:val="tabletext00"/>
              <w:rPr>
                <w:ins w:id="351" w:author="Author"/>
              </w:rPr>
            </w:pPr>
            <w:ins w:id="352" w:author="Author">
              <w:r w:rsidRPr="009A42CF">
                <w:t>224</w:t>
              </w:r>
            </w:ins>
          </w:p>
        </w:tc>
      </w:tr>
      <w:tr w:rsidR="00F84EA5" w:rsidRPr="009A42CF" w14:paraId="0D31E751" w14:textId="77777777" w:rsidTr="0024056A">
        <w:trPr>
          <w:cantSplit/>
          <w:trHeight w:val="190"/>
          <w:ins w:id="3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7200753" w14:textId="77777777" w:rsidR="00F84EA5" w:rsidRPr="009A42CF" w:rsidRDefault="00F84EA5" w:rsidP="007003EF">
            <w:pPr>
              <w:pStyle w:val="tabletext00"/>
              <w:rPr>
                <w:ins w:id="3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5D96B" w14:textId="77777777" w:rsidR="00F84EA5" w:rsidRPr="009A42CF" w:rsidRDefault="00F84EA5" w:rsidP="007003EF">
            <w:pPr>
              <w:pStyle w:val="tabletext00"/>
              <w:jc w:val="center"/>
              <w:rPr>
                <w:ins w:id="355" w:author="Author"/>
              </w:rPr>
            </w:pPr>
            <w:ins w:id="356" w:author="Author">
              <w:r w:rsidRPr="009A42CF">
                <w:t>23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27E50" w14:textId="77777777" w:rsidR="00F84EA5" w:rsidRPr="009A42CF" w:rsidRDefault="00F84EA5" w:rsidP="007003EF">
            <w:pPr>
              <w:pStyle w:val="tabletext00"/>
              <w:rPr>
                <w:ins w:id="357" w:author="Author"/>
              </w:rPr>
            </w:pPr>
            <w:ins w:id="358" w:author="Author">
              <w:r w:rsidRPr="009A42CF"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24B5DB" w14:textId="77777777" w:rsidR="00F84EA5" w:rsidRPr="009A42CF" w:rsidRDefault="00F84EA5" w:rsidP="007003EF">
            <w:pPr>
              <w:pStyle w:val="tabletext00"/>
              <w:jc w:val="right"/>
              <w:rPr>
                <w:ins w:id="35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61679B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360" w:author="Author"/>
              </w:rPr>
            </w:pPr>
            <w:ins w:id="361" w:author="Author">
              <w:r w:rsidRPr="009A42CF">
                <w:t>1597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D05F00" w14:textId="77777777" w:rsidR="00F84EA5" w:rsidRPr="009A42CF" w:rsidRDefault="00F84EA5" w:rsidP="007003EF">
            <w:pPr>
              <w:pStyle w:val="tabletext00"/>
              <w:jc w:val="right"/>
              <w:rPr>
                <w:ins w:id="36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D97DF5" w14:textId="77777777" w:rsidR="00F84EA5" w:rsidRPr="009A42CF" w:rsidRDefault="00F84EA5" w:rsidP="007003EF">
            <w:pPr>
              <w:pStyle w:val="tabletext00"/>
              <w:rPr>
                <w:ins w:id="363" w:author="Author"/>
              </w:rPr>
            </w:pPr>
            <w:ins w:id="364" w:author="Author">
              <w:r w:rsidRPr="009A42CF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C1FCB1" w14:textId="77777777" w:rsidR="00F84EA5" w:rsidRPr="009A42CF" w:rsidRDefault="00F84EA5" w:rsidP="007003EF">
            <w:pPr>
              <w:pStyle w:val="tabletext00"/>
              <w:jc w:val="right"/>
              <w:rPr>
                <w:ins w:id="36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07E03B" w14:textId="77777777" w:rsidR="00F84EA5" w:rsidRPr="009A42CF" w:rsidRDefault="00F84EA5" w:rsidP="007003EF">
            <w:pPr>
              <w:pStyle w:val="tabletext00"/>
              <w:rPr>
                <w:ins w:id="366" w:author="Author"/>
              </w:rPr>
            </w:pPr>
            <w:ins w:id="367" w:author="Author">
              <w:r w:rsidRPr="009A42CF">
                <w:t>224</w:t>
              </w:r>
            </w:ins>
          </w:p>
        </w:tc>
      </w:tr>
      <w:tr w:rsidR="00F84EA5" w:rsidRPr="009A42CF" w14:paraId="5B1B6F4F" w14:textId="77777777" w:rsidTr="0024056A">
        <w:trPr>
          <w:cantSplit/>
          <w:trHeight w:val="190"/>
          <w:ins w:id="3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83C486" w14:textId="77777777" w:rsidR="00F84EA5" w:rsidRPr="009A42CF" w:rsidRDefault="00F84EA5" w:rsidP="007003EF">
            <w:pPr>
              <w:pStyle w:val="tabletext00"/>
              <w:rPr>
                <w:ins w:id="3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72811" w14:textId="77777777" w:rsidR="00F84EA5" w:rsidRPr="009A42CF" w:rsidRDefault="00F84EA5" w:rsidP="007003EF">
            <w:pPr>
              <w:pStyle w:val="tabletext00"/>
              <w:jc w:val="center"/>
              <w:rPr>
                <w:ins w:id="370" w:author="Author"/>
              </w:rPr>
            </w:pPr>
            <w:ins w:id="371" w:author="Author">
              <w:r w:rsidRPr="009A42CF">
                <w:t>24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8D06C" w14:textId="77777777" w:rsidR="00F84EA5" w:rsidRPr="009A42CF" w:rsidRDefault="00F84EA5" w:rsidP="007003EF">
            <w:pPr>
              <w:pStyle w:val="tabletext00"/>
              <w:rPr>
                <w:ins w:id="372" w:author="Author"/>
              </w:rPr>
            </w:pPr>
            <w:ins w:id="373" w:author="Author">
              <w:r w:rsidRPr="009A42CF"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107435" w14:textId="77777777" w:rsidR="00F84EA5" w:rsidRPr="009A42CF" w:rsidRDefault="00F84EA5" w:rsidP="007003EF">
            <w:pPr>
              <w:pStyle w:val="tabletext00"/>
              <w:jc w:val="right"/>
              <w:rPr>
                <w:ins w:id="37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46FF33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375" w:author="Author"/>
              </w:rPr>
            </w:pPr>
            <w:ins w:id="376" w:author="Author">
              <w:r w:rsidRPr="009A42CF">
                <w:t>1815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B94196" w14:textId="77777777" w:rsidR="00F84EA5" w:rsidRPr="009A42CF" w:rsidRDefault="00F84EA5" w:rsidP="007003EF">
            <w:pPr>
              <w:pStyle w:val="tabletext00"/>
              <w:jc w:val="right"/>
              <w:rPr>
                <w:ins w:id="37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15ED4A" w14:textId="77777777" w:rsidR="00F84EA5" w:rsidRPr="009A42CF" w:rsidRDefault="00F84EA5" w:rsidP="007003EF">
            <w:pPr>
              <w:pStyle w:val="tabletext00"/>
              <w:rPr>
                <w:ins w:id="378" w:author="Author"/>
              </w:rPr>
            </w:pPr>
            <w:ins w:id="379" w:author="Author">
              <w:r w:rsidRPr="009A42CF">
                <w:t>757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3CE289" w14:textId="77777777" w:rsidR="00F84EA5" w:rsidRPr="009A42CF" w:rsidRDefault="00F84EA5" w:rsidP="007003EF">
            <w:pPr>
              <w:pStyle w:val="tabletext00"/>
              <w:jc w:val="right"/>
              <w:rPr>
                <w:ins w:id="38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CB7385" w14:textId="77777777" w:rsidR="00F84EA5" w:rsidRPr="009A42CF" w:rsidRDefault="00F84EA5" w:rsidP="007003EF">
            <w:pPr>
              <w:pStyle w:val="tabletext00"/>
              <w:rPr>
                <w:ins w:id="381" w:author="Author"/>
              </w:rPr>
            </w:pPr>
            <w:ins w:id="382" w:author="Author">
              <w:r w:rsidRPr="009A42CF">
                <w:t>247</w:t>
              </w:r>
            </w:ins>
          </w:p>
        </w:tc>
      </w:tr>
      <w:tr w:rsidR="00F84EA5" w:rsidRPr="009A42CF" w14:paraId="675536A1" w14:textId="77777777" w:rsidTr="0024056A">
        <w:trPr>
          <w:cantSplit/>
          <w:trHeight w:val="190"/>
          <w:ins w:id="3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68A1A2B" w14:textId="77777777" w:rsidR="00F84EA5" w:rsidRPr="009A42CF" w:rsidRDefault="00F84EA5" w:rsidP="007003EF">
            <w:pPr>
              <w:pStyle w:val="tabletext00"/>
              <w:rPr>
                <w:ins w:id="3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AAFC0" w14:textId="77777777" w:rsidR="00F84EA5" w:rsidRPr="009A42CF" w:rsidRDefault="00F84EA5" w:rsidP="007003EF">
            <w:pPr>
              <w:pStyle w:val="tabletext00"/>
              <w:jc w:val="center"/>
              <w:rPr>
                <w:ins w:id="385" w:author="Author"/>
              </w:rPr>
            </w:pPr>
            <w:ins w:id="386" w:author="Author">
              <w:r w:rsidRPr="009A42CF">
                <w:t>25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52136" w14:textId="77777777" w:rsidR="00F84EA5" w:rsidRPr="009A42CF" w:rsidRDefault="00F84EA5" w:rsidP="007003EF">
            <w:pPr>
              <w:pStyle w:val="tabletext00"/>
              <w:rPr>
                <w:ins w:id="387" w:author="Author"/>
              </w:rPr>
            </w:pPr>
            <w:ins w:id="388" w:author="Author">
              <w:r w:rsidRPr="009A42CF"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67BA88" w14:textId="77777777" w:rsidR="00F84EA5" w:rsidRPr="009A42CF" w:rsidRDefault="00F84EA5" w:rsidP="007003EF">
            <w:pPr>
              <w:pStyle w:val="tabletext00"/>
              <w:jc w:val="right"/>
              <w:rPr>
                <w:ins w:id="38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6BC9CD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390" w:author="Author"/>
              </w:rPr>
            </w:pPr>
            <w:ins w:id="391" w:author="Author">
              <w:r w:rsidRPr="009A42CF">
                <w:t>1926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298182" w14:textId="77777777" w:rsidR="00F84EA5" w:rsidRPr="009A42CF" w:rsidRDefault="00F84EA5" w:rsidP="007003EF">
            <w:pPr>
              <w:pStyle w:val="tabletext00"/>
              <w:jc w:val="right"/>
              <w:rPr>
                <w:ins w:id="39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5A2F5F" w14:textId="77777777" w:rsidR="00F84EA5" w:rsidRPr="009A42CF" w:rsidRDefault="00F84EA5" w:rsidP="007003EF">
            <w:pPr>
              <w:pStyle w:val="tabletext00"/>
              <w:rPr>
                <w:ins w:id="393" w:author="Author"/>
              </w:rPr>
            </w:pPr>
            <w:ins w:id="394" w:author="Author">
              <w:r w:rsidRPr="009A42CF">
                <w:t>742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D80C81" w14:textId="77777777" w:rsidR="00F84EA5" w:rsidRPr="009A42CF" w:rsidRDefault="00F84EA5" w:rsidP="007003EF">
            <w:pPr>
              <w:pStyle w:val="tabletext00"/>
              <w:jc w:val="right"/>
              <w:rPr>
                <w:ins w:id="39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648528" w14:textId="77777777" w:rsidR="00F84EA5" w:rsidRPr="009A42CF" w:rsidRDefault="00F84EA5" w:rsidP="007003EF">
            <w:pPr>
              <w:pStyle w:val="tabletext00"/>
              <w:rPr>
                <w:ins w:id="396" w:author="Author"/>
              </w:rPr>
            </w:pPr>
            <w:ins w:id="397" w:author="Author">
              <w:r w:rsidRPr="009A42CF">
                <w:t>240</w:t>
              </w:r>
            </w:ins>
          </w:p>
        </w:tc>
      </w:tr>
      <w:tr w:rsidR="00F84EA5" w:rsidRPr="009A42CF" w14:paraId="28BEF9E4" w14:textId="77777777" w:rsidTr="0024056A">
        <w:trPr>
          <w:cantSplit/>
          <w:trHeight w:val="190"/>
          <w:ins w:id="3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1DBC4B" w14:textId="77777777" w:rsidR="00F84EA5" w:rsidRPr="009A42CF" w:rsidRDefault="00F84EA5" w:rsidP="007003EF">
            <w:pPr>
              <w:pStyle w:val="tabletext00"/>
              <w:rPr>
                <w:ins w:id="3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D621C" w14:textId="77777777" w:rsidR="00F84EA5" w:rsidRPr="009A42CF" w:rsidRDefault="00F84EA5" w:rsidP="007003EF">
            <w:pPr>
              <w:pStyle w:val="tabletext00"/>
              <w:jc w:val="center"/>
              <w:rPr>
                <w:ins w:id="400" w:author="Author"/>
              </w:rPr>
            </w:pPr>
            <w:ins w:id="401" w:author="Author">
              <w:r w:rsidRPr="009A42CF">
                <w:t>26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9B659" w14:textId="77777777" w:rsidR="00F84EA5" w:rsidRPr="009A42CF" w:rsidRDefault="00F84EA5" w:rsidP="007003EF">
            <w:pPr>
              <w:pStyle w:val="tabletext00"/>
              <w:rPr>
                <w:ins w:id="402" w:author="Author"/>
              </w:rPr>
            </w:pPr>
            <w:ins w:id="403" w:author="Author">
              <w:r w:rsidRPr="009A42CF"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153692" w14:textId="77777777" w:rsidR="00F84EA5" w:rsidRPr="009A42CF" w:rsidRDefault="00F84EA5" w:rsidP="007003EF">
            <w:pPr>
              <w:pStyle w:val="tabletext00"/>
              <w:jc w:val="right"/>
              <w:rPr>
                <w:ins w:id="40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DB4864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405" w:author="Author"/>
              </w:rPr>
            </w:pPr>
            <w:ins w:id="406" w:author="Author">
              <w:r w:rsidRPr="009A42CF">
                <w:t>1802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751DDD" w14:textId="77777777" w:rsidR="00F84EA5" w:rsidRPr="009A42CF" w:rsidRDefault="00F84EA5" w:rsidP="007003EF">
            <w:pPr>
              <w:pStyle w:val="tabletext00"/>
              <w:jc w:val="right"/>
              <w:rPr>
                <w:ins w:id="40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077296" w14:textId="77777777" w:rsidR="00F84EA5" w:rsidRPr="009A42CF" w:rsidRDefault="00F84EA5" w:rsidP="007003EF">
            <w:pPr>
              <w:pStyle w:val="tabletext00"/>
              <w:rPr>
                <w:ins w:id="408" w:author="Author"/>
              </w:rPr>
            </w:pPr>
            <w:ins w:id="409" w:author="Author">
              <w:r w:rsidRPr="009A42CF"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C3D364" w14:textId="77777777" w:rsidR="00F84EA5" w:rsidRPr="009A42CF" w:rsidRDefault="00F84EA5" w:rsidP="007003EF">
            <w:pPr>
              <w:pStyle w:val="tabletext00"/>
              <w:jc w:val="right"/>
              <w:rPr>
                <w:ins w:id="41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915035" w14:textId="77777777" w:rsidR="00F84EA5" w:rsidRPr="009A42CF" w:rsidRDefault="00F84EA5" w:rsidP="007003EF">
            <w:pPr>
              <w:pStyle w:val="tabletext00"/>
              <w:rPr>
                <w:ins w:id="411" w:author="Author"/>
              </w:rPr>
            </w:pPr>
            <w:ins w:id="412" w:author="Author">
              <w:r w:rsidRPr="009A42CF">
                <w:t>198</w:t>
              </w:r>
            </w:ins>
          </w:p>
        </w:tc>
      </w:tr>
      <w:tr w:rsidR="00F84EA5" w:rsidRPr="009A42CF" w14:paraId="06B8FDFE" w14:textId="77777777" w:rsidTr="0024056A">
        <w:trPr>
          <w:cantSplit/>
          <w:trHeight w:val="190"/>
          <w:ins w:id="4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856FC7" w14:textId="77777777" w:rsidR="00F84EA5" w:rsidRPr="009A42CF" w:rsidRDefault="00F84EA5" w:rsidP="007003EF">
            <w:pPr>
              <w:pStyle w:val="tabletext00"/>
              <w:rPr>
                <w:ins w:id="4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DF7DD" w14:textId="77777777" w:rsidR="00F84EA5" w:rsidRPr="009A42CF" w:rsidRDefault="00F84EA5" w:rsidP="007003EF">
            <w:pPr>
              <w:pStyle w:val="tabletext00"/>
              <w:jc w:val="center"/>
              <w:rPr>
                <w:ins w:id="415" w:author="Author"/>
              </w:rPr>
            </w:pPr>
            <w:ins w:id="416" w:author="Author">
              <w:r w:rsidRPr="009A42CF">
                <w:t>27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AB992" w14:textId="77777777" w:rsidR="00F84EA5" w:rsidRPr="009A42CF" w:rsidRDefault="00F84EA5" w:rsidP="007003EF">
            <w:pPr>
              <w:pStyle w:val="tabletext00"/>
              <w:rPr>
                <w:ins w:id="417" w:author="Author"/>
              </w:rPr>
            </w:pPr>
            <w:ins w:id="418" w:author="Author">
              <w:r w:rsidRPr="009A42CF"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6DD92C" w14:textId="77777777" w:rsidR="00F84EA5" w:rsidRPr="009A42CF" w:rsidRDefault="00F84EA5" w:rsidP="007003EF">
            <w:pPr>
              <w:pStyle w:val="tabletext00"/>
              <w:jc w:val="right"/>
              <w:rPr>
                <w:ins w:id="41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316398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420" w:author="Author"/>
              </w:rPr>
            </w:pPr>
            <w:ins w:id="421" w:author="Author">
              <w:r w:rsidRPr="009A42CF">
                <w:t>1934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C6ACBD" w14:textId="77777777" w:rsidR="00F84EA5" w:rsidRPr="009A42CF" w:rsidRDefault="00F84EA5" w:rsidP="007003EF">
            <w:pPr>
              <w:pStyle w:val="tabletext00"/>
              <w:jc w:val="right"/>
              <w:rPr>
                <w:ins w:id="42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DDA581" w14:textId="77777777" w:rsidR="00F84EA5" w:rsidRPr="009A42CF" w:rsidRDefault="00F84EA5" w:rsidP="007003EF">
            <w:pPr>
              <w:pStyle w:val="tabletext00"/>
              <w:rPr>
                <w:ins w:id="423" w:author="Author"/>
              </w:rPr>
            </w:pPr>
            <w:ins w:id="424" w:author="Author">
              <w:r w:rsidRPr="009A42CF">
                <w:t>752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230D58" w14:textId="77777777" w:rsidR="00F84EA5" w:rsidRPr="009A42CF" w:rsidRDefault="00F84EA5" w:rsidP="007003EF">
            <w:pPr>
              <w:pStyle w:val="tabletext00"/>
              <w:jc w:val="right"/>
              <w:rPr>
                <w:ins w:id="42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C3CDC0" w14:textId="77777777" w:rsidR="00F84EA5" w:rsidRPr="009A42CF" w:rsidRDefault="00F84EA5" w:rsidP="007003EF">
            <w:pPr>
              <w:pStyle w:val="tabletext00"/>
              <w:rPr>
                <w:ins w:id="426" w:author="Author"/>
              </w:rPr>
            </w:pPr>
            <w:ins w:id="427" w:author="Author">
              <w:r w:rsidRPr="009A42CF">
                <w:t>236</w:t>
              </w:r>
            </w:ins>
          </w:p>
        </w:tc>
      </w:tr>
      <w:tr w:rsidR="00F84EA5" w:rsidRPr="009A42CF" w14:paraId="267D66BF" w14:textId="77777777" w:rsidTr="0024056A">
        <w:trPr>
          <w:cantSplit/>
          <w:trHeight w:val="190"/>
          <w:ins w:id="4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1F4B871" w14:textId="77777777" w:rsidR="00F84EA5" w:rsidRPr="009A42CF" w:rsidRDefault="00F84EA5" w:rsidP="007003EF">
            <w:pPr>
              <w:pStyle w:val="tabletext00"/>
              <w:rPr>
                <w:ins w:id="4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47F40" w14:textId="77777777" w:rsidR="00F84EA5" w:rsidRPr="009A42CF" w:rsidRDefault="00F84EA5" w:rsidP="007003EF">
            <w:pPr>
              <w:pStyle w:val="tabletext00"/>
              <w:jc w:val="center"/>
              <w:rPr>
                <w:ins w:id="430" w:author="Author"/>
              </w:rPr>
            </w:pPr>
            <w:ins w:id="431" w:author="Author">
              <w:r w:rsidRPr="009A42CF">
                <w:t>28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27692" w14:textId="77777777" w:rsidR="00F84EA5" w:rsidRPr="009A42CF" w:rsidRDefault="00F84EA5" w:rsidP="007003EF">
            <w:pPr>
              <w:pStyle w:val="tabletext00"/>
              <w:rPr>
                <w:ins w:id="432" w:author="Author"/>
              </w:rPr>
            </w:pPr>
            <w:ins w:id="433" w:author="Author">
              <w:r w:rsidRPr="009A42CF"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AB91FB" w14:textId="77777777" w:rsidR="00F84EA5" w:rsidRPr="009A42CF" w:rsidRDefault="00F84EA5" w:rsidP="007003EF">
            <w:pPr>
              <w:pStyle w:val="tabletext00"/>
              <w:jc w:val="right"/>
              <w:rPr>
                <w:ins w:id="43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0C4D4F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435" w:author="Author"/>
              </w:rPr>
            </w:pPr>
            <w:ins w:id="436" w:author="Author">
              <w:r w:rsidRPr="009A42CF">
                <w:t>1597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FEA4BE" w14:textId="77777777" w:rsidR="00F84EA5" w:rsidRPr="009A42CF" w:rsidRDefault="00F84EA5" w:rsidP="007003EF">
            <w:pPr>
              <w:pStyle w:val="tabletext00"/>
              <w:jc w:val="right"/>
              <w:rPr>
                <w:ins w:id="43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02ED14" w14:textId="77777777" w:rsidR="00F84EA5" w:rsidRPr="009A42CF" w:rsidRDefault="00F84EA5" w:rsidP="007003EF">
            <w:pPr>
              <w:pStyle w:val="tabletext00"/>
              <w:rPr>
                <w:ins w:id="438" w:author="Author"/>
              </w:rPr>
            </w:pPr>
            <w:ins w:id="439" w:author="Author">
              <w:r w:rsidRPr="009A42CF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4E1339" w14:textId="77777777" w:rsidR="00F84EA5" w:rsidRPr="009A42CF" w:rsidRDefault="00F84EA5" w:rsidP="007003EF">
            <w:pPr>
              <w:pStyle w:val="tabletext00"/>
              <w:jc w:val="right"/>
              <w:rPr>
                <w:ins w:id="44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444E52" w14:textId="77777777" w:rsidR="00F84EA5" w:rsidRPr="009A42CF" w:rsidRDefault="00F84EA5" w:rsidP="007003EF">
            <w:pPr>
              <w:pStyle w:val="tabletext00"/>
              <w:rPr>
                <w:ins w:id="441" w:author="Author"/>
              </w:rPr>
            </w:pPr>
            <w:ins w:id="442" w:author="Author">
              <w:r w:rsidRPr="009A42CF">
                <w:t>224</w:t>
              </w:r>
            </w:ins>
          </w:p>
        </w:tc>
      </w:tr>
      <w:tr w:rsidR="00F84EA5" w:rsidRPr="009A42CF" w14:paraId="7BE6B386" w14:textId="77777777" w:rsidTr="0024056A">
        <w:trPr>
          <w:cantSplit/>
          <w:trHeight w:val="190"/>
          <w:ins w:id="4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DB87C0" w14:textId="77777777" w:rsidR="00F84EA5" w:rsidRPr="009A42CF" w:rsidRDefault="00F84EA5" w:rsidP="007003EF">
            <w:pPr>
              <w:pStyle w:val="tabletext00"/>
              <w:rPr>
                <w:ins w:id="4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3ACD7" w14:textId="77777777" w:rsidR="00F84EA5" w:rsidRPr="009A42CF" w:rsidRDefault="00F84EA5" w:rsidP="007003EF">
            <w:pPr>
              <w:pStyle w:val="tabletext00"/>
              <w:jc w:val="center"/>
              <w:rPr>
                <w:ins w:id="445" w:author="Author"/>
              </w:rPr>
            </w:pPr>
            <w:ins w:id="446" w:author="Author">
              <w:r w:rsidRPr="009A42CF">
                <w:t>29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A70A6" w14:textId="77777777" w:rsidR="00F84EA5" w:rsidRPr="009A42CF" w:rsidRDefault="00F84EA5" w:rsidP="007003EF">
            <w:pPr>
              <w:pStyle w:val="tabletext00"/>
              <w:rPr>
                <w:ins w:id="447" w:author="Author"/>
              </w:rPr>
            </w:pPr>
            <w:ins w:id="448" w:author="Author">
              <w:r w:rsidRPr="009A42CF"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006128" w14:textId="77777777" w:rsidR="00F84EA5" w:rsidRPr="009A42CF" w:rsidRDefault="00F84EA5" w:rsidP="007003EF">
            <w:pPr>
              <w:pStyle w:val="tabletext00"/>
              <w:jc w:val="right"/>
              <w:rPr>
                <w:ins w:id="44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9BEEA1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450" w:author="Author"/>
              </w:rPr>
            </w:pPr>
            <w:ins w:id="451" w:author="Author">
              <w:r w:rsidRPr="009A42CF">
                <w:t>2120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1E920C" w14:textId="77777777" w:rsidR="00F84EA5" w:rsidRPr="009A42CF" w:rsidRDefault="00F84EA5" w:rsidP="007003EF">
            <w:pPr>
              <w:pStyle w:val="tabletext00"/>
              <w:jc w:val="right"/>
              <w:rPr>
                <w:ins w:id="45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D59E10" w14:textId="77777777" w:rsidR="00F84EA5" w:rsidRPr="009A42CF" w:rsidRDefault="00F84EA5" w:rsidP="007003EF">
            <w:pPr>
              <w:pStyle w:val="tabletext00"/>
              <w:rPr>
                <w:ins w:id="453" w:author="Author"/>
              </w:rPr>
            </w:pPr>
            <w:ins w:id="454" w:author="Author">
              <w:r w:rsidRPr="009A42CF">
                <w:t>954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1DC57F" w14:textId="77777777" w:rsidR="00F84EA5" w:rsidRPr="009A42CF" w:rsidRDefault="00F84EA5" w:rsidP="007003EF">
            <w:pPr>
              <w:pStyle w:val="tabletext00"/>
              <w:jc w:val="right"/>
              <w:rPr>
                <w:ins w:id="45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2E7260" w14:textId="77777777" w:rsidR="00F84EA5" w:rsidRPr="009A42CF" w:rsidRDefault="00F84EA5" w:rsidP="007003EF">
            <w:pPr>
              <w:pStyle w:val="tabletext00"/>
              <w:rPr>
                <w:ins w:id="456" w:author="Author"/>
              </w:rPr>
            </w:pPr>
            <w:ins w:id="457" w:author="Author">
              <w:r w:rsidRPr="009A42CF">
                <w:t>260</w:t>
              </w:r>
            </w:ins>
          </w:p>
        </w:tc>
      </w:tr>
      <w:tr w:rsidR="00F84EA5" w:rsidRPr="009A42CF" w14:paraId="33CEBABF" w14:textId="77777777" w:rsidTr="0024056A">
        <w:trPr>
          <w:cantSplit/>
          <w:trHeight w:val="190"/>
          <w:ins w:id="4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821609" w14:textId="77777777" w:rsidR="00F84EA5" w:rsidRPr="009A42CF" w:rsidRDefault="00F84EA5" w:rsidP="007003EF">
            <w:pPr>
              <w:pStyle w:val="tabletext00"/>
              <w:rPr>
                <w:ins w:id="4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448F1" w14:textId="77777777" w:rsidR="00F84EA5" w:rsidRPr="009A42CF" w:rsidRDefault="00F84EA5" w:rsidP="007003EF">
            <w:pPr>
              <w:pStyle w:val="tabletext00"/>
              <w:jc w:val="center"/>
              <w:rPr>
                <w:ins w:id="460" w:author="Author"/>
              </w:rPr>
            </w:pPr>
            <w:ins w:id="461" w:author="Author">
              <w:r w:rsidRPr="009A42CF">
                <w:t>30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EE7B8" w14:textId="77777777" w:rsidR="00F84EA5" w:rsidRPr="009A42CF" w:rsidRDefault="00F84EA5" w:rsidP="007003EF">
            <w:pPr>
              <w:pStyle w:val="tabletext00"/>
              <w:rPr>
                <w:ins w:id="462" w:author="Author"/>
              </w:rPr>
            </w:pPr>
            <w:ins w:id="463" w:author="Author">
              <w:r w:rsidRPr="009A42CF"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CC5117" w14:textId="77777777" w:rsidR="00F84EA5" w:rsidRPr="009A42CF" w:rsidRDefault="00F84EA5" w:rsidP="007003EF">
            <w:pPr>
              <w:pStyle w:val="tabletext00"/>
              <w:jc w:val="right"/>
              <w:rPr>
                <w:ins w:id="46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4FB1A1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465" w:author="Author"/>
              </w:rPr>
            </w:pPr>
            <w:ins w:id="466" w:author="Author">
              <w:r w:rsidRPr="009A42CF">
                <w:t>1802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5E31E5" w14:textId="77777777" w:rsidR="00F84EA5" w:rsidRPr="009A42CF" w:rsidRDefault="00F84EA5" w:rsidP="007003EF">
            <w:pPr>
              <w:pStyle w:val="tabletext00"/>
              <w:jc w:val="right"/>
              <w:rPr>
                <w:ins w:id="46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AD182D" w14:textId="77777777" w:rsidR="00F84EA5" w:rsidRPr="009A42CF" w:rsidRDefault="00F84EA5" w:rsidP="007003EF">
            <w:pPr>
              <w:pStyle w:val="tabletext00"/>
              <w:rPr>
                <w:ins w:id="468" w:author="Author"/>
              </w:rPr>
            </w:pPr>
            <w:ins w:id="469" w:author="Author">
              <w:r w:rsidRPr="009A42CF"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854519" w14:textId="77777777" w:rsidR="00F84EA5" w:rsidRPr="009A42CF" w:rsidRDefault="00F84EA5" w:rsidP="007003EF">
            <w:pPr>
              <w:pStyle w:val="tabletext00"/>
              <w:jc w:val="right"/>
              <w:rPr>
                <w:ins w:id="47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B8A640" w14:textId="77777777" w:rsidR="00F84EA5" w:rsidRPr="009A42CF" w:rsidRDefault="00F84EA5" w:rsidP="007003EF">
            <w:pPr>
              <w:pStyle w:val="tabletext00"/>
              <w:rPr>
                <w:ins w:id="471" w:author="Author"/>
              </w:rPr>
            </w:pPr>
            <w:ins w:id="472" w:author="Author">
              <w:r w:rsidRPr="009A42CF">
                <w:t>198</w:t>
              </w:r>
            </w:ins>
          </w:p>
        </w:tc>
      </w:tr>
      <w:tr w:rsidR="00F84EA5" w:rsidRPr="009A42CF" w14:paraId="526B1002" w14:textId="77777777" w:rsidTr="0024056A">
        <w:trPr>
          <w:cantSplit/>
          <w:trHeight w:val="190"/>
          <w:ins w:id="4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DEEE88" w14:textId="77777777" w:rsidR="00F84EA5" w:rsidRPr="009A42CF" w:rsidRDefault="00F84EA5" w:rsidP="007003EF">
            <w:pPr>
              <w:pStyle w:val="tabletext00"/>
              <w:rPr>
                <w:ins w:id="4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19346" w14:textId="77777777" w:rsidR="00F84EA5" w:rsidRPr="009A42CF" w:rsidRDefault="00F84EA5" w:rsidP="007003EF">
            <w:pPr>
              <w:pStyle w:val="tabletext00"/>
              <w:jc w:val="center"/>
              <w:rPr>
                <w:ins w:id="475" w:author="Author"/>
              </w:rPr>
            </w:pPr>
            <w:ins w:id="476" w:author="Author">
              <w:r w:rsidRPr="009A42CF">
                <w:t>31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BC34A" w14:textId="77777777" w:rsidR="00F84EA5" w:rsidRPr="009A42CF" w:rsidRDefault="00F84EA5" w:rsidP="007003EF">
            <w:pPr>
              <w:pStyle w:val="tabletext00"/>
              <w:rPr>
                <w:ins w:id="477" w:author="Author"/>
              </w:rPr>
            </w:pPr>
            <w:ins w:id="478" w:author="Author">
              <w:r w:rsidRPr="009A42CF"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EFC613" w14:textId="77777777" w:rsidR="00F84EA5" w:rsidRPr="009A42CF" w:rsidRDefault="00F84EA5" w:rsidP="007003EF">
            <w:pPr>
              <w:pStyle w:val="tabletext00"/>
              <w:jc w:val="right"/>
              <w:rPr>
                <w:ins w:id="47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8E98B9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480" w:author="Author"/>
              </w:rPr>
            </w:pPr>
            <w:ins w:id="481" w:author="Author">
              <w:r w:rsidRPr="009A42CF">
                <w:t>1802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85D888" w14:textId="77777777" w:rsidR="00F84EA5" w:rsidRPr="009A42CF" w:rsidRDefault="00F84EA5" w:rsidP="007003EF">
            <w:pPr>
              <w:pStyle w:val="tabletext00"/>
              <w:jc w:val="right"/>
              <w:rPr>
                <w:ins w:id="48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D0C5D4" w14:textId="77777777" w:rsidR="00F84EA5" w:rsidRPr="009A42CF" w:rsidRDefault="00F84EA5" w:rsidP="007003EF">
            <w:pPr>
              <w:pStyle w:val="tabletext00"/>
              <w:rPr>
                <w:ins w:id="483" w:author="Author"/>
              </w:rPr>
            </w:pPr>
            <w:ins w:id="484" w:author="Author">
              <w:r w:rsidRPr="009A42CF"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422990" w14:textId="77777777" w:rsidR="00F84EA5" w:rsidRPr="009A42CF" w:rsidRDefault="00F84EA5" w:rsidP="007003EF">
            <w:pPr>
              <w:pStyle w:val="tabletext00"/>
              <w:jc w:val="right"/>
              <w:rPr>
                <w:ins w:id="48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414118" w14:textId="77777777" w:rsidR="00F84EA5" w:rsidRPr="009A42CF" w:rsidRDefault="00F84EA5" w:rsidP="007003EF">
            <w:pPr>
              <w:pStyle w:val="tabletext00"/>
              <w:rPr>
                <w:ins w:id="486" w:author="Author"/>
              </w:rPr>
            </w:pPr>
            <w:ins w:id="487" w:author="Author">
              <w:r w:rsidRPr="009A42CF">
                <w:t>198</w:t>
              </w:r>
            </w:ins>
          </w:p>
        </w:tc>
      </w:tr>
      <w:tr w:rsidR="00F84EA5" w:rsidRPr="009A42CF" w14:paraId="767D2C72" w14:textId="77777777" w:rsidTr="0024056A">
        <w:trPr>
          <w:cantSplit/>
          <w:trHeight w:val="190"/>
          <w:ins w:id="4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051F1D8" w14:textId="77777777" w:rsidR="00F84EA5" w:rsidRPr="009A42CF" w:rsidRDefault="00F84EA5" w:rsidP="007003EF">
            <w:pPr>
              <w:pStyle w:val="tabletext00"/>
              <w:rPr>
                <w:ins w:id="4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7D280" w14:textId="77777777" w:rsidR="00F84EA5" w:rsidRPr="009A42CF" w:rsidRDefault="00F84EA5" w:rsidP="007003EF">
            <w:pPr>
              <w:pStyle w:val="tabletext00"/>
              <w:jc w:val="center"/>
              <w:rPr>
                <w:ins w:id="490" w:author="Author"/>
              </w:rPr>
            </w:pPr>
            <w:ins w:id="491" w:author="Author">
              <w:r w:rsidRPr="009A42CF">
                <w:t>32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322B0" w14:textId="77777777" w:rsidR="00F84EA5" w:rsidRPr="009A42CF" w:rsidRDefault="00F84EA5" w:rsidP="007003EF">
            <w:pPr>
              <w:pStyle w:val="tabletext00"/>
              <w:rPr>
                <w:ins w:id="492" w:author="Author"/>
              </w:rPr>
            </w:pPr>
            <w:ins w:id="493" w:author="Author">
              <w:r w:rsidRPr="009A42CF"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267787" w14:textId="77777777" w:rsidR="00F84EA5" w:rsidRPr="009A42CF" w:rsidRDefault="00F84EA5" w:rsidP="007003EF">
            <w:pPr>
              <w:pStyle w:val="tabletext00"/>
              <w:jc w:val="right"/>
              <w:rPr>
                <w:ins w:id="49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C45BB8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495" w:author="Author"/>
              </w:rPr>
            </w:pPr>
            <w:ins w:id="496" w:author="Author">
              <w:r w:rsidRPr="009A42CF">
                <w:t>1905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FF8E58" w14:textId="77777777" w:rsidR="00F84EA5" w:rsidRPr="009A42CF" w:rsidRDefault="00F84EA5" w:rsidP="007003EF">
            <w:pPr>
              <w:pStyle w:val="tabletext00"/>
              <w:jc w:val="right"/>
              <w:rPr>
                <w:ins w:id="49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047A0C" w14:textId="77777777" w:rsidR="00F84EA5" w:rsidRPr="009A42CF" w:rsidRDefault="00F84EA5" w:rsidP="007003EF">
            <w:pPr>
              <w:pStyle w:val="tabletext00"/>
              <w:rPr>
                <w:ins w:id="498" w:author="Author"/>
              </w:rPr>
            </w:pPr>
            <w:ins w:id="499" w:author="Author">
              <w:r w:rsidRPr="009A42CF">
                <w:t>786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CADB0E" w14:textId="77777777" w:rsidR="00F84EA5" w:rsidRPr="009A42CF" w:rsidRDefault="00F84EA5" w:rsidP="007003EF">
            <w:pPr>
              <w:pStyle w:val="tabletext00"/>
              <w:jc w:val="right"/>
              <w:rPr>
                <w:ins w:id="50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426081" w14:textId="77777777" w:rsidR="00F84EA5" w:rsidRPr="009A42CF" w:rsidRDefault="00F84EA5" w:rsidP="007003EF">
            <w:pPr>
              <w:pStyle w:val="tabletext00"/>
              <w:rPr>
                <w:ins w:id="501" w:author="Author"/>
              </w:rPr>
            </w:pPr>
            <w:ins w:id="502" w:author="Author">
              <w:r w:rsidRPr="009A42CF">
                <w:t>314</w:t>
              </w:r>
            </w:ins>
          </w:p>
        </w:tc>
      </w:tr>
      <w:tr w:rsidR="00F84EA5" w:rsidRPr="009A42CF" w14:paraId="74C11BE6" w14:textId="77777777" w:rsidTr="0024056A">
        <w:trPr>
          <w:cantSplit/>
          <w:trHeight w:val="190"/>
          <w:ins w:id="5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1F0DB9" w14:textId="77777777" w:rsidR="00F84EA5" w:rsidRPr="009A42CF" w:rsidRDefault="00F84EA5" w:rsidP="007003EF">
            <w:pPr>
              <w:pStyle w:val="tabletext00"/>
              <w:rPr>
                <w:ins w:id="5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E32DF" w14:textId="77777777" w:rsidR="00F84EA5" w:rsidRPr="009A42CF" w:rsidRDefault="00F84EA5" w:rsidP="007003EF">
            <w:pPr>
              <w:pStyle w:val="tabletext00"/>
              <w:jc w:val="center"/>
              <w:rPr>
                <w:ins w:id="505" w:author="Author"/>
              </w:rPr>
            </w:pPr>
            <w:ins w:id="506" w:author="Author">
              <w:r w:rsidRPr="009A42CF">
                <w:t>33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2657D" w14:textId="77777777" w:rsidR="00F84EA5" w:rsidRPr="009A42CF" w:rsidRDefault="00F84EA5" w:rsidP="007003EF">
            <w:pPr>
              <w:pStyle w:val="tabletext00"/>
              <w:rPr>
                <w:ins w:id="507" w:author="Author"/>
              </w:rPr>
            </w:pPr>
            <w:ins w:id="508" w:author="Author">
              <w:r w:rsidRPr="009A42CF"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8C2308" w14:textId="77777777" w:rsidR="00F84EA5" w:rsidRPr="009A42CF" w:rsidRDefault="00F84EA5" w:rsidP="007003EF">
            <w:pPr>
              <w:pStyle w:val="tabletext00"/>
              <w:jc w:val="right"/>
              <w:rPr>
                <w:ins w:id="50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28D3B4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510" w:author="Author"/>
              </w:rPr>
            </w:pPr>
            <w:ins w:id="511" w:author="Author">
              <w:r w:rsidRPr="009A42CF">
                <w:t>1811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4E8C83" w14:textId="77777777" w:rsidR="00F84EA5" w:rsidRPr="009A42CF" w:rsidRDefault="00F84EA5" w:rsidP="007003EF">
            <w:pPr>
              <w:pStyle w:val="tabletext00"/>
              <w:jc w:val="right"/>
              <w:rPr>
                <w:ins w:id="51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715B8E" w14:textId="77777777" w:rsidR="00F84EA5" w:rsidRPr="009A42CF" w:rsidRDefault="00F84EA5" w:rsidP="007003EF">
            <w:pPr>
              <w:pStyle w:val="tabletext00"/>
              <w:rPr>
                <w:ins w:id="513" w:author="Author"/>
              </w:rPr>
            </w:pPr>
            <w:ins w:id="514" w:author="Author">
              <w:r w:rsidRPr="009A42CF"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D20186" w14:textId="77777777" w:rsidR="00F84EA5" w:rsidRPr="009A42CF" w:rsidRDefault="00F84EA5" w:rsidP="007003EF">
            <w:pPr>
              <w:pStyle w:val="tabletext00"/>
              <w:jc w:val="right"/>
              <w:rPr>
                <w:ins w:id="51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91283A" w14:textId="77777777" w:rsidR="00F84EA5" w:rsidRPr="009A42CF" w:rsidRDefault="00F84EA5" w:rsidP="007003EF">
            <w:pPr>
              <w:pStyle w:val="tabletext00"/>
              <w:rPr>
                <w:ins w:id="516" w:author="Author"/>
              </w:rPr>
            </w:pPr>
            <w:ins w:id="517" w:author="Author">
              <w:r w:rsidRPr="009A42CF">
                <w:t>254</w:t>
              </w:r>
            </w:ins>
          </w:p>
        </w:tc>
      </w:tr>
      <w:tr w:rsidR="00F84EA5" w:rsidRPr="009A42CF" w14:paraId="21164F36" w14:textId="77777777" w:rsidTr="0024056A">
        <w:trPr>
          <w:cantSplit/>
          <w:trHeight w:val="190"/>
          <w:ins w:id="5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F5836E0" w14:textId="77777777" w:rsidR="00F84EA5" w:rsidRPr="009A42CF" w:rsidRDefault="00F84EA5" w:rsidP="007003EF">
            <w:pPr>
              <w:pStyle w:val="tabletext00"/>
              <w:rPr>
                <w:ins w:id="5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DEDA3" w14:textId="77777777" w:rsidR="00F84EA5" w:rsidRPr="009A42CF" w:rsidRDefault="00F84EA5" w:rsidP="007003EF">
            <w:pPr>
              <w:pStyle w:val="tabletext00"/>
              <w:jc w:val="center"/>
              <w:rPr>
                <w:ins w:id="520" w:author="Author"/>
              </w:rPr>
            </w:pPr>
            <w:ins w:id="521" w:author="Author">
              <w:r w:rsidRPr="009A42CF">
                <w:t>34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2843E" w14:textId="77777777" w:rsidR="00F84EA5" w:rsidRPr="009A42CF" w:rsidRDefault="00F84EA5" w:rsidP="007003EF">
            <w:pPr>
              <w:pStyle w:val="tabletext00"/>
              <w:rPr>
                <w:ins w:id="522" w:author="Author"/>
              </w:rPr>
            </w:pPr>
            <w:ins w:id="523" w:author="Author">
              <w:r w:rsidRPr="009A42CF"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282C4B" w14:textId="77777777" w:rsidR="00F84EA5" w:rsidRPr="009A42CF" w:rsidRDefault="00F84EA5" w:rsidP="007003EF">
            <w:pPr>
              <w:pStyle w:val="tabletext00"/>
              <w:jc w:val="right"/>
              <w:rPr>
                <w:ins w:id="52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381722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525" w:author="Author"/>
              </w:rPr>
            </w:pPr>
            <w:ins w:id="526" w:author="Author">
              <w:r w:rsidRPr="009A42CF">
                <w:t>1597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DC3DAD" w14:textId="77777777" w:rsidR="00F84EA5" w:rsidRPr="009A42CF" w:rsidRDefault="00F84EA5" w:rsidP="007003EF">
            <w:pPr>
              <w:pStyle w:val="tabletext00"/>
              <w:jc w:val="right"/>
              <w:rPr>
                <w:ins w:id="52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371D3F" w14:textId="77777777" w:rsidR="00F84EA5" w:rsidRPr="009A42CF" w:rsidRDefault="00F84EA5" w:rsidP="007003EF">
            <w:pPr>
              <w:pStyle w:val="tabletext00"/>
              <w:rPr>
                <w:ins w:id="528" w:author="Author"/>
              </w:rPr>
            </w:pPr>
            <w:ins w:id="529" w:author="Author">
              <w:r w:rsidRPr="009A42CF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69B60E" w14:textId="77777777" w:rsidR="00F84EA5" w:rsidRPr="009A42CF" w:rsidRDefault="00F84EA5" w:rsidP="007003EF">
            <w:pPr>
              <w:pStyle w:val="tabletext00"/>
              <w:jc w:val="right"/>
              <w:rPr>
                <w:ins w:id="53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7A0B74" w14:textId="77777777" w:rsidR="00F84EA5" w:rsidRPr="009A42CF" w:rsidRDefault="00F84EA5" w:rsidP="007003EF">
            <w:pPr>
              <w:pStyle w:val="tabletext00"/>
              <w:rPr>
                <w:ins w:id="531" w:author="Author"/>
              </w:rPr>
            </w:pPr>
            <w:ins w:id="532" w:author="Author">
              <w:r w:rsidRPr="009A42CF">
                <w:t>224</w:t>
              </w:r>
            </w:ins>
          </w:p>
        </w:tc>
      </w:tr>
      <w:tr w:rsidR="00F84EA5" w:rsidRPr="009A42CF" w14:paraId="7F1FD7CF" w14:textId="77777777" w:rsidTr="0024056A">
        <w:trPr>
          <w:cantSplit/>
          <w:trHeight w:val="190"/>
          <w:ins w:id="5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E99E03" w14:textId="77777777" w:rsidR="00F84EA5" w:rsidRPr="009A42CF" w:rsidRDefault="00F84EA5" w:rsidP="007003EF">
            <w:pPr>
              <w:pStyle w:val="tabletext00"/>
              <w:rPr>
                <w:ins w:id="5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FB94C" w14:textId="77777777" w:rsidR="00F84EA5" w:rsidRPr="009A42CF" w:rsidRDefault="00F84EA5" w:rsidP="007003EF">
            <w:pPr>
              <w:pStyle w:val="tabletext00"/>
              <w:jc w:val="center"/>
              <w:rPr>
                <w:ins w:id="535" w:author="Author"/>
              </w:rPr>
            </w:pPr>
            <w:ins w:id="536" w:author="Author">
              <w:r w:rsidRPr="009A42CF">
                <w:t>35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47B24" w14:textId="77777777" w:rsidR="00F84EA5" w:rsidRPr="009A42CF" w:rsidRDefault="00F84EA5" w:rsidP="007003EF">
            <w:pPr>
              <w:pStyle w:val="tabletext00"/>
              <w:rPr>
                <w:ins w:id="537" w:author="Author"/>
              </w:rPr>
            </w:pPr>
            <w:ins w:id="538" w:author="Author">
              <w:r w:rsidRPr="009A42CF"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04E885" w14:textId="77777777" w:rsidR="00F84EA5" w:rsidRPr="009A42CF" w:rsidRDefault="00F84EA5" w:rsidP="007003EF">
            <w:pPr>
              <w:pStyle w:val="tabletext00"/>
              <w:jc w:val="right"/>
              <w:rPr>
                <w:ins w:id="53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592B5C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540" w:author="Author"/>
              </w:rPr>
            </w:pPr>
            <w:ins w:id="541" w:author="Author">
              <w:r w:rsidRPr="009A42CF">
                <w:t>2120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E11169" w14:textId="77777777" w:rsidR="00F84EA5" w:rsidRPr="009A42CF" w:rsidRDefault="00F84EA5" w:rsidP="007003EF">
            <w:pPr>
              <w:pStyle w:val="tabletext00"/>
              <w:jc w:val="right"/>
              <w:rPr>
                <w:ins w:id="54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65AA55" w14:textId="77777777" w:rsidR="00F84EA5" w:rsidRPr="009A42CF" w:rsidRDefault="00F84EA5" w:rsidP="007003EF">
            <w:pPr>
              <w:pStyle w:val="tabletext00"/>
              <w:rPr>
                <w:ins w:id="543" w:author="Author"/>
              </w:rPr>
            </w:pPr>
            <w:ins w:id="544" w:author="Author">
              <w:r w:rsidRPr="009A42CF">
                <w:t>954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4459C4" w14:textId="77777777" w:rsidR="00F84EA5" w:rsidRPr="009A42CF" w:rsidRDefault="00F84EA5" w:rsidP="007003EF">
            <w:pPr>
              <w:pStyle w:val="tabletext00"/>
              <w:jc w:val="right"/>
              <w:rPr>
                <w:ins w:id="54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349AB4" w14:textId="77777777" w:rsidR="00F84EA5" w:rsidRPr="009A42CF" w:rsidRDefault="00F84EA5" w:rsidP="007003EF">
            <w:pPr>
              <w:pStyle w:val="tabletext00"/>
              <w:rPr>
                <w:ins w:id="546" w:author="Author"/>
              </w:rPr>
            </w:pPr>
            <w:ins w:id="547" w:author="Author">
              <w:r w:rsidRPr="009A42CF">
                <w:t>260</w:t>
              </w:r>
            </w:ins>
          </w:p>
        </w:tc>
      </w:tr>
      <w:tr w:rsidR="00F84EA5" w:rsidRPr="009A42CF" w14:paraId="1B65161A" w14:textId="77777777" w:rsidTr="0024056A">
        <w:trPr>
          <w:cantSplit/>
          <w:trHeight w:val="190"/>
          <w:ins w:id="5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A71A09" w14:textId="77777777" w:rsidR="00F84EA5" w:rsidRPr="009A42CF" w:rsidRDefault="00F84EA5" w:rsidP="007003EF">
            <w:pPr>
              <w:pStyle w:val="tabletext00"/>
              <w:rPr>
                <w:ins w:id="5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E8C3C" w14:textId="77777777" w:rsidR="00F84EA5" w:rsidRPr="009A42CF" w:rsidRDefault="00F84EA5" w:rsidP="007003EF">
            <w:pPr>
              <w:pStyle w:val="tabletext00"/>
              <w:jc w:val="center"/>
              <w:rPr>
                <w:ins w:id="550" w:author="Author"/>
              </w:rPr>
            </w:pPr>
            <w:ins w:id="551" w:author="Author">
              <w:r w:rsidRPr="009A42CF">
                <w:t>36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69FC8" w14:textId="77777777" w:rsidR="00F84EA5" w:rsidRPr="009A42CF" w:rsidRDefault="00F84EA5" w:rsidP="007003EF">
            <w:pPr>
              <w:pStyle w:val="tabletext00"/>
              <w:rPr>
                <w:ins w:id="552" w:author="Author"/>
              </w:rPr>
            </w:pPr>
            <w:ins w:id="553" w:author="Author">
              <w:r w:rsidRPr="009A42CF"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DC8828" w14:textId="77777777" w:rsidR="00F84EA5" w:rsidRPr="009A42CF" w:rsidRDefault="00F84EA5" w:rsidP="007003EF">
            <w:pPr>
              <w:pStyle w:val="tabletext00"/>
              <w:jc w:val="right"/>
              <w:rPr>
                <w:ins w:id="55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6051D5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555" w:author="Author"/>
              </w:rPr>
            </w:pPr>
            <w:ins w:id="556" w:author="Author">
              <w:r w:rsidRPr="009A42CF">
                <w:t>1905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30100D" w14:textId="77777777" w:rsidR="00F84EA5" w:rsidRPr="009A42CF" w:rsidRDefault="00F84EA5" w:rsidP="007003EF">
            <w:pPr>
              <w:pStyle w:val="tabletext00"/>
              <w:jc w:val="right"/>
              <w:rPr>
                <w:ins w:id="55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E49AFC" w14:textId="77777777" w:rsidR="00F84EA5" w:rsidRPr="009A42CF" w:rsidRDefault="00F84EA5" w:rsidP="007003EF">
            <w:pPr>
              <w:pStyle w:val="tabletext00"/>
              <w:rPr>
                <w:ins w:id="558" w:author="Author"/>
              </w:rPr>
            </w:pPr>
            <w:ins w:id="559" w:author="Author">
              <w:r w:rsidRPr="009A42CF">
                <w:t>786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1AB4B2" w14:textId="77777777" w:rsidR="00F84EA5" w:rsidRPr="009A42CF" w:rsidRDefault="00F84EA5" w:rsidP="007003EF">
            <w:pPr>
              <w:pStyle w:val="tabletext00"/>
              <w:jc w:val="right"/>
              <w:rPr>
                <w:ins w:id="56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931A4E" w14:textId="77777777" w:rsidR="00F84EA5" w:rsidRPr="009A42CF" w:rsidRDefault="00F84EA5" w:rsidP="007003EF">
            <w:pPr>
              <w:pStyle w:val="tabletext00"/>
              <w:rPr>
                <w:ins w:id="561" w:author="Author"/>
              </w:rPr>
            </w:pPr>
            <w:ins w:id="562" w:author="Author">
              <w:r w:rsidRPr="009A42CF">
                <w:t>314</w:t>
              </w:r>
            </w:ins>
          </w:p>
        </w:tc>
      </w:tr>
      <w:tr w:rsidR="00F84EA5" w:rsidRPr="009A42CF" w14:paraId="01BE0628" w14:textId="77777777" w:rsidTr="0024056A">
        <w:trPr>
          <w:cantSplit/>
          <w:trHeight w:val="190"/>
          <w:ins w:id="5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0DAF5A" w14:textId="77777777" w:rsidR="00F84EA5" w:rsidRPr="009A42CF" w:rsidRDefault="00F84EA5" w:rsidP="007003EF">
            <w:pPr>
              <w:pStyle w:val="tabletext00"/>
              <w:rPr>
                <w:ins w:id="5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CC33E" w14:textId="77777777" w:rsidR="00F84EA5" w:rsidRPr="009A42CF" w:rsidRDefault="00F84EA5" w:rsidP="007003EF">
            <w:pPr>
              <w:pStyle w:val="tabletext00"/>
              <w:jc w:val="center"/>
              <w:rPr>
                <w:ins w:id="565" w:author="Author"/>
              </w:rPr>
            </w:pPr>
            <w:ins w:id="566" w:author="Author">
              <w:r w:rsidRPr="009A42CF">
                <w:t>37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B2088" w14:textId="77777777" w:rsidR="00F84EA5" w:rsidRPr="009A42CF" w:rsidRDefault="00F84EA5" w:rsidP="007003EF">
            <w:pPr>
              <w:pStyle w:val="tabletext00"/>
              <w:rPr>
                <w:ins w:id="567" w:author="Author"/>
              </w:rPr>
            </w:pPr>
            <w:ins w:id="568" w:author="Author">
              <w:r w:rsidRPr="009A42CF"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0BB062" w14:textId="77777777" w:rsidR="00F84EA5" w:rsidRPr="009A42CF" w:rsidRDefault="00F84EA5" w:rsidP="007003EF">
            <w:pPr>
              <w:pStyle w:val="tabletext00"/>
              <w:jc w:val="right"/>
              <w:rPr>
                <w:ins w:id="56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7A9B89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570" w:author="Author"/>
              </w:rPr>
            </w:pPr>
            <w:ins w:id="571" w:author="Author">
              <w:r w:rsidRPr="009A42CF">
                <w:t>1934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AD9B07" w14:textId="77777777" w:rsidR="00F84EA5" w:rsidRPr="009A42CF" w:rsidRDefault="00F84EA5" w:rsidP="007003EF">
            <w:pPr>
              <w:pStyle w:val="tabletext00"/>
              <w:jc w:val="right"/>
              <w:rPr>
                <w:ins w:id="57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214798" w14:textId="77777777" w:rsidR="00F84EA5" w:rsidRPr="009A42CF" w:rsidRDefault="00F84EA5" w:rsidP="007003EF">
            <w:pPr>
              <w:pStyle w:val="tabletext00"/>
              <w:rPr>
                <w:ins w:id="573" w:author="Author"/>
              </w:rPr>
            </w:pPr>
            <w:ins w:id="574" w:author="Author">
              <w:r w:rsidRPr="009A42CF">
                <w:t>752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C442DA" w14:textId="77777777" w:rsidR="00F84EA5" w:rsidRPr="009A42CF" w:rsidRDefault="00F84EA5" w:rsidP="007003EF">
            <w:pPr>
              <w:pStyle w:val="tabletext00"/>
              <w:jc w:val="right"/>
              <w:rPr>
                <w:ins w:id="57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455440" w14:textId="77777777" w:rsidR="00F84EA5" w:rsidRPr="009A42CF" w:rsidRDefault="00F84EA5" w:rsidP="007003EF">
            <w:pPr>
              <w:pStyle w:val="tabletext00"/>
              <w:rPr>
                <w:ins w:id="576" w:author="Author"/>
              </w:rPr>
            </w:pPr>
            <w:ins w:id="577" w:author="Author">
              <w:r w:rsidRPr="009A42CF">
                <w:t>236</w:t>
              </w:r>
            </w:ins>
          </w:p>
        </w:tc>
      </w:tr>
      <w:tr w:rsidR="00F84EA5" w:rsidRPr="009A42CF" w14:paraId="3833B543" w14:textId="77777777" w:rsidTr="0024056A">
        <w:trPr>
          <w:cantSplit/>
          <w:trHeight w:val="190"/>
          <w:ins w:id="5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1FEEF97" w14:textId="77777777" w:rsidR="00F84EA5" w:rsidRPr="009A42CF" w:rsidRDefault="00F84EA5" w:rsidP="007003EF">
            <w:pPr>
              <w:pStyle w:val="tabletext00"/>
              <w:rPr>
                <w:ins w:id="5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A6380" w14:textId="77777777" w:rsidR="00F84EA5" w:rsidRPr="009A42CF" w:rsidRDefault="00F84EA5" w:rsidP="007003EF">
            <w:pPr>
              <w:pStyle w:val="tabletext00"/>
              <w:jc w:val="center"/>
              <w:rPr>
                <w:ins w:id="580" w:author="Author"/>
              </w:rPr>
            </w:pPr>
            <w:ins w:id="581" w:author="Author">
              <w:r w:rsidRPr="009A42CF">
                <w:t>40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808C8" w14:textId="77777777" w:rsidR="00F84EA5" w:rsidRPr="009A42CF" w:rsidRDefault="00F84EA5" w:rsidP="007003EF">
            <w:pPr>
              <w:pStyle w:val="tabletext00"/>
              <w:rPr>
                <w:ins w:id="582" w:author="Author"/>
              </w:rPr>
            </w:pPr>
            <w:ins w:id="583" w:author="Author">
              <w:r w:rsidRPr="009A42CF"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45ADFC" w14:textId="77777777" w:rsidR="00F84EA5" w:rsidRPr="009A42CF" w:rsidRDefault="00F84EA5" w:rsidP="007003EF">
            <w:pPr>
              <w:pStyle w:val="tabletext00"/>
              <w:jc w:val="right"/>
              <w:rPr>
                <w:ins w:id="58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306167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585" w:author="Author"/>
              </w:rPr>
            </w:pPr>
            <w:ins w:id="586" w:author="Author">
              <w:r w:rsidRPr="009A42CF">
                <w:t>1944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15A9DA" w14:textId="77777777" w:rsidR="00F84EA5" w:rsidRPr="009A42CF" w:rsidRDefault="00F84EA5" w:rsidP="007003EF">
            <w:pPr>
              <w:pStyle w:val="tabletext00"/>
              <w:jc w:val="right"/>
              <w:rPr>
                <w:ins w:id="58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21C65E" w14:textId="77777777" w:rsidR="00F84EA5" w:rsidRPr="009A42CF" w:rsidRDefault="00F84EA5" w:rsidP="007003EF">
            <w:pPr>
              <w:pStyle w:val="tabletext00"/>
              <w:rPr>
                <w:ins w:id="588" w:author="Author"/>
              </w:rPr>
            </w:pPr>
            <w:ins w:id="589" w:author="Author">
              <w:r w:rsidRPr="009A42CF">
                <w:t>786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C3EA80" w14:textId="77777777" w:rsidR="00F84EA5" w:rsidRPr="009A42CF" w:rsidRDefault="00F84EA5" w:rsidP="007003EF">
            <w:pPr>
              <w:pStyle w:val="tabletext00"/>
              <w:jc w:val="right"/>
              <w:rPr>
                <w:ins w:id="59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080EFD" w14:textId="77777777" w:rsidR="00F84EA5" w:rsidRPr="009A42CF" w:rsidRDefault="00F84EA5" w:rsidP="007003EF">
            <w:pPr>
              <w:pStyle w:val="tabletext00"/>
              <w:rPr>
                <w:ins w:id="591" w:author="Author"/>
              </w:rPr>
            </w:pPr>
            <w:ins w:id="592" w:author="Author">
              <w:r w:rsidRPr="009A42CF">
                <w:t>325</w:t>
              </w:r>
            </w:ins>
          </w:p>
        </w:tc>
      </w:tr>
      <w:tr w:rsidR="00F84EA5" w:rsidRPr="009A42CF" w14:paraId="1F832901" w14:textId="77777777" w:rsidTr="0024056A">
        <w:trPr>
          <w:cantSplit/>
          <w:trHeight w:val="190"/>
          <w:ins w:id="5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BD8B68" w14:textId="77777777" w:rsidR="00F84EA5" w:rsidRPr="009A42CF" w:rsidRDefault="00F84EA5" w:rsidP="007003EF">
            <w:pPr>
              <w:pStyle w:val="tabletext00"/>
              <w:rPr>
                <w:ins w:id="5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9D3DF" w14:textId="77777777" w:rsidR="00F84EA5" w:rsidRPr="009A42CF" w:rsidRDefault="00F84EA5" w:rsidP="007003EF">
            <w:pPr>
              <w:pStyle w:val="tabletext00"/>
              <w:jc w:val="center"/>
              <w:rPr>
                <w:ins w:id="595" w:author="Author"/>
              </w:rPr>
            </w:pPr>
            <w:ins w:id="596" w:author="Author">
              <w:r w:rsidRPr="009A42CF">
                <w:t>41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1E99B" w14:textId="77777777" w:rsidR="00F84EA5" w:rsidRPr="009A42CF" w:rsidRDefault="00F84EA5" w:rsidP="007003EF">
            <w:pPr>
              <w:pStyle w:val="tabletext00"/>
              <w:rPr>
                <w:ins w:id="597" w:author="Author"/>
              </w:rPr>
            </w:pPr>
            <w:ins w:id="598" w:author="Author">
              <w:r w:rsidRPr="009A42CF"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4B9FBF" w14:textId="77777777" w:rsidR="00F84EA5" w:rsidRPr="009A42CF" w:rsidRDefault="00F84EA5" w:rsidP="007003EF">
            <w:pPr>
              <w:pStyle w:val="tabletext00"/>
              <w:jc w:val="right"/>
              <w:rPr>
                <w:ins w:id="59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3C4451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600" w:author="Author"/>
              </w:rPr>
            </w:pPr>
            <w:ins w:id="601" w:author="Author">
              <w:r w:rsidRPr="009A42CF">
                <w:t>2163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15C0C6" w14:textId="77777777" w:rsidR="00F84EA5" w:rsidRPr="009A42CF" w:rsidRDefault="00F84EA5" w:rsidP="007003EF">
            <w:pPr>
              <w:pStyle w:val="tabletext00"/>
              <w:jc w:val="right"/>
              <w:rPr>
                <w:ins w:id="60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9154C1" w14:textId="77777777" w:rsidR="00F84EA5" w:rsidRPr="009A42CF" w:rsidRDefault="00F84EA5" w:rsidP="007003EF">
            <w:pPr>
              <w:pStyle w:val="tabletext00"/>
              <w:rPr>
                <w:ins w:id="603" w:author="Author"/>
              </w:rPr>
            </w:pPr>
            <w:ins w:id="604" w:author="Author">
              <w:r w:rsidRPr="009A42CF">
                <w:t>954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6D4E60" w14:textId="77777777" w:rsidR="00F84EA5" w:rsidRPr="009A42CF" w:rsidRDefault="00F84EA5" w:rsidP="007003EF">
            <w:pPr>
              <w:pStyle w:val="tabletext00"/>
              <w:jc w:val="right"/>
              <w:rPr>
                <w:ins w:id="60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647FAE" w14:textId="77777777" w:rsidR="00F84EA5" w:rsidRPr="009A42CF" w:rsidRDefault="00F84EA5" w:rsidP="007003EF">
            <w:pPr>
              <w:pStyle w:val="tabletext00"/>
              <w:rPr>
                <w:ins w:id="606" w:author="Author"/>
              </w:rPr>
            </w:pPr>
            <w:ins w:id="607" w:author="Author">
              <w:r w:rsidRPr="009A42CF">
                <w:t>269</w:t>
              </w:r>
            </w:ins>
          </w:p>
        </w:tc>
      </w:tr>
      <w:tr w:rsidR="00F84EA5" w:rsidRPr="009A42CF" w14:paraId="23CD54C5" w14:textId="77777777" w:rsidTr="0024056A">
        <w:trPr>
          <w:cantSplit/>
          <w:trHeight w:val="190"/>
          <w:ins w:id="6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5C8C955" w14:textId="77777777" w:rsidR="00F84EA5" w:rsidRPr="009A42CF" w:rsidRDefault="00F84EA5" w:rsidP="007003EF">
            <w:pPr>
              <w:pStyle w:val="tabletext00"/>
              <w:rPr>
                <w:ins w:id="6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07DAD" w14:textId="77777777" w:rsidR="00F84EA5" w:rsidRPr="009A42CF" w:rsidRDefault="00F84EA5" w:rsidP="007003EF">
            <w:pPr>
              <w:pStyle w:val="tabletext00"/>
              <w:jc w:val="center"/>
              <w:rPr>
                <w:ins w:id="610" w:author="Author"/>
              </w:rPr>
            </w:pPr>
            <w:ins w:id="611" w:author="Author">
              <w:r w:rsidRPr="009A42CF">
                <w:t>42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2075F" w14:textId="77777777" w:rsidR="00F84EA5" w:rsidRPr="009A42CF" w:rsidRDefault="00F84EA5" w:rsidP="007003EF">
            <w:pPr>
              <w:pStyle w:val="tabletext00"/>
              <w:rPr>
                <w:ins w:id="612" w:author="Author"/>
              </w:rPr>
            </w:pPr>
            <w:ins w:id="613" w:author="Author">
              <w:r w:rsidRPr="009A42CF"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21CA30" w14:textId="77777777" w:rsidR="00F84EA5" w:rsidRPr="009A42CF" w:rsidRDefault="00F84EA5" w:rsidP="007003EF">
            <w:pPr>
              <w:pStyle w:val="tabletext00"/>
              <w:jc w:val="right"/>
              <w:rPr>
                <w:ins w:id="61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567BF7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615" w:author="Author"/>
              </w:rPr>
            </w:pPr>
            <w:ins w:id="616" w:author="Author">
              <w:r w:rsidRPr="009A42CF">
                <w:t>1629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DE7532" w14:textId="77777777" w:rsidR="00F84EA5" w:rsidRPr="009A42CF" w:rsidRDefault="00F84EA5" w:rsidP="007003EF">
            <w:pPr>
              <w:pStyle w:val="tabletext00"/>
              <w:jc w:val="right"/>
              <w:rPr>
                <w:ins w:id="61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42B70F" w14:textId="77777777" w:rsidR="00F84EA5" w:rsidRPr="009A42CF" w:rsidRDefault="00F84EA5" w:rsidP="007003EF">
            <w:pPr>
              <w:pStyle w:val="tabletext00"/>
              <w:rPr>
                <w:ins w:id="618" w:author="Author"/>
              </w:rPr>
            </w:pPr>
            <w:ins w:id="619" w:author="Author">
              <w:r w:rsidRPr="009A42CF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75A79F" w14:textId="77777777" w:rsidR="00F84EA5" w:rsidRPr="009A42CF" w:rsidRDefault="00F84EA5" w:rsidP="007003EF">
            <w:pPr>
              <w:pStyle w:val="tabletext00"/>
              <w:jc w:val="right"/>
              <w:rPr>
                <w:ins w:id="62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AC4B31" w14:textId="77777777" w:rsidR="00F84EA5" w:rsidRPr="009A42CF" w:rsidRDefault="00F84EA5" w:rsidP="007003EF">
            <w:pPr>
              <w:pStyle w:val="tabletext00"/>
              <w:rPr>
                <w:ins w:id="621" w:author="Author"/>
              </w:rPr>
            </w:pPr>
            <w:ins w:id="622" w:author="Author">
              <w:r w:rsidRPr="009A42CF">
                <w:t>231</w:t>
              </w:r>
            </w:ins>
          </w:p>
        </w:tc>
      </w:tr>
      <w:tr w:rsidR="00F84EA5" w:rsidRPr="009A42CF" w14:paraId="3494D3D2" w14:textId="77777777" w:rsidTr="0024056A">
        <w:trPr>
          <w:cantSplit/>
          <w:trHeight w:val="190"/>
          <w:ins w:id="6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39C55D" w14:textId="77777777" w:rsidR="00F84EA5" w:rsidRPr="009A42CF" w:rsidRDefault="00F84EA5" w:rsidP="007003EF">
            <w:pPr>
              <w:pStyle w:val="tabletext00"/>
              <w:rPr>
                <w:ins w:id="6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53251" w14:textId="77777777" w:rsidR="00F84EA5" w:rsidRPr="009A42CF" w:rsidRDefault="00F84EA5" w:rsidP="007003EF">
            <w:pPr>
              <w:pStyle w:val="tabletext00"/>
              <w:jc w:val="center"/>
              <w:rPr>
                <w:ins w:id="625" w:author="Author"/>
              </w:rPr>
            </w:pPr>
            <w:ins w:id="626" w:author="Author">
              <w:r w:rsidRPr="009A42CF">
                <w:t>43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80360" w14:textId="77777777" w:rsidR="00F84EA5" w:rsidRPr="009A42CF" w:rsidRDefault="00F84EA5" w:rsidP="007003EF">
            <w:pPr>
              <w:pStyle w:val="tabletext00"/>
              <w:rPr>
                <w:ins w:id="627" w:author="Author"/>
              </w:rPr>
            </w:pPr>
            <w:ins w:id="628" w:author="Author">
              <w:r w:rsidRPr="009A42CF"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264B53" w14:textId="77777777" w:rsidR="00F84EA5" w:rsidRPr="009A42CF" w:rsidRDefault="00F84EA5" w:rsidP="007003EF">
            <w:pPr>
              <w:pStyle w:val="tabletext00"/>
              <w:jc w:val="right"/>
              <w:rPr>
                <w:ins w:id="62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2473A3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630" w:author="Author"/>
              </w:rPr>
            </w:pPr>
            <w:ins w:id="631" w:author="Author">
              <w:r w:rsidRPr="009A42CF">
                <w:t>1973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750ECD" w14:textId="77777777" w:rsidR="00F84EA5" w:rsidRPr="009A42CF" w:rsidRDefault="00F84EA5" w:rsidP="007003EF">
            <w:pPr>
              <w:pStyle w:val="tabletext00"/>
              <w:jc w:val="right"/>
              <w:rPr>
                <w:ins w:id="63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C5BF77" w14:textId="77777777" w:rsidR="00F84EA5" w:rsidRPr="009A42CF" w:rsidRDefault="00F84EA5" w:rsidP="007003EF">
            <w:pPr>
              <w:pStyle w:val="tabletext00"/>
              <w:rPr>
                <w:ins w:id="633" w:author="Author"/>
              </w:rPr>
            </w:pPr>
            <w:ins w:id="634" w:author="Author">
              <w:r w:rsidRPr="009A42CF">
                <w:t>752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4F0EC5" w14:textId="77777777" w:rsidR="00F84EA5" w:rsidRPr="009A42CF" w:rsidRDefault="00F84EA5" w:rsidP="007003EF">
            <w:pPr>
              <w:pStyle w:val="tabletext00"/>
              <w:jc w:val="right"/>
              <w:rPr>
                <w:ins w:id="63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F693E6" w14:textId="77777777" w:rsidR="00F84EA5" w:rsidRPr="009A42CF" w:rsidRDefault="00F84EA5" w:rsidP="007003EF">
            <w:pPr>
              <w:pStyle w:val="tabletext00"/>
              <w:rPr>
                <w:ins w:id="636" w:author="Author"/>
              </w:rPr>
            </w:pPr>
            <w:ins w:id="637" w:author="Author">
              <w:r w:rsidRPr="009A42CF">
                <w:t>243</w:t>
              </w:r>
            </w:ins>
          </w:p>
        </w:tc>
      </w:tr>
      <w:tr w:rsidR="00F84EA5" w:rsidRPr="009A42CF" w14:paraId="1B724E6B" w14:textId="77777777" w:rsidTr="0024056A">
        <w:trPr>
          <w:cantSplit/>
          <w:trHeight w:val="190"/>
          <w:ins w:id="6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8EDD08" w14:textId="77777777" w:rsidR="00F84EA5" w:rsidRPr="009A42CF" w:rsidRDefault="00F84EA5" w:rsidP="007003EF">
            <w:pPr>
              <w:pStyle w:val="tabletext00"/>
              <w:rPr>
                <w:ins w:id="6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24929" w14:textId="77777777" w:rsidR="00F84EA5" w:rsidRPr="009A42CF" w:rsidRDefault="00F84EA5" w:rsidP="007003EF">
            <w:pPr>
              <w:pStyle w:val="tabletext00"/>
              <w:jc w:val="center"/>
              <w:rPr>
                <w:ins w:id="640" w:author="Author"/>
              </w:rPr>
            </w:pPr>
            <w:ins w:id="641" w:author="Author">
              <w:r w:rsidRPr="009A42CF">
                <w:t>44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D67C8" w14:textId="77777777" w:rsidR="00F84EA5" w:rsidRPr="009A42CF" w:rsidRDefault="00F84EA5" w:rsidP="007003EF">
            <w:pPr>
              <w:pStyle w:val="tabletext00"/>
              <w:rPr>
                <w:ins w:id="642" w:author="Author"/>
              </w:rPr>
            </w:pPr>
            <w:ins w:id="643" w:author="Author">
              <w:r w:rsidRPr="009A42CF"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036536" w14:textId="77777777" w:rsidR="00F84EA5" w:rsidRPr="009A42CF" w:rsidRDefault="00F84EA5" w:rsidP="007003EF">
            <w:pPr>
              <w:pStyle w:val="tabletext00"/>
              <w:jc w:val="right"/>
              <w:rPr>
                <w:ins w:id="64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4E7E57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645" w:author="Author"/>
              </w:rPr>
            </w:pPr>
            <w:ins w:id="646" w:author="Author">
              <w:r w:rsidRPr="009A42CF">
                <w:t>1595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51B282" w14:textId="77777777" w:rsidR="00F84EA5" w:rsidRPr="009A42CF" w:rsidRDefault="00F84EA5" w:rsidP="007003EF">
            <w:pPr>
              <w:pStyle w:val="tabletext00"/>
              <w:jc w:val="right"/>
              <w:rPr>
                <w:ins w:id="64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3A1C70" w14:textId="77777777" w:rsidR="00F84EA5" w:rsidRPr="009A42CF" w:rsidRDefault="00F84EA5" w:rsidP="007003EF">
            <w:pPr>
              <w:pStyle w:val="tabletext00"/>
              <w:rPr>
                <w:ins w:id="648" w:author="Author"/>
              </w:rPr>
            </w:pPr>
            <w:ins w:id="649" w:author="Author">
              <w:r w:rsidRPr="009A42CF">
                <w:t>607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61CE27" w14:textId="77777777" w:rsidR="00F84EA5" w:rsidRPr="009A42CF" w:rsidRDefault="00F84EA5" w:rsidP="007003EF">
            <w:pPr>
              <w:pStyle w:val="tabletext00"/>
              <w:jc w:val="right"/>
              <w:rPr>
                <w:ins w:id="65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2E835D" w14:textId="77777777" w:rsidR="00F84EA5" w:rsidRPr="009A42CF" w:rsidRDefault="00F84EA5" w:rsidP="007003EF">
            <w:pPr>
              <w:pStyle w:val="tabletext00"/>
              <w:rPr>
                <w:ins w:id="651" w:author="Author"/>
              </w:rPr>
            </w:pPr>
            <w:ins w:id="652" w:author="Author">
              <w:r w:rsidRPr="009A42CF">
                <w:t>234</w:t>
              </w:r>
            </w:ins>
          </w:p>
        </w:tc>
      </w:tr>
      <w:tr w:rsidR="00F84EA5" w:rsidRPr="009A42CF" w14:paraId="39874FF8" w14:textId="77777777" w:rsidTr="0024056A">
        <w:trPr>
          <w:cantSplit/>
          <w:trHeight w:val="190"/>
          <w:ins w:id="6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B372B3A" w14:textId="77777777" w:rsidR="00F84EA5" w:rsidRPr="009A42CF" w:rsidRDefault="00F84EA5" w:rsidP="007003EF">
            <w:pPr>
              <w:pStyle w:val="tabletext00"/>
              <w:rPr>
                <w:ins w:id="6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20711" w14:textId="77777777" w:rsidR="00F84EA5" w:rsidRPr="009A42CF" w:rsidRDefault="00F84EA5" w:rsidP="007003EF">
            <w:pPr>
              <w:pStyle w:val="tabletext00"/>
              <w:jc w:val="center"/>
              <w:rPr>
                <w:ins w:id="655" w:author="Author"/>
              </w:rPr>
            </w:pPr>
            <w:ins w:id="656" w:author="Author">
              <w:r w:rsidRPr="009A42CF">
                <w:t>45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5FD74" w14:textId="77777777" w:rsidR="00F84EA5" w:rsidRPr="009A42CF" w:rsidRDefault="00F84EA5" w:rsidP="007003EF">
            <w:pPr>
              <w:pStyle w:val="tabletext00"/>
              <w:rPr>
                <w:ins w:id="657" w:author="Author"/>
              </w:rPr>
            </w:pPr>
            <w:ins w:id="658" w:author="Author">
              <w:r w:rsidRPr="009A42CF"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E922A9" w14:textId="77777777" w:rsidR="00F84EA5" w:rsidRPr="009A42CF" w:rsidRDefault="00F84EA5" w:rsidP="007003EF">
            <w:pPr>
              <w:pStyle w:val="tabletext00"/>
              <w:jc w:val="right"/>
              <w:rPr>
                <w:ins w:id="65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E366DD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660" w:author="Author"/>
              </w:rPr>
            </w:pPr>
            <w:ins w:id="661" w:author="Author">
              <w:r w:rsidRPr="009A42CF">
                <w:t>1852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EE1257" w14:textId="77777777" w:rsidR="00F84EA5" w:rsidRPr="009A42CF" w:rsidRDefault="00F84EA5" w:rsidP="007003EF">
            <w:pPr>
              <w:pStyle w:val="tabletext00"/>
              <w:jc w:val="right"/>
              <w:rPr>
                <w:ins w:id="66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425638" w14:textId="77777777" w:rsidR="00F84EA5" w:rsidRPr="009A42CF" w:rsidRDefault="00F84EA5" w:rsidP="007003EF">
            <w:pPr>
              <w:pStyle w:val="tabletext00"/>
              <w:rPr>
                <w:ins w:id="663" w:author="Author"/>
              </w:rPr>
            </w:pPr>
            <w:ins w:id="664" w:author="Author">
              <w:r w:rsidRPr="009A42CF">
                <w:t>757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F2682E" w14:textId="77777777" w:rsidR="00F84EA5" w:rsidRPr="009A42CF" w:rsidRDefault="00F84EA5" w:rsidP="007003EF">
            <w:pPr>
              <w:pStyle w:val="tabletext00"/>
              <w:jc w:val="right"/>
              <w:rPr>
                <w:ins w:id="66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936B47" w14:textId="77777777" w:rsidR="00F84EA5" w:rsidRPr="009A42CF" w:rsidRDefault="00F84EA5" w:rsidP="007003EF">
            <w:pPr>
              <w:pStyle w:val="tabletext00"/>
              <w:rPr>
                <w:ins w:id="666" w:author="Author"/>
              </w:rPr>
            </w:pPr>
            <w:ins w:id="667" w:author="Author">
              <w:r w:rsidRPr="009A42CF">
                <w:t>254</w:t>
              </w:r>
            </w:ins>
          </w:p>
        </w:tc>
      </w:tr>
      <w:tr w:rsidR="00F84EA5" w:rsidRPr="009A42CF" w14:paraId="22DB504F" w14:textId="77777777" w:rsidTr="0024056A">
        <w:trPr>
          <w:cantSplit/>
          <w:trHeight w:val="190"/>
          <w:ins w:id="6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13BA62" w14:textId="77777777" w:rsidR="00F84EA5" w:rsidRPr="009A42CF" w:rsidRDefault="00F84EA5" w:rsidP="007003EF">
            <w:pPr>
              <w:pStyle w:val="tabletext00"/>
              <w:rPr>
                <w:ins w:id="6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1FA8B" w14:textId="77777777" w:rsidR="00F84EA5" w:rsidRPr="009A42CF" w:rsidRDefault="00F84EA5" w:rsidP="007003EF">
            <w:pPr>
              <w:pStyle w:val="tabletext00"/>
              <w:jc w:val="center"/>
              <w:rPr>
                <w:ins w:id="670" w:author="Author"/>
              </w:rPr>
            </w:pPr>
            <w:ins w:id="671" w:author="Author">
              <w:r w:rsidRPr="009A42CF">
                <w:t>46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5A87E" w14:textId="77777777" w:rsidR="00F84EA5" w:rsidRPr="009A42CF" w:rsidRDefault="00F84EA5" w:rsidP="007003EF">
            <w:pPr>
              <w:pStyle w:val="tabletext00"/>
              <w:rPr>
                <w:ins w:id="672" w:author="Author"/>
              </w:rPr>
            </w:pPr>
            <w:ins w:id="673" w:author="Author">
              <w:r w:rsidRPr="009A42CF"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2DEFAC" w14:textId="77777777" w:rsidR="00F84EA5" w:rsidRPr="009A42CF" w:rsidRDefault="00F84EA5" w:rsidP="007003EF">
            <w:pPr>
              <w:pStyle w:val="tabletext00"/>
              <w:jc w:val="right"/>
              <w:rPr>
                <w:ins w:id="67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5063BD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675" w:author="Author"/>
              </w:rPr>
            </w:pPr>
            <w:ins w:id="676" w:author="Author">
              <w:r w:rsidRPr="009A42CF">
                <w:t>1965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0F23BA" w14:textId="77777777" w:rsidR="00F84EA5" w:rsidRPr="009A42CF" w:rsidRDefault="00F84EA5" w:rsidP="007003EF">
            <w:pPr>
              <w:pStyle w:val="tabletext00"/>
              <w:jc w:val="right"/>
              <w:rPr>
                <w:ins w:id="67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DA56C8" w14:textId="77777777" w:rsidR="00F84EA5" w:rsidRPr="009A42CF" w:rsidRDefault="00F84EA5" w:rsidP="007003EF">
            <w:pPr>
              <w:pStyle w:val="tabletext00"/>
              <w:rPr>
                <w:ins w:id="678" w:author="Author"/>
              </w:rPr>
            </w:pPr>
            <w:ins w:id="679" w:author="Author">
              <w:r w:rsidRPr="009A42CF">
                <w:t>742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402A0C" w14:textId="77777777" w:rsidR="00F84EA5" w:rsidRPr="009A42CF" w:rsidRDefault="00F84EA5" w:rsidP="007003EF">
            <w:pPr>
              <w:pStyle w:val="tabletext00"/>
              <w:jc w:val="right"/>
              <w:rPr>
                <w:ins w:id="68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99DDB5" w14:textId="77777777" w:rsidR="00F84EA5" w:rsidRPr="009A42CF" w:rsidRDefault="00F84EA5" w:rsidP="007003EF">
            <w:pPr>
              <w:pStyle w:val="tabletext00"/>
              <w:rPr>
                <w:ins w:id="681" w:author="Author"/>
              </w:rPr>
            </w:pPr>
            <w:ins w:id="682" w:author="Author">
              <w:r w:rsidRPr="009A42CF">
                <w:t>247</w:t>
              </w:r>
            </w:ins>
          </w:p>
        </w:tc>
      </w:tr>
      <w:tr w:rsidR="00F84EA5" w:rsidRPr="009A42CF" w14:paraId="6F02ED31" w14:textId="77777777" w:rsidTr="0024056A">
        <w:trPr>
          <w:cantSplit/>
          <w:trHeight w:val="190"/>
          <w:ins w:id="6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2A49B39" w14:textId="77777777" w:rsidR="00F84EA5" w:rsidRPr="009A42CF" w:rsidRDefault="00F84EA5" w:rsidP="007003EF">
            <w:pPr>
              <w:pStyle w:val="tabletext00"/>
              <w:rPr>
                <w:ins w:id="6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3C036" w14:textId="77777777" w:rsidR="00F84EA5" w:rsidRPr="009A42CF" w:rsidRDefault="00F84EA5" w:rsidP="007003EF">
            <w:pPr>
              <w:pStyle w:val="tabletext00"/>
              <w:jc w:val="center"/>
              <w:rPr>
                <w:ins w:id="685" w:author="Author"/>
              </w:rPr>
            </w:pPr>
            <w:ins w:id="686" w:author="Author">
              <w:r w:rsidRPr="009A42CF">
                <w:t>47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19DAD" w14:textId="77777777" w:rsidR="00F84EA5" w:rsidRPr="009A42CF" w:rsidRDefault="00F84EA5" w:rsidP="007003EF">
            <w:pPr>
              <w:pStyle w:val="tabletext00"/>
              <w:rPr>
                <w:ins w:id="687" w:author="Author"/>
              </w:rPr>
            </w:pPr>
            <w:ins w:id="688" w:author="Author">
              <w:r w:rsidRPr="009A42CF"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1AC951" w14:textId="77777777" w:rsidR="00F84EA5" w:rsidRPr="009A42CF" w:rsidRDefault="00F84EA5" w:rsidP="007003EF">
            <w:pPr>
              <w:pStyle w:val="tabletext00"/>
              <w:jc w:val="right"/>
              <w:rPr>
                <w:ins w:id="68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AA0F9A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690" w:author="Author"/>
              </w:rPr>
            </w:pPr>
            <w:ins w:id="691" w:author="Author">
              <w:r w:rsidRPr="009A42CF">
                <w:t>1848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25655A" w14:textId="77777777" w:rsidR="00F84EA5" w:rsidRPr="009A42CF" w:rsidRDefault="00F84EA5" w:rsidP="007003EF">
            <w:pPr>
              <w:pStyle w:val="tabletext00"/>
              <w:jc w:val="right"/>
              <w:rPr>
                <w:ins w:id="69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AE28CE" w14:textId="77777777" w:rsidR="00F84EA5" w:rsidRPr="009A42CF" w:rsidRDefault="00F84EA5" w:rsidP="007003EF">
            <w:pPr>
              <w:pStyle w:val="tabletext00"/>
              <w:rPr>
                <w:ins w:id="693" w:author="Author"/>
              </w:rPr>
            </w:pPr>
            <w:ins w:id="694" w:author="Author">
              <w:r w:rsidRPr="009A42CF"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602B18" w14:textId="77777777" w:rsidR="00F84EA5" w:rsidRPr="009A42CF" w:rsidRDefault="00F84EA5" w:rsidP="007003EF">
            <w:pPr>
              <w:pStyle w:val="tabletext00"/>
              <w:jc w:val="right"/>
              <w:rPr>
                <w:ins w:id="69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6223C4" w14:textId="77777777" w:rsidR="00F84EA5" w:rsidRPr="009A42CF" w:rsidRDefault="00F84EA5" w:rsidP="007003EF">
            <w:pPr>
              <w:pStyle w:val="tabletext00"/>
              <w:rPr>
                <w:ins w:id="696" w:author="Author"/>
              </w:rPr>
            </w:pPr>
            <w:ins w:id="697" w:author="Author">
              <w:r w:rsidRPr="009A42CF">
                <w:t>263</w:t>
              </w:r>
            </w:ins>
          </w:p>
        </w:tc>
      </w:tr>
      <w:tr w:rsidR="00F84EA5" w:rsidRPr="009A42CF" w14:paraId="351F33D4" w14:textId="77777777" w:rsidTr="0024056A">
        <w:trPr>
          <w:cantSplit/>
          <w:trHeight w:val="190"/>
          <w:ins w:id="6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E526C95" w14:textId="77777777" w:rsidR="00F84EA5" w:rsidRPr="009A42CF" w:rsidRDefault="00F84EA5" w:rsidP="007003EF">
            <w:pPr>
              <w:pStyle w:val="tabletext00"/>
              <w:rPr>
                <w:ins w:id="6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C6CAB" w14:textId="77777777" w:rsidR="00F84EA5" w:rsidRPr="009A42CF" w:rsidRDefault="00F84EA5" w:rsidP="007003EF">
            <w:pPr>
              <w:pStyle w:val="tabletext00"/>
              <w:jc w:val="center"/>
              <w:rPr>
                <w:ins w:id="700" w:author="Author"/>
              </w:rPr>
            </w:pPr>
            <w:ins w:id="701" w:author="Author">
              <w:r w:rsidRPr="009A42CF">
                <w:t>48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19C1D" w14:textId="77777777" w:rsidR="00F84EA5" w:rsidRPr="009A42CF" w:rsidRDefault="00F84EA5" w:rsidP="007003EF">
            <w:pPr>
              <w:pStyle w:val="tabletext00"/>
              <w:rPr>
                <w:ins w:id="702" w:author="Author"/>
              </w:rPr>
            </w:pPr>
            <w:ins w:id="703" w:author="Author">
              <w:r w:rsidRPr="009A42CF"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4EBCA9" w14:textId="77777777" w:rsidR="00F84EA5" w:rsidRPr="009A42CF" w:rsidRDefault="00F84EA5" w:rsidP="007003EF">
            <w:pPr>
              <w:pStyle w:val="tabletext00"/>
              <w:jc w:val="right"/>
              <w:rPr>
                <w:ins w:id="70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A854BD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705" w:author="Author"/>
              </w:rPr>
            </w:pPr>
            <w:ins w:id="706" w:author="Author">
              <w:r w:rsidRPr="009A42CF">
                <w:t>1839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C7E375" w14:textId="77777777" w:rsidR="00F84EA5" w:rsidRPr="009A42CF" w:rsidRDefault="00F84EA5" w:rsidP="007003EF">
            <w:pPr>
              <w:pStyle w:val="tabletext00"/>
              <w:jc w:val="right"/>
              <w:rPr>
                <w:ins w:id="70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6DAF3D" w14:textId="77777777" w:rsidR="00F84EA5" w:rsidRPr="009A42CF" w:rsidRDefault="00F84EA5" w:rsidP="007003EF">
            <w:pPr>
              <w:pStyle w:val="tabletext00"/>
              <w:rPr>
                <w:ins w:id="708" w:author="Author"/>
              </w:rPr>
            </w:pPr>
            <w:ins w:id="709" w:author="Author">
              <w:r w:rsidRPr="009A42CF"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E85F52" w14:textId="77777777" w:rsidR="00F84EA5" w:rsidRPr="009A42CF" w:rsidRDefault="00F84EA5" w:rsidP="007003EF">
            <w:pPr>
              <w:pStyle w:val="tabletext00"/>
              <w:jc w:val="right"/>
              <w:rPr>
                <w:ins w:id="71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9DB46A" w14:textId="77777777" w:rsidR="00F84EA5" w:rsidRPr="009A42CF" w:rsidRDefault="00F84EA5" w:rsidP="007003EF">
            <w:pPr>
              <w:pStyle w:val="tabletext00"/>
              <w:rPr>
                <w:ins w:id="711" w:author="Author"/>
              </w:rPr>
            </w:pPr>
            <w:ins w:id="712" w:author="Author">
              <w:r w:rsidRPr="009A42CF">
                <w:t>204</w:t>
              </w:r>
            </w:ins>
          </w:p>
        </w:tc>
      </w:tr>
      <w:tr w:rsidR="00F84EA5" w:rsidRPr="009A42CF" w14:paraId="561D4FCF" w14:textId="77777777" w:rsidTr="0024056A">
        <w:trPr>
          <w:cantSplit/>
          <w:trHeight w:val="190"/>
          <w:ins w:id="7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142662" w14:textId="77777777" w:rsidR="00F84EA5" w:rsidRPr="009A42CF" w:rsidRDefault="00F84EA5" w:rsidP="007003EF">
            <w:pPr>
              <w:pStyle w:val="tabletext00"/>
              <w:rPr>
                <w:ins w:id="7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13353" w14:textId="77777777" w:rsidR="00F84EA5" w:rsidRPr="009A42CF" w:rsidRDefault="00F84EA5" w:rsidP="007003EF">
            <w:pPr>
              <w:pStyle w:val="tabletext00"/>
              <w:jc w:val="center"/>
              <w:rPr>
                <w:ins w:id="715" w:author="Author"/>
              </w:rPr>
            </w:pPr>
            <w:ins w:id="716" w:author="Author">
              <w:r w:rsidRPr="009A42CF">
                <w:t>49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ADA0E" w14:textId="77777777" w:rsidR="00F84EA5" w:rsidRPr="009A42CF" w:rsidRDefault="00F84EA5" w:rsidP="007003EF">
            <w:pPr>
              <w:pStyle w:val="tabletext00"/>
              <w:rPr>
                <w:ins w:id="717" w:author="Author"/>
              </w:rPr>
            </w:pPr>
            <w:ins w:id="718" w:author="Author">
              <w:r w:rsidRPr="009A42CF"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BC424C" w14:textId="77777777" w:rsidR="00F84EA5" w:rsidRPr="009A42CF" w:rsidRDefault="00F84EA5" w:rsidP="007003EF">
            <w:pPr>
              <w:pStyle w:val="tabletext00"/>
              <w:jc w:val="right"/>
              <w:rPr>
                <w:ins w:id="71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483714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720" w:author="Author"/>
              </w:rPr>
            </w:pPr>
            <w:ins w:id="721" w:author="Author">
              <w:r w:rsidRPr="009A42CF">
                <w:t>2039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75A918" w14:textId="77777777" w:rsidR="00F84EA5" w:rsidRPr="009A42CF" w:rsidRDefault="00F84EA5" w:rsidP="007003EF">
            <w:pPr>
              <w:pStyle w:val="tabletext00"/>
              <w:jc w:val="right"/>
              <w:rPr>
                <w:ins w:id="72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E4EBB6" w14:textId="77777777" w:rsidR="00F84EA5" w:rsidRPr="009A42CF" w:rsidRDefault="00F84EA5" w:rsidP="007003EF">
            <w:pPr>
              <w:pStyle w:val="tabletext00"/>
              <w:rPr>
                <w:ins w:id="723" w:author="Author"/>
              </w:rPr>
            </w:pPr>
            <w:ins w:id="724" w:author="Author">
              <w:r w:rsidRPr="009A42CF"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3397D5" w14:textId="77777777" w:rsidR="00F84EA5" w:rsidRPr="009A42CF" w:rsidRDefault="00F84EA5" w:rsidP="007003EF">
            <w:pPr>
              <w:pStyle w:val="tabletext00"/>
              <w:jc w:val="right"/>
              <w:rPr>
                <w:ins w:id="72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54A3D0" w14:textId="77777777" w:rsidR="00F84EA5" w:rsidRPr="009A42CF" w:rsidRDefault="00F84EA5" w:rsidP="007003EF">
            <w:pPr>
              <w:pStyle w:val="tabletext00"/>
              <w:rPr>
                <w:ins w:id="726" w:author="Author"/>
              </w:rPr>
            </w:pPr>
            <w:ins w:id="727" w:author="Author">
              <w:r w:rsidRPr="009A42CF">
                <w:t>216</w:t>
              </w:r>
            </w:ins>
          </w:p>
        </w:tc>
      </w:tr>
    </w:tbl>
    <w:p w14:paraId="3D8B8BBF" w14:textId="77777777" w:rsidR="00F84EA5" w:rsidRPr="009A42CF" w:rsidRDefault="00F84EA5" w:rsidP="007003EF">
      <w:pPr>
        <w:pStyle w:val="tablecaption"/>
        <w:rPr>
          <w:ins w:id="728" w:author="Author"/>
        </w:rPr>
      </w:pPr>
      <w:ins w:id="729" w:author="Author">
        <w:r w:rsidRPr="009A42CF">
          <w:t xml:space="preserve">Table 225.F.#1(LC) Zone-rating Table </w:t>
        </w:r>
        <w:r w:rsidRPr="009A42CF">
          <w:rPr>
            <w:rFonts w:cs="Arial"/>
          </w:rPr>
          <w:t>–</w:t>
        </w:r>
        <w:r w:rsidRPr="009A42CF">
          <w:t xml:space="preserve"> Zone 07 (Cincinnati) Combinations Loss Costs</w:t>
        </w:r>
      </w:ins>
    </w:p>
    <w:p w14:paraId="2D7CE62B" w14:textId="77777777" w:rsidR="00F84EA5" w:rsidRPr="009A42CF" w:rsidRDefault="00F84EA5" w:rsidP="007003EF">
      <w:pPr>
        <w:pStyle w:val="isonormal"/>
        <w:rPr>
          <w:ins w:id="730" w:author="Author"/>
        </w:rPr>
      </w:pPr>
    </w:p>
    <w:p w14:paraId="2B96D9E9" w14:textId="77777777" w:rsidR="00F84EA5" w:rsidRPr="009A42CF" w:rsidRDefault="00F84EA5" w:rsidP="007003EF">
      <w:pPr>
        <w:pStyle w:val="space8"/>
        <w:rPr>
          <w:ins w:id="731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600"/>
        <w:gridCol w:w="2088"/>
        <w:gridCol w:w="994"/>
        <w:gridCol w:w="1469"/>
        <w:gridCol w:w="990"/>
        <w:gridCol w:w="1472"/>
        <w:gridCol w:w="997"/>
        <w:gridCol w:w="1470"/>
      </w:tblGrid>
      <w:tr w:rsidR="00F84EA5" w:rsidRPr="009A42CF" w14:paraId="620F8C1F" w14:textId="77777777" w:rsidTr="0024056A">
        <w:trPr>
          <w:cantSplit/>
          <w:trHeight w:val="190"/>
          <w:ins w:id="732" w:author="Author"/>
        </w:trPr>
        <w:tc>
          <w:tcPr>
            <w:tcW w:w="200" w:type="dxa"/>
            <w:hideMark/>
          </w:tcPr>
          <w:p w14:paraId="553294C3" w14:textId="77777777" w:rsidR="00F84EA5" w:rsidRPr="009A42CF" w:rsidRDefault="00F84EA5" w:rsidP="007003EF">
            <w:pPr>
              <w:pStyle w:val="tablehead"/>
              <w:rPr>
                <w:ins w:id="733" w:author="Author"/>
              </w:rPr>
            </w:pPr>
          </w:p>
        </w:tc>
        <w:tc>
          <w:tcPr>
            <w:tcW w:w="1008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81E3DF" w14:textId="77777777" w:rsidR="00F84EA5" w:rsidRPr="009A42CF" w:rsidRDefault="00F84EA5" w:rsidP="007003EF">
            <w:pPr>
              <w:pStyle w:val="tablehead"/>
              <w:rPr>
                <w:ins w:id="734" w:author="Author"/>
              </w:rPr>
            </w:pPr>
            <w:ins w:id="735" w:author="Author">
              <w:r w:rsidRPr="009A42CF">
                <w:t xml:space="preserve">Zone-rating Table </w:t>
              </w:r>
              <w:r w:rsidRPr="009A42CF">
                <w:rPr>
                  <w:rFonts w:cs="Arial"/>
                </w:rPr>
                <w:t>–</w:t>
              </w:r>
              <w:r w:rsidRPr="009A42CF">
                <w:t xml:space="preserve"> Zone 08 (Cleveland) Combinations</w:t>
              </w:r>
            </w:ins>
          </w:p>
        </w:tc>
      </w:tr>
      <w:tr w:rsidR="00F84EA5" w:rsidRPr="009A42CF" w14:paraId="547DE479" w14:textId="77777777" w:rsidTr="0024056A">
        <w:trPr>
          <w:cantSplit/>
          <w:trHeight w:val="190"/>
          <w:ins w:id="736" w:author="Author"/>
        </w:trPr>
        <w:tc>
          <w:tcPr>
            <w:tcW w:w="200" w:type="dxa"/>
            <w:hideMark/>
          </w:tcPr>
          <w:p w14:paraId="097F5E40" w14:textId="77777777" w:rsidR="00F84EA5" w:rsidRPr="009A42CF" w:rsidRDefault="00F84EA5" w:rsidP="007003EF">
            <w:pPr>
              <w:pStyle w:val="tablehead"/>
              <w:rPr>
                <w:ins w:id="737" w:author="Author"/>
              </w:rPr>
            </w:pPr>
            <w:ins w:id="738" w:author="Author">
              <w:r w:rsidRPr="009A42CF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4F80AF" w14:textId="77777777" w:rsidR="00F84EA5" w:rsidRPr="009A42CF" w:rsidRDefault="00F84EA5" w:rsidP="007003EF">
            <w:pPr>
              <w:pStyle w:val="tablehead"/>
              <w:rPr>
                <w:ins w:id="739" w:author="Author"/>
              </w:rPr>
            </w:pPr>
            <w:ins w:id="740" w:author="Author">
              <w:r w:rsidRPr="009A42CF">
                <w:br/>
                <w:t>Zone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08A5B2" w14:textId="77777777" w:rsidR="00F84EA5" w:rsidRPr="009A42CF" w:rsidRDefault="00F84EA5" w:rsidP="007003EF">
            <w:pPr>
              <w:pStyle w:val="tablehead"/>
              <w:rPr>
                <w:ins w:id="741" w:author="Author"/>
              </w:rPr>
            </w:pPr>
            <w:ins w:id="742" w:author="Author">
              <w:r w:rsidRPr="009A42CF">
                <w:br/>
                <w:t>Description</w:t>
              </w:r>
            </w:ins>
          </w:p>
        </w:tc>
        <w:tc>
          <w:tcPr>
            <w:tcW w:w="24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C97BB3" w14:textId="77777777" w:rsidR="00F84EA5" w:rsidRPr="009A42CF" w:rsidRDefault="00F84EA5" w:rsidP="007003EF">
            <w:pPr>
              <w:pStyle w:val="tablehead"/>
              <w:rPr>
                <w:ins w:id="743" w:author="Author"/>
              </w:rPr>
            </w:pPr>
            <w:ins w:id="744" w:author="Author">
              <w:r w:rsidRPr="009A42CF">
                <w:t xml:space="preserve">$100,000 </w:t>
              </w:r>
              <w:r w:rsidRPr="009A42CF">
                <w:br/>
                <w:t>Liability</w:t>
              </w:r>
            </w:ins>
          </w:p>
        </w:tc>
        <w:tc>
          <w:tcPr>
            <w:tcW w:w="2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9B5A4C" w14:textId="77777777" w:rsidR="00F84EA5" w:rsidRPr="009A42CF" w:rsidRDefault="00F84EA5" w:rsidP="007003EF">
            <w:pPr>
              <w:pStyle w:val="tablehead"/>
              <w:rPr>
                <w:ins w:id="745" w:author="Author"/>
              </w:rPr>
            </w:pPr>
            <w:ins w:id="746" w:author="Author">
              <w:r w:rsidRPr="009A42CF">
                <w:t>$500 Deductible</w:t>
              </w:r>
              <w:r w:rsidRPr="009A42CF">
                <w:br/>
                <w:t>Collision</w:t>
              </w:r>
            </w:ins>
          </w:p>
        </w:tc>
        <w:tc>
          <w:tcPr>
            <w:tcW w:w="2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E3C80A" w14:textId="77777777" w:rsidR="00F84EA5" w:rsidRPr="009A42CF" w:rsidRDefault="00F84EA5" w:rsidP="007003EF">
            <w:pPr>
              <w:pStyle w:val="tablehead"/>
              <w:rPr>
                <w:ins w:id="747" w:author="Author"/>
              </w:rPr>
            </w:pPr>
            <w:ins w:id="748" w:author="Author">
              <w:r w:rsidRPr="009A42CF">
                <w:t>$500 Deductible</w:t>
              </w:r>
              <w:r w:rsidRPr="009A42CF">
                <w:br/>
                <w:t>Comprehensive</w:t>
              </w:r>
            </w:ins>
          </w:p>
        </w:tc>
      </w:tr>
      <w:tr w:rsidR="00F84EA5" w:rsidRPr="009A42CF" w14:paraId="4D244D17" w14:textId="77777777" w:rsidTr="0024056A">
        <w:trPr>
          <w:cantSplit/>
          <w:trHeight w:val="190"/>
          <w:ins w:id="749" w:author="Author"/>
        </w:trPr>
        <w:tc>
          <w:tcPr>
            <w:tcW w:w="200" w:type="dxa"/>
          </w:tcPr>
          <w:p w14:paraId="7CB2E2AD" w14:textId="77777777" w:rsidR="00F84EA5" w:rsidRPr="009A42CF" w:rsidRDefault="00F84EA5" w:rsidP="007003EF">
            <w:pPr>
              <w:pStyle w:val="tabletext00"/>
              <w:rPr>
                <w:ins w:id="7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AEF630" w14:textId="77777777" w:rsidR="00F84EA5" w:rsidRPr="009A42CF" w:rsidRDefault="00F84EA5" w:rsidP="007003EF">
            <w:pPr>
              <w:pStyle w:val="tabletext00"/>
              <w:jc w:val="center"/>
              <w:rPr>
                <w:ins w:id="751" w:author="Author"/>
              </w:rPr>
            </w:pPr>
            <w:ins w:id="752" w:author="Author">
              <w:r w:rsidRPr="009A42CF">
                <w:t>01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278CA4" w14:textId="77777777" w:rsidR="00F84EA5" w:rsidRPr="009A42CF" w:rsidRDefault="00F84EA5" w:rsidP="007003EF">
            <w:pPr>
              <w:pStyle w:val="tabletext00"/>
              <w:rPr>
                <w:ins w:id="753" w:author="Author"/>
              </w:rPr>
            </w:pPr>
            <w:ins w:id="754" w:author="Author">
              <w:r w:rsidRPr="009A42CF"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hideMark/>
          </w:tcPr>
          <w:p w14:paraId="0C4B5D80" w14:textId="77777777" w:rsidR="00F84EA5" w:rsidRPr="009A42CF" w:rsidRDefault="00F84EA5" w:rsidP="007003EF">
            <w:pPr>
              <w:pStyle w:val="tabletext00"/>
              <w:jc w:val="right"/>
              <w:rPr>
                <w:ins w:id="755" w:author="Author"/>
              </w:rPr>
            </w:pPr>
            <w:ins w:id="756" w:author="Author">
              <w:r w:rsidRPr="009A42CF">
                <w:t>$</w:t>
              </w:r>
            </w:ins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24EBCE2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757" w:author="Author"/>
              </w:rPr>
            </w:pPr>
            <w:ins w:id="758" w:author="Author">
              <w:r w:rsidRPr="009A42CF">
                <w:t>1811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hideMark/>
          </w:tcPr>
          <w:p w14:paraId="61B10B95" w14:textId="77777777" w:rsidR="00F84EA5" w:rsidRPr="009A42CF" w:rsidRDefault="00F84EA5" w:rsidP="007003EF">
            <w:pPr>
              <w:pStyle w:val="tabletext00"/>
              <w:jc w:val="right"/>
              <w:rPr>
                <w:ins w:id="759" w:author="Author"/>
              </w:rPr>
            </w:pPr>
            <w:ins w:id="760" w:author="Author">
              <w:r w:rsidRPr="009A42CF">
                <w:t>$</w:t>
              </w:r>
            </w:ins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0163908" w14:textId="77777777" w:rsidR="00F84EA5" w:rsidRPr="009A42CF" w:rsidRDefault="00F84EA5" w:rsidP="007003EF">
            <w:pPr>
              <w:pStyle w:val="tabletext00"/>
              <w:rPr>
                <w:ins w:id="761" w:author="Author"/>
              </w:rPr>
            </w:pPr>
            <w:ins w:id="762" w:author="Author">
              <w:r w:rsidRPr="009A42CF"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hideMark/>
          </w:tcPr>
          <w:p w14:paraId="4F96C2F2" w14:textId="77777777" w:rsidR="00F84EA5" w:rsidRPr="009A42CF" w:rsidRDefault="00F84EA5" w:rsidP="007003EF">
            <w:pPr>
              <w:pStyle w:val="tabletext00"/>
              <w:jc w:val="right"/>
              <w:rPr>
                <w:ins w:id="763" w:author="Author"/>
              </w:rPr>
            </w:pPr>
            <w:ins w:id="764" w:author="Author">
              <w:r w:rsidRPr="009A42CF">
                <w:t>$</w:t>
              </w:r>
            </w:ins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5C18BFD" w14:textId="77777777" w:rsidR="00F84EA5" w:rsidRPr="009A42CF" w:rsidRDefault="00F84EA5" w:rsidP="007003EF">
            <w:pPr>
              <w:pStyle w:val="tabletext00"/>
              <w:rPr>
                <w:ins w:id="765" w:author="Author"/>
              </w:rPr>
            </w:pPr>
            <w:ins w:id="766" w:author="Author">
              <w:r w:rsidRPr="009A42CF">
                <w:t>254</w:t>
              </w:r>
            </w:ins>
          </w:p>
        </w:tc>
      </w:tr>
      <w:tr w:rsidR="00F84EA5" w:rsidRPr="009A42CF" w14:paraId="3E9400B6" w14:textId="77777777" w:rsidTr="0024056A">
        <w:trPr>
          <w:cantSplit/>
          <w:trHeight w:val="190"/>
          <w:ins w:id="767" w:author="Author"/>
        </w:trPr>
        <w:tc>
          <w:tcPr>
            <w:tcW w:w="200" w:type="dxa"/>
          </w:tcPr>
          <w:p w14:paraId="04AE3F94" w14:textId="77777777" w:rsidR="00F84EA5" w:rsidRPr="009A42CF" w:rsidRDefault="00F84EA5" w:rsidP="007003EF">
            <w:pPr>
              <w:pStyle w:val="tabletext00"/>
              <w:rPr>
                <w:ins w:id="76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C9CA89" w14:textId="77777777" w:rsidR="00F84EA5" w:rsidRPr="009A42CF" w:rsidRDefault="00F84EA5" w:rsidP="007003EF">
            <w:pPr>
              <w:pStyle w:val="tabletext00"/>
              <w:jc w:val="center"/>
              <w:rPr>
                <w:ins w:id="769" w:author="Author"/>
              </w:rPr>
            </w:pPr>
            <w:ins w:id="770" w:author="Author">
              <w:r w:rsidRPr="009A42CF">
                <w:t>02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6BC554" w14:textId="77777777" w:rsidR="00F84EA5" w:rsidRPr="009A42CF" w:rsidRDefault="00F84EA5" w:rsidP="007003EF">
            <w:pPr>
              <w:pStyle w:val="tabletext00"/>
              <w:rPr>
                <w:ins w:id="771" w:author="Author"/>
              </w:rPr>
            </w:pPr>
            <w:ins w:id="772" w:author="Author">
              <w:r w:rsidRPr="009A42CF"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7E265E" w14:textId="77777777" w:rsidR="00F84EA5" w:rsidRPr="009A42CF" w:rsidRDefault="00F84EA5" w:rsidP="007003EF">
            <w:pPr>
              <w:pStyle w:val="tabletext00"/>
              <w:jc w:val="right"/>
              <w:rPr>
                <w:ins w:id="77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E92D1EC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774" w:author="Author"/>
              </w:rPr>
            </w:pPr>
            <w:ins w:id="775" w:author="Author">
              <w:r w:rsidRPr="009A42CF">
                <w:t>1802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8C0242" w14:textId="77777777" w:rsidR="00F84EA5" w:rsidRPr="009A42CF" w:rsidRDefault="00F84EA5" w:rsidP="007003EF">
            <w:pPr>
              <w:pStyle w:val="tabletext00"/>
              <w:jc w:val="right"/>
              <w:rPr>
                <w:ins w:id="77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33F684E" w14:textId="77777777" w:rsidR="00F84EA5" w:rsidRPr="009A42CF" w:rsidRDefault="00F84EA5" w:rsidP="007003EF">
            <w:pPr>
              <w:pStyle w:val="tabletext00"/>
              <w:rPr>
                <w:ins w:id="777" w:author="Author"/>
              </w:rPr>
            </w:pPr>
            <w:ins w:id="778" w:author="Author">
              <w:r w:rsidRPr="009A42CF"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91595F" w14:textId="77777777" w:rsidR="00F84EA5" w:rsidRPr="009A42CF" w:rsidRDefault="00F84EA5" w:rsidP="007003EF">
            <w:pPr>
              <w:pStyle w:val="tabletext00"/>
              <w:jc w:val="right"/>
              <w:rPr>
                <w:ins w:id="77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D1E4D9A" w14:textId="77777777" w:rsidR="00F84EA5" w:rsidRPr="009A42CF" w:rsidRDefault="00F84EA5" w:rsidP="007003EF">
            <w:pPr>
              <w:pStyle w:val="tabletext00"/>
              <w:rPr>
                <w:ins w:id="780" w:author="Author"/>
              </w:rPr>
            </w:pPr>
            <w:ins w:id="781" w:author="Author">
              <w:r w:rsidRPr="009A42CF">
                <w:t>198</w:t>
              </w:r>
            </w:ins>
          </w:p>
        </w:tc>
      </w:tr>
      <w:tr w:rsidR="00F84EA5" w:rsidRPr="009A42CF" w14:paraId="40F7D6E1" w14:textId="77777777" w:rsidTr="0024056A">
        <w:trPr>
          <w:cantSplit/>
          <w:trHeight w:val="190"/>
          <w:ins w:id="782" w:author="Author"/>
        </w:trPr>
        <w:tc>
          <w:tcPr>
            <w:tcW w:w="200" w:type="dxa"/>
          </w:tcPr>
          <w:p w14:paraId="4EEC1205" w14:textId="77777777" w:rsidR="00F84EA5" w:rsidRPr="009A42CF" w:rsidRDefault="00F84EA5" w:rsidP="007003EF">
            <w:pPr>
              <w:pStyle w:val="tabletext00"/>
              <w:rPr>
                <w:ins w:id="7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7C23BB" w14:textId="77777777" w:rsidR="00F84EA5" w:rsidRPr="009A42CF" w:rsidRDefault="00F84EA5" w:rsidP="007003EF">
            <w:pPr>
              <w:pStyle w:val="tabletext00"/>
              <w:jc w:val="center"/>
              <w:rPr>
                <w:ins w:id="784" w:author="Author"/>
              </w:rPr>
            </w:pPr>
            <w:ins w:id="785" w:author="Author">
              <w:r w:rsidRPr="009A42CF">
                <w:t>03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739593" w14:textId="77777777" w:rsidR="00F84EA5" w:rsidRPr="009A42CF" w:rsidRDefault="00F84EA5" w:rsidP="007003EF">
            <w:pPr>
              <w:pStyle w:val="tabletext00"/>
              <w:rPr>
                <w:ins w:id="786" w:author="Author"/>
              </w:rPr>
            </w:pPr>
            <w:ins w:id="787" w:author="Author">
              <w:r w:rsidRPr="009A42CF"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3DFDAC" w14:textId="77777777" w:rsidR="00F84EA5" w:rsidRPr="009A42CF" w:rsidRDefault="00F84EA5" w:rsidP="007003EF">
            <w:pPr>
              <w:pStyle w:val="tabletext00"/>
              <w:jc w:val="right"/>
              <w:rPr>
                <w:ins w:id="78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0397E16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789" w:author="Author"/>
              </w:rPr>
            </w:pPr>
            <w:ins w:id="790" w:author="Author">
              <w:r w:rsidRPr="009A42CF">
                <w:t>1999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A6DA3A" w14:textId="77777777" w:rsidR="00F84EA5" w:rsidRPr="009A42CF" w:rsidRDefault="00F84EA5" w:rsidP="007003EF">
            <w:pPr>
              <w:pStyle w:val="tabletext00"/>
              <w:jc w:val="right"/>
              <w:rPr>
                <w:ins w:id="79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40E9A72" w14:textId="77777777" w:rsidR="00F84EA5" w:rsidRPr="009A42CF" w:rsidRDefault="00F84EA5" w:rsidP="007003EF">
            <w:pPr>
              <w:pStyle w:val="tabletext00"/>
              <w:rPr>
                <w:ins w:id="792" w:author="Author"/>
              </w:rPr>
            </w:pPr>
            <w:ins w:id="793" w:author="Author">
              <w:r w:rsidRPr="009A42CF"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47C3CE" w14:textId="77777777" w:rsidR="00F84EA5" w:rsidRPr="009A42CF" w:rsidRDefault="00F84EA5" w:rsidP="007003EF">
            <w:pPr>
              <w:pStyle w:val="tabletext00"/>
              <w:jc w:val="right"/>
              <w:rPr>
                <w:ins w:id="79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F2F9F1C" w14:textId="77777777" w:rsidR="00F84EA5" w:rsidRPr="009A42CF" w:rsidRDefault="00F84EA5" w:rsidP="007003EF">
            <w:pPr>
              <w:pStyle w:val="tabletext00"/>
              <w:rPr>
                <w:ins w:id="795" w:author="Author"/>
              </w:rPr>
            </w:pPr>
            <w:ins w:id="796" w:author="Author">
              <w:r w:rsidRPr="009A42CF">
                <w:t>210</w:t>
              </w:r>
            </w:ins>
          </w:p>
        </w:tc>
      </w:tr>
      <w:tr w:rsidR="00F84EA5" w:rsidRPr="009A42CF" w14:paraId="74C3A74C" w14:textId="77777777" w:rsidTr="0024056A">
        <w:trPr>
          <w:cantSplit/>
          <w:trHeight w:val="190"/>
          <w:ins w:id="797" w:author="Author"/>
        </w:trPr>
        <w:tc>
          <w:tcPr>
            <w:tcW w:w="200" w:type="dxa"/>
          </w:tcPr>
          <w:p w14:paraId="7EFB4A2E" w14:textId="77777777" w:rsidR="00F84EA5" w:rsidRPr="009A42CF" w:rsidRDefault="00F84EA5" w:rsidP="007003EF">
            <w:pPr>
              <w:pStyle w:val="tabletext00"/>
              <w:rPr>
                <w:ins w:id="79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59BBC1" w14:textId="77777777" w:rsidR="00F84EA5" w:rsidRPr="009A42CF" w:rsidRDefault="00F84EA5" w:rsidP="007003EF">
            <w:pPr>
              <w:pStyle w:val="tabletext00"/>
              <w:jc w:val="center"/>
              <w:rPr>
                <w:ins w:id="799" w:author="Author"/>
              </w:rPr>
            </w:pPr>
            <w:ins w:id="800" w:author="Author">
              <w:r w:rsidRPr="009A42CF">
                <w:t>04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848419" w14:textId="77777777" w:rsidR="00F84EA5" w:rsidRPr="009A42CF" w:rsidRDefault="00F84EA5" w:rsidP="007003EF">
            <w:pPr>
              <w:pStyle w:val="tabletext00"/>
              <w:rPr>
                <w:ins w:id="801" w:author="Author"/>
              </w:rPr>
            </w:pPr>
            <w:ins w:id="802" w:author="Author">
              <w:r w:rsidRPr="009A42CF"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CC9AA2" w14:textId="77777777" w:rsidR="00F84EA5" w:rsidRPr="009A42CF" w:rsidRDefault="00F84EA5" w:rsidP="007003EF">
            <w:pPr>
              <w:pStyle w:val="tabletext00"/>
              <w:jc w:val="right"/>
              <w:rPr>
                <w:ins w:id="80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45513BE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804" w:author="Author"/>
              </w:rPr>
            </w:pPr>
            <w:ins w:id="805" w:author="Author">
              <w:r w:rsidRPr="009A42CF">
                <w:t>1802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E32029" w14:textId="77777777" w:rsidR="00F84EA5" w:rsidRPr="009A42CF" w:rsidRDefault="00F84EA5" w:rsidP="007003EF">
            <w:pPr>
              <w:pStyle w:val="tabletext00"/>
              <w:jc w:val="right"/>
              <w:rPr>
                <w:ins w:id="80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A55B150" w14:textId="77777777" w:rsidR="00F84EA5" w:rsidRPr="009A42CF" w:rsidRDefault="00F84EA5" w:rsidP="007003EF">
            <w:pPr>
              <w:pStyle w:val="tabletext00"/>
              <w:rPr>
                <w:ins w:id="807" w:author="Author"/>
              </w:rPr>
            </w:pPr>
            <w:ins w:id="808" w:author="Author">
              <w:r w:rsidRPr="009A42CF"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8043E5" w14:textId="77777777" w:rsidR="00F84EA5" w:rsidRPr="009A42CF" w:rsidRDefault="00F84EA5" w:rsidP="007003EF">
            <w:pPr>
              <w:pStyle w:val="tabletext00"/>
              <w:jc w:val="right"/>
              <w:rPr>
                <w:ins w:id="80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7B98F85" w14:textId="77777777" w:rsidR="00F84EA5" w:rsidRPr="009A42CF" w:rsidRDefault="00F84EA5" w:rsidP="007003EF">
            <w:pPr>
              <w:pStyle w:val="tabletext00"/>
              <w:rPr>
                <w:ins w:id="810" w:author="Author"/>
              </w:rPr>
            </w:pPr>
            <w:ins w:id="811" w:author="Author">
              <w:r w:rsidRPr="009A42CF">
                <w:t>198</w:t>
              </w:r>
            </w:ins>
          </w:p>
        </w:tc>
      </w:tr>
      <w:tr w:rsidR="00F84EA5" w:rsidRPr="009A42CF" w14:paraId="54C97826" w14:textId="77777777" w:rsidTr="0024056A">
        <w:trPr>
          <w:cantSplit/>
          <w:trHeight w:val="190"/>
          <w:ins w:id="812" w:author="Author"/>
        </w:trPr>
        <w:tc>
          <w:tcPr>
            <w:tcW w:w="200" w:type="dxa"/>
          </w:tcPr>
          <w:p w14:paraId="10F6017A" w14:textId="77777777" w:rsidR="00F84EA5" w:rsidRPr="009A42CF" w:rsidRDefault="00F84EA5" w:rsidP="007003EF">
            <w:pPr>
              <w:pStyle w:val="tabletext00"/>
              <w:rPr>
                <w:ins w:id="8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A36A54" w14:textId="77777777" w:rsidR="00F84EA5" w:rsidRPr="009A42CF" w:rsidRDefault="00F84EA5" w:rsidP="007003EF">
            <w:pPr>
              <w:pStyle w:val="tabletext00"/>
              <w:jc w:val="center"/>
              <w:rPr>
                <w:ins w:id="814" w:author="Author"/>
              </w:rPr>
            </w:pPr>
            <w:ins w:id="815" w:author="Author">
              <w:r w:rsidRPr="009A42CF">
                <w:t>05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32FD85" w14:textId="77777777" w:rsidR="00F84EA5" w:rsidRPr="009A42CF" w:rsidRDefault="00F84EA5" w:rsidP="007003EF">
            <w:pPr>
              <w:pStyle w:val="tabletext00"/>
              <w:rPr>
                <w:ins w:id="816" w:author="Author"/>
              </w:rPr>
            </w:pPr>
            <w:ins w:id="817" w:author="Author">
              <w:r w:rsidRPr="009A42CF"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34AB75" w14:textId="77777777" w:rsidR="00F84EA5" w:rsidRPr="009A42CF" w:rsidRDefault="00F84EA5" w:rsidP="007003EF">
            <w:pPr>
              <w:pStyle w:val="tabletext00"/>
              <w:jc w:val="right"/>
              <w:rPr>
                <w:ins w:id="81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2A2A709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819" w:author="Author"/>
              </w:rPr>
            </w:pPr>
            <w:ins w:id="820" w:author="Author">
              <w:r w:rsidRPr="009A42CF">
                <w:t>1811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EEBDBD" w14:textId="77777777" w:rsidR="00F84EA5" w:rsidRPr="009A42CF" w:rsidRDefault="00F84EA5" w:rsidP="007003EF">
            <w:pPr>
              <w:pStyle w:val="tabletext00"/>
              <w:jc w:val="right"/>
              <w:rPr>
                <w:ins w:id="82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5F1E1B6" w14:textId="77777777" w:rsidR="00F84EA5" w:rsidRPr="009A42CF" w:rsidRDefault="00F84EA5" w:rsidP="007003EF">
            <w:pPr>
              <w:pStyle w:val="tabletext00"/>
              <w:rPr>
                <w:ins w:id="822" w:author="Author"/>
              </w:rPr>
            </w:pPr>
            <w:ins w:id="823" w:author="Author">
              <w:r w:rsidRPr="009A42CF"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6CEC18" w14:textId="77777777" w:rsidR="00F84EA5" w:rsidRPr="009A42CF" w:rsidRDefault="00F84EA5" w:rsidP="007003EF">
            <w:pPr>
              <w:pStyle w:val="tabletext00"/>
              <w:jc w:val="right"/>
              <w:rPr>
                <w:ins w:id="82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CAA1A8D" w14:textId="77777777" w:rsidR="00F84EA5" w:rsidRPr="009A42CF" w:rsidRDefault="00F84EA5" w:rsidP="007003EF">
            <w:pPr>
              <w:pStyle w:val="tabletext00"/>
              <w:rPr>
                <w:ins w:id="825" w:author="Author"/>
              </w:rPr>
            </w:pPr>
            <w:ins w:id="826" w:author="Author">
              <w:r w:rsidRPr="009A42CF">
                <w:t>254</w:t>
              </w:r>
            </w:ins>
          </w:p>
        </w:tc>
      </w:tr>
      <w:tr w:rsidR="00F84EA5" w:rsidRPr="009A42CF" w14:paraId="431BC19F" w14:textId="77777777" w:rsidTr="0024056A">
        <w:trPr>
          <w:cantSplit/>
          <w:trHeight w:val="190"/>
          <w:ins w:id="827" w:author="Author"/>
        </w:trPr>
        <w:tc>
          <w:tcPr>
            <w:tcW w:w="200" w:type="dxa"/>
          </w:tcPr>
          <w:p w14:paraId="50133D6B" w14:textId="77777777" w:rsidR="00F84EA5" w:rsidRPr="009A42CF" w:rsidRDefault="00F84EA5" w:rsidP="007003EF">
            <w:pPr>
              <w:pStyle w:val="tabletext00"/>
              <w:rPr>
                <w:ins w:id="8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281621" w14:textId="77777777" w:rsidR="00F84EA5" w:rsidRPr="009A42CF" w:rsidRDefault="00F84EA5" w:rsidP="007003EF">
            <w:pPr>
              <w:pStyle w:val="tabletext00"/>
              <w:jc w:val="center"/>
              <w:rPr>
                <w:ins w:id="829" w:author="Author"/>
              </w:rPr>
            </w:pPr>
            <w:ins w:id="830" w:author="Author">
              <w:r w:rsidRPr="009A42CF">
                <w:t>06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E5A4D0" w14:textId="77777777" w:rsidR="00F84EA5" w:rsidRPr="009A42CF" w:rsidRDefault="00F84EA5" w:rsidP="007003EF">
            <w:pPr>
              <w:pStyle w:val="tabletext00"/>
              <w:rPr>
                <w:ins w:id="831" w:author="Author"/>
              </w:rPr>
            </w:pPr>
            <w:ins w:id="832" w:author="Author">
              <w:r w:rsidRPr="009A42CF"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F09B93" w14:textId="77777777" w:rsidR="00F84EA5" w:rsidRPr="009A42CF" w:rsidRDefault="00F84EA5" w:rsidP="007003EF">
            <w:pPr>
              <w:pStyle w:val="tabletext00"/>
              <w:jc w:val="right"/>
              <w:rPr>
                <w:ins w:id="83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A8D3257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834" w:author="Author"/>
              </w:rPr>
            </w:pPr>
            <w:ins w:id="835" w:author="Author">
              <w:r w:rsidRPr="009A42CF">
                <w:t>1564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D10892" w14:textId="77777777" w:rsidR="00F84EA5" w:rsidRPr="009A42CF" w:rsidRDefault="00F84EA5" w:rsidP="007003EF">
            <w:pPr>
              <w:pStyle w:val="tabletext00"/>
              <w:jc w:val="right"/>
              <w:rPr>
                <w:ins w:id="83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F42C87D" w14:textId="77777777" w:rsidR="00F84EA5" w:rsidRPr="009A42CF" w:rsidRDefault="00F84EA5" w:rsidP="007003EF">
            <w:pPr>
              <w:pStyle w:val="tabletext00"/>
              <w:rPr>
                <w:ins w:id="837" w:author="Author"/>
              </w:rPr>
            </w:pPr>
            <w:ins w:id="838" w:author="Author">
              <w:r w:rsidRPr="009A42CF">
                <w:t>607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126290" w14:textId="77777777" w:rsidR="00F84EA5" w:rsidRPr="009A42CF" w:rsidRDefault="00F84EA5" w:rsidP="007003EF">
            <w:pPr>
              <w:pStyle w:val="tabletext00"/>
              <w:jc w:val="right"/>
              <w:rPr>
                <w:ins w:id="83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C5C1199" w14:textId="77777777" w:rsidR="00F84EA5" w:rsidRPr="009A42CF" w:rsidRDefault="00F84EA5" w:rsidP="007003EF">
            <w:pPr>
              <w:pStyle w:val="tabletext00"/>
              <w:rPr>
                <w:ins w:id="840" w:author="Author"/>
              </w:rPr>
            </w:pPr>
            <w:ins w:id="841" w:author="Author">
              <w:r w:rsidRPr="009A42CF">
                <w:t>227</w:t>
              </w:r>
            </w:ins>
          </w:p>
        </w:tc>
      </w:tr>
      <w:tr w:rsidR="00F84EA5" w:rsidRPr="009A42CF" w14:paraId="71B1CD43" w14:textId="77777777" w:rsidTr="0024056A">
        <w:trPr>
          <w:cantSplit/>
          <w:trHeight w:val="190"/>
          <w:ins w:id="842" w:author="Author"/>
        </w:trPr>
        <w:tc>
          <w:tcPr>
            <w:tcW w:w="200" w:type="dxa"/>
          </w:tcPr>
          <w:p w14:paraId="1ADFBC97" w14:textId="77777777" w:rsidR="00F84EA5" w:rsidRPr="009A42CF" w:rsidRDefault="00F84EA5" w:rsidP="007003EF">
            <w:pPr>
              <w:pStyle w:val="tabletext00"/>
              <w:rPr>
                <w:ins w:id="8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52BFCE" w14:textId="77777777" w:rsidR="00F84EA5" w:rsidRPr="009A42CF" w:rsidRDefault="00F84EA5" w:rsidP="007003EF">
            <w:pPr>
              <w:pStyle w:val="tabletext00"/>
              <w:jc w:val="center"/>
              <w:rPr>
                <w:ins w:id="844" w:author="Author"/>
              </w:rPr>
            </w:pPr>
            <w:ins w:id="845" w:author="Author">
              <w:r w:rsidRPr="009A42CF">
                <w:t>07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94F83C" w14:textId="77777777" w:rsidR="00F84EA5" w:rsidRPr="009A42CF" w:rsidRDefault="00F84EA5" w:rsidP="007003EF">
            <w:pPr>
              <w:pStyle w:val="tabletext00"/>
              <w:rPr>
                <w:ins w:id="846" w:author="Author"/>
              </w:rPr>
            </w:pPr>
            <w:ins w:id="847" w:author="Author">
              <w:r w:rsidRPr="009A42CF"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03EAB0" w14:textId="77777777" w:rsidR="00F84EA5" w:rsidRPr="009A42CF" w:rsidRDefault="00F84EA5" w:rsidP="007003EF">
            <w:pPr>
              <w:pStyle w:val="tabletext00"/>
              <w:jc w:val="right"/>
              <w:rPr>
                <w:ins w:id="84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44F5A6C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849" w:author="Author"/>
              </w:rPr>
            </w:pPr>
            <w:ins w:id="850" w:author="Author">
              <w:r w:rsidRPr="009A42CF">
                <w:t>1564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4CBE13" w14:textId="77777777" w:rsidR="00F84EA5" w:rsidRPr="009A42CF" w:rsidRDefault="00F84EA5" w:rsidP="007003EF">
            <w:pPr>
              <w:pStyle w:val="tabletext00"/>
              <w:jc w:val="right"/>
              <w:rPr>
                <w:ins w:id="85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2249467" w14:textId="77777777" w:rsidR="00F84EA5" w:rsidRPr="009A42CF" w:rsidRDefault="00F84EA5" w:rsidP="007003EF">
            <w:pPr>
              <w:pStyle w:val="tabletext00"/>
              <w:rPr>
                <w:ins w:id="852" w:author="Author"/>
              </w:rPr>
            </w:pPr>
            <w:ins w:id="853" w:author="Author">
              <w:r w:rsidRPr="009A42CF">
                <w:t>607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5E016C" w14:textId="77777777" w:rsidR="00F84EA5" w:rsidRPr="009A42CF" w:rsidRDefault="00F84EA5" w:rsidP="007003EF">
            <w:pPr>
              <w:pStyle w:val="tabletext00"/>
              <w:jc w:val="right"/>
              <w:rPr>
                <w:ins w:id="85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1695A15" w14:textId="77777777" w:rsidR="00F84EA5" w:rsidRPr="009A42CF" w:rsidRDefault="00F84EA5" w:rsidP="007003EF">
            <w:pPr>
              <w:pStyle w:val="tabletext00"/>
              <w:rPr>
                <w:ins w:id="855" w:author="Author"/>
              </w:rPr>
            </w:pPr>
            <w:ins w:id="856" w:author="Author">
              <w:r w:rsidRPr="009A42CF">
                <w:t>227</w:t>
              </w:r>
            </w:ins>
          </w:p>
        </w:tc>
      </w:tr>
      <w:tr w:rsidR="00F84EA5" w:rsidRPr="009A42CF" w14:paraId="376805D3" w14:textId="77777777" w:rsidTr="0024056A">
        <w:trPr>
          <w:cantSplit/>
          <w:trHeight w:val="190"/>
          <w:ins w:id="857" w:author="Author"/>
        </w:trPr>
        <w:tc>
          <w:tcPr>
            <w:tcW w:w="200" w:type="dxa"/>
          </w:tcPr>
          <w:p w14:paraId="4D1C8A6F" w14:textId="77777777" w:rsidR="00F84EA5" w:rsidRPr="009A42CF" w:rsidRDefault="00F84EA5" w:rsidP="007003EF">
            <w:pPr>
              <w:pStyle w:val="tabletext00"/>
              <w:rPr>
                <w:ins w:id="8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F7B158" w14:textId="77777777" w:rsidR="00F84EA5" w:rsidRPr="009A42CF" w:rsidRDefault="00F84EA5" w:rsidP="007003EF">
            <w:pPr>
              <w:pStyle w:val="tabletext00"/>
              <w:jc w:val="center"/>
              <w:rPr>
                <w:ins w:id="859" w:author="Author"/>
              </w:rPr>
            </w:pPr>
            <w:ins w:id="860" w:author="Author">
              <w:r w:rsidRPr="009A42CF">
                <w:t>08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5B61D2" w14:textId="77777777" w:rsidR="00F84EA5" w:rsidRPr="009A42CF" w:rsidRDefault="00F84EA5" w:rsidP="007003EF">
            <w:pPr>
              <w:pStyle w:val="tabletext00"/>
              <w:rPr>
                <w:ins w:id="861" w:author="Author"/>
              </w:rPr>
            </w:pPr>
            <w:ins w:id="862" w:author="Author">
              <w:r w:rsidRPr="009A42CF"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C4A1DD" w14:textId="77777777" w:rsidR="00F84EA5" w:rsidRPr="009A42CF" w:rsidRDefault="00F84EA5" w:rsidP="007003EF">
            <w:pPr>
              <w:pStyle w:val="tabletext00"/>
              <w:jc w:val="right"/>
              <w:rPr>
                <w:ins w:id="86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1825668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864" w:author="Author"/>
              </w:rPr>
            </w:pPr>
            <w:ins w:id="865" w:author="Author">
              <w:r w:rsidRPr="009A42CF">
                <w:t>1564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399351" w14:textId="77777777" w:rsidR="00F84EA5" w:rsidRPr="009A42CF" w:rsidRDefault="00F84EA5" w:rsidP="007003EF">
            <w:pPr>
              <w:pStyle w:val="tabletext00"/>
              <w:jc w:val="right"/>
              <w:rPr>
                <w:ins w:id="86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BD58BD3" w14:textId="77777777" w:rsidR="00F84EA5" w:rsidRPr="009A42CF" w:rsidRDefault="00F84EA5" w:rsidP="007003EF">
            <w:pPr>
              <w:pStyle w:val="tabletext00"/>
              <w:rPr>
                <w:ins w:id="867" w:author="Author"/>
              </w:rPr>
            </w:pPr>
            <w:ins w:id="868" w:author="Author">
              <w:r w:rsidRPr="009A42CF">
                <w:t>607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62122A" w14:textId="77777777" w:rsidR="00F84EA5" w:rsidRPr="009A42CF" w:rsidRDefault="00F84EA5" w:rsidP="007003EF">
            <w:pPr>
              <w:pStyle w:val="tabletext00"/>
              <w:jc w:val="right"/>
              <w:rPr>
                <w:ins w:id="86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F5FC07C" w14:textId="77777777" w:rsidR="00F84EA5" w:rsidRPr="009A42CF" w:rsidRDefault="00F84EA5" w:rsidP="007003EF">
            <w:pPr>
              <w:pStyle w:val="tabletext00"/>
              <w:rPr>
                <w:ins w:id="870" w:author="Author"/>
              </w:rPr>
            </w:pPr>
            <w:ins w:id="871" w:author="Author">
              <w:r w:rsidRPr="009A42CF">
                <w:t>227</w:t>
              </w:r>
            </w:ins>
          </w:p>
        </w:tc>
      </w:tr>
      <w:tr w:rsidR="00F84EA5" w:rsidRPr="009A42CF" w14:paraId="302FEFE0" w14:textId="77777777" w:rsidTr="0024056A">
        <w:trPr>
          <w:cantSplit/>
          <w:trHeight w:val="190"/>
          <w:ins w:id="872" w:author="Author"/>
        </w:trPr>
        <w:tc>
          <w:tcPr>
            <w:tcW w:w="200" w:type="dxa"/>
          </w:tcPr>
          <w:p w14:paraId="2CB45302" w14:textId="77777777" w:rsidR="00F84EA5" w:rsidRPr="009A42CF" w:rsidRDefault="00F84EA5" w:rsidP="007003EF">
            <w:pPr>
              <w:pStyle w:val="tabletext00"/>
              <w:rPr>
                <w:ins w:id="8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E14806" w14:textId="77777777" w:rsidR="00F84EA5" w:rsidRPr="009A42CF" w:rsidRDefault="00F84EA5" w:rsidP="007003EF">
            <w:pPr>
              <w:pStyle w:val="tabletext00"/>
              <w:jc w:val="center"/>
              <w:rPr>
                <w:ins w:id="874" w:author="Author"/>
              </w:rPr>
            </w:pPr>
            <w:ins w:id="875" w:author="Author">
              <w:r w:rsidRPr="009A42CF">
                <w:t>09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94CEEC" w14:textId="77777777" w:rsidR="00F84EA5" w:rsidRPr="009A42CF" w:rsidRDefault="00F84EA5" w:rsidP="007003EF">
            <w:pPr>
              <w:pStyle w:val="tabletext00"/>
              <w:rPr>
                <w:ins w:id="876" w:author="Author"/>
              </w:rPr>
            </w:pPr>
            <w:ins w:id="877" w:author="Author">
              <w:r w:rsidRPr="009A42CF"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D2E4D0" w14:textId="77777777" w:rsidR="00F84EA5" w:rsidRPr="009A42CF" w:rsidRDefault="00F84EA5" w:rsidP="007003EF">
            <w:pPr>
              <w:pStyle w:val="tabletext00"/>
              <w:jc w:val="right"/>
              <w:rPr>
                <w:ins w:id="87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1A0D86E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879" w:author="Author"/>
              </w:rPr>
            </w:pPr>
            <w:ins w:id="880" w:author="Author">
              <w:r w:rsidRPr="009A42CF">
                <w:t>1934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9BB7C6" w14:textId="77777777" w:rsidR="00F84EA5" w:rsidRPr="009A42CF" w:rsidRDefault="00F84EA5" w:rsidP="007003EF">
            <w:pPr>
              <w:pStyle w:val="tabletext00"/>
              <w:jc w:val="right"/>
              <w:rPr>
                <w:ins w:id="88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AE5E92B" w14:textId="77777777" w:rsidR="00F84EA5" w:rsidRPr="009A42CF" w:rsidRDefault="00F84EA5" w:rsidP="007003EF">
            <w:pPr>
              <w:pStyle w:val="tabletext00"/>
              <w:rPr>
                <w:ins w:id="882" w:author="Author"/>
              </w:rPr>
            </w:pPr>
            <w:ins w:id="883" w:author="Author">
              <w:r w:rsidRPr="009A42CF">
                <w:t>752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2EDFFA" w14:textId="77777777" w:rsidR="00F84EA5" w:rsidRPr="009A42CF" w:rsidRDefault="00F84EA5" w:rsidP="007003EF">
            <w:pPr>
              <w:pStyle w:val="tabletext00"/>
              <w:jc w:val="right"/>
              <w:rPr>
                <w:ins w:id="88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E5363FF" w14:textId="77777777" w:rsidR="00F84EA5" w:rsidRPr="009A42CF" w:rsidRDefault="00F84EA5" w:rsidP="007003EF">
            <w:pPr>
              <w:pStyle w:val="tabletext00"/>
              <w:rPr>
                <w:ins w:id="885" w:author="Author"/>
              </w:rPr>
            </w:pPr>
            <w:ins w:id="886" w:author="Author">
              <w:r w:rsidRPr="009A42CF">
                <w:t>236</w:t>
              </w:r>
            </w:ins>
          </w:p>
        </w:tc>
      </w:tr>
      <w:tr w:rsidR="00F84EA5" w:rsidRPr="009A42CF" w14:paraId="21B0A4F1" w14:textId="77777777" w:rsidTr="0024056A">
        <w:trPr>
          <w:cantSplit/>
          <w:trHeight w:val="190"/>
          <w:ins w:id="887" w:author="Author"/>
        </w:trPr>
        <w:tc>
          <w:tcPr>
            <w:tcW w:w="200" w:type="dxa"/>
          </w:tcPr>
          <w:p w14:paraId="3A122DBB" w14:textId="77777777" w:rsidR="00F84EA5" w:rsidRPr="009A42CF" w:rsidRDefault="00F84EA5" w:rsidP="007003EF">
            <w:pPr>
              <w:pStyle w:val="tabletext00"/>
              <w:rPr>
                <w:ins w:id="8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71321A" w14:textId="77777777" w:rsidR="00F84EA5" w:rsidRPr="009A42CF" w:rsidRDefault="00F84EA5" w:rsidP="007003EF">
            <w:pPr>
              <w:pStyle w:val="tabletext00"/>
              <w:jc w:val="center"/>
              <w:rPr>
                <w:ins w:id="889" w:author="Author"/>
              </w:rPr>
            </w:pPr>
            <w:ins w:id="890" w:author="Author">
              <w:r w:rsidRPr="009A42CF">
                <w:t>10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9C011D" w14:textId="77777777" w:rsidR="00F84EA5" w:rsidRPr="009A42CF" w:rsidRDefault="00F84EA5" w:rsidP="007003EF">
            <w:pPr>
              <w:pStyle w:val="tabletext00"/>
              <w:rPr>
                <w:ins w:id="891" w:author="Author"/>
              </w:rPr>
            </w:pPr>
            <w:ins w:id="892" w:author="Author">
              <w:r w:rsidRPr="009A42CF"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E37E11" w14:textId="77777777" w:rsidR="00F84EA5" w:rsidRPr="009A42CF" w:rsidRDefault="00F84EA5" w:rsidP="007003EF">
            <w:pPr>
              <w:pStyle w:val="tabletext00"/>
              <w:jc w:val="right"/>
              <w:rPr>
                <w:ins w:id="89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868256C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894" w:author="Author"/>
              </w:rPr>
            </w:pPr>
            <w:ins w:id="895" w:author="Author">
              <w:r w:rsidRPr="009A42CF">
                <w:t>2120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707282" w14:textId="77777777" w:rsidR="00F84EA5" w:rsidRPr="009A42CF" w:rsidRDefault="00F84EA5" w:rsidP="007003EF">
            <w:pPr>
              <w:pStyle w:val="tabletext00"/>
              <w:jc w:val="right"/>
              <w:rPr>
                <w:ins w:id="89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AE5A9A4" w14:textId="77777777" w:rsidR="00F84EA5" w:rsidRPr="009A42CF" w:rsidRDefault="00F84EA5" w:rsidP="007003EF">
            <w:pPr>
              <w:pStyle w:val="tabletext00"/>
              <w:rPr>
                <w:ins w:id="897" w:author="Author"/>
              </w:rPr>
            </w:pPr>
            <w:ins w:id="898" w:author="Author">
              <w:r w:rsidRPr="009A42CF">
                <w:t>954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A9A5D6" w14:textId="77777777" w:rsidR="00F84EA5" w:rsidRPr="009A42CF" w:rsidRDefault="00F84EA5" w:rsidP="007003EF">
            <w:pPr>
              <w:pStyle w:val="tabletext00"/>
              <w:jc w:val="right"/>
              <w:rPr>
                <w:ins w:id="89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24BD17E" w14:textId="77777777" w:rsidR="00F84EA5" w:rsidRPr="009A42CF" w:rsidRDefault="00F84EA5" w:rsidP="007003EF">
            <w:pPr>
              <w:pStyle w:val="tabletext00"/>
              <w:rPr>
                <w:ins w:id="900" w:author="Author"/>
              </w:rPr>
            </w:pPr>
            <w:ins w:id="901" w:author="Author">
              <w:r w:rsidRPr="009A42CF">
                <w:t>260</w:t>
              </w:r>
            </w:ins>
          </w:p>
        </w:tc>
      </w:tr>
      <w:tr w:rsidR="00F84EA5" w:rsidRPr="009A42CF" w14:paraId="309E3116" w14:textId="77777777" w:rsidTr="0024056A">
        <w:trPr>
          <w:cantSplit/>
          <w:trHeight w:val="190"/>
          <w:ins w:id="902" w:author="Author"/>
        </w:trPr>
        <w:tc>
          <w:tcPr>
            <w:tcW w:w="200" w:type="dxa"/>
          </w:tcPr>
          <w:p w14:paraId="10B4870C" w14:textId="77777777" w:rsidR="00F84EA5" w:rsidRPr="009A42CF" w:rsidRDefault="00F84EA5" w:rsidP="007003EF">
            <w:pPr>
              <w:pStyle w:val="tabletext00"/>
              <w:rPr>
                <w:ins w:id="9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AD947F" w14:textId="77777777" w:rsidR="00F84EA5" w:rsidRPr="009A42CF" w:rsidRDefault="00F84EA5" w:rsidP="007003EF">
            <w:pPr>
              <w:pStyle w:val="tabletext00"/>
              <w:jc w:val="center"/>
              <w:rPr>
                <w:ins w:id="904" w:author="Author"/>
              </w:rPr>
            </w:pPr>
            <w:ins w:id="905" w:author="Author">
              <w:r w:rsidRPr="009A42CF">
                <w:t>11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26D4BB" w14:textId="77777777" w:rsidR="00F84EA5" w:rsidRPr="009A42CF" w:rsidRDefault="00F84EA5" w:rsidP="007003EF">
            <w:pPr>
              <w:pStyle w:val="tabletext00"/>
              <w:rPr>
                <w:ins w:id="906" w:author="Author"/>
              </w:rPr>
            </w:pPr>
            <w:ins w:id="907" w:author="Author">
              <w:r w:rsidRPr="009A42CF"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BBE8DF" w14:textId="77777777" w:rsidR="00F84EA5" w:rsidRPr="009A42CF" w:rsidRDefault="00F84EA5" w:rsidP="007003EF">
            <w:pPr>
              <w:pStyle w:val="tabletext00"/>
              <w:jc w:val="right"/>
              <w:rPr>
                <w:ins w:id="90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5E16BCE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909" w:author="Author"/>
              </w:rPr>
            </w:pPr>
            <w:ins w:id="910" w:author="Author">
              <w:r w:rsidRPr="009A42CF">
                <w:t>1564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F1B1E7" w14:textId="77777777" w:rsidR="00F84EA5" w:rsidRPr="009A42CF" w:rsidRDefault="00F84EA5" w:rsidP="007003EF">
            <w:pPr>
              <w:pStyle w:val="tabletext00"/>
              <w:jc w:val="right"/>
              <w:rPr>
                <w:ins w:id="91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A42AC42" w14:textId="77777777" w:rsidR="00F84EA5" w:rsidRPr="009A42CF" w:rsidRDefault="00F84EA5" w:rsidP="007003EF">
            <w:pPr>
              <w:pStyle w:val="tabletext00"/>
              <w:rPr>
                <w:ins w:id="912" w:author="Author"/>
              </w:rPr>
            </w:pPr>
            <w:ins w:id="913" w:author="Author">
              <w:r w:rsidRPr="009A42CF">
                <w:t>607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D72271" w14:textId="77777777" w:rsidR="00F84EA5" w:rsidRPr="009A42CF" w:rsidRDefault="00F84EA5" w:rsidP="007003EF">
            <w:pPr>
              <w:pStyle w:val="tabletext00"/>
              <w:jc w:val="right"/>
              <w:rPr>
                <w:ins w:id="91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A5100F3" w14:textId="77777777" w:rsidR="00F84EA5" w:rsidRPr="009A42CF" w:rsidRDefault="00F84EA5" w:rsidP="007003EF">
            <w:pPr>
              <w:pStyle w:val="tabletext00"/>
              <w:rPr>
                <w:ins w:id="915" w:author="Author"/>
              </w:rPr>
            </w:pPr>
            <w:ins w:id="916" w:author="Author">
              <w:r w:rsidRPr="009A42CF">
                <w:t>227</w:t>
              </w:r>
            </w:ins>
          </w:p>
        </w:tc>
      </w:tr>
      <w:tr w:rsidR="00F84EA5" w:rsidRPr="009A42CF" w14:paraId="07136596" w14:textId="77777777" w:rsidTr="0024056A">
        <w:trPr>
          <w:cantSplit/>
          <w:trHeight w:val="190"/>
          <w:ins w:id="917" w:author="Author"/>
        </w:trPr>
        <w:tc>
          <w:tcPr>
            <w:tcW w:w="200" w:type="dxa"/>
          </w:tcPr>
          <w:p w14:paraId="3FCDE56B" w14:textId="77777777" w:rsidR="00F84EA5" w:rsidRPr="009A42CF" w:rsidRDefault="00F84EA5" w:rsidP="007003EF">
            <w:pPr>
              <w:pStyle w:val="tabletext00"/>
              <w:rPr>
                <w:ins w:id="9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E71E33" w14:textId="77777777" w:rsidR="00F84EA5" w:rsidRPr="009A42CF" w:rsidRDefault="00F84EA5" w:rsidP="007003EF">
            <w:pPr>
              <w:pStyle w:val="tabletext00"/>
              <w:jc w:val="center"/>
              <w:rPr>
                <w:ins w:id="919" w:author="Author"/>
              </w:rPr>
            </w:pPr>
            <w:ins w:id="920" w:author="Author">
              <w:r w:rsidRPr="009A42CF">
                <w:t>12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7E6CAF" w14:textId="77777777" w:rsidR="00F84EA5" w:rsidRPr="009A42CF" w:rsidRDefault="00F84EA5" w:rsidP="007003EF">
            <w:pPr>
              <w:pStyle w:val="tabletext00"/>
              <w:rPr>
                <w:ins w:id="921" w:author="Author"/>
              </w:rPr>
            </w:pPr>
            <w:ins w:id="922" w:author="Author">
              <w:r w:rsidRPr="009A42CF"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1C4D77" w14:textId="77777777" w:rsidR="00F84EA5" w:rsidRPr="009A42CF" w:rsidRDefault="00F84EA5" w:rsidP="007003EF">
            <w:pPr>
              <w:pStyle w:val="tabletext00"/>
              <w:jc w:val="right"/>
              <w:rPr>
                <w:ins w:id="92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ED4AA8B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924" w:author="Author"/>
              </w:rPr>
            </w:pPr>
            <w:ins w:id="925" w:author="Author">
              <w:r w:rsidRPr="009A42CF">
                <w:t>1999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9F67F2" w14:textId="77777777" w:rsidR="00F84EA5" w:rsidRPr="009A42CF" w:rsidRDefault="00F84EA5" w:rsidP="007003EF">
            <w:pPr>
              <w:pStyle w:val="tabletext00"/>
              <w:jc w:val="right"/>
              <w:rPr>
                <w:ins w:id="92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1637367" w14:textId="77777777" w:rsidR="00F84EA5" w:rsidRPr="009A42CF" w:rsidRDefault="00F84EA5" w:rsidP="007003EF">
            <w:pPr>
              <w:pStyle w:val="tabletext00"/>
              <w:rPr>
                <w:ins w:id="927" w:author="Author"/>
              </w:rPr>
            </w:pPr>
            <w:ins w:id="928" w:author="Author">
              <w:r w:rsidRPr="009A42CF"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4EEAA5" w14:textId="77777777" w:rsidR="00F84EA5" w:rsidRPr="009A42CF" w:rsidRDefault="00F84EA5" w:rsidP="007003EF">
            <w:pPr>
              <w:pStyle w:val="tabletext00"/>
              <w:jc w:val="right"/>
              <w:rPr>
                <w:ins w:id="92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18C8693" w14:textId="77777777" w:rsidR="00F84EA5" w:rsidRPr="009A42CF" w:rsidRDefault="00F84EA5" w:rsidP="007003EF">
            <w:pPr>
              <w:pStyle w:val="tabletext00"/>
              <w:rPr>
                <w:ins w:id="930" w:author="Author"/>
              </w:rPr>
            </w:pPr>
            <w:ins w:id="931" w:author="Author">
              <w:r w:rsidRPr="009A42CF">
                <w:t>210</w:t>
              </w:r>
            </w:ins>
          </w:p>
        </w:tc>
      </w:tr>
      <w:tr w:rsidR="00F84EA5" w:rsidRPr="009A42CF" w14:paraId="6E14FFBD" w14:textId="77777777" w:rsidTr="0024056A">
        <w:trPr>
          <w:cantSplit/>
          <w:trHeight w:val="190"/>
          <w:ins w:id="932" w:author="Author"/>
        </w:trPr>
        <w:tc>
          <w:tcPr>
            <w:tcW w:w="200" w:type="dxa"/>
          </w:tcPr>
          <w:p w14:paraId="0E2CD71B" w14:textId="77777777" w:rsidR="00F84EA5" w:rsidRPr="009A42CF" w:rsidRDefault="00F84EA5" w:rsidP="007003EF">
            <w:pPr>
              <w:pStyle w:val="tabletext00"/>
              <w:rPr>
                <w:ins w:id="9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44DAD8" w14:textId="77777777" w:rsidR="00F84EA5" w:rsidRPr="009A42CF" w:rsidRDefault="00F84EA5" w:rsidP="007003EF">
            <w:pPr>
              <w:pStyle w:val="tabletext00"/>
              <w:jc w:val="center"/>
              <w:rPr>
                <w:ins w:id="934" w:author="Author"/>
              </w:rPr>
            </w:pPr>
            <w:ins w:id="935" w:author="Author">
              <w:r w:rsidRPr="009A42CF">
                <w:t>13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8C8339" w14:textId="77777777" w:rsidR="00F84EA5" w:rsidRPr="009A42CF" w:rsidRDefault="00F84EA5" w:rsidP="007003EF">
            <w:pPr>
              <w:pStyle w:val="tabletext00"/>
              <w:rPr>
                <w:ins w:id="936" w:author="Author"/>
              </w:rPr>
            </w:pPr>
            <w:ins w:id="937" w:author="Author">
              <w:r w:rsidRPr="009A42CF"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92EF55" w14:textId="77777777" w:rsidR="00F84EA5" w:rsidRPr="009A42CF" w:rsidRDefault="00F84EA5" w:rsidP="007003EF">
            <w:pPr>
              <w:pStyle w:val="tabletext00"/>
              <w:jc w:val="right"/>
              <w:rPr>
                <w:ins w:id="93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DF4709C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939" w:author="Author"/>
              </w:rPr>
            </w:pPr>
            <w:ins w:id="940" w:author="Author">
              <w:r w:rsidRPr="009A42CF">
                <w:t>1934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90FD9F" w14:textId="77777777" w:rsidR="00F84EA5" w:rsidRPr="009A42CF" w:rsidRDefault="00F84EA5" w:rsidP="007003EF">
            <w:pPr>
              <w:pStyle w:val="tabletext00"/>
              <w:jc w:val="right"/>
              <w:rPr>
                <w:ins w:id="94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65E7449" w14:textId="77777777" w:rsidR="00F84EA5" w:rsidRPr="009A42CF" w:rsidRDefault="00F84EA5" w:rsidP="007003EF">
            <w:pPr>
              <w:pStyle w:val="tabletext00"/>
              <w:rPr>
                <w:ins w:id="942" w:author="Author"/>
              </w:rPr>
            </w:pPr>
            <w:ins w:id="943" w:author="Author">
              <w:r w:rsidRPr="009A42CF">
                <w:t>752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9FDEDA" w14:textId="77777777" w:rsidR="00F84EA5" w:rsidRPr="009A42CF" w:rsidRDefault="00F84EA5" w:rsidP="007003EF">
            <w:pPr>
              <w:pStyle w:val="tabletext00"/>
              <w:jc w:val="right"/>
              <w:rPr>
                <w:ins w:id="94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0350BDD" w14:textId="77777777" w:rsidR="00F84EA5" w:rsidRPr="009A42CF" w:rsidRDefault="00F84EA5" w:rsidP="007003EF">
            <w:pPr>
              <w:pStyle w:val="tabletext00"/>
              <w:rPr>
                <w:ins w:id="945" w:author="Author"/>
              </w:rPr>
            </w:pPr>
            <w:ins w:id="946" w:author="Author">
              <w:r w:rsidRPr="009A42CF">
                <w:t>236</w:t>
              </w:r>
            </w:ins>
          </w:p>
        </w:tc>
      </w:tr>
      <w:tr w:rsidR="00F84EA5" w:rsidRPr="009A42CF" w14:paraId="393DE877" w14:textId="77777777" w:rsidTr="0024056A">
        <w:trPr>
          <w:cantSplit/>
          <w:trHeight w:val="190"/>
          <w:ins w:id="947" w:author="Author"/>
        </w:trPr>
        <w:tc>
          <w:tcPr>
            <w:tcW w:w="200" w:type="dxa"/>
          </w:tcPr>
          <w:p w14:paraId="36A3E96D" w14:textId="77777777" w:rsidR="00F84EA5" w:rsidRPr="009A42CF" w:rsidRDefault="00F84EA5" w:rsidP="007003EF">
            <w:pPr>
              <w:pStyle w:val="tabletext00"/>
              <w:rPr>
                <w:ins w:id="9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3EC680" w14:textId="77777777" w:rsidR="00F84EA5" w:rsidRPr="009A42CF" w:rsidRDefault="00F84EA5" w:rsidP="007003EF">
            <w:pPr>
              <w:pStyle w:val="tabletext00"/>
              <w:jc w:val="center"/>
              <w:rPr>
                <w:ins w:id="949" w:author="Author"/>
              </w:rPr>
            </w:pPr>
            <w:ins w:id="950" w:author="Author">
              <w:r w:rsidRPr="009A42CF">
                <w:t>14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51F66B" w14:textId="77777777" w:rsidR="00F84EA5" w:rsidRPr="009A42CF" w:rsidRDefault="00F84EA5" w:rsidP="007003EF">
            <w:pPr>
              <w:pStyle w:val="tabletext00"/>
              <w:rPr>
                <w:ins w:id="951" w:author="Author"/>
              </w:rPr>
            </w:pPr>
            <w:ins w:id="952" w:author="Author">
              <w:r w:rsidRPr="009A42CF"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671926" w14:textId="77777777" w:rsidR="00F84EA5" w:rsidRPr="009A42CF" w:rsidRDefault="00F84EA5" w:rsidP="007003EF">
            <w:pPr>
              <w:pStyle w:val="tabletext00"/>
              <w:jc w:val="right"/>
              <w:rPr>
                <w:ins w:id="95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D3C9C13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954" w:author="Author"/>
              </w:rPr>
            </w:pPr>
            <w:ins w:id="955" w:author="Author">
              <w:r w:rsidRPr="009A42CF">
                <w:t>1564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3C5381" w14:textId="77777777" w:rsidR="00F84EA5" w:rsidRPr="009A42CF" w:rsidRDefault="00F84EA5" w:rsidP="007003EF">
            <w:pPr>
              <w:pStyle w:val="tabletext00"/>
              <w:jc w:val="right"/>
              <w:rPr>
                <w:ins w:id="95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A5C4419" w14:textId="77777777" w:rsidR="00F84EA5" w:rsidRPr="009A42CF" w:rsidRDefault="00F84EA5" w:rsidP="007003EF">
            <w:pPr>
              <w:pStyle w:val="tabletext00"/>
              <w:rPr>
                <w:ins w:id="957" w:author="Author"/>
              </w:rPr>
            </w:pPr>
            <w:ins w:id="958" w:author="Author">
              <w:r w:rsidRPr="009A42CF">
                <w:t>607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AD2A75" w14:textId="77777777" w:rsidR="00F84EA5" w:rsidRPr="009A42CF" w:rsidRDefault="00F84EA5" w:rsidP="007003EF">
            <w:pPr>
              <w:pStyle w:val="tabletext00"/>
              <w:jc w:val="right"/>
              <w:rPr>
                <w:ins w:id="95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E4286E5" w14:textId="77777777" w:rsidR="00F84EA5" w:rsidRPr="009A42CF" w:rsidRDefault="00F84EA5" w:rsidP="007003EF">
            <w:pPr>
              <w:pStyle w:val="tabletext00"/>
              <w:rPr>
                <w:ins w:id="960" w:author="Author"/>
              </w:rPr>
            </w:pPr>
            <w:ins w:id="961" w:author="Author">
              <w:r w:rsidRPr="009A42CF">
                <w:t>227</w:t>
              </w:r>
            </w:ins>
          </w:p>
        </w:tc>
      </w:tr>
      <w:tr w:rsidR="00F84EA5" w:rsidRPr="009A42CF" w14:paraId="2C158662" w14:textId="77777777" w:rsidTr="0024056A">
        <w:trPr>
          <w:cantSplit/>
          <w:trHeight w:val="190"/>
          <w:ins w:id="962" w:author="Author"/>
        </w:trPr>
        <w:tc>
          <w:tcPr>
            <w:tcW w:w="200" w:type="dxa"/>
          </w:tcPr>
          <w:p w14:paraId="170BFEF1" w14:textId="77777777" w:rsidR="00F84EA5" w:rsidRPr="009A42CF" w:rsidRDefault="00F84EA5" w:rsidP="007003EF">
            <w:pPr>
              <w:pStyle w:val="tabletext00"/>
              <w:rPr>
                <w:ins w:id="9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4011A2" w14:textId="77777777" w:rsidR="00F84EA5" w:rsidRPr="009A42CF" w:rsidRDefault="00F84EA5" w:rsidP="007003EF">
            <w:pPr>
              <w:pStyle w:val="tabletext00"/>
              <w:jc w:val="center"/>
              <w:rPr>
                <w:ins w:id="964" w:author="Author"/>
              </w:rPr>
            </w:pPr>
            <w:ins w:id="965" w:author="Author">
              <w:r w:rsidRPr="009A42CF">
                <w:t>15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F14287" w14:textId="77777777" w:rsidR="00F84EA5" w:rsidRPr="009A42CF" w:rsidRDefault="00F84EA5" w:rsidP="007003EF">
            <w:pPr>
              <w:pStyle w:val="tabletext00"/>
              <w:rPr>
                <w:ins w:id="966" w:author="Author"/>
              </w:rPr>
            </w:pPr>
            <w:ins w:id="967" w:author="Author">
              <w:r w:rsidRPr="009A42CF"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92043D" w14:textId="77777777" w:rsidR="00F84EA5" w:rsidRPr="009A42CF" w:rsidRDefault="00F84EA5" w:rsidP="007003EF">
            <w:pPr>
              <w:pStyle w:val="tabletext00"/>
              <w:jc w:val="right"/>
              <w:rPr>
                <w:ins w:id="96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4B99824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969" w:author="Author"/>
              </w:rPr>
            </w:pPr>
            <w:ins w:id="970" w:author="Author">
              <w:r w:rsidRPr="009A42CF">
                <w:t>1811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0E59D9" w14:textId="77777777" w:rsidR="00F84EA5" w:rsidRPr="009A42CF" w:rsidRDefault="00F84EA5" w:rsidP="007003EF">
            <w:pPr>
              <w:pStyle w:val="tabletext00"/>
              <w:jc w:val="right"/>
              <w:rPr>
                <w:ins w:id="97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4999938" w14:textId="77777777" w:rsidR="00F84EA5" w:rsidRPr="009A42CF" w:rsidRDefault="00F84EA5" w:rsidP="007003EF">
            <w:pPr>
              <w:pStyle w:val="tabletext00"/>
              <w:rPr>
                <w:ins w:id="972" w:author="Author"/>
              </w:rPr>
            </w:pPr>
            <w:ins w:id="973" w:author="Author">
              <w:r w:rsidRPr="009A42CF"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97ECCF" w14:textId="77777777" w:rsidR="00F84EA5" w:rsidRPr="009A42CF" w:rsidRDefault="00F84EA5" w:rsidP="007003EF">
            <w:pPr>
              <w:pStyle w:val="tabletext00"/>
              <w:jc w:val="right"/>
              <w:rPr>
                <w:ins w:id="97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6649785" w14:textId="77777777" w:rsidR="00F84EA5" w:rsidRPr="009A42CF" w:rsidRDefault="00F84EA5" w:rsidP="007003EF">
            <w:pPr>
              <w:pStyle w:val="tabletext00"/>
              <w:rPr>
                <w:ins w:id="975" w:author="Author"/>
              </w:rPr>
            </w:pPr>
            <w:ins w:id="976" w:author="Author">
              <w:r w:rsidRPr="009A42CF">
                <w:t>254</w:t>
              </w:r>
            </w:ins>
          </w:p>
        </w:tc>
      </w:tr>
      <w:tr w:rsidR="00F84EA5" w:rsidRPr="009A42CF" w14:paraId="1F8DCF07" w14:textId="77777777" w:rsidTr="0024056A">
        <w:trPr>
          <w:cantSplit/>
          <w:trHeight w:val="190"/>
          <w:ins w:id="977" w:author="Author"/>
        </w:trPr>
        <w:tc>
          <w:tcPr>
            <w:tcW w:w="200" w:type="dxa"/>
          </w:tcPr>
          <w:p w14:paraId="50D138DD" w14:textId="77777777" w:rsidR="00F84EA5" w:rsidRPr="009A42CF" w:rsidRDefault="00F84EA5" w:rsidP="007003EF">
            <w:pPr>
              <w:pStyle w:val="tabletext00"/>
              <w:rPr>
                <w:ins w:id="97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7F5945" w14:textId="77777777" w:rsidR="00F84EA5" w:rsidRPr="009A42CF" w:rsidRDefault="00F84EA5" w:rsidP="007003EF">
            <w:pPr>
              <w:pStyle w:val="tabletext00"/>
              <w:jc w:val="center"/>
              <w:rPr>
                <w:ins w:id="979" w:author="Author"/>
              </w:rPr>
            </w:pPr>
            <w:ins w:id="980" w:author="Author">
              <w:r w:rsidRPr="009A42CF">
                <w:t>16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905D86" w14:textId="77777777" w:rsidR="00F84EA5" w:rsidRPr="009A42CF" w:rsidRDefault="00F84EA5" w:rsidP="007003EF">
            <w:pPr>
              <w:pStyle w:val="tabletext00"/>
              <w:rPr>
                <w:ins w:id="981" w:author="Author"/>
              </w:rPr>
            </w:pPr>
            <w:ins w:id="982" w:author="Author">
              <w:r w:rsidRPr="009A42CF"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608CAA" w14:textId="77777777" w:rsidR="00F84EA5" w:rsidRPr="009A42CF" w:rsidRDefault="00F84EA5" w:rsidP="007003EF">
            <w:pPr>
              <w:pStyle w:val="tabletext00"/>
              <w:jc w:val="right"/>
              <w:rPr>
                <w:ins w:id="98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50104F8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984" w:author="Author"/>
              </w:rPr>
            </w:pPr>
            <w:ins w:id="985" w:author="Author">
              <w:r w:rsidRPr="009A42CF">
                <w:t>1597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284758" w14:textId="77777777" w:rsidR="00F84EA5" w:rsidRPr="009A42CF" w:rsidRDefault="00F84EA5" w:rsidP="007003EF">
            <w:pPr>
              <w:pStyle w:val="tabletext00"/>
              <w:jc w:val="right"/>
              <w:rPr>
                <w:ins w:id="98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B45C15E" w14:textId="77777777" w:rsidR="00F84EA5" w:rsidRPr="009A42CF" w:rsidRDefault="00F84EA5" w:rsidP="007003EF">
            <w:pPr>
              <w:pStyle w:val="tabletext00"/>
              <w:rPr>
                <w:ins w:id="987" w:author="Author"/>
              </w:rPr>
            </w:pPr>
            <w:ins w:id="988" w:author="Author">
              <w:r w:rsidRPr="009A42CF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17EC6F" w14:textId="77777777" w:rsidR="00F84EA5" w:rsidRPr="009A42CF" w:rsidRDefault="00F84EA5" w:rsidP="007003EF">
            <w:pPr>
              <w:pStyle w:val="tabletext00"/>
              <w:jc w:val="right"/>
              <w:rPr>
                <w:ins w:id="98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6D61FC6" w14:textId="77777777" w:rsidR="00F84EA5" w:rsidRPr="009A42CF" w:rsidRDefault="00F84EA5" w:rsidP="007003EF">
            <w:pPr>
              <w:pStyle w:val="tabletext00"/>
              <w:rPr>
                <w:ins w:id="990" w:author="Author"/>
              </w:rPr>
            </w:pPr>
            <w:ins w:id="991" w:author="Author">
              <w:r w:rsidRPr="009A42CF">
                <w:t>224</w:t>
              </w:r>
            </w:ins>
          </w:p>
        </w:tc>
      </w:tr>
      <w:tr w:rsidR="00F84EA5" w:rsidRPr="009A42CF" w14:paraId="4EE953CB" w14:textId="77777777" w:rsidTr="0024056A">
        <w:trPr>
          <w:cantSplit/>
          <w:trHeight w:val="190"/>
          <w:ins w:id="992" w:author="Author"/>
        </w:trPr>
        <w:tc>
          <w:tcPr>
            <w:tcW w:w="200" w:type="dxa"/>
          </w:tcPr>
          <w:p w14:paraId="1E4C047B" w14:textId="77777777" w:rsidR="00F84EA5" w:rsidRPr="009A42CF" w:rsidRDefault="00F84EA5" w:rsidP="007003EF">
            <w:pPr>
              <w:pStyle w:val="tabletext00"/>
              <w:rPr>
                <w:ins w:id="9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549A5A" w14:textId="77777777" w:rsidR="00F84EA5" w:rsidRPr="009A42CF" w:rsidRDefault="00F84EA5" w:rsidP="007003EF">
            <w:pPr>
              <w:pStyle w:val="tabletext00"/>
              <w:jc w:val="center"/>
              <w:rPr>
                <w:ins w:id="994" w:author="Author"/>
              </w:rPr>
            </w:pPr>
            <w:ins w:id="995" w:author="Author">
              <w:r w:rsidRPr="009A42CF">
                <w:t>17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B26D52" w14:textId="77777777" w:rsidR="00F84EA5" w:rsidRPr="009A42CF" w:rsidRDefault="00F84EA5" w:rsidP="007003EF">
            <w:pPr>
              <w:pStyle w:val="tabletext00"/>
              <w:rPr>
                <w:ins w:id="996" w:author="Author"/>
              </w:rPr>
            </w:pPr>
            <w:ins w:id="997" w:author="Author">
              <w:r w:rsidRPr="009A42CF"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18E1F1" w14:textId="77777777" w:rsidR="00F84EA5" w:rsidRPr="009A42CF" w:rsidRDefault="00F84EA5" w:rsidP="007003EF">
            <w:pPr>
              <w:pStyle w:val="tabletext00"/>
              <w:jc w:val="right"/>
              <w:rPr>
                <w:ins w:id="99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EA0BDD5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999" w:author="Author"/>
              </w:rPr>
            </w:pPr>
            <w:ins w:id="1000" w:author="Author">
              <w:r w:rsidRPr="009A42CF">
                <w:t>1934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9F61B5" w14:textId="77777777" w:rsidR="00F84EA5" w:rsidRPr="009A42CF" w:rsidRDefault="00F84EA5" w:rsidP="007003EF">
            <w:pPr>
              <w:pStyle w:val="tabletext00"/>
              <w:jc w:val="right"/>
              <w:rPr>
                <w:ins w:id="100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874219E" w14:textId="77777777" w:rsidR="00F84EA5" w:rsidRPr="009A42CF" w:rsidRDefault="00F84EA5" w:rsidP="007003EF">
            <w:pPr>
              <w:pStyle w:val="tabletext00"/>
              <w:rPr>
                <w:ins w:id="1002" w:author="Author"/>
              </w:rPr>
            </w:pPr>
            <w:ins w:id="1003" w:author="Author">
              <w:r w:rsidRPr="009A42CF">
                <w:t>752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3A5B19" w14:textId="77777777" w:rsidR="00F84EA5" w:rsidRPr="009A42CF" w:rsidRDefault="00F84EA5" w:rsidP="007003EF">
            <w:pPr>
              <w:pStyle w:val="tabletext00"/>
              <w:jc w:val="right"/>
              <w:rPr>
                <w:ins w:id="100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BC5D0D5" w14:textId="77777777" w:rsidR="00F84EA5" w:rsidRPr="009A42CF" w:rsidRDefault="00F84EA5" w:rsidP="007003EF">
            <w:pPr>
              <w:pStyle w:val="tabletext00"/>
              <w:rPr>
                <w:ins w:id="1005" w:author="Author"/>
              </w:rPr>
            </w:pPr>
            <w:ins w:id="1006" w:author="Author">
              <w:r w:rsidRPr="009A42CF">
                <w:t>236</w:t>
              </w:r>
            </w:ins>
          </w:p>
        </w:tc>
      </w:tr>
      <w:tr w:rsidR="00F84EA5" w:rsidRPr="009A42CF" w14:paraId="754CA30E" w14:textId="77777777" w:rsidTr="0024056A">
        <w:trPr>
          <w:cantSplit/>
          <w:trHeight w:val="190"/>
          <w:ins w:id="1007" w:author="Author"/>
        </w:trPr>
        <w:tc>
          <w:tcPr>
            <w:tcW w:w="200" w:type="dxa"/>
          </w:tcPr>
          <w:p w14:paraId="68407978" w14:textId="77777777" w:rsidR="00F84EA5" w:rsidRPr="009A42CF" w:rsidRDefault="00F84EA5" w:rsidP="007003EF">
            <w:pPr>
              <w:pStyle w:val="tabletext00"/>
              <w:rPr>
                <w:ins w:id="100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80F1EC" w14:textId="77777777" w:rsidR="00F84EA5" w:rsidRPr="009A42CF" w:rsidRDefault="00F84EA5" w:rsidP="007003EF">
            <w:pPr>
              <w:pStyle w:val="tabletext00"/>
              <w:jc w:val="center"/>
              <w:rPr>
                <w:ins w:id="1009" w:author="Author"/>
              </w:rPr>
            </w:pPr>
            <w:ins w:id="1010" w:author="Author">
              <w:r w:rsidRPr="009A42CF">
                <w:t>18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CDB1D7" w14:textId="77777777" w:rsidR="00F84EA5" w:rsidRPr="009A42CF" w:rsidRDefault="00F84EA5" w:rsidP="007003EF">
            <w:pPr>
              <w:pStyle w:val="tabletext00"/>
              <w:rPr>
                <w:ins w:id="1011" w:author="Author"/>
              </w:rPr>
            </w:pPr>
            <w:ins w:id="1012" w:author="Author">
              <w:r w:rsidRPr="009A42CF"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2C6D67" w14:textId="77777777" w:rsidR="00F84EA5" w:rsidRPr="009A42CF" w:rsidRDefault="00F84EA5" w:rsidP="007003EF">
            <w:pPr>
              <w:pStyle w:val="tabletext00"/>
              <w:jc w:val="right"/>
              <w:rPr>
                <w:ins w:id="101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A6E02A1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014" w:author="Author"/>
              </w:rPr>
            </w:pPr>
            <w:ins w:id="1015" w:author="Author">
              <w:r w:rsidRPr="009A42CF">
                <w:t>1905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6797DB" w14:textId="77777777" w:rsidR="00F84EA5" w:rsidRPr="009A42CF" w:rsidRDefault="00F84EA5" w:rsidP="007003EF">
            <w:pPr>
              <w:pStyle w:val="tabletext00"/>
              <w:jc w:val="right"/>
              <w:rPr>
                <w:ins w:id="101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6397D55" w14:textId="77777777" w:rsidR="00F84EA5" w:rsidRPr="009A42CF" w:rsidRDefault="00F84EA5" w:rsidP="007003EF">
            <w:pPr>
              <w:pStyle w:val="tabletext00"/>
              <w:rPr>
                <w:ins w:id="1017" w:author="Author"/>
              </w:rPr>
            </w:pPr>
            <w:ins w:id="1018" w:author="Author">
              <w:r w:rsidRPr="009A42CF">
                <w:t>786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89F85F" w14:textId="77777777" w:rsidR="00F84EA5" w:rsidRPr="009A42CF" w:rsidRDefault="00F84EA5" w:rsidP="007003EF">
            <w:pPr>
              <w:pStyle w:val="tabletext00"/>
              <w:jc w:val="right"/>
              <w:rPr>
                <w:ins w:id="101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60A5431" w14:textId="77777777" w:rsidR="00F84EA5" w:rsidRPr="009A42CF" w:rsidRDefault="00F84EA5" w:rsidP="007003EF">
            <w:pPr>
              <w:pStyle w:val="tabletext00"/>
              <w:rPr>
                <w:ins w:id="1020" w:author="Author"/>
              </w:rPr>
            </w:pPr>
            <w:ins w:id="1021" w:author="Author">
              <w:r w:rsidRPr="009A42CF">
                <w:t>314</w:t>
              </w:r>
            </w:ins>
          </w:p>
        </w:tc>
      </w:tr>
      <w:tr w:rsidR="00F84EA5" w:rsidRPr="009A42CF" w14:paraId="0C09897D" w14:textId="77777777" w:rsidTr="0024056A">
        <w:trPr>
          <w:cantSplit/>
          <w:trHeight w:val="190"/>
          <w:ins w:id="1022" w:author="Author"/>
        </w:trPr>
        <w:tc>
          <w:tcPr>
            <w:tcW w:w="200" w:type="dxa"/>
          </w:tcPr>
          <w:p w14:paraId="18184653" w14:textId="77777777" w:rsidR="00F84EA5" w:rsidRPr="009A42CF" w:rsidRDefault="00F84EA5" w:rsidP="007003EF">
            <w:pPr>
              <w:pStyle w:val="tabletext00"/>
              <w:rPr>
                <w:ins w:id="10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4EA9E7" w14:textId="77777777" w:rsidR="00F84EA5" w:rsidRPr="009A42CF" w:rsidRDefault="00F84EA5" w:rsidP="007003EF">
            <w:pPr>
              <w:pStyle w:val="tabletext00"/>
              <w:jc w:val="center"/>
              <w:rPr>
                <w:ins w:id="1024" w:author="Author"/>
              </w:rPr>
            </w:pPr>
            <w:ins w:id="1025" w:author="Author">
              <w:r w:rsidRPr="009A42CF">
                <w:t>19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D8F542" w14:textId="77777777" w:rsidR="00F84EA5" w:rsidRPr="009A42CF" w:rsidRDefault="00F84EA5" w:rsidP="007003EF">
            <w:pPr>
              <w:pStyle w:val="tabletext00"/>
              <w:rPr>
                <w:ins w:id="1026" w:author="Author"/>
              </w:rPr>
            </w:pPr>
            <w:ins w:id="1027" w:author="Author">
              <w:r w:rsidRPr="009A42CF"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45C603" w14:textId="77777777" w:rsidR="00F84EA5" w:rsidRPr="009A42CF" w:rsidRDefault="00F84EA5" w:rsidP="007003EF">
            <w:pPr>
              <w:pStyle w:val="tabletext00"/>
              <w:jc w:val="right"/>
              <w:rPr>
                <w:ins w:id="102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7CA1D2F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029" w:author="Author"/>
              </w:rPr>
            </w:pPr>
            <w:ins w:id="1030" w:author="Author">
              <w:r w:rsidRPr="009A42CF">
                <w:t>1815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CE617A" w14:textId="77777777" w:rsidR="00F84EA5" w:rsidRPr="009A42CF" w:rsidRDefault="00F84EA5" w:rsidP="007003EF">
            <w:pPr>
              <w:pStyle w:val="tabletext00"/>
              <w:jc w:val="right"/>
              <w:rPr>
                <w:ins w:id="103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B7E5126" w14:textId="77777777" w:rsidR="00F84EA5" w:rsidRPr="009A42CF" w:rsidRDefault="00F84EA5" w:rsidP="007003EF">
            <w:pPr>
              <w:pStyle w:val="tabletext00"/>
              <w:rPr>
                <w:ins w:id="1032" w:author="Author"/>
              </w:rPr>
            </w:pPr>
            <w:ins w:id="1033" w:author="Author">
              <w:r w:rsidRPr="009A42CF">
                <w:t>757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FBF1C0" w14:textId="77777777" w:rsidR="00F84EA5" w:rsidRPr="009A42CF" w:rsidRDefault="00F84EA5" w:rsidP="007003EF">
            <w:pPr>
              <w:pStyle w:val="tabletext00"/>
              <w:jc w:val="right"/>
              <w:rPr>
                <w:ins w:id="103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762F82" w14:textId="77777777" w:rsidR="00F84EA5" w:rsidRPr="009A42CF" w:rsidRDefault="00F84EA5" w:rsidP="007003EF">
            <w:pPr>
              <w:pStyle w:val="tabletext00"/>
              <w:rPr>
                <w:ins w:id="1035" w:author="Author"/>
              </w:rPr>
            </w:pPr>
            <w:ins w:id="1036" w:author="Author">
              <w:r w:rsidRPr="009A42CF">
                <w:t>247</w:t>
              </w:r>
            </w:ins>
          </w:p>
        </w:tc>
      </w:tr>
      <w:tr w:rsidR="00F84EA5" w:rsidRPr="009A42CF" w14:paraId="2150D165" w14:textId="77777777" w:rsidTr="0024056A">
        <w:trPr>
          <w:cantSplit/>
          <w:trHeight w:val="190"/>
          <w:ins w:id="1037" w:author="Author"/>
        </w:trPr>
        <w:tc>
          <w:tcPr>
            <w:tcW w:w="200" w:type="dxa"/>
          </w:tcPr>
          <w:p w14:paraId="64EC2C3E" w14:textId="77777777" w:rsidR="00F84EA5" w:rsidRPr="009A42CF" w:rsidRDefault="00F84EA5" w:rsidP="007003EF">
            <w:pPr>
              <w:pStyle w:val="tabletext00"/>
              <w:rPr>
                <w:ins w:id="103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6A2A54" w14:textId="77777777" w:rsidR="00F84EA5" w:rsidRPr="009A42CF" w:rsidRDefault="00F84EA5" w:rsidP="007003EF">
            <w:pPr>
              <w:pStyle w:val="tabletext00"/>
              <w:jc w:val="center"/>
              <w:rPr>
                <w:ins w:id="1039" w:author="Author"/>
              </w:rPr>
            </w:pPr>
            <w:ins w:id="1040" w:author="Author">
              <w:r w:rsidRPr="009A42CF">
                <w:t>20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E6B042" w14:textId="77777777" w:rsidR="00F84EA5" w:rsidRPr="009A42CF" w:rsidRDefault="00F84EA5" w:rsidP="007003EF">
            <w:pPr>
              <w:pStyle w:val="tabletext00"/>
              <w:rPr>
                <w:ins w:id="1041" w:author="Author"/>
              </w:rPr>
            </w:pPr>
            <w:ins w:id="1042" w:author="Author">
              <w:r w:rsidRPr="009A42CF"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04A259" w14:textId="77777777" w:rsidR="00F84EA5" w:rsidRPr="009A42CF" w:rsidRDefault="00F84EA5" w:rsidP="007003EF">
            <w:pPr>
              <w:pStyle w:val="tabletext00"/>
              <w:jc w:val="right"/>
              <w:rPr>
                <w:ins w:id="104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FD53063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044" w:author="Author"/>
              </w:rPr>
            </w:pPr>
            <w:ins w:id="1045" w:author="Author">
              <w:r w:rsidRPr="009A42CF">
                <w:t>1815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AE09C6" w14:textId="77777777" w:rsidR="00F84EA5" w:rsidRPr="009A42CF" w:rsidRDefault="00F84EA5" w:rsidP="007003EF">
            <w:pPr>
              <w:pStyle w:val="tabletext00"/>
              <w:jc w:val="right"/>
              <w:rPr>
                <w:ins w:id="104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FB9D988" w14:textId="77777777" w:rsidR="00F84EA5" w:rsidRPr="009A42CF" w:rsidRDefault="00F84EA5" w:rsidP="007003EF">
            <w:pPr>
              <w:pStyle w:val="tabletext00"/>
              <w:rPr>
                <w:ins w:id="1047" w:author="Author"/>
              </w:rPr>
            </w:pPr>
            <w:ins w:id="1048" w:author="Author">
              <w:r w:rsidRPr="009A42CF">
                <w:t>757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DAFFC3" w14:textId="77777777" w:rsidR="00F84EA5" w:rsidRPr="009A42CF" w:rsidRDefault="00F84EA5" w:rsidP="007003EF">
            <w:pPr>
              <w:pStyle w:val="tabletext00"/>
              <w:jc w:val="right"/>
              <w:rPr>
                <w:ins w:id="104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792AF04" w14:textId="77777777" w:rsidR="00F84EA5" w:rsidRPr="009A42CF" w:rsidRDefault="00F84EA5" w:rsidP="007003EF">
            <w:pPr>
              <w:pStyle w:val="tabletext00"/>
              <w:rPr>
                <w:ins w:id="1050" w:author="Author"/>
              </w:rPr>
            </w:pPr>
            <w:ins w:id="1051" w:author="Author">
              <w:r w:rsidRPr="009A42CF">
                <w:t>247</w:t>
              </w:r>
            </w:ins>
          </w:p>
        </w:tc>
      </w:tr>
      <w:tr w:rsidR="00F84EA5" w:rsidRPr="009A42CF" w14:paraId="2DC49A44" w14:textId="77777777" w:rsidTr="0024056A">
        <w:trPr>
          <w:cantSplit/>
          <w:trHeight w:val="190"/>
          <w:ins w:id="1052" w:author="Author"/>
        </w:trPr>
        <w:tc>
          <w:tcPr>
            <w:tcW w:w="200" w:type="dxa"/>
          </w:tcPr>
          <w:p w14:paraId="347DD839" w14:textId="77777777" w:rsidR="00F84EA5" w:rsidRPr="009A42CF" w:rsidRDefault="00F84EA5" w:rsidP="007003EF">
            <w:pPr>
              <w:pStyle w:val="tabletext00"/>
              <w:rPr>
                <w:ins w:id="10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DCD5F3" w14:textId="77777777" w:rsidR="00F84EA5" w:rsidRPr="009A42CF" w:rsidRDefault="00F84EA5" w:rsidP="007003EF">
            <w:pPr>
              <w:pStyle w:val="tabletext00"/>
              <w:jc w:val="center"/>
              <w:rPr>
                <w:ins w:id="1054" w:author="Author"/>
              </w:rPr>
            </w:pPr>
            <w:ins w:id="1055" w:author="Author">
              <w:r w:rsidRPr="009A42CF">
                <w:t>21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08C3E9" w14:textId="77777777" w:rsidR="00F84EA5" w:rsidRPr="009A42CF" w:rsidRDefault="00F84EA5" w:rsidP="007003EF">
            <w:pPr>
              <w:pStyle w:val="tabletext00"/>
              <w:rPr>
                <w:ins w:id="1056" w:author="Author"/>
              </w:rPr>
            </w:pPr>
            <w:ins w:id="1057" w:author="Author">
              <w:r w:rsidRPr="009A42CF"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50AC6B" w14:textId="77777777" w:rsidR="00F84EA5" w:rsidRPr="009A42CF" w:rsidRDefault="00F84EA5" w:rsidP="007003EF">
            <w:pPr>
              <w:pStyle w:val="tabletext00"/>
              <w:jc w:val="right"/>
              <w:rPr>
                <w:ins w:id="105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DF3587D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059" w:author="Author"/>
              </w:rPr>
            </w:pPr>
            <w:ins w:id="1060" w:author="Author">
              <w:r w:rsidRPr="009A42CF">
                <w:t>1811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96A886" w14:textId="77777777" w:rsidR="00F84EA5" w:rsidRPr="009A42CF" w:rsidRDefault="00F84EA5" w:rsidP="007003EF">
            <w:pPr>
              <w:pStyle w:val="tabletext00"/>
              <w:jc w:val="right"/>
              <w:rPr>
                <w:ins w:id="106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DCBF2D9" w14:textId="77777777" w:rsidR="00F84EA5" w:rsidRPr="009A42CF" w:rsidRDefault="00F84EA5" w:rsidP="007003EF">
            <w:pPr>
              <w:pStyle w:val="tabletext00"/>
              <w:rPr>
                <w:ins w:id="1062" w:author="Author"/>
              </w:rPr>
            </w:pPr>
            <w:ins w:id="1063" w:author="Author">
              <w:r w:rsidRPr="009A42CF"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304453" w14:textId="77777777" w:rsidR="00F84EA5" w:rsidRPr="009A42CF" w:rsidRDefault="00F84EA5" w:rsidP="007003EF">
            <w:pPr>
              <w:pStyle w:val="tabletext00"/>
              <w:jc w:val="right"/>
              <w:rPr>
                <w:ins w:id="106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ABA07A8" w14:textId="77777777" w:rsidR="00F84EA5" w:rsidRPr="009A42CF" w:rsidRDefault="00F84EA5" w:rsidP="007003EF">
            <w:pPr>
              <w:pStyle w:val="tabletext00"/>
              <w:rPr>
                <w:ins w:id="1065" w:author="Author"/>
              </w:rPr>
            </w:pPr>
            <w:ins w:id="1066" w:author="Author">
              <w:r w:rsidRPr="009A42CF">
                <w:t>254</w:t>
              </w:r>
            </w:ins>
          </w:p>
        </w:tc>
      </w:tr>
      <w:tr w:rsidR="00F84EA5" w:rsidRPr="009A42CF" w14:paraId="2CFEFFF9" w14:textId="77777777" w:rsidTr="0024056A">
        <w:trPr>
          <w:cantSplit/>
          <w:trHeight w:val="190"/>
          <w:ins w:id="1067" w:author="Author"/>
        </w:trPr>
        <w:tc>
          <w:tcPr>
            <w:tcW w:w="200" w:type="dxa"/>
          </w:tcPr>
          <w:p w14:paraId="6A5EDB32" w14:textId="77777777" w:rsidR="00F84EA5" w:rsidRPr="009A42CF" w:rsidRDefault="00F84EA5" w:rsidP="007003EF">
            <w:pPr>
              <w:pStyle w:val="tabletext00"/>
              <w:rPr>
                <w:ins w:id="106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0C0BB8" w14:textId="77777777" w:rsidR="00F84EA5" w:rsidRPr="009A42CF" w:rsidRDefault="00F84EA5" w:rsidP="007003EF">
            <w:pPr>
              <w:pStyle w:val="tabletext00"/>
              <w:jc w:val="center"/>
              <w:rPr>
                <w:ins w:id="1069" w:author="Author"/>
              </w:rPr>
            </w:pPr>
            <w:ins w:id="1070" w:author="Author">
              <w:r w:rsidRPr="009A42CF">
                <w:t>22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2A63AA" w14:textId="77777777" w:rsidR="00F84EA5" w:rsidRPr="009A42CF" w:rsidRDefault="00F84EA5" w:rsidP="007003EF">
            <w:pPr>
              <w:pStyle w:val="tabletext00"/>
              <w:rPr>
                <w:ins w:id="1071" w:author="Author"/>
              </w:rPr>
            </w:pPr>
            <w:ins w:id="1072" w:author="Author">
              <w:r w:rsidRPr="009A42CF"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3E5816" w14:textId="77777777" w:rsidR="00F84EA5" w:rsidRPr="009A42CF" w:rsidRDefault="00F84EA5" w:rsidP="007003EF">
            <w:pPr>
              <w:pStyle w:val="tabletext00"/>
              <w:jc w:val="right"/>
              <w:rPr>
                <w:ins w:id="107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8C60A0E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074" w:author="Author"/>
              </w:rPr>
            </w:pPr>
            <w:ins w:id="1075" w:author="Author">
              <w:r w:rsidRPr="009A42CF">
                <w:t>1597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7C6832" w14:textId="77777777" w:rsidR="00F84EA5" w:rsidRPr="009A42CF" w:rsidRDefault="00F84EA5" w:rsidP="007003EF">
            <w:pPr>
              <w:pStyle w:val="tabletext00"/>
              <w:jc w:val="right"/>
              <w:rPr>
                <w:ins w:id="107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FB606FA" w14:textId="77777777" w:rsidR="00F84EA5" w:rsidRPr="009A42CF" w:rsidRDefault="00F84EA5" w:rsidP="007003EF">
            <w:pPr>
              <w:pStyle w:val="tabletext00"/>
              <w:rPr>
                <w:ins w:id="1077" w:author="Author"/>
              </w:rPr>
            </w:pPr>
            <w:ins w:id="1078" w:author="Author">
              <w:r w:rsidRPr="009A42CF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36833A" w14:textId="77777777" w:rsidR="00F84EA5" w:rsidRPr="009A42CF" w:rsidRDefault="00F84EA5" w:rsidP="007003EF">
            <w:pPr>
              <w:pStyle w:val="tabletext00"/>
              <w:jc w:val="right"/>
              <w:rPr>
                <w:ins w:id="107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755432D" w14:textId="77777777" w:rsidR="00F84EA5" w:rsidRPr="009A42CF" w:rsidRDefault="00F84EA5" w:rsidP="007003EF">
            <w:pPr>
              <w:pStyle w:val="tabletext00"/>
              <w:rPr>
                <w:ins w:id="1080" w:author="Author"/>
              </w:rPr>
            </w:pPr>
            <w:ins w:id="1081" w:author="Author">
              <w:r w:rsidRPr="009A42CF">
                <w:t>224</w:t>
              </w:r>
            </w:ins>
          </w:p>
        </w:tc>
      </w:tr>
      <w:tr w:rsidR="00F84EA5" w:rsidRPr="009A42CF" w14:paraId="6FABD6E6" w14:textId="77777777" w:rsidTr="0024056A">
        <w:trPr>
          <w:cantSplit/>
          <w:trHeight w:val="190"/>
          <w:ins w:id="1082" w:author="Author"/>
        </w:trPr>
        <w:tc>
          <w:tcPr>
            <w:tcW w:w="200" w:type="dxa"/>
          </w:tcPr>
          <w:p w14:paraId="4DAEB924" w14:textId="77777777" w:rsidR="00F84EA5" w:rsidRPr="009A42CF" w:rsidRDefault="00F84EA5" w:rsidP="007003EF">
            <w:pPr>
              <w:pStyle w:val="tabletext00"/>
              <w:rPr>
                <w:ins w:id="10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017112" w14:textId="77777777" w:rsidR="00F84EA5" w:rsidRPr="009A42CF" w:rsidRDefault="00F84EA5" w:rsidP="007003EF">
            <w:pPr>
              <w:pStyle w:val="tabletext00"/>
              <w:jc w:val="center"/>
              <w:rPr>
                <w:ins w:id="1084" w:author="Author"/>
              </w:rPr>
            </w:pPr>
            <w:ins w:id="1085" w:author="Author">
              <w:r w:rsidRPr="009A42CF">
                <w:t>23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5B94F6" w14:textId="77777777" w:rsidR="00F84EA5" w:rsidRPr="009A42CF" w:rsidRDefault="00F84EA5" w:rsidP="007003EF">
            <w:pPr>
              <w:pStyle w:val="tabletext00"/>
              <w:rPr>
                <w:ins w:id="1086" w:author="Author"/>
              </w:rPr>
            </w:pPr>
            <w:ins w:id="1087" w:author="Author">
              <w:r w:rsidRPr="009A42CF"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6E578B" w14:textId="77777777" w:rsidR="00F84EA5" w:rsidRPr="009A42CF" w:rsidRDefault="00F84EA5" w:rsidP="007003EF">
            <w:pPr>
              <w:pStyle w:val="tabletext00"/>
              <w:jc w:val="right"/>
              <w:rPr>
                <w:ins w:id="108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9212F7C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089" w:author="Author"/>
              </w:rPr>
            </w:pPr>
            <w:ins w:id="1090" w:author="Author">
              <w:r w:rsidRPr="009A42CF">
                <w:t>1597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278687" w14:textId="77777777" w:rsidR="00F84EA5" w:rsidRPr="009A42CF" w:rsidRDefault="00F84EA5" w:rsidP="007003EF">
            <w:pPr>
              <w:pStyle w:val="tabletext00"/>
              <w:jc w:val="right"/>
              <w:rPr>
                <w:ins w:id="109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C60EB1F" w14:textId="77777777" w:rsidR="00F84EA5" w:rsidRPr="009A42CF" w:rsidRDefault="00F84EA5" w:rsidP="007003EF">
            <w:pPr>
              <w:pStyle w:val="tabletext00"/>
              <w:rPr>
                <w:ins w:id="1092" w:author="Author"/>
              </w:rPr>
            </w:pPr>
            <w:ins w:id="1093" w:author="Author">
              <w:r w:rsidRPr="009A42CF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28C454" w14:textId="77777777" w:rsidR="00F84EA5" w:rsidRPr="009A42CF" w:rsidRDefault="00F84EA5" w:rsidP="007003EF">
            <w:pPr>
              <w:pStyle w:val="tabletext00"/>
              <w:jc w:val="right"/>
              <w:rPr>
                <w:ins w:id="109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000899B" w14:textId="77777777" w:rsidR="00F84EA5" w:rsidRPr="009A42CF" w:rsidRDefault="00F84EA5" w:rsidP="007003EF">
            <w:pPr>
              <w:pStyle w:val="tabletext00"/>
              <w:rPr>
                <w:ins w:id="1095" w:author="Author"/>
              </w:rPr>
            </w:pPr>
            <w:ins w:id="1096" w:author="Author">
              <w:r w:rsidRPr="009A42CF">
                <w:t>224</w:t>
              </w:r>
            </w:ins>
          </w:p>
        </w:tc>
      </w:tr>
      <w:tr w:rsidR="00F84EA5" w:rsidRPr="009A42CF" w14:paraId="49C9FF3D" w14:textId="77777777" w:rsidTr="0024056A">
        <w:trPr>
          <w:cantSplit/>
          <w:trHeight w:val="190"/>
          <w:ins w:id="1097" w:author="Author"/>
        </w:trPr>
        <w:tc>
          <w:tcPr>
            <w:tcW w:w="200" w:type="dxa"/>
          </w:tcPr>
          <w:p w14:paraId="2E601C5C" w14:textId="77777777" w:rsidR="00F84EA5" w:rsidRPr="009A42CF" w:rsidRDefault="00F84EA5" w:rsidP="007003EF">
            <w:pPr>
              <w:pStyle w:val="tabletext00"/>
              <w:rPr>
                <w:ins w:id="109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2CB0FE" w14:textId="77777777" w:rsidR="00F84EA5" w:rsidRPr="009A42CF" w:rsidRDefault="00F84EA5" w:rsidP="007003EF">
            <w:pPr>
              <w:pStyle w:val="tabletext00"/>
              <w:jc w:val="center"/>
              <w:rPr>
                <w:ins w:id="1099" w:author="Author"/>
              </w:rPr>
            </w:pPr>
            <w:ins w:id="1100" w:author="Author">
              <w:r w:rsidRPr="009A42CF">
                <w:t>24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8EC343" w14:textId="77777777" w:rsidR="00F84EA5" w:rsidRPr="009A42CF" w:rsidRDefault="00F84EA5" w:rsidP="007003EF">
            <w:pPr>
              <w:pStyle w:val="tabletext00"/>
              <w:rPr>
                <w:ins w:id="1101" w:author="Author"/>
              </w:rPr>
            </w:pPr>
            <w:ins w:id="1102" w:author="Author">
              <w:r w:rsidRPr="009A42CF"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E5A3A6" w14:textId="77777777" w:rsidR="00F84EA5" w:rsidRPr="009A42CF" w:rsidRDefault="00F84EA5" w:rsidP="007003EF">
            <w:pPr>
              <w:pStyle w:val="tabletext00"/>
              <w:jc w:val="right"/>
              <w:rPr>
                <w:ins w:id="110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4C40DFE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104" w:author="Author"/>
              </w:rPr>
            </w:pPr>
            <w:ins w:id="1105" w:author="Author">
              <w:r w:rsidRPr="009A42CF">
                <w:t>1815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599852" w14:textId="77777777" w:rsidR="00F84EA5" w:rsidRPr="009A42CF" w:rsidRDefault="00F84EA5" w:rsidP="007003EF">
            <w:pPr>
              <w:pStyle w:val="tabletext00"/>
              <w:jc w:val="right"/>
              <w:rPr>
                <w:ins w:id="110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83573D4" w14:textId="77777777" w:rsidR="00F84EA5" w:rsidRPr="009A42CF" w:rsidRDefault="00F84EA5" w:rsidP="007003EF">
            <w:pPr>
              <w:pStyle w:val="tabletext00"/>
              <w:rPr>
                <w:ins w:id="1107" w:author="Author"/>
              </w:rPr>
            </w:pPr>
            <w:ins w:id="1108" w:author="Author">
              <w:r w:rsidRPr="009A42CF">
                <w:t>757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A97763" w14:textId="77777777" w:rsidR="00F84EA5" w:rsidRPr="009A42CF" w:rsidRDefault="00F84EA5" w:rsidP="007003EF">
            <w:pPr>
              <w:pStyle w:val="tabletext00"/>
              <w:jc w:val="right"/>
              <w:rPr>
                <w:ins w:id="110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155F5F8" w14:textId="77777777" w:rsidR="00F84EA5" w:rsidRPr="009A42CF" w:rsidRDefault="00F84EA5" w:rsidP="007003EF">
            <w:pPr>
              <w:pStyle w:val="tabletext00"/>
              <w:rPr>
                <w:ins w:id="1110" w:author="Author"/>
              </w:rPr>
            </w:pPr>
            <w:ins w:id="1111" w:author="Author">
              <w:r w:rsidRPr="009A42CF">
                <w:t>247</w:t>
              </w:r>
            </w:ins>
          </w:p>
        </w:tc>
      </w:tr>
      <w:tr w:rsidR="00F84EA5" w:rsidRPr="009A42CF" w14:paraId="06D7C167" w14:textId="77777777" w:rsidTr="0024056A">
        <w:trPr>
          <w:cantSplit/>
          <w:trHeight w:val="190"/>
          <w:ins w:id="1112" w:author="Author"/>
        </w:trPr>
        <w:tc>
          <w:tcPr>
            <w:tcW w:w="200" w:type="dxa"/>
          </w:tcPr>
          <w:p w14:paraId="6551A053" w14:textId="77777777" w:rsidR="00F84EA5" w:rsidRPr="009A42CF" w:rsidRDefault="00F84EA5" w:rsidP="007003EF">
            <w:pPr>
              <w:pStyle w:val="tabletext00"/>
              <w:rPr>
                <w:ins w:id="11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806FD7" w14:textId="77777777" w:rsidR="00F84EA5" w:rsidRPr="009A42CF" w:rsidRDefault="00F84EA5" w:rsidP="007003EF">
            <w:pPr>
              <w:pStyle w:val="tabletext00"/>
              <w:jc w:val="center"/>
              <w:rPr>
                <w:ins w:id="1114" w:author="Author"/>
              </w:rPr>
            </w:pPr>
            <w:ins w:id="1115" w:author="Author">
              <w:r w:rsidRPr="009A42CF">
                <w:t>25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4F3CDB" w14:textId="77777777" w:rsidR="00F84EA5" w:rsidRPr="009A42CF" w:rsidRDefault="00F84EA5" w:rsidP="007003EF">
            <w:pPr>
              <w:pStyle w:val="tabletext00"/>
              <w:rPr>
                <w:ins w:id="1116" w:author="Author"/>
              </w:rPr>
            </w:pPr>
            <w:ins w:id="1117" w:author="Author">
              <w:r w:rsidRPr="009A42CF"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DE8EC7" w14:textId="77777777" w:rsidR="00F84EA5" w:rsidRPr="009A42CF" w:rsidRDefault="00F84EA5" w:rsidP="007003EF">
            <w:pPr>
              <w:pStyle w:val="tabletext00"/>
              <w:jc w:val="right"/>
              <w:rPr>
                <w:ins w:id="111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4182D61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119" w:author="Author"/>
              </w:rPr>
            </w:pPr>
            <w:ins w:id="1120" w:author="Author">
              <w:r w:rsidRPr="009A42CF">
                <w:t>1926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91A7D8" w14:textId="77777777" w:rsidR="00F84EA5" w:rsidRPr="009A42CF" w:rsidRDefault="00F84EA5" w:rsidP="007003EF">
            <w:pPr>
              <w:pStyle w:val="tabletext00"/>
              <w:jc w:val="right"/>
              <w:rPr>
                <w:ins w:id="112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4E0FFDB" w14:textId="77777777" w:rsidR="00F84EA5" w:rsidRPr="009A42CF" w:rsidRDefault="00F84EA5" w:rsidP="007003EF">
            <w:pPr>
              <w:pStyle w:val="tabletext00"/>
              <w:rPr>
                <w:ins w:id="1122" w:author="Author"/>
              </w:rPr>
            </w:pPr>
            <w:ins w:id="1123" w:author="Author">
              <w:r w:rsidRPr="009A42CF">
                <w:t>742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C44E19" w14:textId="77777777" w:rsidR="00F84EA5" w:rsidRPr="009A42CF" w:rsidRDefault="00F84EA5" w:rsidP="007003EF">
            <w:pPr>
              <w:pStyle w:val="tabletext00"/>
              <w:jc w:val="right"/>
              <w:rPr>
                <w:ins w:id="112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3F4F13F" w14:textId="77777777" w:rsidR="00F84EA5" w:rsidRPr="009A42CF" w:rsidRDefault="00F84EA5" w:rsidP="007003EF">
            <w:pPr>
              <w:pStyle w:val="tabletext00"/>
              <w:rPr>
                <w:ins w:id="1125" w:author="Author"/>
              </w:rPr>
            </w:pPr>
            <w:ins w:id="1126" w:author="Author">
              <w:r w:rsidRPr="009A42CF">
                <w:t>240</w:t>
              </w:r>
            </w:ins>
          </w:p>
        </w:tc>
      </w:tr>
      <w:tr w:rsidR="00F84EA5" w:rsidRPr="009A42CF" w14:paraId="779AB84B" w14:textId="77777777" w:rsidTr="0024056A">
        <w:trPr>
          <w:cantSplit/>
          <w:trHeight w:val="190"/>
          <w:ins w:id="1127" w:author="Author"/>
        </w:trPr>
        <w:tc>
          <w:tcPr>
            <w:tcW w:w="200" w:type="dxa"/>
          </w:tcPr>
          <w:p w14:paraId="1E2332C9" w14:textId="77777777" w:rsidR="00F84EA5" w:rsidRPr="009A42CF" w:rsidRDefault="00F84EA5" w:rsidP="007003EF">
            <w:pPr>
              <w:pStyle w:val="tabletext00"/>
              <w:rPr>
                <w:ins w:id="11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5FFC7F" w14:textId="77777777" w:rsidR="00F84EA5" w:rsidRPr="009A42CF" w:rsidRDefault="00F84EA5" w:rsidP="007003EF">
            <w:pPr>
              <w:pStyle w:val="tabletext00"/>
              <w:jc w:val="center"/>
              <w:rPr>
                <w:ins w:id="1129" w:author="Author"/>
              </w:rPr>
            </w:pPr>
            <w:ins w:id="1130" w:author="Author">
              <w:r w:rsidRPr="009A42CF">
                <w:t>26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6665CF" w14:textId="77777777" w:rsidR="00F84EA5" w:rsidRPr="009A42CF" w:rsidRDefault="00F84EA5" w:rsidP="007003EF">
            <w:pPr>
              <w:pStyle w:val="tabletext00"/>
              <w:rPr>
                <w:ins w:id="1131" w:author="Author"/>
              </w:rPr>
            </w:pPr>
            <w:ins w:id="1132" w:author="Author">
              <w:r w:rsidRPr="009A42CF"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5C8F97" w14:textId="77777777" w:rsidR="00F84EA5" w:rsidRPr="009A42CF" w:rsidRDefault="00F84EA5" w:rsidP="007003EF">
            <w:pPr>
              <w:pStyle w:val="tabletext00"/>
              <w:jc w:val="right"/>
              <w:rPr>
                <w:ins w:id="113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8FD6215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134" w:author="Author"/>
              </w:rPr>
            </w:pPr>
            <w:ins w:id="1135" w:author="Author">
              <w:r w:rsidRPr="009A42CF">
                <w:t>1802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A88B62" w14:textId="77777777" w:rsidR="00F84EA5" w:rsidRPr="009A42CF" w:rsidRDefault="00F84EA5" w:rsidP="007003EF">
            <w:pPr>
              <w:pStyle w:val="tabletext00"/>
              <w:jc w:val="right"/>
              <w:rPr>
                <w:ins w:id="113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BF7FA94" w14:textId="77777777" w:rsidR="00F84EA5" w:rsidRPr="009A42CF" w:rsidRDefault="00F84EA5" w:rsidP="007003EF">
            <w:pPr>
              <w:pStyle w:val="tabletext00"/>
              <w:rPr>
                <w:ins w:id="1137" w:author="Author"/>
              </w:rPr>
            </w:pPr>
            <w:ins w:id="1138" w:author="Author">
              <w:r w:rsidRPr="009A42CF"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54E0A7" w14:textId="77777777" w:rsidR="00F84EA5" w:rsidRPr="009A42CF" w:rsidRDefault="00F84EA5" w:rsidP="007003EF">
            <w:pPr>
              <w:pStyle w:val="tabletext00"/>
              <w:jc w:val="right"/>
              <w:rPr>
                <w:ins w:id="113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A3B14D2" w14:textId="77777777" w:rsidR="00F84EA5" w:rsidRPr="009A42CF" w:rsidRDefault="00F84EA5" w:rsidP="007003EF">
            <w:pPr>
              <w:pStyle w:val="tabletext00"/>
              <w:rPr>
                <w:ins w:id="1140" w:author="Author"/>
              </w:rPr>
            </w:pPr>
            <w:ins w:id="1141" w:author="Author">
              <w:r w:rsidRPr="009A42CF">
                <w:t>198</w:t>
              </w:r>
            </w:ins>
          </w:p>
        </w:tc>
      </w:tr>
      <w:tr w:rsidR="00F84EA5" w:rsidRPr="009A42CF" w14:paraId="51DA2820" w14:textId="77777777" w:rsidTr="0024056A">
        <w:trPr>
          <w:cantSplit/>
          <w:trHeight w:val="190"/>
          <w:ins w:id="1142" w:author="Author"/>
        </w:trPr>
        <w:tc>
          <w:tcPr>
            <w:tcW w:w="200" w:type="dxa"/>
          </w:tcPr>
          <w:p w14:paraId="059D1DB2" w14:textId="77777777" w:rsidR="00F84EA5" w:rsidRPr="009A42CF" w:rsidRDefault="00F84EA5" w:rsidP="007003EF">
            <w:pPr>
              <w:pStyle w:val="tabletext00"/>
              <w:rPr>
                <w:ins w:id="11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88E04C" w14:textId="77777777" w:rsidR="00F84EA5" w:rsidRPr="009A42CF" w:rsidRDefault="00F84EA5" w:rsidP="007003EF">
            <w:pPr>
              <w:pStyle w:val="tabletext00"/>
              <w:jc w:val="center"/>
              <w:rPr>
                <w:ins w:id="1144" w:author="Author"/>
              </w:rPr>
            </w:pPr>
            <w:ins w:id="1145" w:author="Author">
              <w:r w:rsidRPr="009A42CF">
                <w:t>27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11AB02" w14:textId="77777777" w:rsidR="00F84EA5" w:rsidRPr="009A42CF" w:rsidRDefault="00F84EA5" w:rsidP="007003EF">
            <w:pPr>
              <w:pStyle w:val="tabletext00"/>
              <w:rPr>
                <w:ins w:id="1146" w:author="Author"/>
              </w:rPr>
            </w:pPr>
            <w:ins w:id="1147" w:author="Author">
              <w:r w:rsidRPr="009A42CF"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DA5F0B" w14:textId="77777777" w:rsidR="00F84EA5" w:rsidRPr="009A42CF" w:rsidRDefault="00F84EA5" w:rsidP="007003EF">
            <w:pPr>
              <w:pStyle w:val="tabletext00"/>
              <w:jc w:val="right"/>
              <w:rPr>
                <w:ins w:id="114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57CF160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149" w:author="Author"/>
              </w:rPr>
            </w:pPr>
            <w:ins w:id="1150" w:author="Author">
              <w:r w:rsidRPr="009A42CF">
                <w:t>1934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44DB8C" w14:textId="77777777" w:rsidR="00F84EA5" w:rsidRPr="009A42CF" w:rsidRDefault="00F84EA5" w:rsidP="007003EF">
            <w:pPr>
              <w:pStyle w:val="tabletext00"/>
              <w:jc w:val="right"/>
              <w:rPr>
                <w:ins w:id="115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DA76472" w14:textId="77777777" w:rsidR="00F84EA5" w:rsidRPr="009A42CF" w:rsidRDefault="00F84EA5" w:rsidP="007003EF">
            <w:pPr>
              <w:pStyle w:val="tabletext00"/>
              <w:rPr>
                <w:ins w:id="1152" w:author="Author"/>
              </w:rPr>
            </w:pPr>
            <w:ins w:id="1153" w:author="Author">
              <w:r w:rsidRPr="009A42CF">
                <w:t>752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C55A68" w14:textId="77777777" w:rsidR="00F84EA5" w:rsidRPr="009A42CF" w:rsidRDefault="00F84EA5" w:rsidP="007003EF">
            <w:pPr>
              <w:pStyle w:val="tabletext00"/>
              <w:jc w:val="right"/>
              <w:rPr>
                <w:ins w:id="115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32A1E54" w14:textId="77777777" w:rsidR="00F84EA5" w:rsidRPr="009A42CF" w:rsidRDefault="00F84EA5" w:rsidP="007003EF">
            <w:pPr>
              <w:pStyle w:val="tabletext00"/>
              <w:rPr>
                <w:ins w:id="1155" w:author="Author"/>
              </w:rPr>
            </w:pPr>
            <w:ins w:id="1156" w:author="Author">
              <w:r w:rsidRPr="009A42CF">
                <w:t>236</w:t>
              </w:r>
            </w:ins>
          </w:p>
        </w:tc>
      </w:tr>
      <w:tr w:rsidR="00F84EA5" w:rsidRPr="009A42CF" w14:paraId="7D9049D3" w14:textId="77777777" w:rsidTr="0024056A">
        <w:trPr>
          <w:cantSplit/>
          <w:trHeight w:val="190"/>
          <w:ins w:id="1157" w:author="Author"/>
        </w:trPr>
        <w:tc>
          <w:tcPr>
            <w:tcW w:w="200" w:type="dxa"/>
          </w:tcPr>
          <w:p w14:paraId="39422286" w14:textId="77777777" w:rsidR="00F84EA5" w:rsidRPr="009A42CF" w:rsidRDefault="00F84EA5" w:rsidP="007003EF">
            <w:pPr>
              <w:pStyle w:val="tabletext00"/>
              <w:rPr>
                <w:ins w:id="11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3352C9" w14:textId="77777777" w:rsidR="00F84EA5" w:rsidRPr="009A42CF" w:rsidRDefault="00F84EA5" w:rsidP="007003EF">
            <w:pPr>
              <w:pStyle w:val="tabletext00"/>
              <w:jc w:val="center"/>
              <w:rPr>
                <w:ins w:id="1159" w:author="Author"/>
              </w:rPr>
            </w:pPr>
            <w:ins w:id="1160" w:author="Author">
              <w:r w:rsidRPr="009A42CF">
                <w:t>28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FBB646" w14:textId="77777777" w:rsidR="00F84EA5" w:rsidRPr="009A42CF" w:rsidRDefault="00F84EA5" w:rsidP="007003EF">
            <w:pPr>
              <w:pStyle w:val="tabletext00"/>
              <w:rPr>
                <w:ins w:id="1161" w:author="Author"/>
              </w:rPr>
            </w:pPr>
            <w:ins w:id="1162" w:author="Author">
              <w:r w:rsidRPr="009A42CF"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8C5952" w14:textId="77777777" w:rsidR="00F84EA5" w:rsidRPr="009A42CF" w:rsidRDefault="00F84EA5" w:rsidP="007003EF">
            <w:pPr>
              <w:pStyle w:val="tabletext00"/>
              <w:jc w:val="right"/>
              <w:rPr>
                <w:ins w:id="116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A4B79FA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164" w:author="Author"/>
              </w:rPr>
            </w:pPr>
            <w:ins w:id="1165" w:author="Author">
              <w:r w:rsidRPr="009A42CF">
                <w:t>1597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93534C" w14:textId="77777777" w:rsidR="00F84EA5" w:rsidRPr="009A42CF" w:rsidRDefault="00F84EA5" w:rsidP="007003EF">
            <w:pPr>
              <w:pStyle w:val="tabletext00"/>
              <w:jc w:val="right"/>
              <w:rPr>
                <w:ins w:id="116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AEF5E87" w14:textId="77777777" w:rsidR="00F84EA5" w:rsidRPr="009A42CF" w:rsidRDefault="00F84EA5" w:rsidP="007003EF">
            <w:pPr>
              <w:pStyle w:val="tabletext00"/>
              <w:rPr>
                <w:ins w:id="1167" w:author="Author"/>
              </w:rPr>
            </w:pPr>
            <w:ins w:id="1168" w:author="Author">
              <w:r w:rsidRPr="009A42CF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0A4BAA" w14:textId="77777777" w:rsidR="00F84EA5" w:rsidRPr="009A42CF" w:rsidRDefault="00F84EA5" w:rsidP="007003EF">
            <w:pPr>
              <w:pStyle w:val="tabletext00"/>
              <w:jc w:val="right"/>
              <w:rPr>
                <w:ins w:id="116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205A4CF" w14:textId="77777777" w:rsidR="00F84EA5" w:rsidRPr="009A42CF" w:rsidRDefault="00F84EA5" w:rsidP="007003EF">
            <w:pPr>
              <w:pStyle w:val="tabletext00"/>
              <w:rPr>
                <w:ins w:id="1170" w:author="Author"/>
              </w:rPr>
            </w:pPr>
            <w:ins w:id="1171" w:author="Author">
              <w:r w:rsidRPr="009A42CF">
                <w:t>224</w:t>
              </w:r>
            </w:ins>
          </w:p>
        </w:tc>
      </w:tr>
      <w:tr w:rsidR="00F84EA5" w:rsidRPr="009A42CF" w14:paraId="35B3BE90" w14:textId="77777777" w:rsidTr="0024056A">
        <w:trPr>
          <w:cantSplit/>
          <w:trHeight w:val="190"/>
          <w:ins w:id="1172" w:author="Author"/>
        </w:trPr>
        <w:tc>
          <w:tcPr>
            <w:tcW w:w="200" w:type="dxa"/>
          </w:tcPr>
          <w:p w14:paraId="236D1F70" w14:textId="77777777" w:rsidR="00F84EA5" w:rsidRPr="009A42CF" w:rsidRDefault="00F84EA5" w:rsidP="007003EF">
            <w:pPr>
              <w:pStyle w:val="tabletext00"/>
              <w:rPr>
                <w:ins w:id="11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5BC1DD" w14:textId="77777777" w:rsidR="00F84EA5" w:rsidRPr="009A42CF" w:rsidRDefault="00F84EA5" w:rsidP="007003EF">
            <w:pPr>
              <w:pStyle w:val="tabletext00"/>
              <w:jc w:val="center"/>
              <w:rPr>
                <w:ins w:id="1174" w:author="Author"/>
              </w:rPr>
            </w:pPr>
            <w:ins w:id="1175" w:author="Author">
              <w:r w:rsidRPr="009A42CF">
                <w:t>29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28FB46" w14:textId="77777777" w:rsidR="00F84EA5" w:rsidRPr="009A42CF" w:rsidRDefault="00F84EA5" w:rsidP="007003EF">
            <w:pPr>
              <w:pStyle w:val="tabletext00"/>
              <w:rPr>
                <w:ins w:id="1176" w:author="Author"/>
              </w:rPr>
            </w:pPr>
            <w:ins w:id="1177" w:author="Author">
              <w:r w:rsidRPr="009A42CF"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3C8AEA" w14:textId="77777777" w:rsidR="00F84EA5" w:rsidRPr="009A42CF" w:rsidRDefault="00F84EA5" w:rsidP="007003EF">
            <w:pPr>
              <w:pStyle w:val="tabletext00"/>
              <w:jc w:val="right"/>
              <w:rPr>
                <w:ins w:id="117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FAA0EB8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179" w:author="Author"/>
              </w:rPr>
            </w:pPr>
            <w:ins w:id="1180" w:author="Author">
              <w:r w:rsidRPr="009A42CF">
                <w:t>2120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038F46" w14:textId="77777777" w:rsidR="00F84EA5" w:rsidRPr="009A42CF" w:rsidRDefault="00F84EA5" w:rsidP="007003EF">
            <w:pPr>
              <w:pStyle w:val="tabletext00"/>
              <w:jc w:val="right"/>
              <w:rPr>
                <w:ins w:id="118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59C2F86" w14:textId="77777777" w:rsidR="00F84EA5" w:rsidRPr="009A42CF" w:rsidRDefault="00F84EA5" w:rsidP="007003EF">
            <w:pPr>
              <w:pStyle w:val="tabletext00"/>
              <w:rPr>
                <w:ins w:id="1182" w:author="Author"/>
              </w:rPr>
            </w:pPr>
            <w:ins w:id="1183" w:author="Author">
              <w:r w:rsidRPr="009A42CF">
                <w:t>954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D7D8E9" w14:textId="77777777" w:rsidR="00F84EA5" w:rsidRPr="009A42CF" w:rsidRDefault="00F84EA5" w:rsidP="007003EF">
            <w:pPr>
              <w:pStyle w:val="tabletext00"/>
              <w:jc w:val="right"/>
              <w:rPr>
                <w:ins w:id="118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AA92316" w14:textId="77777777" w:rsidR="00F84EA5" w:rsidRPr="009A42CF" w:rsidRDefault="00F84EA5" w:rsidP="007003EF">
            <w:pPr>
              <w:pStyle w:val="tabletext00"/>
              <w:rPr>
                <w:ins w:id="1185" w:author="Author"/>
              </w:rPr>
            </w:pPr>
            <w:ins w:id="1186" w:author="Author">
              <w:r w:rsidRPr="009A42CF">
                <w:t>260</w:t>
              </w:r>
            </w:ins>
          </w:p>
        </w:tc>
      </w:tr>
      <w:tr w:rsidR="00F84EA5" w:rsidRPr="009A42CF" w14:paraId="227696B9" w14:textId="77777777" w:rsidTr="0024056A">
        <w:trPr>
          <w:cantSplit/>
          <w:trHeight w:val="190"/>
          <w:ins w:id="1187" w:author="Author"/>
        </w:trPr>
        <w:tc>
          <w:tcPr>
            <w:tcW w:w="200" w:type="dxa"/>
          </w:tcPr>
          <w:p w14:paraId="4BA25D4C" w14:textId="77777777" w:rsidR="00F84EA5" w:rsidRPr="009A42CF" w:rsidRDefault="00F84EA5" w:rsidP="007003EF">
            <w:pPr>
              <w:pStyle w:val="tabletext00"/>
              <w:rPr>
                <w:ins w:id="11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E21549" w14:textId="77777777" w:rsidR="00F84EA5" w:rsidRPr="009A42CF" w:rsidRDefault="00F84EA5" w:rsidP="007003EF">
            <w:pPr>
              <w:pStyle w:val="tabletext00"/>
              <w:jc w:val="center"/>
              <w:rPr>
                <w:ins w:id="1189" w:author="Author"/>
              </w:rPr>
            </w:pPr>
            <w:ins w:id="1190" w:author="Author">
              <w:r w:rsidRPr="009A42CF">
                <w:t>30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5761D8" w14:textId="77777777" w:rsidR="00F84EA5" w:rsidRPr="009A42CF" w:rsidRDefault="00F84EA5" w:rsidP="007003EF">
            <w:pPr>
              <w:pStyle w:val="tabletext00"/>
              <w:rPr>
                <w:ins w:id="1191" w:author="Author"/>
              </w:rPr>
            </w:pPr>
            <w:ins w:id="1192" w:author="Author">
              <w:r w:rsidRPr="009A42CF"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516A84" w14:textId="77777777" w:rsidR="00F84EA5" w:rsidRPr="009A42CF" w:rsidRDefault="00F84EA5" w:rsidP="007003EF">
            <w:pPr>
              <w:pStyle w:val="tabletext00"/>
              <w:jc w:val="right"/>
              <w:rPr>
                <w:ins w:id="119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7703BFF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194" w:author="Author"/>
              </w:rPr>
            </w:pPr>
            <w:ins w:id="1195" w:author="Author">
              <w:r w:rsidRPr="009A42CF">
                <w:t>1802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BA6AA5" w14:textId="77777777" w:rsidR="00F84EA5" w:rsidRPr="009A42CF" w:rsidRDefault="00F84EA5" w:rsidP="007003EF">
            <w:pPr>
              <w:pStyle w:val="tabletext00"/>
              <w:jc w:val="right"/>
              <w:rPr>
                <w:ins w:id="119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59A20F2" w14:textId="77777777" w:rsidR="00F84EA5" w:rsidRPr="009A42CF" w:rsidRDefault="00F84EA5" w:rsidP="007003EF">
            <w:pPr>
              <w:pStyle w:val="tabletext00"/>
              <w:rPr>
                <w:ins w:id="1197" w:author="Author"/>
              </w:rPr>
            </w:pPr>
            <w:ins w:id="1198" w:author="Author">
              <w:r w:rsidRPr="009A42CF"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EEB810" w14:textId="77777777" w:rsidR="00F84EA5" w:rsidRPr="009A42CF" w:rsidRDefault="00F84EA5" w:rsidP="007003EF">
            <w:pPr>
              <w:pStyle w:val="tabletext00"/>
              <w:jc w:val="right"/>
              <w:rPr>
                <w:ins w:id="119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517F09E" w14:textId="77777777" w:rsidR="00F84EA5" w:rsidRPr="009A42CF" w:rsidRDefault="00F84EA5" w:rsidP="007003EF">
            <w:pPr>
              <w:pStyle w:val="tabletext00"/>
              <w:rPr>
                <w:ins w:id="1200" w:author="Author"/>
              </w:rPr>
            </w:pPr>
            <w:ins w:id="1201" w:author="Author">
              <w:r w:rsidRPr="009A42CF">
                <w:t>198</w:t>
              </w:r>
            </w:ins>
          </w:p>
        </w:tc>
      </w:tr>
      <w:tr w:rsidR="00F84EA5" w:rsidRPr="009A42CF" w14:paraId="19C2BC8B" w14:textId="77777777" w:rsidTr="0024056A">
        <w:trPr>
          <w:cantSplit/>
          <w:trHeight w:val="190"/>
          <w:ins w:id="1202" w:author="Author"/>
        </w:trPr>
        <w:tc>
          <w:tcPr>
            <w:tcW w:w="200" w:type="dxa"/>
          </w:tcPr>
          <w:p w14:paraId="3A80E8F6" w14:textId="77777777" w:rsidR="00F84EA5" w:rsidRPr="009A42CF" w:rsidRDefault="00F84EA5" w:rsidP="007003EF">
            <w:pPr>
              <w:pStyle w:val="tabletext00"/>
              <w:rPr>
                <w:ins w:id="12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75F038" w14:textId="77777777" w:rsidR="00F84EA5" w:rsidRPr="009A42CF" w:rsidRDefault="00F84EA5" w:rsidP="007003EF">
            <w:pPr>
              <w:pStyle w:val="tabletext00"/>
              <w:jc w:val="center"/>
              <w:rPr>
                <w:ins w:id="1204" w:author="Author"/>
              </w:rPr>
            </w:pPr>
            <w:ins w:id="1205" w:author="Author">
              <w:r w:rsidRPr="009A42CF">
                <w:t>31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8D7FCB" w14:textId="77777777" w:rsidR="00F84EA5" w:rsidRPr="009A42CF" w:rsidRDefault="00F84EA5" w:rsidP="007003EF">
            <w:pPr>
              <w:pStyle w:val="tabletext00"/>
              <w:rPr>
                <w:ins w:id="1206" w:author="Author"/>
              </w:rPr>
            </w:pPr>
            <w:ins w:id="1207" w:author="Author">
              <w:r w:rsidRPr="009A42CF"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6C5482" w14:textId="77777777" w:rsidR="00F84EA5" w:rsidRPr="009A42CF" w:rsidRDefault="00F84EA5" w:rsidP="007003EF">
            <w:pPr>
              <w:pStyle w:val="tabletext00"/>
              <w:jc w:val="right"/>
              <w:rPr>
                <w:ins w:id="120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EF2B6D3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209" w:author="Author"/>
              </w:rPr>
            </w:pPr>
            <w:ins w:id="1210" w:author="Author">
              <w:r w:rsidRPr="009A42CF">
                <w:t>1802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5C8DF4" w14:textId="77777777" w:rsidR="00F84EA5" w:rsidRPr="009A42CF" w:rsidRDefault="00F84EA5" w:rsidP="007003EF">
            <w:pPr>
              <w:pStyle w:val="tabletext00"/>
              <w:jc w:val="right"/>
              <w:rPr>
                <w:ins w:id="121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9BE802F" w14:textId="77777777" w:rsidR="00F84EA5" w:rsidRPr="009A42CF" w:rsidRDefault="00F84EA5" w:rsidP="007003EF">
            <w:pPr>
              <w:pStyle w:val="tabletext00"/>
              <w:rPr>
                <w:ins w:id="1212" w:author="Author"/>
              </w:rPr>
            </w:pPr>
            <w:ins w:id="1213" w:author="Author">
              <w:r w:rsidRPr="009A42CF"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489446" w14:textId="77777777" w:rsidR="00F84EA5" w:rsidRPr="009A42CF" w:rsidRDefault="00F84EA5" w:rsidP="007003EF">
            <w:pPr>
              <w:pStyle w:val="tabletext00"/>
              <w:jc w:val="right"/>
              <w:rPr>
                <w:ins w:id="121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76CF369" w14:textId="77777777" w:rsidR="00F84EA5" w:rsidRPr="009A42CF" w:rsidRDefault="00F84EA5" w:rsidP="007003EF">
            <w:pPr>
              <w:pStyle w:val="tabletext00"/>
              <w:rPr>
                <w:ins w:id="1215" w:author="Author"/>
              </w:rPr>
            </w:pPr>
            <w:ins w:id="1216" w:author="Author">
              <w:r w:rsidRPr="009A42CF">
                <w:t>198</w:t>
              </w:r>
            </w:ins>
          </w:p>
        </w:tc>
      </w:tr>
      <w:tr w:rsidR="00F84EA5" w:rsidRPr="009A42CF" w14:paraId="702C863D" w14:textId="77777777" w:rsidTr="0024056A">
        <w:trPr>
          <w:cantSplit/>
          <w:trHeight w:val="190"/>
          <w:ins w:id="1217" w:author="Author"/>
        </w:trPr>
        <w:tc>
          <w:tcPr>
            <w:tcW w:w="200" w:type="dxa"/>
          </w:tcPr>
          <w:p w14:paraId="5EC7D937" w14:textId="77777777" w:rsidR="00F84EA5" w:rsidRPr="009A42CF" w:rsidRDefault="00F84EA5" w:rsidP="007003EF">
            <w:pPr>
              <w:pStyle w:val="tabletext00"/>
              <w:rPr>
                <w:ins w:id="12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E50014" w14:textId="77777777" w:rsidR="00F84EA5" w:rsidRPr="009A42CF" w:rsidRDefault="00F84EA5" w:rsidP="007003EF">
            <w:pPr>
              <w:pStyle w:val="tabletext00"/>
              <w:jc w:val="center"/>
              <w:rPr>
                <w:ins w:id="1219" w:author="Author"/>
              </w:rPr>
            </w:pPr>
            <w:ins w:id="1220" w:author="Author">
              <w:r w:rsidRPr="009A42CF">
                <w:t>32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40C4B9" w14:textId="77777777" w:rsidR="00F84EA5" w:rsidRPr="009A42CF" w:rsidRDefault="00F84EA5" w:rsidP="007003EF">
            <w:pPr>
              <w:pStyle w:val="tabletext00"/>
              <w:rPr>
                <w:ins w:id="1221" w:author="Author"/>
              </w:rPr>
            </w:pPr>
            <w:ins w:id="1222" w:author="Author">
              <w:r w:rsidRPr="009A42CF"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C7D5A9" w14:textId="77777777" w:rsidR="00F84EA5" w:rsidRPr="009A42CF" w:rsidRDefault="00F84EA5" w:rsidP="007003EF">
            <w:pPr>
              <w:pStyle w:val="tabletext00"/>
              <w:jc w:val="right"/>
              <w:rPr>
                <w:ins w:id="122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B5C6FF7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224" w:author="Author"/>
              </w:rPr>
            </w:pPr>
            <w:ins w:id="1225" w:author="Author">
              <w:r w:rsidRPr="009A42CF">
                <w:t>1905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4019B7" w14:textId="77777777" w:rsidR="00F84EA5" w:rsidRPr="009A42CF" w:rsidRDefault="00F84EA5" w:rsidP="007003EF">
            <w:pPr>
              <w:pStyle w:val="tabletext00"/>
              <w:jc w:val="right"/>
              <w:rPr>
                <w:ins w:id="122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A276A27" w14:textId="77777777" w:rsidR="00F84EA5" w:rsidRPr="009A42CF" w:rsidRDefault="00F84EA5" w:rsidP="007003EF">
            <w:pPr>
              <w:pStyle w:val="tabletext00"/>
              <w:rPr>
                <w:ins w:id="1227" w:author="Author"/>
              </w:rPr>
            </w:pPr>
            <w:ins w:id="1228" w:author="Author">
              <w:r w:rsidRPr="009A42CF">
                <w:t>786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2050EE" w14:textId="77777777" w:rsidR="00F84EA5" w:rsidRPr="009A42CF" w:rsidRDefault="00F84EA5" w:rsidP="007003EF">
            <w:pPr>
              <w:pStyle w:val="tabletext00"/>
              <w:jc w:val="right"/>
              <w:rPr>
                <w:ins w:id="122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3CD907B" w14:textId="77777777" w:rsidR="00F84EA5" w:rsidRPr="009A42CF" w:rsidRDefault="00F84EA5" w:rsidP="007003EF">
            <w:pPr>
              <w:pStyle w:val="tabletext00"/>
              <w:rPr>
                <w:ins w:id="1230" w:author="Author"/>
              </w:rPr>
            </w:pPr>
            <w:ins w:id="1231" w:author="Author">
              <w:r w:rsidRPr="009A42CF">
                <w:t>314</w:t>
              </w:r>
            </w:ins>
          </w:p>
        </w:tc>
      </w:tr>
      <w:tr w:rsidR="00F84EA5" w:rsidRPr="009A42CF" w14:paraId="2C1DAED2" w14:textId="77777777" w:rsidTr="0024056A">
        <w:trPr>
          <w:cantSplit/>
          <w:trHeight w:val="190"/>
          <w:ins w:id="1232" w:author="Author"/>
        </w:trPr>
        <w:tc>
          <w:tcPr>
            <w:tcW w:w="200" w:type="dxa"/>
          </w:tcPr>
          <w:p w14:paraId="7726BDE7" w14:textId="77777777" w:rsidR="00F84EA5" w:rsidRPr="009A42CF" w:rsidRDefault="00F84EA5" w:rsidP="007003EF">
            <w:pPr>
              <w:pStyle w:val="tabletext00"/>
              <w:rPr>
                <w:ins w:id="12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504EEA" w14:textId="77777777" w:rsidR="00F84EA5" w:rsidRPr="009A42CF" w:rsidRDefault="00F84EA5" w:rsidP="007003EF">
            <w:pPr>
              <w:pStyle w:val="tabletext00"/>
              <w:jc w:val="center"/>
              <w:rPr>
                <w:ins w:id="1234" w:author="Author"/>
              </w:rPr>
            </w:pPr>
            <w:ins w:id="1235" w:author="Author">
              <w:r w:rsidRPr="009A42CF">
                <w:t>33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F0348F" w14:textId="77777777" w:rsidR="00F84EA5" w:rsidRPr="009A42CF" w:rsidRDefault="00F84EA5" w:rsidP="007003EF">
            <w:pPr>
              <w:pStyle w:val="tabletext00"/>
              <w:rPr>
                <w:ins w:id="1236" w:author="Author"/>
              </w:rPr>
            </w:pPr>
            <w:ins w:id="1237" w:author="Author">
              <w:r w:rsidRPr="009A42CF"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1D2BB7" w14:textId="77777777" w:rsidR="00F84EA5" w:rsidRPr="009A42CF" w:rsidRDefault="00F84EA5" w:rsidP="007003EF">
            <w:pPr>
              <w:pStyle w:val="tabletext00"/>
              <w:jc w:val="right"/>
              <w:rPr>
                <w:ins w:id="123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B22D630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239" w:author="Author"/>
              </w:rPr>
            </w:pPr>
            <w:ins w:id="1240" w:author="Author">
              <w:r w:rsidRPr="009A42CF">
                <w:t>1811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7FA696" w14:textId="77777777" w:rsidR="00F84EA5" w:rsidRPr="009A42CF" w:rsidRDefault="00F84EA5" w:rsidP="007003EF">
            <w:pPr>
              <w:pStyle w:val="tabletext00"/>
              <w:jc w:val="right"/>
              <w:rPr>
                <w:ins w:id="124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6269658" w14:textId="77777777" w:rsidR="00F84EA5" w:rsidRPr="009A42CF" w:rsidRDefault="00F84EA5" w:rsidP="007003EF">
            <w:pPr>
              <w:pStyle w:val="tabletext00"/>
              <w:rPr>
                <w:ins w:id="1242" w:author="Author"/>
              </w:rPr>
            </w:pPr>
            <w:ins w:id="1243" w:author="Author">
              <w:r w:rsidRPr="009A42CF"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627D3E" w14:textId="77777777" w:rsidR="00F84EA5" w:rsidRPr="009A42CF" w:rsidRDefault="00F84EA5" w:rsidP="007003EF">
            <w:pPr>
              <w:pStyle w:val="tabletext00"/>
              <w:jc w:val="right"/>
              <w:rPr>
                <w:ins w:id="124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A6B941C" w14:textId="77777777" w:rsidR="00F84EA5" w:rsidRPr="009A42CF" w:rsidRDefault="00F84EA5" w:rsidP="007003EF">
            <w:pPr>
              <w:pStyle w:val="tabletext00"/>
              <w:rPr>
                <w:ins w:id="1245" w:author="Author"/>
              </w:rPr>
            </w:pPr>
            <w:ins w:id="1246" w:author="Author">
              <w:r w:rsidRPr="009A42CF">
                <w:t>254</w:t>
              </w:r>
            </w:ins>
          </w:p>
        </w:tc>
      </w:tr>
      <w:tr w:rsidR="00F84EA5" w:rsidRPr="009A42CF" w14:paraId="1C2A96EC" w14:textId="77777777" w:rsidTr="0024056A">
        <w:trPr>
          <w:cantSplit/>
          <w:trHeight w:val="190"/>
          <w:ins w:id="1247" w:author="Author"/>
        </w:trPr>
        <w:tc>
          <w:tcPr>
            <w:tcW w:w="200" w:type="dxa"/>
          </w:tcPr>
          <w:p w14:paraId="09C86E0F" w14:textId="77777777" w:rsidR="00F84EA5" w:rsidRPr="009A42CF" w:rsidRDefault="00F84EA5" w:rsidP="007003EF">
            <w:pPr>
              <w:pStyle w:val="tabletext00"/>
              <w:rPr>
                <w:ins w:id="12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32D8AA" w14:textId="77777777" w:rsidR="00F84EA5" w:rsidRPr="009A42CF" w:rsidRDefault="00F84EA5" w:rsidP="007003EF">
            <w:pPr>
              <w:pStyle w:val="tabletext00"/>
              <w:jc w:val="center"/>
              <w:rPr>
                <w:ins w:id="1249" w:author="Author"/>
              </w:rPr>
            </w:pPr>
            <w:ins w:id="1250" w:author="Author">
              <w:r w:rsidRPr="009A42CF">
                <w:t>34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AED9D5" w14:textId="77777777" w:rsidR="00F84EA5" w:rsidRPr="009A42CF" w:rsidRDefault="00F84EA5" w:rsidP="007003EF">
            <w:pPr>
              <w:pStyle w:val="tabletext00"/>
              <w:rPr>
                <w:ins w:id="1251" w:author="Author"/>
              </w:rPr>
            </w:pPr>
            <w:ins w:id="1252" w:author="Author">
              <w:r w:rsidRPr="009A42CF"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E7A5AE" w14:textId="77777777" w:rsidR="00F84EA5" w:rsidRPr="009A42CF" w:rsidRDefault="00F84EA5" w:rsidP="007003EF">
            <w:pPr>
              <w:pStyle w:val="tabletext00"/>
              <w:jc w:val="right"/>
              <w:rPr>
                <w:ins w:id="125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5CBF43A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254" w:author="Author"/>
              </w:rPr>
            </w:pPr>
            <w:ins w:id="1255" w:author="Author">
              <w:r w:rsidRPr="009A42CF">
                <w:t>1597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654431" w14:textId="77777777" w:rsidR="00F84EA5" w:rsidRPr="009A42CF" w:rsidRDefault="00F84EA5" w:rsidP="007003EF">
            <w:pPr>
              <w:pStyle w:val="tabletext00"/>
              <w:jc w:val="right"/>
              <w:rPr>
                <w:ins w:id="125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3F5CDAA" w14:textId="77777777" w:rsidR="00F84EA5" w:rsidRPr="009A42CF" w:rsidRDefault="00F84EA5" w:rsidP="007003EF">
            <w:pPr>
              <w:pStyle w:val="tabletext00"/>
              <w:rPr>
                <w:ins w:id="1257" w:author="Author"/>
              </w:rPr>
            </w:pPr>
            <w:ins w:id="1258" w:author="Author">
              <w:r w:rsidRPr="009A42CF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DFBFA2" w14:textId="77777777" w:rsidR="00F84EA5" w:rsidRPr="009A42CF" w:rsidRDefault="00F84EA5" w:rsidP="007003EF">
            <w:pPr>
              <w:pStyle w:val="tabletext00"/>
              <w:jc w:val="right"/>
              <w:rPr>
                <w:ins w:id="125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DC791A0" w14:textId="77777777" w:rsidR="00F84EA5" w:rsidRPr="009A42CF" w:rsidRDefault="00F84EA5" w:rsidP="007003EF">
            <w:pPr>
              <w:pStyle w:val="tabletext00"/>
              <w:rPr>
                <w:ins w:id="1260" w:author="Author"/>
              </w:rPr>
            </w:pPr>
            <w:ins w:id="1261" w:author="Author">
              <w:r w:rsidRPr="009A42CF">
                <w:t>224</w:t>
              </w:r>
            </w:ins>
          </w:p>
        </w:tc>
      </w:tr>
      <w:tr w:rsidR="00F84EA5" w:rsidRPr="009A42CF" w14:paraId="43E983F2" w14:textId="77777777" w:rsidTr="0024056A">
        <w:trPr>
          <w:cantSplit/>
          <w:trHeight w:val="190"/>
          <w:ins w:id="1262" w:author="Author"/>
        </w:trPr>
        <w:tc>
          <w:tcPr>
            <w:tcW w:w="200" w:type="dxa"/>
          </w:tcPr>
          <w:p w14:paraId="28EC8F83" w14:textId="77777777" w:rsidR="00F84EA5" w:rsidRPr="009A42CF" w:rsidRDefault="00F84EA5" w:rsidP="007003EF">
            <w:pPr>
              <w:pStyle w:val="tabletext00"/>
              <w:rPr>
                <w:ins w:id="12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4A5BC6" w14:textId="77777777" w:rsidR="00F84EA5" w:rsidRPr="009A42CF" w:rsidRDefault="00F84EA5" w:rsidP="007003EF">
            <w:pPr>
              <w:pStyle w:val="tabletext00"/>
              <w:jc w:val="center"/>
              <w:rPr>
                <w:ins w:id="1264" w:author="Author"/>
              </w:rPr>
            </w:pPr>
            <w:ins w:id="1265" w:author="Author">
              <w:r w:rsidRPr="009A42CF">
                <w:t>35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AF83D6" w14:textId="77777777" w:rsidR="00F84EA5" w:rsidRPr="009A42CF" w:rsidRDefault="00F84EA5" w:rsidP="007003EF">
            <w:pPr>
              <w:pStyle w:val="tabletext00"/>
              <w:rPr>
                <w:ins w:id="1266" w:author="Author"/>
              </w:rPr>
            </w:pPr>
            <w:ins w:id="1267" w:author="Author">
              <w:r w:rsidRPr="009A42CF"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617878" w14:textId="77777777" w:rsidR="00F84EA5" w:rsidRPr="009A42CF" w:rsidRDefault="00F84EA5" w:rsidP="007003EF">
            <w:pPr>
              <w:pStyle w:val="tabletext00"/>
              <w:jc w:val="right"/>
              <w:rPr>
                <w:ins w:id="126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3575142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269" w:author="Author"/>
              </w:rPr>
            </w:pPr>
            <w:ins w:id="1270" w:author="Author">
              <w:r w:rsidRPr="009A42CF">
                <w:t>2120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D53DA0" w14:textId="77777777" w:rsidR="00F84EA5" w:rsidRPr="009A42CF" w:rsidRDefault="00F84EA5" w:rsidP="007003EF">
            <w:pPr>
              <w:pStyle w:val="tabletext00"/>
              <w:jc w:val="right"/>
              <w:rPr>
                <w:ins w:id="127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AA9E523" w14:textId="77777777" w:rsidR="00F84EA5" w:rsidRPr="009A42CF" w:rsidRDefault="00F84EA5" w:rsidP="007003EF">
            <w:pPr>
              <w:pStyle w:val="tabletext00"/>
              <w:rPr>
                <w:ins w:id="1272" w:author="Author"/>
              </w:rPr>
            </w:pPr>
            <w:ins w:id="1273" w:author="Author">
              <w:r w:rsidRPr="009A42CF">
                <w:t>954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C84A88" w14:textId="77777777" w:rsidR="00F84EA5" w:rsidRPr="009A42CF" w:rsidRDefault="00F84EA5" w:rsidP="007003EF">
            <w:pPr>
              <w:pStyle w:val="tabletext00"/>
              <w:jc w:val="right"/>
              <w:rPr>
                <w:ins w:id="127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8DFFC93" w14:textId="77777777" w:rsidR="00F84EA5" w:rsidRPr="009A42CF" w:rsidRDefault="00F84EA5" w:rsidP="007003EF">
            <w:pPr>
              <w:pStyle w:val="tabletext00"/>
              <w:rPr>
                <w:ins w:id="1275" w:author="Author"/>
              </w:rPr>
            </w:pPr>
            <w:ins w:id="1276" w:author="Author">
              <w:r w:rsidRPr="009A42CF">
                <w:t>260</w:t>
              </w:r>
            </w:ins>
          </w:p>
        </w:tc>
      </w:tr>
      <w:tr w:rsidR="00F84EA5" w:rsidRPr="009A42CF" w14:paraId="43211671" w14:textId="77777777" w:rsidTr="0024056A">
        <w:trPr>
          <w:cantSplit/>
          <w:trHeight w:val="190"/>
          <w:ins w:id="1277" w:author="Author"/>
        </w:trPr>
        <w:tc>
          <w:tcPr>
            <w:tcW w:w="200" w:type="dxa"/>
          </w:tcPr>
          <w:p w14:paraId="7077AE28" w14:textId="77777777" w:rsidR="00F84EA5" w:rsidRPr="009A42CF" w:rsidRDefault="00F84EA5" w:rsidP="007003EF">
            <w:pPr>
              <w:pStyle w:val="tabletext00"/>
              <w:rPr>
                <w:ins w:id="127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612D2B" w14:textId="77777777" w:rsidR="00F84EA5" w:rsidRPr="009A42CF" w:rsidRDefault="00F84EA5" w:rsidP="007003EF">
            <w:pPr>
              <w:pStyle w:val="tabletext00"/>
              <w:jc w:val="center"/>
              <w:rPr>
                <w:ins w:id="1279" w:author="Author"/>
              </w:rPr>
            </w:pPr>
            <w:ins w:id="1280" w:author="Author">
              <w:r w:rsidRPr="009A42CF">
                <w:t>36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0E8F2E" w14:textId="77777777" w:rsidR="00F84EA5" w:rsidRPr="009A42CF" w:rsidRDefault="00F84EA5" w:rsidP="007003EF">
            <w:pPr>
              <w:pStyle w:val="tabletext00"/>
              <w:rPr>
                <w:ins w:id="1281" w:author="Author"/>
              </w:rPr>
            </w:pPr>
            <w:ins w:id="1282" w:author="Author">
              <w:r w:rsidRPr="009A42CF"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97B944" w14:textId="77777777" w:rsidR="00F84EA5" w:rsidRPr="009A42CF" w:rsidRDefault="00F84EA5" w:rsidP="007003EF">
            <w:pPr>
              <w:pStyle w:val="tabletext00"/>
              <w:jc w:val="right"/>
              <w:rPr>
                <w:ins w:id="128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AB5293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284" w:author="Author"/>
              </w:rPr>
            </w:pPr>
            <w:ins w:id="1285" w:author="Author">
              <w:r w:rsidRPr="009A42CF">
                <w:t>1905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8BA864" w14:textId="77777777" w:rsidR="00F84EA5" w:rsidRPr="009A42CF" w:rsidRDefault="00F84EA5" w:rsidP="007003EF">
            <w:pPr>
              <w:pStyle w:val="tabletext00"/>
              <w:jc w:val="right"/>
              <w:rPr>
                <w:ins w:id="128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CC8001C" w14:textId="77777777" w:rsidR="00F84EA5" w:rsidRPr="009A42CF" w:rsidRDefault="00F84EA5" w:rsidP="007003EF">
            <w:pPr>
              <w:pStyle w:val="tabletext00"/>
              <w:rPr>
                <w:ins w:id="1287" w:author="Author"/>
              </w:rPr>
            </w:pPr>
            <w:ins w:id="1288" w:author="Author">
              <w:r w:rsidRPr="009A42CF">
                <w:t>786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B90EB4" w14:textId="77777777" w:rsidR="00F84EA5" w:rsidRPr="009A42CF" w:rsidRDefault="00F84EA5" w:rsidP="007003EF">
            <w:pPr>
              <w:pStyle w:val="tabletext00"/>
              <w:jc w:val="right"/>
              <w:rPr>
                <w:ins w:id="128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9761C1A" w14:textId="77777777" w:rsidR="00F84EA5" w:rsidRPr="009A42CF" w:rsidRDefault="00F84EA5" w:rsidP="007003EF">
            <w:pPr>
              <w:pStyle w:val="tabletext00"/>
              <w:rPr>
                <w:ins w:id="1290" w:author="Author"/>
              </w:rPr>
            </w:pPr>
            <w:ins w:id="1291" w:author="Author">
              <w:r w:rsidRPr="009A42CF">
                <w:t>314</w:t>
              </w:r>
            </w:ins>
          </w:p>
        </w:tc>
      </w:tr>
      <w:tr w:rsidR="00F84EA5" w:rsidRPr="009A42CF" w14:paraId="594AE6F2" w14:textId="77777777" w:rsidTr="0024056A">
        <w:trPr>
          <w:cantSplit/>
          <w:trHeight w:val="190"/>
          <w:ins w:id="1292" w:author="Author"/>
        </w:trPr>
        <w:tc>
          <w:tcPr>
            <w:tcW w:w="200" w:type="dxa"/>
          </w:tcPr>
          <w:p w14:paraId="6766D6C6" w14:textId="77777777" w:rsidR="00F84EA5" w:rsidRPr="009A42CF" w:rsidRDefault="00F84EA5" w:rsidP="007003EF">
            <w:pPr>
              <w:pStyle w:val="tabletext00"/>
              <w:rPr>
                <w:ins w:id="12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4A4F15" w14:textId="77777777" w:rsidR="00F84EA5" w:rsidRPr="009A42CF" w:rsidRDefault="00F84EA5" w:rsidP="007003EF">
            <w:pPr>
              <w:pStyle w:val="tabletext00"/>
              <w:jc w:val="center"/>
              <w:rPr>
                <w:ins w:id="1294" w:author="Author"/>
              </w:rPr>
            </w:pPr>
            <w:ins w:id="1295" w:author="Author">
              <w:r w:rsidRPr="009A42CF">
                <w:t>37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C8BAB7" w14:textId="77777777" w:rsidR="00F84EA5" w:rsidRPr="009A42CF" w:rsidRDefault="00F84EA5" w:rsidP="007003EF">
            <w:pPr>
              <w:pStyle w:val="tabletext00"/>
              <w:rPr>
                <w:ins w:id="1296" w:author="Author"/>
              </w:rPr>
            </w:pPr>
            <w:ins w:id="1297" w:author="Author">
              <w:r w:rsidRPr="009A42CF"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AFA91C" w14:textId="77777777" w:rsidR="00F84EA5" w:rsidRPr="009A42CF" w:rsidRDefault="00F84EA5" w:rsidP="007003EF">
            <w:pPr>
              <w:pStyle w:val="tabletext00"/>
              <w:jc w:val="right"/>
              <w:rPr>
                <w:ins w:id="129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0F7A4F0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299" w:author="Author"/>
              </w:rPr>
            </w:pPr>
            <w:ins w:id="1300" w:author="Author">
              <w:r w:rsidRPr="009A42CF">
                <w:t>1934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7F5825" w14:textId="77777777" w:rsidR="00F84EA5" w:rsidRPr="009A42CF" w:rsidRDefault="00F84EA5" w:rsidP="007003EF">
            <w:pPr>
              <w:pStyle w:val="tabletext00"/>
              <w:jc w:val="right"/>
              <w:rPr>
                <w:ins w:id="130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B652576" w14:textId="77777777" w:rsidR="00F84EA5" w:rsidRPr="009A42CF" w:rsidRDefault="00F84EA5" w:rsidP="007003EF">
            <w:pPr>
              <w:pStyle w:val="tabletext00"/>
              <w:rPr>
                <w:ins w:id="1302" w:author="Author"/>
              </w:rPr>
            </w:pPr>
            <w:ins w:id="1303" w:author="Author">
              <w:r w:rsidRPr="009A42CF">
                <w:t>752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5AE52D" w14:textId="77777777" w:rsidR="00F84EA5" w:rsidRPr="009A42CF" w:rsidRDefault="00F84EA5" w:rsidP="007003EF">
            <w:pPr>
              <w:pStyle w:val="tabletext00"/>
              <w:jc w:val="right"/>
              <w:rPr>
                <w:ins w:id="130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416C9DC" w14:textId="77777777" w:rsidR="00F84EA5" w:rsidRPr="009A42CF" w:rsidRDefault="00F84EA5" w:rsidP="007003EF">
            <w:pPr>
              <w:pStyle w:val="tabletext00"/>
              <w:rPr>
                <w:ins w:id="1305" w:author="Author"/>
              </w:rPr>
            </w:pPr>
            <w:ins w:id="1306" w:author="Author">
              <w:r w:rsidRPr="009A42CF">
                <w:t>236</w:t>
              </w:r>
            </w:ins>
          </w:p>
        </w:tc>
      </w:tr>
      <w:tr w:rsidR="00F84EA5" w:rsidRPr="009A42CF" w14:paraId="4AB1D60D" w14:textId="77777777" w:rsidTr="0024056A">
        <w:trPr>
          <w:cantSplit/>
          <w:trHeight w:val="190"/>
          <w:ins w:id="1307" w:author="Author"/>
        </w:trPr>
        <w:tc>
          <w:tcPr>
            <w:tcW w:w="200" w:type="dxa"/>
          </w:tcPr>
          <w:p w14:paraId="298AAC94" w14:textId="77777777" w:rsidR="00F84EA5" w:rsidRPr="009A42CF" w:rsidRDefault="00F84EA5" w:rsidP="007003EF">
            <w:pPr>
              <w:pStyle w:val="tabletext00"/>
              <w:rPr>
                <w:ins w:id="130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0B7B5D" w14:textId="77777777" w:rsidR="00F84EA5" w:rsidRPr="009A42CF" w:rsidRDefault="00F84EA5" w:rsidP="007003EF">
            <w:pPr>
              <w:pStyle w:val="tabletext00"/>
              <w:jc w:val="center"/>
              <w:rPr>
                <w:ins w:id="1309" w:author="Author"/>
              </w:rPr>
            </w:pPr>
            <w:ins w:id="1310" w:author="Author">
              <w:r w:rsidRPr="009A42CF">
                <w:t>40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887134" w14:textId="77777777" w:rsidR="00F84EA5" w:rsidRPr="009A42CF" w:rsidRDefault="00F84EA5" w:rsidP="007003EF">
            <w:pPr>
              <w:pStyle w:val="tabletext00"/>
              <w:rPr>
                <w:ins w:id="1311" w:author="Author"/>
              </w:rPr>
            </w:pPr>
            <w:ins w:id="1312" w:author="Author">
              <w:r w:rsidRPr="009A42CF"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6BD09A" w14:textId="77777777" w:rsidR="00F84EA5" w:rsidRPr="009A42CF" w:rsidRDefault="00F84EA5" w:rsidP="007003EF">
            <w:pPr>
              <w:pStyle w:val="tabletext00"/>
              <w:jc w:val="right"/>
              <w:rPr>
                <w:ins w:id="131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F2E6F67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314" w:author="Author"/>
              </w:rPr>
            </w:pPr>
            <w:ins w:id="1315" w:author="Author">
              <w:r w:rsidRPr="009A42CF">
                <w:t>1944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747287" w14:textId="77777777" w:rsidR="00F84EA5" w:rsidRPr="009A42CF" w:rsidRDefault="00F84EA5" w:rsidP="007003EF">
            <w:pPr>
              <w:pStyle w:val="tabletext00"/>
              <w:jc w:val="right"/>
              <w:rPr>
                <w:ins w:id="131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55A49AF" w14:textId="77777777" w:rsidR="00F84EA5" w:rsidRPr="009A42CF" w:rsidRDefault="00F84EA5" w:rsidP="007003EF">
            <w:pPr>
              <w:pStyle w:val="tabletext00"/>
              <w:rPr>
                <w:ins w:id="1317" w:author="Author"/>
              </w:rPr>
            </w:pPr>
            <w:ins w:id="1318" w:author="Author">
              <w:r w:rsidRPr="009A42CF">
                <w:t>786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C99199" w14:textId="77777777" w:rsidR="00F84EA5" w:rsidRPr="009A42CF" w:rsidRDefault="00F84EA5" w:rsidP="007003EF">
            <w:pPr>
              <w:pStyle w:val="tabletext00"/>
              <w:jc w:val="right"/>
              <w:rPr>
                <w:ins w:id="131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6E357F3" w14:textId="77777777" w:rsidR="00F84EA5" w:rsidRPr="009A42CF" w:rsidRDefault="00F84EA5" w:rsidP="007003EF">
            <w:pPr>
              <w:pStyle w:val="tabletext00"/>
              <w:rPr>
                <w:ins w:id="1320" w:author="Author"/>
              </w:rPr>
            </w:pPr>
            <w:ins w:id="1321" w:author="Author">
              <w:r w:rsidRPr="009A42CF">
                <w:t>325</w:t>
              </w:r>
            </w:ins>
          </w:p>
        </w:tc>
      </w:tr>
      <w:tr w:rsidR="00F84EA5" w:rsidRPr="009A42CF" w14:paraId="310CEDDB" w14:textId="77777777" w:rsidTr="0024056A">
        <w:trPr>
          <w:cantSplit/>
          <w:trHeight w:val="190"/>
          <w:ins w:id="1322" w:author="Author"/>
        </w:trPr>
        <w:tc>
          <w:tcPr>
            <w:tcW w:w="200" w:type="dxa"/>
          </w:tcPr>
          <w:p w14:paraId="236D8339" w14:textId="77777777" w:rsidR="00F84EA5" w:rsidRPr="009A42CF" w:rsidRDefault="00F84EA5" w:rsidP="007003EF">
            <w:pPr>
              <w:pStyle w:val="tabletext00"/>
              <w:rPr>
                <w:ins w:id="13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4FD4A9" w14:textId="77777777" w:rsidR="00F84EA5" w:rsidRPr="009A42CF" w:rsidRDefault="00F84EA5" w:rsidP="007003EF">
            <w:pPr>
              <w:pStyle w:val="tabletext00"/>
              <w:jc w:val="center"/>
              <w:rPr>
                <w:ins w:id="1324" w:author="Author"/>
              </w:rPr>
            </w:pPr>
            <w:ins w:id="1325" w:author="Author">
              <w:r w:rsidRPr="009A42CF">
                <w:t>41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9E1EA8" w14:textId="77777777" w:rsidR="00F84EA5" w:rsidRPr="009A42CF" w:rsidRDefault="00F84EA5" w:rsidP="007003EF">
            <w:pPr>
              <w:pStyle w:val="tabletext00"/>
              <w:rPr>
                <w:ins w:id="1326" w:author="Author"/>
              </w:rPr>
            </w:pPr>
            <w:ins w:id="1327" w:author="Author">
              <w:r w:rsidRPr="009A42CF"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0ABC8B" w14:textId="77777777" w:rsidR="00F84EA5" w:rsidRPr="009A42CF" w:rsidRDefault="00F84EA5" w:rsidP="007003EF">
            <w:pPr>
              <w:pStyle w:val="tabletext00"/>
              <w:jc w:val="right"/>
              <w:rPr>
                <w:ins w:id="132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FEFEC1A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329" w:author="Author"/>
              </w:rPr>
            </w:pPr>
            <w:ins w:id="1330" w:author="Author">
              <w:r w:rsidRPr="009A42CF">
                <w:t>2163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416AF4" w14:textId="77777777" w:rsidR="00F84EA5" w:rsidRPr="009A42CF" w:rsidRDefault="00F84EA5" w:rsidP="007003EF">
            <w:pPr>
              <w:pStyle w:val="tabletext00"/>
              <w:jc w:val="right"/>
              <w:rPr>
                <w:ins w:id="133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2B0CD62" w14:textId="77777777" w:rsidR="00F84EA5" w:rsidRPr="009A42CF" w:rsidRDefault="00F84EA5" w:rsidP="007003EF">
            <w:pPr>
              <w:pStyle w:val="tabletext00"/>
              <w:rPr>
                <w:ins w:id="1332" w:author="Author"/>
              </w:rPr>
            </w:pPr>
            <w:ins w:id="1333" w:author="Author">
              <w:r w:rsidRPr="009A42CF">
                <w:t>954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C41207" w14:textId="77777777" w:rsidR="00F84EA5" w:rsidRPr="009A42CF" w:rsidRDefault="00F84EA5" w:rsidP="007003EF">
            <w:pPr>
              <w:pStyle w:val="tabletext00"/>
              <w:jc w:val="right"/>
              <w:rPr>
                <w:ins w:id="133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3F45FD2" w14:textId="77777777" w:rsidR="00F84EA5" w:rsidRPr="009A42CF" w:rsidRDefault="00F84EA5" w:rsidP="007003EF">
            <w:pPr>
              <w:pStyle w:val="tabletext00"/>
              <w:rPr>
                <w:ins w:id="1335" w:author="Author"/>
              </w:rPr>
            </w:pPr>
            <w:ins w:id="1336" w:author="Author">
              <w:r w:rsidRPr="009A42CF">
                <w:t>269</w:t>
              </w:r>
            </w:ins>
          </w:p>
        </w:tc>
      </w:tr>
      <w:tr w:rsidR="00F84EA5" w:rsidRPr="009A42CF" w14:paraId="5400A445" w14:textId="77777777" w:rsidTr="0024056A">
        <w:trPr>
          <w:cantSplit/>
          <w:trHeight w:val="190"/>
          <w:ins w:id="1337" w:author="Author"/>
        </w:trPr>
        <w:tc>
          <w:tcPr>
            <w:tcW w:w="200" w:type="dxa"/>
          </w:tcPr>
          <w:p w14:paraId="580DB9FB" w14:textId="77777777" w:rsidR="00F84EA5" w:rsidRPr="009A42CF" w:rsidRDefault="00F84EA5" w:rsidP="007003EF">
            <w:pPr>
              <w:pStyle w:val="tabletext00"/>
              <w:rPr>
                <w:ins w:id="133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A4C0B4" w14:textId="77777777" w:rsidR="00F84EA5" w:rsidRPr="009A42CF" w:rsidRDefault="00F84EA5" w:rsidP="007003EF">
            <w:pPr>
              <w:pStyle w:val="tabletext00"/>
              <w:jc w:val="center"/>
              <w:rPr>
                <w:ins w:id="1339" w:author="Author"/>
              </w:rPr>
            </w:pPr>
            <w:ins w:id="1340" w:author="Author">
              <w:r w:rsidRPr="009A42CF">
                <w:t>42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819028" w14:textId="77777777" w:rsidR="00F84EA5" w:rsidRPr="009A42CF" w:rsidRDefault="00F84EA5" w:rsidP="007003EF">
            <w:pPr>
              <w:pStyle w:val="tabletext00"/>
              <w:rPr>
                <w:ins w:id="1341" w:author="Author"/>
              </w:rPr>
            </w:pPr>
            <w:ins w:id="1342" w:author="Author">
              <w:r w:rsidRPr="009A42CF"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843569" w14:textId="77777777" w:rsidR="00F84EA5" w:rsidRPr="009A42CF" w:rsidRDefault="00F84EA5" w:rsidP="007003EF">
            <w:pPr>
              <w:pStyle w:val="tabletext00"/>
              <w:jc w:val="right"/>
              <w:rPr>
                <w:ins w:id="134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401BFAE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344" w:author="Author"/>
              </w:rPr>
            </w:pPr>
            <w:ins w:id="1345" w:author="Author">
              <w:r w:rsidRPr="009A42CF">
                <w:t>1629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235B71" w14:textId="77777777" w:rsidR="00F84EA5" w:rsidRPr="009A42CF" w:rsidRDefault="00F84EA5" w:rsidP="007003EF">
            <w:pPr>
              <w:pStyle w:val="tabletext00"/>
              <w:jc w:val="right"/>
              <w:rPr>
                <w:ins w:id="134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177C0BC" w14:textId="77777777" w:rsidR="00F84EA5" w:rsidRPr="009A42CF" w:rsidRDefault="00F84EA5" w:rsidP="007003EF">
            <w:pPr>
              <w:pStyle w:val="tabletext00"/>
              <w:rPr>
                <w:ins w:id="1347" w:author="Author"/>
              </w:rPr>
            </w:pPr>
            <w:ins w:id="1348" w:author="Author">
              <w:r w:rsidRPr="009A42CF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29DF77" w14:textId="77777777" w:rsidR="00F84EA5" w:rsidRPr="009A42CF" w:rsidRDefault="00F84EA5" w:rsidP="007003EF">
            <w:pPr>
              <w:pStyle w:val="tabletext00"/>
              <w:jc w:val="right"/>
              <w:rPr>
                <w:ins w:id="134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36E92C0" w14:textId="77777777" w:rsidR="00F84EA5" w:rsidRPr="009A42CF" w:rsidRDefault="00F84EA5" w:rsidP="007003EF">
            <w:pPr>
              <w:pStyle w:val="tabletext00"/>
              <w:rPr>
                <w:ins w:id="1350" w:author="Author"/>
              </w:rPr>
            </w:pPr>
            <w:ins w:id="1351" w:author="Author">
              <w:r w:rsidRPr="009A42CF">
                <w:t>231</w:t>
              </w:r>
            </w:ins>
          </w:p>
        </w:tc>
      </w:tr>
      <w:tr w:rsidR="00F84EA5" w:rsidRPr="009A42CF" w14:paraId="354D7F56" w14:textId="77777777" w:rsidTr="0024056A">
        <w:trPr>
          <w:cantSplit/>
          <w:trHeight w:val="190"/>
          <w:ins w:id="1352" w:author="Author"/>
        </w:trPr>
        <w:tc>
          <w:tcPr>
            <w:tcW w:w="200" w:type="dxa"/>
          </w:tcPr>
          <w:p w14:paraId="37AAC0B6" w14:textId="77777777" w:rsidR="00F84EA5" w:rsidRPr="009A42CF" w:rsidRDefault="00F84EA5" w:rsidP="007003EF">
            <w:pPr>
              <w:pStyle w:val="tabletext00"/>
              <w:rPr>
                <w:ins w:id="13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AFD132" w14:textId="77777777" w:rsidR="00F84EA5" w:rsidRPr="009A42CF" w:rsidRDefault="00F84EA5" w:rsidP="007003EF">
            <w:pPr>
              <w:pStyle w:val="tabletext00"/>
              <w:jc w:val="center"/>
              <w:rPr>
                <w:ins w:id="1354" w:author="Author"/>
              </w:rPr>
            </w:pPr>
            <w:ins w:id="1355" w:author="Author">
              <w:r w:rsidRPr="009A42CF">
                <w:t>43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F94526" w14:textId="77777777" w:rsidR="00F84EA5" w:rsidRPr="009A42CF" w:rsidRDefault="00F84EA5" w:rsidP="007003EF">
            <w:pPr>
              <w:pStyle w:val="tabletext00"/>
              <w:rPr>
                <w:ins w:id="1356" w:author="Author"/>
              </w:rPr>
            </w:pPr>
            <w:ins w:id="1357" w:author="Author">
              <w:r w:rsidRPr="009A42CF"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DEC8C7" w14:textId="77777777" w:rsidR="00F84EA5" w:rsidRPr="009A42CF" w:rsidRDefault="00F84EA5" w:rsidP="007003EF">
            <w:pPr>
              <w:pStyle w:val="tabletext00"/>
              <w:jc w:val="right"/>
              <w:rPr>
                <w:ins w:id="135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5C94B71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359" w:author="Author"/>
              </w:rPr>
            </w:pPr>
            <w:ins w:id="1360" w:author="Author">
              <w:r w:rsidRPr="009A42CF">
                <w:t>1973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5FFD07" w14:textId="77777777" w:rsidR="00F84EA5" w:rsidRPr="009A42CF" w:rsidRDefault="00F84EA5" w:rsidP="007003EF">
            <w:pPr>
              <w:pStyle w:val="tabletext00"/>
              <w:jc w:val="right"/>
              <w:rPr>
                <w:ins w:id="136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B7ABA41" w14:textId="77777777" w:rsidR="00F84EA5" w:rsidRPr="009A42CF" w:rsidRDefault="00F84EA5" w:rsidP="007003EF">
            <w:pPr>
              <w:pStyle w:val="tabletext00"/>
              <w:rPr>
                <w:ins w:id="1362" w:author="Author"/>
              </w:rPr>
            </w:pPr>
            <w:ins w:id="1363" w:author="Author">
              <w:r w:rsidRPr="009A42CF">
                <w:t>752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4818BE" w14:textId="77777777" w:rsidR="00F84EA5" w:rsidRPr="009A42CF" w:rsidRDefault="00F84EA5" w:rsidP="007003EF">
            <w:pPr>
              <w:pStyle w:val="tabletext00"/>
              <w:jc w:val="right"/>
              <w:rPr>
                <w:ins w:id="136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EEA15A7" w14:textId="77777777" w:rsidR="00F84EA5" w:rsidRPr="009A42CF" w:rsidRDefault="00F84EA5" w:rsidP="007003EF">
            <w:pPr>
              <w:pStyle w:val="tabletext00"/>
              <w:rPr>
                <w:ins w:id="1365" w:author="Author"/>
              </w:rPr>
            </w:pPr>
            <w:ins w:id="1366" w:author="Author">
              <w:r w:rsidRPr="009A42CF">
                <w:t>243</w:t>
              </w:r>
            </w:ins>
          </w:p>
        </w:tc>
      </w:tr>
      <w:tr w:rsidR="00F84EA5" w:rsidRPr="009A42CF" w14:paraId="2DBAB9FB" w14:textId="77777777" w:rsidTr="0024056A">
        <w:trPr>
          <w:cantSplit/>
          <w:trHeight w:val="190"/>
          <w:ins w:id="1367" w:author="Author"/>
        </w:trPr>
        <w:tc>
          <w:tcPr>
            <w:tcW w:w="200" w:type="dxa"/>
          </w:tcPr>
          <w:p w14:paraId="791ACDA5" w14:textId="77777777" w:rsidR="00F84EA5" w:rsidRPr="009A42CF" w:rsidRDefault="00F84EA5" w:rsidP="007003EF">
            <w:pPr>
              <w:pStyle w:val="tabletext00"/>
              <w:rPr>
                <w:ins w:id="136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50371E" w14:textId="77777777" w:rsidR="00F84EA5" w:rsidRPr="009A42CF" w:rsidRDefault="00F84EA5" w:rsidP="007003EF">
            <w:pPr>
              <w:pStyle w:val="tabletext00"/>
              <w:jc w:val="center"/>
              <w:rPr>
                <w:ins w:id="1369" w:author="Author"/>
              </w:rPr>
            </w:pPr>
            <w:ins w:id="1370" w:author="Author">
              <w:r w:rsidRPr="009A42CF">
                <w:t>44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5F3D42" w14:textId="77777777" w:rsidR="00F84EA5" w:rsidRPr="009A42CF" w:rsidRDefault="00F84EA5" w:rsidP="007003EF">
            <w:pPr>
              <w:pStyle w:val="tabletext00"/>
              <w:rPr>
                <w:ins w:id="1371" w:author="Author"/>
              </w:rPr>
            </w:pPr>
            <w:ins w:id="1372" w:author="Author">
              <w:r w:rsidRPr="009A42CF"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BDF221" w14:textId="77777777" w:rsidR="00F84EA5" w:rsidRPr="009A42CF" w:rsidRDefault="00F84EA5" w:rsidP="007003EF">
            <w:pPr>
              <w:pStyle w:val="tabletext00"/>
              <w:jc w:val="right"/>
              <w:rPr>
                <w:ins w:id="137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5FEBE11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374" w:author="Author"/>
              </w:rPr>
            </w:pPr>
            <w:ins w:id="1375" w:author="Author">
              <w:r w:rsidRPr="009A42CF">
                <w:t>1595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CE8976" w14:textId="77777777" w:rsidR="00F84EA5" w:rsidRPr="009A42CF" w:rsidRDefault="00F84EA5" w:rsidP="007003EF">
            <w:pPr>
              <w:pStyle w:val="tabletext00"/>
              <w:jc w:val="right"/>
              <w:rPr>
                <w:ins w:id="137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67C544D" w14:textId="77777777" w:rsidR="00F84EA5" w:rsidRPr="009A42CF" w:rsidRDefault="00F84EA5" w:rsidP="007003EF">
            <w:pPr>
              <w:pStyle w:val="tabletext00"/>
              <w:rPr>
                <w:ins w:id="1377" w:author="Author"/>
              </w:rPr>
            </w:pPr>
            <w:ins w:id="1378" w:author="Author">
              <w:r w:rsidRPr="009A42CF">
                <w:t>607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BADF0B" w14:textId="77777777" w:rsidR="00F84EA5" w:rsidRPr="009A42CF" w:rsidRDefault="00F84EA5" w:rsidP="007003EF">
            <w:pPr>
              <w:pStyle w:val="tabletext00"/>
              <w:jc w:val="right"/>
              <w:rPr>
                <w:ins w:id="137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E0B975D" w14:textId="77777777" w:rsidR="00F84EA5" w:rsidRPr="009A42CF" w:rsidRDefault="00F84EA5" w:rsidP="007003EF">
            <w:pPr>
              <w:pStyle w:val="tabletext00"/>
              <w:rPr>
                <w:ins w:id="1380" w:author="Author"/>
              </w:rPr>
            </w:pPr>
            <w:ins w:id="1381" w:author="Author">
              <w:r w:rsidRPr="009A42CF">
                <w:t>234</w:t>
              </w:r>
            </w:ins>
          </w:p>
        </w:tc>
      </w:tr>
      <w:tr w:rsidR="00F84EA5" w:rsidRPr="009A42CF" w14:paraId="21BE2123" w14:textId="77777777" w:rsidTr="0024056A">
        <w:trPr>
          <w:cantSplit/>
          <w:trHeight w:val="190"/>
          <w:ins w:id="1382" w:author="Author"/>
        </w:trPr>
        <w:tc>
          <w:tcPr>
            <w:tcW w:w="200" w:type="dxa"/>
          </w:tcPr>
          <w:p w14:paraId="6F7D9AF0" w14:textId="77777777" w:rsidR="00F84EA5" w:rsidRPr="009A42CF" w:rsidRDefault="00F84EA5" w:rsidP="007003EF">
            <w:pPr>
              <w:pStyle w:val="tabletext00"/>
              <w:rPr>
                <w:ins w:id="13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ADD157" w14:textId="77777777" w:rsidR="00F84EA5" w:rsidRPr="009A42CF" w:rsidRDefault="00F84EA5" w:rsidP="007003EF">
            <w:pPr>
              <w:pStyle w:val="tabletext00"/>
              <w:jc w:val="center"/>
              <w:rPr>
                <w:ins w:id="1384" w:author="Author"/>
              </w:rPr>
            </w:pPr>
            <w:ins w:id="1385" w:author="Author">
              <w:r w:rsidRPr="009A42CF">
                <w:t>45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44BCA9" w14:textId="77777777" w:rsidR="00F84EA5" w:rsidRPr="009A42CF" w:rsidRDefault="00F84EA5" w:rsidP="007003EF">
            <w:pPr>
              <w:pStyle w:val="tabletext00"/>
              <w:rPr>
                <w:ins w:id="1386" w:author="Author"/>
              </w:rPr>
            </w:pPr>
            <w:ins w:id="1387" w:author="Author">
              <w:r w:rsidRPr="009A42CF"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06993A" w14:textId="77777777" w:rsidR="00F84EA5" w:rsidRPr="009A42CF" w:rsidRDefault="00F84EA5" w:rsidP="007003EF">
            <w:pPr>
              <w:pStyle w:val="tabletext00"/>
              <w:jc w:val="right"/>
              <w:rPr>
                <w:ins w:id="138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F312D3F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389" w:author="Author"/>
              </w:rPr>
            </w:pPr>
            <w:ins w:id="1390" w:author="Author">
              <w:r w:rsidRPr="009A42CF">
                <w:t>1852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A1A84C" w14:textId="77777777" w:rsidR="00F84EA5" w:rsidRPr="009A42CF" w:rsidRDefault="00F84EA5" w:rsidP="007003EF">
            <w:pPr>
              <w:pStyle w:val="tabletext00"/>
              <w:jc w:val="right"/>
              <w:rPr>
                <w:ins w:id="139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0C2405B" w14:textId="77777777" w:rsidR="00F84EA5" w:rsidRPr="009A42CF" w:rsidRDefault="00F84EA5" w:rsidP="007003EF">
            <w:pPr>
              <w:pStyle w:val="tabletext00"/>
              <w:rPr>
                <w:ins w:id="1392" w:author="Author"/>
              </w:rPr>
            </w:pPr>
            <w:ins w:id="1393" w:author="Author">
              <w:r w:rsidRPr="009A42CF">
                <w:t>757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2BA73E" w14:textId="77777777" w:rsidR="00F84EA5" w:rsidRPr="009A42CF" w:rsidRDefault="00F84EA5" w:rsidP="007003EF">
            <w:pPr>
              <w:pStyle w:val="tabletext00"/>
              <w:jc w:val="right"/>
              <w:rPr>
                <w:ins w:id="139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0BBDA9A" w14:textId="77777777" w:rsidR="00F84EA5" w:rsidRPr="009A42CF" w:rsidRDefault="00F84EA5" w:rsidP="007003EF">
            <w:pPr>
              <w:pStyle w:val="tabletext00"/>
              <w:rPr>
                <w:ins w:id="1395" w:author="Author"/>
              </w:rPr>
            </w:pPr>
            <w:ins w:id="1396" w:author="Author">
              <w:r w:rsidRPr="009A42CF">
                <w:t>254</w:t>
              </w:r>
            </w:ins>
          </w:p>
        </w:tc>
      </w:tr>
      <w:tr w:rsidR="00F84EA5" w:rsidRPr="009A42CF" w14:paraId="7F0AB196" w14:textId="77777777" w:rsidTr="0024056A">
        <w:trPr>
          <w:cantSplit/>
          <w:trHeight w:val="190"/>
          <w:ins w:id="1397" w:author="Author"/>
        </w:trPr>
        <w:tc>
          <w:tcPr>
            <w:tcW w:w="200" w:type="dxa"/>
          </w:tcPr>
          <w:p w14:paraId="1609F15E" w14:textId="77777777" w:rsidR="00F84EA5" w:rsidRPr="009A42CF" w:rsidRDefault="00F84EA5" w:rsidP="007003EF">
            <w:pPr>
              <w:pStyle w:val="tabletext00"/>
              <w:rPr>
                <w:ins w:id="139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7D58BA" w14:textId="77777777" w:rsidR="00F84EA5" w:rsidRPr="009A42CF" w:rsidRDefault="00F84EA5" w:rsidP="007003EF">
            <w:pPr>
              <w:pStyle w:val="tabletext00"/>
              <w:jc w:val="center"/>
              <w:rPr>
                <w:ins w:id="1399" w:author="Author"/>
              </w:rPr>
            </w:pPr>
            <w:ins w:id="1400" w:author="Author">
              <w:r w:rsidRPr="009A42CF">
                <w:t>46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C1862D" w14:textId="77777777" w:rsidR="00F84EA5" w:rsidRPr="009A42CF" w:rsidRDefault="00F84EA5" w:rsidP="007003EF">
            <w:pPr>
              <w:pStyle w:val="tabletext00"/>
              <w:rPr>
                <w:ins w:id="1401" w:author="Author"/>
              </w:rPr>
            </w:pPr>
            <w:ins w:id="1402" w:author="Author">
              <w:r w:rsidRPr="009A42CF"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454570" w14:textId="77777777" w:rsidR="00F84EA5" w:rsidRPr="009A42CF" w:rsidRDefault="00F84EA5" w:rsidP="007003EF">
            <w:pPr>
              <w:pStyle w:val="tabletext00"/>
              <w:jc w:val="right"/>
              <w:rPr>
                <w:ins w:id="140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485B266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404" w:author="Author"/>
              </w:rPr>
            </w:pPr>
            <w:ins w:id="1405" w:author="Author">
              <w:r w:rsidRPr="009A42CF">
                <w:t>1965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19F5A8" w14:textId="77777777" w:rsidR="00F84EA5" w:rsidRPr="009A42CF" w:rsidRDefault="00F84EA5" w:rsidP="007003EF">
            <w:pPr>
              <w:pStyle w:val="tabletext00"/>
              <w:jc w:val="right"/>
              <w:rPr>
                <w:ins w:id="140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6F1F896" w14:textId="77777777" w:rsidR="00F84EA5" w:rsidRPr="009A42CF" w:rsidRDefault="00F84EA5" w:rsidP="007003EF">
            <w:pPr>
              <w:pStyle w:val="tabletext00"/>
              <w:rPr>
                <w:ins w:id="1407" w:author="Author"/>
              </w:rPr>
            </w:pPr>
            <w:ins w:id="1408" w:author="Author">
              <w:r w:rsidRPr="009A42CF">
                <w:t>742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DA6211" w14:textId="77777777" w:rsidR="00F84EA5" w:rsidRPr="009A42CF" w:rsidRDefault="00F84EA5" w:rsidP="007003EF">
            <w:pPr>
              <w:pStyle w:val="tabletext00"/>
              <w:jc w:val="right"/>
              <w:rPr>
                <w:ins w:id="140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3F0FC44" w14:textId="77777777" w:rsidR="00F84EA5" w:rsidRPr="009A42CF" w:rsidRDefault="00F84EA5" w:rsidP="007003EF">
            <w:pPr>
              <w:pStyle w:val="tabletext00"/>
              <w:rPr>
                <w:ins w:id="1410" w:author="Author"/>
              </w:rPr>
            </w:pPr>
            <w:ins w:id="1411" w:author="Author">
              <w:r w:rsidRPr="009A42CF">
                <w:t>247</w:t>
              </w:r>
            </w:ins>
          </w:p>
        </w:tc>
      </w:tr>
      <w:tr w:rsidR="00F84EA5" w:rsidRPr="009A42CF" w14:paraId="198C739B" w14:textId="77777777" w:rsidTr="0024056A">
        <w:trPr>
          <w:cantSplit/>
          <w:trHeight w:val="190"/>
          <w:ins w:id="1412" w:author="Author"/>
        </w:trPr>
        <w:tc>
          <w:tcPr>
            <w:tcW w:w="200" w:type="dxa"/>
          </w:tcPr>
          <w:p w14:paraId="584BD57B" w14:textId="77777777" w:rsidR="00F84EA5" w:rsidRPr="009A42CF" w:rsidRDefault="00F84EA5" w:rsidP="007003EF">
            <w:pPr>
              <w:pStyle w:val="tabletext00"/>
              <w:rPr>
                <w:ins w:id="14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49B19D" w14:textId="77777777" w:rsidR="00F84EA5" w:rsidRPr="009A42CF" w:rsidRDefault="00F84EA5" w:rsidP="007003EF">
            <w:pPr>
              <w:pStyle w:val="tabletext00"/>
              <w:jc w:val="center"/>
              <w:rPr>
                <w:ins w:id="1414" w:author="Author"/>
              </w:rPr>
            </w:pPr>
            <w:ins w:id="1415" w:author="Author">
              <w:r w:rsidRPr="009A42CF">
                <w:t>47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2FBD62" w14:textId="77777777" w:rsidR="00F84EA5" w:rsidRPr="009A42CF" w:rsidRDefault="00F84EA5" w:rsidP="007003EF">
            <w:pPr>
              <w:pStyle w:val="tabletext00"/>
              <w:rPr>
                <w:ins w:id="1416" w:author="Author"/>
              </w:rPr>
            </w:pPr>
            <w:ins w:id="1417" w:author="Author">
              <w:r w:rsidRPr="009A42CF"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81416E" w14:textId="77777777" w:rsidR="00F84EA5" w:rsidRPr="009A42CF" w:rsidRDefault="00F84EA5" w:rsidP="007003EF">
            <w:pPr>
              <w:pStyle w:val="tabletext00"/>
              <w:jc w:val="right"/>
              <w:rPr>
                <w:ins w:id="141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9B7D0DB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419" w:author="Author"/>
              </w:rPr>
            </w:pPr>
            <w:ins w:id="1420" w:author="Author">
              <w:r w:rsidRPr="009A42CF">
                <w:t>1848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D44EBC" w14:textId="77777777" w:rsidR="00F84EA5" w:rsidRPr="009A42CF" w:rsidRDefault="00F84EA5" w:rsidP="007003EF">
            <w:pPr>
              <w:pStyle w:val="tabletext00"/>
              <w:jc w:val="right"/>
              <w:rPr>
                <w:ins w:id="142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ADD33FA" w14:textId="77777777" w:rsidR="00F84EA5" w:rsidRPr="009A42CF" w:rsidRDefault="00F84EA5" w:rsidP="007003EF">
            <w:pPr>
              <w:pStyle w:val="tabletext00"/>
              <w:rPr>
                <w:ins w:id="1422" w:author="Author"/>
              </w:rPr>
            </w:pPr>
            <w:ins w:id="1423" w:author="Author">
              <w:r w:rsidRPr="009A42CF"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1FC1B4" w14:textId="77777777" w:rsidR="00F84EA5" w:rsidRPr="009A42CF" w:rsidRDefault="00F84EA5" w:rsidP="007003EF">
            <w:pPr>
              <w:pStyle w:val="tabletext00"/>
              <w:jc w:val="right"/>
              <w:rPr>
                <w:ins w:id="142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45705F6" w14:textId="77777777" w:rsidR="00F84EA5" w:rsidRPr="009A42CF" w:rsidRDefault="00F84EA5" w:rsidP="007003EF">
            <w:pPr>
              <w:pStyle w:val="tabletext00"/>
              <w:rPr>
                <w:ins w:id="1425" w:author="Author"/>
              </w:rPr>
            </w:pPr>
            <w:ins w:id="1426" w:author="Author">
              <w:r w:rsidRPr="009A42CF">
                <w:t>263</w:t>
              </w:r>
            </w:ins>
          </w:p>
        </w:tc>
      </w:tr>
      <w:tr w:rsidR="00F84EA5" w:rsidRPr="009A42CF" w14:paraId="5EC91A1C" w14:textId="77777777" w:rsidTr="0024056A">
        <w:trPr>
          <w:cantSplit/>
          <w:trHeight w:val="190"/>
          <w:ins w:id="1427" w:author="Author"/>
        </w:trPr>
        <w:tc>
          <w:tcPr>
            <w:tcW w:w="200" w:type="dxa"/>
          </w:tcPr>
          <w:p w14:paraId="3C3BAE7E" w14:textId="77777777" w:rsidR="00F84EA5" w:rsidRPr="009A42CF" w:rsidRDefault="00F84EA5" w:rsidP="007003EF">
            <w:pPr>
              <w:pStyle w:val="tabletext00"/>
              <w:rPr>
                <w:ins w:id="14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A1DF8E" w14:textId="77777777" w:rsidR="00F84EA5" w:rsidRPr="009A42CF" w:rsidRDefault="00F84EA5" w:rsidP="007003EF">
            <w:pPr>
              <w:pStyle w:val="tabletext00"/>
              <w:jc w:val="center"/>
              <w:rPr>
                <w:ins w:id="1429" w:author="Author"/>
              </w:rPr>
            </w:pPr>
            <w:ins w:id="1430" w:author="Author">
              <w:r w:rsidRPr="009A42CF">
                <w:t>48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0A24E0" w14:textId="77777777" w:rsidR="00F84EA5" w:rsidRPr="009A42CF" w:rsidRDefault="00F84EA5" w:rsidP="007003EF">
            <w:pPr>
              <w:pStyle w:val="tabletext00"/>
              <w:rPr>
                <w:ins w:id="1431" w:author="Author"/>
              </w:rPr>
            </w:pPr>
            <w:ins w:id="1432" w:author="Author">
              <w:r w:rsidRPr="009A42CF"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357A7F" w14:textId="77777777" w:rsidR="00F84EA5" w:rsidRPr="009A42CF" w:rsidRDefault="00F84EA5" w:rsidP="007003EF">
            <w:pPr>
              <w:pStyle w:val="tabletext00"/>
              <w:jc w:val="right"/>
              <w:rPr>
                <w:ins w:id="143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BA91ACC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434" w:author="Author"/>
              </w:rPr>
            </w:pPr>
            <w:ins w:id="1435" w:author="Author">
              <w:r w:rsidRPr="009A42CF">
                <w:t>1839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75FAF3" w14:textId="77777777" w:rsidR="00F84EA5" w:rsidRPr="009A42CF" w:rsidRDefault="00F84EA5" w:rsidP="007003EF">
            <w:pPr>
              <w:pStyle w:val="tabletext00"/>
              <w:jc w:val="right"/>
              <w:rPr>
                <w:ins w:id="143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628FE70" w14:textId="77777777" w:rsidR="00F84EA5" w:rsidRPr="009A42CF" w:rsidRDefault="00F84EA5" w:rsidP="007003EF">
            <w:pPr>
              <w:pStyle w:val="tabletext00"/>
              <w:rPr>
                <w:ins w:id="1437" w:author="Author"/>
              </w:rPr>
            </w:pPr>
            <w:ins w:id="1438" w:author="Author">
              <w:r w:rsidRPr="009A42CF"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B5F770" w14:textId="77777777" w:rsidR="00F84EA5" w:rsidRPr="009A42CF" w:rsidRDefault="00F84EA5" w:rsidP="007003EF">
            <w:pPr>
              <w:pStyle w:val="tabletext00"/>
              <w:jc w:val="right"/>
              <w:rPr>
                <w:ins w:id="143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8E25AFB" w14:textId="77777777" w:rsidR="00F84EA5" w:rsidRPr="009A42CF" w:rsidRDefault="00F84EA5" w:rsidP="007003EF">
            <w:pPr>
              <w:pStyle w:val="tabletext00"/>
              <w:rPr>
                <w:ins w:id="1440" w:author="Author"/>
              </w:rPr>
            </w:pPr>
            <w:ins w:id="1441" w:author="Author">
              <w:r w:rsidRPr="009A42CF">
                <w:t>204</w:t>
              </w:r>
            </w:ins>
          </w:p>
        </w:tc>
      </w:tr>
      <w:tr w:rsidR="00F84EA5" w:rsidRPr="009A42CF" w14:paraId="65A8C7A5" w14:textId="77777777" w:rsidTr="0024056A">
        <w:trPr>
          <w:cantSplit/>
          <w:trHeight w:val="190"/>
          <w:ins w:id="1442" w:author="Author"/>
        </w:trPr>
        <w:tc>
          <w:tcPr>
            <w:tcW w:w="200" w:type="dxa"/>
          </w:tcPr>
          <w:p w14:paraId="63FB9696" w14:textId="77777777" w:rsidR="00F84EA5" w:rsidRPr="009A42CF" w:rsidRDefault="00F84EA5" w:rsidP="007003EF">
            <w:pPr>
              <w:pStyle w:val="tabletext00"/>
              <w:rPr>
                <w:ins w:id="14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CCE058" w14:textId="77777777" w:rsidR="00F84EA5" w:rsidRPr="009A42CF" w:rsidRDefault="00F84EA5" w:rsidP="007003EF">
            <w:pPr>
              <w:pStyle w:val="tabletext00"/>
              <w:jc w:val="center"/>
              <w:rPr>
                <w:ins w:id="1444" w:author="Author"/>
              </w:rPr>
            </w:pPr>
            <w:ins w:id="1445" w:author="Author">
              <w:r w:rsidRPr="009A42CF">
                <w:t>49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C7605D" w14:textId="77777777" w:rsidR="00F84EA5" w:rsidRPr="009A42CF" w:rsidRDefault="00F84EA5" w:rsidP="007003EF">
            <w:pPr>
              <w:pStyle w:val="tabletext00"/>
              <w:rPr>
                <w:ins w:id="1446" w:author="Author"/>
              </w:rPr>
            </w:pPr>
            <w:ins w:id="1447" w:author="Author">
              <w:r w:rsidRPr="009A42CF"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C8CC2A" w14:textId="77777777" w:rsidR="00F84EA5" w:rsidRPr="009A42CF" w:rsidRDefault="00F84EA5" w:rsidP="007003EF">
            <w:pPr>
              <w:pStyle w:val="tabletext00"/>
              <w:jc w:val="right"/>
              <w:rPr>
                <w:ins w:id="144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84D552D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449" w:author="Author"/>
              </w:rPr>
            </w:pPr>
            <w:ins w:id="1450" w:author="Author">
              <w:r w:rsidRPr="009A42CF">
                <w:t>2039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C98B2B" w14:textId="77777777" w:rsidR="00F84EA5" w:rsidRPr="009A42CF" w:rsidRDefault="00F84EA5" w:rsidP="007003EF">
            <w:pPr>
              <w:pStyle w:val="tabletext00"/>
              <w:jc w:val="right"/>
              <w:rPr>
                <w:ins w:id="145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3ECD925" w14:textId="77777777" w:rsidR="00F84EA5" w:rsidRPr="009A42CF" w:rsidRDefault="00F84EA5" w:rsidP="007003EF">
            <w:pPr>
              <w:pStyle w:val="tabletext00"/>
              <w:rPr>
                <w:ins w:id="1452" w:author="Author"/>
              </w:rPr>
            </w:pPr>
            <w:ins w:id="1453" w:author="Author">
              <w:r w:rsidRPr="009A42CF"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534931" w14:textId="77777777" w:rsidR="00F84EA5" w:rsidRPr="009A42CF" w:rsidRDefault="00F84EA5" w:rsidP="007003EF">
            <w:pPr>
              <w:pStyle w:val="tabletext00"/>
              <w:jc w:val="right"/>
              <w:rPr>
                <w:ins w:id="145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62BB417" w14:textId="77777777" w:rsidR="00F84EA5" w:rsidRPr="009A42CF" w:rsidRDefault="00F84EA5" w:rsidP="007003EF">
            <w:pPr>
              <w:pStyle w:val="tabletext00"/>
              <w:rPr>
                <w:ins w:id="1455" w:author="Author"/>
              </w:rPr>
            </w:pPr>
            <w:ins w:id="1456" w:author="Author">
              <w:r w:rsidRPr="009A42CF">
                <w:t>216</w:t>
              </w:r>
            </w:ins>
          </w:p>
        </w:tc>
      </w:tr>
    </w:tbl>
    <w:p w14:paraId="16FFF75C" w14:textId="77777777" w:rsidR="00F84EA5" w:rsidRPr="009A42CF" w:rsidRDefault="00F84EA5" w:rsidP="007003EF">
      <w:pPr>
        <w:pStyle w:val="tablecaption"/>
        <w:rPr>
          <w:ins w:id="1457" w:author="Author"/>
        </w:rPr>
      </w:pPr>
      <w:ins w:id="1458" w:author="Author">
        <w:r w:rsidRPr="009A42CF">
          <w:t xml:space="preserve">Table 225.F.#2(LC) Zone-rating Table </w:t>
        </w:r>
        <w:r w:rsidRPr="009A42CF">
          <w:rPr>
            <w:rFonts w:cs="Arial"/>
          </w:rPr>
          <w:t>–</w:t>
        </w:r>
        <w:r w:rsidRPr="009A42CF">
          <w:t xml:space="preserve"> Zone 08 (Cleveland) Combinations Loss Costs</w:t>
        </w:r>
      </w:ins>
    </w:p>
    <w:p w14:paraId="74C145E8" w14:textId="77777777" w:rsidR="00F84EA5" w:rsidRPr="009A42CF" w:rsidRDefault="00F84EA5" w:rsidP="007003EF">
      <w:pPr>
        <w:pStyle w:val="isonormal"/>
        <w:rPr>
          <w:ins w:id="1459" w:author="Author"/>
        </w:rPr>
      </w:pPr>
    </w:p>
    <w:p w14:paraId="35A3CC0B" w14:textId="77777777" w:rsidR="00F84EA5" w:rsidRPr="009A42CF" w:rsidRDefault="00F84EA5" w:rsidP="007003EF">
      <w:pPr>
        <w:pStyle w:val="space8"/>
        <w:rPr>
          <w:ins w:id="1460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8"/>
        <w:gridCol w:w="994"/>
        <w:gridCol w:w="1469"/>
        <w:gridCol w:w="990"/>
        <w:gridCol w:w="1472"/>
        <w:gridCol w:w="997"/>
        <w:gridCol w:w="1470"/>
      </w:tblGrid>
      <w:tr w:rsidR="00F84EA5" w:rsidRPr="009A42CF" w14:paraId="7514375C" w14:textId="77777777" w:rsidTr="0024056A">
        <w:trPr>
          <w:cantSplit/>
          <w:trHeight w:val="190"/>
          <w:ins w:id="146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7D79816" w14:textId="77777777" w:rsidR="00F84EA5" w:rsidRPr="009A42CF" w:rsidRDefault="00F84EA5" w:rsidP="007003EF">
            <w:pPr>
              <w:pStyle w:val="tablehead"/>
              <w:rPr>
                <w:ins w:id="1462" w:author="Author"/>
              </w:rPr>
            </w:pPr>
          </w:p>
        </w:tc>
        <w:tc>
          <w:tcPr>
            <w:tcW w:w="1008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278E1" w14:textId="77777777" w:rsidR="00F84EA5" w:rsidRPr="009A42CF" w:rsidRDefault="00F84EA5" w:rsidP="007003EF">
            <w:pPr>
              <w:pStyle w:val="tablehead"/>
              <w:rPr>
                <w:ins w:id="1463" w:author="Author"/>
              </w:rPr>
            </w:pPr>
            <w:ins w:id="1464" w:author="Author">
              <w:r w:rsidRPr="009A42CF">
                <w:t xml:space="preserve">Zone-rating Table </w:t>
              </w:r>
              <w:r w:rsidRPr="009A42CF">
                <w:rPr>
                  <w:rFonts w:cs="Arial"/>
                </w:rPr>
                <w:t>–</w:t>
              </w:r>
              <w:r w:rsidRPr="009A42CF">
                <w:t xml:space="preserve"> Zone 44 (North Central) Combinations</w:t>
              </w:r>
            </w:ins>
          </w:p>
        </w:tc>
      </w:tr>
      <w:tr w:rsidR="00F84EA5" w:rsidRPr="009A42CF" w14:paraId="1DC37C1A" w14:textId="77777777" w:rsidTr="0024056A">
        <w:trPr>
          <w:cantSplit/>
          <w:trHeight w:val="190"/>
          <w:ins w:id="146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9CCCA5" w14:textId="77777777" w:rsidR="00F84EA5" w:rsidRPr="009A42CF" w:rsidRDefault="00F84EA5" w:rsidP="007003EF">
            <w:pPr>
              <w:pStyle w:val="tablehead"/>
              <w:rPr>
                <w:ins w:id="1466" w:author="Author"/>
              </w:rPr>
            </w:pPr>
            <w:ins w:id="1467" w:author="Author">
              <w:r w:rsidRPr="009A42CF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3921C" w14:textId="77777777" w:rsidR="00F84EA5" w:rsidRPr="009A42CF" w:rsidRDefault="00F84EA5" w:rsidP="007003EF">
            <w:pPr>
              <w:pStyle w:val="tablehead"/>
              <w:rPr>
                <w:ins w:id="1468" w:author="Author"/>
              </w:rPr>
            </w:pPr>
            <w:ins w:id="1469" w:author="Author">
              <w:r w:rsidRPr="009A42CF">
                <w:br/>
                <w:t>Zone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9108A" w14:textId="77777777" w:rsidR="00F84EA5" w:rsidRPr="009A42CF" w:rsidRDefault="00F84EA5" w:rsidP="007003EF">
            <w:pPr>
              <w:pStyle w:val="tablehead"/>
              <w:rPr>
                <w:ins w:id="1470" w:author="Author"/>
              </w:rPr>
            </w:pPr>
            <w:ins w:id="1471" w:author="Author">
              <w:r w:rsidRPr="009A42CF">
                <w:br/>
                <w:t>Description</w:t>
              </w:r>
            </w:ins>
          </w:p>
        </w:tc>
        <w:tc>
          <w:tcPr>
            <w:tcW w:w="24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C6C34" w14:textId="77777777" w:rsidR="00F84EA5" w:rsidRPr="009A42CF" w:rsidRDefault="00F84EA5" w:rsidP="007003EF">
            <w:pPr>
              <w:pStyle w:val="tablehead"/>
              <w:rPr>
                <w:ins w:id="1472" w:author="Author"/>
              </w:rPr>
            </w:pPr>
            <w:ins w:id="1473" w:author="Author">
              <w:r w:rsidRPr="009A42CF">
                <w:t xml:space="preserve">$100,000 </w:t>
              </w:r>
              <w:r w:rsidRPr="009A42CF">
                <w:br/>
                <w:t>Liability</w:t>
              </w:r>
            </w:ins>
          </w:p>
        </w:tc>
        <w:tc>
          <w:tcPr>
            <w:tcW w:w="2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FDA48" w14:textId="77777777" w:rsidR="00F84EA5" w:rsidRPr="009A42CF" w:rsidRDefault="00F84EA5" w:rsidP="007003EF">
            <w:pPr>
              <w:pStyle w:val="tablehead"/>
              <w:rPr>
                <w:ins w:id="1474" w:author="Author"/>
              </w:rPr>
            </w:pPr>
            <w:ins w:id="1475" w:author="Author">
              <w:r w:rsidRPr="009A42CF">
                <w:t>$500 Deductible</w:t>
              </w:r>
              <w:r w:rsidRPr="009A42CF">
                <w:br/>
                <w:t>Collision</w:t>
              </w:r>
            </w:ins>
          </w:p>
        </w:tc>
        <w:tc>
          <w:tcPr>
            <w:tcW w:w="2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602BB" w14:textId="77777777" w:rsidR="00F84EA5" w:rsidRPr="009A42CF" w:rsidRDefault="00F84EA5" w:rsidP="007003EF">
            <w:pPr>
              <w:pStyle w:val="tablehead"/>
              <w:rPr>
                <w:ins w:id="1476" w:author="Author"/>
              </w:rPr>
            </w:pPr>
            <w:ins w:id="1477" w:author="Author">
              <w:r w:rsidRPr="009A42CF">
                <w:t>$500 Deductible</w:t>
              </w:r>
              <w:r w:rsidRPr="009A42CF">
                <w:br/>
                <w:t>Comprehensive</w:t>
              </w:r>
            </w:ins>
          </w:p>
        </w:tc>
      </w:tr>
      <w:tr w:rsidR="00F84EA5" w:rsidRPr="009A42CF" w14:paraId="3C064D8A" w14:textId="77777777" w:rsidTr="0024056A">
        <w:trPr>
          <w:cantSplit/>
          <w:trHeight w:val="190"/>
          <w:ins w:id="14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7CC5D0" w14:textId="77777777" w:rsidR="00F84EA5" w:rsidRPr="009A42CF" w:rsidRDefault="00F84EA5" w:rsidP="007003EF">
            <w:pPr>
              <w:pStyle w:val="tabletext00"/>
              <w:rPr>
                <w:ins w:id="14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DAAA2" w14:textId="77777777" w:rsidR="00F84EA5" w:rsidRPr="009A42CF" w:rsidRDefault="00F84EA5" w:rsidP="007003EF">
            <w:pPr>
              <w:pStyle w:val="tabletext00"/>
              <w:jc w:val="center"/>
              <w:rPr>
                <w:ins w:id="1480" w:author="Author"/>
              </w:rPr>
            </w:pPr>
            <w:ins w:id="1481" w:author="Author">
              <w:r w:rsidRPr="009A42CF">
                <w:t>01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7DC40" w14:textId="77777777" w:rsidR="00F84EA5" w:rsidRPr="009A42CF" w:rsidRDefault="00F84EA5" w:rsidP="007003EF">
            <w:pPr>
              <w:pStyle w:val="tabletext00"/>
              <w:rPr>
                <w:ins w:id="1482" w:author="Author"/>
              </w:rPr>
            </w:pPr>
            <w:ins w:id="1483" w:author="Author">
              <w:r w:rsidRPr="009A42CF"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D93D19" w14:textId="77777777" w:rsidR="00F84EA5" w:rsidRPr="009A42CF" w:rsidRDefault="00F84EA5" w:rsidP="007003EF">
            <w:pPr>
              <w:pStyle w:val="tabletext00"/>
              <w:jc w:val="right"/>
              <w:rPr>
                <w:ins w:id="1484" w:author="Author"/>
              </w:rPr>
            </w:pPr>
            <w:ins w:id="1485" w:author="Author">
              <w:r w:rsidRPr="009A42CF">
                <w:t>$</w:t>
              </w:r>
            </w:ins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09A440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486" w:author="Author"/>
              </w:rPr>
            </w:pPr>
            <w:ins w:id="1487" w:author="Author">
              <w:r w:rsidRPr="009A42CF">
                <w:t>1848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EEFF9E" w14:textId="77777777" w:rsidR="00F84EA5" w:rsidRPr="009A42CF" w:rsidRDefault="00F84EA5" w:rsidP="007003EF">
            <w:pPr>
              <w:pStyle w:val="tabletext00"/>
              <w:jc w:val="right"/>
              <w:rPr>
                <w:ins w:id="1488" w:author="Author"/>
              </w:rPr>
            </w:pPr>
            <w:ins w:id="1489" w:author="Author">
              <w:r w:rsidRPr="009A42CF">
                <w:t>$</w:t>
              </w:r>
            </w:ins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D13E78" w14:textId="77777777" w:rsidR="00F84EA5" w:rsidRPr="009A42CF" w:rsidRDefault="00F84EA5" w:rsidP="007003EF">
            <w:pPr>
              <w:pStyle w:val="tabletext00"/>
              <w:rPr>
                <w:ins w:id="1490" w:author="Author"/>
              </w:rPr>
            </w:pPr>
            <w:ins w:id="1491" w:author="Author">
              <w:r w:rsidRPr="009A42CF"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5654EA" w14:textId="77777777" w:rsidR="00F84EA5" w:rsidRPr="009A42CF" w:rsidRDefault="00F84EA5" w:rsidP="007003EF">
            <w:pPr>
              <w:pStyle w:val="tabletext00"/>
              <w:jc w:val="right"/>
              <w:rPr>
                <w:ins w:id="1492" w:author="Author"/>
              </w:rPr>
            </w:pPr>
            <w:ins w:id="1493" w:author="Author">
              <w:r w:rsidRPr="009A42CF">
                <w:t>$</w:t>
              </w:r>
            </w:ins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046E3F" w14:textId="77777777" w:rsidR="00F84EA5" w:rsidRPr="009A42CF" w:rsidRDefault="00F84EA5" w:rsidP="007003EF">
            <w:pPr>
              <w:pStyle w:val="tabletext00"/>
              <w:rPr>
                <w:ins w:id="1494" w:author="Author"/>
              </w:rPr>
            </w:pPr>
            <w:ins w:id="1495" w:author="Author">
              <w:r w:rsidRPr="009A42CF">
                <w:t>263</w:t>
              </w:r>
            </w:ins>
          </w:p>
        </w:tc>
      </w:tr>
      <w:tr w:rsidR="00F84EA5" w:rsidRPr="009A42CF" w14:paraId="0504906B" w14:textId="77777777" w:rsidTr="0024056A">
        <w:trPr>
          <w:cantSplit/>
          <w:trHeight w:val="190"/>
          <w:ins w:id="149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D97B20" w14:textId="77777777" w:rsidR="00F84EA5" w:rsidRPr="009A42CF" w:rsidRDefault="00F84EA5" w:rsidP="007003EF">
            <w:pPr>
              <w:pStyle w:val="tabletext00"/>
              <w:rPr>
                <w:ins w:id="149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56C38" w14:textId="77777777" w:rsidR="00F84EA5" w:rsidRPr="009A42CF" w:rsidRDefault="00F84EA5" w:rsidP="007003EF">
            <w:pPr>
              <w:pStyle w:val="tabletext00"/>
              <w:jc w:val="center"/>
              <w:rPr>
                <w:ins w:id="1498" w:author="Author"/>
              </w:rPr>
            </w:pPr>
            <w:ins w:id="1499" w:author="Author">
              <w:r w:rsidRPr="009A42CF">
                <w:t>02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561E8" w14:textId="77777777" w:rsidR="00F84EA5" w:rsidRPr="009A42CF" w:rsidRDefault="00F84EA5" w:rsidP="007003EF">
            <w:pPr>
              <w:pStyle w:val="tabletext00"/>
              <w:rPr>
                <w:ins w:id="1500" w:author="Author"/>
              </w:rPr>
            </w:pPr>
            <w:ins w:id="1501" w:author="Author">
              <w:r w:rsidRPr="009A42CF"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29D8A5" w14:textId="77777777" w:rsidR="00F84EA5" w:rsidRPr="009A42CF" w:rsidRDefault="00F84EA5" w:rsidP="007003EF">
            <w:pPr>
              <w:pStyle w:val="tabletext00"/>
              <w:jc w:val="right"/>
              <w:rPr>
                <w:ins w:id="150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692A34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503" w:author="Author"/>
              </w:rPr>
            </w:pPr>
            <w:ins w:id="1504" w:author="Author">
              <w:r w:rsidRPr="009A42CF">
                <w:t>1839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84D4E6" w14:textId="77777777" w:rsidR="00F84EA5" w:rsidRPr="009A42CF" w:rsidRDefault="00F84EA5" w:rsidP="007003EF">
            <w:pPr>
              <w:pStyle w:val="tabletext00"/>
              <w:jc w:val="right"/>
              <w:rPr>
                <w:ins w:id="150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E84462" w14:textId="77777777" w:rsidR="00F84EA5" w:rsidRPr="009A42CF" w:rsidRDefault="00F84EA5" w:rsidP="007003EF">
            <w:pPr>
              <w:pStyle w:val="tabletext00"/>
              <w:rPr>
                <w:ins w:id="1506" w:author="Author"/>
              </w:rPr>
            </w:pPr>
            <w:ins w:id="1507" w:author="Author">
              <w:r w:rsidRPr="009A42CF"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9452B9" w14:textId="77777777" w:rsidR="00F84EA5" w:rsidRPr="009A42CF" w:rsidRDefault="00F84EA5" w:rsidP="007003EF">
            <w:pPr>
              <w:pStyle w:val="tabletext00"/>
              <w:jc w:val="right"/>
              <w:rPr>
                <w:ins w:id="150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364511" w14:textId="77777777" w:rsidR="00F84EA5" w:rsidRPr="009A42CF" w:rsidRDefault="00F84EA5" w:rsidP="007003EF">
            <w:pPr>
              <w:pStyle w:val="tabletext00"/>
              <w:rPr>
                <w:ins w:id="1509" w:author="Author"/>
              </w:rPr>
            </w:pPr>
            <w:ins w:id="1510" w:author="Author">
              <w:r w:rsidRPr="009A42CF">
                <w:t>204</w:t>
              </w:r>
            </w:ins>
          </w:p>
        </w:tc>
      </w:tr>
      <w:tr w:rsidR="00F84EA5" w:rsidRPr="009A42CF" w14:paraId="12E484B8" w14:textId="77777777" w:rsidTr="0024056A">
        <w:trPr>
          <w:cantSplit/>
          <w:trHeight w:val="190"/>
          <w:ins w:id="151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251A49" w14:textId="77777777" w:rsidR="00F84EA5" w:rsidRPr="009A42CF" w:rsidRDefault="00F84EA5" w:rsidP="007003EF">
            <w:pPr>
              <w:pStyle w:val="tabletext00"/>
              <w:rPr>
                <w:ins w:id="151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E2BF2" w14:textId="77777777" w:rsidR="00F84EA5" w:rsidRPr="009A42CF" w:rsidRDefault="00F84EA5" w:rsidP="007003EF">
            <w:pPr>
              <w:pStyle w:val="tabletext00"/>
              <w:jc w:val="center"/>
              <w:rPr>
                <w:ins w:id="1513" w:author="Author"/>
              </w:rPr>
            </w:pPr>
            <w:ins w:id="1514" w:author="Author">
              <w:r w:rsidRPr="009A42CF">
                <w:t>03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8E36B" w14:textId="77777777" w:rsidR="00F84EA5" w:rsidRPr="009A42CF" w:rsidRDefault="00F84EA5" w:rsidP="007003EF">
            <w:pPr>
              <w:pStyle w:val="tabletext00"/>
              <w:rPr>
                <w:ins w:id="1515" w:author="Author"/>
              </w:rPr>
            </w:pPr>
            <w:ins w:id="1516" w:author="Author">
              <w:r w:rsidRPr="009A42CF"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594722" w14:textId="77777777" w:rsidR="00F84EA5" w:rsidRPr="009A42CF" w:rsidRDefault="00F84EA5" w:rsidP="007003EF">
            <w:pPr>
              <w:pStyle w:val="tabletext00"/>
              <w:jc w:val="right"/>
              <w:rPr>
                <w:ins w:id="151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0A8CDD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518" w:author="Author"/>
              </w:rPr>
            </w:pPr>
            <w:ins w:id="1519" w:author="Author">
              <w:r w:rsidRPr="009A42CF">
                <w:t>2039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CAC5E3" w14:textId="77777777" w:rsidR="00F84EA5" w:rsidRPr="009A42CF" w:rsidRDefault="00F84EA5" w:rsidP="007003EF">
            <w:pPr>
              <w:pStyle w:val="tabletext00"/>
              <w:jc w:val="right"/>
              <w:rPr>
                <w:ins w:id="152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1679DF" w14:textId="77777777" w:rsidR="00F84EA5" w:rsidRPr="009A42CF" w:rsidRDefault="00F84EA5" w:rsidP="007003EF">
            <w:pPr>
              <w:pStyle w:val="tabletext00"/>
              <w:rPr>
                <w:ins w:id="1521" w:author="Author"/>
              </w:rPr>
            </w:pPr>
            <w:ins w:id="1522" w:author="Author">
              <w:r w:rsidRPr="009A42CF"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4E22C7" w14:textId="77777777" w:rsidR="00F84EA5" w:rsidRPr="009A42CF" w:rsidRDefault="00F84EA5" w:rsidP="007003EF">
            <w:pPr>
              <w:pStyle w:val="tabletext00"/>
              <w:jc w:val="right"/>
              <w:rPr>
                <w:ins w:id="152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98D9B3" w14:textId="77777777" w:rsidR="00F84EA5" w:rsidRPr="009A42CF" w:rsidRDefault="00F84EA5" w:rsidP="007003EF">
            <w:pPr>
              <w:pStyle w:val="tabletext00"/>
              <w:rPr>
                <w:ins w:id="1524" w:author="Author"/>
              </w:rPr>
            </w:pPr>
            <w:ins w:id="1525" w:author="Author">
              <w:r w:rsidRPr="009A42CF">
                <w:t>216</w:t>
              </w:r>
            </w:ins>
          </w:p>
        </w:tc>
      </w:tr>
      <w:tr w:rsidR="00F84EA5" w:rsidRPr="009A42CF" w14:paraId="67E2DD61" w14:textId="77777777" w:rsidTr="0024056A">
        <w:trPr>
          <w:cantSplit/>
          <w:trHeight w:val="190"/>
          <w:ins w:id="152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C43CCA" w14:textId="77777777" w:rsidR="00F84EA5" w:rsidRPr="009A42CF" w:rsidRDefault="00F84EA5" w:rsidP="007003EF">
            <w:pPr>
              <w:pStyle w:val="tabletext00"/>
              <w:rPr>
                <w:ins w:id="152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D0931" w14:textId="77777777" w:rsidR="00F84EA5" w:rsidRPr="009A42CF" w:rsidRDefault="00F84EA5" w:rsidP="007003EF">
            <w:pPr>
              <w:pStyle w:val="tabletext00"/>
              <w:jc w:val="center"/>
              <w:rPr>
                <w:ins w:id="1528" w:author="Author"/>
              </w:rPr>
            </w:pPr>
            <w:ins w:id="1529" w:author="Author">
              <w:r w:rsidRPr="009A42CF">
                <w:t>04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687A6" w14:textId="77777777" w:rsidR="00F84EA5" w:rsidRPr="009A42CF" w:rsidRDefault="00F84EA5" w:rsidP="007003EF">
            <w:pPr>
              <w:pStyle w:val="tabletext00"/>
              <w:rPr>
                <w:ins w:id="1530" w:author="Author"/>
              </w:rPr>
            </w:pPr>
            <w:ins w:id="1531" w:author="Author">
              <w:r w:rsidRPr="009A42CF"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FEC60A" w14:textId="77777777" w:rsidR="00F84EA5" w:rsidRPr="009A42CF" w:rsidRDefault="00F84EA5" w:rsidP="007003EF">
            <w:pPr>
              <w:pStyle w:val="tabletext00"/>
              <w:jc w:val="right"/>
              <w:rPr>
                <w:ins w:id="153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006C91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533" w:author="Author"/>
              </w:rPr>
            </w:pPr>
            <w:ins w:id="1534" w:author="Author">
              <w:r w:rsidRPr="009A42CF">
                <w:t>1839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519EC2" w14:textId="77777777" w:rsidR="00F84EA5" w:rsidRPr="009A42CF" w:rsidRDefault="00F84EA5" w:rsidP="007003EF">
            <w:pPr>
              <w:pStyle w:val="tabletext00"/>
              <w:jc w:val="right"/>
              <w:rPr>
                <w:ins w:id="153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447F7F" w14:textId="77777777" w:rsidR="00F84EA5" w:rsidRPr="009A42CF" w:rsidRDefault="00F84EA5" w:rsidP="007003EF">
            <w:pPr>
              <w:pStyle w:val="tabletext00"/>
              <w:rPr>
                <w:ins w:id="1536" w:author="Author"/>
              </w:rPr>
            </w:pPr>
            <w:ins w:id="1537" w:author="Author">
              <w:r w:rsidRPr="009A42CF"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DC1143" w14:textId="77777777" w:rsidR="00F84EA5" w:rsidRPr="009A42CF" w:rsidRDefault="00F84EA5" w:rsidP="007003EF">
            <w:pPr>
              <w:pStyle w:val="tabletext00"/>
              <w:jc w:val="right"/>
              <w:rPr>
                <w:ins w:id="153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8F2749" w14:textId="77777777" w:rsidR="00F84EA5" w:rsidRPr="009A42CF" w:rsidRDefault="00F84EA5" w:rsidP="007003EF">
            <w:pPr>
              <w:pStyle w:val="tabletext00"/>
              <w:rPr>
                <w:ins w:id="1539" w:author="Author"/>
              </w:rPr>
            </w:pPr>
            <w:ins w:id="1540" w:author="Author">
              <w:r w:rsidRPr="009A42CF">
                <w:t>204</w:t>
              </w:r>
            </w:ins>
          </w:p>
        </w:tc>
      </w:tr>
      <w:tr w:rsidR="00F84EA5" w:rsidRPr="009A42CF" w14:paraId="67558E36" w14:textId="77777777" w:rsidTr="0024056A">
        <w:trPr>
          <w:cantSplit/>
          <w:trHeight w:val="190"/>
          <w:ins w:id="154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553C57B" w14:textId="77777777" w:rsidR="00F84EA5" w:rsidRPr="009A42CF" w:rsidRDefault="00F84EA5" w:rsidP="007003EF">
            <w:pPr>
              <w:pStyle w:val="tabletext00"/>
              <w:rPr>
                <w:ins w:id="154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BC118" w14:textId="77777777" w:rsidR="00F84EA5" w:rsidRPr="009A42CF" w:rsidRDefault="00F84EA5" w:rsidP="007003EF">
            <w:pPr>
              <w:pStyle w:val="tabletext00"/>
              <w:jc w:val="center"/>
              <w:rPr>
                <w:ins w:id="1543" w:author="Author"/>
              </w:rPr>
            </w:pPr>
            <w:ins w:id="1544" w:author="Author">
              <w:r w:rsidRPr="009A42CF">
                <w:t>05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BA584" w14:textId="77777777" w:rsidR="00F84EA5" w:rsidRPr="009A42CF" w:rsidRDefault="00F84EA5" w:rsidP="007003EF">
            <w:pPr>
              <w:pStyle w:val="tabletext00"/>
              <w:rPr>
                <w:ins w:id="1545" w:author="Author"/>
              </w:rPr>
            </w:pPr>
            <w:ins w:id="1546" w:author="Author">
              <w:r w:rsidRPr="009A42CF"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C96CBA" w14:textId="77777777" w:rsidR="00F84EA5" w:rsidRPr="009A42CF" w:rsidRDefault="00F84EA5" w:rsidP="007003EF">
            <w:pPr>
              <w:pStyle w:val="tabletext00"/>
              <w:jc w:val="right"/>
              <w:rPr>
                <w:ins w:id="154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5D091D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548" w:author="Author"/>
              </w:rPr>
            </w:pPr>
            <w:ins w:id="1549" w:author="Author">
              <w:r w:rsidRPr="009A42CF">
                <w:t>1848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338CF5" w14:textId="77777777" w:rsidR="00F84EA5" w:rsidRPr="009A42CF" w:rsidRDefault="00F84EA5" w:rsidP="007003EF">
            <w:pPr>
              <w:pStyle w:val="tabletext00"/>
              <w:jc w:val="right"/>
              <w:rPr>
                <w:ins w:id="155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B34A4C" w14:textId="77777777" w:rsidR="00F84EA5" w:rsidRPr="009A42CF" w:rsidRDefault="00F84EA5" w:rsidP="007003EF">
            <w:pPr>
              <w:pStyle w:val="tabletext00"/>
              <w:rPr>
                <w:ins w:id="1551" w:author="Author"/>
              </w:rPr>
            </w:pPr>
            <w:ins w:id="1552" w:author="Author">
              <w:r w:rsidRPr="009A42CF"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3647C3" w14:textId="77777777" w:rsidR="00F84EA5" w:rsidRPr="009A42CF" w:rsidRDefault="00F84EA5" w:rsidP="007003EF">
            <w:pPr>
              <w:pStyle w:val="tabletext00"/>
              <w:jc w:val="right"/>
              <w:rPr>
                <w:ins w:id="155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6BCAF2" w14:textId="77777777" w:rsidR="00F84EA5" w:rsidRPr="009A42CF" w:rsidRDefault="00F84EA5" w:rsidP="007003EF">
            <w:pPr>
              <w:pStyle w:val="tabletext00"/>
              <w:rPr>
                <w:ins w:id="1554" w:author="Author"/>
              </w:rPr>
            </w:pPr>
            <w:ins w:id="1555" w:author="Author">
              <w:r w:rsidRPr="009A42CF">
                <w:t>263</w:t>
              </w:r>
            </w:ins>
          </w:p>
        </w:tc>
      </w:tr>
      <w:tr w:rsidR="00F84EA5" w:rsidRPr="009A42CF" w14:paraId="4646FE2F" w14:textId="77777777" w:rsidTr="0024056A">
        <w:trPr>
          <w:cantSplit/>
          <w:trHeight w:val="190"/>
          <w:ins w:id="155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3DA7D3" w14:textId="77777777" w:rsidR="00F84EA5" w:rsidRPr="009A42CF" w:rsidRDefault="00F84EA5" w:rsidP="007003EF">
            <w:pPr>
              <w:pStyle w:val="tabletext00"/>
              <w:rPr>
                <w:ins w:id="155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C2D4E" w14:textId="77777777" w:rsidR="00F84EA5" w:rsidRPr="009A42CF" w:rsidRDefault="00F84EA5" w:rsidP="007003EF">
            <w:pPr>
              <w:pStyle w:val="tabletext00"/>
              <w:jc w:val="center"/>
              <w:rPr>
                <w:ins w:id="1558" w:author="Author"/>
              </w:rPr>
            </w:pPr>
            <w:ins w:id="1559" w:author="Author">
              <w:r w:rsidRPr="009A42CF">
                <w:t>06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2F980" w14:textId="77777777" w:rsidR="00F84EA5" w:rsidRPr="009A42CF" w:rsidRDefault="00F84EA5" w:rsidP="007003EF">
            <w:pPr>
              <w:pStyle w:val="tabletext00"/>
              <w:rPr>
                <w:ins w:id="1560" w:author="Author"/>
              </w:rPr>
            </w:pPr>
            <w:ins w:id="1561" w:author="Author">
              <w:r w:rsidRPr="009A42CF"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6AA07B" w14:textId="77777777" w:rsidR="00F84EA5" w:rsidRPr="009A42CF" w:rsidRDefault="00F84EA5" w:rsidP="007003EF">
            <w:pPr>
              <w:pStyle w:val="tabletext00"/>
              <w:jc w:val="right"/>
              <w:rPr>
                <w:ins w:id="156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9B67A0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563" w:author="Author"/>
              </w:rPr>
            </w:pPr>
            <w:ins w:id="1564" w:author="Author">
              <w:r w:rsidRPr="009A42CF">
                <w:t>1595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E32FE8" w14:textId="77777777" w:rsidR="00F84EA5" w:rsidRPr="009A42CF" w:rsidRDefault="00F84EA5" w:rsidP="007003EF">
            <w:pPr>
              <w:pStyle w:val="tabletext00"/>
              <w:jc w:val="right"/>
              <w:rPr>
                <w:ins w:id="156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B19566" w14:textId="77777777" w:rsidR="00F84EA5" w:rsidRPr="009A42CF" w:rsidRDefault="00F84EA5" w:rsidP="007003EF">
            <w:pPr>
              <w:pStyle w:val="tabletext00"/>
              <w:rPr>
                <w:ins w:id="1566" w:author="Author"/>
              </w:rPr>
            </w:pPr>
            <w:ins w:id="1567" w:author="Author">
              <w:r w:rsidRPr="009A42CF">
                <w:t>607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BD33C9" w14:textId="77777777" w:rsidR="00F84EA5" w:rsidRPr="009A42CF" w:rsidRDefault="00F84EA5" w:rsidP="007003EF">
            <w:pPr>
              <w:pStyle w:val="tabletext00"/>
              <w:jc w:val="right"/>
              <w:rPr>
                <w:ins w:id="156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7875AB" w14:textId="77777777" w:rsidR="00F84EA5" w:rsidRPr="009A42CF" w:rsidRDefault="00F84EA5" w:rsidP="007003EF">
            <w:pPr>
              <w:pStyle w:val="tabletext00"/>
              <w:rPr>
                <w:ins w:id="1569" w:author="Author"/>
              </w:rPr>
            </w:pPr>
            <w:ins w:id="1570" w:author="Author">
              <w:r w:rsidRPr="009A42CF">
                <w:t>234</w:t>
              </w:r>
            </w:ins>
          </w:p>
        </w:tc>
      </w:tr>
      <w:tr w:rsidR="00F84EA5" w:rsidRPr="009A42CF" w14:paraId="7CBC6F26" w14:textId="77777777" w:rsidTr="0024056A">
        <w:trPr>
          <w:cantSplit/>
          <w:trHeight w:val="190"/>
          <w:ins w:id="157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C921B7B" w14:textId="77777777" w:rsidR="00F84EA5" w:rsidRPr="009A42CF" w:rsidRDefault="00F84EA5" w:rsidP="007003EF">
            <w:pPr>
              <w:pStyle w:val="tabletext00"/>
              <w:rPr>
                <w:ins w:id="157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4FF51" w14:textId="77777777" w:rsidR="00F84EA5" w:rsidRPr="009A42CF" w:rsidRDefault="00F84EA5" w:rsidP="007003EF">
            <w:pPr>
              <w:pStyle w:val="tabletext00"/>
              <w:jc w:val="center"/>
              <w:rPr>
                <w:ins w:id="1573" w:author="Author"/>
              </w:rPr>
            </w:pPr>
            <w:ins w:id="1574" w:author="Author">
              <w:r w:rsidRPr="009A42CF">
                <w:t>07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3CB20" w14:textId="77777777" w:rsidR="00F84EA5" w:rsidRPr="009A42CF" w:rsidRDefault="00F84EA5" w:rsidP="007003EF">
            <w:pPr>
              <w:pStyle w:val="tabletext00"/>
              <w:rPr>
                <w:ins w:id="1575" w:author="Author"/>
              </w:rPr>
            </w:pPr>
            <w:ins w:id="1576" w:author="Author">
              <w:r w:rsidRPr="009A42CF"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04587A" w14:textId="77777777" w:rsidR="00F84EA5" w:rsidRPr="009A42CF" w:rsidRDefault="00F84EA5" w:rsidP="007003EF">
            <w:pPr>
              <w:pStyle w:val="tabletext00"/>
              <w:jc w:val="right"/>
              <w:rPr>
                <w:ins w:id="157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C30F98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578" w:author="Author"/>
              </w:rPr>
            </w:pPr>
            <w:ins w:id="1579" w:author="Author">
              <w:r w:rsidRPr="009A42CF">
                <w:t>1595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3A1ACD" w14:textId="77777777" w:rsidR="00F84EA5" w:rsidRPr="009A42CF" w:rsidRDefault="00F84EA5" w:rsidP="007003EF">
            <w:pPr>
              <w:pStyle w:val="tabletext00"/>
              <w:jc w:val="right"/>
              <w:rPr>
                <w:ins w:id="158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23097C" w14:textId="77777777" w:rsidR="00F84EA5" w:rsidRPr="009A42CF" w:rsidRDefault="00F84EA5" w:rsidP="007003EF">
            <w:pPr>
              <w:pStyle w:val="tabletext00"/>
              <w:rPr>
                <w:ins w:id="1581" w:author="Author"/>
              </w:rPr>
            </w:pPr>
            <w:ins w:id="1582" w:author="Author">
              <w:r w:rsidRPr="009A42CF">
                <w:t>607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2F99D0" w14:textId="77777777" w:rsidR="00F84EA5" w:rsidRPr="009A42CF" w:rsidRDefault="00F84EA5" w:rsidP="007003EF">
            <w:pPr>
              <w:pStyle w:val="tabletext00"/>
              <w:jc w:val="right"/>
              <w:rPr>
                <w:ins w:id="158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2C8A25" w14:textId="77777777" w:rsidR="00F84EA5" w:rsidRPr="009A42CF" w:rsidRDefault="00F84EA5" w:rsidP="007003EF">
            <w:pPr>
              <w:pStyle w:val="tabletext00"/>
              <w:rPr>
                <w:ins w:id="1584" w:author="Author"/>
              </w:rPr>
            </w:pPr>
            <w:ins w:id="1585" w:author="Author">
              <w:r w:rsidRPr="009A42CF">
                <w:t>234</w:t>
              </w:r>
            </w:ins>
          </w:p>
        </w:tc>
      </w:tr>
      <w:tr w:rsidR="00F84EA5" w:rsidRPr="009A42CF" w14:paraId="79D67B97" w14:textId="77777777" w:rsidTr="0024056A">
        <w:trPr>
          <w:cantSplit/>
          <w:trHeight w:val="190"/>
          <w:ins w:id="158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011078" w14:textId="77777777" w:rsidR="00F84EA5" w:rsidRPr="009A42CF" w:rsidRDefault="00F84EA5" w:rsidP="007003EF">
            <w:pPr>
              <w:pStyle w:val="tabletext00"/>
              <w:rPr>
                <w:ins w:id="158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1BB9D" w14:textId="77777777" w:rsidR="00F84EA5" w:rsidRPr="009A42CF" w:rsidRDefault="00F84EA5" w:rsidP="007003EF">
            <w:pPr>
              <w:pStyle w:val="tabletext00"/>
              <w:jc w:val="center"/>
              <w:rPr>
                <w:ins w:id="1588" w:author="Author"/>
              </w:rPr>
            </w:pPr>
            <w:ins w:id="1589" w:author="Author">
              <w:r w:rsidRPr="009A42CF">
                <w:t>08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73EB7" w14:textId="77777777" w:rsidR="00F84EA5" w:rsidRPr="009A42CF" w:rsidRDefault="00F84EA5" w:rsidP="007003EF">
            <w:pPr>
              <w:pStyle w:val="tabletext00"/>
              <w:rPr>
                <w:ins w:id="1590" w:author="Author"/>
              </w:rPr>
            </w:pPr>
            <w:ins w:id="1591" w:author="Author">
              <w:r w:rsidRPr="009A42CF"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5DD3AA" w14:textId="77777777" w:rsidR="00F84EA5" w:rsidRPr="009A42CF" w:rsidRDefault="00F84EA5" w:rsidP="007003EF">
            <w:pPr>
              <w:pStyle w:val="tabletext00"/>
              <w:jc w:val="right"/>
              <w:rPr>
                <w:ins w:id="159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8DEAC9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593" w:author="Author"/>
              </w:rPr>
            </w:pPr>
            <w:ins w:id="1594" w:author="Author">
              <w:r w:rsidRPr="009A42CF">
                <w:t>1595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750C8A" w14:textId="77777777" w:rsidR="00F84EA5" w:rsidRPr="009A42CF" w:rsidRDefault="00F84EA5" w:rsidP="007003EF">
            <w:pPr>
              <w:pStyle w:val="tabletext00"/>
              <w:jc w:val="right"/>
              <w:rPr>
                <w:ins w:id="159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6EFD27" w14:textId="77777777" w:rsidR="00F84EA5" w:rsidRPr="009A42CF" w:rsidRDefault="00F84EA5" w:rsidP="007003EF">
            <w:pPr>
              <w:pStyle w:val="tabletext00"/>
              <w:rPr>
                <w:ins w:id="1596" w:author="Author"/>
              </w:rPr>
            </w:pPr>
            <w:ins w:id="1597" w:author="Author">
              <w:r w:rsidRPr="009A42CF">
                <w:t>607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F26DAE" w14:textId="77777777" w:rsidR="00F84EA5" w:rsidRPr="009A42CF" w:rsidRDefault="00F84EA5" w:rsidP="007003EF">
            <w:pPr>
              <w:pStyle w:val="tabletext00"/>
              <w:jc w:val="right"/>
              <w:rPr>
                <w:ins w:id="159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665BA4" w14:textId="77777777" w:rsidR="00F84EA5" w:rsidRPr="009A42CF" w:rsidRDefault="00F84EA5" w:rsidP="007003EF">
            <w:pPr>
              <w:pStyle w:val="tabletext00"/>
              <w:rPr>
                <w:ins w:id="1599" w:author="Author"/>
              </w:rPr>
            </w:pPr>
            <w:ins w:id="1600" w:author="Author">
              <w:r w:rsidRPr="009A42CF">
                <w:t>234</w:t>
              </w:r>
            </w:ins>
          </w:p>
        </w:tc>
      </w:tr>
      <w:tr w:rsidR="00F84EA5" w:rsidRPr="009A42CF" w14:paraId="0FF5AA1C" w14:textId="77777777" w:rsidTr="0024056A">
        <w:trPr>
          <w:cantSplit/>
          <w:trHeight w:val="190"/>
          <w:ins w:id="160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45047F7" w14:textId="77777777" w:rsidR="00F84EA5" w:rsidRPr="009A42CF" w:rsidRDefault="00F84EA5" w:rsidP="007003EF">
            <w:pPr>
              <w:pStyle w:val="tabletext00"/>
              <w:rPr>
                <w:ins w:id="160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5AF2B" w14:textId="77777777" w:rsidR="00F84EA5" w:rsidRPr="009A42CF" w:rsidRDefault="00F84EA5" w:rsidP="007003EF">
            <w:pPr>
              <w:pStyle w:val="tabletext00"/>
              <w:jc w:val="center"/>
              <w:rPr>
                <w:ins w:id="1603" w:author="Author"/>
              </w:rPr>
            </w:pPr>
            <w:ins w:id="1604" w:author="Author">
              <w:r w:rsidRPr="009A42CF">
                <w:t>09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DAF55" w14:textId="77777777" w:rsidR="00F84EA5" w:rsidRPr="009A42CF" w:rsidRDefault="00F84EA5" w:rsidP="007003EF">
            <w:pPr>
              <w:pStyle w:val="tabletext00"/>
              <w:rPr>
                <w:ins w:id="1605" w:author="Author"/>
              </w:rPr>
            </w:pPr>
            <w:ins w:id="1606" w:author="Author">
              <w:r w:rsidRPr="009A42CF"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BC17E2" w14:textId="77777777" w:rsidR="00F84EA5" w:rsidRPr="009A42CF" w:rsidRDefault="00F84EA5" w:rsidP="007003EF">
            <w:pPr>
              <w:pStyle w:val="tabletext00"/>
              <w:jc w:val="right"/>
              <w:rPr>
                <w:ins w:id="160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ED284B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608" w:author="Author"/>
              </w:rPr>
            </w:pPr>
            <w:ins w:id="1609" w:author="Author">
              <w:r w:rsidRPr="009A42CF">
                <w:t>1973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2FB45D" w14:textId="77777777" w:rsidR="00F84EA5" w:rsidRPr="009A42CF" w:rsidRDefault="00F84EA5" w:rsidP="007003EF">
            <w:pPr>
              <w:pStyle w:val="tabletext00"/>
              <w:jc w:val="right"/>
              <w:rPr>
                <w:ins w:id="161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273BEF" w14:textId="77777777" w:rsidR="00F84EA5" w:rsidRPr="009A42CF" w:rsidRDefault="00F84EA5" w:rsidP="007003EF">
            <w:pPr>
              <w:pStyle w:val="tabletext00"/>
              <w:rPr>
                <w:ins w:id="1611" w:author="Author"/>
              </w:rPr>
            </w:pPr>
            <w:ins w:id="1612" w:author="Author">
              <w:r w:rsidRPr="009A42CF">
                <w:t>752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332C3F" w14:textId="77777777" w:rsidR="00F84EA5" w:rsidRPr="009A42CF" w:rsidRDefault="00F84EA5" w:rsidP="007003EF">
            <w:pPr>
              <w:pStyle w:val="tabletext00"/>
              <w:jc w:val="right"/>
              <w:rPr>
                <w:ins w:id="161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35406F" w14:textId="77777777" w:rsidR="00F84EA5" w:rsidRPr="009A42CF" w:rsidRDefault="00F84EA5" w:rsidP="007003EF">
            <w:pPr>
              <w:pStyle w:val="tabletext00"/>
              <w:rPr>
                <w:ins w:id="1614" w:author="Author"/>
              </w:rPr>
            </w:pPr>
            <w:ins w:id="1615" w:author="Author">
              <w:r w:rsidRPr="009A42CF">
                <w:t>243</w:t>
              </w:r>
            </w:ins>
          </w:p>
        </w:tc>
      </w:tr>
      <w:tr w:rsidR="00F84EA5" w:rsidRPr="009A42CF" w14:paraId="3671F697" w14:textId="77777777" w:rsidTr="0024056A">
        <w:trPr>
          <w:cantSplit/>
          <w:trHeight w:val="190"/>
          <w:ins w:id="161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E8BA818" w14:textId="77777777" w:rsidR="00F84EA5" w:rsidRPr="009A42CF" w:rsidRDefault="00F84EA5" w:rsidP="007003EF">
            <w:pPr>
              <w:pStyle w:val="tabletext00"/>
              <w:rPr>
                <w:ins w:id="161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C9C34" w14:textId="77777777" w:rsidR="00F84EA5" w:rsidRPr="009A42CF" w:rsidRDefault="00F84EA5" w:rsidP="007003EF">
            <w:pPr>
              <w:pStyle w:val="tabletext00"/>
              <w:jc w:val="center"/>
              <w:rPr>
                <w:ins w:id="1618" w:author="Author"/>
              </w:rPr>
            </w:pPr>
            <w:ins w:id="1619" w:author="Author">
              <w:r w:rsidRPr="009A42CF">
                <w:t>10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1378F" w14:textId="77777777" w:rsidR="00F84EA5" w:rsidRPr="009A42CF" w:rsidRDefault="00F84EA5" w:rsidP="007003EF">
            <w:pPr>
              <w:pStyle w:val="tabletext00"/>
              <w:rPr>
                <w:ins w:id="1620" w:author="Author"/>
              </w:rPr>
            </w:pPr>
            <w:ins w:id="1621" w:author="Author">
              <w:r w:rsidRPr="009A42CF"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7D130F" w14:textId="77777777" w:rsidR="00F84EA5" w:rsidRPr="009A42CF" w:rsidRDefault="00F84EA5" w:rsidP="007003EF">
            <w:pPr>
              <w:pStyle w:val="tabletext00"/>
              <w:jc w:val="right"/>
              <w:rPr>
                <w:ins w:id="162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510370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623" w:author="Author"/>
              </w:rPr>
            </w:pPr>
            <w:ins w:id="1624" w:author="Author">
              <w:r w:rsidRPr="009A42CF">
                <w:t>2163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FDA320" w14:textId="77777777" w:rsidR="00F84EA5" w:rsidRPr="009A42CF" w:rsidRDefault="00F84EA5" w:rsidP="007003EF">
            <w:pPr>
              <w:pStyle w:val="tabletext00"/>
              <w:jc w:val="right"/>
              <w:rPr>
                <w:ins w:id="162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67C863" w14:textId="77777777" w:rsidR="00F84EA5" w:rsidRPr="009A42CF" w:rsidRDefault="00F84EA5" w:rsidP="007003EF">
            <w:pPr>
              <w:pStyle w:val="tabletext00"/>
              <w:rPr>
                <w:ins w:id="1626" w:author="Author"/>
              </w:rPr>
            </w:pPr>
            <w:ins w:id="1627" w:author="Author">
              <w:r w:rsidRPr="009A42CF">
                <w:t>954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7F43F2" w14:textId="77777777" w:rsidR="00F84EA5" w:rsidRPr="009A42CF" w:rsidRDefault="00F84EA5" w:rsidP="007003EF">
            <w:pPr>
              <w:pStyle w:val="tabletext00"/>
              <w:jc w:val="right"/>
              <w:rPr>
                <w:ins w:id="162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5E8DC8" w14:textId="77777777" w:rsidR="00F84EA5" w:rsidRPr="009A42CF" w:rsidRDefault="00F84EA5" w:rsidP="007003EF">
            <w:pPr>
              <w:pStyle w:val="tabletext00"/>
              <w:rPr>
                <w:ins w:id="1629" w:author="Author"/>
              </w:rPr>
            </w:pPr>
            <w:ins w:id="1630" w:author="Author">
              <w:r w:rsidRPr="009A42CF">
                <w:t>269</w:t>
              </w:r>
            </w:ins>
          </w:p>
        </w:tc>
      </w:tr>
      <w:tr w:rsidR="00F84EA5" w:rsidRPr="009A42CF" w14:paraId="55C58E36" w14:textId="77777777" w:rsidTr="0024056A">
        <w:trPr>
          <w:cantSplit/>
          <w:trHeight w:val="190"/>
          <w:ins w:id="163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D0DDCE4" w14:textId="77777777" w:rsidR="00F84EA5" w:rsidRPr="009A42CF" w:rsidRDefault="00F84EA5" w:rsidP="007003EF">
            <w:pPr>
              <w:pStyle w:val="tabletext00"/>
              <w:rPr>
                <w:ins w:id="163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FEF18" w14:textId="77777777" w:rsidR="00F84EA5" w:rsidRPr="009A42CF" w:rsidRDefault="00F84EA5" w:rsidP="007003EF">
            <w:pPr>
              <w:pStyle w:val="tabletext00"/>
              <w:jc w:val="center"/>
              <w:rPr>
                <w:ins w:id="1633" w:author="Author"/>
              </w:rPr>
            </w:pPr>
            <w:ins w:id="1634" w:author="Author">
              <w:r w:rsidRPr="009A42CF">
                <w:t>11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44482" w14:textId="77777777" w:rsidR="00F84EA5" w:rsidRPr="009A42CF" w:rsidRDefault="00F84EA5" w:rsidP="007003EF">
            <w:pPr>
              <w:pStyle w:val="tabletext00"/>
              <w:rPr>
                <w:ins w:id="1635" w:author="Author"/>
              </w:rPr>
            </w:pPr>
            <w:ins w:id="1636" w:author="Author">
              <w:r w:rsidRPr="009A42CF"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25126E" w14:textId="77777777" w:rsidR="00F84EA5" w:rsidRPr="009A42CF" w:rsidRDefault="00F84EA5" w:rsidP="007003EF">
            <w:pPr>
              <w:pStyle w:val="tabletext00"/>
              <w:jc w:val="right"/>
              <w:rPr>
                <w:ins w:id="163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40F2AF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638" w:author="Author"/>
              </w:rPr>
            </w:pPr>
            <w:ins w:id="1639" w:author="Author">
              <w:r w:rsidRPr="009A42CF">
                <w:t>1595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AAEC8E" w14:textId="77777777" w:rsidR="00F84EA5" w:rsidRPr="009A42CF" w:rsidRDefault="00F84EA5" w:rsidP="007003EF">
            <w:pPr>
              <w:pStyle w:val="tabletext00"/>
              <w:jc w:val="right"/>
              <w:rPr>
                <w:ins w:id="164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41DA47" w14:textId="77777777" w:rsidR="00F84EA5" w:rsidRPr="009A42CF" w:rsidRDefault="00F84EA5" w:rsidP="007003EF">
            <w:pPr>
              <w:pStyle w:val="tabletext00"/>
              <w:rPr>
                <w:ins w:id="1641" w:author="Author"/>
              </w:rPr>
            </w:pPr>
            <w:ins w:id="1642" w:author="Author">
              <w:r w:rsidRPr="009A42CF">
                <w:t>607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5FB5B4" w14:textId="77777777" w:rsidR="00F84EA5" w:rsidRPr="009A42CF" w:rsidRDefault="00F84EA5" w:rsidP="007003EF">
            <w:pPr>
              <w:pStyle w:val="tabletext00"/>
              <w:jc w:val="right"/>
              <w:rPr>
                <w:ins w:id="164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CA810C" w14:textId="77777777" w:rsidR="00F84EA5" w:rsidRPr="009A42CF" w:rsidRDefault="00F84EA5" w:rsidP="007003EF">
            <w:pPr>
              <w:pStyle w:val="tabletext00"/>
              <w:rPr>
                <w:ins w:id="1644" w:author="Author"/>
              </w:rPr>
            </w:pPr>
            <w:ins w:id="1645" w:author="Author">
              <w:r w:rsidRPr="009A42CF">
                <w:t>234</w:t>
              </w:r>
            </w:ins>
          </w:p>
        </w:tc>
      </w:tr>
      <w:tr w:rsidR="00F84EA5" w:rsidRPr="009A42CF" w14:paraId="65ACDBD7" w14:textId="77777777" w:rsidTr="0024056A">
        <w:trPr>
          <w:cantSplit/>
          <w:trHeight w:val="190"/>
          <w:ins w:id="164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6ED9A31" w14:textId="77777777" w:rsidR="00F84EA5" w:rsidRPr="009A42CF" w:rsidRDefault="00F84EA5" w:rsidP="007003EF">
            <w:pPr>
              <w:pStyle w:val="tabletext00"/>
              <w:rPr>
                <w:ins w:id="164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104D8" w14:textId="77777777" w:rsidR="00F84EA5" w:rsidRPr="009A42CF" w:rsidRDefault="00F84EA5" w:rsidP="007003EF">
            <w:pPr>
              <w:pStyle w:val="tabletext00"/>
              <w:jc w:val="center"/>
              <w:rPr>
                <w:ins w:id="1648" w:author="Author"/>
              </w:rPr>
            </w:pPr>
            <w:ins w:id="1649" w:author="Author">
              <w:r w:rsidRPr="009A42CF">
                <w:t>12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3B167" w14:textId="77777777" w:rsidR="00F84EA5" w:rsidRPr="009A42CF" w:rsidRDefault="00F84EA5" w:rsidP="007003EF">
            <w:pPr>
              <w:pStyle w:val="tabletext00"/>
              <w:rPr>
                <w:ins w:id="1650" w:author="Author"/>
              </w:rPr>
            </w:pPr>
            <w:ins w:id="1651" w:author="Author">
              <w:r w:rsidRPr="009A42CF"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999B94" w14:textId="77777777" w:rsidR="00F84EA5" w:rsidRPr="009A42CF" w:rsidRDefault="00F84EA5" w:rsidP="007003EF">
            <w:pPr>
              <w:pStyle w:val="tabletext00"/>
              <w:jc w:val="right"/>
              <w:rPr>
                <w:ins w:id="165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F24A78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653" w:author="Author"/>
              </w:rPr>
            </w:pPr>
            <w:ins w:id="1654" w:author="Author">
              <w:r w:rsidRPr="009A42CF">
                <w:t>2039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1F9EEF" w14:textId="77777777" w:rsidR="00F84EA5" w:rsidRPr="009A42CF" w:rsidRDefault="00F84EA5" w:rsidP="007003EF">
            <w:pPr>
              <w:pStyle w:val="tabletext00"/>
              <w:jc w:val="right"/>
              <w:rPr>
                <w:ins w:id="165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20F949" w14:textId="77777777" w:rsidR="00F84EA5" w:rsidRPr="009A42CF" w:rsidRDefault="00F84EA5" w:rsidP="007003EF">
            <w:pPr>
              <w:pStyle w:val="tabletext00"/>
              <w:rPr>
                <w:ins w:id="1656" w:author="Author"/>
              </w:rPr>
            </w:pPr>
            <w:ins w:id="1657" w:author="Author">
              <w:r w:rsidRPr="009A42CF"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0843C8" w14:textId="77777777" w:rsidR="00F84EA5" w:rsidRPr="009A42CF" w:rsidRDefault="00F84EA5" w:rsidP="007003EF">
            <w:pPr>
              <w:pStyle w:val="tabletext00"/>
              <w:jc w:val="right"/>
              <w:rPr>
                <w:ins w:id="165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1D21F7" w14:textId="77777777" w:rsidR="00F84EA5" w:rsidRPr="009A42CF" w:rsidRDefault="00F84EA5" w:rsidP="007003EF">
            <w:pPr>
              <w:pStyle w:val="tabletext00"/>
              <w:rPr>
                <w:ins w:id="1659" w:author="Author"/>
              </w:rPr>
            </w:pPr>
            <w:ins w:id="1660" w:author="Author">
              <w:r w:rsidRPr="009A42CF">
                <w:t>216</w:t>
              </w:r>
            </w:ins>
          </w:p>
        </w:tc>
      </w:tr>
      <w:tr w:rsidR="00F84EA5" w:rsidRPr="009A42CF" w14:paraId="631A6FD3" w14:textId="77777777" w:rsidTr="0024056A">
        <w:trPr>
          <w:cantSplit/>
          <w:trHeight w:val="190"/>
          <w:ins w:id="166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7AC283" w14:textId="77777777" w:rsidR="00F84EA5" w:rsidRPr="009A42CF" w:rsidRDefault="00F84EA5" w:rsidP="007003EF">
            <w:pPr>
              <w:pStyle w:val="tabletext00"/>
              <w:rPr>
                <w:ins w:id="166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4FBA7" w14:textId="77777777" w:rsidR="00F84EA5" w:rsidRPr="009A42CF" w:rsidRDefault="00F84EA5" w:rsidP="007003EF">
            <w:pPr>
              <w:pStyle w:val="tabletext00"/>
              <w:jc w:val="center"/>
              <w:rPr>
                <w:ins w:id="1663" w:author="Author"/>
              </w:rPr>
            </w:pPr>
            <w:ins w:id="1664" w:author="Author">
              <w:r w:rsidRPr="009A42CF">
                <w:t>13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6E3E7" w14:textId="77777777" w:rsidR="00F84EA5" w:rsidRPr="009A42CF" w:rsidRDefault="00F84EA5" w:rsidP="007003EF">
            <w:pPr>
              <w:pStyle w:val="tabletext00"/>
              <w:rPr>
                <w:ins w:id="1665" w:author="Author"/>
              </w:rPr>
            </w:pPr>
            <w:ins w:id="1666" w:author="Author">
              <w:r w:rsidRPr="009A42CF"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51CB2A" w14:textId="77777777" w:rsidR="00F84EA5" w:rsidRPr="009A42CF" w:rsidRDefault="00F84EA5" w:rsidP="007003EF">
            <w:pPr>
              <w:pStyle w:val="tabletext00"/>
              <w:jc w:val="right"/>
              <w:rPr>
                <w:ins w:id="166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EBF794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668" w:author="Author"/>
              </w:rPr>
            </w:pPr>
            <w:ins w:id="1669" w:author="Author">
              <w:r w:rsidRPr="009A42CF">
                <w:t>1973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85C322" w14:textId="77777777" w:rsidR="00F84EA5" w:rsidRPr="009A42CF" w:rsidRDefault="00F84EA5" w:rsidP="007003EF">
            <w:pPr>
              <w:pStyle w:val="tabletext00"/>
              <w:jc w:val="right"/>
              <w:rPr>
                <w:ins w:id="167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9BA514" w14:textId="77777777" w:rsidR="00F84EA5" w:rsidRPr="009A42CF" w:rsidRDefault="00F84EA5" w:rsidP="007003EF">
            <w:pPr>
              <w:pStyle w:val="tabletext00"/>
              <w:rPr>
                <w:ins w:id="1671" w:author="Author"/>
              </w:rPr>
            </w:pPr>
            <w:ins w:id="1672" w:author="Author">
              <w:r w:rsidRPr="009A42CF">
                <w:t>752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18ACD0" w14:textId="77777777" w:rsidR="00F84EA5" w:rsidRPr="009A42CF" w:rsidRDefault="00F84EA5" w:rsidP="007003EF">
            <w:pPr>
              <w:pStyle w:val="tabletext00"/>
              <w:jc w:val="right"/>
              <w:rPr>
                <w:ins w:id="167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AA520C" w14:textId="77777777" w:rsidR="00F84EA5" w:rsidRPr="009A42CF" w:rsidRDefault="00F84EA5" w:rsidP="007003EF">
            <w:pPr>
              <w:pStyle w:val="tabletext00"/>
              <w:rPr>
                <w:ins w:id="1674" w:author="Author"/>
              </w:rPr>
            </w:pPr>
            <w:ins w:id="1675" w:author="Author">
              <w:r w:rsidRPr="009A42CF">
                <w:t>243</w:t>
              </w:r>
            </w:ins>
          </w:p>
        </w:tc>
      </w:tr>
      <w:tr w:rsidR="00F84EA5" w:rsidRPr="009A42CF" w14:paraId="36BC8999" w14:textId="77777777" w:rsidTr="0024056A">
        <w:trPr>
          <w:cantSplit/>
          <w:trHeight w:val="190"/>
          <w:ins w:id="167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840D25A" w14:textId="77777777" w:rsidR="00F84EA5" w:rsidRPr="009A42CF" w:rsidRDefault="00F84EA5" w:rsidP="007003EF">
            <w:pPr>
              <w:pStyle w:val="tabletext00"/>
              <w:rPr>
                <w:ins w:id="167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276A6" w14:textId="77777777" w:rsidR="00F84EA5" w:rsidRPr="009A42CF" w:rsidRDefault="00F84EA5" w:rsidP="007003EF">
            <w:pPr>
              <w:pStyle w:val="tabletext00"/>
              <w:jc w:val="center"/>
              <w:rPr>
                <w:ins w:id="1678" w:author="Author"/>
              </w:rPr>
            </w:pPr>
            <w:ins w:id="1679" w:author="Author">
              <w:r w:rsidRPr="009A42CF">
                <w:t>14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EA1BC" w14:textId="77777777" w:rsidR="00F84EA5" w:rsidRPr="009A42CF" w:rsidRDefault="00F84EA5" w:rsidP="007003EF">
            <w:pPr>
              <w:pStyle w:val="tabletext00"/>
              <w:rPr>
                <w:ins w:id="1680" w:author="Author"/>
              </w:rPr>
            </w:pPr>
            <w:ins w:id="1681" w:author="Author">
              <w:r w:rsidRPr="009A42CF"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2F848F" w14:textId="77777777" w:rsidR="00F84EA5" w:rsidRPr="009A42CF" w:rsidRDefault="00F84EA5" w:rsidP="007003EF">
            <w:pPr>
              <w:pStyle w:val="tabletext00"/>
              <w:jc w:val="right"/>
              <w:rPr>
                <w:ins w:id="168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FD44EF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683" w:author="Author"/>
              </w:rPr>
            </w:pPr>
            <w:ins w:id="1684" w:author="Author">
              <w:r w:rsidRPr="009A42CF">
                <w:t>1595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4A3647" w14:textId="77777777" w:rsidR="00F84EA5" w:rsidRPr="009A42CF" w:rsidRDefault="00F84EA5" w:rsidP="007003EF">
            <w:pPr>
              <w:pStyle w:val="tabletext00"/>
              <w:jc w:val="right"/>
              <w:rPr>
                <w:ins w:id="168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111722" w14:textId="77777777" w:rsidR="00F84EA5" w:rsidRPr="009A42CF" w:rsidRDefault="00F84EA5" w:rsidP="007003EF">
            <w:pPr>
              <w:pStyle w:val="tabletext00"/>
              <w:rPr>
                <w:ins w:id="1686" w:author="Author"/>
              </w:rPr>
            </w:pPr>
            <w:ins w:id="1687" w:author="Author">
              <w:r w:rsidRPr="009A42CF">
                <w:t>607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B16F48" w14:textId="77777777" w:rsidR="00F84EA5" w:rsidRPr="009A42CF" w:rsidRDefault="00F84EA5" w:rsidP="007003EF">
            <w:pPr>
              <w:pStyle w:val="tabletext00"/>
              <w:jc w:val="right"/>
              <w:rPr>
                <w:ins w:id="168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0707A1" w14:textId="77777777" w:rsidR="00F84EA5" w:rsidRPr="009A42CF" w:rsidRDefault="00F84EA5" w:rsidP="007003EF">
            <w:pPr>
              <w:pStyle w:val="tabletext00"/>
              <w:rPr>
                <w:ins w:id="1689" w:author="Author"/>
              </w:rPr>
            </w:pPr>
            <w:ins w:id="1690" w:author="Author">
              <w:r w:rsidRPr="009A42CF">
                <w:t>234</w:t>
              </w:r>
            </w:ins>
          </w:p>
        </w:tc>
      </w:tr>
      <w:tr w:rsidR="00F84EA5" w:rsidRPr="009A42CF" w14:paraId="48F2E190" w14:textId="77777777" w:rsidTr="0024056A">
        <w:trPr>
          <w:cantSplit/>
          <w:trHeight w:val="190"/>
          <w:ins w:id="169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9F791D0" w14:textId="77777777" w:rsidR="00F84EA5" w:rsidRPr="009A42CF" w:rsidRDefault="00F84EA5" w:rsidP="007003EF">
            <w:pPr>
              <w:pStyle w:val="tabletext00"/>
              <w:rPr>
                <w:ins w:id="169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1D399" w14:textId="77777777" w:rsidR="00F84EA5" w:rsidRPr="009A42CF" w:rsidRDefault="00F84EA5" w:rsidP="007003EF">
            <w:pPr>
              <w:pStyle w:val="tabletext00"/>
              <w:jc w:val="center"/>
              <w:rPr>
                <w:ins w:id="1693" w:author="Author"/>
              </w:rPr>
            </w:pPr>
            <w:ins w:id="1694" w:author="Author">
              <w:r w:rsidRPr="009A42CF">
                <w:t>15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F51F3" w14:textId="77777777" w:rsidR="00F84EA5" w:rsidRPr="009A42CF" w:rsidRDefault="00F84EA5" w:rsidP="007003EF">
            <w:pPr>
              <w:pStyle w:val="tabletext00"/>
              <w:rPr>
                <w:ins w:id="1695" w:author="Author"/>
              </w:rPr>
            </w:pPr>
            <w:ins w:id="1696" w:author="Author">
              <w:r w:rsidRPr="009A42CF"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37A80D" w14:textId="77777777" w:rsidR="00F84EA5" w:rsidRPr="009A42CF" w:rsidRDefault="00F84EA5" w:rsidP="007003EF">
            <w:pPr>
              <w:pStyle w:val="tabletext00"/>
              <w:jc w:val="right"/>
              <w:rPr>
                <w:ins w:id="169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36CD37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698" w:author="Author"/>
              </w:rPr>
            </w:pPr>
            <w:ins w:id="1699" w:author="Author">
              <w:r w:rsidRPr="009A42CF">
                <w:t>1848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6BB6A8" w14:textId="77777777" w:rsidR="00F84EA5" w:rsidRPr="009A42CF" w:rsidRDefault="00F84EA5" w:rsidP="007003EF">
            <w:pPr>
              <w:pStyle w:val="tabletext00"/>
              <w:jc w:val="right"/>
              <w:rPr>
                <w:ins w:id="170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4B38A6" w14:textId="77777777" w:rsidR="00F84EA5" w:rsidRPr="009A42CF" w:rsidRDefault="00F84EA5" w:rsidP="007003EF">
            <w:pPr>
              <w:pStyle w:val="tabletext00"/>
              <w:rPr>
                <w:ins w:id="1701" w:author="Author"/>
              </w:rPr>
            </w:pPr>
            <w:ins w:id="1702" w:author="Author">
              <w:r w:rsidRPr="009A42CF"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C92E8A" w14:textId="77777777" w:rsidR="00F84EA5" w:rsidRPr="009A42CF" w:rsidRDefault="00F84EA5" w:rsidP="007003EF">
            <w:pPr>
              <w:pStyle w:val="tabletext00"/>
              <w:jc w:val="right"/>
              <w:rPr>
                <w:ins w:id="170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0B561A" w14:textId="77777777" w:rsidR="00F84EA5" w:rsidRPr="009A42CF" w:rsidRDefault="00F84EA5" w:rsidP="007003EF">
            <w:pPr>
              <w:pStyle w:val="tabletext00"/>
              <w:rPr>
                <w:ins w:id="1704" w:author="Author"/>
              </w:rPr>
            </w:pPr>
            <w:ins w:id="1705" w:author="Author">
              <w:r w:rsidRPr="009A42CF">
                <w:t>263</w:t>
              </w:r>
            </w:ins>
          </w:p>
        </w:tc>
      </w:tr>
      <w:tr w:rsidR="00F84EA5" w:rsidRPr="009A42CF" w14:paraId="58DAD481" w14:textId="77777777" w:rsidTr="0024056A">
        <w:trPr>
          <w:cantSplit/>
          <w:trHeight w:val="190"/>
          <w:ins w:id="170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8C41B0B" w14:textId="77777777" w:rsidR="00F84EA5" w:rsidRPr="009A42CF" w:rsidRDefault="00F84EA5" w:rsidP="007003EF">
            <w:pPr>
              <w:pStyle w:val="tabletext00"/>
              <w:rPr>
                <w:ins w:id="170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E44A6" w14:textId="77777777" w:rsidR="00F84EA5" w:rsidRPr="009A42CF" w:rsidRDefault="00F84EA5" w:rsidP="007003EF">
            <w:pPr>
              <w:pStyle w:val="tabletext00"/>
              <w:jc w:val="center"/>
              <w:rPr>
                <w:ins w:id="1708" w:author="Author"/>
              </w:rPr>
            </w:pPr>
            <w:ins w:id="1709" w:author="Author">
              <w:r w:rsidRPr="009A42CF">
                <w:t>16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C4B02" w14:textId="77777777" w:rsidR="00F84EA5" w:rsidRPr="009A42CF" w:rsidRDefault="00F84EA5" w:rsidP="007003EF">
            <w:pPr>
              <w:pStyle w:val="tabletext00"/>
              <w:rPr>
                <w:ins w:id="1710" w:author="Author"/>
              </w:rPr>
            </w:pPr>
            <w:ins w:id="1711" w:author="Author">
              <w:r w:rsidRPr="009A42CF"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C62FC5" w14:textId="77777777" w:rsidR="00F84EA5" w:rsidRPr="009A42CF" w:rsidRDefault="00F84EA5" w:rsidP="007003EF">
            <w:pPr>
              <w:pStyle w:val="tabletext00"/>
              <w:jc w:val="right"/>
              <w:rPr>
                <w:ins w:id="171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235A34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713" w:author="Author"/>
              </w:rPr>
            </w:pPr>
            <w:ins w:id="1714" w:author="Author">
              <w:r w:rsidRPr="009A42CF">
                <w:t>1629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485B3A" w14:textId="77777777" w:rsidR="00F84EA5" w:rsidRPr="009A42CF" w:rsidRDefault="00F84EA5" w:rsidP="007003EF">
            <w:pPr>
              <w:pStyle w:val="tabletext00"/>
              <w:jc w:val="right"/>
              <w:rPr>
                <w:ins w:id="171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E08DD9" w14:textId="77777777" w:rsidR="00F84EA5" w:rsidRPr="009A42CF" w:rsidRDefault="00F84EA5" w:rsidP="007003EF">
            <w:pPr>
              <w:pStyle w:val="tabletext00"/>
              <w:rPr>
                <w:ins w:id="1716" w:author="Author"/>
              </w:rPr>
            </w:pPr>
            <w:ins w:id="1717" w:author="Author">
              <w:r w:rsidRPr="009A42CF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AE8624" w14:textId="77777777" w:rsidR="00F84EA5" w:rsidRPr="009A42CF" w:rsidRDefault="00F84EA5" w:rsidP="007003EF">
            <w:pPr>
              <w:pStyle w:val="tabletext00"/>
              <w:jc w:val="right"/>
              <w:rPr>
                <w:ins w:id="171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5CD16B" w14:textId="77777777" w:rsidR="00F84EA5" w:rsidRPr="009A42CF" w:rsidRDefault="00F84EA5" w:rsidP="007003EF">
            <w:pPr>
              <w:pStyle w:val="tabletext00"/>
              <w:rPr>
                <w:ins w:id="1719" w:author="Author"/>
              </w:rPr>
            </w:pPr>
            <w:ins w:id="1720" w:author="Author">
              <w:r w:rsidRPr="009A42CF">
                <w:t>231</w:t>
              </w:r>
            </w:ins>
          </w:p>
        </w:tc>
      </w:tr>
      <w:tr w:rsidR="00F84EA5" w:rsidRPr="009A42CF" w14:paraId="3C755EC0" w14:textId="77777777" w:rsidTr="0024056A">
        <w:trPr>
          <w:cantSplit/>
          <w:trHeight w:val="190"/>
          <w:ins w:id="172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E174283" w14:textId="77777777" w:rsidR="00F84EA5" w:rsidRPr="009A42CF" w:rsidRDefault="00F84EA5" w:rsidP="007003EF">
            <w:pPr>
              <w:pStyle w:val="tabletext00"/>
              <w:rPr>
                <w:ins w:id="172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F79C6" w14:textId="77777777" w:rsidR="00F84EA5" w:rsidRPr="009A42CF" w:rsidRDefault="00F84EA5" w:rsidP="007003EF">
            <w:pPr>
              <w:pStyle w:val="tabletext00"/>
              <w:jc w:val="center"/>
              <w:rPr>
                <w:ins w:id="1723" w:author="Author"/>
              </w:rPr>
            </w:pPr>
            <w:ins w:id="1724" w:author="Author">
              <w:r w:rsidRPr="009A42CF">
                <w:t>17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F8723" w14:textId="77777777" w:rsidR="00F84EA5" w:rsidRPr="009A42CF" w:rsidRDefault="00F84EA5" w:rsidP="007003EF">
            <w:pPr>
              <w:pStyle w:val="tabletext00"/>
              <w:rPr>
                <w:ins w:id="1725" w:author="Author"/>
              </w:rPr>
            </w:pPr>
            <w:ins w:id="1726" w:author="Author">
              <w:r w:rsidRPr="009A42CF"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7FF3E6" w14:textId="77777777" w:rsidR="00F84EA5" w:rsidRPr="009A42CF" w:rsidRDefault="00F84EA5" w:rsidP="007003EF">
            <w:pPr>
              <w:pStyle w:val="tabletext00"/>
              <w:jc w:val="right"/>
              <w:rPr>
                <w:ins w:id="172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BCA282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728" w:author="Author"/>
              </w:rPr>
            </w:pPr>
            <w:ins w:id="1729" w:author="Author">
              <w:r w:rsidRPr="009A42CF">
                <w:t>1973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B33AE7" w14:textId="77777777" w:rsidR="00F84EA5" w:rsidRPr="009A42CF" w:rsidRDefault="00F84EA5" w:rsidP="007003EF">
            <w:pPr>
              <w:pStyle w:val="tabletext00"/>
              <w:jc w:val="right"/>
              <w:rPr>
                <w:ins w:id="173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E79C69" w14:textId="77777777" w:rsidR="00F84EA5" w:rsidRPr="009A42CF" w:rsidRDefault="00F84EA5" w:rsidP="007003EF">
            <w:pPr>
              <w:pStyle w:val="tabletext00"/>
              <w:rPr>
                <w:ins w:id="1731" w:author="Author"/>
              </w:rPr>
            </w:pPr>
            <w:ins w:id="1732" w:author="Author">
              <w:r w:rsidRPr="009A42CF">
                <w:t>752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6868F2" w14:textId="77777777" w:rsidR="00F84EA5" w:rsidRPr="009A42CF" w:rsidRDefault="00F84EA5" w:rsidP="007003EF">
            <w:pPr>
              <w:pStyle w:val="tabletext00"/>
              <w:jc w:val="right"/>
              <w:rPr>
                <w:ins w:id="173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8EEF0C" w14:textId="77777777" w:rsidR="00F84EA5" w:rsidRPr="009A42CF" w:rsidRDefault="00F84EA5" w:rsidP="007003EF">
            <w:pPr>
              <w:pStyle w:val="tabletext00"/>
              <w:rPr>
                <w:ins w:id="1734" w:author="Author"/>
              </w:rPr>
            </w:pPr>
            <w:ins w:id="1735" w:author="Author">
              <w:r w:rsidRPr="009A42CF">
                <w:t>243</w:t>
              </w:r>
            </w:ins>
          </w:p>
        </w:tc>
      </w:tr>
      <w:tr w:rsidR="00F84EA5" w:rsidRPr="009A42CF" w14:paraId="0857AE97" w14:textId="77777777" w:rsidTr="0024056A">
        <w:trPr>
          <w:cantSplit/>
          <w:trHeight w:val="190"/>
          <w:ins w:id="173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C0B8D9" w14:textId="77777777" w:rsidR="00F84EA5" w:rsidRPr="009A42CF" w:rsidRDefault="00F84EA5" w:rsidP="007003EF">
            <w:pPr>
              <w:pStyle w:val="tabletext00"/>
              <w:rPr>
                <w:ins w:id="173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05983" w14:textId="77777777" w:rsidR="00F84EA5" w:rsidRPr="009A42CF" w:rsidRDefault="00F84EA5" w:rsidP="007003EF">
            <w:pPr>
              <w:pStyle w:val="tabletext00"/>
              <w:jc w:val="center"/>
              <w:rPr>
                <w:ins w:id="1738" w:author="Author"/>
              </w:rPr>
            </w:pPr>
            <w:ins w:id="1739" w:author="Author">
              <w:r w:rsidRPr="009A42CF">
                <w:t>18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6DA06" w14:textId="77777777" w:rsidR="00F84EA5" w:rsidRPr="009A42CF" w:rsidRDefault="00F84EA5" w:rsidP="007003EF">
            <w:pPr>
              <w:pStyle w:val="tabletext00"/>
              <w:rPr>
                <w:ins w:id="1740" w:author="Author"/>
              </w:rPr>
            </w:pPr>
            <w:ins w:id="1741" w:author="Author">
              <w:r w:rsidRPr="009A42CF"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16CD15" w14:textId="77777777" w:rsidR="00F84EA5" w:rsidRPr="009A42CF" w:rsidRDefault="00F84EA5" w:rsidP="007003EF">
            <w:pPr>
              <w:pStyle w:val="tabletext00"/>
              <w:jc w:val="right"/>
              <w:rPr>
                <w:ins w:id="174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C65B40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743" w:author="Author"/>
              </w:rPr>
            </w:pPr>
            <w:ins w:id="1744" w:author="Author">
              <w:r w:rsidRPr="009A42CF">
                <w:t>1944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A757B3" w14:textId="77777777" w:rsidR="00F84EA5" w:rsidRPr="009A42CF" w:rsidRDefault="00F84EA5" w:rsidP="007003EF">
            <w:pPr>
              <w:pStyle w:val="tabletext00"/>
              <w:jc w:val="right"/>
              <w:rPr>
                <w:ins w:id="174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DC69BC" w14:textId="77777777" w:rsidR="00F84EA5" w:rsidRPr="009A42CF" w:rsidRDefault="00F84EA5" w:rsidP="007003EF">
            <w:pPr>
              <w:pStyle w:val="tabletext00"/>
              <w:rPr>
                <w:ins w:id="1746" w:author="Author"/>
              </w:rPr>
            </w:pPr>
            <w:ins w:id="1747" w:author="Author">
              <w:r w:rsidRPr="009A42CF">
                <w:t>786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D126DD" w14:textId="77777777" w:rsidR="00F84EA5" w:rsidRPr="009A42CF" w:rsidRDefault="00F84EA5" w:rsidP="007003EF">
            <w:pPr>
              <w:pStyle w:val="tabletext00"/>
              <w:jc w:val="right"/>
              <w:rPr>
                <w:ins w:id="174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CCD6C1" w14:textId="77777777" w:rsidR="00F84EA5" w:rsidRPr="009A42CF" w:rsidRDefault="00F84EA5" w:rsidP="007003EF">
            <w:pPr>
              <w:pStyle w:val="tabletext00"/>
              <w:rPr>
                <w:ins w:id="1749" w:author="Author"/>
              </w:rPr>
            </w:pPr>
            <w:ins w:id="1750" w:author="Author">
              <w:r w:rsidRPr="009A42CF">
                <w:t>325</w:t>
              </w:r>
            </w:ins>
          </w:p>
        </w:tc>
      </w:tr>
      <w:tr w:rsidR="00F84EA5" w:rsidRPr="009A42CF" w14:paraId="40C9DA69" w14:textId="77777777" w:rsidTr="0024056A">
        <w:trPr>
          <w:cantSplit/>
          <w:trHeight w:val="190"/>
          <w:ins w:id="175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D18FBA" w14:textId="77777777" w:rsidR="00F84EA5" w:rsidRPr="009A42CF" w:rsidRDefault="00F84EA5" w:rsidP="007003EF">
            <w:pPr>
              <w:pStyle w:val="tabletext00"/>
              <w:rPr>
                <w:ins w:id="175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3A73D" w14:textId="77777777" w:rsidR="00F84EA5" w:rsidRPr="009A42CF" w:rsidRDefault="00F84EA5" w:rsidP="007003EF">
            <w:pPr>
              <w:pStyle w:val="tabletext00"/>
              <w:jc w:val="center"/>
              <w:rPr>
                <w:ins w:id="1753" w:author="Author"/>
              </w:rPr>
            </w:pPr>
            <w:ins w:id="1754" w:author="Author">
              <w:r w:rsidRPr="009A42CF">
                <w:t>19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3B2BD" w14:textId="77777777" w:rsidR="00F84EA5" w:rsidRPr="009A42CF" w:rsidRDefault="00F84EA5" w:rsidP="007003EF">
            <w:pPr>
              <w:pStyle w:val="tabletext00"/>
              <w:rPr>
                <w:ins w:id="1755" w:author="Author"/>
              </w:rPr>
            </w:pPr>
            <w:ins w:id="1756" w:author="Author">
              <w:r w:rsidRPr="009A42CF"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DCE5DC" w14:textId="77777777" w:rsidR="00F84EA5" w:rsidRPr="009A42CF" w:rsidRDefault="00F84EA5" w:rsidP="007003EF">
            <w:pPr>
              <w:pStyle w:val="tabletext00"/>
              <w:jc w:val="right"/>
              <w:rPr>
                <w:ins w:id="175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6B03A8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758" w:author="Author"/>
              </w:rPr>
            </w:pPr>
            <w:ins w:id="1759" w:author="Author">
              <w:r w:rsidRPr="009A42CF">
                <w:t>1852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7842F6" w14:textId="77777777" w:rsidR="00F84EA5" w:rsidRPr="009A42CF" w:rsidRDefault="00F84EA5" w:rsidP="007003EF">
            <w:pPr>
              <w:pStyle w:val="tabletext00"/>
              <w:jc w:val="right"/>
              <w:rPr>
                <w:ins w:id="176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ADA5AA" w14:textId="77777777" w:rsidR="00F84EA5" w:rsidRPr="009A42CF" w:rsidRDefault="00F84EA5" w:rsidP="007003EF">
            <w:pPr>
              <w:pStyle w:val="tabletext00"/>
              <w:rPr>
                <w:ins w:id="1761" w:author="Author"/>
              </w:rPr>
            </w:pPr>
            <w:ins w:id="1762" w:author="Author">
              <w:r w:rsidRPr="009A42CF">
                <w:t>757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B963D8" w14:textId="77777777" w:rsidR="00F84EA5" w:rsidRPr="009A42CF" w:rsidRDefault="00F84EA5" w:rsidP="007003EF">
            <w:pPr>
              <w:pStyle w:val="tabletext00"/>
              <w:jc w:val="right"/>
              <w:rPr>
                <w:ins w:id="176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381D53" w14:textId="77777777" w:rsidR="00F84EA5" w:rsidRPr="009A42CF" w:rsidRDefault="00F84EA5" w:rsidP="007003EF">
            <w:pPr>
              <w:pStyle w:val="tabletext00"/>
              <w:rPr>
                <w:ins w:id="1764" w:author="Author"/>
              </w:rPr>
            </w:pPr>
            <w:ins w:id="1765" w:author="Author">
              <w:r w:rsidRPr="009A42CF">
                <w:t>254</w:t>
              </w:r>
            </w:ins>
          </w:p>
        </w:tc>
      </w:tr>
      <w:tr w:rsidR="00F84EA5" w:rsidRPr="009A42CF" w14:paraId="0E4A8246" w14:textId="77777777" w:rsidTr="0024056A">
        <w:trPr>
          <w:cantSplit/>
          <w:trHeight w:val="190"/>
          <w:ins w:id="176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CCBF25" w14:textId="77777777" w:rsidR="00F84EA5" w:rsidRPr="009A42CF" w:rsidRDefault="00F84EA5" w:rsidP="007003EF">
            <w:pPr>
              <w:pStyle w:val="tabletext00"/>
              <w:rPr>
                <w:ins w:id="176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DAF7B" w14:textId="77777777" w:rsidR="00F84EA5" w:rsidRPr="009A42CF" w:rsidRDefault="00F84EA5" w:rsidP="007003EF">
            <w:pPr>
              <w:pStyle w:val="tabletext00"/>
              <w:jc w:val="center"/>
              <w:rPr>
                <w:ins w:id="1768" w:author="Author"/>
              </w:rPr>
            </w:pPr>
            <w:ins w:id="1769" w:author="Author">
              <w:r w:rsidRPr="009A42CF">
                <w:t>20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1CEA2" w14:textId="77777777" w:rsidR="00F84EA5" w:rsidRPr="009A42CF" w:rsidRDefault="00F84EA5" w:rsidP="007003EF">
            <w:pPr>
              <w:pStyle w:val="tabletext00"/>
              <w:rPr>
                <w:ins w:id="1770" w:author="Author"/>
              </w:rPr>
            </w:pPr>
            <w:ins w:id="1771" w:author="Author">
              <w:r w:rsidRPr="009A42CF"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F10B98" w14:textId="77777777" w:rsidR="00F84EA5" w:rsidRPr="009A42CF" w:rsidRDefault="00F84EA5" w:rsidP="007003EF">
            <w:pPr>
              <w:pStyle w:val="tabletext00"/>
              <w:jc w:val="right"/>
              <w:rPr>
                <w:ins w:id="177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56B1E3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773" w:author="Author"/>
              </w:rPr>
            </w:pPr>
            <w:ins w:id="1774" w:author="Author">
              <w:r w:rsidRPr="009A42CF">
                <w:t>1852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F3526B" w14:textId="77777777" w:rsidR="00F84EA5" w:rsidRPr="009A42CF" w:rsidRDefault="00F84EA5" w:rsidP="007003EF">
            <w:pPr>
              <w:pStyle w:val="tabletext00"/>
              <w:jc w:val="right"/>
              <w:rPr>
                <w:ins w:id="177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AD9D94" w14:textId="77777777" w:rsidR="00F84EA5" w:rsidRPr="009A42CF" w:rsidRDefault="00F84EA5" w:rsidP="007003EF">
            <w:pPr>
              <w:pStyle w:val="tabletext00"/>
              <w:rPr>
                <w:ins w:id="1776" w:author="Author"/>
              </w:rPr>
            </w:pPr>
            <w:ins w:id="1777" w:author="Author">
              <w:r w:rsidRPr="009A42CF">
                <w:t>757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82EDE9" w14:textId="77777777" w:rsidR="00F84EA5" w:rsidRPr="009A42CF" w:rsidRDefault="00F84EA5" w:rsidP="007003EF">
            <w:pPr>
              <w:pStyle w:val="tabletext00"/>
              <w:jc w:val="right"/>
              <w:rPr>
                <w:ins w:id="177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EDF7DC" w14:textId="77777777" w:rsidR="00F84EA5" w:rsidRPr="009A42CF" w:rsidRDefault="00F84EA5" w:rsidP="007003EF">
            <w:pPr>
              <w:pStyle w:val="tabletext00"/>
              <w:rPr>
                <w:ins w:id="1779" w:author="Author"/>
              </w:rPr>
            </w:pPr>
            <w:ins w:id="1780" w:author="Author">
              <w:r w:rsidRPr="009A42CF">
                <w:t>254</w:t>
              </w:r>
            </w:ins>
          </w:p>
        </w:tc>
      </w:tr>
      <w:tr w:rsidR="00F84EA5" w:rsidRPr="009A42CF" w14:paraId="161571E7" w14:textId="77777777" w:rsidTr="0024056A">
        <w:trPr>
          <w:cantSplit/>
          <w:trHeight w:val="190"/>
          <w:ins w:id="178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74789E" w14:textId="77777777" w:rsidR="00F84EA5" w:rsidRPr="009A42CF" w:rsidRDefault="00F84EA5" w:rsidP="007003EF">
            <w:pPr>
              <w:pStyle w:val="tabletext00"/>
              <w:rPr>
                <w:ins w:id="178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4204A" w14:textId="77777777" w:rsidR="00F84EA5" w:rsidRPr="009A42CF" w:rsidRDefault="00F84EA5" w:rsidP="007003EF">
            <w:pPr>
              <w:pStyle w:val="tabletext00"/>
              <w:jc w:val="center"/>
              <w:rPr>
                <w:ins w:id="1783" w:author="Author"/>
              </w:rPr>
            </w:pPr>
            <w:ins w:id="1784" w:author="Author">
              <w:r w:rsidRPr="009A42CF">
                <w:t>21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77706" w14:textId="77777777" w:rsidR="00F84EA5" w:rsidRPr="009A42CF" w:rsidRDefault="00F84EA5" w:rsidP="007003EF">
            <w:pPr>
              <w:pStyle w:val="tabletext00"/>
              <w:rPr>
                <w:ins w:id="1785" w:author="Author"/>
              </w:rPr>
            </w:pPr>
            <w:ins w:id="1786" w:author="Author">
              <w:r w:rsidRPr="009A42CF"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BDE73C" w14:textId="77777777" w:rsidR="00F84EA5" w:rsidRPr="009A42CF" w:rsidRDefault="00F84EA5" w:rsidP="007003EF">
            <w:pPr>
              <w:pStyle w:val="tabletext00"/>
              <w:jc w:val="right"/>
              <w:rPr>
                <w:ins w:id="178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5CE2A1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788" w:author="Author"/>
              </w:rPr>
            </w:pPr>
            <w:ins w:id="1789" w:author="Author">
              <w:r w:rsidRPr="009A42CF">
                <w:t>1848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6F21D0" w14:textId="77777777" w:rsidR="00F84EA5" w:rsidRPr="009A42CF" w:rsidRDefault="00F84EA5" w:rsidP="007003EF">
            <w:pPr>
              <w:pStyle w:val="tabletext00"/>
              <w:jc w:val="right"/>
              <w:rPr>
                <w:ins w:id="179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7114FD" w14:textId="77777777" w:rsidR="00F84EA5" w:rsidRPr="009A42CF" w:rsidRDefault="00F84EA5" w:rsidP="007003EF">
            <w:pPr>
              <w:pStyle w:val="tabletext00"/>
              <w:rPr>
                <w:ins w:id="1791" w:author="Author"/>
              </w:rPr>
            </w:pPr>
            <w:ins w:id="1792" w:author="Author">
              <w:r w:rsidRPr="009A42CF"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3EDB04" w14:textId="77777777" w:rsidR="00F84EA5" w:rsidRPr="009A42CF" w:rsidRDefault="00F84EA5" w:rsidP="007003EF">
            <w:pPr>
              <w:pStyle w:val="tabletext00"/>
              <w:jc w:val="right"/>
              <w:rPr>
                <w:ins w:id="179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650FA1" w14:textId="77777777" w:rsidR="00F84EA5" w:rsidRPr="009A42CF" w:rsidRDefault="00F84EA5" w:rsidP="007003EF">
            <w:pPr>
              <w:pStyle w:val="tabletext00"/>
              <w:rPr>
                <w:ins w:id="1794" w:author="Author"/>
              </w:rPr>
            </w:pPr>
            <w:ins w:id="1795" w:author="Author">
              <w:r w:rsidRPr="009A42CF">
                <w:t>263</w:t>
              </w:r>
            </w:ins>
          </w:p>
        </w:tc>
      </w:tr>
      <w:tr w:rsidR="00F84EA5" w:rsidRPr="009A42CF" w14:paraId="0DB12406" w14:textId="77777777" w:rsidTr="0024056A">
        <w:trPr>
          <w:cantSplit/>
          <w:trHeight w:val="190"/>
          <w:ins w:id="179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BF594C" w14:textId="77777777" w:rsidR="00F84EA5" w:rsidRPr="009A42CF" w:rsidRDefault="00F84EA5" w:rsidP="007003EF">
            <w:pPr>
              <w:pStyle w:val="tabletext00"/>
              <w:rPr>
                <w:ins w:id="179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1A327" w14:textId="77777777" w:rsidR="00F84EA5" w:rsidRPr="009A42CF" w:rsidRDefault="00F84EA5" w:rsidP="007003EF">
            <w:pPr>
              <w:pStyle w:val="tabletext00"/>
              <w:jc w:val="center"/>
              <w:rPr>
                <w:ins w:id="1798" w:author="Author"/>
              </w:rPr>
            </w:pPr>
            <w:ins w:id="1799" w:author="Author">
              <w:r w:rsidRPr="009A42CF">
                <w:t>22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D1A9C" w14:textId="77777777" w:rsidR="00F84EA5" w:rsidRPr="009A42CF" w:rsidRDefault="00F84EA5" w:rsidP="007003EF">
            <w:pPr>
              <w:pStyle w:val="tabletext00"/>
              <w:rPr>
                <w:ins w:id="1800" w:author="Author"/>
              </w:rPr>
            </w:pPr>
            <w:ins w:id="1801" w:author="Author">
              <w:r w:rsidRPr="009A42CF"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A2ADDD" w14:textId="77777777" w:rsidR="00F84EA5" w:rsidRPr="009A42CF" w:rsidRDefault="00F84EA5" w:rsidP="007003EF">
            <w:pPr>
              <w:pStyle w:val="tabletext00"/>
              <w:jc w:val="right"/>
              <w:rPr>
                <w:ins w:id="180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F4ACEE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803" w:author="Author"/>
              </w:rPr>
            </w:pPr>
            <w:ins w:id="1804" w:author="Author">
              <w:r w:rsidRPr="009A42CF">
                <w:t>1629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9B28C3" w14:textId="77777777" w:rsidR="00F84EA5" w:rsidRPr="009A42CF" w:rsidRDefault="00F84EA5" w:rsidP="007003EF">
            <w:pPr>
              <w:pStyle w:val="tabletext00"/>
              <w:jc w:val="right"/>
              <w:rPr>
                <w:ins w:id="180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7795E2" w14:textId="77777777" w:rsidR="00F84EA5" w:rsidRPr="009A42CF" w:rsidRDefault="00F84EA5" w:rsidP="007003EF">
            <w:pPr>
              <w:pStyle w:val="tabletext00"/>
              <w:rPr>
                <w:ins w:id="1806" w:author="Author"/>
              </w:rPr>
            </w:pPr>
            <w:ins w:id="1807" w:author="Author">
              <w:r w:rsidRPr="009A42CF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BDDF28" w14:textId="77777777" w:rsidR="00F84EA5" w:rsidRPr="009A42CF" w:rsidRDefault="00F84EA5" w:rsidP="007003EF">
            <w:pPr>
              <w:pStyle w:val="tabletext00"/>
              <w:jc w:val="right"/>
              <w:rPr>
                <w:ins w:id="180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26FC7D" w14:textId="77777777" w:rsidR="00F84EA5" w:rsidRPr="009A42CF" w:rsidRDefault="00F84EA5" w:rsidP="007003EF">
            <w:pPr>
              <w:pStyle w:val="tabletext00"/>
              <w:rPr>
                <w:ins w:id="1809" w:author="Author"/>
              </w:rPr>
            </w:pPr>
            <w:ins w:id="1810" w:author="Author">
              <w:r w:rsidRPr="009A42CF">
                <w:t>231</w:t>
              </w:r>
            </w:ins>
          </w:p>
        </w:tc>
      </w:tr>
      <w:tr w:rsidR="00F84EA5" w:rsidRPr="009A42CF" w14:paraId="3A24959C" w14:textId="77777777" w:rsidTr="0024056A">
        <w:trPr>
          <w:cantSplit/>
          <w:trHeight w:val="190"/>
          <w:ins w:id="181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BFC123" w14:textId="77777777" w:rsidR="00F84EA5" w:rsidRPr="009A42CF" w:rsidRDefault="00F84EA5" w:rsidP="007003EF">
            <w:pPr>
              <w:pStyle w:val="tabletext00"/>
              <w:rPr>
                <w:ins w:id="181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13614" w14:textId="77777777" w:rsidR="00F84EA5" w:rsidRPr="009A42CF" w:rsidRDefault="00F84EA5" w:rsidP="007003EF">
            <w:pPr>
              <w:pStyle w:val="tabletext00"/>
              <w:jc w:val="center"/>
              <w:rPr>
                <w:ins w:id="1813" w:author="Author"/>
              </w:rPr>
            </w:pPr>
            <w:ins w:id="1814" w:author="Author">
              <w:r w:rsidRPr="009A42CF">
                <w:t>23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4795A" w14:textId="77777777" w:rsidR="00F84EA5" w:rsidRPr="009A42CF" w:rsidRDefault="00F84EA5" w:rsidP="007003EF">
            <w:pPr>
              <w:pStyle w:val="tabletext00"/>
              <w:rPr>
                <w:ins w:id="1815" w:author="Author"/>
              </w:rPr>
            </w:pPr>
            <w:ins w:id="1816" w:author="Author">
              <w:r w:rsidRPr="009A42CF"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90549A" w14:textId="77777777" w:rsidR="00F84EA5" w:rsidRPr="009A42CF" w:rsidRDefault="00F84EA5" w:rsidP="007003EF">
            <w:pPr>
              <w:pStyle w:val="tabletext00"/>
              <w:jc w:val="right"/>
              <w:rPr>
                <w:ins w:id="181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0A68CA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818" w:author="Author"/>
              </w:rPr>
            </w:pPr>
            <w:ins w:id="1819" w:author="Author">
              <w:r w:rsidRPr="009A42CF">
                <w:t>1629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630D35" w14:textId="77777777" w:rsidR="00F84EA5" w:rsidRPr="009A42CF" w:rsidRDefault="00F84EA5" w:rsidP="007003EF">
            <w:pPr>
              <w:pStyle w:val="tabletext00"/>
              <w:jc w:val="right"/>
              <w:rPr>
                <w:ins w:id="182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FEA5F6" w14:textId="77777777" w:rsidR="00F84EA5" w:rsidRPr="009A42CF" w:rsidRDefault="00F84EA5" w:rsidP="007003EF">
            <w:pPr>
              <w:pStyle w:val="tabletext00"/>
              <w:rPr>
                <w:ins w:id="1821" w:author="Author"/>
              </w:rPr>
            </w:pPr>
            <w:ins w:id="1822" w:author="Author">
              <w:r w:rsidRPr="009A42CF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31A402" w14:textId="77777777" w:rsidR="00F84EA5" w:rsidRPr="009A42CF" w:rsidRDefault="00F84EA5" w:rsidP="007003EF">
            <w:pPr>
              <w:pStyle w:val="tabletext00"/>
              <w:jc w:val="right"/>
              <w:rPr>
                <w:ins w:id="182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6DD22B" w14:textId="77777777" w:rsidR="00F84EA5" w:rsidRPr="009A42CF" w:rsidRDefault="00F84EA5" w:rsidP="007003EF">
            <w:pPr>
              <w:pStyle w:val="tabletext00"/>
              <w:rPr>
                <w:ins w:id="1824" w:author="Author"/>
              </w:rPr>
            </w:pPr>
            <w:ins w:id="1825" w:author="Author">
              <w:r w:rsidRPr="009A42CF">
                <w:t>231</w:t>
              </w:r>
            </w:ins>
          </w:p>
        </w:tc>
      </w:tr>
      <w:tr w:rsidR="00F84EA5" w:rsidRPr="009A42CF" w14:paraId="55FA4C3F" w14:textId="77777777" w:rsidTr="0024056A">
        <w:trPr>
          <w:cantSplit/>
          <w:trHeight w:val="190"/>
          <w:ins w:id="182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88C6148" w14:textId="77777777" w:rsidR="00F84EA5" w:rsidRPr="009A42CF" w:rsidRDefault="00F84EA5" w:rsidP="007003EF">
            <w:pPr>
              <w:pStyle w:val="tabletext00"/>
              <w:rPr>
                <w:ins w:id="182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CD84E" w14:textId="77777777" w:rsidR="00F84EA5" w:rsidRPr="009A42CF" w:rsidRDefault="00F84EA5" w:rsidP="007003EF">
            <w:pPr>
              <w:pStyle w:val="tabletext00"/>
              <w:jc w:val="center"/>
              <w:rPr>
                <w:ins w:id="1828" w:author="Author"/>
              </w:rPr>
            </w:pPr>
            <w:ins w:id="1829" w:author="Author">
              <w:r w:rsidRPr="009A42CF">
                <w:t>24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2F74F" w14:textId="77777777" w:rsidR="00F84EA5" w:rsidRPr="009A42CF" w:rsidRDefault="00F84EA5" w:rsidP="007003EF">
            <w:pPr>
              <w:pStyle w:val="tabletext00"/>
              <w:rPr>
                <w:ins w:id="1830" w:author="Author"/>
              </w:rPr>
            </w:pPr>
            <w:ins w:id="1831" w:author="Author">
              <w:r w:rsidRPr="009A42CF"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567CC5" w14:textId="77777777" w:rsidR="00F84EA5" w:rsidRPr="009A42CF" w:rsidRDefault="00F84EA5" w:rsidP="007003EF">
            <w:pPr>
              <w:pStyle w:val="tabletext00"/>
              <w:jc w:val="right"/>
              <w:rPr>
                <w:ins w:id="183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FD8110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833" w:author="Author"/>
              </w:rPr>
            </w:pPr>
            <w:ins w:id="1834" w:author="Author">
              <w:r w:rsidRPr="009A42CF">
                <w:t>1852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4D0114" w14:textId="77777777" w:rsidR="00F84EA5" w:rsidRPr="009A42CF" w:rsidRDefault="00F84EA5" w:rsidP="007003EF">
            <w:pPr>
              <w:pStyle w:val="tabletext00"/>
              <w:jc w:val="right"/>
              <w:rPr>
                <w:ins w:id="183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2F33EF" w14:textId="77777777" w:rsidR="00F84EA5" w:rsidRPr="009A42CF" w:rsidRDefault="00F84EA5" w:rsidP="007003EF">
            <w:pPr>
              <w:pStyle w:val="tabletext00"/>
              <w:rPr>
                <w:ins w:id="1836" w:author="Author"/>
              </w:rPr>
            </w:pPr>
            <w:ins w:id="1837" w:author="Author">
              <w:r w:rsidRPr="009A42CF">
                <w:t>757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E81F3B" w14:textId="77777777" w:rsidR="00F84EA5" w:rsidRPr="009A42CF" w:rsidRDefault="00F84EA5" w:rsidP="007003EF">
            <w:pPr>
              <w:pStyle w:val="tabletext00"/>
              <w:jc w:val="right"/>
              <w:rPr>
                <w:ins w:id="183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02F83E" w14:textId="77777777" w:rsidR="00F84EA5" w:rsidRPr="009A42CF" w:rsidRDefault="00F84EA5" w:rsidP="007003EF">
            <w:pPr>
              <w:pStyle w:val="tabletext00"/>
              <w:rPr>
                <w:ins w:id="1839" w:author="Author"/>
              </w:rPr>
            </w:pPr>
            <w:ins w:id="1840" w:author="Author">
              <w:r w:rsidRPr="009A42CF">
                <w:t>254</w:t>
              </w:r>
            </w:ins>
          </w:p>
        </w:tc>
      </w:tr>
      <w:tr w:rsidR="00F84EA5" w:rsidRPr="009A42CF" w14:paraId="42008D93" w14:textId="77777777" w:rsidTr="0024056A">
        <w:trPr>
          <w:cantSplit/>
          <w:trHeight w:val="190"/>
          <w:ins w:id="184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4BF209" w14:textId="77777777" w:rsidR="00F84EA5" w:rsidRPr="009A42CF" w:rsidRDefault="00F84EA5" w:rsidP="007003EF">
            <w:pPr>
              <w:pStyle w:val="tabletext00"/>
              <w:rPr>
                <w:ins w:id="184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14BB7" w14:textId="77777777" w:rsidR="00F84EA5" w:rsidRPr="009A42CF" w:rsidRDefault="00F84EA5" w:rsidP="007003EF">
            <w:pPr>
              <w:pStyle w:val="tabletext00"/>
              <w:jc w:val="center"/>
              <w:rPr>
                <w:ins w:id="1843" w:author="Author"/>
              </w:rPr>
            </w:pPr>
            <w:ins w:id="1844" w:author="Author">
              <w:r w:rsidRPr="009A42CF">
                <w:t>25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27C7A" w14:textId="77777777" w:rsidR="00F84EA5" w:rsidRPr="009A42CF" w:rsidRDefault="00F84EA5" w:rsidP="007003EF">
            <w:pPr>
              <w:pStyle w:val="tabletext00"/>
              <w:rPr>
                <w:ins w:id="1845" w:author="Author"/>
              </w:rPr>
            </w:pPr>
            <w:ins w:id="1846" w:author="Author">
              <w:r w:rsidRPr="009A42CF"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3E3BB8" w14:textId="77777777" w:rsidR="00F84EA5" w:rsidRPr="009A42CF" w:rsidRDefault="00F84EA5" w:rsidP="007003EF">
            <w:pPr>
              <w:pStyle w:val="tabletext00"/>
              <w:jc w:val="right"/>
              <w:rPr>
                <w:ins w:id="184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85F529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848" w:author="Author"/>
              </w:rPr>
            </w:pPr>
            <w:ins w:id="1849" w:author="Author">
              <w:r w:rsidRPr="009A42CF">
                <w:t>1965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1AEE5A" w14:textId="77777777" w:rsidR="00F84EA5" w:rsidRPr="009A42CF" w:rsidRDefault="00F84EA5" w:rsidP="007003EF">
            <w:pPr>
              <w:pStyle w:val="tabletext00"/>
              <w:jc w:val="right"/>
              <w:rPr>
                <w:ins w:id="185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36BEF8" w14:textId="77777777" w:rsidR="00F84EA5" w:rsidRPr="009A42CF" w:rsidRDefault="00F84EA5" w:rsidP="007003EF">
            <w:pPr>
              <w:pStyle w:val="tabletext00"/>
              <w:rPr>
                <w:ins w:id="1851" w:author="Author"/>
              </w:rPr>
            </w:pPr>
            <w:ins w:id="1852" w:author="Author">
              <w:r w:rsidRPr="009A42CF">
                <w:t>742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492CD9" w14:textId="77777777" w:rsidR="00F84EA5" w:rsidRPr="009A42CF" w:rsidRDefault="00F84EA5" w:rsidP="007003EF">
            <w:pPr>
              <w:pStyle w:val="tabletext00"/>
              <w:jc w:val="right"/>
              <w:rPr>
                <w:ins w:id="185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4A6B3C" w14:textId="77777777" w:rsidR="00F84EA5" w:rsidRPr="009A42CF" w:rsidRDefault="00F84EA5" w:rsidP="007003EF">
            <w:pPr>
              <w:pStyle w:val="tabletext00"/>
              <w:rPr>
                <w:ins w:id="1854" w:author="Author"/>
              </w:rPr>
            </w:pPr>
            <w:ins w:id="1855" w:author="Author">
              <w:r w:rsidRPr="009A42CF">
                <w:t>247</w:t>
              </w:r>
            </w:ins>
          </w:p>
        </w:tc>
      </w:tr>
      <w:tr w:rsidR="00F84EA5" w:rsidRPr="009A42CF" w14:paraId="1A8C24FC" w14:textId="77777777" w:rsidTr="0024056A">
        <w:trPr>
          <w:cantSplit/>
          <w:trHeight w:val="190"/>
          <w:ins w:id="185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A4423C3" w14:textId="77777777" w:rsidR="00F84EA5" w:rsidRPr="009A42CF" w:rsidRDefault="00F84EA5" w:rsidP="007003EF">
            <w:pPr>
              <w:pStyle w:val="tabletext00"/>
              <w:rPr>
                <w:ins w:id="185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CAC29" w14:textId="77777777" w:rsidR="00F84EA5" w:rsidRPr="009A42CF" w:rsidRDefault="00F84EA5" w:rsidP="007003EF">
            <w:pPr>
              <w:pStyle w:val="tabletext00"/>
              <w:jc w:val="center"/>
              <w:rPr>
                <w:ins w:id="1858" w:author="Author"/>
              </w:rPr>
            </w:pPr>
            <w:ins w:id="1859" w:author="Author">
              <w:r w:rsidRPr="009A42CF">
                <w:t>26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55CD6" w14:textId="77777777" w:rsidR="00F84EA5" w:rsidRPr="009A42CF" w:rsidRDefault="00F84EA5" w:rsidP="007003EF">
            <w:pPr>
              <w:pStyle w:val="tabletext00"/>
              <w:rPr>
                <w:ins w:id="1860" w:author="Author"/>
              </w:rPr>
            </w:pPr>
            <w:ins w:id="1861" w:author="Author">
              <w:r w:rsidRPr="009A42CF"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C76392" w14:textId="77777777" w:rsidR="00F84EA5" w:rsidRPr="009A42CF" w:rsidRDefault="00F84EA5" w:rsidP="007003EF">
            <w:pPr>
              <w:pStyle w:val="tabletext00"/>
              <w:jc w:val="right"/>
              <w:rPr>
                <w:ins w:id="186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43AC1D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863" w:author="Author"/>
              </w:rPr>
            </w:pPr>
            <w:ins w:id="1864" w:author="Author">
              <w:r w:rsidRPr="009A42CF">
                <w:t>1839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2E805D" w14:textId="77777777" w:rsidR="00F84EA5" w:rsidRPr="009A42CF" w:rsidRDefault="00F84EA5" w:rsidP="007003EF">
            <w:pPr>
              <w:pStyle w:val="tabletext00"/>
              <w:jc w:val="right"/>
              <w:rPr>
                <w:ins w:id="186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FF79F6" w14:textId="77777777" w:rsidR="00F84EA5" w:rsidRPr="009A42CF" w:rsidRDefault="00F84EA5" w:rsidP="007003EF">
            <w:pPr>
              <w:pStyle w:val="tabletext00"/>
              <w:rPr>
                <w:ins w:id="1866" w:author="Author"/>
              </w:rPr>
            </w:pPr>
            <w:ins w:id="1867" w:author="Author">
              <w:r w:rsidRPr="009A42CF"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F67475" w14:textId="77777777" w:rsidR="00F84EA5" w:rsidRPr="009A42CF" w:rsidRDefault="00F84EA5" w:rsidP="007003EF">
            <w:pPr>
              <w:pStyle w:val="tabletext00"/>
              <w:jc w:val="right"/>
              <w:rPr>
                <w:ins w:id="186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DE9F24" w14:textId="77777777" w:rsidR="00F84EA5" w:rsidRPr="009A42CF" w:rsidRDefault="00F84EA5" w:rsidP="007003EF">
            <w:pPr>
              <w:pStyle w:val="tabletext00"/>
              <w:rPr>
                <w:ins w:id="1869" w:author="Author"/>
              </w:rPr>
            </w:pPr>
            <w:ins w:id="1870" w:author="Author">
              <w:r w:rsidRPr="009A42CF">
                <w:t>204</w:t>
              </w:r>
            </w:ins>
          </w:p>
        </w:tc>
      </w:tr>
      <w:tr w:rsidR="00F84EA5" w:rsidRPr="009A42CF" w14:paraId="1AC57FF2" w14:textId="77777777" w:rsidTr="0024056A">
        <w:trPr>
          <w:cantSplit/>
          <w:trHeight w:val="190"/>
          <w:ins w:id="187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73A999" w14:textId="77777777" w:rsidR="00F84EA5" w:rsidRPr="009A42CF" w:rsidRDefault="00F84EA5" w:rsidP="007003EF">
            <w:pPr>
              <w:pStyle w:val="tabletext00"/>
              <w:rPr>
                <w:ins w:id="187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E0217" w14:textId="77777777" w:rsidR="00F84EA5" w:rsidRPr="009A42CF" w:rsidRDefault="00F84EA5" w:rsidP="007003EF">
            <w:pPr>
              <w:pStyle w:val="tabletext00"/>
              <w:jc w:val="center"/>
              <w:rPr>
                <w:ins w:id="1873" w:author="Author"/>
              </w:rPr>
            </w:pPr>
            <w:ins w:id="1874" w:author="Author">
              <w:r w:rsidRPr="009A42CF">
                <w:t>27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2E5FA" w14:textId="77777777" w:rsidR="00F84EA5" w:rsidRPr="009A42CF" w:rsidRDefault="00F84EA5" w:rsidP="007003EF">
            <w:pPr>
              <w:pStyle w:val="tabletext00"/>
              <w:rPr>
                <w:ins w:id="1875" w:author="Author"/>
              </w:rPr>
            </w:pPr>
            <w:ins w:id="1876" w:author="Author">
              <w:r w:rsidRPr="009A42CF"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9D7571" w14:textId="77777777" w:rsidR="00F84EA5" w:rsidRPr="009A42CF" w:rsidRDefault="00F84EA5" w:rsidP="007003EF">
            <w:pPr>
              <w:pStyle w:val="tabletext00"/>
              <w:jc w:val="right"/>
              <w:rPr>
                <w:ins w:id="187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AF7726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878" w:author="Author"/>
              </w:rPr>
            </w:pPr>
            <w:ins w:id="1879" w:author="Author">
              <w:r w:rsidRPr="009A42CF">
                <w:t>1973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7AB377" w14:textId="77777777" w:rsidR="00F84EA5" w:rsidRPr="009A42CF" w:rsidRDefault="00F84EA5" w:rsidP="007003EF">
            <w:pPr>
              <w:pStyle w:val="tabletext00"/>
              <w:jc w:val="right"/>
              <w:rPr>
                <w:ins w:id="188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439AB9" w14:textId="77777777" w:rsidR="00F84EA5" w:rsidRPr="009A42CF" w:rsidRDefault="00F84EA5" w:rsidP="007003EF">
            <w:pPr>
              <w:pStyle w:val="tabletext00"/>
              <w:rPr>
                <w:ins w:id="1881" w:author="Author"/>
              </w:rPr>
            </w:pPr>
            <w:ins w:id="1882" w:author="Author">
              <w:r w:rsidRPr="009A42CF">
                <w:t>752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93716B" w14:textId="77777777" w:rsidR="00F84EA5" w:rsidRPr="009A42CF" w:rsidRDefault="00F84EA5" w:rsidP="007003EF">
            <w:pPr>
              <w:pStyle w:val="tabletext00"/>
              <w:jc w:val="right"/>
              <w:rPr>
                <w:ins w:id="188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72D0EA" w14:textId="77777777" w:rsidR="00F84EA5" w:rsidRPr="009A42CF" w:rsidRDefault="00F84EA5" w:rsidP="007003EF">
            <w:pPr>
              <w:pStyle w:val="tabletext00"/>
              <w:rPr>
                <w:ins w:id="1884" w:author="Author"/>
              </w:rPr>
            </w:pPr>
            <w:ins w:id="1885" w:author="Author">
              <w:r w:rsidRPr="009A42CF">
                <w:t>243</w:t>
              </w:r>
            </w:ins>
          </w:p>
        </w:tc>
      </w:tr>
      <w:tr w:rsidR="00F84EA5" w:rsidRPr="009A42CF" w14:paraId="732FD843" w14:textId="77777777" w:rsidTr="0024056A">
        <w:trPr>
          <w:cantSplit/>
          <w:trHeight w:val="190"/>
          <w:ins w:id="188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5CA1FB6" w14:textId="77777777" w:rsidR="00F84EA5" w:rsidRPr="009A42CF" w:rsidRDefault="00F84EA5" w:rsidP="007003EF">
            <w:pPr>
              <w:pStyle w:val="tabletext00"/>
              <w:rPr>
                <w:ins w:id="188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F56D1" w14:textId="77777777" w:rsidR="00F84EA5" w:rsidRPr="009A42CF" w:rsidRDefault="00F84EA5" w:rsidP="007003EF">
            <w:pPr>
              <w:pStyle w:val="tabletext00"/>
              <w:jc w:val="center"/>
              <w:rPr>
                <w:ins w:id="1888" w:author="Author"/>
              </w:rPr>
            </w:pPr>
            <w:ins w:id="1889" w:author="Author">
              <w:r w:rsidRPr="009A42CF">
                <w:t>28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277A0" w14:textId="77777777" w:rsidR="00F84EA5" w:rsidRPr="009A42CF" w:rsidRDefault="00F84EA5" w:rsidP="007003EF">
            <w:pPr>
              <w:pStyle w:val="tabletext00"/>
              <w:rPr>
                <w:ins w:id="1890" w:author="Author"/>
              </w:rPr>
            </w:pPr>
            <w:ins w:id="1891" w:author="Author">
              <w:r w:rsidRPr="009A42CF"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541DF3" w14:textId="77777777" w:rsidR="00F84EA5" w:rsidRPr="009A42CF" w:rsidRDefault="00F84EA5" w:rsidP="007003EF">
            <w:pPr>
              <w:pStyle w:val="tabletext00"/>
              <w:jc w:val="right"/>
              <w:rPr>
                <w:ins w:id="189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0DD19E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893" w:author="Author"/>
              </w:rPr>
            </w:pPr>
            <w:ins w:id="1894" w:author="Author">
              <w:r w:rsidRPr="009A42CF">
                <w:t>1629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2F41D0" w14:textId="77777777" w:rsidR="00F84EA5" w:rsidRPr="009A42CF" w:rsidRDefault="00F84EA5" w:rsidP="007003EF">
            <w:pPr>
              <w:pStyle w:val="tabletext00"/>
              <w:jc w:val="right"/>
              <w:rPr>
                <w:ins w:id="189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FC90E0" w14:textId="77777777" w:rsidR="00F84EA5" w:rsidRPr="009A42CF" w:rsidRDefault="00F84EA5" w:rsidP="007003EF">
            <w:pPr>
              <w:pStyle w:val="tabletext00"/>
              <w:rPr>
                <w:ins w:id="1896" w:author="Author"/>
              </w:rPr>
            </w:pPr>
            <w:ins w:id="1897" w:author="Author">
              <w:r w:rsidRPr="009A42CF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4E86FD" w14:textId="77777777" w:rsidR="00F84EA5" w:rsidRPr="009A42CF" w:rsidRDefault="00F84EA5" w:rsidP="007003EF">
            <w:pPr>
              <w:pStyle w:val="tabletext00"/>
              <w:jc w:val="right"/>
              <w:rPr>
                <w:ins w:id="189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9D78CB" w14:textId="77777777" w:rsidR="00F84EA5" w:rsidRPr="009A42CF" w:rsidRDefault="00F84EA5" w:rsidP="007003EF">
            <w:pPr>
              <w:pStyle w:val="tabletext00"/>
              <w:rPr>
                <w:ins w:id="1899" w:author="Author"/>
              </w:rPr>
            </w:pPr>
            <w:ins w:id="1900" w:author="Author">
              <w:r w:rsidRPr="009A42CF">
                <w:t>231</w:t>
              </w:r>
            </w:ins>
          </w:p>
        </w:tc>
      </w:tr>
      <w:tr w:rsidR="00F84EA5" w:rsidRPr="009A42CF" w14:paraId="0EC9C5BA" w14:textId="77777777" w:rsidTr="0024056A">
        <w:trPr>
          <w:cantSplit/>
          <w:trHeight w:val="190"/>
          <w:ins w:id="190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887E59" w14:textId="77777777" w:rsidR="00F84EA5" w:rsidRPr="009A42CF" w:rsidRDefault="00F84EA5" w:rsidP="007003EF">
            <w:pPr>
              <w:pStyle w:val="tabletext00"/>
              <w:rPr>
                <w:ins w:id="190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3E77C" w14:textId="77777777" w:rsidR="00F84EA5" w:rsidRPr="009A42CF" w:rsidRDefault="00F84EA5" w:rsidP="007003EF">
            <w:pPr>
              <w:pStyle w:val="tabletext00"/>
              <w:jc w:val="center"/>
              <w:rPr>
                <w:ins w:id="1903" w:author="Author"/>
              </w:rPr>
            </w:pPr>
            <w:ins w:id="1904" w:author="Author">
              <w:r w:rsidRPr="009A42CF">
                <w:t>29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46101" w14:textId="77777777" w:rsidR="00F84EA5" w:rsidRPr="009A42CF" w:rsidRDefault="00F84EA5" w:rsidP="007003EF">
            <w:pPr>
              <w:pStyle w:val="tabletext00"/>
              <w:rPr>
                <w:ins w:id="1905" w:author="Author"/>
              </w:rPr>
            </w:pPr>
            <w:ins w:id="1906" w:author="Author">
              <w:r w:rsidRPr="009A42CF"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FA3EDB" w14:textId="77777777" w:rsidR="00F84EA5" w:rsidRPr="009A42CF" w:rsidRDefault="00F84EA5" w:rsidP="007003EF">
            <w:pPr>
              <w:pStyle w:val="tabletext00"/>
              <w:jc w:val="right"/>
              <w:rPr>
                <w:ins w:id="190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4A02B8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908" w:author="Author"/>
              </w:rPr>
            </w:pPr>
            <w:ins w:id="1909" w:author="Author">
              <w:r w:rsidRPr="009A42CF">
                <w:t>2163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57184C" w14:textId="77777777" w:rsidR="00F84EA5" w:rsidRPr="009A42CF" w:rsidRDefault="00F84EA5" w:rsidP="007003EF">
            <w:pPr>
              <w:pStyle w:val="tabletext00"/>
              <w:jc w:val="right"/>
              <w:rPr>
                <w:ins w:id="191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4BF213" w14:textId="77777777" w:rsidR="00F84EA5" w:rsidRPr="009A42CF" w:rsidRDefault="00F84EA5" w:rsidP="007003EF">
            <w:pPr>
              <w:pStyle w:val="tabletext00"/>
              <w:rPr>
                <w:ins w:id="1911" w:author="Author"/>
              </w:rPr>
            </w:pPr>
            <w:ins w:id="1912" w:author="Author">
              <w:r w:rsidRPr="009A42CF">
                <w:t>954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92B445" w14:textId="77777777" w:rsidR="00F84EA5" w:rsidRPr="009A42CF" w:rsidRDefault="00F84EA5" w:rsidP="007003EF">
            <w:pPr>
              <w:pStyle w:val="tabletext00"/>
              <w:jc w:val="right"/>
              <w:rPr>
                <w:ins w:id="191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1A8E16" w14:textId="77777777" w:rsidR="00F84EA5" w:rsidRPr="009A42CF" w:rsidRDefault="00F84EA5" w:rsidP="007003EF">
            <w:pPr>
              <w:pStyle w:val="tabletext00"/>
              <w:rPr>
                <w:ins w:id="1914" w:author="Author"/>
              </w:rPr>
            </w:pPr>
            <w:ins w:id="1915" w:author="Author">
              <w:r w:rsidRPr="009A42CF">
                <w:t>269</w:t>
              </w:r>
            </w:ins>
          </w:p>
        </w:tc>
      </w:tr>
      <w:tr w:rsidR="00F84EA5" w:rsidRPr="009A42CF" w14:paraId="35AE15EF" w14:textId="77777777" w:rsidTr="0024056A">
        <w:trPr>
          <w:cantSplit/>
          <w:trHeight w:val="190"/>
          <w:ins w:id="191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B31AFA" w14:textId="77777777" w:rsidR="00F84EA5" w:rsidRPr="009A42CF" w:rsidRDefault="00F84EA5" w:rsidP="007003EF">
            <w:pPr>
              <w:pStyle w:val="tabletext00"/>
              <w:rPr>
                <w:ins w:id="191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EE1AF" w14:textId="77777777" w:rsidR="00F84EA5" w:rsidRPr="009A42CF" w:rsidRDefault="00F84EA5" w:rsidP="007003EF">
            <w:pPr>
              <w:pStyle w:val="tabletext00"/>
              <w:jc w:val="center"/>
              <w:rPr>
                <w:ins w:id="1918" w:author="Author"/>
              </w:rPr>
            </w:pPr>
            <w:ins w:id="1919" w:author="Author">
              <w:r w:rsidRPr="009A42CF">
                <w:t>30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4A99A" w14:textId="77777777" w:rsidR="00F84EA5" w:rsidRPr="009A42CF" w:rsidRDefault="00F84EA5" w:rsidP="007003EF">
            <w:pPr>
              <w:pStyle w:val="tabletext00"/>
              <w:rPr>
                <w:ins w:id="1920" w:author="Author"/>
              </w:rPr>
            </w:pPr>
            <w:ins w:id="1921" w:author="Author">
              <w:r w:rsidRPr="009A42CF"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AB472C" w14:textId="77777777" w:rsidR="00F84EA5" w:rsidRPr="009A42CF" w:rsidRDefault="00F84EA5" w:rsidP="007003EF">
            <w:pPr>
              <w:pStyle w:val="tabletext00"/>
              <w:jc w:val="right"/>
              <w:rPr>
                <w:ins w:id="192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D62EBD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923" w:author="Author"/>
              </w:rPr>
            </w:pPr>
            <w:ins w:id="1924" w:author="Author">
              <w:r w:rsidRPr="009A42CF">
                <w:t>1839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CBD4A3" w14:textId="77777777" w:rsidR="00F84EA5" w:rsidRPr="009A42CF" w:rsidRDefault="00F84EA5" w:rsidP="007003EF">
            <w:pPr>
              <w:pStyle w:val="tabletext00"/>
              <w:jc w:val="right"/>
              <w:rPr>
                <w:ins w:id="192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A9521A" w14:textId="77777777" w:rsidR="00F84EA5" w:rsidRPr="009A42CF" w:rsidRDefault="00F84EA5" w:rsidP="007003EF">
            <w:pPr>
              <w:pStyle w:val="tabletext00"/>
              <w:rPr>
                <w:ins w:id="1926" w:author="Author"/>
              </w:rPr>
            </w:pPr>
            <w:ins w:id="1927" w:author="Author">
              <w:r w:rsidRPr="009A42CF"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BF5D99" w14:textId="77777777" w:rsidR="00F84EA5" w:rsidRPr="009A42CF" w:rsidRDefault="00F84EA5" w:rsidP="007003EF">
            <w:pPr>
              <w:pStyle w:val="tabletext00"/>
              <w:jc w:val="right"/>
              <w:rPr>
                <w:ins w:id="192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76B298" w14:textId="77777777" w:rsidR="00F84EA5" w:rsidRPr="009A42CF" w:rsidRDefault="00F84EA5" w:rsidP="007003EF">
            <w:pPr>
              <w:pStyle w:val="tabletext00"/>
              <w:rPr>
                <w:ins w:id="1929" w:author="Author"/>
              </w:rPr>
            </w:pPr>
            <w:ins w:id="1930" w:author="Author">
              <w:r w:rsidRPr="009A42CF">
                <w:t>204</w:t>
              </w:r>
            </w:ins>
          </w:p>
        </w:tc>
      </w:tr>
      <w:tr w:rsidR="00F84EA5" w:rsidRPr="009A42CF" w14:paraId="1BDE5573" w14:textId="77777777" w:rsidTr="0024056A">
        <w:trPr>
          <w:cantSplit/>
          <w:trHeight w:val="190"/>
          <w:ins w:id="193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28C4BCF" w14:textId="77777777" w:rsidR="00F84EA5" w:rsidRPr="009A42CF" w:rsidRDefault="00F84EA5" w:rsidP="007003EF">
            <w:pPr>
              <w:pStyle w:val="tabletext00"/>
              <w:rPr>
                <w:ins w:id="193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54A2D" w14:textId="77777777" w:rsidR="00F84EA5" w:rsidRPr="009A42CF" w:rsidRDefault="00F84EA5" w:rsidP="007003EF">
            <w:pPr>
              <w:pStyle w:val="tabletext00"/>
              <w:jc w:val="center"/>
              <w:rPr>
                <w:ins w:id="1933" w:author="Author"/>
              </w:rPr>
            </w:pPr>
            <w:ins w:id="1934" w:author="Author">
              <w:r w:rsidRPr="009A42CF">
                <w:t>31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B4B21" w14:textId="77777777" w:rsidR="00F84EA5" w:rsidRPr="009A42CF" w:rsidRDefault="00F84EA5" w:rsidP="007003EF">
            <w:pPr>
              <w:pStyle w:val="tabletext00"/>
              <w:rPr>
                <w:ins w:id="1935" w:author="Author"/>
              </w:rPr>
            </w:pPr>
            <w:ins w:id="1936" w:author="Author">
              <w:r w:rsidRPr="009A42CF"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BE2654" w14:textId="77777777" w:rsidR="00F84EA5" w:rsidRPr="009A42CF" w:rsidRDefault="00F84EA5" w:rsidP="007003EF">
            <w:pPr>
              <w:pStyle w:val="tabletext00"/>
              <w:jc w:val="right"/>
              <w:rPr>
                <w:ins w:id="193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D12960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938" w:author="Author"/>
              </w:rPr>
            </w:pPr>
            <w:ins w:id="1939" w:author="Author">
              <w:r w:rsidRPr="009A42CF">
                <w:t>1839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2D1EF2" w14:textId="77777777" w:rsidR="00F84EA5" w:rsidRPr="009A42CF" w:rsidRDefault="00F84EA5" w:rsidP="007003EF">
            <w:pPr>
              <w:pStyle w:val="tabletext00"/>
              <w:jc w:val="right"/>
              <w:rPr>
                <w:ins w:id="194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08DFEF" w14:textId="77777777" w:rsidR="00F84EA5" w:rsidRPr="009A42CF" w:rsidRDefault="00F84EA5" w:rsidP="007003EF">
            <w:pPr>
              <w:pStyle w:val="tabletext00"/>
              <w:rPr>
                <w:ins w:id="1941" w:author="Author"/>
              </w:rPr>
            </w:pPr>
            <w:ins w:id="1942" w:author="Author">
              <w:r w:rsidRPr="009A42CF"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83D29B" w14:textId="77777777" w:rsidR="00F84EA5" w:rsidRPr="009A42CF" w:rsidRDefault="00F84EA5" w:rsidP="007003EF">
            <w:pPr>
              <w:pStyle w:val="tabletext00"/>
              <w:jc w:val="right"/>
              <w:rPr>
                <w:ins w:id="194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3344AB" w14:textId="77777777" w:rsidR="00F84EA5" w:rsidRPr="009A42CF" w:rsidRDefault="00F84EA5" w:rsidP="007003EF">
            <w:pPr>
              <w:pStyle w:val="tabletext00"/>
              <w:rPr>
                <w:ins w:id="1944" w:author="Author"/>
              </w:rPr>
            </w:pPr>
            <w:ins w:id="1945" w:author="Author">
              <w:r w:rsidRPr="009A42CF">
                <w:t>204</w:t>
              </w:r>
            </w:ins>
          </w:p>
        </w:tc>
      </w:tr>
      <w:tr w:rsidR="00F84EA5" w:rsidRPr="009A42CF" w14:paraId="4EE079FF" w14:textId="77777777" w:rsidTr="0024056A">
        <w:trPr>
          <w:cantSplit/>
          <w:trHeight w:val="190"/>
          <w:ins w:id="194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80E409" w14:textId="77777777" w:rsidR="00F84EA5" w:rsidRPr="009A42CF" w:rsidRDefault="00F84EA5" w:rsidP="007003EF">
            <w:pPr>
              <w:pStyle w:val="tabletext00"/>
              <w:rPr>
                <w:ins w:id="194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8FD24" w14:textId="77777777" w:rsidR="00F84EA5" w:rsidRPr="009A42CF" w:rsidRDefault="00F84EA5" w:rsidP="007003EF">
            <w:pPr>
              <w:pStyle w:val="tabletext00"/>
              <w:jc w:val="center"/>
              <w:rPr>
                <w:ins w:id="1948" w:author="Author"/>
              </w:rPr>
            </w:pPr>
            <w:ins w:id="1949" w:author="Author">
              <w:r w:rsidRPr="009A42CF">
                <w:t>32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4400C" w14:textId="77777777" w:rsidR="00F84EA5" w:rsidRPr="009A42CF" w:rsidRDefault="00F84EA5" w:rsidP="007003EF">
            <w:pPr>
              <w:pStyle w:val="tabletext00"/>
              <w:rPr>
                <w:ins w:id="1950" w:author="Author"/>
              </w:rPr>
            </w:pPr>
            <w:ins w:id="1951" w:author="Author">
              <w:r w:rsidRPr="009A42CF"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A9CA67" w14:textId="77777777" w:rsidR="00F84EA5" w:rsidRPr="009A42CF" w:rsidRDefault="00F84EA5" w:rsidP="007003EF">
            <w:pPr>
              <w:pStyle w:val="tabletext00"/>
              <w:jc w:val="right"/>
              <w:rPr>
                <w:ins w:id="195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C6942E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953" w:author="Author"/>
              </w:rPr>
            </w:pPr>
            <w:ins w:id="1954" w:author="Author">
              <w:r w:rsidRPr="009A42CF">
                <w:t>1944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2F7C7B" w14:textId="77777777" w:rsidR="00F84EA5" w:rsidRPr="009A42CF" w:rsidRDefault="00F84EA5" w:rsidP="007003EF">
            <w:pPr>
              <w:pStyle w:val="tabletext00"/>
              <w:jc w:val="right"/>
              <w:rPr>
                <w:ins w:id="195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C75760" w14:textId="77777777" w:rsidR="00F84EA5" w:rsidRPr="009A42CF" w:rsidRDefault="00F84EA5" w:rsidP="007003EF">
            <w:pPr>
              <w:pStyle w:val="tabletext00"/>
              <w:rPr>
                <w:ins w:id="1956" w:author="Author"/>
              </w:rPr>
            </w:pPr>
            <w:ins w:id="1957" w:author="Author">
              <w:r w:rsidRPr="009A42CF">
                <w:t>786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6FA56F" w14:textId="77777777" w:rsidR="00F84EA5" w:rsidRPr="009A42CF" w:rsidRDefault="00F84EA5" w:rsidP="007003EF">
            <w:pPr>
              <w:pStyle w:val="tabletext00"/>
              <w:jc w:val="right"/>
              <w:rPr>
                <w:ins w:id="195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2A8FED" w14:textId="77777777" w:rsidR="00F84EA5" w:rsidRPr="009A42CF" w:rsidRDefault="00F84EA5" w:rsidP="007003EF">
            <w:pPr>
              <w:pStyle w:val="tabletext00"/>
              <w:rPr>
                <w:ins w:id="1959" w:author="Author"/>
              </w:rPr>
            </w:pPr>
            <w:ins w:id="1960" w:author="Author">
              <w:r w:rsidRPr="009A42CF">
                <w:t>325</w:t>
              </w:r>
            </w:ins>
          </w:p>
        </w:tc>
      </w:tr>
      <w:tr w:rsidR="00F84EA5" w:rsidRPr="009A42CF" w14:paraId="390E4F52" w14:textId="77777777" w:rsidTr="0024056A">
        <w:trPr>
          <w:cantSplit/>
          <w:trHeight w:val="190"/>
          <w:ins w:id="196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B51211" w14:textId="77777777" w:rsidR="00F84EA5" w:rsidRPr="009A42CF" w:rsidRDefault="00F84EA5" w:rsidP="007003EF">
            <w:pPr>
              <w:pStyle w:val="tabletext00"/>
              <w:rPr>
                <w:ins w:id="196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2D545" w14:textId="77777777" w:rsidR="00F84EA5" w:rsidRPr="009A42CF" w:rsidRDefault="00F84EA5" w:rsidP="007003EF">
            <w:pPr>
              <w:pStyle w:val="tabletext00"/>
              <w:jc w:val="center"/>
              <w:rPr>
                <w:ins w:id="1963" w:author="Author"/>
              </w:rPr>
            </w:pPr>
            <w:ins w:id="1964" w:author="Author">
              <w:r w:rsidRPr="009A42CF">
                <w:t>33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C694C" w14:textId="77777777" w:rsidR="00F84EA5" w:rsidRPr="009A42CF" w:rsidRDefault="00F84EA5" w:rsidP="007003EF">
            <w:pPr>
              <w:pStyle w:val="tabletext00"/>
              <w:rPr>
                <w:ins w:id="1965" w:author="Author"/>
              </w:rPr>
            </w:pPr>
            <w:ins w:id="1966" w:author="Author">
              <w:r w:rsidRPr="009A42CF"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A0490D" w14:textId="77777777" w:rsidR="00F84EA5" w:rsidRPr="009A42CF" w:rsidRDefault="00F84EA5" w:rsidP="007003EF">
            <w:pPr>
              <w:pStyle w:val="tabletext00"/>
              <w:jc w:val="right"/>
              <w:rPr>
                <w:ins w:id="196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1F3ECC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968" w:author="Author"/>
              </w:rPr>
            </w:pPr>
            <w:ins w:id="1969" w:author="Author">
              <w:r w:rsidRPr="009A42CF">
                <w:t>1848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B8C362" w14:textId="77777777" w:rsidR="00F84EA5" w:rsidRPr="009A42CF" w:rsidRDefault="00F84EA5" w:rsidP="007003EF">
            <w:pPr>
              <w:pStyle w:val="tabletext00"/>
              <w:jc w:val="right"/>
              <w:rPr>
                <w:ins w:id="197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2C4953" w14:textId="77777777" w:rsidR="00F84EA5" w:rsidRPr="009A42CF" w:rsidRDefault="00F84EA5" w:rsidP="007003EF">
            <w:pPr>
              <w:pStyle w:val="tabletext00"/>
              <w:rPr>
                <w:ins w:id="1971" w:author="Author"/>
              </w:rPr>
            </w:pPr>
            <w:ins w:id="1972" w:author="Author">
              <w:r w:rsidRPr="009A42CF"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05D89F" w14:textId="77777777" w:rsidR="00F84EA5" w:rsidRPr="009A42CF" w:rsidRDefault="00F84EA5" w:rsidP="007003EF">
            <w:pPr>
              <w:pStyle w:val="tabletext00"/>
              <w:jc w:val="right"/>
              <w:rPr>
                <w:ins w:id="197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54174A" w14:textId="77777777" w:rsidR="00F84EA5" w:rsidRPr="009A42CF" w:rsidRDefault="00F84EA5" w:rsidP="007003EF">
            <w:pPr>
              <w:pStyle w:val="tabletext00"/>
              <w:rPr>
                <w:ins w:id="1974" w:author="Author"/>
              </w:rPr>
            </w:pPr>
            <w:ins w:id="1975" w:author="Author">
              <w:r w:rsidRPr="009A42CF">
                <w:t>263</w:t>
              </w:r>
            </w:ins>
          </w:p>
        </w:tc>
      </w:tr>
      <w:tr w:rsidR="00F84EA5" w:rsidRPr="009A42CF" w14:paraId="29FE1217" w14:textId="77777777" w:rsidTr="0024056A">
        <w:trPr>
          <w:cantSplit/>
          <w:trHeight w:val="190"/>
          <w:ins w:id="197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505C3AB" w14:textId="77777777" w:rsidR="00F84EA5" w:rsidRPr="009A42CF" w:rsidRDefault="00F84EA5" w:rsidP="007003EF">
            <w:pPr>
              <w:pStyle w:val="tabletext00"/>
              <w:rPr>
                <w:ins w:id="197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070E0" w14:textId="77777777" w:rsidR="00F84EA5" w:rsidRPr="009A42CF" w:rsidRDefault="00F84EA5" w:rsidP="007003EF">
            <w:pPr>
              <w:pStyle w:val="tabletext00"/>
              <w:jc w:val="center"/>
              <w:rPr>
                <w:ins w:id="1978" w:author="Author"/>
              </w:rPr>
            </w:pPr>
            <w:ins w:id="1979" w:author="Author">
              <w:r w:rsidRPr="009A42CF">
                <w:t>34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74805" w14:textId="77777777" w:rsidR="00F84EA5" w:rsidRPr="009A42CF" w:rsidRDefault="00F84EA5" w:rsidP="007003EF">
            <w:pPr>
              <w:pStyle w:val="tabletext00"/>
              <w:rPr>
                <w:ins w:id="1980" w:author="Author"/>
              </w:rPr>
            </w:pPr>
            <w:ins w:id="1981" w:author="Author">
              <w:r w:rsidRPr="009A42CF"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42D164" w14:textId="77777777" w:rsidR="00F84EA5" w:rsidRPr="009A42CF" w:rsidRDefault="00F84EA5" w:rsidP="007003EF">
            <w:pPr>
              <w:pStyle w:val="tabletext00"/>
              <w:jc w:val="right"/>
              <w:rPr>
                <w:ins w:id="198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67C08C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983" w:author="Author"/>
              </w:rPr>
            </w:pPr>
            <w:ins w:id="1984" w:author="Author">
              <w:r w:rsidRPr="009A42CF">
                <w:t>1629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527ED2" w14:textId="77777777" w:rsidR="00F84EA5" w:rsidRPr="009A42CF" w:rsidRDefault="00F84EA5" w:rsidP="007003EF">
            <w:pPr>
              <w:pStyle w:val="tabletext00"/>
              <w:jc w:val="right"/>
              <w:rPr>
                <w:ins w:id="198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D80E77" w14:textId="77777777" w:rsidR="00F84EA5" w:rsidRPr="009A42CF" w:rsidRDefault="00F84EA5" w:rsidP="007003EF">
            <w:pPr>
              <w:pStyle w:val="tabletext00"/>
              <w:rPr>
                <w:ins w:id="1986" w:author="Author"/>
              </w:rPr>
            </w:pPr>
            <w:ins w:id="1987" w:author="Author">
              <w:r w:rsidRPr="009A42CF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AFAC57" w14:textId="77777777" w:rsidR="00F84EA5" w:rsidRPr="009A42CF" w:rsidRDefault="00F84EA5" w:rsidP="007003EF">
            <w:pPr>
              <w:pStyle w:val="tabletext00"/>
              <w:jc w:val="right"/>
              <w:rPr>
                <w:ins w:id="198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737FE4" w14:textId="77777777" w:rsidR="00F84EA5" w:rsidRPr="009A42CF" w:rsidRDefault="00F84EA5" w:rsidP="007003EF">
            <w:pPr>
              <w:pStyle w:val="tabletext00"/>
              <w:rPr>
                <w:ins w:id="1989" w:author="Author"/>
              </w:rPr>
            </w:pPr>
            <w:ins w:id="1990" w:author="Author">
              <w:r w:rsidRPr="009A42CF">
                <w:t>231</w:t>
              </w:r>
            </w:ins>
          </w:p>
        </w:tc>
      </w:tr>
      <w:tr w:rsidR="00F84EA5" w:rsidRPr="009A42CF" w14:paraId="064CCAAC" w14:textId="77777777" w:rsidTr="0024056A">
        <w:trPr>
          <w:cantSplit/>
          <w:trHeight w:val="190"/>
          <w:ins w:id="199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308C20B" w14:textId="77777777" w:rsidR="00F84EA5" w:rsidRPr="009A42CF" w:rsidRDefault="00F84EA5" w:rsidP="007003EF">
            <w:pPr>
              <w:pStyle w:val="tabletext00"/>
              <w:rPr>
                <w:ins w:id="199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8D0A0" w14:textId="77777777" w:rsidR="00F84EA5" w:rsidRPr="009A42CF" w:rsidRDefault="00F84EA5" w:rsidP="007003EF">
            <w:pPr>
              <w:pStyle w:val="tabletext00"/>
              <w:jc w:val="center"/>
              <w:rPr>
                <w:ins w:id="1993" w:author="Author"/>
              </w:rPr>
            </w:pPr>
            <w:ins w:id="1994" w:author="Author">
              <w:r w:rsidRPr="009A42CF">
                <w:t>35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85F8B" w14:textId="77777777" w:rsidR="00F84EA5" w:rsidRPr="009A42CF" w:rsidRDefault="00F84EA5" w:rsidP="007003EF">
            <w:pPr>
              <w:pStyle w:val="tabletext00"/>
              <w:rPr>
                <w:ins w:id="1995" w:author="Author"/>
              </w:rPr>
            </w:pPr>
            <w:ins w:id="1996" w:author="Author">
              <w:r w:rsidRPr="009A42CF"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B63409" w14:textId="77777777" w:rsidR="00F84EA5" w:rsidRPr="009A42CF" w:rsidRDefault="00F84EA5" w:rsidP="007003EF">
            <w:pPr>
              <w:pStyle w:val="tabletext00"/>
              <w:jc w:val="right"/>
              <w:rPr>
                <w:ins w:id="199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F6FD42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1998" w:author="Author"/>
              </w:rPr>
            </w:pPr>
            <w:ins w:id="1999" w:author="Author">
              <w:r w:rsidRPr="009A42CF">
                <w:t>2163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5EAB76" w14:textId="77777777" w:rsidR="00F84EA5" w:rsidRPr="009A42CF" w:rsidRDefault="00F84EA5" w:rsidP="007003EF">
            <w:pPr>
              <w:pStyle w:val="tabletext00"/>
              <w:jc w:val="right"/>
              <w:rPr>
                <w:ins w:id="200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E4A995" w14:textId="77777777" w:rsidR="00F84EA5" w:rsidRPr="009A42CF" w:rsidRDefault="00F84EA5" w:rsidP="007003EF">
            <w:pPr>
              <w:pStyle w:val="tabletext00"/>
              <w:rPr>
                <w:ins w:id="2001" w:author="Author"/>
              </w:rPr>
            </w:pPr>
            <w:ins w:id="2002" w:author="Author">
              <w:r w:rsidRPr="009A42CF">
                <w:t>954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4A7931" w14:textId="77777777" w:rsidR="00F84EA5" w:rsidRPr="009A42CF" w:rsidRDefault="00F84EA5" w:rsidP="007003EF">
            <w:pPr>
              <w:pStyle w:val="tabletext00"/>
              <w:jc w:val="right"/>
              <w:rPr>
                <w:ins w:id="200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183241" w14:textId="77777777" w:rsidR="00F84EA5" w:rsidRPr="009A42CF" w:rsidRDefault="00F84EA5" w:rsidP="007003EF">
            <w:pPr>
              <w:pStyle w:val="tabletext00"/>
              <w:rPr>
                <w:ins w:id="2004" w:author="Author"/>
              </w:rPr>
            </w:pPr>
            <w:ins w:id="2005" w:author="Author">
              <w:r w:rsidRPr="009A42CF">
                <w:t>269</w:t>
              </w:r>
            </w:ins>
          </w:p>
        </w:tc>
      </w:tr>
      <w:tr w:rsidR="00F84EA5" w:rsidRPr="009A42CF" w14:paraId="6C5142E9" w14:textId="77777777" w:rsidTr="0024056A">
        <w:trPr>
          <w:cantSplit/>
          <w:trHeight w:val="190"/>
          <w:ins w:id="200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07E0E8" w14:textId="77777777" w:rsidR="00F84EA5" w:rsidRPr="009A42CF" w:rsidRDefault="00F84EA5" w:rsidP="007003EF">
            <w:pPr>
              <w:pStyle w:val="tabletext00"/>
              <w:rPr>
                <w:ins w:id="200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BF582" w14:textId="77777777" w:rsidR="00F84EA5" w:rsidRPr="009A42CF" w:rsidRDefault="00F84EA5" w:rsidP="007003EF">
            <w:pPr>
              <w:pStyle w:val="tabletext00"/>
              <w:jc w:val="center"/>
              <w:rPr>
                <w:ins w:id="2008" w:author="Author"/>
              </w:rPr>
            </w:pPr>
            <w:ins w:id="2009" w:author="Author">
              <w:r w:rsidRPr="009A42CF">
                <w:t>36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62BCE" w14:textId="77777777" w:rsidR="00F84EA5" w:rsidRPr="009A42CF" w:rsidRDefault="00F84EA5" w:rsidP="007003EF">
            <w:pPr>
              <w:pStyle w:val="tabletext00"/>
              <w:rPr>
                <w:ins w:id="2010" w:author="Author"/>
              </w:rPr>
            </w:pPr>
            <w:ins w:id="2011" w:author="Author">
              <w:r w:rsidRPr="009A42CF"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9B64CA" w14:textId="77777777" w:rsidR="00F84EA5" w:rsidRPr="009A42CF" w:rsidRDefault="00F84EA5" w:rsidP="007003EF">
            <w:pPr>
              <w:pStyle w:val="tabletext00"/>
              <w:jc w:val="right"/>
              <w:rPr>
                <w:ins w:id="201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7662E3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2013" w:author="Author"/>
              </w:rPr>
            </w:pPr>
            <w:ins w:id="2014" w:author="Author">
              <w:r w:rsidRPr="009A42CF">
                <w:t>1944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BC7F93" w14:textId="77777777" w:rsidR="00F84EA5" w:rsidRPr="009A42CF" w:rsidRDefault="00F84EA5" w:rsidP="007003EF">
            <w:pPr>
              <w:pStyle w:val="tabletext00"/>
              <w:jc w:val="right"/>
              <w:rPr>
                <w:ins w:id="201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76ED76" w14:textId="77777777" w:rsidR="00F84EA5" w:rsidRPr="009A42CF" w:rsidRDefault="00F84EA5" w:rsidP="007003EF">
            <w:pPr>
              <w:pStyle w:val="tabletext00"/>
              <w:rPr>
                <w:ins w:id="2016" w:author="Author"/>
              </w:rPr>
            </w:pPr>
            <w:ins w:id="2017" w:author="Author">
              <w:r w:rsidRPr="009A42CF">
                <w:t>786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80B783" w14:textId="77777777" w:rsidR="00F84EA5" w:rsidRPr="009A42CF" w:rsidRDefault="00F84EA5" w:rsidP="007003EF">
            <w:pPr>
              <w:pStyle w:val="tabletext00"/>
              <w:jc w:val="right"/>
              <w:rPr>
                <w:ins w:id="201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0CE8F1" w14:textId="77777777" w:rsidR="00F84EA5" w:rsidRPr="009A42CF" w:rsidRDefault="00F84EA5" w:rsidP="007003EF">
            <w:pPr>
              <w:pStyle w:val="tabletext00"/>
              <w:rPr>
                <w:ins w:id="2019" w:author="Author"/>
              </w:rPr>
            </w:pPr>
            <w:ins w:id="2020" w:author="Author">
              <w:r w:rsidRPr="009A42CF">
                <w:t>325</w:t>
              </w:r>
            </w:ins>
          </w:p>
        </w:tc>
      </w:tr>
      <w:tr w:rsidR="00F84EA5" w:rsidRPr="009A42CF" w14:paraId="1F24D322" w14:textId="77777777" w:rsidTr="0024056A">
        <w:trPr>
          <w:cantSplit/>
          <w:trHeight w:val="190"/>
          <w:ins w:id="202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80CAED" w14:textId="77777777" w:rsidR="00F84EA5" w:rsidRPr="009A42CF" w:rsidRDefault="00F84EA5" w:rsidP="007003EF">
            <w:pPr>
              <w:pStyle w:val="tabletext00"/>
              <w:rPr>
                <w:ins w:id="202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59753" w14:textId="77777777" w:rsidR="00F84EA5" w:rsidRPr="009A42CF" w:rsidRDefault="00F84EA5" w:rsidP="007003EF">
            <w:pPr>
              <w:pStyle w:val="tabletext00"/>
              <w:jc w:val="center"/>
              <w:rPr>
                <w:ins w:id="2023" w:author="Author"/>
              </w:rPr>
            </w:pPr>
            <w:ins w:id="2024" w:author="Author">
              <w:r w:rsidRPr="009A42CF">
                <w:t>37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B31F3" w14:textId="77777777" w:rsidR="00F84EA5" w:rsidRPr="009A42CF" w:rsidRDefault="00F84EA5" w:rsidP="007003EF">
            <w:pPr>
              <w:pStyle w:val="tabletext00"/>
              <w:rPr>
                <w:ins w:id="2025" w:author="Author"/>
              </w:rPr>
            </w:pPr>
            <w:ins w:id="2026" w:author="Author">
              <w:r w:rsidRPr="009A42CF"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783F92" w14:textId="77777777" w:rsidR="00F84EA5" w:rsidRPr="009A42CF" w:rsidRDefault="00F84EA5" w:rsidP="007003EF">
            <w:pPr>
              <w:pStyle w:val="tabletext00"/>
              <w:jc w:val="right"/>
              <w:rPr>
                <w:ins w:id="202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2BAD77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2028" w:author="Author"/>
              </w:rPr>
            </w:pPr>
            <w:ins w:id="2029" w:author="Author">
              <w:r w:rsidRPr="009A42CF">
                <w:t>1973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AA7784" w14:textId="77777777" w:rsidR="00F84EA5" w:rsidRPr="009A42CF" w:rsidRDefault="00F84EA5" w:rsidP="007003EF">
            <w:pPr>
              <w:pStyle w:val="tabletext00"/>
              <w:jc w:val="right"/>
              <w:rPr>
                <w:ins w:id="203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B7A8CC" w14:textId="77777777" w:rsidR="00F84EA5" w:rsidRPr="009A42CF" w:rsidRDefault="00F84EA5" w:rsidP="007003EF">
            <w:pPr>
              <w:pStyle w:val="tabletext00"/>
              <w:rPr>
                <w:ins w:id="2031" w:author="Author"/>
              </w:rPr>
            </w:pPr>
            <w:ins w:id="2032" w:author="Author">
              <w:r w:rsidRPr="009A42CF">
                <w:t>752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D3432C" w14:textId="77777777" w:rsidR="00F84EA5" w:rsidRPr="009A42CF" w:rsidRDefault="00F84EA5" w:rsidP="007003EF">
            <w:pPr>
              <w:pStyle w:val="tabletext00"/>
              <w:jc w:val="right"/>
              <w:rPr>
                <w:ins w:id="203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C4CE22" w14:textId="77777777" w:rsidR="00F84EA5" w:rsidRPr="009A42CF" w:rsidRDefault="00F84EA5" w:rsidP="007003EF">
            <w:pPr>
              <w:pStyle w:val="tabletext00"/>
              <w:rPr>
                <w:ins w:id="2034" w:author="Author"/>
              </w:rPr>
            </w:pPr>
            <w:ins w:id="2035" w:author="Author">
              <w:r w:rsidRPr="009A42CF">
                <w:t>243</w:t>
              </w:r>
            </w:ins>
          </w:p>
        </w:tc>
      </w:tr>
      <w:tr w:rsidR="00F84EA5" w:rsidRPr="009A42CF" w14:paraId="0A91C045" w14:textId="77777777" w:rsidTr="0024056A">
        <w:trPr>
          <w:cantSplit/>
          <w:trHeight w:val="190"/>
          <w:ins w:id="203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C47E97" w14:textId="77777777" w:rsidR="00F84EA5" w:rsidRPr="009A42CF" w:rsidRDefault="00F84EA5" w:rsidP="007003EF">
            <w:pPr>
              <w:pStyle w:val="tabletext00"/>
              <w:rPr>
                <w:ins w:id="203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94C63" w14:textId="77777777" w:rsidR="00F84EA5" w:rsidRPr="009A42CF" w:rsidRDefault="00F84EA5" w:rsidP="007003EF">
            <w:pPr>
              <w:pStyle w:val="tabletext00"/>
              <w:jc w:val="center"/>
              <w:rPr>
                <w:ins w:id="2038" w:author="Author"/>
              </w:rPr>
            </w:pPr>
            <w:ins w:id="2039" w:author="Author">
              <w:r w:rsidRPr="009A42CF">
                <w:t>40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42A29" w14:textId="77777777" w:rsidR="00F84EA5" w:rsidRPr="009A42CF" w:rsidRDefault="00F84EA5" w:rsidP="007003EF">
            <w:pPr>
              <w:pStyle w:val="tabletext00"/>
              <w:rPr>
                <w:ins w:id="2040" w:author="Author"/>
              </w:rPr>
            </w:pPr>
            <w:ins w:id="2041" w:author="Author">
              <w:r w:rsidRPr="009A42CF"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424993" w14:textId="77777777" w:rsidR="00F84EA5" w:rsidRPr="009A42CF" w:rsidRDefault="00F84EA5" w:rsidP="007003EF">
            <w:pPr>
              <w:pStyle w:val="tabletext00"/>
              <w:jc w:val="right"/>
              <w:rPr>
                <w:ins w:id="204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0D6EB6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2043" w:author="Author"/>
              </w:rPr>
            </w:pPr>
            <w:ins w:id="2044" w:author="Author">
              <w:r w:rsidRPr="009A42CF">
                <w:t>2033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5CFB95" w14:textId="77777777" w:rsidR="00F84EA5" w:rsidRPr="009A42CF" w:rsidRDefault="00F84EA5" w:rsidP="007003EF">
            <w:pPr>
              <w:pStyle w:val="tabletext00"/>
              <w:jc w:val="right"/>
              <w:rPr>
                <w:ins w:id="204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2C5734" w14:textId="77777777" w:rsidR="00F84EA5" w:rsidRPr="009A42CF" w:rsidRDefault="00F84EA5" w:rsidP="007003EF">
            <w:pPr>
              <w:pStyle w:val="tabletext00"/>
              <w:rPr>
                <w:ins w:id="2046" w:author="Author"/>
              </w:rPr>
            </w:pPr>
            <w:ins w:id="2047" w:author="Author">
              <w:r w:rsidRPr="009A42CF">
                <w:t>894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1A28B9" w14:textId="77777777" w:rsidR="00F84EA5" w:rsidRPr="009A42CF" w:rsidRDefault="00F84EA5" w:rsidP="007003EF">
            <w:pPr>
              <w:pStyle w:val="tabletext00"/>
              <w:jc w:val="right"/>
              <w:rPr>
                <w:ins w:id="204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99424F" w14:textId="77777777" w:rsidR="00F84EA5" w:rsidRPr="009A42CF" w:rsidRDefault="00F84EA5" w:rsidP="007003EF">
            <w:pPr>
              <w:pStyle w:val="tabletext00"/>
              <w:rPr>
                <w:ins w:id="2049" w:author="Author"/>
              </w:rPr>
            </w:pPr>
            <w:ins w:id="2050" w:author="Author">
              <w:r w:rsidRPr="009A42CF">
                <w:t>331</w:t>
              </w:r>
            </w:ins>
          </w:p>
        </w:tc>
      </w:tr>
      <w:tr w:rsidR="00F84EA5" w:rsidRPr="009A42CF" w14:paraId="475E0F38" w14:textId="77777777" w:rsidTr="0024056A">
        <w:trPr>
          <w:cantSplit/>
          <w:trHeight w:val="190"/>
          <w:ins w:id="205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89DC4E" w14:textId="77777777" w:rsidR="00F84EA5" w:rsidRPr="009A42CF" w:rsidRDefault="00F84EA5" w:rsidP="007003EF">
            <w:pPr>
              <w:pStyle w:val="tabletext00"/>
              <w:rPr>
                <w:ins w:id="205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54985" w14:textId="77777777" w:rsidR="00F84EA5" w:rsidRPr="009A42CF" w:rsidRDefault="00F84EA5" w:rsidP="007003EF">
            <w:pPr>
              <w:pStyle w:val="tabletext00"/>
              <w:jc w:val="center"/>
              <w:rPr>
                <w:ins w:id="2053" w:author="Author"/>
              </w:rPr>
            </w:pPr>
            <w:ins w:id="2054" w:author="Author">
              <w:r w:rsidRPr="009A42CF">
                <w:t>41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23B1A" w14:textId="77777777" w:rsidR="00F84EA5" w:rsidRPr="009A42CF" w:rsidRDefault="00F84EA5" w:rsidP="007003EF">
            <w:pPr>
              <w:pStyle w:val="tabletext00"/>
              <w:rPr>
                <w:ins w:id="2055" w:author="Author"/>
              </w:rPr>
            </w:pPr>
            <w:ins w:id="2056" w:author="Author">
              <w:r w:rsidRPr="009A42CF"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52085E" w14:textId="77777777" w:rsidR="00F84EA5" w:rsidRPr="009A42CF" w:rsidRDefault="00F84EA5" w:rsidP="007003EF">
            <w:pPr>
              <w:pStyle w:val="tabletext00"/>
              <w:jc w:val="right"/>
              <w:rPr>
                <w:ins w:id="205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17F9A2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2058" w:author="Author"/>
              </w:rPr>
            </w:pPr>
            <w:ins w:id="2059" w:author="Author">
              <w:r w:rsidRPr="009A42CF">
                <w:t>2262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D07C85" w14:textId="77777777" w:rsidR="00F84EA5" w:rsidRPr="009A42CF" w:rsidRDefault="00F84EA5" w:rsidP="007003EF">
            <w:pPr>
              <w:pStyle w:val="tabletext00"/>
              <w:jc w:val="right"/>
              <w:rPr>
                <w:ins w:id="206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45A46E" w14:textId="77777777" w:rsidR="00F84EA5" w:rsidRPr="009A42CF" w:rsidRDefault="00F84EA5" w:rsidP="007003EF">
            <w:pPr>
              <w:pStyle w:val="tabletext00"/>
              <w:rPr>
                <w:ins w:id="2061" w:author="Author"/>
              </w:rPr>
            </w:pPr>
            <w:ins w:id="2062" w:author="Author">
              <w:r w:rsidRPr="009A42CF">
                <w:t>1083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C1C696" w14:textId="77777777" w:rsidR="00F84EA5" w:rsidRPr="009A42CF" w:rsidRDefault="00F84EA5" w:rsidP="007003EF">
            <w:pPr>
              <w:pStyle w:val="tabletext00"/>
              <w:jc w:val="right"/>
              <w:rPr>
                <w:ins w:id="206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EC2BED" w14:textId="77777777" w:rsidR="00F84EA5" w:rsidRPr="009A42CF" w:rsidRDefault="00F84EA5" w:rsidP="007003EF">
            <w:pPr>
              <w:pStyle w:val="tabletext00"/>
              <w:rPr>
                <w:ins w:id="2064" w:author="Author"/>
              </w:rPr>
            </w:pPr>
            <w:ins w:id="2065" w:author="Author">
              <w:r w:rsidRPr="009A42CF">
                <w:t>273</w:t>
              </w:r>
            </w:ins>
          </w:p>
        </w:tc>
      </w:tr>
      <w:tr w:rsidR="00F84EA5" w:rsidRPr="009A42CF" w14:paraId="2E0EC596" w14:textId="77777777" w:rsidTr="0024056A">
        <w:trPr>
          <w:cantSplit/>
          <w:trHeight w:val="190"/>
          <w:ins w:id="206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7AB54D" w14:textId="77777777" w:rsidR="00F84EA5" w:rsidRPr="009A42CF" w:rsidRDefault="00F84EA5" w:rsidP="007003EF">
            <w:pPr>
              <w:pStyle w:val="tabletext00"/>
              <w:rPr>
                <w:ins w:id="206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A42A2" w14:textId="77777777" w:rsidR="00F84EA5" w:rsidRPr="009A42CF" w:rsidRDefault="00F84EA5" w:rsidP="007003EF">
            <w:pPr>
              <w:pStyle w:val="tabletext00"/>
              <w:jc w:val="center"/>
              <w:rPr>
                <w:ins w:id="2068" w:author="Author"/>
              </w:rPr>
            </w:pPr>
            <w:ins w:id="2069" w:author="Author">
              <w:r w:rsidRPr="009A42CF">
                <w:t>42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B1DD7" w14:textId="77777777" w:rsidR="00F84EA5" w:rsidRPr="009A42CF" w:rsidRDefault="00F84EA5" w:rsidP="007003EF">
            <w:pPr>
              <w:pStyle w:val="tabletext00"/>
              <w:rPr>
                <w:ins w:id="2070" w:author="Author"/>
              </w:rPr>
            </w:pPr>
            <w:ins w:id="2071" w:author="Author">
              <w:r w:rsidRPr="009A42CF"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24848B" w14:textId="77777777" w:rsidR="00F84EA5" w:rsidRPr="009A42CF" w:rsidRDefault="00F84EA5" w:rsidP="007003EF">
            <w:pPr>
              <w:pStyle w:val="tabletext00"/>
              <w:jc w:val="right"/>
              <w:rPr>
                <w:ins w:id="207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FD8E41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2073" w:author="Author"/>
              </w:rPr>
            </w:pPr>
            <w:ins w:id="2074" w:author="Author">
              <w:r w:rsidRPr="009A42CF">
                <w:t>1704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473192" w14:textId="77777777" w:rsidR="00F84EA5" w:rsidRPr="009A42CF" w:rsidRDefault="00F84EA5" w:rsidP="007003EF">
            <w:pPr>
              <w:pStyle w:val="tabletext00"/>
              <w:jc w:val="right"/>
              <w:rPr>
                <w:ins w:id="207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45A5B3" w14:textId="77777777" w:rsidR="00F84EA5" w:rsidRPr="009A42CF" w:rsidRDefault="00F84EA5" w:rsidP="007003EF">
            <w:pPr>
              <w:pStyle w:val="tabletext00"/>
              <w:rPr>
                <w:ins w:id="2076" w:author="Author"/>
              </w:rPr>
            </w:pPr>
            <w:ins w:id="2077" w:author="Author">
              <w:r w:rsidRPr="009A42CF">
                <w:t>705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F2A104" w14:textId="77777777" w:rsidR="00F84EA5" w:rsidRPr="009A42CF" w:rsidRDefault="00F84EA5" w:rsidP="007003EF">
            <w:pPr>
              <w:pStyle w:val="tabletext00"/>
              <w:jc w:val="right"/>
              <w:rPr>
                <w:ins w:id="207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17D9E5" w14:textId="77777777" w:rsidR="00F84EA5" w:rsidRPr="009A42CF" w:rsidRDefault="00F84EA5" w:rsidP="007003EF">
            <w:pPr>
              <w:pStyle w:val="tabletext00"/>
              <w:rPr>
                <w:ins w:id="2079" w:author="Author"/>
              </w:rPr>
            </w:pPr>
            <w:ins w:id="2080" w:author="Author">
              <w:r w:rsidRPr="009A42CF">
                <w:t>235</w:t>
              </w:r>
            </w:ins>
          </w:p>
        </w:tc>
      </w:tr>
      <w:tr w:rsidR="00F84EA5" w:rsidRPr="009A42CF" w14:paraId="78B6E84F" w14:textId="77777777" w:rsidTr="0024056A">
        <w:trPr>
          <w:cantSplit/>
          <w:trHeight w:val="190"/>
          <w:ins w:id="208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BEE975" w14:textId="77777777" w:rsidR="00F84EA5" w:rsidRPr="009A42CF" w:rsidRDefault="00F84EA5" w:rsidP="007003EF">
            <w:pPr>
              <w:pStyle w:val="tabletext00"/>
              <w:rPr>
                <w:ins w:id="208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EE613" w14:textId="77777777" w:rsidR="00F84EA5" w:rsidRPr="009A42CF" w:rsidRDefault="00F84EA5" w:rsidP="007003EF">
            <w:pPr>
              <w:pStyle w:val="tabletext00"/>
              <w:jc w:val="center"/>
              <w:rPr>
                <w:ins w:id="2083" w:author="Author"/>
              </w:rPr>
            </w:pPr>
            <w:ins w:id="2084" w:author="Author">
              <w:r w:rsidRPr="009A42CF">
                <w:t>43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D4610" w14:textId="77777777" w:rsidR="00F84EA5" w:rsidRPr="009A42CF" w:rsidRDefault="00F84EA5" w:rsidP="007003EF">
            <w:pPr>
              <w:pStyle w:val="tabletext00"/>
              <w:rPr>
                <w:ins w:id="2085" w:author="Author"/>
              </w:rPr>
            </w:pPr>
            <w:ins w:id="2086" w:author="Author">
              <w:r w:rsidRPr="009A42CF"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95A184" w14:textId="77777777" w:rsidR="00F84EA5" w:rsidRPr="009A42CF" w:rsidRDefault="00F84EA5" w:rsidP="007003EF">
            <w:pPr>
              <w:pStyle w:val="tabletext00"/>
              <w:jc w:val="right"/>
              <w:rPr>
                <w:ins w:id="208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62064A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2088" w:author="Author"/>
              </w:rPr>
            </w:pPr>
            <w:ins w:id="2089" w:author="Author">
              <w:r w:rsidRPr="009A42CF">
                <w:t>2064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982DB4" w14:textId="77777777" w:rsidR="00F84EA5" w:rsidRPr="009A42CF" w:rsidRDefault="00F84EA5" w:rsidP="007003EF">
            <w:pPr>
              <w:pStyle w:val="tabletext00"/>
              <w:jc w:val="right"/>
              <w:rPr>
                <w:ins w:id="209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1E5703" w14:textId="77777777" w:rsidR="00F84EA5" w:rsidRPr="009A42CF" w:rsidRDefault="00F84EA5" w:rsidP="007003EF">
            <w:pPr>
              <w:pStyle w:val="tabletext00"/>
              <w:rPr>
                <w:ins w:id="2091" w:author="Author"/>
              </w:rPr>
            </w:pPr>
            <w:ins w:id="2092" w:author="Author">
              <w:r w:rsidRPr="009A42CF">
                <w:t>854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FCFB69" w14:textId="77777777" w:rsidR="00F84EA5" w:rsidRPr="009A42CF" w:rsidRDefault="00F84EA5" w:rsidP="007003EF">
            <w:pPr>
              <w:pStyle w:val="tabletext00"/>
              <w:jc w:val="right"/>
              <w:rPr>
                <w:ins w:id="209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45C581" w14:textId="77777777" w:rsidR="00F84EA5" w:rsidRPr="009A42CF" w:rsidRDefault="00F84EA5" w:rsidP="007003EF">
            <w:pPr>
              <w:pStyle w:val="tabletext00"/>
              <w:rPr>
                <w:ins w:id="2094" w:author="Author"/>
              </w:rPr>
            </w:pPr>
            <w:ins w:id="2095" w:author="Author">
              <w:r w:rsidRPr="009A42CF">
                <w:t>248</w:t>
              </w:r>
            </w:ins>
          </w:p>
        </w:tc>
      </w:tr>
      <w:tr w:rsidR="00F84EA5" w:rsidRPr="009A42CF" w14:paraId="115F0246" w14:textId="77777777" w:rsidTr="0024056A">
        <w:trPr>
          <w:cantSplit/>
          <w:trHeight w:val="190"/>
          <w:ins w:id="209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FB280C" w14:textId="77777777" w:rsidR="00F84EA5" w:rsidRPr="009A42CF" w:rsidRDefault="00F84EA5" w:rsidP="007003EF">
            <w:pPr>
              <w:pStyle w:val="tabletext00"/>
              <w:rPr>
                <w:ins w:id="209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C05E4" w14:textId="77777777" w:rsidR="00F84EA5" w:rsidRPr="009A42CF" w:rsidRDefault="00F84EA5" w:rsidP="007003EF">
            <w:pPr>
              <w:pStyle w:val="tabletext00"/>
              <w:jc w:val="center"/>
              <w:rPr>
                <w:ins w:id="2098" w:author="Author"/>
              </w:rPr>
            </w:pPr>
            <w:ins w:id="2099" w:author="Author">
              <w:r w:rsidRPr="009A42CF">
                <w:t>44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AB1C7" w14:textId="77777777" w:rsidR="00F84EA5" w:rsidRPr="009A42CF" w:rsidRDefault="00F84EA5" w:rsidP="007003EF">
            <w:pPr>
              <w:pStyle w:val="tabletext00"/>
              <w:rPr>
                <w:ins w:id="2100" w:author="Author"/>
              </w:rPr>
            </w:pPr>
            <w:ins w:id="2101" w:author="Author">
              <w:r w:rsidRPr="009A42CF"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42F0BD" w14:textId="77777777" w:rsidR="00F84EA5" w:rsidRPr="009A42CF" w:rsidRDefault="00F84EA5" w:rsidP="007003EF">
            <w:pPr>
              <w:pStyle w:val="tabletext00"/>
              <w:jc w:val="right"/>
              <w:rPr>
                <w:ins w:id="210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1A6D83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2103" w:author="Author"/>
              </w:rPr>
            </w:pPr>
            <w:ins w:id="2104" w:author="Author">
              <w:r w:rsidRPr="009A42CF">
                <w:t>1669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E7EED0" w14:textId="77777777" w:rsidR="00F84EA5" w:rsidRPr="009A42CF" w:rsidRDefault="00F84EA5" w:rsidP="007003EF">
            <w:pPr>
              <w:pStyle w:val="tabletext00"/>
              <w:jc w:val="right"/>
              <w:rPr>
                <w:ins w:id="210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C1928F" w14:textId="77777777" w:rsidR="00F84EA5" w:rsidRPr="009A42CF" w:rsidRDefault="00F84EA5" w:rsidP="007003EF">
            <w:pPr>
              <w:pStyle w:val="tabletext00"/>
              <w:rPr>
                <w:ins w:id="2106" w:author="Author"/>
              </w:rPr>
            </w:pPr>
            <w:ins w:id="2107" w:author="Author">
              <w:r w:rsidRPr="009A42CF">
                <w:t>690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202821" w14:textId="77777777" w:rsidR="00F84EA5" w:rsidRPr="009A42CF" w:rsidRDefault="00F84EA5" w:rsidP="007003EF">
            <w:pPr>
              <w:pStyle w:val="tabletext00"/>
              <w:jc w:val="right"/>
              <w:rPr>
                <w:ins w:id="210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B04BF7" w14:textId="77777777" w:rsidR="00F84EA5" w:rsidRPr="009A42CF" w:rsidRDefault="00F84EA5" w:rsidP="007003EF">
            <w:pPr>
              <w:pStyle w:val="tabletext00"/>
              <w:rPr>
                <w:ins w:id="2109" w:author="Author"/>
              </w:rPr>
            </w:pPr>
            <w:ins w:id="2110" w:author="Author">
              <w:r w:rsidRPr="009A42CF">
                <w:t>237</w:t>
              </w:r>
            </w:ins>
          </w:p>
        </w:tc>
      </w:tr>
      <w:tr w:rsidR="00F84EA5" w:rsidRPr="009A42CF" w14:paraId="5A0D8F90" w14:textId="77777777" w:rsidTr="0024056A">
        <w:trPr>
          <w:cantSplit/>
          <w:trHeight w:val="190"/>
          <w:ins w:id="211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E6EC1C" w14:textId="77777777" w:rsidR="00F84EA5" w:rsidRPr="009A42CF" w:rsidRDefault="00F84EA5" w:rsidP="007003EF">
            <w:pPr>
              <w:pStyle w:val="tabletext00"/>
              <w:rPr>
                <w:ins w:id="211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C95E3" w14:textId="77777777" w:rsidR="00F84EA5" w:rsidRPr="009A42CF" w:rsidRDefault="00F84EA5" w:rsidP="007003EF">
            <w:pPr>
              <w:pStyle w:val="tabletext00"/>
              <w:jc w:val="center"/>
              <w:rPr>
                <w:ins w:id="2113" w:author="Author"/>
              </w:rPr>
            </w:pPr>
            <w:ins w:id="2114" w:author="Author">
              <w:r w:rsidRPr="009A42CF">
                <w:t>45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EE348" w14:textId="77777777" w:rsidR="00F84EA5" w:rsidRPr="009A42CF" w:rsidRDefault="00F84EA5" w:rsidP="007003EF">
            <w:pPr>
              <w:pStyle w:val="tabletext00"/>
              <w:rPr>
                <w:ins w:id="2115" w:author="Author"/>
              </w:rPr>
            </w:pPr>
            <w:ins w:id="2116" w:author="Author">
              <w:r w:rsidRPr="009A42CF"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321561" w14:textId="77777777" w:rsidR="00F84EA5" w:rsidRPr="009A42CF" w:rsidRDefault="00F84EA5" w:rsidP="007003EF">
            <w:pPr>
              <w:pStyle w:val="tabletext00"/>
              <w:jc w:val="right"/>
              <w:rPr>
                <w:ins w:id="211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6AE403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2118" w:author="Author"/>
              </w:rPr>
            </w:pPr>
            <w:ins w:id="2119" w:author="Author">
              <w:r w:rsidRPr="009A42CF">
                <w:t>1937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B9FC4B" w14:textId="77777777" w:rsidR="00F84EA5" w:rsidRPr="009A42CF" w:rsidRDefault="00F84EA5" w:rsidP="007003EF">
            <w:pPr>
              <w:pStyle w:val="tabletext00"/>
              <w:jc w:val="right"/>
              <w:rPr>
                <w:ins w:id="212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107B5F" w14:textId="77777777" w:rsidR="00F84EA5" w:rsidRPr="009A42CF" w:rsidRDefault="00F84EA5" w:rsidP="007003EF">
            <w:pPr>
              <w:pStyle w:val="tabletext00"/>
              <w:rPr>
                <w:ins w:id="2121" w:author="Author"/>
              </w:rPr>
            </w:pPr>
            <w:ins w:id="2122" w:author="Author">
              <w:r w:rsidRPr="009A42CF">
                <w:t>861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59D935" w14:textId="77777777" w:rsidR="00F84EA5" w:rsidRPr="009A42CF" w:rsidRDefault="00F84EA5" w:rsidP="007003EF">
            <w:pPr>
              <w:pStyle w:val="tabletext00"/>
              <w:jc w:val="right"/>
              <w:rPr>
                <w:ins w:id="212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EE9D19" w14:textId="77777777" w:rsidR="00F84EA5" w:rsidRPr="009A42CF" w:rsidRDefault="00F84EA5" w:rsidP="007003EF">
            <w:pPr>
              <w:pStyle w:val="tabletext00"/>
              <w:rPr>
                <w:ins w:id="2124" w:author="Author"/>
              </w:rPr>
            </w:pPr>
            <w:ins w:id="2125" w:author="Author">
              <w:r w:rsidRPr="009A42CF">
                <w:t>259</w:t>
              </w:r>
            </w:ins>
          </w:p>
        </w:tc>
      </w:tr>
      <w:tr w:rsidR="00F84EA5" w:rsidRPr="009A42CF" w14:paraId="0F4A9A7D" w14:textId="77777777" w:rsidTr="0024056A">
        <w:trPr>
          <w:cantSplit/>
          <w:trHeight w:val="190"/>
          <w:ins w:id="212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496C17" w14:textId="77777777" w:rsidR="00F84EA5" w:rsidRPr="009A42CF" w:rsidRDefault="00F84EA5" w:rsidP="007003EF">
            <w:pPr>
              <w:pStyle w:val="tabletext00"/>
              <w:rPr>
                <w:ins w:id="212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493F4" w14:textId="77777777" w:rsidR="00F84EA5" w:rsidRPr="009A42CF" w:rsidRDefault="00F84EA5" w:rsidP="007003EF">
            <w:pPr>
              <w:pStyle w:val="tabletext00"/>
              <w:jc w:val="center"/>
              <w:rPr>
                <w:ins w:id="2128" w:author="Author"/>
              </w:rPr>
            </w:pPr>
            <w:ins w:id="2129" w:author="Author">
              <w:r w:rsidRPr="009A42CF">
                <w:t>46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D0389" w14:textId="77777777" w:rsidR="00F84EA5" w:rsidRPr="009A42CF" w:rsidRDefault="00F84EA5" w:rsidP="007003EF">
            <w:pPr>
              <w:pStyle w:val="tabletext00"/>
              <w:rPr>
                <w:ins w:id="2130" w:author="Author"/>
              </w:rPr>
            </w:pPr>
            <w:ins w:id="2131" w:author="Author">
              <w:r w:rsidRPr="009A42CF"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2D570B" w14:textId="77777777" w:rsidR="00F84EA5" w:rsidRPr="009A42CF" w:rsidRDefault="00F84EA5" w:rsidP="007003EF">
            <w:pPr>
              <w:pStyle w:val="tabletext00"/>
              <w:jc w:val="right"/>
              <w:rPr>
                <w:ins w:id="213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710447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2133" w:author="Author"/>
              </w:rPr>
            </w:pPr>
            <w:ins w:id="2134" w:author="Author">
              <w:r w:rsidRPr="009A42CF">
                <w:t>2056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BE1C57" w14:textId="77777777" w:rsidR="00F84EA5" w:rsidRPr="009A42CF" w:rsidRDefault="00F84EA5" w:rsidP="007003EF">
            <w:pPr>
              <w:pStyle w:val="tabletext00"/>
              <w:jc w:val="right"/>
              <w:rPr>
                <w:ins w:id="213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521BE2" w14:textId="77777777" w:rsidR="00F84EA5" w:rsidRPr="009A42CF" w:rsidRDefault="00F84EA5" w:rsidP="007003EF">
            <w:pPr>
              <w:pStyle w:val="tabletext00"/>
              <w:rPr>
                <w:ins w:id="2136" w:author="Author"/>
              </w:rPr>
            </w:pPr>
            <w:ins w:id="2137" w:author="Author">
              <w:r w:rsidRPr="009A42CF">
                <w:t>842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04849F" w14:textId="77777777" w:rsidR="00F84EA5" w:rsidRPr="009A42CF" w:rsidRDefault="00F84EA5" w:rsidP="007003EF">
            <w:pPr>
              <w:pStyle w:val="tabletext00"/>
              <w:jc w:val="right"/>
              <w:rPr>
                <w:ins w:id="213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60813C" w14:textId="77777777" w:rsidR="00F84EA5" w:rsidRPr="009A42CF" w:rsidRDefault="00F84EA5" w:rsidP="007003EF">
            <w:pPr>
              <w:pStyle w:val="tabletext00"/>
              <w:rPr>
                <w:ins w:id="2139" w:author="Author"/>
              </w:rPr>
            </w:pPr>
            <w:ins w:id="2140" w:author="Author">
              <w:r w:rsidRPr="009A42CF">
                <w:t>252</w:t>
              </w:r>
            </w:ins>
          </w:p>
        </w:tc>
      </w:tr>
      <w:tr w:rsidR="00F84EA5" w:rsidRPr="009A42CF" w14:paraId="6085C38C" w14:textId="77777777" w:rsidTr="0024056A">
        <w:trPr>
          <w:cantSplit/>
          <w:trHeight w:val="190"/>
          <w:ins w:id="214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C157006" w14:textId="77777777" w:rsidR="00F84EA5" w:rsidRPr="009A42CF" w:rsidRDefault="00F84EA5" w:rsidP="007003EF">
            <w:pPr>
              <w:pStyle w:val="tabletext00"/>
              <w:rPr>
                <w:ins w:id="214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75C04" w14:textId="77777777" w:rsidR="00F84EA5" w:rsidRPr="009A42CF" w:rsidRDefault="00F84EA5" w:rsidP="007003EF">
            <w:pPr>
              <w:pStyle w:val="tabletext00"/>
              <w:jc w:val="center"/>
              <w:rPr>
                <w:ins w:id="2143" w:author="Author"/>
              </w:rPr>
            </w:pPr>
            <w:ins w:id="2144" w:author="Author">
              <w:r w:rsidRPr="009A42CF">
                <w:t>47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1C406" w14:textId="77777777" w:rsidR="00F84EA5" w:rsidRPr="009A42CF" w:rsidRDefault="00F84EA5" w:rsidP="007003EF">
            <w:pPr>
              <w:pStyle w:val="tabletext00"/>
              <w:rPr>
                <w:ins w:id="2145" w:author="Author"/>
              </w:rPr>
            </w:pPr>
            <w:ins w:id="2146" w:author="Author">
              <w:r w:rsidRPr="009A42CF"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99C0FE" w14:textId="77777777" w:rsidR="00F84EA5" w:rsidRPr="009A42CF" w:rsidRDefault="00F84EA5" w:rsidP="007003EF">
            <w:pPr>
              <w:pStyle w:val="tabletext00"/>
              <w:jc w:val="right"/>
              <w:rPr>
                <w:ins w:id="214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8DAD8F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2148" w:author="Author"/>
              </w:rPr>
            </w:pPr>
            <w:ins w:id="2149" w:author="Author">
              <w:r w:rsidRPr="009A42CF">
                <w:t>1933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482642" w14:textId="77777777" w:rsidR="00F84EA5" w:rsidRPr="009A42CF" w:rsidRDefault="00F84EA5" w:rsidP="007003EF">
            <w:pPr>
              <w:pStyle w:val="tabletext00"/>
              <w:jc w:val="right"/>
              <w:rPr>
                <w:ins w:id="215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F08D9D" w14:textId="77777777" w:rsidR="00F84EA5" w:rsidRPr="009A42CF" w:rsidRDefault="00F84EA5" w:rsidP="007003EF">
            <w:pPr>
              <w:pStyle w:val="tabletext00"/>
              <w:rPr>
                <w:ins w:id="2151" w:author="Author"/>
              </w:rPr>
            </w:pPr>
            <w:ins w:id="2152" w:author="Author">
              <w:r w:rsidRPr="009A42CF">
                <w:t>711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759F7E" w14:textId="77777777" w:rsidR="00F84EA5" w:rsidRPr="009A42CF" w:rsidRDefault="00F84EA5" w:rsidP="007003EF">
            <w:pPr>
              <w:pStyle w:val="tabletext00"/>
              <w:jc w:val="right"/>
              <w:rPr>
                <w:ins w:id="215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748E59" w14:textId="77777777" w:rsidR="00F84EA5" w:rsidRPr="009A42CF" w:rsidRDefault="00F84EA5" w:rsidP="007003EF">
            <w:pPr>
              <w:pStyle w:val="tabletext00"/>
              <w:rPr>
                <w:ins w:id="2154" w:author="Author"/>
              </w:rPr>
            </w:pPr>
            <w:ins w:id="2155" w:author="Author">
              <w:r w:rsidRPr="009A42CF">
                <w:t>267</w:t>
              </w:r>
            </w:ins>
          </w:p>
        </w:tc>
      </w:tr>
      <w:tr w:rsidR="00F84EA5" w:rsidRPr="009A42CF" w14:paraId="259A15D6" w14:textId="77777777" w:rsidTr="0024056A">
        <w:trPr>
          <w:cantSplit/>
          <w:trHeight w:val="190"/>
          <w:ins w:id="215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ABBC30" w14:textId="77777777" w:rsidR="00F84EA5" w:rsidRPr="009A42CF" w:rsidRDefault="00F84EA5" w:rsidP="007003EF">
            <w:pPr>
              <w:pStyle w:val="tabletext00"/>
              <w:rPr>
                <w:ins w:id="215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F2740" w14:textId="77777777" w:rsidR="00F84EA5" w:rsidRPr="009A42CF" w:rsidRDefault="00F84EA5" w:rsidP="007003EF">
            <w:pPr>
              <w:pStyle w:val="tabletext00"/>
              <w:jc w:val="center"/>
              <w:rPr>
                <w:ins w:id="2158" w:author="Author"/>
              </w:rPr>
            </w:pPr>
            <w:ins w:id="2159" w:author="Author">
              <w:r w:rsidRPr="009A42CF">
                <w:t>48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1835D" w14:textId="77777777" w:rsidR="00F84EA5" w:rsidRPr="009A42CF" w:rsidRDefault="00F84EA5" w:rsidP="007003EF">
            <w:pPr>
              <w:pStyle w:val="tabletext00"/>
              <w:rPr>
                <w:ins w:id="2160" w:author="Author"/>
              </w:rPr>
            </w:pPr>
            <w:ins w:id="2161" w:author="Author">
              <w:r w:rsidRPr="009A42CF"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C95AB4" w14:textId="77777777" w:rsidR="00F84EA5" w:rsidRPr="009A42CF" w:rsidRDefault="00F84EA5" w:rsidP="007003EF">
            <w:pPr>
              <w:pStyle w:val="tabletext00"/>
              <w:jc w:val="right"/>
              <w:rPr>
                <w:ins w:id="216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A99603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2163" w:author="Author"/>
              </w:rPr>
            </w:pPr>
            <w:ins w:id="2164" w:author="Author">
              <w:r w:rsidRPr="009A42CF">
                <w:t>1923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ECDD22" w14:textId="77777777" w:rsidR="00F84EA5" w:rsidRPr="009A42CF" w:rsidRDefault="00F84EA5" w:rsidP="007003EF">
            <w:pPr>
              <w:pStyle w:val="tabletext00"/>
              <w:jc w:val="right"/>
              <w:rPr>
                <w:ins w:id="216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EC5EDB" w14:textId="77777777" w:rsidR="00F84EA5" w:rsidRPr="009A42CF" w:rsidRDefault="00F84EA5" w:rsidP="007003EF">
            <w:pPr>
              <w:pStyle w:val="tabletext00"/>
              <w:rPr>
                <w:ins w:id="2166" w:author="Author"/>
              </w:rPr>
            </w:pPr>
            <w:ins w:id="2167" w:author="Author">
              <w:r w:rsidRPr="009A42CF">
                <w:t>850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FFDAFD" w14:textId="77777777" w:rsidR="00F84EA5" w:rsidRPr="009A42CF" w:rsidRDefault="00F84EA5" w:rsidP="007003EF">
            <w:pPr>
              <w:pStyle w:val="tabletext00"/>
              <w:jc w:val="right"/>
              <w:rPr>
                <w:ins w:id="216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80F740" w14:textId="77777777" w:rsidR="00F84EA5" w:rsidRPr="009A42CF" w:rsidRDefault="00F84EA5" w:rsidP="007003EF">
            <w:pPr>
              <w:pStyle w:val="tabletext00"/>
              <w:rPr>
                <w:ins w:id="2169" w:author="Author"/>
              </w:rPr>
            </w:pPr>
            <w:ins w:id="2170" w:author="Author">
              <w:r w:rsidRPr="009A42CF">
                <w:t>207</w:t>
              </w:r>
            </w:ins>
          </w:p>
        </w:tc>
      </w:tr>
      <w:tr w:rsidR="00F84EA5" w:rsidRPr="009A42CF" w14:paraId="44CEF273" w14:textId="77777777" w:rsidTr="0024056A">
        <w:trPr>
          <w:cantSplit/>
          <w:trHeight w:val="190"/>
          <w:ins w:id="217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448670" w14:textId="77777777" w:rsidR="00F84EA5" w:rsidRPr="009A42CF" w:rsidRDefault="00F84EA5" w:rsidP="007003EF">
            <w:pPr>
              <w:pStyle w:val="tabletext00"/>
              <w:rPr>
                <w:ins w:id="217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64C69" w14:textId="77777777" w:rsidR="00F84EA5" w:rsidRPr="009A42CF" w:rsidRDefault="00F84EA5" w:rsidP="007003EF">
            <w:pPr>
              <w:pStyle w:val="tabletext00"/>
              <w:jc w:val="center"/>
              <w:rPr>
                <w:ins w:id="2173" w:author="Author"/>
              </w:rPr>
            </w:pPr>
            <w:ins w:id="2174" w:author="Author">
              <w:r w:rsidRPr="009A42CF">
                <w:t>49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E03D5" w14:textId="77777777" w:rsidR="00F84EA5" w:rsidRPr="009A42CF" w:rsidRDefault="00F84EA5" w:rsidP="007003EF">
            <w:pPr>
              <w:pStyle w:val="tabletext00"/>
              <w:rPr>
                <w:ins w:id="2175" w:author="Author"/>
              </w:rPr>
            </w:pPr>
            <w:ins w:id="2176" w:author="Author">
              <w:r w:rsidRPr="009A42CF"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B5B1E2" w14:textId="77777777" w:rsidR="00F84EA5" w:rsidRPr="009A42CF" w:rsidRDefault="00F84EA5" w:rsidP="007003EF">
            <w:pPr>
              <w:pStyle w:val="tabletext00"/>
              <w:jc w:val="right"/>
              <w:rPr>
                <w:ins w:id="217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760B16" w14:textId="77777777" w:rsidR="00F84EA5" w:rsidRPr="009A42CF" w:rsidRDefault="00F84EA5" w:rsidP="007003EF">
            <w:pPr>
              <w:pStyle w:val="tabletext00"/>
              <w:tabs>
                <w:tab w:val="decimal" w:pos="400"/>
              </w:tabs>
              <w:rPr>
                <w:ins w:id="2178" w:author="Author"/>
              </w:rPr>
            </w:pPr>
            <w:ins w:id="2179" w:author="Author">
              <w:r w:rsidRPr="009A42CF">
                <w:t>2133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94189F" w14:textId="77777777" w:rsidR="00F84EA5" w:rsidRPr="009A42CF" w:rsidRDefault="00F84EA5" w:rsidP="007003EF">
            <w:pPr>
              <w:pStyle w:val="tabletext00"/>
              <w:jc w:val="right"/>
              <w:rPr>
                <w:ins w:id="218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814622" w14:textId="77777777" w:rsidR="00F84EA5" w:rsidRPr="009A42CF" w:rsidRDefault="00F84EA5" w:rsidP="007003EF">
            <w:pPr>
              <w:pStyle w:val="tabletext00"/>
              <w:rPr>
                <w:ins w:id="2181" w:author="Author"/>
              </w:rPr>
            </w:pPr>
            <w:ins w:id="2182" w:author="Author">
              <w:r w:rsidRPr="009A42CF">
                <w:t>769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6C4CF0" w14:textId="77777777" w:rsidR="00F84EA5" w:rsidRPr="009A42CF" w:rsidRDefault="00F84EA5" w:rsidP="007003EF">
            <w:pPr>
              <w:pStyle w:val="tabletext00"/>
              <w:jc w:val="right"/>
              <w:rPr>
                <w:ins w:id="218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D04AB6" w14:textId="77777777" w:rsidR="00F84EA5" w:rsidRPr="009A42CF" w:rsidRDefault="00F84EA5" w:rsidP="007003EF">
            <w:pPr>
              <w:pStyle w:val="tabletext00"/>
              <w:rPr>
                <w:ins w:id="2184" w:author="Author"/>
              </w:rPr>
            </w:pPr>
            <w:ins w:id="2185" w:author="Author">
              <w:r w:rsidRPr="009A42CF">
                <w:t>221</w:t>
              </w:r>
            </w:ins>
          </w:p>
        </w:tc>
      </w:tr>
    </w:tbl>
    <w:p w14:paraId="5237F773" w14:textId="77777777" w:rsidR="00F84EA5" w:rsidRDefault="00F84EA5" w:rsidP="007003EF">
      <w:pPr>
        <w:pStyle w:val="tablecaption"/>
      </w:pPr>
      <w:ins w:id="2186" w:author="Author">
        <w:r w:rsidRPr="009A42CF">
          <w:t xml:space="preserve">Table 225.F.#3(LC) Zone-rating Table </w:t>
        </w:r>
        <w:r w:rsidRPr="009A42CF">
          <w:rPr>
            <w:rFonts w:cs="Arial"/>
          </w:rPr>
          <w:t>–</w:t>
        </w:r>
        <w:r w:rsidRPr="009A42CF">
          <w:t xml:space="preserve"> Zone 44 (North Central) Combinations Loss Costs</w:t>
        </w:r>
      </w:ins>
    </w:p>
    <w:p w14:paraId="481CD02B" w14:textId="77777777" w:rsidR="00F84EA5" w:rsidRDefault="00F84EA5" w:rsidP="007003EF">
      <w:pPr>
        <w:pStyle w:val="isonormal"/>
        <w:jc w:val="left"/>
      </w:pPr>
    </w:p>
    <w:p w14:paraId="146ACFD9" w14:textId="77777777" w:rsidR="00F84EA5" w:rsidRDefault="00F84EA5" w:rsidP="007003EF">
      <w:pPr>
        <w:pStyle w:val="isonormal"/>
        <w:sectPr w:rsidR="00F84EA5" w:rsidSect="00F84EA5">
          <w:pgSz w:w="12240" w:h="15840"/>
          <w:pgMar w:top="1400" w:right="960" w:bottom="1560" w:left="1200" w:header="0" w:footer="480" w:gutter="0"/>
          <w:pgNumType w:start="92"/>
          <w:cols w:space="480"/>
          <w:noEndnote/>
          <w:docGrid w:linePitch="326"/>
        </w:sectPr>
      </w:pPr>
    </w:p>
    <w:p w14:paraId="60B48395" w14:textId="77777777" w:rsidR="00F84EA5" w:rsidRPr="007A24A8" w:rsidRDefault="00F84EA5" w:rsidP="007003EF">
      <w:pPr>
        <w:pStyle w:val="boxrule"/>
        <w:rPr>
          <w:ins w:id="2187" w:author="Author"/>
        </w:rPr>
      </w:pPr>
      <w:ins w:id="2188" w:author="Author">
        <w:r w:rsidRPr="007A24A8">
          <w:lastRenderedPageBreak/>
          <w:t>249.  AUTO DEALERS – PREMIUM DEVELOPMENT FOR COMMON COVERAGES</w:t>
        </w:r>
      </w:ins>
    </w:p>
    <w:p w14:paraId="0828DD79" w14:textId="77777777" w:rsidR="00F84EA5" w:rsidRPr="007A24A8" w:rsidRDefault="00F84EA5" w:rsidP="007003EF">
      <w:pPr>
        <w:pStyle w:val="isonormal"/>
        <w:rPr>
          <w:ins w:id="2189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F84EA5" w:rsidRPr="007A24A8" w14:paraId="07BD46C1" w14:textId="77777777" w:rsidTr="0024056A">
        <w:trPr>
          <w:cantSplit/>
          <w:trHeight w:val="190"/>
          <w:ins w:id="2190" w:author="Author"/>
        </w:trPr>
        <w:tc>
          <w:tcPr>
            <w:tcW w:w="200" w:type="dxa"/>
          </w:tcPr>
          <w:p w14:paraId="22C5257A" w14:textId="77777777" w:rsidR="00F84EA5" w:rsidRPr="007A24A8" w:rsidRDefault="00F84EA5" w:rsidP="007003EF">
            <w:pPr>
              <w:pStyle w:val="tablehead"/>
              <w:rPr>
                <w:ins w:id="2191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B8DD8" w14:textId="77777777" w:rsidR="00F84EA5" w:rsidRPr="007A24A8" w:rsidRDefault="00F84EA5" w:rsidP="007003EF">
            <w:pPr>
              <w:pStyle w:val="tablehead"/>
              <w:rPr>
                <w:ins w:id="2192" w:author="Author"/>
              </w:rPr>
            </w:pPr>
            <w:ins w:id="2193" w:author="Author">
              <w:r w:rsidRPr="007A24A8">
                <w:t>Acts, Errors Or Omissions Base Loss Cost</w:t>
              </w:r>
            </w:ins>
          </w:p>
        </w:tc>
      </w:tr>
      <w:tr w:rsidR="00F84EA5" w:rsidRPr="007A24A8" w14:paraId="561D7463" w14:textId="77777777" w:rsidTr="0024056A">
        <w:trPr>
          <w:cantSplit/>
          <w:trHeight w:val="190"/>
          <w:ins w:id="2194" w:author="Author"/>
        </w:trPr>
        <w:tc>
          <w:tcPr>
            <w:tcW w:w="200" w:type="dxa"/>
          </w:tcPr>
          <w:p w14:paraId="034FFED5" w14:textId="77777777" w:rsidR="00F84EA5" w:rsidRPr="007A24A8" w:rsidRDefault="00F84EA5" w:rsidP="007003EF">
            <w:pPr>
              <w:pStyle w:val="tabletext11"/>
              <w:rPr>
                <w:ins w:id="2195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EFF362" w14:textId="77777777" w:rsidR="00F84EA5" w:rsidRPr="007A24A8" w:rsidRDefault="00F84EA5" w:rsidP="007003EF">
            <w:pPr>
              <w:pStyle w:val="tabletext11"/>
              <w:jc w:val="right"/>
              <w:rPr>
                <w:ins w:id="2196" w:author="Author"/>
              </w:rPr>
            </w:pPr>
            <w:ins w:id="2197" w:author="Author">
              <w:r w:rsidRPr="007A24A8">
                <w:t>$</w:t>
              </w:r>
            </w:ins>
          </w:p>
        </w:tc>
        <w:tc>
          <w:tcPr>
            <w:tcW w:w="2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8C229" w14:textId="77777777" w:rsidR="00F84EA5" w:rsidRPr="007A24A8" w:rsidRDefault="00F84EA5">
            <w:pPr>
              <w:pStyle w:val="tabletext11"/>
              <w:rPr>
                <w:ins w:id="2198" w:author="Author"/>
              </w:rPr>
              <w:pPrChange w:id="2199" w:author="Author">
                <w:pPr>
                  <w:pStyle w:val="tabletext11"/>
                  <w:jc w:val="center"/>
                </w:pPr>
              </w:pPrChange>
            </w:pPr>
            <w:ins w:id="2200" w:author="Author">
              <w:r w:rsidRPr="007A24A8">
                <w:t>24</w:t>
              </w:r>
            </w:ins>
          </w:p>
        </w:tc>
      </w:tr>
    </w:tbl>
    <w:p w14:paraId="4306DD78" w14:textId="77777777" w:rsidR="00F84EA5" w:rsidRDefault="00F84EA5" w:rsidP="007003EF">
      <w:pPr>
        <w:pStyle w:val="tablecaption"/>
      </w:pPr>
      <w:ins w:id="2201" w:author="Author">
        <w:r w:rsidRPr="007A24A8">
          <w:t>Table 249.F.2.a.(LC) Acts, Errors Or Omissions Liability Coverages Loss Cost</w:t>
        </w:r>
      </w:ins>
    </w:p>
    <w:p w14:paraId="796B26D2" w14:textId="77777777" w:rsidR="00F84EA5" w:rsidRDefault="00F84EA5" w:rsidP="007003EF">
      <w:pPr>
        <w:pStyle w:val="isonormal"/>
        <w:jc w:val="left"/>
      </w:pPr>
    </w:p>
    <w:p w14:paraId="1EBD4B84" w14:textId="77777777" w:rsidR="00F84EA5" w:rsidRDefault="00F84EA5" w:rsidP="007003EF">
      <w:pPr>
        <w:pStyle w:val="isonormal"/>
        <w:sectPr w:rsidR="00F84EA5" w:rsidSect="00C83E31">
          <w:pgSz w:w="12240" w:h="15840" w:code="1"/>
          <w:pgMar w:top="1400" w:right="960" w:bottom="1560" w:left="1200" w:header="0" w:footer="480" w:gutter="0"/>
          <w:cols w:space="480"/>
          <w:docGrid w:linePitch="272"/>
        </w:sectPr>
      </w:pPr>
    </w:p>
    <w:p w14:paraId="5F06B8EE" w14:textId="77777777" w:rsidR="00F84EA5" w:rsidRPr="00B1326A" w:rsidRDefault="00F84EA5" w:rsidP="007003EF">
      <w:pPr>
        <w:pStyle w:val="boxrule"/>
        <w:rPr>
          <w:ins w:id="2202" w:author="Author"/>
        </w:rPr>
      </w:pPr>
      <w:ins w:id="2203" w:author="Author">
        <w:r w:rsidRPr="00B1326A">
          <w:lastRenderedPageBreak/>
          <w:t>270.  FINANCED AUTOS</w:t>
        </w:r>
      </w:ins>
    </w:p>
    <w:p w14:paraId="1FF16239" w14:textId="77777777" w:rsidR="00F84EA5" w:rsidRPr="00B1326A" w:rsidRDefault="00F84EA5" w:rsidP="007003EF">
      <w:pPr>
        <w:pStyle w:val="isonormal"/>
        <w:rPr>
          <w:ins w:id="2204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245"/>
        <w:gridCol w:w="460"/>
        <w:gridCol w:w="303"/>
        <w:gridCol w:w="227"/>
        <w:gridCol w:w="460"/>
        <w:gridCol w:w="321"/>
        <w:gridCol w:w="299"/>
        <w:gridCol w:w="460"/>
        <w:gridCol w:w="249"/>
        <w:gridCol w:w="281"/>
        <w:gridCol w:w="460"/>
        <w:gridCol w:w="267"/>
        <w:gridCol w:w="263"/>
        <w:gridCol w:w="460"/>
        <w:gridCol w:w="285"/>
        <w:gridCol w:w="245"/>
        <w:gridCol w:w="460"/>
        <w:gridCol w:w="303"/>
        <w:gridCol w:w="317"/>
        <w:gridCol w:w="460"/>
        <w:gridCol w:w="231"/>
        <w:gridCol w:w="299"/>
        <w:gridCol w:w="460"/>
        <w:gridCol w:w="249"/>
      </w:tblGrid>
      <w:tr w:rsidR="00F84EA5" w:rsidRPr="00B1326A" w14:paraId="3A03F120" w14:textId="77777777" w:rsidTr="0024056A">
        <w:trPr>
          <w:cantSplit/>
          <w:trHeight w:val="190"/>
          <w:ins w:id="2205" w:author="Author"/>
        </w:trPr>
        <w:tc>
          <w:tcPr>
            <w:tcW w:w="200" w:type="dxa"/>
          </w:tcPr>
          <w:p w14:paraId="0A51DD6E" w14:textId="77777777" w:rsidR="00F84EA5" w:rsidRPr="00B1326A" w:rsidRDefault="00F84EA5" w:rsidP="007003EF">
            <w:pPr>
              <w:pStyle w:val="tablehead"/>
              <w:rPr>
                <w:ins w:id="2206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A88BB3" w14:textId="77777777" w:rsidR="00F84EA5" w:rsidRPr="00B1326A" w:rsidRDefault="00F84EA5" w:rsidP="007003EF">
            <w:pPr>
              <w:pStyle w:val="tablehead"/>
              <w:rPr>
                <w:ins w:id="2207" w:author="Author"/>
              </w:rPr>
            </w:pPr>
            <w:ins w:id="2208" w:author="Author">
              <w:r w:rsidRPr="00B1326A">
                <w:t>Single Interest Coverage</w:t>
              </w:r>
            </w:ins>
          </w:p>
        </w:tc>
      </w:tr>
      <w:tr w:rsidR="00F84EA5" w:rsidRPr="00B1326A" w14:paraId="47EDBD17" w14:textId="77777777" w:rsidTr="0024056A">
        <w:trPr>
          <w:cantSplit/>
          <w:trHeight w:val="190"/>
          <w:ins w:id="2209" w:author="Author"/>
        </w:trPr>
        <w:tc>
          <w:tcPr>
            <w:tcW w:w="200" w:type="dxa"/>
            <w:vMerge w:val="restart"/>
          </w:tcPr>
          <w:p w14:paraId="44461AB7" w14:textId="77777777" w:rsidR="00F84EA5" w:rsidRPr="00B1326A" w:rsidRDefault="00F84EA5" w:rsidP="007003EF">
            <w:pPr>
              <w:pStyle w:val="tablehead"/>
              <w:rPr>
                <w:ins w:id="2210" w:author="Author"/>
              </w:rPr>
            </w:pPr>
            <w:ins w:id="2211" w:author="Author">
              <w:r w:rsidRPr="00B1326A">
                <w:br/>
              </w:r>
              <w:r w:rsidRPr="00B1326A">
                <w:br/>
              </w:r>
              <w:r w:rsidRPr="00B1326A">
                <w:br/>
              </w:r>
            </w:ins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7BA55D" w14:textId="77777777" w:rsidR="00F84EA5" w:rsidRPr="00B1326A" w:rsidRDefault="00F84EA5" w:rsidP="007003EF">
            <w:pPr>
              <w:pStyle w:val="tablehead"/>
              <w:rPr>
                <w:ins w:id="2212" w:author="Author"/>
              </w:rPr>
            </w:pPr>
            <w:ins w:id="2213" w:author="Author">
              <w:r w:rsidRPr="00B1326A">
                <w:t>Original Unpaid</w:t>
              </w:r>
              <w:r w:rsidRPr="00B1326A">
                <w:br/>
                <w:t>Balance Including</w:t>
              </w:r>
              <w:r w:rsidRPr="00B1326A">
                <w:br/>
                <w:t>Finance Charges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83B42E" w14:textId="77777777" w:rsidR="00F84EA5" w:rsidRPr="00B1326A" w:rsidRDefault="00F84EA5" w:rsidP="007003EF">
            <w:pPr>
              <w:pStyle w:val="tablehead"/>
              <w:rPr>
                <w:ins w:id="2214" w:author="Author"/>
              </w:rPr>
            </w:pPr>
            <w:ins w:id="2215" w:author="Author">
              <w:r w:rsidRPr="00B1326A">
                <w:t>Comprehensive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A428EC" w14:textId="77777777" w:rsidR="00F84EA5" w:rsidRPr="00B1326A" w:rsidRDefault="00F84EA5" w:rsidP="007003EF">
            <w:pPr>
              <w:pStyle w:val="tablehead"/>
              <w:rPr>
                <w:ins w:id="2216" w:author="Author"/>
              </w:rPr>
            </w:pPr>
            <w:ins w:id="2217" w:author="Author">
              <w:r w:rsidRPr="00B1326A">
                <w:t>Collision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C2A1E8" w14:textId="77777777" w:rsidR="00F84EA5" w:rsidRPr="00B1326A" w:rsidRDefault="00F84EA5" w:rsidP="007003EF">
            <w:pPr>
              <w:pStyle w:val="tablehead"/>
              <w:rPr>
                <w:ins w:id="2218" w:author="Author"/>
              </w:rPr>
            </w:pPr>
            <w:ins w:id="2219" w:author="Author">
              <w:r w:rsidRPr="00B1326A">
                <w:t>Fire And Theft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C9EF49" w14:textId="77777777" w:rsidR="00F84EA5" w:rsidRPr="00B1326A" w:rsidRDefault="00F84EA5" w:rsidP="007003EF">
            <w:pPr>
              <w:pStyle w:val="tablehead"/>
              <w:rPr>
                <w:ins w:id="2220" w:author="Author"/>
              </w:rPr>
            </w:pPr>
            <w:ins w:id="2221" w:author="Author">
              <w:r w:rsidRPr="00B1326A">
                <w:t>Conversion,</w:t>
              </w:r>
              <w:r w:rsidRPr="00B1326A">
                <w:br/>
                <w:t>Embezzlement</w:t>
              </w:r>
              <w:r w:rsidRPr="00B1326A">
                <w:br/>
                <w:t>And Secretion</w:t>
              </w:r>
            </w:ins>
          </w:p>
        </w:tc>
      </w:tr>
      <w:tr w:rsidR="00F84EA5" w:rsidRPr="00B1326A" w14:paraId="5AFC70E4" w14:textId="77777777" w:rsidTr="0024056A">
        <w:trPr>
          <w:cantSplit/>
          <w:trHeight w:val="190"/>
          <w:ins w:id="2222" w:author="Author"/>
        </w:trPr>
        <w:tc>
          <w:tcPr>
            <w:tcW w:w="200" w:type="dxa"/>
            <w:vMerge/>
          </w:tcPr>
          <w:p w14:paraId="067BFD71" w14:textId="77777777" w:rsidR="00F84EA5" w:rsidRPr="00B1326A" w:rsidRDefault="00F84EA5" w:rsidP="007003EF">
            <w:pPr>
              <w:pStyle w:val="tablehead"/>
              <w:rPr>
                <w:ins w:id="2223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6829C" w14:textId="77777777" w:rsidR="00F84EA5" w:rsidRPr="00B1326A" w:rsidRDefault="00F84EA5" w:rsidP="007003EF">
            <w:pPr>
              <w:pStyle w:val="tablehead"/>
              <w:rPr>
                <w:ins w:id="2224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BD7B1B" w14:textId="77777777" w:rsidR="00F84EA5" w:rsidRPr="00B1326A" w:rsidRDefault="00F84EA5" w:rsidP="007003EF">
            <w:pPr>
              <w:pStyle w:val="tablehead"/>
              <w:rPr>
                <w:ins w:id="2225" w:author="Author"/>
              </w:rPr>
            </w:pPr>
            <w:ins w:id="2226" w:author="Author">
              <w:r w:rsidRPr="00B1326A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288BE2" w14:textId="77777777" w:rsidR="00F84EA5" w:rsidRPr="00B1326A" w:rsidRDefault="00F84EA5" w:rsidP="007003EF">
            <w:pPr>
              <w:pStyle w:val="tablehead"/>
              <w:rPr>
                <w:ins w:id="2227" w:author="Author"/>
              </w:rPr>
            </w:pPr>
            <w:ins w:id="2228" w:author="Author">
              <w:r w:rsidRPr="00B1326A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8B251C" w14:textId="77777777" w:rsidR="00F84EA5" w:rsidRPr="00B1326A" w:rsidRDefault="00F84EA5" w:rsidP="007003EF">
            <w:pPr>
              <w:pStyle w:val="tablehead"/>
              <w:rPr>
                <w:ins w:id="2229" w:author="Author"/>
              </w:rPr>
            </w:pPr>
            <w:ins w:id="2230" w:author="Author">
              <w:r w:rsidRPr="00B1326A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1B6C00" w14:textId="77777777" w:rsidR="00F84EA5" w:rsidRPr="00B1326A" w:rsidRDefault="00F84EA5" w:rsidP="007003EF">
            <w:pPr>
              <w:pStyle w:val="tablehead"/>
              <w:rPr>
                <w:ins w:id="2231" w:author="Author"/>
              </w:rPr>
            </w:pPr>
            <w:ins w:id="2232" w:author="Author">
              <w:r w:rsidRPr="00B1326A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0B2B1F" w14:textId="77777777" w:rsidR="00F84EA5" w:rsidRPr="00B1326A" w:rsidRDefault="00F84EA5" w:rsidP="007003EF">
            <w:pPr>
              <w:pStyle w:val="tablehead"/>
              <w:rPr>
                <w:ins w:id="2233" w:author="Author"/>
              </w:rPr>
            </w:pPr>
            <w:ins w:id="2234" w:author="Author">
              <w:r w:rsidRPr="00B1326A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82060C" w14:textId="77777777" w:rsidR="00F84EA5" w:rsidRPr="00B1326A" w:rsidRDefault="00F84EA5" w:rsidP="007003EF">
            <w:pPr>
              <w:pStyle w:val="tablehead"/>
              <w:rPr>
                <w:ins w:id="2235" w:author="Author"/>
              </w:rPr>
            </w:pPr>
            <w:ins w:id="2236" w:author="Author">
              <w:r w:rsidRPr="00B1326A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2EE6A1" w14:textId="77777777" w:rsidR="00F84EA5" w:rsidRPr="00B1326A" w:rsidRDefault="00F84EA5" w:rsidP="007003EF">
            <w:pPr>
              <w:pStyle w:val="tablehead"/>
              <w:rPr>
                <w:ins w:id="2237" w:author="Author"/>
              </w:rPr>
            </w:pPr>
            <w:ins w:id="2238" w:author="Author">
              <w:r w:rsidRPr="00B1326A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529A75" w14:textId="77777777" w:rsidR="00F84EA5" w:rsidRPr="00B1326A" w:rsidRDefault="00F84EA5" w:rsidP="007003EF">
            <w:pPr>
              <w:pStyle w:val="tablehead"/>
              <w:rPr>
                <w:ins w:id="2239" w:author="Author"/>
              </w:rPr>
            </w:pPr>
            <w:ins w:id="2240" w:author="Author">
              <w:r w:rsidRPr="00B1326A">
                <w:t>Used</w:t>
              </w:r>
            </w:ins>
          </w:p>
        </w:tc>
      </w:tr>
      <w:tr w:rsidR="00F84EA5" w:rsidRPr="00B1326A" w14:paraId="58FFA91B" w14:textId="77777777" w:rsidTr="0024056A">
        <w:trPr>
          <w:cantSplit/>
          <w:trHeight w:val="190"/>
          <w:ins w:id="2241" w:author="Author"/>
        </w:trPr>
        <w:tc>
          <w:tcPr>
            <w:tcW w:w="200" w:type="dxa"/>
          </w:tcPr>
          <w:p w14:paraId="2183B45F" w14:textId="77777777" w:rsidR="00F84EA5" w:rsidRPr="00B1326A" w:rsidRDefault="00F84EA5" w:rsidP="007003EF">
            <w:pPr>
              <w:pStyle w:val="tabletext11"/>
              <w:rPr>
                <w:ins w:id="2242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54AB564F" w14:textId="77777777" w:rsidR="00F84EA5" w:rsidRPr="00B1326A" w:rsidRDefault="00F84EA5" w:rsidP="007003EF">
            <w:pPr>
              <w:pStyle w:val="tabletext11"/>
              <w:jc w:val="right"/>
              <w:rPr>
                <w:ins w:id="2243" w:author="Author"/>
              </w:rPr>
            </w:pPr>
            <w:ins w:id="2244" w:author="Author">
              <w:r w:rsidRPr="00B1326A">
                <w:t>$</w:t>
              </w:r>
            </w:ins>
          </w:p>
        </w:tc>
        <w:tc>
          <w:tcPr>
            <w:tcW w:w="630" w:type="dxa"/>
            <w:tcBorders>
              <w:top w:val="single" w:sz="6" w:space="0" w:color="auto"/>
              <w:left w:val="nil"/>
            </w:tcBorders>
          </w:tcPr>
          <w:p w14:paraId="4C1AFE93" w14:textId="77777777" w:rsidR="00F84EA5" w:rsidRPr="00B1326A" w:rsidRDefault="00F84EA5" w:rsidP="007003EF">
            <w:pPr>
              <w:pStyle w:val="tabletext11"/>
              <w:tabs>
                <w:tab w:val="decimal" w:pos="505"/>
              </w:tabs>
              <w:jc w:val="right"/>
              <w:rPr>
                <w:ins w:id="2245" w:author="Author"/>
              </w:rPr>
            </w:pPr>
            <w:ins w:id="2246" w:author="Author">
              <w:r w:rsidRPr="00B1326A">
                <w:t>0</w:t>
              </w:r>
            </w:ins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42A51A21" w14:textId="77777777" w:rsidR="00F84EA5" w:rsidRPr="00B1326A" w:rsidRDefault="00F84EA5" w:rsidP="007003EF">
            <w:pPr>
              <w:pStyle w:val="tabletext11"/>
              <w:rPr>
                <w:ins w:id="2247" w:author="Author"/>
              </w:rPr>
            </w:pPr>
            <w:ins w:id="2248" w:author="Author">
              <w:r w:rsidRPr="00B1326A">
                <w:t>–</w:t>
              </w:r>
            </w:ins>
          </w:p>
        </w:tc>
        <w:tc>
          <w:tcPr>
            <w:tcW w:w="9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2E83DD4" w14:textId="77777777" w:rsidR="00F84EA5" w:rsidRPr="00B1326A" w:rsidRDefault="00F84EA5" w:rsidP="007003EF">
            <w:pPr>
              <w:pStyle w:val="tabletext11"/>
              <w:tabs>
                <w:tab w:val="decimal" w:pos="425"/>
              </w:tabs>
              <w:rPr>
                <w:ins w:id="2249" w:author="Author"/>
              </w:rPr>
            </w:pPr>
            <w:ins w:id="2250" w:author="Author">
              <w:r w:rsidRPr="00B1326A">
                <w:t>1,500</w:t>
              </w:r>
            </w:ins>
          </w:p>
        </w:tc>
        <w:tc>
          <w:tcPr>
            <w:tcW w:w="245" w:type="dxa"/>
            <w:tcBorders>
              <w:top w:val="single" w:sz="6" w:space="0" w:color="auto"/>
              <w:left w:val="single" w:sz="6" w:space="0" w:color="auto"/>
            </w:tcBorders>
          </w:tcPr>
          <w:p w14:paraId="3298BFB0" w14:textId="77777777" w:rsidR="00F84EA5" w:rsidRPr="00B1326A" w:rsidRDefault="00F84EA5" w:rsidP="007003EF">
            <w:pPr>
              <w:pStyle w:val="tabletext11"/>
              <w:jc w:val="right"/>
              <w:rPr>
                <w:ins w:id="2251" w:author="Author"/>
              </w:rPr>
            </w:pPr>
            <w:ins w:id="2252" w:author="Author">
              <w:r w:rsidRPr="00B1326A">
                <w:t>$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</w:tcBorders>
          </w:tcPr>
          <w:p w14:paraId="28FE9C54" w14:textId="77777777" w:rsidR="00F84EA5" w:rsidRPr="00B1326A" w:rsidRDefault="00F84EA5" w:rsidP="007003EF">
            <w:pPr>
              <w:pStyle w:val="tabletext11"/>
              <w:jc w:val="right"/>
              <w:rPr>
                <w:ins w:id="2253" w:author="Author"/>
              </w:rPr>
            </w:pPr>
            <w:ins w:id="2254" w:author="Author">
              <w:r w:rsidRPr="00B1326A">
                <w:t>13</w:t>
              </w:r>
            </w:ins>
          </w:p>
        </w:tc>
        <w:tc>
          <w:tcPr>
            <w:tcW w:w="303" w:type="dxa"/>
            <w:tcBorders>
              <w:top w:val="single" w:sz="6" w:space="0" w:color="auto"/>
              <w:right w:val="single" w:sz="6" w:space="0" w:color="auto"/>
            </w:tcBorders>
          </w:tcPr>
          <w:p w14:paraId="4AC010BE" w14:textId="77777777" w:rsidR="00F84EA5" w:rsidRPr="00B1326A" w:rsidRDefault="00F84EA5" w:rsidP="007003EF">
            <w:pPr>
              <w:pStyle w:val="tabletext11"/>
              <w:jc w:val="right"/>
              <w:rPr>
                <w:ins w:id="2255" w:author="Author"/>
              </w:rPr>
            </w:pPr>
          </w:p>
        </w:tc>
        <w:tc>
          <w:tcPr>
            <w:tcW w:w="227" w:type="dxa"/>
            <w:tcBorders>
              <w:top w:val="single" w:sz="6" w:space="0" w:color="auto"/>
              <w:left w:val="single" w:sz="6" w:space="0" w:color="auto"/>
            </w:tcBorders>
          </w:tcPr>
          <w:p w14:paraId="454F14C7" w14:textId="77777777" w:rsidR="00F84EA5" w:rsidRPr="00B1326A" w:rsidRDefault="00F84EA5" w:rsidP="007003EF">
            <w:pPr>
              <w:pStyle w:val="tabletext11"/>
              <w:jc w:val="right"/>
              <w:rPr>
                <w:ins w:id="2256" w:author="Author"/>
              </w:rPr>
            </w:pPr>
            <w:ins w:id="2257" w:author="Author">
              <w:r w:rsidRPr="00B1326A">
                <w:t>$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</w:tcBorders>
          </w:tcPr>
          <w:p w14:paraId="05DCE246" w14:textId="77777777" w:rsidR="00F84EA5" w:rsidRPr="00B1326A" w:rsidRDefault="00F84EA5" w:rsidP="007003EF">
            <w:pPr>
              <w:pStyle w:val="tabletext11"/>
              <w:jc w:val="right"/>
              <w:rPr>
                <w:ins w:id="2258" w:author="Author"/>
              </w:rPr>
            </w:pPr>
            <w:ins w:id="2259" w:author="Author">
              <w:r w:rsidRPr="00B1326A">
                <w:t>14</w:t>
              </w:r>
            </w:ins>
          </w:p>
        </w:tc>
        <w:tc>
          <w:tcPr>
            <w:tcW w:w="321" w:type="dxa"/>
            <w:tcBorders>
              <w:top w:val="single" w:sz="6" w:space="0" w:color="auto"/>
              <w:right w:val="single" w:sz="6" w:space="0" w:color="auto"/>
            </w:tcBorders>
          </w:tcPr>
          <w:p w14:paraId="05E151F4" w14:textId="77777777" w:rsidR="00F84EA5" w:rsidRPr="00B1326A" w:rsidRDefault="00F84EA5" w:rsidP="007003EF">
            <w:pPr>
              <w:pStyle w:val="tabletext11"/>
              <w:jc w:val="right"/>
              <w:rPr>
                <w:ins w:id="2260" w:author="Author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</w:tcBorders>
          </w:tcPr>
          <w:p w14:paraId="3011ABCC" w14:textId="77777777" w:rsidR="00F84EA5" w:rsidRPr="00B1326A" w:rsidRDefault="00F84EA5" w:rsidP="007003EF">
            <w:pPr>
              <w:pStyle w:val="tabletext11"/>
              <w:jc w:val="right"/>
              <w:rPr>
                <w:ins w:id="2261" w:author="Author"/>
              </w:rPr>
            </w:pPr>
            <w:ins w:id="2262" w:author="Author">
              <w:r w:rsidRPr="00B1326A">
                <w:t>$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</w:tcBorders>
          </w:tcPr>
          <w:p w14:paraId="30F886C1" w14:textId="77777777" w:rsidR="00F84EA5" w:rsidRPr="00B1326A" w:rsidRDefault="00F84EA5" w:rsidP="007003EF">
            <w:pPr>
              <w:pStyle w:val="tabletext11"/>
              <w:jc w:val="right"/>
              <w:rPr>
                <w:ins w:id="2263" w:author="Author"/>
              </w:rPr>
            </w:pPr>
            <w:ins w:id="2264" w:author="Author">
              <w:r w:rsidRPr="00B1326A">
                <w:t>42</w:t>
              </w:r>
            </w:ins>
          </w:p>
        </w:tc>
        <w:tc>
          <w:tcPr>
            <w:tcW w:w="249" w:type="dxa"/>
            <w:tcBorders>
              <w:top w:val="single" w:sz="6" w:space="0" w:color="auto"/>
              <w:right w:val="single" w:sz="6" w:space="0" w:color="auto"/>
            </w:tcBorders>
          </w:tcPr>
          <w:p w14:paraId="49566531" w14:textId="77777777" w:rsidR="00F84EA5" w:rsidRPr="00B1326A" w:rsidRDefault="00F84EA5" w:rsidP="007003EF">
            <w:pPr>
              <w:pStyle w:val="tabletext11"/>
              <w:jc w:val="right"/>
              <w:rPr>
                <w:ins w:id="2265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1274E2CB" w14:textId="77777777" w:rsidR="00F84EA5" w:rsidRPr="00B1326A" w:rsidRDefault="00F84EA5" w:rsidP="007003EF">
            <w:pPr>
              <w:pStyle w:val="tabletext11"/>
              <w:jc w:val="right"/>
              <w:rPr>
                <w:ins w:id="2266" w:author="Author"/>
              </w:rPr>
            </w:pPr>
            <w:ins w:id="2267" w:author="Author">
              <w:r w:rsidRPr="00B1326A">
                <w:t>$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</w:tcBorders>
          </w:tcPr>
          <w:p w14:paraId="292D3EFE" w14:textId="77777777" w:rsidR="00F84EA5" w:rsidRPr="00B1326A" w:rsidRDefault="00F84EA5" w:rsidP="007003EF">
            <w:pPr>
              <w:pStyle w:val="tabletext11"/>
              <w:jc w:val="right"/>
              <w:rPr>
                <w:ins w:id="2268" w:author="Author"/>
              </w:rPr>
            </w:pPr>
            <w:ins w:id="2269" w:author="Author">
              <w:r w:rsidRPr="00B1326A">
                <w:t>45</w:t>
              </w:r>
            </w:ins>
          </w:p>
        </w:tc>
        <w:tc>
          <w:tcPr>
            <w:tcW w:w="267" w:type="dxa"/>
            <w:tcBorders>
              <w:top w:val="single" w:sz="6" w:space="0" w:color="auto"/>
              <w:right w:val="single" w:sz="6" w:space="0" w:color="auto"/>
            </w:tcBorders>
          </w:tcPr>
          <w:p w14:paraId="47D6676C" w14:textId="77777777" w:rsidR="00F84EA5" w:rsidRPr="00B1326A" w:rsidRDefault="00F84EA5" w:rsidP="007003EF">
            <w:pPr>
              <w:pStyle w:val="tabletext11"/>
              <w:jc w:val="right"/>
              <w:rPr>
                <w:ins w:id="2270" w:author="Author"/>
              </w:rPr>
            </w:pPr>
          </w:p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</w:tcBorders>
          </w:tcPr>
          <w:p w14:paraId="074A6936" w14:textId="77777777" w:rsidR="00F84EA5" w:rsidRPr="00B1326A" w:rsidRDefault="00F84EA5" w:rsidP="007003EF">
            <w:pPr>
              <w:pStyle w:val="tabletext11"/>
              <w:jc w:val="right"/>
              <w:rPr>
                <w:ins w:id="2271" w:author="Author"/>
              </w:rPr>
            </w:pPr>
            <w:ins w:id="2272" w:author="Author">
              <w:r w:rsidRPr="00B1326A">
                <w:t>$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</w:tcBorders>
          </w:tcPr>
          <w:p w14:paraId="4CB30153" w14:textId="77777777" w:rsidR="00F84EA5" w:rsidRPr="00B1326A" w:rsidRDefault="00F84EA5" w:rsidP="007003EF">
            <w:pPr>
              <w:pStyle w:val="tabletext11"/>
              <w:jc w:val="right"/>
              <w:rPr>
                <w:ins w:id="2273" w:author="Author"/>
              </w:rPr>
            </w:pPr>
            <w:ins w:id="2274" w:author="Author">
              <w:r w:rsidRPr="00B1326A">
                <w:t>7</w:t>
              </w:r>
            </w:ins>
          </w:p>
        </w:tc>
        <w:tc>
          <w:tcPr>
            <w:tcW w:w="285" w:type="dxa"/>
            <w:tcBorders>
              <w:top w:val="single" w:sz="6" w:space="0" w:color="auto"/>
              <w:right w:val="single" w:sz="6" w:space="0" w:color="auto"/>
            </w:tcBorders>
          </w:tcPr>
          <w:p w14:paraId="0A46BCA6" w14:textId="77777777" w:rsidR="00F84EA5" w:rsidRPr="00B1326A" w:rsidRDefault="00F84EA5" w:rsidP="007003EF">
            <w:pPr>
              <w:pStyle w:val="tabletext11"/>
              <w:jc w:val="right"/>
              <w:rPr>
                <w:ins w:id="2275" w:author="Author"/>
              </w:rPr>
            </w:pPr>
          </w:p>
        </w:tc>
        <w:tc>
          <w:tcPr>
            <w:tcW w:w="245" w:type="dxa"/>
            <w:tcBorders>
              <w:top w:val="single" w:sz="6" w:space="0" w:color="auto"/>
              <w:left w:val="single" w:sz="6" w:space="0" w:color="auto"/>
            </w:tcBorders>
          </w:tcPr>
          <w:p w14:paraId="56BFEA92" w14:textId="77777777" w:rsidR="00F84EA5" w:rsidRPr="00B1326A" w:rsidRDefault="00F84EA5" w:rsidP="007003EF">
            <w:pPr>
              <w:pStyle w:val="tabletext11"/>
              <w:jc w:val="right"/>
              <w:rPr>
                <w:ins w:id="2276" w:author="Author"/>
              </w:rPr>
            </w:pPr>
            <w:ins w:id="2277" w:author="Author">
              <w:r w:rsidRPr="00B1326A">
                <w:t>$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</w:tcBorders>
          </w:tcPr>
          <w:p w14:paraId="1B96BAB5" w14:textId="77777777" w:rsidR="00F84EA5" w:rsidRPr="00B1326A" w:rsidRDefault="00F84EA5" w:rsidP="007003EF">
            <w:pPr>
              <w:pStyle w:val="tabletext11"/>
              <w:jc w:val="right"/>
              <w:rPr>
                <w:ins w:id="2278" w:author="Author"/>
              </w:rPr>
            </w:pPr>
            <w:ins w:id="2279" w:author="Author">
              <w:r w:rsidRPr="00B1326A">
                <w:t>7</w:t>
              </w:r>
            </w:ins>
          </w:p>
        </w:tc>
        <w:tc>
          <w:tcPr>
            <w:tcW w:w="303" w:type="dxa"/>
            <w:tcBorders>
              <w:top w:val="single" w:sz="6" w:space="0" w:color="auto"/>
              <w:right w:val="single" w:sz="6" w:space="0" w:color="auto"/>
            </w:tcBorders>
          </w:tcPr>
          <w:p w14:paraId="0085792A" w14:textId="77777777" w:rsidR="00F84EA5" w:rsidRPr="00B1326A" w:rsidRDefault="00F84EA5" w:rsidP="007003EF">
            <w:pPr>
              <w:pStyle w:val="tabletext11"/>
              <w:jc w:val="right"/>
              <w:rPr>
                <w:ins w:id="2280" w:author="Author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</w:tcBorders>
          </w:tcPr>
          <w:p w14:paraId="1B85F7B5" w14:textId="77777777" w:rsidR="00F84EA5" w:rsidRPr="00B1326A" w:rsidRDefault="00F84EA5" w:rsidP="007003EF">
            <w:pPr>
              <w:pStyle w:val="tabletext11"/>
              <w:jc w:val="right"/>
              <w:rPr>
                <w:ins w:id="2281" w:author="Author"/>
              </w:rPr>
            </w:pPr>
            <w:ins w:id="2282" w:author="Author">
              <w:r w:rsidRPr="00B1326A">
                <w:t>$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</w:tcBorders>
          </w:tcPr>
          <w:p w14:paraId="7D7C9E1D" w14:textId="77777777" w:rsidR="00F84EA5" w:rsidRPr="00B1326A" w:rsidRDefault="00F84EA5" w:rsidP="007003EF">
            <w:pPr>
              <w:pStyle w:val="tabletext11"/>
              <w:jc w:val="right"/>
              <w:rPr>
                <w:ins w:id="2283" w:author="Author"/>
              </w:rPr>
            </w:pPr>
            <w:ins w:id="2284" w:author="Author">
              <w:r w:rsidRPr="00B1326A">
                <w:t>4</w:t>
              </w:r>
            </w:ins>
          </w:p>
        </w:tc>
        <w:tc>
          <w:tcPr>
            <w:tcW w:w="231" w:type="dxa"/>
            <w:tcBorders>
              <w:top w:val="single" w:sz="6" w:space="0" w:color="auto"/>
              <w:right w:val="single" w:sz="6" w:space="0" w:color="auto"/>
            </w:tcBorders>
          </w:tcPr>
          <w:p w14:paraId="30CAAF31" w14:textId="77777777" w:rsidR="00F84EA5" w:rsidRPr="00B1326A" w:rsidRDefault="00F84EA5" w:rsidP="007003EF">
            <w:pPr>
              <w:pStyle w:val="tabletext11"/>
              <w:jc w:val="right"/>
              <w:rPr>
                <w:ins w:id="2285" w:author="Author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</w:tcBorders>
          </w:tcPr>
          <w:p w14:paraId="6AAFB534" w14:textId="77777777" w:rsidR="00F84EA5" w:rsidRPr="00B1326A" w:rsidRDefault="00F84EA5" w:rsidP="007003EF">
            <w:pPr>
              <w:pStyle w:val="tabletext11"/>
              <w:jc w:val="right"/>
              <w:rPr>
                <w:ins w:id="2286" w:author="Author"/>
              </w:rPr>
            </w:pPr>
            <w:ins w:id="2287" w:author="Author">
              <w:r w:rsidRPr="00B1326A">
                <w:t>$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</w:tcBorders>
          </w:tcPr>
          <w:p w14:paraId="71C773E3" w14:textId="77777777" w:rsidR="00F84EA5" w:rsidRPr="00B1326A" w:rsidRDefault="00F84EA5" w:rsidP="007003EF">
            <w:pPr>
              <w:pStyle w:val="tabletext11"/>
              <w:jc w:val="right"/>
              <w:rPr>
                <w:ins w:id="2288" w:author="Author"/>
              </w:rPr>
            </w:pPr>
            <w:ins w:id="2289" w:author="Author">
              <w:r w:rsidRPr="00B1326A">
                <w:t>5</w:t>
              </w:r>
            </w:ins>
          </w:p>
        </w:tc>
        <w:tc>
          <w:tcPr>
            <w:tcW w:w="169" w:type="dxa"/>
            <w:tcBorders>
              <w:top w:val="single" w:sz="6" w:space="0" w:color="auto"/>
              <w:right w:val="single" w:sz="6" w:space="0" w:color="auto"/>
            </w:tcBorders>
          </w:tcPr>
          <w:p w14:paraId="0BB5D02B" w14:textId="77777777" w:rsidR="00F84EA5" w:rsidRPr="00B1326A" w:rsidRDefault="00F84EA5" w:rsidP="007003EF">
            <w:pPr>
              <w:pStyle w:val="tabletext11"/>
              <w:jc w:val="right"/>
              <w:rPr>
                <w:ins w:id="2290" w:author="Author"/>
              </w:rPr>
            </w:pPr>
          </w:p>
        </w:tc>
      </w:tr>
      <w:tr w:rsidR="00F84EA5" w:rsidRPr="00B1326A" w14:paraId="2AECBF2F" w14:textId="77777777" w:rsidTr="0024056A">
        <w:trPr>
          <w:cantSplit/>
          <w:trHeight w:val="190"/>
          <w:ins w:id="2291" w:author="Author"/>
        </w:trPr>
        <w:tc>
          <w:tcPr>
            <w:tcW w:w="200" w:type="dxa"/>
          </w:tcPr>
          <w:p w14:paraId="63076672" w14:textId="77777777" w:rsidR="00F84EA5" w:rsidRPr="00B1326A" w:rsidRDefault="00F84EA5" w:rsidP="007003EF">
            <w:pPr>
              <w:pStyle w:val="tabletext11"/>
              <w:rPr>
                <w:ins w:id="229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DF20400" w14:textId="77777777" w:rsidR="00F84EA5" w:rsidRPr="00B1326A" w:rsidRDefault="00F84EA5" w:rsidP="007003EF">
            <w:pPr>
              <w:pStyle w:val="tabletext11"/>
              <w:jc w:val="right"/>
              <w:rPr>
                <w:ins w:id="2293" w:author="Author"/>
              </w:rPr>
            </w:pPr>
          </w:p>
        </w:tc>
        <w:tc>
          <w:tcPr>
            <w:tcW w:w="630" w:type="dxa"/>
            <w:tcBorders>
              <w:left w:val="nil"/>
            </w:tcBorders>
          </w:tcPr>
          <w:p w14:paraId="38902CA6" w14:textId="77777777" w:rsidR="00F84EA5" w:rsidRPr="00B1326A" w:rsidRDefault="00F84EA5" w:rsidP="007003EF">
            <w:pPr>
              <w:pStyle w:val="tabletext11"/>
              <w:tabs>
                <w:tab w:val="decimal" w:pos="505"/>
              </w:tabs>
              <w:jc w:val="right"/>
              <w:rPr>
                <w:ins w:id="2294" w:author="Author"/>
              </w:rPr>
            </w:pPr>
            <w:ins w:id="2295" w:author="Author">
              <w:r w:rsidRPr="00B1326A">
                <w:t>1,501</w:t>
              </w:r>
            </w:ins>
          </w:p>
        </w:tc>
        <w:tc>
          <w:tcPr>
            <w:tcW w:w="180" w:type="dxa"/>
          </w:tcPr>
          <w:p w14:paraId="0E0D9C12" w14:textId="77777777" w:rsidR="00F84EA5" w:rsidRPr="00B1326A" w:rsidRDefault="00F84EA5" w:rsidP="007003EF">
            <w:pPr>
              <w:pStyle w:val="tabletext11"/>
              <w:rPr>
                <w:ins w:id="2296" w:author="Author"/>
              </w:rPr>
            </w:pPr>
            <w:ins w:id="2297" w:author="Author">
              <w:r w:rsidRPr="00B1326A">
                <w:t>–</w:t>
              </w:r>
            </w:ins>
          </w:p>
        </w:tc>
        <w:tc>
          <w:tcPr>
            <w:tcW w:w="925" w:type="dxa"/>
            <w:tcBorders>
              <w:left w:val="nil"/>
              <w:right w:val="single" w:sz="6" w:space="0" w:color="auto"/>
            </w:tcBorders>
          </w:tcPr>
          <w:p w14:paraId="3B29281F" w14:textId="77777777" w:rsidR="00F84EA5" w:rsidRPr="00B1326A" w:rsidRDefault="00F84EA5" w:rsidP="007003EF">
            <w:pPr>
              <w:pStyle w:val="tabletext11"/>
              <w:tabs>
                <w:tab w:val="decimal" w:pos="425"/>
              </w:tabs>
              <w:rPr>
                <w:ins w:id="2298" w:author="Author"/>
              </w:rPr>
            </w:pPr>
            <w:ins w:id="2299" w:author="Author">
              <w:r w:rsidRPr="00B1326A">
                <w:t>2,000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34F4EEFA" w14:textId="77777777" w:rsidR="00F84EA5" w:rsidRPr="00B1326A" w:rsidRDefault="00F84EA5" w:rsidP="007003EF">
            <w:pPr>
              <w:pStyle w:val="tabletext11"/>
              <w:jc w:val="right"/>
              <w:rPr>
                <w:ins w:id="2300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3380ABC3" w14:textId="77777777" w:rsidR="00F84EA5" w:rsidRPr="00B1326A" w:rsidRDefault="00F84EA5" w:rsidP="007003EF">
            <w:pPr>
              <w:pStyle w:val="tabletext11"/>
              <w:jc w:val="right"/>
              <w:rPr>
                <w:ins w:id="2301" w:author="Author"/>
              </w:rPr>
            </w:pPr>
            <w:ins w:id="2302" w:author="Author">
              <w:r w:rsidRPr="00B1326A">
                <w:t>14</w:t>
              </w:r>
            </w:ins>
          </w:p>
        </w:tc>
        <w:tc>
          <w:tcPr>
            <w:tcW w:w="303" w:type="dxa"/>
            <w:tcBorders>
              <w:right w:val="single" w:sz="6" w:space="0" w:color="auto"/>
            </w:tcBorders>
          </w:tcPr>
          <w:p w14:paraId="6A4A217E" w14:textId="77777777" w:rsidR="00F84EA5" w:rsidRPr="00B1326A" w:rsidRDefault="00F84EA5" w:rsidP="007003EF">
            <w:pPr>
              <w:pStyle w:val="tabletext11"/>
              <w:jc w:val="right"/>
              <w:rPr>
                <w:ins w:id="2303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38F3CDD1" w14:textId="77777777" w:rsidR="00F84EA5" w:rsidRPr="00B1326A" w:rsidRDefault="00F84EA5" w:rsidP="007003EF">
            <w:pPr>
              <w:pStyle w:val="tabletext11"/>
              <w:jc w:val="right"/>
              <w:rPr>
                <w:ins w:id="2304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7C2BAC1B" w14:textId="77777777" w:rsidR="00F84EA5" w:rsidRPr="00B1326A" w:rsidRDefault="00F84EA5" w:rsidP="007003EF">
            <w:pPr>
              <w:pStyle w:val="tabletext11"/>
              <w:jc w:val="right"/>
              <w:rPr>
                <w:ins w:id="2305" w:author="Author"/>
              </w:rPr>
            </w:pPr>
            <w:ins w:id="2306" w:author="Author">
              <w:r w:rsidRPr="00B1326A">
                <w:t>15</w:t>
              </w:r>
            </w:ins>
          </w:p>
        </w:tc>
        <w:tc>
          <w:tcPr>
            <w:tcW w:w="321" w:type="dxa"/>
            <w:tcBorders>
              <w:right w:val="single" w:sz="6" w:space="0" w:color="auto"/>
            </w:tcBorders>
          </w:tcPr>
          <w:p w14:paraId="32767834" w14:textId="77777777" w:rsidR="00F84EA5" w:rsidRPr="00B1326A" w:rsidRDefault="00F84EA5" w:rsidP="007003EF">
            <w:pPr>
              <w:pStyle w:val="tabletext11"/>
              <w:jc w:val="right"/>
              <w:rPr>
                <w:ins w:id="2307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05EE280E" w14:textId="77777777" w:rsidR="00F84EA5" w:rsidRPr="00B1326A" w:rsidRDefault="00F84EA5" w:rsidP="007003EF">
            <w:pPr>
              <w:pStyle w:val="tabletext11"/>
              <w:jc w:val="right"/>
              <w:rPr>
                <w:ins w:id="2308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1C83474D" w14:textId="77777777" w:rsidR="00F84EA5" w:rsidRPr="00B1326A" w:rsidRDefault="00F84EA5" w:rsidP="007003EF">
            <w:pPr>
              <w:pStyle w:val="tabletext11"/>
              <w:jc w:val="right"/>
              <w:rPr>
                <w:ins w:id="2309" w:author="Author"/>
              </w:rPr>
            </w:pPr>
            <w:ins w:id="2310" w:author="Author">
              <w:r w:rsidRPr="00B1326A">
                <w:t>47</w:t>
              </w:r>
            </w:ins>
          </w:p>
        </w:tc>
        <w:tc>
          <w:tcPr>
            <w:tcW w:w="249" w:type="dxa"/>
            <w:tcBorders>
              <w:right w:val="single" w:sz="6" w:space="0" w:color="auto"/>
            </w:tcBorders>
          </w:tcPr>
          <w:p w14:paraId="735320DF" w14:textId="77777777" w:rsidR="00F84EA5" w:rsidRPr="00B1326A" w:rsidRDefault="00F84EA5" w:rsidP="007003EF">
            <w:pPr>
              <w:pStyle w:val="tabletext11"/>
              <w:jc w:val="right"/>
              <w:rPr>
                <w:ins w:id="231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7210B4A" w14:textId="77777777" w:rsidR="00F84EA5" w:rsidRPr="00B1326A" w:rsidRDefault="00F84EA5" w:rsidP="007003EF">
            <w:pPr>
              <w:pStyle w:val="tabletext11"/>
              <w:jc w:val="right"/>
              <w:rPr>
                <w:ins w:id="2312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29BAEE86" w14:textId="77777777" w:rsidR="00F84EA5" w:rsidRPr="00B1326A" w:rsidRDefault="00F84EA5" w:rsidP="007003EF">
            <w:pPr>
              <w:pStyle w:val="tabletext11"/>
              <w:jc w:val="right"/>
              <w:rPr>
                <w:ins w:id="2313" w:author="Author"/>
              </w:rPr>
            </w:pPr>
            <w:ins w:id="2314" w:author="Author">
              <w:r w:rsidRPr="00B1326A">
                <w:t>49</w:t>
              </w:r>
            </w:ins>
          </w:p>
        </w:tc>
        <w:tc>
          <w:tcPr>
            <w:tcW w:w="267" w:type="dxa"/>
            <w:tcBorders>
              <w:right w:val="single" w:sz="6" w:space="0" w:color="auto"/>
            </w:tcBorders>
          </w:tcPr>
          <w:p w14:paraId="035D5FF4" w14:textId="77777777" w:rsidR="00F84EA5" w:rsidRPr="00B1326A" w:rsidRDefault="00F84EA5" w:rsidP="007003EF">
            <w:pPr>
              <w:pStyle w:val="tabletext11"/>
              <w:jc w:val="right"/>
              <w:rPr>
                <w:ins w:id="2315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3036BBE1" w14:textId="77777777" w:rsidR="00F84EA5" w:rsidRPr="00B1326A" w:rsidRDefault="00F84EA5" w:rsidP="007003EF">
            <w:pPr>
              <w:pStyle w:val="tabletext11"/>
              <w:jc w:val="right"/>
              <w:rPr>
                <w:ins w:id="2316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3ED26EF8" w14:textId="77777777" w:rsidR="00F84EA5" w:rsidRPr="00B1326A" w:rsidRDefault="00F84EA5" w:rsidP="007003EF">
            <w:pPr>
              <w:pStyle w:val="tabletext11"/>
              <w:jc w:val="right"/>
              <w:rPr>
                <w:ins w:id="2317" w:author="Author"/>
              </w:rPr>
            </w:pPr>
            <w:ins w:id="2318" w:author="Author">
              <w:r w:rsidRPr="00B1326A">
                <w:t>8</w:t>
              </w:r>
            </w:ins>
          </w:p>
        </w:tc>
        <w:tc>
          <w:tcPr>
            <w:tcW w:w="285" w:type="dxa"/>
            <w:tcBorders>
              <w:right w:val="single" w:sz="6" w:space="0" w:color="auto"/>
            </w:tcBorders>
          </w:tcPr>
          <w:p w14:paraId="29F7FDD5" w14:textId="77777777" w:rsidR="00F84EA5" w:rsidRPr="00B1326A" w:rsidRDefault="00F84EA5" w:rsidP="007003EF">
            <w:pPr>
              <w:pStyle w:val="tabletext11"/>
              <w:jc w:val="right"/>
              <w:rPr>
                <w:ins w:id="2319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29D190C6" w14:textId="77777777" w:rsidR="00F84EA5" w:rsidRPr="00B1326A" w:rsidRDefault="00F84EA5" w:rsidP="007003EF">
            <w:pPr>
              <w:pStyle w:val="tabletext11"/>
              <w:jc w:val="right"/>
              <w:rPr>
                <w:ins w:id="2320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67ABBED7" w14:textId="77777777" w:rsidR="00F84EA5" w:rsidRPr="00B1326A" w:rsidRDefault="00F84EA5" w:rsidP="007003EF">
            <w:pPr>
              <w:pStyle w:val="tabletext11"/>
              <w:jc w:val="right"/>
              <w:rPr>
                <w:ins w:id="2321" w:author="Author"/>
              </w:rPr>
            </w:pPr>
            <w:ins w:id="2322" w:author="Author">
              <w:r w:rsidRPr="00B1326A">
                <w:t>9</w:t>
              </w:r>
            </w:ins>
          </w:p>
        </w:tc>
        <w:tc>
          <w:tcPr>
            <w:tcW w:w="303" w:type="dxa"/>
            <w:tcBorders>
              <w:right w:val="single" w:sz="6" w:space="0" w:color="auto"/>
            </w:tcBorders>
          </w:tcPr>
          <w:p w14:paraId="42C51FD0" w14:textId="77777777" w:rsidR="00F84EA5" w:rsidRPr="00B1326A" w:rsidRDefault="00F84EA5" w:rsidP="007003EF">
            <w:pPr>
              <w:pStyle w:val="tabletext11"/>
              <w:jc w:val="right"/>
              <w:rPr>
                <w:ins w:id="2323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1F624302" w14:textId="77777777" w:rsidR="00F84EA5" w:rsidRPr="00B1326A" w:rsidRDefault="00F84EA5" w:rsidP="007003EF">
            <w:pPr>
              <w:pStyle w:val="tabletext11"/>
              <w:jc w:val="right"/>
              <w:rPr>
                <w:ins w:id="2324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17B17267" w14:textId="77777777" w:rsidR="00F84EA5" w:rsidRPr="00B1326A" w:rsidRDefault="00F84EA5" w:rsidP="007003EF">
            <w:pPr>
              <w:pStyle w:val="tabletext11"/>
              <w:jc w:val="right"/>
              <w:rPr>
                <w:ins w:id="2325" w:author="Author"/>
              </w:rPr>
            </w:pPr>
            <w:ins w:id="2326" w:author="Author">
              <w:r w:rsidRPr="00B1326A">
                <w:t>5</w:t>
              </w:r>
            </w:ins>
          </w:p>
        </w:tc>
        <w:tc>
          <w:tcPr>
            <w:tcW w:w="231" w:type="dxa"/>
            <w:tcBorders>
              <w:right w:val="single" w:sz="6" w:space="0" w:color="auto"/>
            </w:tcBorders>
          </w:tcPr>
          <w:p w14:paraId="0D7EA89F" w14:textId="77777777" w:rsidR="00F84EA5" w:rsidRPr="00B1326A" w:rsidRDefault="00F84EA5" w:rsidP="007003EF">
            <w:pPr>
              <w:pStyle w:val="tabletext11"/>
              <w:jc w:val="right"/>
              <w:rPr>
                <w:ins w:id="2327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4F178F03" w14:textId="77777777" w:rsidR="00F84EA5" w:rsidRPr="00B1326A" w:rsidRDefault="00F84EA5" w:rsidP="007003EF">
            <w:pPr>
              <w:pStyle w:val="tabletext11"/>
              <w:jc w:val="right"/>
              <w:rPr>
                <w:ins w:id="2328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55D64938" w14:textId="77777777" w:rsidR="00F84EA5" w:rsidRPr="00B1326A" w:rsidRDefault="00F84EA5" w:rsidP="007003EF">
            <w:pPr>
              <w:pStyle w:val="tabletext11"/>
              <w:jc w:val="right"/>
              <w:rPr>
                <w:ins w:id="2329" w:author="Author"/>
              </w:rPr>
            </w:pPr>
            <w:ins w:id="2330" w:author="Author">
              <w:r w:rsidRPr="00B1326A">
                <w:t>6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18C3CF19" w14:textId="77777777" w:rsidR="00F84EA5" w:rsidRPr="00B1326A" w:rsidRDefault="00F84EA5" w:rsidP="007003EF">
            <w:pPr>
              <w:pStyle w:val="tabletext11"/>
              <w:jc w:val="right"/>
              <w:rPr>
                <w:ins w:id="2331" w:author="Author"/>
              </w:rPr>
            </w:pPr>
          </w:p>
        </w:tc>
      </w:tr>
      <w:tr w:rsidR="00F84EA5" w:rsidRPr="00B1326A" w14:paraId="4E260529" w14:textId="77777777" w:rsidTr="0024056A">
        <w:trPr>
          <w:cantSplit/>
          <w:trHeight w:val="190"/>
          <w:ins w:id="2332" w:author="Author"/>
        </w:trPr>
        <w:tc>
          <w:tcPr>
            <w:tcW w:w="200" w:type="dxa"/>
          </w:tcPr>
          <w:p w14:paraId="576F4464" w14:textId="77777777" w:rsidR="00F84EA5" w:rsidRPr="00B1326A" w:rsidRDefault="00F84EA5" w:rsidP="007003EF">
            <w:pPr>
              <w:pStyle w:val="tabletext11"/>
              <w:rPr>
                <w:ins w:id="233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29F93C2" w14:textId="77777777" w:rsidR="00F84EA5" w:rsidRPr="00B1326A" w:rsidRDefault="00F84EA5" w:rsidP="007003EF">
            <w:pPr>
              <w:pStyle w:val="tabletext11"/>
              <w:jc w:val="right"/>
              <w:rPr>
                <w:ins w:id="2334" w:author="Author"/>
              </w:rPr>
            </w:pPr>
          </w:p>
        </w:tc>
        <w:tc>
          <w:tcPr>
            <w:tcW w:w="630" w:type="dxa"/>
            <w:tcBorders>
              <w:left w:val="nil"/>
            </w:tcBorders>
          </w:tcPr>
          <w:p w14:paraId="1EF454BE" w14:textId="77777777" w:rsidR="00F84EA5" w:rsidRPr="00B1326A" w:rsidRDefault="00F84EA5" w:rsidP="007003EF">
            <w:pPr>
              <w:pStyle w:val="tabletext11"/>
              <w:tabs>
                <w:tab w:val="decimal" w:pos="505"/>
              </w:tabs>
              <w:jc w:val="right"/>
              <w:rPr>
                <w:ins w:id="2335" w:author="Author"/>
              </w:rPr>
            </w:pPr>
            <w:ins w:id="2336" w:author="Author">
              <w:r w:rsidRPr="00B1326A">
                <w:t>2,001</w:t>
              </w:r>
            </w:ins>
          </w:p>
        </w:tc>
        <w:tc>
          <w:tcPr>
            <w:tcW w:w="180" w:type="dxa"/>
          </w:tcPr>
          <w:p w14:paraId="1E63B9A5" w14:textId="77777777" w:rsidR="00F84EA5" w:rsidRPr="00B1326A" w:rsidRDefault="00F84EA5" w:rsidP="007003EF">
            <w:pPr>
              <w:pStyle w:val="tabletext11"/>
              <w:rPr>
                <w:ins w:id="2337" w:author="Author"/>
              </w:rPr>
            </w:pPr>
            <w:ins w:id="2338" w:author="Author">
              <w:r w:rsidRPr="00B1326A">
                <w:t>–</w:t>
              </w:r>
            </w:ins>
          </w:p>
        </w:tc>
        <w:tc>
          <w:tcPr>
            <w:tcW w:w="925" w:type="dxa"/>
            <w:tcBorders>
              <w:left w:val="nil"/>
              <w:right w:val="single" w:sz="6" w:space="0" w:color="auto"/>
            </w:tcBorders>
          </w:tcPr>
          <w:p w14:paraId="72D5A064" w14:textId="77777777" w:rsidR="00F84EA5" w:rsidRPr="00B1326A" w:rsidRDefault="00F84EA5" w:rsidP="007003EF">
            <w:pPr>
              <w:pStyle w:val="tabletext11"/>
              <w:tabs>
                <w:tab w:val="decimal" w:pos="425"/>
              </w:tabs>
              <w:rPr>
                <w:ins w:id="2339" w:author="Author"/>
              </w:rPr>
            </w:pPr>
            <w:ins w:id="2340" w:author="Author">
              <w:r w:rsidRPr="00B1326A">
                <w:t>2,500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0877180A" w14:textId="77777777" w:rsidR="00F84EA5" w:rsidRPr="00B1326A" w:rsidRDefault="00F84EA5" w:rsidP="007003EF">
            <w:pPr>
              <w:pStyle w:val="tabletext11"/>
              <w:jc w:val="right"/>
              <w:rPr>
                <w:ins w:id="2341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5BE1E6E9" w14:textId="77777777" w:rsidR="00F84EA5" w:rsidRPr="00B1326A" w:rsidRDefault="00F84EA5" w:rsidP="007003EF">
            <w:pPr>
              <w:pStyle w:val="tabletext11"/>
              <w:jc w:val="right"/>
              <w:rPr>
                <w:ins w:id="2342" w:author="Author"/>
              </w:rPr>
            </w:pPr>
            <w:ins w:id="2343" w:author="Author">
              <w:r w:rsidRPr="00B1326A">
                <w:t>17</w:t>
              </w:r>
            </w:ins>
          </w:p>
        </w:tc>
        <w:tc>
          <w:tcPr>
            <w:tcW w:w="303" w:type="dxa"/>
            <w:tcBorders>
              <w:right w:val="single" w:sz="6" w:space="0" w:color="auto"/>
            </w:tcBorders>
          </w:tcPr>
          <w:p w14:paraId="04646A17" w14:textId="77777777" w:rsidR="00F84EA5" w:rsidRPr="00B1326A" w:rsidRDefault="00F84EA5" w:rsidP="007003EF">
            <w:pPr>
              <w:pStyle w:val="tabletext11"/>
              <w:jc w:val="right"/>
              <w:rPr>
                <w:ins w:id="2344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1B46A7FC" w14:textId="77777777" w:rsidR="00F84EA5" w:rsidRPr="00B1326A" w:rsidRDefault="00F84EA5" w:rsidP="007003EF">
            <w:pPr>
              <w:pStyle w:val="tabletext11"/>
              <w:jc w:val="right"/>
              <w:rPr>
                <w:ins w:id="2345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00A727CC" w14:textId="77777777" w:rsidR="00F84EA5" w:rsidRPr="00B1326A" w:rsidRDefault="00F84EA5" w:rsidP="007003EF">
            <w:pPr>
              <w:pStyle w:val="tabletext11"/>
              <w:jc w:val="right"/>
              <w:rPr>
                <w:ins w:id="2346" w:author="Author"/>
              </w:rPr>
            </w:pPr>
            <w:ins w:id="2347" w:author="Author">
              <w:r w:rsidRPr="00B1326A">
                <w:t>18</w:t>
              </w:r>
            </w:ins>
          </w:p>
        </w:tc>
        <w:tc>
          <w:tcPr>
            <w:tcW w:w="321" w:type="dxa"/>
            <w:tcBorders>
              <w:right w:val="single" w:sz="6" w:space="0" w:color="auto"/>
            </w:tcBorders>
          </w:tcPr>
          <w:p w14:paraId="27AE67E5" w14:textId="77777777" w:rsidR="00F84EA5" w:rsidRPr="00B1326A" w:rsidRDefault="00F84EA5" w:rsidP="007003EF">
            <w:pPr>
              <w:pStyle w:val="tabletext11"/>
              <w:jc w:val="right"/>
              <w:rPr>
                <w:ins w:id="2348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68D48B2A" w14:textId="77777777" w:rsidR="00F84EA5" w:rsidRPr="00B1326A" w:rsidRDefault="00F84EA5" w:rsidP="007003EF">
            <w:pPr>
              <w:pStyle w:val="tabletext11"/>
              <w:jc w:val="right"/>
              <w:rPr>
                <w:ins w:id="2349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3CEBC0D5" w14:textId="77777777" w:rsidR="00F84EA5" w:rsidRPr="00B1326A" w:rsidRDefault="00F84EA5" w:rsidP="007003EF">
            <w:pPr>
              <w:pStyle w:val="tabletext11"/>
              <w:jc w:val="right"/>
              <w:rPr>
                <w:ins w:id="2350" w:author="Author"/>
              </w:rPr>
            </w:pPr>
            <w:ins w:id="2351" w:author="Author">
              <w:r w:rsidRPr="00B1326A">
                <w:t>55</w:t>
              </w:r>
            </w:ins>
          </w:p>
        </w:tc>
        <w:tc>
          <w:tcPr>
            <w:tcW w:w="249" w:type="dxa"/>
            <w:tcBorders>
              <w:right w:val="single" w:sz="6" w:space="0" w:color="auto"/>
            </w:tcBorders>
          </w:tcPr>
          <w:p w14:paraId="3B518332" w14:textId="77777777" w:rsidR="00F84EA5" w:rsidRPr="00B1326A" w:rsidRDefault="00F84EA5" w:rsidP="007003EF">
            <w:pPr>
              <w:pStyle w:val="tabletext11"/>
              <w:jc w:val="right"/>
              <w:rPr>
                <w:ins w:id="235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122EA82" w14:textId="77777777" w:rsidR="00F84EA5" w:rsidRPr="00B1326A" w:rsidRDefault="00F84EA5" w:rsidP="007003EF">
            <w:pPr>
              <w:pStyle w:val="tabletext11"/>
              <w:jc w:val="right"/>
              <w:rPr>
                <w:ins w:id="2353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738B52CB" w14:textId="77777777" w:rsidR="00F84EA5" w:rsidRPr="00B1326A" w:rsidRDefault="00F84EA5" w:rsidP="007003EF">
            <w:pPr>
              <w:pStyle w:val="tabletext11"/>
              <w:jc w:val="right"/>
              <w:rPr>
                <w:ins w:id="2354" w:author="Author"/>
              </w:rPr>
            </w:pPr>
            <w:ins w:id="2355" w:author="Author">
              <w:r w:rsidRPr="00B1326A">
                <w:t>57</w:t>
              </w:r>
            </w:ins>
          </w:p>
        </w:tc>
        <w:tc>
          <w:tcPr>
            <w:tcW w:w="267" w:type="dxa"/>
            <w:tcBorders>
              <w:right w:val="single" w:sz="6" w:space="0" w:color="auto"/>
            </w:tcBorders>
          </w:tcPr>
          <w:p w14:paraId="42F42038" w14:textId="77777777" w:rsidR="00F84EA5" w:rsidRPr="00B1326A" w:rsidRDefault="00F84EA5" w:rsidP="007003EF">
            <w:pPr>
              <w:pStyle w:val="tabletext11"/>
              <w:jc w:val="right"/>
              <w:rPr>
                <w:ins w:id="2356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2A84E288" w14:textId="77777777" w:rsidR="00F84EA5" w:rsidRPr="00B1326A" w:rsidRDefault="00F84EA5" w:rsidP="007003EF">
            <w:pPr>
              <w:pStyle w:val="tabletext11"/>
              <w:jc w:val="right"/>
              <w:rPr>
                <w:ins w:id="2357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46F33B3F" w14:textId="77777777" w:rsidR="00F84EA5" w:rsidRPr="00B1326A" w:rsidRDefault="00F84EA5" w:rsidP="007003EF">
            <w:pPr>
              <w:pStyle w:val="tabletext11"/>
              <w:jc w:val="right"/>
              <w:rPr>
                <w:ins w:id="2358" w:author="Author"/>
              </w:rPr>
            </w:pPr>
            <w:ins w:id="2359" w:author="Author">
              <w:r w:rsidRPr="00B1326A">
                <w:t>9</w:t>
              </w:r>
            </w:ins>
          </w:p>
        </w:tc>
        <w:tc>
          <w:tcPr>
            <w:tcW w:w="285" w:type="dxa"/>
            <w:tcBorders>
              <w:right w:val="single" w:sz="6" w:space="0" w:color="auto"/>
            </w:tcBorders>
          </w:tcPr>
          <w:p w14:paraId="7C34B06E" w14:textId="77777777" w:rsidR="00F84EA5" w:rsidRPr="00B1326A" w:rsidRDefault="00F84EA5" w:rsidP="007003EF">
            <w:pPr>
              <w:pStyle w:val="tabletext11"/>
              <w:jc w:val="right"/>
              <w:rPr>
                <w:ins w:id="2360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0C617648" w14:textId="77777777" w:rsidR="00F84EA5" w:rsidRPr="00B1326A" w:rsidRDefault="00F84EA5" w:rsidP="007003EF">
            <w:pPr>
              <w:pStyle w:val="tabletext11"/>
              <w:jc w:val="right"/>
              <w:rPr>
                <w:ins w:id="2361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120367A0" w14:textId="77777777" w:rsidR="00F84EA5" w:rsidRPr="00B1326A" w:rsidRDefault="00F84EA5" w:rsidP="007003EF">
            <w:pPr>
              <w:pStyle w:val="tabletext11"/>
              <w:jc w:val="right"/>
              <w:rPr>
                <w:ins w:id="2362" w:author="Author"/>
              </w:rPr>
            </w:pPr>
            <w:ins w:id="2363" w:author="Author">
              <w:r w:rsidRPr="00B1326A">
                <w:t>10</w:t>
              </w:r>
            </w:ins>
          </w:p>
        </w:tc>
        <w:tc>
          <w:tcPr>
            <w:tcW w:w="303" w:type="dxa"/>
            <w:tcBorders>
              <w:right w:val="single" w:sz="6" w:space="0" w:color="auto"/>
            </w:tcBorders>
          </w:tcPr>
          <w:p w14:paraId="27AB12D5" w14:textId="77777777" w:rsidR="00F84EA5" w:rsidRPr="00B1326A" w:rsidRDefault="00F84EA5" w:rsidP="007003EF">
            <w:pPr>
              <w:pStyle w:val="tabletext11"/>
              <w:jc w:val="right"/>
              <w:rPr>
                <w:ins w:id="2364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68FE4793" w14:textId="77777777" w:rsidR="00F84EA5" w:rsidRPr="00B1326A" w:rsidRDefault="00F84EA5" w:rsidP="007003EF">
            <w:pPr>
              <w:pStyle w:val="tabletext11"/>
              <w:jc w:val="right"/>
              <w:rPr>
                <w:ins w:id="2365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7E0CB634" w14:textId="77777777" w:rsidR="00F84EA5" w:rsidRPr="00B1326A" w:rsidRDefault="00F84EA5" w:rsidP="007003EF">
            <w:pPr>
              <w:pStyle w:val="tabletext11"/>
              <w:jc w:val="right"/>
              <w:rPr>
                <w:ins w:id="2366" w:author="Author"/>
              </w:rPr>
            </w:pPr>
            <w:ins w:id="2367" w:author="Author">
              <w:r w:rsidRPr="00B1326A">
                <w:t>6</w:t>
              </w:r>
            </w:ins>
          </w:p>
        </w:tc>
        <w:tc>
          <w:tcPr>
            <w:tcW w:w="231" w:type="dxa"/>
            <w:tcBorders>
              <w:right w:val="single" w:sz="6" w:space="0" w:color="auto"/>
            </w:tcBorders>
          </w:tcPr>
          <w:p w14:paraId="48B6E6FF" w14:textId="77777777" w:rsidR="00F84EA5" w:rsidRPr="00B1326A" w:rsidRDefault="00F84EA5" w:rsidP="007003EF">
            <w:pPr>
              <w:pStyle w:val="tabletext11"/>
              <w:jc w:val="right"/>
              <w:rPr>
                <w:ins w:id="2368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2BC89317" w14:textId="77777777" w:rsidR="00F84EA5" w:rsidRPr="00B1326A" w:rsidRDefault="00F84EA5" w:rsidP="007003EF">
            <w:pPr>
              <w:pStyle w:val="tabletext11"/>
              <w:jc w:val="right"/>
              <w:rPr>
                <w:ins w:id="2369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48BF93A6" w14:textId="77777777" w:rsidR="00F84EA5" w:rsidRPr="00B1326A" w:rsidRDefault="00F84EA5" w:rsidP="007003EF">
            <w:pPr>
              <w:pStyle w:val="tabletext11"/>
              <w:jc w:val="right"/>
              <w:rPr>
                <w:ins w:id="2370" w:author="Author"/>
              </w:rPr>
            </w:pPr>
            <w:ins w:id="2371" w:author="Author">
              <w:r w:rsidRPr="00B1326A">
                <w:t>6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78902D47" w14:textId="77777777" w:rsidR="00F84EA5" w:rsidRPr="00B1326A" w:rsidRDefault="00F84EA5" w:rsidP="007003EF">
            <w:pPr>
              <w:pStyle w:val="tabletext11"/>
              <w:jc w:val="right"/>
              <w:rPr>
                <w:ins w:id="2372" w:author="Author"/>
              </w:rPr>
            </w:pPr>
          </w:p>
        </w:tc>
      </w:tr>
      <w:tr w:rsidR="00F84EA5" w:rsidRPr="00B1326A" w14:paraId="326370FD" w14:textId="77777777" w:rsidTr="0024056A">
        <w:trPr>
          <w:cantSplit/>
          <w:trHeight w:val="190"/>
          <w:ins w:id="2373" w:author="Author"/>
        </w:trPr>
        <w:tc>
          <w:tcPr>
            <w:tcW w:w="200" w:type="dxa"/>
          </w:tcPr>
          <w:p w14:paraId="23A0E637" w14:textId="77777777" w:rsidR="00F84EA5" w:rsidRPr="00B1326A" w:rsidRDefault="00F84EA5" w:rsidP="007003EF">
            <w:pPr>
              <w:pStyle w:val="tabletext11"/>
              <w:rPr>
                <w:ins w:id="237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EAC8A2B" w14:textId="77777777" w:rsidR="00F84EA5" w:rsidRPr="00B1326A" w:rsidRDefault="00F84EA5" w:rsidP="007003EF">
            <w:pPr>
              <w:pStyle w:val="tabletext11"/>
              <w:jc w:val="right"/>
              <w:rPr>
                <w:ins w:id="2375" w:author="Author"/>
              </w:rPr>
            </w:pPr>
          </w:p>
        </w:tc>
        <w:tc>
          <w:tcPr>
            <w:tcW w:w="630" w:type="dxa"/>
            <w:tcBorders>
              <w:left w:val="nil"/>
            </w:tcBorders>
          </w:tcPr>
          <w:p w14:paraId="6C3D8AAE" w14:textId="77777777" w:rsidR="00F84EA5" w:rsidRPr="00B1326A" w:rsidRDefault="00F84EA5" w:rsidP="007003EF">
            <w:pPr>
              <w:pStyle w:val="tabletext11"/>
              <w:tabs>
                <w:tab w:val="decimal" w:pos="505"/>
              </w:tabs>
              <w:jc w:val="right"/>
              <w:rPr>
                <w:ins w:id="2376" w:author="Author"/>
              </w:rPr>
            </w:pPr>
            <w:ins w:id="2377" w:author="Author">
              <w:r w:rsidRPr="00B1326A">
                <w:t>2,501</w:t>
              </w:r>
            </w:ins>
          </w:p>
        </w:tc>
        <w:tc>
          <w:tcPr>
            <w:tcW w:w="180" w:type="dxa"/>
          </w:tcPr>
          <w:p w14:paraId="0FFE272E" w14:textId="77777777" w:rsidR="00F84EA5" w:rsidRPr="00B1326A" w:rsidRDefault="00F84EA5" w:rsidP="007003EF">
            <w:pPr>
              <w:pStyle w:val="tabletext11"/>
              <w:rPr>
                <w:ins w:id="2378" w:author="Author"/>
              </w:rPr>
            </w:pPr>
            <w:ins w:id="2379" w:author="Author">
              <w:r w:rsidRPr="00B1326A">
                <w:t>–</w:t>
              </w:r>
            </w:ins>
          </w:p>
        </w:tc>
        <w:tc>
          <w:tcPr>
            <w:tcW w:w="925" w:type="dxa"/>
            <w:tcBorders>
              <w:left w:val="nil"/>
              <w:right w:val="single" w:sz="6" w:space="0" w:color="auto"/>
            </w:tcBorders>
          </w:tcPr>
          <w:p w14:paraId="2431CDD4" w14:textId="77777777" w:rsidR="00F84EA5" w:rsidRPr="00B1326A" w:rsidRDefault="00F84EA5" w:rsidP="007003EF">
            <w:pPr>
              <w:pStyle w:val="tabletext11"/>
              <w:tabs>
                <w:tab w:val="decimal" w:pos="425"/>
              </w:tabs>
              <w:rPr>
                <w:ins w:id="2380" w:author="Author"/>
              </w:rPr>
            </w:pPr>
            <w:ins w:id="2381" w:author="Author">
              <w:r w:rsidRPr="00B1326A">
                <w:t>3,000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25B207BF" w14:textId="77777777" w:rsidR="00F84EA5" w:rsidRPr="00B1326A" w:rsidRDefault="00F84EA5" w:rsidP="007003EF">
            <w:pPr>
              <w:pStyle w:val="tabletext11"/>
              <w:jc w:val="right"/>
              <w:rPr>
                <w:ins w:id="2382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39DFFA09" w14:textId="77777777" w:rsidR="00F84EA5" w:rsidRPr="00B1326A" w:rsidRDefault="00F84EA5" w:rsidP="007003EF">
            <w:pPr>
              <w:pStyle w:val="tabletext11"/>
              <w:jc w:val="right"/>
              <w:rPr>
                <w:ins w:id="2383" w:author="Author"/>
              </w:rPr>
            </w:pPr>
            <w:ins w:id="2384" w:author="Author">
              <w:r w:rsidRPr="00B1326A">
                <w:t>19</w:t>
              </w:r>
            </w:ins>
          </w:p>
        </w:tc>
        <w:tc>
          <w:tcPr>
            <w:tcW w:w="303" w:type="dxa"/>
            <w:tcBorders>
              <w:right w:val="single" w:sz="6" w:space="0" w:color="auto"/>
            </w:tcBorders>
          </w:tcPr>
          <w:p w14:paraId="60880854" w14:textId="77777777" w:rsidR="00F84EA5" w:rsidRPr="00B1326A" w:rsidRDefault="00F84EA5" w:rsidP="007003EF">
            <w:pPr>
              <w:pStyle w:val="tabletext11"/>
              <w:jc w:val="right"/>
              <w:rPr>
                <w:ins w:id="2385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5DB46F48" w14:textId="77777777" w:rsidR="00F84EA5" w:rsidRPr="00B1326A" w:rsidRDefault="00F84EA5" w:rsidP="007003EF">
            <w:pPr>
              <w:pStyle w:val="tabletext11"/>
              <w:jc w:val="right"/>
              <w:rPr>
                <w:ins w:id="2386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6E1E0527" w14:textId="77777777" w:rsidR="00F84EA5" w:rsidRPr="00B1326A" w:rsidRDefault="00F84EA5" w:rsidP="007003EF">
            <w:pPr>
              <w:pStyle w:val="tabletext11"/>
              <w:jc w:val="right"/>
              <w:rPr>
                <w:ins w:id="2387" w:author="Author"/>
              </w:rPr>
            </w:pPr>
            <w:ins w:id="2388" w:author="Author">
              <w:r w:rsidRPr="00B1326A">
                <w:t>20</w:t>
              </w:r>
            </w:ins>
          </w:p>
        </w:tc>
        <w:tc>
          <w:tcPr>
            <w:tcW w:w="321" w:type="dxa"/>
            <w:tcBorders>
              <w:right w:val="single" w:sz="6" w:space="0" w:color="auto"/>
            </w:tcBorders>
          </w:tcPr>
          <w:p w14:paraId="10B8ADDF" w14:textId="77777777" w:rsidR="00F84EA5" w:rsidRPr="00B1326A" w:rsidRDefault="00F84EA5" w:rsidP="007003EF">
            <w:pPr>
              <w:pStyle w:val="tabletext11"/>
              <w:jc w:val="right"/>
              <w:rPr>
                <w:ins w:id="2389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17F2EB80" w14:textId="77777777" w:rsidR="00F84EA5" w:rsidRPr="00B1326A" w:rsidRDefault="00F84EA5" w:rsidP="007003EF">
            <w:pPr>
              <w:pStyle w:val="tabletext11"/>
              <w:jc w:val="right"/>
              <w:rPr>
                <w:ins w:id="2390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5D415CC6" w14:textId="77777777" w:rsidR="00F84EA5" w:rsidRPr="00B1326A" w:rsidRDefault="00F84EA5" w:rsidP="007003EF">
            <w:pPr>
              <w:pStyle w:val="tabletext11"/>
              <w:jc w:val="right"/>
              <w:rPr>
                <w:ins w:id="2391" w:author="Author"/>
              </w:rPr>
            </w:pPr>
            <w:ins w:id="2392" w:author="Author">
              <w:r w:rsidRPr="00B1326A">
                <w:t>63</w:t>
              </w:r>
            </w:ins>
          </w:p>
        </w:tc>
        <w:tc>
          <w:tcPr>
            <w:tcW w:w="249" w:type="dxa"/>
            <w:tcBorders>
              <w:right w:val="single" w:sz="6" w:space="0" w:color="auto"/>
            </w:tcBorders>
          </w:tcPr>
          <w:p w14:paraId="2F90F883" w14:textId="77777777" w:rsidR="00F84EA5" w:rsidRPr="00B1326A" w:rsidRDefault="00F84EA5" w:rsidP="007003EF">
            <w:pPr>
              <w:pStyle w:val="tabletext11"/>
              <w:jc w:val="right"/>
              <w:rPr>
                <w:ins w:id="239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79A9899" w14:textId="77777777" w:rsidR="00F84EA5" w:rsidRPr="00B1326A" w:rsidRDefault="00F84EA5" w:rsidP="007003EF">
            <w:pPr>
              <w:pStyle w:val="tabletext11"/>
              <w:jc w:val="right"/>
              <w:rPr>
                <w:ins w:id="2394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30DD0BB6" w14:textId="77777777" w:rsidR="00F84EA5" w:rsidRPr="00B1326A" w:rsidRDefault="00F84EA5" w:rsidP="007003EF">
            <w:pPr>
              <w:pStyle w:val="tabletext11"/>
              <w:jc w:val="right"/>
              <w:rPr>
                <w:ins w:id="2395" w:author="Author"/>
              </w:rPr>
            </w:pPr>
            <w:ins w:id="2396" w:author="Author">
              <w:r w:rsidRPr="00B1326A">
                <w:t>66</w:t>
              </w:r>
            </w:ins>
          </w:p>
        </w:tc>
        <w:tc>
          <w:tcPr>
            <w:tcW w:w="267" w:type="dxa"/>
            <w:tcBorders>
              <w:right w:val="single" w:sz="6" w:space="0" w:color="auto"/>
            </w:tcBorders>
          </w:tcPr>
          <w:p w14:paraId="2B170EB3" w14:textId="77777777" w:rsidR="00F84EA5" w:rsidRPr="00B1326A" w:rsidRDefault="00F84EA5" w:rsidP="007003EF">
            <w:pPr>
              <w:pStyle w:val="tabletext11"/>
              <w:jc w:val="right"/>
              <w:rPr>
                <w:ins w:id="2397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2E9BAABE" w14:textId="77777777" w:rsidR="00F84EA5" w:rsidRPr="00B1326A" w:rsidRDefault="00F84EA5" w:rsidP="007003EF">
            <w:pPr>
              <w:pStyle w:val="tabletext11"/>
              <w:jc w:val="right"/>
              <w:rPr>
                <w:ins w:id="2398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24F1F9F7" w14:textId="77777777" w:rsidR="00F84EA5" w:rsidRPr="00B1326A" w:rsidRDefault="00F84EA5" w:rsidP="007003EF">
            <w:pPr>
              <w:pStyle w:val="tabletext11"/>
              <w:jc w:val="right"/>
              <w:rPr>
                <w:ins w:id="2399" w:author="Author"/>
              </w:rPr>
            </w:pPr>
            <w:ins w:id="2400" w:author="Author">
              <w:r w:rsidRPr="00B1326A">
                <w:t>10</w:t>
              </w:r>
            </w:ins>
          </w:p>
        </w:tc>
        <w:tc>
          <w:tcPr>
            <w:tcW w:w="285" w:type="dxa"/>
            <w:tcBorders>
              <w:right w:val="single" w:sz="6" w:space="0" w:color="auto"/>
            </w:tcBorders>
          </w:tcPr>
          <w:p w14:paraId="720F4262" w14:textId="77777777" w:rsidR="00F84EA5" w:rsidRPr="00B1326A" w:rsidRDefault="00F84EA5" w:rsidP="007003EF">
            <w:pPr>
              <w:pStyle w:val="tabletext11"/>
              <w:jc w:val="right"/>
              <w:rPr>
                <w:ins w:id="2401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4E7298A5" w14:textId="77777777" w:rsidR="00F84EA5" w:rsidRPr="00B1326A" w:rsidRDefault="00F84EA5" w:rsidP="007003EF">
            <w:pPr>
              <w:pStyle w:val="tabletext11"/>
              <w:jc w:val="right"/>
              <w:rPr>
                <w:ins w:id="2402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1D56D347" w14:textId="77777777" w:rsidR="00F84EA5" w:rsidRPr="00B1326A" w:rsidRDefault="00F84EA5" w:rsidP="007003EF">
            <w:pPr>
              <w:pStyle w:val="tabletext11"/>
              <w:jc w:val="right"/>
              <w:rPr>
                <w:ins w:id="2403" w:author="Author"/>
              </w:rPr>
            </w:pPr>
            <w:ins w:id="2404" w:author="Author">
              <w:r w:rsidRPr="00B1326A">
                <w:t>11</w:t>
              </w:r>
            </w:ins>
          </w:p>
        </w:tc>
        <w:tc>
          <w:tcPr>
            <w:tcW w:w="303" w:type="dxa"/>
            <w:tcBorders>
              <w:right w:val="single" w:sz="6" w:space="0" w:color="auto"/>
            </w:tcBorders>
          </w:tcPr>
          <w:p w14:paraId="26F3FC66" w14:textId="77777777" w:rsidR="00F84EA5" w:rsidRPr="00B1326A" w:rsidRDefault="00F84EA5" w:rsidP="007003EF">
            <w:pPr>
              <w:pStyle w:val="tabletext11"/>
              <w:jc w:val="right"/>
              <w:rPr>
                <w:ins w:id="2405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792691F8" w14:textId="77777777" w:rsidR="00F84EA5" w:rsidRPr="00B1326A" w:rsidRDefault="00F84EA5" w:rsidP="007003EF">
            <w:pPr>
              <w:pStyle w:val="tabletext11"/>
              <w:jc w:val="right"/>
              <w:rPr>
                <w:ins w:id="2406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57BACAC8" w14:textId="77777777" w:rsidR="00F84EA5" w:rsidRPr="00B1326A" w:rsidRDefault="00F84EA5" w:rsidP="007003EF">
            <w:pPr>
              <w:pStyle w:val="tabletext11"/>
              <w:jc w:val="right"/>
              <w:rPr>
                <w:ins w:id="2407" w:author="Author"/>
              </w:rPr>
            </w:pPr>
            <w:ins w:id="2408" w:author="Author">
              <w:r w:rsidRPr="00B1326A">
                <w:t>7</w:t>
              </w:r>
            </w:ins>
          </w:p>
        </w:tc>
        <w:tc>
          <w:tcPr>
            <w:tcW w:w="231" w:type="dxa"/>
            <w:tcBorders>
              <w:right w:val="single" w:sz="6" w:space="0" w:color="auto"/>
            </w:tcBorders>
          </w:tcPr>
          <w:p w14:paraId="340245E1" w14:textId="77777777" w:rsidR="00F84EA5" w:rsidRPr="00B1326A" w:rsidRDefault="00F84EA5" w:rsidP="007003EF">
            <w:pPr>
              <w:pStyle w:val="tabletext11"/>
              <w:jc w:val="right"/>
              <w:rPr>
                <w:ins w:id="2409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563F9FCE" w14:textId="77777777" w:rsidR="00F84EA5" w:rsidRPr="00B1326A" w:rsidRDefault="00F84EA5" w:rsidP="007003EF">
            <w:pPr>
              <w:pStyle w:val="tabletext11"/>
              <w:jc w:val="right"/>
              <w:rPr>
                <w:ins w:id="2410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61E27E39" w14:textId="77777777" w:rsidR="00F84EA5" w:rsidRPr="00B1326A" w:rsidRDefault="00F84EA5" w:rsidP="007003EF">
            <w:pPr>
              <w:pStyle w:val="tabletext11"/>
              <w:jc w:val="right"/>
              <w:rPr>
                <w:ins w:id="2411" w:author="Author"/>
              </w:rPr>
            </w:pPr>
            <w:ins w:id="2412" w:author="Author">
              <w:r w:rsidRPr="00B1326A">
                <w:t>7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4911291F" w14:textId="77777777" w:rsidR="00F84EA5" w:rsidRPr="00B1326A" w:rsidRDefault="00F84EA5" w:rsidP="007003EF">
            <w:pPr>
              <w:pStyle w:val="tabletext11"/>
              <w:jc w:val="right"/>
              <w:rPr>
                <w:ins w:id="2413" w:author="Author"/>
              </w:rPr>
            </w:pPr>
          </w:p>
        </w:tc>
      </w:tr>
      <w:tr w:rsidR="00F84EA5" w:rsidRPr="00B1326A" w14:paraId="5780B9E5" w14:textId="77777777" w:rsidTr="0024056A">
        <w:trPr>
          <w:cantSplit/>
          <w:trHeight w:val="190"/>
          <w:ins w:id="2414" w:author="Author"/>
        </w:trPr>
        <w:tc>
          <w:tcPr>
            <w:tcW w:w="200" w:type="dxa"/>
          </w:tcPr>
          <w:p w14:paraId="2BF274E0" w14:textId="77777777" w:rsidR="00F84EA5" w:rsidRPr="00B1326A" w:rsidRDefault="00F84EA5" w:rsidP="007003EF">
            <w:pPr>
              <w:pStyle w:val="tabletext11"/>
              <w:rPr>
                <w:ins w:id="241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F7A7C7C" w14:textId="77777777" w:rsidR="00F84EA5" w:rsidRPr="00B1326A" w:rsidRDefault="00F84EA5" w:rsidP="007003EF">
            <w:pPr>
              <w:pStyle w:val="tabletext11"/>
              <w:jc w:val="right"/>
              <w:rPr>
                <w:ins w:id="2416" w:author="Author"/>
              </w:rPr>
            </w:pPr>
          </w:p>
        </w:tc>
        <w:tc>
          <w:tcPr>
            <w:tcW w:w="630" w:type="dxa"/>
            <w:tcBorders>
              <w:left w:val="nil"/>
            </w:tcBorders>
          </w:tcPr>
          <w:p w14:paraId="690662FB" w14:textId="77777777" w:rsidR="00F84EA5" w:rsidRPr="00B1326A" w:rsidRDefault="00F84EA5" w:rsidP="007003EF">
            <w:pPr>
              <w:pStyle w:val="tabletext11"/>
              <w:tabs>
                <w:tab w:val="decimal" w:pos="505"/>
              </w:tabs>
              <w:jc w:val="right"/>
              <w:rPr>
                <w:ins w:id="2417" w:author="Author"/>
              </w:rPr>
            </w:pPr>
            <w:ins w:id="2418" w:author="Author">
              <w:r w:rsidRPr="00B1326A">
                <w:t>3,001</w:t>
              </w:r>
            </w:ins>
          </w:p>
        </w:tc>
        <w:tc>
          <w:tcPr>
            <w:tcW w:w="180" w:type="dxa"/>
          </w:tcPr>
          <w:p w14:paraId="35103165" w14:textId="77777777" w:rsidR="00F84EA5" w:rsidRPr="00B1326A" w:rsidRDefault="00F84EA5" w:rsidP="007003EF">
            <w:pPr>
              <w:pStyle w:val="tabletext11"/>
              <w:rPr>
                <w:ins w:id="2419" w:author="Author"/>
              </w:rPr>
            </w:pPr>
            <w:ins w:id="2420" w:author="Author">
              <w:r w:rsidRPr="00B1326A">
                <w:t>–</w:t>
              </w:r>
            </w:ins>
          </w:p>
        </w:tc>
        <w:tc>
          <w:tcPr>
            <w:tcW w:w="925" w:type="dxa"/>
            <w:tcBorders>
              <w:left w:val="nil"/>
              <w:right w:val="single" w:sz="6" w:space="0" w:color="auto"/>
            </w:tcBorders>
          </w:tcPr>
          <w:p w14:paraId="4943ACFC" w14:textId="77777777" w:rsidR="00F84EA5" w:rsidRPr="00B1326A" w:rsidRDefault="00F84EA5" w:rsidP="007003EF">
            <w:pPr>
              <w:pStyle w:val="tabletext11"/>
              <w:tabs>
                <w:tab w:val="decimal" w:pos="425"/>
              </w:tabs>
              <w:rPr>
                <w:ins w:id="2421" w:author="Author"/>
              </w:rPr>
            </w:pPr>
            <w:ins w:id="2422" w:author="Author">
              <w:r w:rsidRPr="00B1326A">
                <w:t>3,500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4450095A" w14:textId="77777777" w:rsidR="00F84EA5" w:rsidRPr="00B1326A" w:rsidRDefault="00F84EA5" w:rsidP="007003EF">
            <w:pPr>
              <w:pStyle w:val="tabletext11"/>
              <w:jc w:val="right"/>
              <w:rPr>
                <w:ins w:id="2423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4D839850" w14:textId="77777777" w:rsidR="00F84EA5" w:rsidRPr="00B1326A" w:rsidRDefault="00F84EA5" w:rsidP="007003EF">
            <w:pPr>
              <w:pStyle w:val="tabletext11"/>
              <w:jc w:val="right"/>
              <w:rPr>
                <w:ins w:id="2424" w:author="Author"/>
              </w:rPr>
            </w:pPr>
            <w:ins w:id="2425" w:author="Author">
              <w:r w:rsidRPr="00B1326A">
                <w:t>22</w:t>
              </w:r>
            </w:ins>
          </w:p>
        </w:tc>
        <w:tc>
          <w:tcPr>
            <w:tcW w:w="303" w:type="dxa"/>
            <w:tcBorders>
              <w:right w:val="single" w:sz="6" w:space="0" w:color="auto"/>
            </w:tcBorders>
          </w:tcPr>
          <w:p w14:paraId="4C770E00" w14:textId="77777777" w:rsidR="00F84EA5" w:rsidRPr="00B1326A" w:rsidRDefault="00F84EA5" w:rsidP="007003EF">
            <w:pPr>
              <w:pStyle w:val="tabletext11"/>
              <w:jc w:val="right"/>
              <w:rPr>
                <w:ins w:id="2426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0E610725" w14:textId="77777777" w:rsidR="00F84EA5" w:rsidRPr="00B1326A" w:rsidRDefault="00F84EA5" w:rsidP="007003EF">
            <w:pPr>
              <w:pStyle w:val="tabletext11"/>
              <w:jc w:val="right"/>
              <w:rPr>
                <w:ins w:id="2427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3B5BD48F" w14:textId="77777777" w:rsidR="00F84EA5" w:rsidRPr="00B1326A" w:rsidRDefault="00F84EA5" w:rsidP="007003EF">
            <w:pPr>
              <w:pStyle w:val="tabletext11"/>
              <w:jc w:val="right"/>
              <w:rPr>
                <w:ins w:id="2428" w:author="Author"/>
              </w:rPr>
            </w:pPr>
            <w:ins w:id="2429" w:author="Author">
              <w:r w:rsidRPr="00B1326A">
                <w:t>23</w:t>
              </w:r>
            </w:ins>
          </w:p>
        </w:tc>
        <w:tc>
          <w:tcPr>
            <w:tcW w:w="321" w:type="dxa"/>
            <w:tcBorders>
              <w:right w:val="single" w:sz="6" w:space="0" w:color="auto"/>
            </w:tcBorders>
          </w:tcPr>
          <w:p w14:paraId="4CF63BAE" w14:textId="77777777" w:rsidR="00F84EA5" w:rsidRPr="00B1326A" w:rsidRDefault="00F84EA5" w:rsidP="007003EF">
            <w:pPr>
              <w:pStyle w:val="tabletext11"/>
              <w:jc w:val="right"/>
              <w:rPr>
                <w:ins w:id="2430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1D5C51DD" w14:textId="77777777" w:rsidR="00F84EA5" w:rsidRPr="00B1326A" w:rsidRDefault="00F84EA5" w:rsidP="007003EF">
            <w:pPr>
              <w:pStyle w:val="tabletext11"/>
              <w:jc w:val="right"/>
              <w:rPr>
                <w:ins w:id="2431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79BD41FB" w14:textId="77777777" w:rsidR="00F84EA5" w:rsidRPr="00B1326A" w:rsidRDefault="00F84EA5" w:rsidP="007003EF">
            <w:pPr>
              <w:pStyle w:val="tabletext11"/>
              <w:jc w:val="right"/>
              <w:rPr>
                <w:ins w:id="2432" w:author="Author"/>
              </w:rPr>
            </w:pPr>
            <w:ins w:id="2433" w:author="Author">
              <w:r w:rsidRPr="00B1326A">
                <w:t>72</w:t>
              </w:r>
            </w:ins>
          </w:p>
        </w:tc>
        <w:tc>
          <w:tcPr>
            <w:tcW w:w="249" w:type="dxa"/>
            <w:tcBorders>
              <w:right w:val="single" w:sz="6" w:space="0" w:color="auto"/>
            </w:tcBorders>
          </w:tcPr>
          <w:p w14:paraId="6C992AF3" w14:textId="77777777" w:rsidR="00F84EA5" w:rsidRPr="00B1326A" w:rsidRDefault="00F84EA5" w:rsidP="007003EF">
            <w:pPr>
              <w:pStyle w:val="tabletext11"/>
              <w:jc w:val="right"/>
              <w:rPr>
                <w:ins w:id="243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B11945A" w14:textId="77777777" w:rsidR="00F84EA5" w:rsidRPr="00B1326A" w:rsidRDefault="00F84EA5" w:rsidP="007003EF">
            <w:pPr>
              <w:pStyle w:val="tabletext11"/>
              <w:jc w:val="right"/>
              <w:rPr>
                <w:ins w:id="2435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7C752612" w14:textId="77777777" w:rsidR="00F84EA5" w:rsidRPr="00B1326A" w:rsidRDefault="00F84EA5" w:rsidP="007003EF">
            <w:pPr>
              <w:pStyle w:val="tabletext11"/>
              <w:jc w:val="right"/>
              <w:rPr>
                <w:ins w:id="2436" w:author="Author"/>
              </w:rPr>
            </w:pPr>
            <w:ins w:id="2437" w:author="Author">
              <w:r w:rsidRPr="00B1326A">
                <w:t>76</w:t>
              </w:r>
            </w:ins>
          </w:p>
        </w:tc>
        <w:tc>
          <w:tcPr>
            <w:tcW w:w="267" w:type="dxa"/>
            <w:tcBorders>
              <w:right w:val="single" w:sz="6" w:space="0" w:color="auto"/>
            </w:tcBorders>
          </w:tcPr>
          <w:p w14:paraId="35427787" w14:textId="77777777" w:rsidR="00F84EA5" w:rsidRPr="00B1326A" w:rsidRDefault="00F84EA5" w:rsidP="007003EF">
            <w:pPr>
              <w:pStyle w:val="tabletext11"/>
              <w:jc w:val="right"/>
              <w:rPr>
                <w:ins w:id="2438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51F03A9A" w14:textId="77777777" w:rsidR="00F84EA5" w:rsidRPr="00B1326A" w:rsidRDefault="00F84EA5" w:rsidP="007003EF">
            <w:pPr>
              <w:pStyle w:val="tabletext11"/>
              <w:jc w:val="right"/>
              <w:rPr>
                <w:ins w:id="2439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08050781" w14:textId="77777777" w:rsidR="00F84EA5" w:rsidRPr="00B1326A" w:rsidRDefault="00F84EA5" w:rsidP="007003EF">
            <w:pPr>
              <w:pStyle w:val="tabletext11"/>
              <w:jc w:val="right"/>
              <w:rPr>
                <w:ins w:id="2440" w:author="Author"/>
              </w:rPr>
            </w:pPr>
            <w:ins w:id="2441" w:author="Author">
              <w:r w:rsidRPr="00B1326A">
                <w:t>12</w:t>
              </w:r>
            </w:ins>
          </w:p>
        </w:tc>
        <w:tc>
          <w:tcPr>
            <w:tcW w:w="285" w:type="dxa"/>
            <w:tcBorders>
              <w:right w:val="single" w:sz="6" w:space="0" w:color="auto"/>
            </w:tcBorders>
          </w:tcPr>
          <w:p w14:paraId="43FDA65F" w14:textId="77777777" w:rsidR="00F84EA5" w:rsidRPr="00B1326A" w:rsidRDefault="00F84EA5" w:rsidP="007003EF">
            <w:pPr>
              <w:pStyle w:val="tabletext11"/>
              <w:jc w:val="right"/>
              <w:rPr>
                <w:ins w:id="2442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74E4616D" w14:textId="77777777" w:rsidR="00F84EA5" w:rsidRPr="00B1326A" w:rsidRDefault="00F84EA5" w:rsidP="007003EF">
            <w:pPr>
              <w:pStyle w:val="tabletext11"/>
              <w:jc w:val="right"/>
              <w:rPr>
                <w:ins w:id="2443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787A8768" w14:textId="77777777" w:rsidR="00F84EA5" w:rsidRPr="00B1326A" w:rsidRDefault="00F84EA5" w:rsidP="007003EF">
            <w:pPr>
              <w:pStyle w:val="tabletext11"/>
              <w:jc w:val="right"/>
              <w:rPr>
                <w:ins w:id="2444" w:author="Author"/>
              </w:rPr>
            </w:pPr>
            <w:ins w:id="2445" w:author="Author">
              <w:r w:rsidRPr="00B1326A">
                <w:t>13</w:t>
              </w:r>
            </w:ins>
          </w:p>
        </w:tc>
        <w:tc>
          <w:tcPr>
            <w:tcW w:w="303" w:type="dxa"/>
            <w:tcBorders>
              <w:right w:val="single" w:sz="6" w:space="0" w:color="auto"/>
            </w:tcBorders>
          </w:tcPr>
          <w:p w14:paraId="0FA9A7E1" w14:textId="77777777" w:rsidR="00F84EA5" w:rsidRPr="00B1326A" w:rsidRDefault="00F84EA5" w:rsidP="007003EF">
            <w:pPr>
              <w:pStyle w:val="tabletext11"/>
              <w:jc w:val="right"/>
              <w:rPr>
                <w:ins w:id="2446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7A9A2964" w14:textId="77777777" w:rsidR="00F84EA5" w:rsidRPr="00B1326A" w:rsidRDefault="00F84EA5" w:rsidP="007003EF">
            <w:pPr>
              <w:pStyle w:val="tabletext11"/>
              <w:jc w:val="right"/>
              <w:rPr>
                <w:ins w:id="2447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0732EC8C" w14:textId="77777777" w:rsidR="00F84EA5" w:rsidRPr="00B1326A" w:rsidRDefault="00F84EA5" w:rsidP="007003EF">
            <w:pPr>
              <w:pStyle w:val="tabletext11"/>
              <w:jc w:val="right"/>
              <w:rPr>
                <w:ins w:id="2448" w:author="Author"/>
              </w:rPr>
            </w:pPr>
            <w:ins w:id="2449" w:author="Author">
              <w:r w:rsidRPr="00B1326A">
                <w:t>8</w:t>
              </w:r>
            </w:ins>
          </w:p>
        </w:tc>
        <w:tc>
          <w:tcPr>
            <w:tcW w:w="231" w:type="dxa"/>
            <w:tcBorders>
              <w:right w:val="single" w:sz="6" w:space="0" w:color="auto"/>
            </w:tcBorders>
          </w:tcPr>
          <w:p w14:paraId="47A97D38" w14:textId="77777777" w:rsidR="00F84EA5" w:rsidRPr="00B1326A" w:rsidRDefault="00F84EA5" w:rsidP="007003EF">
            <w:pPr>
              <w:pStyle w:val="tabletext11"/>
              <w:jc w:val="right"/>
              <w:rPr>
                <w:ins w:id="2450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4C359653" w14:textId="77777777" w:rsidR="00F84EA5" w:rsidRPr="00B1326A" w:rsidRDefault="00F84EA5" w:rsidP="007003EF">
            <w:pPr>
              <w:pStyle w:val="tabletext11"/>
              <w:jc w:val="right"/>
              <w:rPr>
                <w:ins w:id="2451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3ED4C4D8" w14:textId="77777777" w:rsidR="00F84EA5" w:rsidRPr="00B1326A" w:rsidRDefault="00F84EA5" w:rsidP="007003EF">
            <w:pPr>
              <w:pStyle w:val="tabletext11"/>
              <w:jc w:val="right"/>
              <w:rPr>
                <w:ins w:id="2452" w:author="Author"/>
              </w:rPr>
            </w:pPr>
            <w:ins w:id="2453" w:author="Author">
              <w:r w:rsidRPr="00B1326A">
                <w:t>9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03907262" w14:textId="77777777" w:rsidR="00F84EA5" w:rsidRPr="00B1326A" w:rsidRDefault="00F84EA5" w:rsidP="007003EF">
            <w:pPr>
              <w:pStyle w:val="tabletext11"/>
              <w:jc w:val="right"/>
              <w:rPr>
                <w:ins w:id="2454" w:author="Author"/>
              </w:rPr>
            </w:pPr>
          </w:p>
        </w:tc>
      </w:tr>
      <w:tr w:rsidR="00F84EA5" w:rsidRPr="00B1326A" w14:paraId="239D0A09" w14:textId="77777777" w:rsidTr="0024056A">
        <w:trPr>
          <w:cantSplit/>
          <w:trHeight w:val="190"/>
          <w:ins w:id="2455" w:author="Author"/>
        </w:trPr>
        <w:tc>
          <w:tcPr>
            <w:tcW w:w="200" w:type="dxa"/>
          </w:tcPr>
          <w:p w14:paraId="00686B0D" w14:textId="77777777" w:rsidR="00F84EA5" w:rsidRPr="00B1326A" w:rsidRDefault="00F84EA5" w:rsidP="007003EF">
            <w:pPr>
              <w:pStyle w:val="tabletext11"/>
              <w:rPr>
                <w:ins w:id="245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0DF7191" w14:textId="77777777" w:rsidR="00F84EA5" w:rsidRPr="00B1326A" w:rsidRDefault="00F84EA5" w:rsidP="007003EF">
            <w:pPr>
              <w:pStyle w:val="tabletext11"/>
              <w:jc w:val="right"/>
              <w:rPr>
                <w:ins w:id="2457" w:author="Author"/>
              </w:rPr>
            </w:pPr>
          </w:p>
        </w:tc>
        <w:tc>
          <w:tcPr>
            <w:tcW w:w="630" w:type="dxa"/>
            <w:tcBorders>
              <w:left w:val="nil"/>
            </w:tcBorders>
          </w:tcPr>
          <w:p w14:paraId="5714A915" w14:textId="77777777" w:rsidR="00F84EA5" w:rsidRPr="00B1326A" w:rsidRDefault="00F84EA5" w:rsidP="007003EF">
            <w:pPr>
              <w:pStyle w:val="tabletext11"/>
              <w:tabs>
                <w:tab w:val="decimal" w:pos="505"/>
              </w:tabs>
              <w:jc w:val="right"/>
              <w:rPr>
                <w:ins w:id="2458" w:author="Author"/>
              </w:rPr>
            </w:pPr>
            <w:ins w:id="2459" w:author="Author">
              <w:r w:rsidRPr="00B1326A">
                <w:t>3,501</w:t>
              </w:r>
            </w:ins>
          </w:p>
        </w:tc>
        <w:tc>
          <w:tcPr>
            <w:tcW w:w="180" w:type="dxa"/>
          </w:tcPr>
          <w:p w14:paraId="4EA777F3" w14:textId="77777777" w:rsidR="00F84EA5" w:rsidRPr="00B1326A" w:rsidRDefault="00F84EA5" w:rsidP="007003EF">
            <w:pPr>
              <w:pStyle w:val="tabletext11"/>
              <w:rPr>
                <w:ins w:id="2460" w:author="Author"/>
              </w:rPr>
            </w:pPr>
            <w:ins w:id="2461" w:author="Author">
              <w:r w:rsidRPr="00B1326A">
                <w:t>–</w:t>
              </w:r>
            </w:ins>
          </w:p>
        </w:tc>
        <w:tc>
          <w:tcPr>
            <w:tcW w:w="925" w:type="dxa"/>
            <w:tcBorders>
              <w:left w:val="nil"/>
              <w:right w:val="single" w:sz="6" w:space="0" w:color="auto"/>
            </w:tcBorders>
          </w:tcPr>
          <w:p w14:paraId="09B17FA5" w14:textId="77777777" w:rsidR="00F84EA5" w:rsidRPr="00B1326A" w:rsidRDefault="00F84EA5" w:rsidP="007003EF">
            <w:pPr>
              <w:pStyle w:val="tabletext11"/>
              <w:tabs>
                <w:tab w:val="decimal" w:pos="425"/>
              </w:tabs>
              <w:rPr>
                <w:ins w:id="2462" w:author="Author"/>
              </w:rPr>
            </w:pPr>
            <w:ins w:id="2463" w:author="Author">
              <w:r w:rsidRPr="00B1326A">
                <w:t>4,000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797A92A9" w14:textId="77777777" w:rsidR="00F84EA5" w:rsidRPr="00B1326A" w:rsidRDefault="00F84EA5" w:rsidP="007003EF">
            <w:pPr>
              <w:pStyle w:val="tabletext11"/>
              <w:jc w:val="right"/>
              <w:rPr>
                <w:ins w:id="2464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6E5966A9" w14:textId="77777777" w:rsidR="00F84EA5" w:rsidRPr="00B1326A" w:rsidRDefault="00F84EA5" w:rsidP="007003EF">
            <w:pPr>
              <w:pStyle w:val="tabletext11"/>
              <w:jc w:val="right"/>
              <w:rPr>
                <w:ins w:id="2465" w:author="Author"/>
              </w:rPr>
            </w:pPr>
            <w:ins w:id="2466" w:author="Author">
              <w:r w:rsidRPr="00B1326A">
                <w:t>25</w:t>
              </w:r>
            </w:ins>
          </w:p>
        </w:tc>
        <w:tc>
          <w:tcPr>
            <w:tcW w:w="303" w:type="dxa"/>
            <w:tcBorders>
              <w:right w:val="single" w:sz="6" w:space="0" w:color="auto"/>
            </w:tcBorders>
          </w:tcPr>
          <w:p w14:paraId="76C4589A" w14:textId="77777777" w:rsidR="00F84EA5" w:rsidRPr="00B1326A" w:rsidRDefault="00F84EA5" w:rsidP="007003EF">
            <w:pPr>
              <w:pStyle w:val="tabletext11"/>
              <w:jc w:val="right"/>
              <w:rPr>
                <w:ins w:id="2467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65880BD9" w14:textId="77777777" w:rsidR="00F84EA5" w:rsidRPr="00B1326A" w:rsidRDefault="00F84EA5" w:rsidP="007003EF">
            <w:pPr>
              <w:pStyle w:val="tabletext11"/>
              <w:jc w:val="right"/>
              <w:rPr>
                <w:ins w:id="2468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2F3B6012" w14:textId="77777777" w:rsidR="00F84EA5" w:rsidRPr="00B1326A" w:rsidRDefault="00F84EA5" w:rsidP="007003EF">
            <w:pPr>
              <w:pStyle w:val="tabletext11"/>
              <w:jc w:val="right"/>
              <w:rPr>
                <w:ins w:id="2469" w:author="Author"/>
              </w:rPr>
            </w:pPr>
            <w:ins w:id="2470" w:author="Author">
              <w:r w:rsidRPr="00B1326A">
                <w:t>26</w:t>
              </w:r>
            </w:ins>
          </w:p>
        </w:tc>
        <w:tc>
          <w:tcPr>
            <w:tcW w:w="321" w:type="dxa"/>
            <w:tcBorders>
              <w:right w:val="single" w:sz="6" w:space="0" w:color="auto"/>
            </w:tcBorders>
          </w:tcPr>
          <w:p w14:paraId="13E15D05" w14:textId="77777777" w:rsidR="00F84EA5" w:rsidRPr="00B1326A" w:rsidRDefault="00F84EA5" w:rsidP="007003EF">
            <w:pPr>
              <w:pStyle w:val="tabletext11"/>
              <w:jc w:val="right"/>
              <w:rPr>
                <w:ins w:id="2471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47BA516C" w14:textId="77777777" w:rsidR="00F84EA5" w:rsidRPr="00B1326A" w:rsidRDefault="00F84EA5" w:rsidP="007003EF">
            <w:pPr>
              <w:pStyle w:val="tabletext11"/>
              <w:jc w:val="right"/>
              <w:rPr>
                <w:ins w:id="2472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51D27673" w14:textId="77777777" w:rsidR="00F84EA5" w:rsidRPr="00B1326A" w:rsidRDefault="00F84EA5" w:rsidP="007003EF">
            <w:pPr>
              <w:pStyle w:val="tabletext11"/>
              <w:jc w:val="right"/>
              <w:rPr>
                <w:ins w:id="2473" w:author="Author"/>
              </w:rPr>
            </w:pPr>
            <w:ins w:id="2474" w:author="Author">
              <w:r w:rsidRPr="00B1326A">
                <w:t>81</w:t>
              </w:r>
            </w:ins>
          </w:p>
        </w:tc>
        <w:tc>
          <w:tcPr>
            <w:tcW w:w="249" w:type="dxa"/>
            <w:tcBorders>
              <w:right w:val="single" w:sz="6" w:space="0" w:color="auto"/>
            </w:tcBorders>
          </w:tcPr>
          <w:p w14:paraId="1216E7EE" w14:textId="77777777" w:rsidR="00F84EA5" w:rsidRPr="00B1326A" w:rsidRDefault="00F84EA5" w:rsidP="007003EF">
            <w:pPr>
              <w:pStyle w:val="tabletext11"/>
              <w:jc w:val="right"/>
              <w:rPr>
                <w:ins w:id="247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3CC5A40" w14:textId="77777777" w:rsidR="00F84EA5" w:rsidRPr="00B1326A" w:rsidRDefault="00F84EA5" w:rsidP="007003EF">
            <w:pPr>
              <w:pStyle w:val="tabletext11"/>
              <w:jc w:val="right"/>
              <w:rPr>
                <w:ins w:id="2476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21AEF2FD" w14:textId="77777777" w:rsidR="00F84EA5" w:rsidRPr="00B1326A" w:rsidRDefault="00F84EA5" w:rsidP="007003EF">
            <w:pPr>
              <w:pStyle w:val="tabletext11"/>
              <w:jc w:val="right"/>
              <w:rPr>
                <w:ins w:id="2477" w:author="Author"/>
              </w:rPr>
            </w:pPr>
            <w:ins w:id="2478" w:author="Author">
              <w:r w:rsidRPr="00B1326A">
                <w:t>85</w:t>
              </w:r>
            </w:ins>
          </w:p>
        </w:tc>
        <w:tc>
          <w:tcPr>
            <w:tcW w:w="267" w:type="dxa"/>
            <w:tcBorders>
              <w:right w:val="single" w:sz="6" w:space="0" w:color="auto"/>
            </w:tcBorders>
          </w:tcPr>
          <w:p w14:paraId="4FAC8E0E" w14:textId="77777777" w:rsidR="00F84EA5" w:rsidRPr="00B1326A" w:rsidRDefault="00F84EA5" w:rsidP="007003EF">
            <w:pPr>
              <w:pStyle w:val="tabletext11"/>
              <w:jc w:val="right"/>
              <w:rPr>
                <w:ins w:id="2479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29D28721" w14:textId="77777777" w:rsidR="00F84EA5" w:rsidRPr="00B1326A" w:rsidRDefault="00F84EA5" w:rsidP="007003EF">
            <w:pPr>
              <w:pStyle w:val="tabletext11"/>
              <w:jc w:val="right"/>
              <w:rPr>
                <w:ins w:id="2480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0C96C0E0" w14:textId="77777777" w:rsidR="00F84EA5" w:rsidRPr="00B1326A" w:rsidRDefault="00F84EA5" w:rsidP="007003EF">
            <w:pPr>
              <w:pStyle w:val="tabletext11"/>
              <w:jc w:val="right"/>
              <w:rPr>
                <w:ins w:id="2481" w:author="Author"/>
              </w:rPr>
            </w:pPr>
            <w:ins w:id="2482" w:author="Author">
              <w:r w:rsidRPr="00B1326A">
                <w:t>14</w:t>
              </w:r>
            </w:ins>
          </w:p>
        </w:tc>
        <w:tc>
          <w:tcPr>
            <w:tcW w:w="285" w:type="dxa"/>
            <w:tcBorders>
              <w:right w:val="single" w:sz="6" w:space="0" w:color="auto"/>
            </w:tcBorders>
          </w:tcPr>
          <w:p w14:paraId="0E721A95" w14:textId="77777777" w:rsidR="00F84EA5" w:rsidRPr="00B1326A" w:rsidRDefault="00F84EA5" w:rsidP="007003EF">
            <w:pPr>
              <w:pStyle w:val="tabletext11"/>
              <w:jc w:val="right"/>
              <w:rPr>
                <w:ins w:id="2483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4A728B5D" w14:textId="77777777" w:rsidR="00F84EA5" w:rsidRPr="00B1326A" w:rsidRDefault="00F84EA5" w:rsidP="007003EF">
            <w:pPr>
              <w:pStyle w:val="tabletext11"/>
              <w:jc w:val="right"/>
              <w:rPr>
                <w:ins w:id="2484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27594255" w14:textId="77777777" w:rsidR="00F84EA5" w:rsidRPr="00B1326A" w:rsidRDefault="00F84EA5" w:rsidP="007003EF">
            <w:pPr>
              <w:pStyle w:val="tabletext11"/>
              <w:jc w:val="right"/>
              <w:rPr>
                <w:ins w:id="2485" w:author="Author"/>
              </w:rPr>
            </w:pPr>
            <w:ins w:id="2486" w:author="Author">
              <w:r w:rsidRPr="00B1326A">
                <w:t>14</w:t>
              </w:r>
            </w:ins>
          </w:p>
        </w:tc>
        <w:tc>
          <w:tcPr>
            <w:tcW w:w="303" w:type="dxa"/>
            <w:tcBorders>
              <w:right w:val="single" w:sz="6" w:space="0" w:color="auto"/>
            </w:tcBorders>
          </w:tcPr>
          <w:p w14:paraId="26527EA9" w14:textId="77777777" w:rsidR="00F84EA5" w:rsidRPr="00B1326A" w:rsidRDefault="00F84EA5" w:rsidP="007003EF">
            <w:pPr>
              <w:pStyle w:val="tabletext11"/>
              <w:jc w:val="right"/>
              <w:rPr>
                <w:ins w:id="2487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45D1F3AF" w14:textId="77777777" w:rsidR="00F84EA5" w:rsidRPr="00B1326A" w:rsidRDefault="00F84EA5" w:rsidP="007003EF">
            <w:pPr>
              <w:pStyle w:val="tabletext11"/>
              <w:jc w:val="right"/>
              <w:rPr>
                <w:ins w:id="2488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227E55B2" w14:textId="77777777" w:rsidR="00F84EA5" w:rsidRPr="00B1326A" w:rsidRDefault="00F84EA5" w:rsidP="007003EF">
            <w:pPr>
              <w:pStyle w:val="tabletext11"/>
              <w:jc w:val="right"/>
              <w:rPr>
                <w:ins w:id="2489" w:author="Author"/>
              </w:rPr>
            </w:pPr>
            <w:ins w:id="2490" w:author="Author">
              <w:r w:rsidRPr="00B1326A">
                <w:t>9</w:t>
              </w:r>
            </w:ins>
          </w:p>
        </w:tc>
        <w:tc>
          <w:tcPr>
            <w:tcW w:w="231" w:type="dxa"/>
            <w:tcBorders>
              <w:right w:val="single" w:sz="6" w:space="0" w:color="auto"/>
            </w:tcBorders>
          </w:tcPr>
          <w:p w14:paraId="63AA4E53" w14:textId="77777777" w:rsidR="00F84EA5" w:rsidRPr="00B1326A" w:rsidRDefault="00F84EA5" w:rsidP="007003EF">
            <w:pPr>
              <w:pStyle w:val="tabletext11"/>
              <w:jc w:val="right"/>
              <w:rPr>
                <w:ins w:id="2491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178BBCFE" w14:textId="77777777" w:rsidR="00F84EA5" w:rsidRPr="00B1326A" w:rsidRDefault="00F84EA5" w:rsidP="007003EF">
            <w:pPr>
              <w:pStyle w:val="tabletext11"/>
              <w:jc w:val="right"/>
              <w:rPr>
                <w:ins w:id="2492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66DE12E5" w14:textId="77777777" w:rsidR="00F84EA5" w:rsidRPr="00B1326A" w:rsidRDefault="00F84EA5" w:rsidP="007003EF">
            <w:pPr>
              <w:pStyle w:val="tabletext11"/>
              <w:jc w:val="right"/>
              <w:rPr>
                <w:ins w:id="2493" w:author="Author"/>
              </w:rPr>
            </w:pPr>
            <w:ins w:id="2494" w:author="Author">
              <w:r w:rsidRPr="00B1326A">
                <w:t>9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7087C4FD" w14:textId="77777777" w:rsidR="00F84EA5" w:rsidRPr="00B1326A" w:rsidRDefault="00F84EA5" w:rsidP="007003EF">
            <w:pPr>
              <w:pStyle w:val="tabletext11"/>
              <w:jc w:val="right"/>
              <w:rPr>
                <w:ins w:id="2495" w:author="Author"/>
              </w:rPr>
            </w:pPr>
          </w:p>
        </w:tc>
      </w:tr>
      <w:tr w:rsidR="00F84EA5" w:rsidRPr="00B1326A" w14:paraId="7060090C" w14:textId="77777777" w:rsidTr="0024056A">
        <w:trPr>
          <w:cantSplit/>
          <w:trHeight w:val="190"/>
          <w:ins w:id="2496" w:author="Author"/>
        </w:trPr>
        <w:tc>
          <w:tcPr>
            <w:tcW w:w="200" w:type="dxa"/>
          </w:tcPr>
          <w:p w14:paraId="5A96B2F1" w14:textId="77777777" w:rsidR="00F84EA5" w:rsidRPr="00B1326A" w:rsidRDefault="00F84EA5" w:rsidP="007003EF">
            <w:pPr>
              <w:pStyle w:val="tabletext11"/>
              <w:rPr>
                <w:ins w:id="249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25B9FD1" w14:textId="77777777" w:rsidR="00F84EA5" w:rsidRPr="00B1326A" w:rsidRDefault="00F84EA5" w:rsidP="007003EF">
            <w:pPr>
              <w:pStyle w:val="tabletext11"/>
              <w:jc w:val="right"/>
              <w:rPr>
                <w:ins w:id="2498" w:author="Author"/>
              </w:rPr>
            </w:pPr>
          </w:p>
        </w:tc>
        <w:tc>
          <w:tcPr>
            <w:tcW w:w="630" w:type="dxa"/>
            <w:tcBorders>
              <w:left w:val="nil"/>
            </w:tcBorders>
          </w:tcPr>
          <w:p w14:paraId="700EEDB7" w14:textId="77777777" w:rsidR="00F84EA5" w:rsidRPr="00B1326A" w:rsidRDefault="00F84EA5" w:rsidP="007003EF">
            <w:pPr>
              <w:pStyle w:val="tabletext11"/>
              <w:tabs>
                <w:tab w:val="decimal" w:pos="505"/>
              </w:tabs>
              <w:jc w:val="right"/>
              <w:rPr>
                <w:ins w:id="2499" w:author="Author"/>
              </w:rPr>
            </w:pPr>
            <w:ins w:id="2500" w:author="Author">
              <w:r w:rsidRPr="00B1326A">
                <w:t>4,001</w:t>
              </w:r>
            </w:ins>
          </w:p>
        </w:tc>
        <w:tc>
          <w:tcPr>
            <w:tcW w:w="180" w:type="dxa"/>
          </w:tcPr>
          <w:p w14:paraId="07C268B0" w14:textId="77777777" w:rsidR="00F84EA5" w:rsidRPr="00B1326A" w:rsidRDefault="00F84EA5" w:rsidP="007003EF">
            <w:pPr>
              <w:pStyle w:val="tabletext11"/>
              <w:rPr>
                <w:ins w:id="2501" w:author="Author"/>
              </w:rPr>
            </w:pPr>
            <w:ins w:id="2502" w:author="Author">
              <w:r w:rsidRPr="00B1326A">
                <w:t>–</w:t>
              </w:r>
            </w:ins>
          </w:p>
        </w:tc>
        <w:tc>
          <w:tcPr>
            <w:tcW w:w="925" w:type="dxa"/>
            <w:tcBorders>
              <w:left w:val="nil"/>
              <w:right w:val="single" w:sz="6" w:space="0" w:color="auto"/>
            </w:tcBorders>
          </w:tcPr>
          <w:p w14:paraId="4836EE4C" w14:textId="77777777" w:rsidR="00F84EA5" w:rsidRPr="00B1326A" w:rsidRDefault="00F84EA5" w:rsidP="007003EF">
            <w:pPr>
              <w:pStyle w:val="tabletext11"/>
              <w:tabs>
                <w:tab w:val="decimal" w:pos="425"/>
              </w:tabs>
              <w:rPr>
                <w:ins w:id="2503" w:author="Author"/>
              </w:rPr>
            </w:pPr>
            <w:ins w:id="2504" w:author="Author">
              <w:r w:rsidRPr="00B1326A">
                <w:t>4,500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7E60A296" w14:textId="77777777" w:rsidR="00F84EA5" w:rsidRPr="00B1326A" w:rsidRDefault="00F84EA5" w:rsidP="007003EF">
            <w:pPr>
              <w:pStyle w:val="tabletext11"/>
              <w:jc w:val="right"/>
              <w:rPr>
                <w:ins w:id="2505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5C4A518C" w14:textId="77777777" w:rsidR="00F84EA5" w:rsidRPr="00B1326A" w:rsidRDefault="00F84EA5" w:rsidP="007003EF">
            <w:pPr>
              <w:pStyle w:val="tabletext11"/>
              <w:jc w:val="right"/>
              <w:rPr>
                <w:ins w:id="2506" w:author="Author"/>
              </w:rPr>
            </w:pPr>
            <w:ins w:id="2507" w:author="Author">
              <w:r w:rsidRPr="00B1326A">
                <w:t>26</w:t>
              </w:r>
            </w:ins>
          </w:p>
        </w:tc>
        <w:tc>
          <w:tcPr>
            <w:tcW w:w="303" w:type="dxa"/>
            <w:tcBorders>
              <w:right w:val="single" w:sz="6" w:space="0" w:color="auto"/>
            </w:tcBorders>
          </w:tcPr>
          <w:p w14:paraId="2A2747D8" w14:textId="77777777" w:rsidR="00F84EA5" w:rsidRPr="00B1326A" w:rsidRDefault="00F84EA5" w:rsidP="007003EF">
            <w:pPr>
              <w:pStyle w:val="tabletext11"/>
              <w:jc w:val="right"/>
              <w:rPr>
                <w:ins w:id="2508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3FFBF718" w14:textId="77777777" w:rsidR="00F84EA5" w:rsidRPr="00B1326A" w:rsidRDefault="00F84EA5" w:rsidP="007003EF">
            <w:pPr>
              <w:pStyle w:val="tabletext11"/>
              <w:jc w:val="right"/>
              <w:rPr>
                <w:ins w:id="2509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40433474" w14:textId="77777777" w:rsidR="00F84EA5" w:rsidRPr="00B1326A" w:rsidRDefault="00F84EA5" w:rsidP="007003EF">
            <w:pPr>
              <w:pStyle w:val="tabletext11"/>
              <w:jc w:val="right"/>
              <w:rPr>
                <w:ins w:id="2510" w:author="Author"/>
              </w:rPr>
            </w:pPr>
            <w:ins w:id="2511" w:author="Author">
              <w:r w:rsidRPr="00B1326A">
                <w:t>28</w:t>
              </w:r>
            </w:ins>
          </w:p>
        </w:tc>
        <w:tc>
          <w:tcPr>
            <w:tcW w:w="321" w:type="dxa"/>
            <w:tcBorders>
              <w:right w:val="single" w:sz="6" w:space="0" w:color="auto"/>
            </w:tcBorders>
          </w:tcPr>
          <w:p w14:paraId="6D400CB8" w14:textId="77777777" w:rsidR="00F84EA5" w:rsidRPr="00B1326A" w:rsidRDefault="00F84EA5" w:rsidP="007003EF">
            <w:pPr>
              <w:pStyle w:val="tabletext11"/>
              <w:jc w:val="right"/>
              <w:rPr>
                <w:ins w:id="2512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4D34F317" w14:textId="77777777" w:rsidR="00F84EA5" w:rsidRPr="00B1326A" w:rsidRDefault="00F84EA5" w:rsidP="007003EF">
            <w:pPr>
              <w:pStyle w:val="tabletext11"/>
              <w:jc w:val="right"/>
              <w:rPr>
                <w:ins w:id="2513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035EAA20" w14:textId="77777777" w:rsidR="00F84EA5" w:rsidRPr="00B1326A" w:rsidRDefault="00F84EA5" w:rsidP="007003EF">
            <w:pPr>
              <w:pStyle w:val="tabletext11"/>
              <w:jc w:val="right"/>
              <w:rPr>
                <w:ins w:id="2514" w:author="Author"/>
              </w:rPr>
            </w:pPr>
            <w:ins w:id="2515" w:author="Author">
              <w:r w:rsidRPr="00B1326A">
                <w:t>87</w:t>
              </w:r>
            </w:ins>
          </w:p>
        </w:tc>
        <w:tc>
          <w:tcPr>
            <w:tcW w:w="249" w:type="dxa"/>
            <w:tcBorders>
              <w:right w:val="single" w:sz="6" w:space="0" w:color="auto"/>
            </w:tcBorders>
          </w:tcPr>
          <w:p w14:paraId="61B14F43" w14:textId="77777777" w:rsidR="00F84EA5" w:rsidRPr="00B1326A" w:rsidRDefault="00F84EA5" w:rsidP="007003EF">
            <w:pPr>
              <w:pStyle w:val="tabletext11"/>
              <w:jc w:val="right"/>
              <w:rPr>
                <w:ins w:id="251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A3A9BAC" w14:textId="77777777" w:rsidR="00F84EA5" w:rsidRPr="00B1326A" w:rsidRDefault="00F84EA5" w:rsidP="007003EF">
            <w:pPr>
              <w:pStyle w:val="tabletext11"/>
              <w:jc w:val="right"/>
              <w:rPr>
                <w:ins w:id="2517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6573099F" w14:textId="77777777" w:rsidR="00F84EA5" w:rsidRPr="00B1326A" w:rsidRDefault="00F84EA5" w:rsidP="007003EF">
            <w:pPr>
              <w:pStyle w:val="tabletext11"/>
              <w:jc w:val="right"/>
              <w:rPr>
                <w:ins w:id="2518" w:author="Author"/>
              </w:rPr>
            </w:pPr>
            <w:ins w:id="2519" w:author="Author">
              <w:r w:rsidRPr="00B1326A">
                <w:t>91</w:t>
              </w:r>
            </w:ins>
          </w:p>
        </w:tc>
        <w:tc>
          <w:tcPr>
            <w:tcW w:w="267" w:type="dxa"/>
            <w:tcBorders>
              <w:right w:val="single" w:sz="6" w:space="0" w:color="auto"/>
            </w:tcBorders>
          </w:tcPr>
          <w:p w14:paraId="0945076F" w14:textId="77777777" w:rsidR="00F84EA5" w:rsidRPr="00B1326A" w:rsidRDefault="00F84EA5" w:rsidP="007003EF">
            <w:pPr>
              <w:pStyle w:val="tabletext11"/>
              <w:jc w:val="right"/>
              <w:rPr>
                <w:ins w:id="2520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383AEBAA" w14:textId="77777777" w:rsidR="00F84EA5" w:rsidRPr="00B1326A" w:rsidRDefault="00F84EA5" w:rsidP="007003EF">
            <w:pPr>
              <w:pStyle w:val="tabletext11"/>
              <w:jc w:val="right"/>
              <w:rPr>
                <w:ins w:id="2521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476FB764" w14:textId="77777777" w:rsidR="00F84EA5" w:rsidRPr="00B1326A" w:rsidRDefault="00F84EA5" w:rsidP="007003EF">
            <w:pPr>
              <w:pStyle w:val="tabletext11"/>
              <w:jc w:val="right"/>
              <w:rPr>
                <w:ins w:id="2522" w:author="Author"/>
              </w:rPr>
            </w:pPr>
            <w:ins w:id="2523" w:author="Author">
              <w:r w:rsidRPr="00B1326A">
                <w:t>15</w:t>
              </w:r>
            </w:ins>
          </w:p>
        </w:tc>
        <w:tc>
          <w:tcPr>
            <w:tcW w:w="285" w:type="dxa"/>
            <w:tcBorders>
              <w:right w:val="single" w:sz="6" w:space="0" w:color="auto"/>
            </w:tcBorders>
          </w:tcPr>
          <w:p w14:paraId="23DB60FB" w14:textId="77777777" w:rsidR="00F84EA5" w:rsidRPr="00B1326A" w:rsidRDefault="00F84EA5" w:rsidP="007003EF">
            <w:pPr>
              <w:pStyle w:val="tabletext11"/>
              <w:jc w:val="right"/>
              <w:rPr>
                <w:ins w:id="2524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32243502" w14:textId="77777777" w:rsidR="00F84EA5" w:rsidRPr="00B1326A" w:rsidRDefault="00F84EA5" w:rsidP="007003EF">
            <w:pPr>
              <w:pStyle w:val="tabletext11"/>
              <w:jc w:val="right"/>
              <w:rPr>
                <w:ins w:id="2525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32124D91" w14:textId="77777777" w:rsidR="00F84EA5" w:rsidRPr="00B1326A" w:rsidRDefault="00F84EA5" w:rsidP="007003EF">
            <w:pPr>
              <w:pStyle w:val="tabletext11"/>
              <w:jc w:val="right"/>
              <w:rPr>
                <w:ins w:id="2526" w:author="Author"/>
              </w:rPr>
            </w:pPr>
            <w:ins w:id="2527" w:author="Author">
              <w:r w:rsidRPr="00B1326A">
                <w:t>15</w:t>
              </w:r>
            </w:ins>
          </w:p>
        </w:tc>
        <w:tc>
          <w:tcPr>
            <w:tcW w:w="303" w:type="dxa"/>
            <w:tcBorders>
              <w:right w:val="single" w:sz="6" w:space="0" w:color="auto"/>
            </w:tcBorders>
          </w:tcPr>
          <w:p w14:paraId="0336843A" w14:textId="77777777" w:rsidR="00F84EA5" w:rsidRPr="00B1326A" w:rsidRDefault="00F84EA5" w:rsidP="007003EF">
            <w:pPr>
              <w:pStyle w:val="tabletext11"/>
              <w:jc w:val="right"/>
              <w:rPr>
                <w:ins w:id="2528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5D7B62A9" w14:textId="77777777" w:rsidR="00F84EA5" w:rsidRPr="00B1326A" w:rsidRDefault="00F84EA5" w:rsidP="007003EF">
            <w:pPr>
              <w:pStyle w:val="tabletext11"/>
              <w:jc w:val="right"/>
              <w:rPr>
                <w:ins w:id="2529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6184D313" w14:textId="77777777" w:rsidR="00F84EA5" w:rsidRPr="00B1326A" w:rsidRDefault="00F84EA5" w:rsidP="007003EF">
            <w:pPr>
              <w:pStyle w:val="tabletext11"/>
              <w:jc w:val="right"/>
              <w:rPr>
                <w:ins w:id="2530" w:author="Author"/>
              </w:rPr>
            </w:pPr>
            <w:ins w:id="2531" w:author="Author">
              <w:r w:rsidRPr="00B1326A">
                <w:t>9</w:t>
              </w:r>
            </w:ins>
          </w:p>
        </w:tc>
        <w:tc>
          <w:tcPr>
            <w:tcW w:w="231" w:type="dxa"/>
            <w:tcBorders>
              <w:right w:val="single" w:sz="6" w:space="0" w:color="auto"/>
            </w:tcBorders>
          </w:tcPr>
          <w:p w14:paraId="3FA25D0A" w14:textId="77777777" w:rsidR="00F84EA5" w:rsidRPr="00B1326A" w:rsidRDefault="00F84EA5" w:rsidP="007003EF">
            <w:pPr>
              <w:pStyle w:val="tabletext11"/>
              <w:jc w:val="right"/>
              <w:rPr>
                <w:ins w:id="2532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52D81A01" w14:textId="77777777" w:rsidR="00F84EA5" w:rsidRPr="00B1326A" w:rsidRDefault="00F84EA5" w:rsidP="007003EF">
            <w:pPr>
              <w:pStyle w:val="tabletext11"/>
              <w:jc w:val="right"/>
              <w:rPr>
                <w:ins w:id="2533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476A7C3E" w14:textId="77777777" w:rsidR="00F84EA5" w:rsidRPr="00B1326A" w:rsidRDefault="00F84EA5" w:rsidP="007003EF">
            <w:pPr>
              <w:pStyle w:val="tabletext11"/>
              <w:jc w:val="right"/>
              <w:rPr>
                <w:ins w:id="2534" w:author="Author"/>
              </w:rPr>
            </w:pPr>
            <w:ins w:id="2535" w:author="Author">
              <w:r w:rsidRPr="00B1326A">
                <w:t>10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5B2D353B" w14:textId="77777777" w:rsidR="00F84EA5" w:rsidRPr="00B1326A" w:rsidRDefault="00F84EA5" w:rsidP="007003EF">
            <w:pPr>
              <w:pStyle w:val="tabletext11"/>
              <w:jc w:val="right"/>
              <w:rPr>
                <w:ins w:id="2536" w:author="Author"/>
              </w:rPr>
            </w:pPr>
          </w:p>
        </w:tc>
      </w:tr>
      <w:tr w:rsidR="00F84EA5" w:rsidRPr="00B1326A" w14:paraId="0E98D537" w14:textId="77777777" w:rsidTr="0024056A">
        <w:trPr>
          <w:cantSplit/>
          <w:trHeight w:val="190"/>
          <w:ins w:id="2537" w:author="Author"/>
        </w:trPr>
        <w:tc>
          <w:tcPr>
            <w:tcW w:w="200" w:type="dxa"/>
          </w:tcPr>
          <w:p w14:paraId="2F4811CA" w14:textId="77777777" w:rsidR="00F84EA5" w:rsidRPr="00B1326A" w:rsidRDefault="00F84EA5" w:rsidP="007003EF">
            <w:pPr>
              <w:pStyle w:val="tabletext11"/>
              <w:rPr>
                <w:ins w:id="253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ADF32BE" w14:textId="77777777" w:rsidR="00F84EA5" w:rsidRPr="00B1326A" w:rsidRDefault="00F84EA5" w:rsidP="007003EF">
            <w:pPr>
              <w:pStyle w:val="tabletext11"/>
              <w:jc w:val="right"/>
              <w:rPr>
                <w:ins w:id="2539" w:author="Author"/>
              </w:rPr>
            </w:pPr>
          </w:p>
        </w:tc>
        <w:tc>
          <w:tcPr>
            <w:tcW w:w="630" w:type="dxa"/>
            <w:tcBorders>
              <w:left w:val="nil"/>
            </w:tcBorders>
          </w:tcPr>
          <w:p w14:paraId="5FAAA459" w14:textId="77777777" w:rsidR="00F84EA5" w:rsidRPr="00B1326A" w:rsidRDefault="00F84EA5" w:rsidP="007003EF">
            <w:pPr>
              <w:pStyle w:val="tabletext11"/>
              <w:tabs>
                <w:tab w:val="decimal" w:pos="505"/>
              </w:tabs>
              <w:jc w:val="right"/>
              <w:rPr>
                <w:ins w:id="2540" w:author="Author"/>
              </w:rPr>
            </w:pPr>
            <w:ins w:id="2541" w:author="Author">
              <w:r w:rsidRPr="00B1326A">
                <w:t>4,501</w:t>
              </w:r>
            </w:ins>
          </w:p>
        </w:tc>
        <w:tc>
          <w:tcPr>
            <w:tcW w:w="180" w:type="dxa"/>
          </w:tcPr>
          <w:p w14:paraId="306FD7F4" w14:textId="77777777" w:rsidR="00F84EA5" w:rsidRPr="00B1326A" w:rsidRDefault="00F84EA5" w:rsidP="007003EF">
            <w:pPr>
              <w:pStyle w:val="tabletext11"/>
              <w:rPr>
                <w:ins w:id="2542" w:author="Author"/>
              </w:rPr>
            </w:pPr>
            <w:ins w:id="2543" w:author="Author">
              <w:r w:rsidRPr="00B1326A">
                <w:t>–</w:t>
              </w:r>
            </w:ins>
          </w:p>
        </w:tc>
        <w:tc>
          <w:tcPr>
            <w:tcW w:w="925" w:type="dxa"/>
            <w:tcBorders>
              <w:left w:val="nil"/>
              <w:right w:val="single" w:sz="6" w:space="0" w:color="auto"/>
            </w:tcBorders>
          </w:tcPr>
          <w:p w14:paraId="4DBC7B84" w14:textId="77777777" w:rsidR="00F84EA5" w:rsidRPr="00B1326A" w:rsidRDefault="00F84EA5" w:rsidP="007003EF">
            <w:pPr>
              <w:pStyle w:val="tabletext11"/>
              <w:tabs>
                <w:tab w:val="decimal" w:pos="425"/>
              </w:tabs>
              <w:rPr>
                <w:ins w:id="2544" w:author="Author"/>
              </w:rPr>
            </w:pPr>
            <w:ins w:id="2545" w:author="Author">
              <w:r w:rsidRPr="00B1326A">
                <w:t>5,000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52DB428E" w14:textId="77777777" w:rsidR="00F84EA5" w:rsidRPr="00B1326A" w:rsidRDefault="00F84EA5" w:rsidP="007003EF">
            <w:pPr>
              <w:pStyle w:val="tabletext11"/>
              <w:jc w:val="right"/>
              <w:rPr>
                <w:ins w:id="2546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409525FD" w14:textId="77777777" w:rsidR="00F84EA5" w:rsidRPr="00B1326A" w:rsidRDefault="00F84EA5" w:rsidP="007003EF">
            <w:pPr>
              <w:pStyle w:val="tabletext11"/>
              <w:jc w:val="right"/>
              <w:rPr>
                <w:ins w:id="2547" w:author="Author"/>
              </w:rPr>
            </w:pPr>
            <w:ins w:id="2548" w:author="Author">
              <w:r w:rsidRPr="00B1326A">
                <w:t>31</w:t>
              </w:r>
            </w:ins>
          </w:p>
        </w:tc>
        <w:tc>
          <w:tcPr>
            <w:tcW w:w="303" w:type="dxa"/>
            <w:tcBorders>
              <w:right w:val="single" w:sz="6" w:space="0" w:color="auto"/>
            </w:tcBorders>
          </w:tcPr>
          <w:p w14:paraId="34DF4409" w14:textId="77777777" w:rsidR="00F84EA5" w:rsidRPr="00B1326A" w:rsidRDefault="00F84EA5" w:rsidP="007003EF">
            <w:pPr>
              <w:pStyle w:val="tabletext11"/>
              <w:jc w:val="right"/>
              <w:rPr>
                <w:ins w:id="2549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7441E109" w14:textId="77777777" w:rsidR="00F84EA5" w:rsidRPr="00B1326A" w:rsidRDefault="00F84EA5" w:rsidP="007003EF">
            <w:pPr>
              <w:pStyle w:val="tabletext11"/>
              <w:jc w:val="right"/>
              <w:rPr>
                <w:ins w:id="2550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1E631952" w14:textId="77777777" w:rsidR="00F84EA5" w:rsidRPr="00B1326A" w:rsidRDefault="00F84EA5" w:rsidP="007003EF">
            <w:pPr>
              <w:pStyle w:val="tabletext11"/>
              <w:jc w:val="right"/>
              <w:rPr>
                <w:ins w:id="2551" w:author="Author"/>
              </w:rPr>
            </w:pPr>
            <w:ins w:id="2552" w:author="Author">
              <w:r w:rsidRPr="00B1326A">
                <w:t>33</w:t>
              </w:r>
            </w:ins>
          </w:p>
        </w:tc>
        <w:tc>
          <w:tcPr>
            <w:tcW w:w="321" w:type="dxa"/>
            <w:tcBorders>
              <w:right w:val="single" w:sz="6" w:space="0" w:color="auto"/>
            </w:tcBorders>
          </w:tcPr>
          <w:p w14:paraId="5ACF2CCA" w14:textId="77777777" w:rsidR="00F84EA5" w:rsidRPr="00B1326A" w:rsidRDefault="00F84EA5" w:rsidP="007003EF">
            <w:pPr>
              <w:pStyle w:val="tabletext11"/>
              <w:jc w:val="right"/>
              <w:rPr>
                <w:ins w:id="2553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58F61E98" w14:textId="77777777" w:rsidR="00F84EA5" w:rsidRPr="00B1326A" w:rsidRDefault="00F84EA5" w:rsidP="007003EF">
            <w:pPr>
              <w:pStyle w:val="tabletext11"/>
              <w:jc w:val="right"/>
              <w:rPr>
                <w:ins w:id="2554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7500858E" w14:textId="77777777" w:rsidR="00F84EA5" w:rsidRPr="00B1326A" w:rsidRDefault="00F84EA5" w:rsidP="007003EF">
            <w:pPr>
              <w:pStyle w:val="tabletext11"/>
              <w:jc w:val="right"/>
              <w:rPr>
                <w:ins w:id="2555" w:author="Author"/>
              </w:rPr>
            </w:pPr>
            <w:ins w:id="2556" w:author="Author">
              <w:r w:rsidRPr="00B1326A">
                <w:t>101</w:t>
              </w:r>
            </w:ins>
          </w:p>
        </w:tc>
        <w:tc>
          <w:tcPr>
            <w:tcW w:w="249" w:type="dxa"/>
            <w:tcBorders>
              <w:right w:val="single" w:sz="6" w:space="0" w:color="auto"/>
            </w:tcBorders>
          </w:tcPr>
          <w:p w14:paraId="30109EB5" w14:textId="77777777" w:rsidR="00F84EA5" w:rsidRPr="00B1326A" w:rsidRDefault="00F84EA5" w:rsidP="007003EF">
            <w:pPr>
              <w:pStyle w:val="tabletext11"/>
              <w:jc w:val="right"/>
              <w:rPr>
                <w:ins w:id="255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8A564FE" w14:textId="77777777" w:rsidR="00F84EA5" w:rsidRPr="00B1326A" w:rsidRDefault="00F84EA5" w:rsidP="007003EF">
            <w:pPr>
              <w:pStyle w:val="tabletext11"/>
              <w:jc w:val="right"/>
              <w:rPr>
                <w:ins w:id="2558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4C201294" w14:textId="77777777" w:rsidR="00F84EA5" w:rsidRPr="00B1326A" w:rsidRDefault="00F84EA5" w:rsidP="007003EF">
            <w:pPr>
              <w:pStyle w:val="tabletext11"/>
              <w:jc w:val="right"/>
              <w:rPr>
                <w:ins w:id="2559" w:author="Author"/>
              </w:rPr>
            </w:pPr>
            <w:ins w:id="2560" w:author="Author">
              <w:r w:rsidRPr="00B1326A">
                <w:t>106</w:t>
              </w:r>
            </w:ins>
          </w:p>
        </w:tc>
        <w:tc>
          <w:tcPr>
            <w:tcW w:w="267" w:type="dxa"/>
            <w:tcBorders>
              <w:right w:val="single" w:sz="6" w:space="0" w:color="auto"/>
            </w:tcBorders>
          </w:tcPr>
          <w:p w14:paraId="05759B59" w14:textId="77777777" w:rsidR="00F84EA5" w:rsidRPr="00B1326A" w:rsidRDefault="00F84EA5" w:rsidP="007003EF">
            <w:pPr>
              <w:pStyle w:val="tabletext11"/>
              <w:jc w:val="right"/>
              <w:rPr>
                <w:ins w:id="2561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0BD5682C" w14:textId="77777777" w:rsidR="00F84EA5" w:rsidRPr="00B1326A" w:rsidRDefault="00F84EA5" w:rsidP="007003EF">
            <w:pPr>
              <w:pStyle w:val="tabletext11"/>
              <w:jc w:val="right"/>
              <w:rPr>
                <w:ins w:id="2562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150A145D" w14:textId="77777777" w:rsidR="00F84EA5" w:rsidRPr="00B1326A" w:rsidRDefault="00F84EA5" w:rsidP="007003EF">
            <w:pPr>
              <w:pStyle w:val="tabletext11"/>
              <w:jc w:val="right"/>
              <w:rPr>
                <w:ins w:id="2563" w:author="Author"/>
              </w:rPr>
            </w:pPr>
            <w:ins w:id="2564" w:author="Author">
              <w:r w:rsidRPr="00B1326A">
                <w:t>17</w:t>
              </w:r>
            </w:ins>
          </w:p>
        </w:tc>
        <w:tc>
          <w:tcPr>
            <w:tcW w:w="285" w:type="dxa"/>
            <w:tcBorders>
              <w:right w:val="single" w:sz="6" w:space="0" w:color="auto"/>
            </w:tcBorders>
          </w:tcPr>
          <w:p w14:paraId="3EBBE5FD" w14:textId="77777777" w:rsidR="00F84EA5" w:rsidRPr="00B1326A" w:rsidRDefault="00F84EA5" w:rsidP="007003EF">
            <w:pPr>
              <w:pStyle w:val="tabletext11"/>
              <w:jc w:val="right"/>
              <w:rPr>
                <w:ins w:id="2565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4972E936" w14:textId="77777777" w:rsidR="00F84EA5" w:rsidRPr="00B1326A" w:rsidRDefault="00F84EA5" w:rsidP="007003EF">
            <w:pPr>
              <w:pStyle w:val="tabletext11"/>
              <w:jc w:val="right"/>
              <w:rPr>
                <w:ins w:id="2566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58698F56" w14:textId="77777777" w:rsidR="00F84EA5" w:rsidRPr="00B1326A" w:rsidRDefault="00F84EA5" w:rsidP="007003EF">
            <w:pPr>
              <w:pStyle w:val="tabletext11"/>
              <w:jc w:val="right"/>
              <w:rPr>
                <w:ins w:id="2567" w:author="Author"/>
              </w:rPr>
            </w:pPr>
            <w:ins w:id="2568" w:author="Author">
              <w:r w:rsidRPr="00B1326A">
                <w:t>18</w:t>
              </w:r>
            </w:ins>
          </w:p>
        </w:tc>
        <w:tc>
          <w:tcPr>
            <w:tcW w:w="303" w:type="dxa"/>
            <w:tcBorders>
              <w:right w:val="single" w:sz="6" w:space="0" w:color="auto"/>
            </w:tcBorders>
          </w:tcPr>
          <w:p w14:paraId="64ACC476" w14:textId="77777777" w:rsidR="00F84EA5" w:rsidRPr="00B1326A" w:rsidRDefault="00F84EA5" w:rsidP="007003EF">
            <w:pPr>
              <w:pStyle w:val="tabletext11"/>
              <w:jc w:val="right"/>
              <w:rPr>
                <w:ins w:id="2569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52F9C420" w14:textId="77777777" w:rsidR="00F84EA5" w:rsidRPr="00B1326A" w:rsidRDefault="00F84EA5" w:rsidP="007003EF">
            <w:pPr>
              <w:pStyle w:val="tabletext11"/>
              <w:jc w:val="right"/>
              <w:rPr>
                <w:ins w:id="2570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52E5D09F" w14:textId="77777777" w:rsidR="00F84EA5" w:rsidRPr="00B1326A" w:rsidRDefault="00F84EA5" w:rsidP="007003EF">
            <w:pPr>
              <w:pStyle w:val="tabletext11"/>
              <w:jc w:val="right"/>
              <w:rPr>
                <w:ins w:id="2571" w:author="Author"/>
              </w:rPr>
            </w:pPr>
            <w:ins w:id="2572" w:author="Author">
              <w:r w:rsidRPr="00B1326A">
                <w:t>11</w:t>
              </w:r>
            </w:ins>
          </w:p>
        </w:tc>
        <w:tc>
          <w:tcPr>
            <w:tcW w:w="231" w:type="dxa"/>
            <w:tcBorders>
              <w:right w:val="single" w:sz="6" w:space="0" w:color="auto"/>
            </w:tcBorders>
          </w:tcPr>
          <w:p w14:paraId="55814B29" w14:textId="77777777" w:rsidR="00F84EA5" w:rsidRPr="00B1326A" w:rsidRDefault="00F84EA5" w:rsidP="007003EF">
            <w:pPr>
              <w:pStyle w:val="tabletext11"/>
              <w:jc w:val="right"/>
              <w:rPr>
                <w:ins w:id="2573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5C2D5735" w14:textId="77777777" w:rsidR="00F84EA5" w:rsidRPr="00B1326A" w:rsidRDefault="00F84EA5" w:rsidP="007003EF">
            <w:pPr>
              <w:pStyle w:val="tabletext11"/>
              <w:jc w:val="right"/>
              <w:rPr>
                <w:ins w:id="2574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52777AFF" w14:textId="77777777" w:rsidR="00F84EA5" w:rsidRPr="00B1326A" w:rsidRDefault="00F84EA5" w:rsidP="007003EF">
            <w:pPr>
              <w:pStyle w:val="tabletext11"/>
              <w:jc w:val="right"/>
              <w:rPr>
                <w:ins w:id="2575" w:author="Author"/>
              </w:rPr>
            </w:pPr>
            <w:ins w:id="2576" w:author="Author">
              <w:r w:rsidRPr="00B1326A">
                <w:t>12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4CB6744F" w14:textId="77777777" w:rsidR="00F84EA5" w:rsidRPr="00B1326A" w:rsidRDefault="00F84EA5" w:rsidP="007003EF">
            <w:pPr>
              <w:pStyle w:val="tabletext11"/>
              <w:jc w:val="right"/>
              <w:rPr>
                <w:ins w:id="2577" w:author="Author"/>
              </w:rPr>
            </w:pPr>
          </w:p>
        </w:tc>
      </w:tr>
      <w:tr w:rsidR="00F84EA5" w:rsidRPr="00B1326A" w14:paraId="047A859B" w14:textId="77777777" w:rsidTr="0024056A">
        <w:trPr>
          <w:cantSplit/>
          <w:trHeight w:val="190"/>
          <w:ins w:id="2578" w:author="Author"/>
        </w:trPr>
        <w:tc>
          <w:tcPr>
            <w:tcW w:w="200" w:type="dxa"/>
          </w:tcPr>
          <w:p w14:paraId="183862A5" w14:textId="77777777" w:rsidR="00F84EA5" w:rsidRPr="00B1326A" w:rsidRDefault="00F84EA5" w:rsidP="007003EF">
            <w:pPr>
              <w:pStyle w:val="tabletext11"/>
              <w:rPr>
                <w:ins w:id="257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62D083E" w14:textId="77777777" w:rsidR="00F84EA5" w:rsidRPr="00B1326A" w:rsidRDefault="00F84EA5" w:rsidP="007003EF">
            <w:pPr>
              <w:pStyle w:val="tabletext11"/>
              <w:jc w:val="right"/>
              <w:rPr>
                <w:ins w:id="2580" w:author="Author"/>
              </w:rPr>
            </w:pPr>
          </w:p>
        </w:tc>
        <w:tc>
          <w:tcPr>
            <w:tcW w:w="630" w:type="dxa"/>
            <w:tcBorders>
              <w:left w:val="nil"/>
            </w:tcBorders>
          </w:tcPr>
          <w:p w14:paraId="48A2041F" w14:textId="77777777" w:rsidR="00F84EA5" w:rsidRPr="00B1326A" w:rsidRDefault="00F84EA5" w:rsidP="007003EF">
            <w:pPr>
              <w:pStyle w:val="tabletext11"/>
              <w:tabs>
                <w:tab w:val="decimal" w:pos="505"/>
              </w:tabs>
              <w:jc w:val="right"/>
              <w:rPr>
                <w:ins w:id="2581" w:author="Author"/>
              </w:rPr>
            </w:pPr>
            <w:ins w:id="2582" w:author="Author">
              <w:r w:rsidRPr="00B1326A">
                <w:t>5,001</w:t>
              </w:r>
            </w:ins>
          </w:p>
        </w:tc>
        <w:tc>
          <w:tcPr>
            <w:tcW w:w="180" w:type="dxa"/>
          </w:tcPr>
          <w:p w14:paraId="0A84EBB0" w14:textId="77777777" w:rsidR="00F84EA5" w:rsidRPr="00B1326A" w:rsidRDefault="00F84EA5" w:rsidP="007003EF">
            <w:pPr>
              <w:pStyle w:val="tabletext11"/>
              <w:rPr>
                <w:ins w:id="2583" w:author="Author"/>
              </w:rPr>
            </w:pPr>
            <w:ins w:id="2584" w:author="Author">
              <w:r w:rsidRPr="00B1326A">
                <w:t>–</w:t>
              </w:r>
            </w:ins>
          </w:p>
        </w:tc>
        <w:tc>
          <w:tcPr>
            <w:tcW w:w="925" w:type="dxa"/>
            <w:tcBorders>
              <w:left w:val="nil"/>
              <w:right w:val="single" w:sz="6" w:space="0" w:color="auto"/>
            </w:tcBorders>
          </w:tcPr>
          <w:p w14:paraId="28526AEC" w14:textId="77777777" w:rsidR="00F84EA5" w:rsidRPr="00B1326A" w:rsidRDefault="00F84EA5" w:rsidP="007003EF">
            <w:pPr>
              <w:pStyle w:val="tabletext11"/>
              <w:tabs>
                <w:tab w:val="decimal" w:pos="425"/>
              </w:tabs>
              <w:rPr>
                <w:ins w:id="2585" w:author="Author"/>
              </w:rPr>
            </w:pPr>
            <w:ins w:id="2586" w:author="Author">
              <w:r w:rsidRPr="00B1326A">
                <w:t>6,000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7CDCAB1C" w14:textId="77777777" w:rsidR="00F84EA5" w:rsidRPr="00B1326A" w:rsidRDefault="00F84EA5" w:rsidP="007003EF">
            <w:pPr>
              <w:pStyle w:val="tabletext11"/>
              <w:jc w:val="right"/>
              <w:rPr>
                <w:ins w:id="2587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389D4709" w14:textId="77777777" w:rsidR="00F84EA5" w:rsidRPr="00B1326A" w:rsidRDefault="00F84EA5" w:rsidP="007003EF">
            <w:pPr>
              <w:pStyle w:val="tabletext11"/>
              <w:jc w:val="right"/>
              <w:rPr>
                <w:ins w:id="2588" w:author="Author"/>
              </w:rPr>
            </w:pPr>
            <w:ins w:id="2589" w:author="Author">
              <w:r w:rsidRPr="00B1326A">
                <w:t>36</w:t>
              </w:r>
            </w:ins>
          </w:p>
        </w:tc>
        <w:tc>
          <w:tcPr>
            <w:tcW w:w="303" w:type="dxa"/>
            <w:tcBorders>
              <w:right w:val="single" w:sz="6" w:space="0" w:color="auto"/>
            </w:tcBorders>
          </w:tcPr>
          <w:p w14:paraId="04BAF379" w14:textId="77777777" w:rsidR="00F84EA5" w:rsidRPr="00B1326A" w:rsidRDefault="00F84EA5" w:rsidP="007003EF">
            <w:pPr>
              <w:pStyle w:val="tabletext11"/>
              <w:jc w:val="right"/>
              <w:rPr>
                <w:ins w:id="2590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131B1C36" w14:textId="77777777" w:rsidR="00F84EA5" w:rsidRPr="00B1326A" w:rsidRDefault="00F84EA5" w:rsidP="007003EF">
            <w:pPr>
              <w:pStyle w:val="tabletext11"/>
              <w:jc w:val="right"/>
              <w:rPr>
                <w:ins w:id="2591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12160063" w14:textId="77777777" w:rsidR="00F84EA5" w:rsidRPr="00B1326A" w:rsidRDefault="00F84EA5" w:rsidP="007003EF">
            <w:pPr>
              <w:pStyle w:val="tabletext11"/>
              <w:jc w:val="right"/>
              <w:rPr>
                <w:ins w:id="2592" w:author="Author"/>
              </w:rPr>
            </w:pPr>
            <w:ins w:id="2593" w:author="Author">
              <w:r w:rsidRPr="00B1326A">
                <w:t>38</w:t>
              </w:r>
            </w:ins>
          </w:p>
        </w:tc>
        <w:tc>
          <w:tcPr>
            <w:tcW w:w="321" w:type="dxa"/>
            <w:tcBorders>
              <w:right w:val="single" w:sz="6" w:space="0" w:color="auto"/>
            </w:tcBorders>
          </w:tcPr>
          <w:p w14:paraId="7119955A" w14:textId="77777777" w:rsidR="00F84EA5" w:rsidRPr="00B1326A" w:rsidRDefault="00F84EA5" w:rsidP="007003EF">
            <w:pPr>
              <w:pStyle w:val="tabletext11"/>
              <w:jc w:val="right"/>
              <w:rPr>
                <w:ins w:id="2594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7D839128" w14:textId="77777777" w:rsidR="00F84EA5" w:rsidRPr="00B1326A" w:rsidRDefault="00F84EA5" w:rsidP="007003EF">
            <w:pPr>
              <w:pStyle w:val="tabletext11"/>
              <w:jc w:val="right"/>
              <w:rPr>
                <w:ins w:id="2595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3B64A84A" w14:textId="77777777" w:rsidR="00F84EA5" w:rsidRPr="00B1326A" w:rsidRDefault="00F84EA5" w:rsidP="007003EF">
            <w:pPr>
              <w:pStyle w:val="tabletext11"/>
              <w:jc w:val="right"/>
              <w:rPr>
                <w:ins w:id="2596" w:author="Author"/>
              </w:rPr>
            </w:pPr>
            <w:ins w:id="2597" w:author="Author">
              <w:r w:rsidRPr="00B1326A">
                <w:t>119</w:t>
              </w:r>
            </w:ins>
          </w:p>
        </w:tc>
        <w:tc>
          <w:tcPr>
            <w:tcW w:w="249" w:type="dxa"/>
            <w:tcBorders>
              <w:right w:val="single" w:sz="6" w:space="0" w:color="auto"/>
            </w:tcBorders>
          </w:tcPr>
          <w:p w14:paraId="1F98E2FF" w14:textId="77777777" w:rsidR="00F84EA5" w:rsidRPr="00B1326A" w:rsidRDefault="00F84EA5" w:rsidP="007003EF">
            <w:pPr>
              <w:pStyle w:val="tabletext11"/>
              <w:jc w:val="right"/>
              <w:rPr>
                <w:ins w:id="259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7490862" w14:textId="77777777" w:rsidR="00F84EA5" w:rsidRPr="00B1326A" w:rsidRDefault="00F84EA5" w:rsidP="007003EF">
            <w:pPr>
              <w:pStyle w:val="tabletext11"/>
              <w:jc w:val="right"/>
              <w:rPr>
                <w:ins w:id="2599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57D376D6" w14:textId="77777777" w:rsidR="00F84EA5" w:rsidRPr="00B1326A" w:rsidRDefault="00F84EA5" w:rsidP="007003EF">
            <w:pPr>
              <w:pStyle w:val="tabletext11"/>
              <w:jc w:val="right"/>
              <w:rPr>
                <w:ins w:id="2600" w:author="Author"/>
              </w:rPr>
            </w:pPr>
            <w:ins w:id="2601" w:author="Author">
              <w:r w:rsidRPr="00B1326A">
                <w:t>124</w:t>
              </w:r>
            </w:ins>
          </w:p>
        </w:tc>
        <w:tc>
          <w:tcPr>
            <w:tcW w:w="267" w:type="dxa"/>
            <w:tcBorders>
              <w:right w:val="single" w:sz="6" w:space="0" w:color="auto"/>
            </w:tcBorders>
          </w:tcPr>
          <w:p w14:paraId="6682C469" w14:textId="77777777" w:rsidR="00F84EA5" w:rsidRPr="00B1326A" w:rsidRDefault="00F84EA5" w:rsidP="007003EF">
            <w:pPr>
              <w:pStyle w:val="tabletext11"/>
              <w:jc w:val="right"/>
              <w:rPr>
                <w:ins w:id="2602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41B5D3B9" w14:textId="77777777" w:rsidR="00F84EA5" w:rsidRPr="00B1326A" w:rsidRDefault="00F84EA5" w:rsidP="007003EF">
            <w:pPr>
              <w:pStyle w:val="tabletext11"/>
              <w:jc w:val="right"/>
              <w:rPr>
                <w:ins w:id="2603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77884967" w14:textId="77777777" w:rsidR="00F84EA5" w:rsidRPr="00B1326A" w:rsidRDefault="00F84EA5" w:rsidP="007003EF">
            <w:pPr>
              <w:pStyle w:val="tabletext11"/>
              <w:jc w:val="right"/>
              <w:rPr>
                <w:ins w:id="2604" w:author="Author"/>
              </w:rPr>
            </w:pPr>
            <w:ins w:id="2605" w:author="Author">
              <w:r w:rsidRPr="00B1326A">
                <w:t>20</w:t>
              </w:r>
            </w:ins>
          </w:p>
        </w:tc>
        <w:tc>
          <w:tcPr>
            <w:tcW w:w="285" w:type="dxa"/>
            <w:tcBorders>
              <w:right w:val="single" w:sz="6" w:space="0" w:color="auto"/>
            </w:tcBorders>
          </w:tcPr>
          <w:p w14:paraId="4274F585" w14:textId="77777777" w:rsidR="00F84EA5" w:rsidRPr="00B1326A" w:rsidRDefault="00F84EA5" w:rsidP="007003EF">
            <w:pPr>
              <w:pStyle w:val="tabletext11"/>
              <w:jc w:val="right"/>
              <w:rPr>
                <w:ins w:id="2606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1BFBC7F6" w14:textId="77777777" w:rsidR="00F84EA5" w:rsidRPr="00B1326A" w:rsidRDefault="00F84EA5" w:rsidP="007003EF">
            <w:pPr>
              <w:pStyle w:val="tabletext11"/>
              <w:jc w:val="right"/>
              <w:rPr>
                <w:ins w:id="2607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2532D746" w14:textId="77777777" w:rsidR="00F84EA5" w:rsidRPr="00B1326A" w:rsidRDefault="00F84EA5" w:rsidP="007003EF">
            <w:pPr>
              <w:pStyle w:val="tabletext11"/>
              <w:jc w:val="right"/>
              <w:rPr>
                <w:ins w:id="2608" w:author="Author"/>
              </w:rPr>
            </w:pPr>
            <w:ins w:id="2609" w:author="Author">
              <w:r w:rsidRPr="00B1326A">
                <w:t>21</w:t>
              </w:r>
            </w:ins>
          </w:p>
        </w:tc>
        <w:tc>
          <w:tcPr>
            <w:tcW w:w="303" w:type="dxa"/>
            <w:tcBorders>
              <w:right w:val="single" w:sz="6" w:space="0" w:color="auto"/>
            </w:tcBorders>
          </w:tcPr>
          <w:p w14:paraId="2A796708" w14:textId="77777777" w:rsidR="00F84EA5" w:rsidRPr="00B1326A" w:rsidRDefault="00F84EA5" w:rsidP="007003EF">
            <w:pPr>
              <w:pStyle w:val="tabletext11"/>
              <w:jc w:val="right"/>
              <w:rPr>
                <w:ins w:id="2610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0E726624" w14:textId="77777777" w:rsidR="00F84EA5" w:rsidRPr="00B1326A" w:rsidRDefault="00F84EA5" w:rsidP="007003EF">
            <w:pPr>
              <w:pStyle w:val="tabletext11"/>
              <w:jc w:val="right"/>
              <w:rPr>
                <w:ins w:id="2611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55C52A73" w14:textId="77777777" w:rsidR="00F84EA5" w:rsidRPr="00B1326A" w:rsidRDefault="00F84EA5" w:rsidP="007003EF">
            <w:pPr>
              <w:pStyle w:val="tabletext11"/>
              <w:jc w:val="right"/>
              <w:rPr>
                <w:ins w:id="2612" w:author="Author"/>
              </w:rPr>
            </w:pPr>
            <w:ins w:id="2613" w:author="Author">
              <w:r w:rsidRPr="00B1326A">
                <w:t>13</w:t>
              </w:r>
            </w:ins>
          </w:p>
        </w:tc>
        <w:tc>
          <w:tcPr>
            <w:tcW w:w="231" w:type="dxa"/>
            <w:tcBorders>
              <w:right w:val="single" w:sz="6" w:space="0" w:color="auto"/>
            </w:tcBorders>
          </w:tcPr>
          <w:p w14:paraId="07FA6089" w14:textId="77777777" w:rsidR="00F84EA5" w:rsidRPr="00B1326A" w:rsidRDefault="00F84EA5" w:rsidP="007003EF">
            <w:pPr>
              <w:pStyle w:val="tabletext11"/>
              <w:jc w:val="right"/>
              <w:rPr>
                <w:ins w:id="2614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2B562AAF" w14:textId="77777777" w:rsidR="00F84EA5" w:rsidRPr="00B1326A" w:rsidRDefault="00F84EA5" w:rsidP="007003EF">
            <w:pPr>
              <w:pStyle w:val="tabletext11"/>
              <w:jc w:val="right"/>
              <w:rPr>
                <w:ins w:id="2615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23B036EB" w14:textId="77777777" w:rsidR="00F84EA5" w:rsidRPr="00B1326A" w:rsidRDefault="00F84EA5" w:rsidP="007003EF">
            <w:pPr>
              <w:pStyle w:val="tabletext11"/>
              <w:jc w:val="right"/>
              <w:rPr>
                <w:ins w:id="2616" w:author="Author"/>
              </w:rPr>
            </w:pPr>
            <w:ins w:id="2617" w:author="Author">
              <w:r w:rsidRPr="00B1326A">
                <w:t>14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3A37A9D1" w14:textId="77777777" w:rsidR="00F84EA5" w:rsidRPr="00B1326A" w:rsidRDefault="00F84EA5" w:rsidP="007003EF">
            <w:pPr>
              <w:pStyle w:val="tabletext11"/>
              <w:jc w:val="right"/>
              <w:rPr>
                <w:ins w:id="2618" w:author="Author"/>
              </w:rPr>
            </w:pPr>
          </w:p>
        </w:tc>
      </w:tr>
      <w:tr w:rsidR="00F84EA5" w:rsidRPr="00B1326A" w14:paraId="15D8B1E6" w14:textId="77777777" w:rsidTr="0024056A">
        <w:trPr>
          <w:cantSplit/>
          <w:trHeight w:val="190"/>
          <w:ins w:id="2619" w:author="Author"/>
        </w:trPr>
        <w:tc>
          <w:tcPr>
            <w:tcW w:w="200" w:type="dxa"/>
          </w:tcPr>
          <w:p w14:paraId="6B643424" w14:textId="77777777" w:rsidR="00F84EA5" w:rsidRPr="00B1326A" w:rsidRDefault="00F84EA5" w:rsidP="007003EF">
            <w:pPr>
              <w:pStyle w:val="tabletext11"/>
              <w:rPr>
                <w:ins w:id="262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E31490D" w14:textId="77777777" w:rsidR="00F84EA5" w:rsidRPr="00B1326A" w:rsidRDefault="00F84EA5" w:rsidP="007003EF">
            <w:pPr>
              <w:pStyle w:val="tabletext11"/>
              <w:jc w:val="right"/>
              <w:rPr>
                <w:ins w:id="2621" w:author="Author"/>
              </w:rPr>
            </w:pPr>
          </w:p>
        </w:tc>
        <w:tc>
          <w:tcPr>
            <w:tcW w:w="630" w:type="dxa"/>
            <w:tcBorders>
              <w:left w:val="nil"/>
            </w:tcBorders>
          </w:tcPr>
          <w:p w14:paraId="43CC8137" w14:textId="77777777" w:rsidR="00F84EA5" w:rsidRPr="00B1326A" w:rsidRDefault="00F84EA5" w:rsidP="007003EF">
            <w:pPr>
              <w:pStyle w:val="tabletext11"/>
              <w:tabs>
                <w:tab w:val="decimal" w:pos="505"/>
              </w:tabs>
              <w:jc w:val="right"/>
              <w:rPr>
                <w:ins w:id="2622" w:author="Author"/>
              </w:rPr>
            </w:pPr>
            <w:ins w:id="2623" w:author="Author">
              <w:r w:rsidRPr="00B1326A">
                <w:t>6,001</w:t>
              </w:r>
            </w:ins>
          </w:p>
        </w:tc>
        <w:tc>
          <w:tcPr>
            <w:tcW w:w="180" w:type="dxa"/>
          </w:tcPr>
          <w:p w14:paraId="178600D0" w14:textId="77777777" w:rsidR="00F84EA5" w:rsidRPr="00B1326A" w:rsidRDefault="00F84EA5" w:rsidP="007003EF">
            <w:pPr>
              <w:pStyle w:val="tabletext11"/>
              <w:rPr>
                <w:ins w:id="2624" w:author="Author"/>
              </w:rPr>
            </w:pPr>
            <w:ins w:id="2625" w:author="Author">
              <w:r w:rsidRPr="00B1326A">
                <w:t>–</w:t>
              </w:r>
            </w:ins>
          </w:p>
        </w:tc>
        <w:tc>
          <w:tcPr>
            <w:tcW w:w="925" w:type="dxa"/>
            <w:tcBorders>
              <w:left w:val="nil"/>
              <w:right w:val="single" w:sz="6" w:space="0" w:color="auto"/>
            </w:tcBorders>
          </w:tcPr>
          <w:p w14:paraId="0AD9D946" w14:textId="77777777" w:rsidR="00F84EA5" w:rsidRPr="00B1326A" w:rsidRDefault="00F84EA5" w:rsidP="007003EF">
            <w:pPr>
              <w:pStyle w:val="tabletext11"/>
              <w:tabs>
                <w:tab w:val="decimal" w:pos="425"/>
              </w:tabs>
              <w:rPr>
                <w:ins w:id="2626" w:author="Author"/>
              </w:rPr>
            </w:pPr>
            <w:ins w:id="2627" w:author="Author">
              <w:r w:rsidRPr="00B1326A">
                <w:t>8,000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6270FE43" w14:textId="77777777" w:rsidR="00F84EA5" w:rsidRPr="00B1326A" w:rsidRDefault="00F84EA5" w:rsidP="007003EF">
            <w:pPr>
              <w:pStyle w:val="tabletext11"/>
              <w:jc w:val="right"/>
              <w:rPr>
                <w:ins w:id="2628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23D73425" w14:textId="77777777" w:rsidR="00F84EA5" w:rsidRPr="00B1326A" w:rsidRDefault="00F84EA5" w:rsidP="007003EF">
            <w:pPr>
              <w:pStyle w:val="tabletext11"/>
              <w:jc w:val="right"/>
              <w:rPr>
                <w:ins w:id="2629" w:author="Author"/>
              </w:rPr>
            </w:pPr>
            <w:ins w:id="2630" w:author="Author">
              <w:r w:rsidRPr="00B1326A">
                <w:t>47</w:t>
              </w:r>
            </w:ins>
          </w:p>
        </w:tc>
        <w:tc>
          <w:tcPr>
            <w:tcW w:w="303" w:type="dxa"/>
            <w:tcBorders>
              <w:right w:val="single" w:sz="6" w:space="0" w:color="auto"/>
            </w:tcBorders>
          </w:tcPr>
          <w:p w14:paraId="11F84730" w14:textId="77777777" w:rsidR="00F84EA5" w:rsidRPr="00B1326A" w:rsidRDefault="00F84EA5" w:rsidP="007003EF">
            <w:pPr>
              <w:pStyle w:val="tabletext11"/>
              <w:jc w:val="right"/>
              <w:rPr>
                <w:ins w:id="2631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7CCFA472" w14:textId="77777777" w:rsidR="00F84EA5" w:rsidRPr="00B1326A" w:rsidRDefault="00F84EA5" w:rsidP="007003EF">
            <w:pPr>
              <w:pStyle w:val="tabletext11"/>
              <w:jc w:val="right"/>
              <w:rPr>
                <w:ins w:id="2632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44E4A977" w14:textId="77777777" w:rsidR="00F84EA5" w:rsidRPr="00B1326A" w:rsidRDefault="00F84EA5" w:rsidP="007003EF">
            <w:pPr>
              <w:pStyle w:val="tabletext11"/>
              <w:jc w:val="right"/>
              <w:rPr>
                <w:ins w:id="2633" w:author="Author"/>
              </w:rPr>
            </w:pPr>
            <w:ins w:id="2634" w:author="Author">
              <w:r w:rsidRPr="00B1326A">
                <w:t>50</w:t>
              </w:r>
            </w:ins>
          </w:p>
        </w:tc>
        <w:tc>
          <w:tcPr>
            <w:tcW w:w="321" w:type="dxa"/>
            <w:tcBorders>
              <w:right w:val="single" w:sz="6" w:space="0" w:color="auto"/>
            </w:tcBorders>
          </w:tcPr>
          <w:p w14:paraId="13462468" w14:textId="77777777" w:rsidR="00F84EA5" w:rsidRPr="00B1326A" w:rsidRDefault="00F84EA5" w:rsidP="007003EF">
            <w:pPr>
              <w:pStyle w:val="tabletext11"/>
              <w:jc w:val="right"/>
              <w:rPr>
                <w:ins w:id="2635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04EF6C06" w14:textId="77777777" w:rsidR="00F84EA5" w:rsidRPr="00B1326A" w:rsidRDefault="00F84EA5" w:rsidP="007003EF">
            <w:pPr>
              <w:pStyle w:val="tabletext11"/>
              <w:jc w:val="right"/>
              <w:rPr>
                <w:ins w:id="2636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700FC52B" w14:textId="77777777" w:rsidR="00F84EA5" w:rsidRPr="00B1326A" w:rsidRDefault="00F84EA5" w:rsidP="007003EF">
            <w:pPr>
              <w:pStyle w:val="tabletext11"/>
              <w:jc w:val="right"/>
              <w:rPr>
                <w:ins w:id="2637" w:author="Author"/>
              </w:rPr>
            </w:pPr>
            <w:ins w:id="2638" w:author="Author">
              <w:r w:rsidRPr="00B1326A">
                <w:t>156</w:t>
              </w:r>
            </w:ins>
          </w:p>
        </w:tc>
        <w:tc>
          <w:tcPr>
            <w:tcW w:w="249" w:type="dxa"/>
            <w:tcBorders>
              <w:right w:val="single" w:sz="6" w:space="0" w:color="auto"/>
            </w:tcBorders>
          </w:tcPr>
          <w:p w14:paraId="280BFC28" w14:textId="77777777" w:rsidR="00F84EA5" w:rsidRPr="00B1326A" w:rsidRDefault="00F84EA5" w:rsidP="007003EF">
            <w:pPr>
              <w:pStyle w:val="tabletext11"/>
              <w:jc w:val="right"/>
              <w:rPr>
                <w:ins w:id="263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ED555FB" w14:textId="77777777" w:rsidR="00F84EA5" w:rsidRPr="00B1326A" w:rsidRDefault="00F84EA5" w:rsidP="007003EF">
            <w:pPr>
              <w:pStyle w:val="tabletext11"/>
              <w:jc w:val="right"/>
              <w:rPr>
                <w:ins w:id="2640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09507B05" w14:textId="77777777" w:rsidR="00F84EA5" w:rsidRPr="00B1326A" w:rsidRDefault="00F84EA5" w:rsidP="007003EF">
            <w:pPr>
              <w:pStyle w:val="tabletext11"/>
              <w:jc w:val="right"/>
              <w:rPr>
                <w:ins w:id="2641" w:author="Author"/>
              </w:rPr>
            </w:pPr>
            <w:ins w:id="2642" w:author="Author">
              <w:r w:rsidRPr="00B1326A">
                <w:t>163</w:t>
              </w:r>
            </w:ins>
          </w:p>
        </w:tc>
        <w:tc>
          <w:tcPr>
            <w:tcW w:w="267" w:type="dxa"/>
            <w:tcBorders>
              <w:right w:val="single" w:sz="6" w:space="0" w:color="auto"/>
            </w:tcBorders>
          </w:tcPr>
          <w:p w14:paraId="6F8C139B" w14:textId="77777777" w:rsidR="00F84EA5" w:rsidRPr="00B1326A" w:rsidRDefault="00F84EA5" w:rsidP="007003EF">
            <w:pPr>
              <w:pStyle w:val="tabletext11"/>
              <w:jc w:val="right"/>
              <w:rPr>
                <w:ins w:id="2643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6BD90243" w14:textId="77777777" w:rsidR="00F84EA5" w:rsidRPr="00B1326A" w:rsidRDefault="00F84EA5" w:rsidP="007003EF">
            <w:pPr>
              <w:pStyle w:val="tabletext11"/>
              <w:jc w:val="right"/>
              <w:rPr>
                <w:ins w:id="2644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7F38C656" w14:textId="77777777" w:rsidR="00F84EA5" w:rsidRPr="00B1326A" w:rsidRDefault="00F84EA5" w:rsidP="007003EF">
            <w:pPr>
              <w:pStyle w:val="tabletext11"/>
              <w:jc w:val="right"/>
              <w:rPr>
                <w:ins w:id="2645" w:author="Author"/>
              </w:rPr>
            </w:pPr>
            <w:ins w:id="2646" w:author="Author">
              <w:r w:rsidRPr="00B1326A">
                <w:t>26</w:t>
              </w:r>
            </w:ins>
          </w:p>
        </w:tc>
        <w:tc>
          <w:tcPr>
            <w:tcW w:w="285" w:type="dxa"/>
            <w:tcBorders>
              <w:right w:val="single" w:sz="6" w:space="0" w:color="auto"/>
            </w:tcBorders>
          </w:tcPr>
          <w:p w14:paraId="401DD724" w14:textId="77777777" w:rsidR="00F84EA5" w:rsidRPr="00B1326A" w:rsidRDefault="00F84EA5" w:rsidP="007003EF">
            <w:pPr>
              <w:pStyle w:val="tabletext11"/>
              <w:jc w:val="right"/>
              <w:rPr>
                <w:ins w:id="2647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53D34A55" w14:textId="77777777" w:rsidR="00F84EA5" w:rsidRPr="00B1326A" w:rsidRDefault="00F84EA5" w:rsidP="007003EF">
            <w:pPr>
              <w:pStyle w:val="tabletext11"/>
              <w:jc w:val="right"/>
              <w:rPr>
                <w:ins w:id="2648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6BD778F1" w14:textId="77777777" w:rsidR="00F84EA5" w:rsidRPr="00B1326A" w:rsidRDefault="00F84EA5" w:rsidP="007003EF">
            <w:pPr>
              <w:pStyle w:val="tabletext11"/>
              <w:jc w:val="right"/>
              <w:rPr>
                <w:ins w:id="2649" w:author="Author"/>
              </w:rPr>
            </w:pPr>
            <w:ins w:id="2650" w:author="Author">
              <w:r w:rsidRPr="00B1326A">
                <w:t>28</w:t>
              </w:r>
            </w:ins>
          </w:p>
        </w:tc>
        <w:tc>
          <w:tcPr>
            <w:tcW w:w="303" w:type="dxa"/>
            <w:tcBorders>
              <w:right w:val="single" w:sz="6" w:space="0" w:color="auto"/>
            </w:tcBorders>
          </w:tcPr>
          <w:p w14:paraId="44479C21" w14:textId="77777777" w:rsidR="00F84EA5" w:rsidRPr="00B1326A" w:rsidRDefault="00F84EA5" w:rsidP="007003EF">
            <w:pPr>
              <w:pStyle w:val="tabletext11"/>
              <w:jc w:val="right"/>
              <w:rPr>
                <w:ins w:id="2651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0A3D6B18" w14:textId="77777777" w:rsidR="00F84EA5" w:rsidRPr="00B1326A" w:rsidRDefault="00F84EA5" w:rsidP="007003EF">
            <w:pPr>
              <w:pStyle w:val="tabletext11"/>
              <w:jc w:val="right"/>
              <w:rPr>
                <w:ins w:id="2652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714227AC" w14:textId="77777777" w:rsidR="00F84EA5" w:rsidRPr="00B1326A" w:rsidRDefault="00F84EA5" w:rsidP="007003EF">
            <w:pPr>
              <w:pStyle w:val="tabletext11"/>
              <w:jc w:val="right"/>
              <w:rPr>
                <w:ins w:id="2653" w:author="Author"/>
              </w:rPr>
            </w:pPr>
            <w:ins w:id="2654" w:author="Author">
              <w:r w:rsidRPr="00B1326A">
                <w:t>17</w:t>
              </w:r>
            </w:ins>
          </w:p>
        </w:tc>
        <w:tc>
          <w:tcPr>
            <w:tcW w:w="231" w:type="dxa"/>
            <w:tcBorders>
              <w:right w:val="single" w:sz="6" w:space="0" w:color="auto"/>
            </w:tcBorders>
          </w:tcPr>
          <w:p w14:paraId="11F8D4EB" w14:textId="77777777" w:rsidR="00F84EA5" w:rsidRPr="00B1326A" w:rsidRDefault="00F84EA5" w:rsidP="007003EF">
            <w:pPr>
              <w:pStyle w:val="tabletext11"/>
              <w:jc w:val="right"/>
              <w:rPr>
                <w:ins w:id="2655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120CF059" w14:textId="77777777" w:rsidR="00F84EA5" w:rsidRPr="00B1326A" w:rsidRDefault="00F84EA5" w:rsidP="007003EF">
            <w:pPr>
              <w:pStyle w:val="tabletext11"/>
              <w:jc w:val="right"/>
              <w:rPr>
                <w:ins w:id="2656" w:author="Author"/>
              </w:rPr>
            </w:pPr>
          </w:p>
        </w:tc>
        <w:tc>
          <w:tcPr>
            <w:tcW w:w="460" w:type="dxa"/>
            <w:tcBorders>
              <w:left w:val="nil"/>
            </w:tcBorders>
          </w:tcPr>
          <w:p w14:paraId="156D49EC" w14:textId="77777777" w:rsidR="00F84EA5" w:rsidRPr="00B1326A" w:rsidRDefault="00F84EA5" w:rsidP="007003EF">
            <w:pPr>
              <w:pStyle w:val="tabletext11"/>
              <w:jc w:val="right"/>
              <w:rPr>
                <w:ins w:id="2657" w:author="Author"/>
              </w:rPr>
            </w:pPr>
            <w:ins w:id="2658" w:author="Author">
              <w:r w:rsidRPr="00B1326A">
                <w:t>18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1CB99012" w14:textId="77777777" w:rsidR="00F84EA5" w:rsidRPr="00B1326A" w:rsidRDefault="00F84EA5" w:rsidP="007003EF">
            <w:pPr>
              <w:pStyle w:val="tabletext11"/>
              <w:jc w:val="right"/>
              <w:rPr>
                <w:ins w:id="2659" w:author="Author"/>
              </w:rPr>
            </w:pPr>
          </w:p>
        </w:tc>
      </w:tr>
      <w:tr w:rsidR="00F84EA5" w:rsidRPr="00B1326A" w14:paraId="6E46D8B6" w14:textId="77777777" w:rsidTr="0024056A">
        <w:trPr>
          <w:cantSplit/>
          <w:trHeight w:val="190"/>
          <w:ins w:id="2660" w:author="Author"/>
        </w:trPr>
        <w:tc>
          <w:tcPr>
            <w:tcW w:w="200" w:type="dxa"/>
          </w:tcPr>
          <w:p w14:paraId="352D703D" w14:textId="77777777" w:rsidR="00F84EA5" w:rsidRPr="00B1326A" w:rsidRDefault="00F84EA5" w:rsidP="007003EF">
            <w:pPr>
              <w:pStyle w:val="tabletext11"/>
              <w:rPr>
                <w:ins w:id="2661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7AA08" w14:textId="77777777" w:rsidR="00F84EA5" w:rsidRPr="00B1326A" w:rsidRDefault="00F84EA5" w:rsidP="007003EF">
            <w:pPr>
              <w:pStyle w:val="tabletext11"/>
              <w:rPr>
                <w:ins w:id="2662" w:author="Author"/>
              </w:rPr>
            </w:pPr>
            <w:ins w:id="2663" w:author="Author">
              <w:r w:rsidRPr="00B1326A">
                <w:t>Over 8,000 per $100</w:t>
              </w:r>
            </w:ins>
          </w:p>
        </w:tc>
        <w:tc>
          <w:tcPr>
            <w:tcW w:w="245" w:type="dxa"/>
            <w:tcBorders>
              <w:left w:val="single" w:sz="6" w:space="0" w:color="auto"/>
              <w:bottom w:val="single" w:sz="6" w:space="0" w:color="auto"/>
            </w:tcBorders>
          </w:tcPr>
          <w:p w14:paraId="1182AE87" w14:textId="77777777" w:rsidR="00F84EA5" w:rsidRPr="00B1326A" w:rsidRDefault="00F84EA5" w:rsidP="007003EF">
            <w:pPr>
              <w:pStyle w:val="tabletext11"/>
              <w:jc w:val="right"/>
              <w:rPr>
                <w:ins w:id="2664" w:author="Author"/>
              </w:rPr>
            </w:pPr>
          </w:p>
        </w:tc>
        <w:tc>
          <w:tcPr>
            <w:tcW w:w="460" w:type="dxa"/>
            <w:tcBorders>
              <w:left w:val="nil"/>
              <w:bottom w:val="single" w:sz="6" w:space="0" w:color="auto"/>
            </w:tcBorders>
          </w:tcPr>
          <w:p w14:paraId="5D6E3EAB" w14:textId="77777777" w:rsidR="00F84EA5" w:rsidRPr="00B1326A" w:rsidRDefault="00F84EA5" w:rsidP="007003EF">
            <w:pPr>
              <w:pStyle w:val="tabletext11"/>
              <w:jc w:val="right"/>
              <w:rPr>
                <w:ins w:id="2665" w:author="Author"/>
              </w:rPr>
            </w:pPr>
            <w:ins w:id="2666" w:author="Author">
              <w:r w:rsidRPr="00B1326A">
                <w:t>0.67</w:t>
              </w:r>
            </w:ins>
          </w:p>
        </w:tc>
        <w:tc>
          <w:tcPr>
            <w:tcW w:w="303" w:type="dxa"/>
            <w:tcBorders>
              <w:bottom w:val="single" w:sz="6" w:space="0" w:color="auto"/>
              <w:right w:val="single" w:sz="6" w:space="0" w:color="auto"/>
            </w:tcBorders>
          </w:tcPr>
          <w:p w14:paraId="696706DA" w14:textId="77777777" w:rsidR="00F84EA5" w:rsidRPr="00B1326A" w:rsidRDefault="00F84EA5" w:rsidP="007003EF">
            <w:pPr>
              <w:pStyle w:val="tabletext11"/>
              <w:jc w:val="right"/>
              <w:rPr>
                <w:ins w:id="2667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  <w:bottom w:val="single" w:sz="6" w:space="0" w:color="auto"/>
            </w:tcBorders>
          </w:tcPr>
          <w:p w14:paraId="307EC624" w14:textId="77777777" w:rsidR="00F84EA5" w:rsidRPr="00B1326A" w:rsidRDefault="00F84EA5" w:rsidP="007003EF">
            <w:pPr>
              <w:pStyle w:val="tabletext11"/>
              <w:jc w:val="right"/>
              <w:rPr>
                <w:ins w:id="2668" w:author="Author"/>
              </w:rPr>
            </w:pPr>
          </w:p>
        </w:tc>
        <w:tc>
          <w:tcPr>
            <w:tcW w:w="460" w:type="dxa"/>
            <w:tcBorders>
              <w:left w:val="nil"/>
              <w:bottom w:val="single" w:sz="6" w:space="0" w:color="auto"/>
            </w:tcBorders>
          </w:tcPr>
          <w:p w14:paraId="0A8430F8" w14:textId="77777777" w:rsidR="00F84EA5" w:rsidRPr="00B1326A" w:rsidRDefault="00F84EA5" w:rsidP="007003EF">
            <w:pPr>
              <w:pStyle w:val="tabletext11"/>
              <w:jc w:val="right"/>
              <w:rPr>
                <w:ins w:id="2669" w:author="Author"/>
              </w:rPr>
            </w:pPr>
            <w:ins w:id="2670" w:author="Author">
              <w:r w:rsidRPr="00B1326A">
                <w:t>0.71</w:t>
              </w:r>
            </w:ins>
          </w:p>
        </w:tc>
        <w:tc>
          <w:tcPr>
            <w:tcW w:w="321" w:type="dxa"/>
            <w:tcBorders>
              <w:bottom w:val="single" w:sz="6" w:space="0" w:color="auto"/>
              <w:right w:val="single" w:sz="6" w:space="0" w:color="auto"/>
            </w:tcBorders>
          </w:tcPr>
          <w:p w14:paraId="0C573E10" w14:textId="77777777" w:rsidR="00F84EA5" w:rsidRPr="00B1326A" w:rsidRDefault="00F84EA5" w:rsidP="007003EF">
            <w:pPr>
              <w:pStyle w:val="tabletext11"/>
              <w:jc w:val="right"/>
              <w:rPr>
                <w:ins w:id="2671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  <w:bottom w:val="single" w:sz="6" w:space="0" w:color="auto"/>
            </w:tcBorders>
          </w:tcPr>
          <w:p w14:paraId="09F4A67C" w14:textId="77777777" w:rsidR="00F84EA5" w:rsidRPr="00B1326A" w:rsidRDefault="00F84EA5" w:rsidP="007003EF">
            <w:pPr>
              <w:pStyle w:val="tabletext11"/>
              <w:jc w:val="right"/>
              <w:rPr>
                <w:ins w:id="2672" w:author="Author"/>
              </w:rPr>
            </w:pPr>
          </w:p>
        </w:tc>
        <w:tc>
          <w:tcPr>
            <w:tcW w:w="460" w:type="dxa"/>
            <w:tcBorders>
              <w:left w:val="nil"/>
              <w:bottom w:val="single" w:sz="6" w:space="0" w:color="auto"/>
            </w:tcBorders>
          </w:tcPr>
          <w:p w14:paraId="09A39F25" w14:textId="77777777" w:rsidR="00F84EA5" w:rsidRPr="00B1326A" w:rsidRDefault="00F84EA5" w:rsidP="007003EF">
            <w:pPr>
              <w:pStyle w:val="tabletext11"/>
              <w:jc w:val="right"/>
              <w:rPr>
                <w:ins w:id="2673" w:author="Author"/>
              </w:rPr>
            </w:pPr>
            <w:ins w:id="2674" w:author="Author">
              <w:r w:rsidRPr="00B1326A">
                <w:t>2.20</w:t>
              </w:r>
            </w:ins>
          </w:p>
        </w:tc>
        <w:tc>
          <w:tcPr>
            <w:tcW w:w="249" w:type="dxa"/>
            <w:tcBorders>
              <w:bottom w:val="single" w:sz="6" w:space="0" w:color="auto"/>
              <w:right w:val="single" w:sz="6" w:space="0" w:color="auto"/>
            </w:tcBorders>
          </w:tcPr>
          <w:p w14:paraId="651CF57A" w14:textId="77777777" w:rsidR="00F84EA5" w:rsidRPr="00B1326A" w:rsidRDefault="00F84EA5" w:rsidP="007003EF">
            <w:pPr>
              <w:pStyle w:val="tabletext11"/>
              <w:jc w:val="right"/>
              <w:rPr>
                <w:ins w:id="267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  <w:bottom w:val="single" w:sz="6" w:space="0" w:color="auto"/>
            </w:tcBorders>
          </w:tcPr>
          <w:p w14:paraId="23023B83" w14:textId="77777777" w:rsidR="00F84EA5" w:rsidRPr="00B1326A" w:rsidRDefault="00F84EA5" w:rsidP="007003EF">
            <w:pPr>
              <w:pStyle w:val="tabletext11"/>
              <w:jc w:val="right"/>
              <w:rPr>
                <w:ins w:id="2676" w:author="Author"/>
              </w:rPr>
            </w:pPr>
          </w:p>
        </w:tc>
        <w:tc>
          <w:tcPr>
            <w:tcW w:w="460" w:type="dxa"/>
            <w:tcBorders>
              <w:left w:val="nil"/>
              <w:bottom w:val="single" w:sz="6" w:space="0" w:color="auto"/>
            </w:tcBorders>
          </w:tcPr>
          <w:p w14:paraId="27B1E38A" w14:textId="77777777" w:rsidR="00F84EA5" w:rsidRPr="00B1326A" w:rsidRDefault="00F84EA5" w:rsidP="007003EF">
            <w:pPr>
              <w:pStyle w:val="tabletext11"/>
              <w:jc w:val="right"/>
              <w:rPr>
                <w:ins w:id="2677" w:author="Author"/>
              </w:rPr>
            </w:pPr>
            <w:ins w:id="2678" w:author="Author">
              <w:r w:rsidRPr="00B1326A">
                <w:t>2.31</w:t>
              </w:r>
            </w:ins>
          </w:p>
        </w:tc>
        <w:tc>
          <w:tcPr>
            <w:tcW w:w="267" w:type="dxa"/>
            <w:tcBorders>
              <w:bottom w:val="single" w:sz="6" w:space="0" w:color="auto"/>
              <w:right w:val="single" w:sz="6" w:space="0" w:color="auto"/>
            </w:tcBorders>
          </w:tcPr>
          <w:p w14:paraId="6E72DB87" w14:textId="77777777" w:rsidR="00F84EA5" w:rsidRPr="00B1326A" w:rsidRDefault="00F84EA5" w:rsidP="007003EF">
            <w:pPr>
              <w:pStyle w:val="tabletext11"/>
              <w:jc w:val="right"/>
              <w:rPr>
                <w:ins w:id="2679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  <w:bottom w:val="single" w:sz="6" w:space="0" w:color="auto"/>
            </w:tcBorders>
          </w:tcPr>
          <w:p w14:paraId="475CC54D" w14:textId="77777777" w:rsidR="00F84EA5" w:rsidRPr="00B1326A" w:rsidRDefault="00F84EA5" w:rsidP="007003EF">
            <w:pPr>
              <w:pStyle w:val="tabletext11"/>
              <w:jc w:val="right"/>
              <w:rPr>
                <w:ins w:id="2680" w:author="Author"/>
              </w:rPr>
            </w:pPr>
          </w:p>
        </w:tc>
        <w:tc>
          <w:tcPr>
            <w:tcW w:w="460" w:type="dxa"/>
            <w:tcBorders>
              <w:left w:val="nil"/>
              <w:bottom w:val="single" w:sz="6" w:space="0" w:color="auto"/>
            </w:tcBorders>
          </w:tcPr>
          <w:p w14:paraId="4D09ED2B" w14:textId="77777777" w:rsidR="00F84EA5" w:rsidRPr="00B1326A" w:rsidRDefault="00F84EA5" w:rsidP="007003EF">
            <w:pPr>
              <w:pStyle w:val="tabletext11"/>
              <w:jc w:val="right"/>
              <w:rPr>
                <w:ins w:id="2681" w:author="Author"/>
              </w:rPr>
            </w:pPr>
            <w:ins w:id="2682" w:author="Author">
              <w:r w:rsidRPr="00B1326A">
                <w:t>0.37</w:t>
              </w:r>
            </w:ins>
          </w:p>
        </w:tc>
        <w:tc>
          <w:tcPr>
            <w:tcW w:w="285" w:type="dxa"/>
            <w:tcBorders>
              <w:bottom w:val="single" w:sz="6" w:space="0" w:color="auto"/>
              <w:right w:val="single" w:sz="6" w:space="0" w:color="auto"/>
            </w:tcBorders>
          </w:tcPr>
          <w:p w14:paraId="10DC6E6E" w14:textId="77777777" w:rsidR="00F84EA5" w:rsidRPr="00B1326A" w:rsidRDefault="00F84EA5" w:rsidP="007003EF">
            <w:pPr>
              <w:pStyle w:val="tabletext11"/>
              <w:jc w:val="right"/>
              <w:rPr>
                <w:ins w:id="2683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  <w:bottom w:val="single" w:sz="6" w:space="0" w:color="auto"/>
            </w:tcBorders>
          </w:tcPr>
          <w:p w14:paraId="73852356" w14:textId="77777777" w:rsidR="00F84EA5" w:rsidRPr="00B1326A" w:rsidRDefault="00F84EA5" w:rsidP="007003EF">
            <w:pPr>
              <w:pStyle w:val="tabletext11"/>
              <w:jc w:val="right"/>
              <w:rPr>
                <w:ins w:id="2684" w:author="Author"/>
              </w:rPr>
            </w:pPr>
          </w:p>
        </w:tc>
        <w:tc>
          <w:tcPr>
            <w:tcW w:w="460" w:type="dxa"/>
            <w:tcBorders>
              <w:left w:val="nil"/>
              <w:bottom w:val="single" w:sz="6" w:space="0" w:color="auto"/>
            </w:tcBorders>
          </w:tcPr>
          <w:p w14:paraId="55A98EFB" w14:textId="77777777" w:rsidR="00F84EA5" w:rsidRPr="00B1326A" w:rsidRDefault="00F84EA5" w:rsidP="007003EF">
            <w:pPr>
              <w:pStyle w:val="tabletext11"/>
              <w:jc w:val="right"/>
              <w:rPr>
                <w:ins w:id="2685" w:author="Author"/>
              </w:rPr>
            </w:pPr>
            <w:ins w:id="2686" w:author="Author">
              <w:r w:rsidRPr="00B1326A">
                <w:t>0.39</w:t>
              </w:r>
            </w:ins>
          </w:p>
        </w:tc>
        <w:tc>
          <w:tcPr>
            <w:tcW w:w="303" w:type="dxa"/>
            <w:tcBorders>
              <w:bottom w:val="single" w:sz="6" w:space="0" w:color="auto"/>
              <w:right w:val="single" w:sz="6" w:space="0" w:color="auto"/>
            </w:tcBorders>
          </w:tcPr>
          <w:p w14:paraId="64DF0D05" w14:textId="77777777" w:rsidR="00F84EA5" w:rsidRPr="00B1326A" w:rsidRDefault="00F84EA5" w:rsidP="007003EF">
            <w:pPr>
              <w:pStyle w:val="tabletext11"/>
              <w:jc w:val="right"/>
              <w:rPr>
                <w:ins w:id="2687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  <w:bottom w:val="single" w:sz="6" w:space="0" w:color="auto"/>
            </w:tcBorders>
          </w:tcPr>
          <w:p w14:paraId="5C0370DA" w14:textId="77777777" w:rsidR="00F84EA5" w:rsidRPr="00B1326A" w:rsidRDefault="00F84EA5" w:rsidP="007003EF">
            <w:pPr>
              <w:pStyle w:val="tabletext11"/>
              <w:jc w:val="right"/>
              <w:rPr>
                <w:ins w:id="2688" w:author="Author"/>
              </w:rPr>
            </w:pPr>
          </w:p>
        </w:tc>
        <w:tc>
          <w:tcPr>
            <w:tcW w:w="460" w:type="dxa"/>
            <w:tcBorders>
              <w:left w:val="nil"/>
              <w:bottom w:val="single" w:sz="6" w:space="0" w:color="auto"/>
            </w:tcBorders>
          </w:tcPr>
          <w:p w14:paraId="0B0D3497" w14:textId="77777777" w:rsidR="00F84EA5" w:rsidRPr="00B1326A" w:rsidRDefault="00F84EA5" w:rsidP="007003EF">
            <w:pPr>
              <w:pStyle w:val="tabletext11"/>
              <w:jc w:val="right"/>
              <w:rPr>
                <w:ins w:id="2689" w:author="Author"/>
              </w:rPr>
            </w:pPr>
            <w:ins w:id="2690" w:author="Author">
              <w:r w:rsidRPr="00B1326A">
                <w:t>0.24</w:t>
              </w:r>
            </w:ins>
          </w:p>
        </w:tc>
        <w:tc>
          <w:tcPr>
            <w:tcW w:w="231" w:type="dxa"/>
            <w:tcBorders>
              <w:bottom w:val="single" w:sz="6" w:space="0" w:color="auto"/>
              <w:right w:val="single" w:sz="6" w:space="0" w:color="auto"/>
            </w:tcBorders>
          </w:tcPr>
          <w:p w14:paraId="14A72CB8" w14:textId="77777777" w:rsidR="00F84EA5" w:rsidRPr="00B1326A" w:rsidRDefault="00F84EA5" w:rsidP="007003EF">
            <w:pPr>
              <w:pStyle w:val="tabletext11"/>
              <w:jc w:val="right"/>
              <w:rPr>
                <w:ins w:id="2691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  <w:bottom w:val="single" w:sz="6" w:space="0" w:color="auto"/>
            </w:tcBorders>
          </w:tcPr>
          <w:p w14:paraId="6C6B5A98" w14:textId="77777777" w:rsidR="00F84EA5" w:rsidRPr="00B1326A" w:rsidRDefault="00F84EA5" w:rsidP="007003EF">
            <w:pPr>
              <w:pStyle w:val="tabletext11"/>
              <w:jc w:val="right"/>
              <w:rPr>
                <w:ins w:id="2692" w:author="Author"/>
              </w:rPr>
            </w:pPr>
          </w:p>
        </w:tc>
        <w:tc>
          <w:tcPr>
            <w:tcW w:w="460" w:type="dxa"/>
            <w:tcBorders>
              <w:left w:val="nil"/>
              <w:bottom w:val="single" w:sz="6" w:space="0" w:color="auto"/>
            </w:tcBorders>
          </w:tcPr>
          <w:p w14:paraId="6D7F6B8F" w14:textId="77777777" w:rsidR="00F84EA5" w:rsidRPr="00B1326A" w:rsidRDefault="00F84EA5" w:rsidP="007003EF">
            <w:pPr>
              <w:pStyle w:val="tabletext11"/>
              <w:jc w:val="right"/>
              <w:rPr>
                <w:ins w:id="2693" w:author="Author"/>
              </w:rPr>
            </w:pPr>
            <w:ins w:id="2694" w:author="Author">
              <w:r w:rsidRPr="00B1326A">
                <w:t>0.26</w:t>
              </w:r>
            </w:ins>
          </w:p>
        </w:tc>
        <w:tc>
          <w:tcPr>
            <w:tcW w:w="169" w:type="dxa"/>
            <w:tcBorders>
              <w:bottom w:val="single" w:sz="6" w:space="0" w:color="auto"/>
              <w:right w:val="single" w:sz="6" w:space="0" w:color="auto"/>
            </w:tcBorders>
          </w:tcPr>
          <w:p w14:paraId="4C4E2DFB" w14:textId="77777777" w:rsidR="00F84EA5" w:rsidRPr="00B1326A" w:rsidRDefault="00F84EA5" w:rsidP="007003EF">
            <w:pPr>
              <w:pStyle w:val="tabletext11"/>
              <w:jc w:val="right"/>
              <w:rPr>
                <w:ins w:id="2695" w:author="Author"/>
              </w:rPr>
            </w:pPr>
          </w:p>
        </w:tc>
      </w:tr>
    </w:tbl>
    <w:p w14:paraId="2EF4B8DA" w14:textId="77777777" w:rsidR="00F84EA5" w:rsidRDefault="00F84EA5" w:rsidP="007003EF">
      <w:pPr>
        <w:pStyle w:val="tablecaption"/>
      </w:pPr>
      <w:ins w:id="2696" w:author="Author">
        <w:r w:rsidRPr="00B1326A">
          <w:t>Table 270.C.2.c.(1)(LC) Single Interest Coverage Loss Costs</w:t>
        </w:r>
      </w:ins>
    </w:p>
    <w:p w14:paraId="7D644B0C" w14:textId="77777777" w:rsidR="00F84EA5" w:rsidRDefault="00F84EA5" w:rsidP="007003EF">
      <w:pPr>
        <w:pStyle w:val="isonormal"/>
        <w:jc w:val="left"/>
      </w:pPr>
    </w:p>
    <w:p w14:paraId="0BA012FC" w14:textId="77777777" w:rsidR="00F84EA5" w:rsidRDefault="00F84EA5" w:rsidP="007003EF">
      <w:pPr>
        <w:pStyle w:val="isonormal"/>
        <w:sectPr w:rsidR="00F84EA5" w:rsidSect="00C83E31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1704F855" w14:textId="77777777" w:rsidR="00F84EA5" w:rsidRPr="00E95CC9" w:rsidRDefault="00F84EA5" w:rsidP="007003EF">
      <w:pPr>
        <w:pStyle w:val="boxrule"/>
        <w:rPr>
          <w:ins w:id="2697" w:author="Author"/>
        </w:rPr>
      </w:pPr>
      <w:ins w:id="2698" w:author="Author">
        <w:r w:rsidRPr="00E95CC9">
          <w:lastRenderedPageBreak/>
          <w:t>280.  SNOWMOBILES</w:t>
        </w:r>
      </w:ins>
    </w:p>
    <w:p w14:paraId="34B7A3DB" w14:textId="77777777" w:rsidR="00F84EA5" w:rsidRPr="00E95CC9" w:rsidRDefault="00F84EA5" w:rsidP="007003EF">
      <w:pPr>
        <w:pStyle w:val="blocktext1"/>
        <w:rPr>
          <w:ins w:id="2699" w:author="Author"/>
        </w:rPr>
      </w:pPr>
      <w:ins w:id="2700" w:author="Author">
        <w:r w:rsidRPr="00E95CC9">
          <w:t xml:space="preserve">Table </w:t>
        </w:r>
        <w:r w:rsidRPr="00E95CC9">
          <w:rPr>
            <w:b/>
          </w:rPr>
          <w:t>280.B.1.a.(LC)</w:t>
        </w:r>
        <w:r w:rsidRPr="00E95CC9">
          <w:t xml:space="preserve"> is replaced by the following:</w:t>
        </w:r>
      </w:ins>
    </w:p>
    <w:p w14:paraId="0415CD46" w14:textId="77777777" w:rsidR="00F84EA5" w:rsidRPr="00E95CC9" w:rsidRDefault="00F84EA5" w:rsidP="007003EF">
      <w:pPr>
        <w:pStyle w:val="space4"/>
        <w:rPr>
          <w:ins w:id="2701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160"/>
        <w:gridCol w:w="630"/>
        <w:gridCol w:w="1010"/>
      </w:tblGrid>
      <w:tr w:rsidR="00F84EA5" w:rsidRPr="00E95CC9" w14:paraId="06DBEFEB" w14:textId="77777777" w:rsidTr="0024056A">
        <w:trPr>
          <w:cantSplit/>
          <w:trHeight w:val="190"/>
          <w:ins w:id="2702" w:author="Author"/>
        </w:trPr>
        <w:tc>
          <w:tcPr>
            <w:tcW w:w="200" w:type="dxa"/>
          </w:tcPr>
          <w:p w14:paraId="53709932" w14:textId="77777777" w:rsidR="00F84EA5" w:rsidRPr="00E95CC9" w:rsidRDefault="00F84EA5" w:rsidP="007003EF">
            <w:pPr>
              <w:pStyle w:val="tablehead"/>
              <w:rPr>
                <w:ins w:id="2703" w:author="Author"/>
              </w:rPr>
            </w:pPr>
            <w:ins w:id="2704" w:author="Author">
              <w:r w:rsidRPr="00E95CC9">
                <w:br/>
              </w:r>
            </w:ins>
          </w:p>
        </w:tc>
        <w:tc>
          <w:tcPr>
            <w:tcW w:w="3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1F7CC" w14:textId="77777777" w:rsidR="00F84EA5" w:rsidRPr="00E95CC9" w:rsidRDefault="00F84EA5" w:rsidP="007003EF">
            <w:pPr>
              <w:pStyle w:val="tablehead"/>
              <w:rPr>
                <w:ins w:id="2705" w:author="Author"/>
              </w:rPr>
            </w:pPr>
            <w:ins w:id="2706" w:author="Author">
              <w:r w:rsidRPr="00E95CC9">
                <w:br/>
                <w:t>Liability Coverage Option</w:t>
              </w:r>
            </w:ins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BFE6A" w14:textId="77777777" w:rsidR="00F84EA5" w:rsidRPr="00E95CC9" w:rsidRDefault="00F84EA5" w:rsidP="007003EF">
            <w:pPr>
              <w:pStyle w:val="tablehead"/>
              <w:rPr>
                <w:ins w:id="2707" w:author="Author"/>
              </w:rPr>
            </w:pPr>
            <w:ins w:id="2708" w:author="Author">
              <w:r w:rsidRPr="00E95CC9">
                <w:t>Liability Base</w:t>
              </w:r>
              <w:r w:rsidRPr="00E95CC9">
                <w:br/>
                <w:t>Loss Cost</w:t>
              </w:r>
            </w:ins>
          </w:p>
        </w:tc>
      </w:tr>
      <w:tr w:rsidR="00F84EA5" w:rsidRPr="00E95CC9" w14:paraId="67FD326A" w14:textId="77777777" w:rsidTr="0024056A">
        <w:trPr>
          <w:cantSplit/>
          <w:trHeight w:val="190"/>
          <w:ins w:id="2709" w:author="Author"/>
        </w:trPr>
        <w:tc>
          <w:tcPr>
            <w:tcW w:w="200" w:type="dxa"/>
          </w:tcPr>
          <w:p w14:paraId="3E8FC1D2" w14:textId="77777777" w:rsidR="00F84EA5" w:rsidRPr="00E95CC9" w:rsidRDefault="00F84EA5" w:rsidP="007003EF">
            <w:pPr>
              <w:pStyle w:val="tabletext11"/>
              <w:rPr>
                <w:ins w:id="2710" w:author="Author"/>
              </w:rPr>
            </w:pPr>
          </w:p>
        </w:tc>
        <w:tc>
          <w:tcPr>
            <w:tcW w:w="3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B58A7" w14:textId="77777777" w:rsidR="00F84EA5" w:rsidRPr="00E95CC9" w:rsidRDefault="00F84EA5" w:rsidP="007003EF">
            <w:pPr>
              <w:pStyle w:val="tabletext11"/>
              <w:rPr>
                <w:ins w:id="2711" w:author="Author"/>
              </w:rPr>
            </w:pPr>
            <w:ins w:id="2712" w:author="Author">
              <w:r w:rsidRPr="00E95CC9">
                <w:t>Passenger Hazard Included</w:t>
              </w:r>
            </w:ins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54BD75" w14:textId="77777777" w:rsidR="00F84EA5" w:rsidRPr="00E95CC9" w:rsidRDefault="00F84EA5" w:rsidP="007003EF">
            <w:pPr>
              <w:pStyle w:val="tabletext11"/>
              <w:jc w:val="right"/>
              <w:rPr>
                <w:ins w:id="2713" w:author="Author"/>
              </w:rPr>
            </w:pPr>
            <w:ins w:id="2714" w:author="Author">
              <w:r w:rsidRPr="00E95CC9">
                <w:t>$</w:t>
              </w:r>
            </w:ins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F51396" w14:textId="77777777" w:rsidR="00F84EA5" w:rsidRPr="00E95CC9" w:rsidRDefault="00F84EA5" w:rsidP="007003EF">
            <w:pPr>
              <w:pStyle w:val="tabletext11"/>
              <w:tabs>
                <w:tab w:val="decimal" w:pos="310"/>
              </w:tabs>
              <w:rPr>
                <w:ins w:id="2715" w:author="Author"/>
              </w:rPr>
            </w:pPr>
            <w:ins w:id="2716" w:author="Author">
              <w:r w:rsidRPr="00E95CC9">
                <w:t>122</w:t>
              </w:r>
            </w:ins>
          </w:p>
        </w:tc>
      </w:tr>
    </w:tbl>
    <w:p w14:paraId="7783ECF0" w14:textId="77777777" w:rsidR="00F84EA5" w:rsidRDefault="00F84EA5" w:rsidP="007003EF">
      <w:pPr>
        <w:pStyle w:val="tablecaption"/>
      </w:pPr>
      <w:ins w:id="2717" w:author="Author">
        <w:r w:rsidRPr="00E95CC9">
          <w:t>Table 280.B.1.a.(LC) Snowmobiles Liability Loss Cost</w:t>
        </w:r>
      </w:ins>
    </w:p>
    <w:p w14:paraId="1B25AAA0" w14:textId="77777777" w:rsidR="00F84EA5" w:rsidRDefault="00F84EA5" w:rsidP="007003EF">
      <w:pPr>
        <w:pStyle w:val="isonormal"/>
        <w:jc w:val="left"/>
      </w:pPr>
    </w:p>
    <w:p w14:paraId="0F0F8449" w14:textId="77777777" w:rsidR="00F84EA5" w:rsidRDefault="00F84EA5" w:rsidP="007003EF">
      <w:pPr>
        <w:pStyle w:val="isonormal"/>
        <w:sectPr w:rsidR="00F84EA5" w:rsidSect="00C83E31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615294EC" w14:textId="77777777" w:rsidR="00F84EA5" w:rsidRPr="004A4DDA" w:rsidRDefault="00F84EA5" w:rsidP="007003EF">
      <w:pPr>
        <w:pStyle w:val="boxrule"/>
        <w:rPr>
          <w:ins w:id="2718" w:author="Author"/>
        </w:rPr>
      </w:pPr>
      <w:ins w:id="2719" w:author="Author">
        <w:r w:rsidRPr="004A4DDA">
          <w:lastRenderedPageBreak/>
          <w:t>289.  NON-OWNERSHIP LIABILITY</w:t>
        </w:r>
      </w:ins>
    </w:p>
    <w:p w14:paraId="3828089D" w14:textId="77777777" w:rsidR="00F84EA5" w:rsidRPr="004A4DDA" w:rsidRDefault="00F84EA5" w:rsidP="007003EF">
      <w:pPr>
        <w:pStyle w:val="isonormal"/>
        <w:rPr>
          <w:ins w:id="2720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F84EA5" w:rsidRPr="004A4DDA" w14:paraId="2BD49394" w14:textId="77777777" w:rsidTr="0024056A">
        <w:trPr>
          <w:cantSplit/>
          <w:trHeight w:val="190"/>
          <w:ins w:id="2721" w:author="Author"/>
        </w:trPr>
        <w:tc>
          <w:tcPr>
            <w:tcW w:w="200" w:type="dxa"/>
          </w:tcPr>
          <w:p w14:paraId="72DF3192" w14:textId="77777777" w:rsidR="00F84EA5" w:rsidRPr="004A4DDA" w:rsidRDefault="00F84EA5" w:rsidP="007003EF">
            <w:pPr>
              <w:pStyle w:val="tablehead"/>
              <w:rPr>
                <w:ins w:id="2722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D9344" w14:textId="77777777" w:rsidR="00F84EA5" w:rsidRPr="004A4DDA" w:rsidRDefault="00F84EA5" w:rsidP="007003EF">
            <w:pPr>
              <w:pStyle w:val="tablehead"/>
              <w:rPr>
                <w:ins w:id="2723" w:author="Author"/>
              </w:rPr>
            </w:pPr>
            <w:ins w:id="2724" w:author="Author">
              <w:r w:rsidRPr="004A4DDA">
                <w:t>Class</w:t>
              </w:r>
              <w:r w:rsidRPr="004A4DDA">
                <w:br/>
                <w:t>Code</w:t>
              </w:r>
            </w:ins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780D4" w14:textId="77777777" w:rsidR="00F84EA5" w:rsidRPr="004A4DDA" w:rsidRDefault="00F84EA5" w:rsidP="007003EF">
            <w:pPr>
              <w:pStyle w:val="tablehead"/>
              <w:rPr>
                <w:ins w:id="2725" w:author="Author"/>
              </w:rPr>
            </w:pPr>
            <w:ins w:id="2726" w:author="Author">
              <w:r w:rsidRPr="004A4DDA">
                <w:t>Total Number Of</w:t>
              </w:r>
              <w:r w:rsidRPr="004A4DDA">
                <w:br/>
                <w:t>Employees</w:t>
              </w:r>
            </w:ins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618DD" w14:textId="77777777" w:rsidR="00F84EA5" w:rsidRPr="004A4DDA" w:rsidRDefault="00F84EA5" w:rsidP="007003EF">
            <w:pPr>
              <w:pStyle w:val="tablehead"/>
              <w:rPr>
                <w:ins w:id="2727" w:author="Author"/>
              </w:rPr>
            </w:pPr>
            <w:ins w:id="2728" w:author="Author">
              <w:r w:rsidRPr="004A4DDA">
                <w:t xml:space="preserve">Liability Base </w:t>
              </w:r>
              <w:r w:rsidRPr="004A4DDA">
                <w:br/>
                <w:t>Loss Cost</w:t>
              </w:r>
            </w:ins>
          </w:p>
        </w:tc>
      </w:tr>
      <w:tr w:rsidR="00F84EA5" w:rsidRPr="004A4DDA" w14:paraId="55A2709F" w14:textId="77777777" w:rsidTr="0024056A">
        <w:trPr>
          <w:cantSplit/>
          <w:trHeight w:val="190"/>
          <w:ins w:id="2729" w:author="Author"/>
        </w:trPr>
        <w:tc>
          <w:tcPr>
            <w:tcW w:w="200" w:type="dxa"/>
          </w:tcPr>
          <w:p w14:paraId="152E5E93" w14:textId="77777777" w:rsidR="00F84EA5" w:rsidRPr="004A4DDA" w:rsidRDefault="00F84EA5" w:rsidP="007003EF">
            <w:pPr>
              <w:pStyle w:val="tabletext11"/>
              <w:rPr>
                <w:ins w:id="2730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EEDDA8" w14:textId="77777777" w:rsidR="00F84EA5" w:rsidRPr="004A4DDA" w:rsidRDefault="00F84EA5" w:rsidP="007003EF">
            <w:pPr>
              <w:pStyle w:val="tabletext11"/>
              <w:jc w:val="center"/>
              <w:rPr>
                <w:ins w:id="2731" w:author="Author"/>
              </w:rPr>
            </w:pPr>
            <w:ins w:id="2732" w:author="Author">
              <w:r w:rsidRPr="004A4DDA">
                <w:t>6638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1CBA4EF9" w14:textId="77777777" w:rsidR="00F84EA5" w:rsidRPr="004A4DDA" w:rsidRDefault="00F84EA5" w:rsidP="007003EF">
            <w:pPr>
              <w:pStyle w:val="tabletext11"/>
              <w:jc w:val="right"/>
              <w:rPr>
                <w:ins w:id="2733" w:author="Author"/>
              </w:rPr>
            </w:pPr>
            <w:ins w:id="2734" w:author="Author">
              <w:r w:rsidRPr="004A4DDA">
                <w:t>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3274713D" w14:textId="77777777" w:rsidR="00F84EA5" w:rsidRPr="004A4DDA" w:rsidRDefault="00F84EA5" w:rsidP="007003EF">
            <w:pPr>
              <w:pStyle w:val="tabletext11"/>
              <w:jc w:val="right"/>
              <w:rPr>
                <w:ins w:id="2735" w:author="Author"/>
              </w:rPr>
            </w:pPr>
            <w:ins w:id="2736" w:author="Author">
              <w:r w:rsidRPr="004A4DDA">
                <w:t>–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3828EF47" w14:textId="77777777" w:rsidR="00F84EA5" w:rsidRPr="004A4DDA" w:rsidRDefault="00F84EA5" w:rsidP="007003EF">
            <w:pPr>
              <w:pStyle w:val="tabletext11"/>
              <w:jc w:val="right"/>
              <w:rPr>
                <w:ins w:id="2737" w:author="Author"/>
              </w:rPr>
            </w:pPr>
            <w:ins w:id="2738" w:author="Author">
              <w:r w:rsidRPr="004A4DDA">
                <w:t>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5704086" w14:textId="77777777" w:rsidR="00F84EA5" w:rsidRPr="004A4DDA" w:rsidRDefault="00F84EA5" w:rsidP="007003EF">
            <w:pPr>
              <w:pStyle w:val="tabletext11"/>
              <w:rPr>
                <w:ins w:id="273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0E682455" w14:textId="77777777" w:rsidR="00F84EA5" w:rsidRPr="004A4DDA" w:rsidRDefault="00F84EA5" w:rsidP="007003EF">
            <w:pPr>
              <w:pStyle w:val="tabletext11"/>
              <w:jc w:val="right"/>
              <w:rPr>
                <w:ins w:id="2740" w:author="Author"/>
              </w:rPr>
            </w:pPr>
            <w:ins w:id="2741" w:author="Author">
              <w:r w:rsidRPr="004A4DDA">
                <w:t>$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4C468793" w14:textId="77777777" w:rsidR="00F84EA5" w:rsidRPr="004A4DDA" w:rsidRDefault="00F84EA5" w:rsidP="007003EF">
            <w:pPr>
              <w:pStyle w:val="tabletext11"/>
              <w:tabs>
                <w:tab w:val="decimal" w:pos="340"/>
              </w:tabs>
              <w:jc w:val="right"/>
              <w:rPr>
                <w:ins w:id="2742" w:author="Author"/>
              </w:rPr>
            </w:pPr>
            <w:ins w:id="2743" w:author="Author">
              <w:r w:rsidRPr="004A4DDA">
                <w:t>47</w:t>
              </w:r>
            </w:ins>
          </w:p>
        </w:tc>
        <w:tc>
          <w:tcPr>
            <w:tcW w:w="600" w:type="dxa"/>
            <w:tcBorders>
              <w:top w:val="single" w:sz="6" w:space="0" w:color="auto"/>
              <w:right w:val="single" w:sz="6" w:space="0" w:color="auto"/>
            </w:tcBorders>
          </w:tcPr>
          <w:p w14:paraId="48CC032B" w14:textId="77777777" w:rsidR="00F84EA5" w:rsidRPr="004A4DDA" w:rsidRDefault="00F84EA5" w:rsidP="007003EF">
            <w:pPr>
              <w:pStyle w:val="tabletext11"/>
              <w:tabs>
                <w:tab w:val="decimal" w:pos="340"/>
              </w:tabs>
              <w:rPr>
                <w:ins w:id="2744" w:author="Author"/>
              </w:rPr>
            </w:pPr>
          </w:p>
        </w:tc>
      </w:tr>
      <w:tr w:rsidR="00F84EA5" w:rsidRPr="004A4DDA" w14:paraId="60AC6565" w14:textId="77777777" w:rsidTr="0024056A">
        <w:trPr>
          <w:cantSplit/>
          <w:trHeight w:val="190"/>
          <w:ins w:id="2745" w:author="Author"/>
        </w:trPr>
        <w:tc>
          <w:tcPr>
            <w:tcW w:w="200" w:type="dxa"/>
          </w:tcPr>
          <w:p w14:paraId="53C76218" w14:textId="77777777" w:rsidR="00F84EA5" w:rsidRPr="004A4DDA" w:rsidRDefault="00F84EA5" w:rsidP="007003EF">
            <w:pPr>
              <w:pStyle w:val="tabletext11"/>
              <w:rPr>
                <w:ins w:id="2746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230B26DC" w14:textId="77777777" w:rsidR="00F84EA5" w:rsidRPr="004A4DDA" w:rsidRDefault="00F84EA5" w:rsidP="007003EF">
            <w:pPr>
              <w:pStyle w:val="tabletext11"/>
              <w:jc w:val="center"/>
              <w:rPr>
                <w:ins w:id="2747" w:author="Author"/>
              </w:rPr>
            </w:pPr>
            <w:ins w:id="2748" w:author="Author">
              <w:r w:rsidRPr="004A4DDA">
                <w:t>6639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DDE8E39" w14:textId="77777777" w:rsidR="00F84EA5" w:rsidRPr="004A4DDA" w:rsidRDefault="00F84EA5" w:rsidP="007003EF">
            <w:pPr>
              <w:pStyle w:val="tabletext11"/>
              <w:jc w:val="right"/>
              <w:rPr>
                <w:ins w:id="2749" w:author="Author"/>
              </w:rPr>
            </w:pPr>
            <w:ins w:id="2750" w:author="Author">
              <w:r w:rsidRPr="004A4DDA">
                <w:t>10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5E032BC6" w14:textId="77777777" w:rsidR="00F84EA5" w:rsidRPr="004A4DDA" w:rsidRDefault="00F84EA5" w:rsidP="007003EF">
            <w:pPr>
              <w:pStyle w:val="tabletext11"/>
              <w:jc w:val="right"/>
              <w:rPr>
                <w:ins w:id="2751" w:author="Author"/>
              </w:rPr>
            </w:pPr>
            <w:ins w:id="2752" w:author="Author">
              <w:r w:rsidRPr="004A4DDA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3AB32991" w14:textId="77777777" w:rsidR="00F84EA5" w:rsidRPr="004A4DDA" w:rsidRDefault="00F84EA5" w:rsidP="007003EF">
            <w:pPr>
              <w:pStyle w:val="tabletext11"/>
              <w:jc w:val="right"/>
              <w:rPr>
                <w:ins w:id="2753" w:author="Author"/>
              </w:rPr>
            </w:pPr>
            <w:ins w:id="2754" w:author="Author">
              <w:r w:rsidRPr="004A4DDA">
                <w:t>19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64E62F7" w14:textId="77777777" w:rsidR="00F84EA5" w:rsidRPr="004A4DDA" w:rsidRDefault="00F84EA5" w:rsidP="007003EF">
            <w:pPr>
              <w:pStyle w:val="tabletext11"/>
              <w:rPr>
                <w:ins w:id="2755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837558E" w14:textId="77777777" w:rsidR="00F84EA5" w:rsidRPr="004A4DDA" w:rsidRDefault="00F84EA5" w:rsidP="007003EF">
            <w:pPr>
              <w:pStyle w:val="tabletext11"/>
              <w:rPr>
                <w:ins w:id="2756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4DD9E86D" w14:textId="77777777" w:rsidR="00F84EA5" w:rsidRPr="004A4DDA" w:rsidRDefault="00F84EA5" w:rsidP="007003EF">
            <w:pPr>
              <w:pStyle w:val="tabletext11"/>
              <w:tabs>
                <w:tab w:val="decimal" w:pos="340"/>
              </w:tabs>
              <w:jc w:val="right"/>
              <w:rPr>
                <w:ins w:id="2757" w:author="Author"/>
              </w:rPr>
            </w:pPr>
            <w:ins w:id="2758" w:author="Author">
              <w:r w:rsidRPr="004A4DDA">
                <w:t>101</w:t>
              </w:r>
            </w:ins>
          </w:p>
        </w:tc>
        <w:tc>
          <w:tcPr>
            <w:tcW w:w="600" w:type="dxa"/>
            <w:tcBorders>
              <w:right w:val="single" w:sz="6" w:space="0" w:color="auto"/>
            </w:tcBorders>
          </w:tcPr>
          <w:p w14:paraId="3BB66E25" w14:textId="77777777" w:rsidR="00F84EA5" w:rsidRPr="004A4DDA" w:rsidRDefault="00F84EA5" w:rsidP="007003EF">
            <w:pPr>
              <w:pStyle w:val="tabletext11"/>
              <w:tabs>
                <w:tab w:val="decimal" w:pos="340"/>
              </w:tabs>
              <w:rPr>
                <w:ins w:id="2759" w:author="Author"/>
              </w:rPr>
            </w:pPr>
          </w:p>
        </w:tc>
      </w:tr>
      <w:tr w:rsidR="00F84EA5" w:rsidRPr="004A4DDA" w14:paraId="74CE0345" w14:textId="77777777" w:rsidTr="0024056A">
        <w:trPr>
          <w:cantSplit/>
          <w:trHeight w:val="190"/>
          <w:ins w:id="2760" w:author="Author"/>
        </w:trPr>
        <w:tc>
          <w:tcPr>
            <w:tcW w:w="200" w:type="dxa"/>
          </w:tcPr>
          <w:p w14:paraId="50BAB95E" w14:textId="77777777" w:rsidR="00F84EA5" w:rsidRPr="004A4DDA" w:rsidRDefault="00F84EA5" w:rsidP="007003EF">
            <w:pPr>
              <w:pStyle w:val="tabletext11"/>
              <w:rPr>
                <w:ins w:id="2761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266637A6" w14:textId="77777777" w:rsidR="00F84EA5" w:rsidRPr="004A4DDA" w:rsidRDefault="00F84EA5" w:rsidP="007003EF">
            <w:pPr>
              <w:pStyle w:val="tabletext11"/>
              <w:jc w:val="center"/>
              <w:rPr>
                <w:ins w:id="2762" w:author="Author"/>
              </w:rPr>
            </w:pPr>
            <w:ins w:id="2763" w:author="Author">
              <w:r w:rsidRPr="004A4DDA">
                <w:t>6640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A718F61" w14:textId="77777777" w:rsidR="00F84EA5" w:rsidRPr="004A4DDA" w:rsidRDefault="00F84EA5" w:rsidP="007003EF">
            <w:pPr>
              <w:pStyle w:val="tabletext11"/>
              <w:jc w:val="right"/>
              <w:rPr>
                <w:ins w:id="2764" w:author="Author"/>
              </w:rPr>
            </w:pPr>
            <w:ins w:id="2765" w:author="Author">
              <w:r w:rsidRPr="004A4DDA">
                <w:t>20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31965F4B" w14:textId="77777777" w:rsidR="00F84EA5" w:rsidRPr="004A4DDA" w:rsidRDefault="00F84EA5" w:rsidP="007003EF">
            <w:pPr>
              <w:pStyle w:val="tabletext11"/>
              <w:jc w:val="right"/>
              <w:rPr>
                <w:ins w:id="2766" w:author="Author"/>
              </w:rPr>
            </w:pPr>
            <w:ins w:id="2767" w:author="Author">
              <w:r w:rsidRPr="004A4DDA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70D29F07" w14:textId="77777777" w:rsidR="00F84EA5" w:rsidRPr="004A4DDA" w:rsidRDefault="00F84EA5" w:rsidP="007003EF">
            <w:pPr>
              <w:pStyle w:val="tabletext11"/>
              <w:jc w:val="right"/>
              <w:rPr>
                <w:ins w:id="2768" w:author="Author"/>
              </w:rPr>
            </w:pPr>
            <w:ins w:id="2769" w:author="Author">
              <w:r w:rsidRPr="004A4DDA">
                <w:t>25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5B2BC721" w14:textId="77777777" w:rsidR="00F84EA5" w:rsidRPr="004A4DDA" w:rsidRDefault="00F84EA5" w:rsidP="007003EF">
            <w:pPr>
              <w:pStyle w:val="tabletext11"/>
              <w:rPr>
                <w:ins w:id="2770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98312EF" w14:textId="77777777" w:rsidR="00F84EA5" w:rsidRPr="004A4DDA" w:rsidRDefault="00F84EA5" w:rsidP="007003EF">
            <w:pPr>
              <w:pStyle w:val="tabletext11"/>
              <w:rPr>
                <w:ins w:id="2771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747A1B69" w14:textId="77777777" w:rsidR="00F84EA5" w:rsidRPr="004A4DDA" w:rsidRDefault="00F84EA5" w:rsidP="007003EF">
            <w:pPr>
              <w:pStyle w:val="tabletext11"/>
              <w:tabs>
                <w:tab w:val="decimal" w:pos="340"/>
              </w:tabs>
              <w:jc w:val="right"/>
              <w:rPr>
                <w:ins w:id="2772" w:author="Author"/>
              </w:rPr>
            </w:pPr>
            <w:ins w:id="2773" w:author="Author">
              <w:r w:rsidRPr="004A4DDA">
                <w:t>162</w:t>
              </w:r>
            </w:ins>
          </w:p>
        </w:tc>
        <w:tc>
          <w:tcPr>
            <w:tcW w:w="600" w:type="dxa"/>
            <w:tcBorders>
              <w:right w:val="single" w:sz="6" w:space="0" w:color="auto"/>
            </w:tcBorders>
          </w:tcPr>
          <w:p w14:paraId="0B7A7B04" w14:textId="77777777" w:rsidR="00F84EA5" w:rsidRPr="004A4DDA" w:rsidRDefault="00F84EA5" w:rsidP="007003EF">
            <w:pPr>
              <w:pStyle w:val="tabletext11"/>
              <w:tabs>
                <w:tab w:val="decimal" w:pos="340"/>
              </w:tabs>
              <w:rPr>
                <w:ins w:id="2774" w:author="Author"/>
              </w:rPr>
            </w:pPr>
          </w:p>
        </w:tc>
      </w:tr>
      <w:tr w:rsidR="00F84EA5" w:rsidRPr="004A4DDA" w14:paraId="7A641C83" w14:textId="77777777" w:rsidTr="0024056A">
        <w:trPr>
          <w:cantSplit/>
          <w:trHeight w:val="190"/>
          <w:ins w:id="2775" w:author="Author"/>
        </w:trPr>
        <w:tc>
          <w:tcPr>
            <w:tcW w:w="200" w:type="dxa"/>
          </w:tcPr>
          <w:p w14:paraId="1E605E76" w14:textId="77777777" w:rsidR="00F84EA5" w:rsidRPr="004A4DDA" w:rsidRDefault="00F84EA5" w:rsidP="007003EF">
            <w:pPr>
              <w:pStyle w:val="tabletext11"/>
              <w:rPr>
                <w:ins w:id="2776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72149A06" w14:textId="77777777" w:rsidR="00F84EA5" w:rsidRPr="004A4DDA" w:rsidRDefault="00F84EA5" w:rsidP="007003EF">
            <w:pPr>
              <w:pStyle w:val="tabletext11"/>
              <w:jc w:val="center"/>
              <w:rPr>
                <w:ins w:id="2777" w:author="Author"/>
              </w:rPr>
            </w:pPr>
            <w:ins w:id="2778" w:author="Author">
              <w:r w:rsidRPr="004A4DDA">
                <w:t>6602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B65CB1F" w14:textId="77777777" w:rsidR="00F84EA5" w:rsidRPr="004A4DDA" w:rsidRDefault="00F84EA5" w:rsidP="007003EF">
            <w:pPr>
              <w:pStyle w:val="tabletext11"/>
              <w:jc w:val="right"/>
              <w:rPr>
                <w:ins w:id="2779" w:author="Author"/>
              </w:rPr>
            </w:pPr>
            <w:ins w:id="2780" w:author="Author">
              <w:r w:rsidRPr="004A4DDA">
                <w:t>26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2B2E3051" w14:textId="77777777" w:rsidR="00F84EA5" w:rsidRPr="004A4DDA" w:rsidRDefault="00F84EA5" w:rsidP="007003EF">
            <w:pPr>
              <w:pStyle w:val="tabletext11"/>
              <w:jc w:val="right"/>
              <w:rPr>
                <w:ins w:id="2781" w:author="Author"/>
              </w:rPr>
            </w:pPr>
            <w:ins w:id="2782" w:author="Author">
              <w:r w:rsidRPr="004A4DDA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260054EA" w14:textId="77777777" w:rsidR="00F84EA5" w:rsidRPr="004A4DDA" w:rsidRDefault="00F84EA5" w:rsidP="007003EF">
            <w:pPr>
              <w:pStyle w:val="tabletext11"/>
              <w:jc w:val="right"/>
              <w:rPr>
                <w:ins w:id="2783" w:author="Author"/>
              </w:rPr>
            </w:pPr>
            <w:ins w:id="2784" w:author="Author">
              <w:r w:rsidRPr="004A4DDA">
                <w:t>100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75C66567" w14:textId="77777777" w:rsidR="00F84EA5" w:rsidRPr="004A4DDA" w:rsidRDefault="00F84EA5" w:rsidP="007003EF">
            <w:pPr>
              <w:pStyle w:val="tabletext11"/>
              <w:rPr>
                <w:ins w:id="2785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72D1CCC" w14:textId="77777777" w:rsidR="00F84EA5" w:rsidRPr="004A4DDA" w:rsidRDefault="00F84EA5" w:rsidP="007003EF">
            <w:pPr>
              <w:pStyle w:val="tabletext11"/>
              <w:rPr>
                <w:ins w:id="2786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78B6AC07" w14:textId="77777777" w:rsidR="00F84EA5" w:rsidRPr="004A4DDA" w:rsidRDefault="00F84EA5" w:rsidP="007003EF">
            <w:pPr>
              <w:pStyle w:val="tabletext11"/>
              <w:tabs>
                <w:tab w:val="decimal" w:pos="340"/>
              </w:tabs>
              <w:jc w:val="right"/>
              <w:rPr>
                <w:ins w:id="2787" w:author="Author"/>
              </w:rPr>
            </w:pPr>
            <w:ins w:id="2788" w:author="Author">
              <w:r w:rsidRPr="004A4DDA">
                <w:t>274</w:t>
              </w:r>
            </w:ins>
          </w:p>
        </w:tc>
        <w:tc>
          <w:tcPr>
            <w:tcW w:w="600" w:type="dxa"/>
            <w:tcBorders>
              <w:right w:val="single" w:sz="6" w:space="0" w:color="auto"/>
            </w:tcBorders>
          </w:tcPr>
          <w:p w14:paraId="12F2744B" w14:textId="77777777" w:rsidR="00F84EA5" w:rsidRPr="004A4DDA" w:rsidRDefault="00F84EA5" w:rsidP="007003EF">
            <w:pPr>
              <w:pStyle w:val="tabletext11"/>
              <w:tabs>
                <w:tab w:val="decimal" w:pos="340"/>
              </w:tabs>
              <w:rPr>
                <w:ins w:id="2789" w:author="Author"/>
              </w:rPr>
            </w:pPr>
          </w:p>
        </w:tc>
      </w:tr>
      <w:tr w:rsidR="00F84EA5" w:rsidRPr="004A4DDA" w14:paraId="77BB4D27" w14:textId="77777777" w:rsidTr="0024056A">
        <w:trPr>
          <w:cantSplit/>
          <w:trHeight w:val="190"/>
          <w:ins w:id="2790" w:author="Author"/>
        </w:trPr>
        <w:tc>
          <w:tcPr>
            <w:tcW w:w="200" w:type="dxa"/>
          </w:tcPr>
          <w:p w14:paraId="6DA6C16D" w14:textId="77777777" w:rsidR="00F84EA5" w:rsidRPr="004A4DDA" w:rsidRDefault="00F84EA5" w:rsidP="007003EF">
            <w:pPr>
              <w:pStyle w:val="tabletext11"/>
              <w:rPr>
                <w:ins w:id="2791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31576BE8" w14:textId="77777777" w:rsidR="00F84EA5" w:rsidRPr="004A4DDA" w:rsidRDefault="00F84EA5" w:rsidP="007003EF">
            <w:pPr>
              <w:pStyle w:val="tabletext11"/>
              <w:jc w:val="center"/>
              <w:rPr>
                <w:ins w:id="2792" w:author="Author"/>
              </w:rPr>
            </w:pPr>
            <w:ins w:id="2793" w:author="Author">
              <w:r w:rsidRPr="004A4DDA">
                <w:t>6603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1D3801F" w14:textId="77777777" w:rsidR="00F84EA5" w:rsidRPr="004A4DDA" w:rsidRDefault="00F84EA5" w:rsidP="007003EF">
            <w:pPr>
              <w:pStyle w:val="tabletext11"/>
              <w:jc w:val="right"/>
              <w:rPr>
                <w:ins w:id="2794" w:author="Author"/>
              </w:rPr>
            </w:pPr>
            <w:ins w:id="2795" w:author="Author">
              <w:r w:rsidRPr="004A4DDA">
                <w:t>101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29E6DAC3" w14:textId="77777777" w:rsidR="00F84EA5" w:rsidRPr="004A4DDA" w:rsidRDefault="00F84EA5" w:rsidP="007003EF">
            <w:pPr>
              <w:pStyle w:val="tabletext11"/>
              <w:jc w:val="right"/>
              <w:rPr>
                <w:ins w:id="2796" w:author="Author"/>
              </w:rPr>
            </w:pPr>
            <w:ins w:id="2797" w:author="Author">
              <w:r w:rsidRPr="004A4DDA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186338D8" w14:textId="77777777" w:rsidR="00F84EA5" w:rsidRPr="004A4DDA" w:rsidRDefault="00F84EA5" w:rsidP="007003EF">
            <w:pPr>
              <w:pStyle w:val="tabletext11"/>
              <w:jc w:val="right"/>
              <w:rPr>
                <w:ins w:id="2798" w:author="Author"/>
              </w:rPr>
            </w:pPr>
            <w:ins w:id="2799" w:author="Author">
              <w:r w:rsidRPr="004A4DDA">
                <w:t>500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31888452" w14:textId="77777777" w:rsidR="00F84EA5" w:rsidRPr="004A4DDA" w:rsidRDefault="00F84EA5" w:rsidP="007003EF">
            <w:pPr>
              <w:pStyle w:val="tabletext11"/>
              <w:rPr>
                <w:ins w:id="2800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D490D10" w14:textId="77777777" w:rsidR="00F84EA5" w:rsidRPr="004A4DDA" w:rsidRDefault="00F84EA5" w:rsidP="007003EF">
            <w:pPr>
              <w:pStyle w:val="tabletext11"/>
              <w:rPr>
                <w:ins w:id="2801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5686FF65" w14:textId="77777777" w:rsidR="00F84EA5" w:rsidRPr="004A4DDA" w:rsidRDefault="00F84EA5" w:rsidP="007003EF">
            <w:pPr>
              <w:pStyle w:val="tabletext11"/>
              <w:tabs>
                <w:tab w:val="decimal" w:pos="340"/>
              </w:tabs>
              <w:jc w:val="right"/>
              <w:rPr>
                <w:ins w:id="2802" w:author="Author"/>
              </w:rPr>
            </w:pPr>
            <w:ins w:id="2803" w:author="Author">
              <w:r w:rsidRPr="004A4DDA">
                <w:t>717</w:t>
              </w:r>
            </w:ins>
          </w:p>
        </w:tc>
        <w:tc>
          <w:tcPr>
            <w:tcW w:w="600" w:type="dxa"/>
            <w:tcBorders>
              <w:right w:val="single" w:sz="6" w:space="0" w:color="auto"/>
            </w:tcBorders>
          </w:tcPr>
          <w:p w14:paraId="1400A4B4" w14:textId="77777777" w:rsidR="00F84EA5" w:rsidRPr="004A4DDA" w:rsidRDefault="00F84EA5" w:rsidP="007003EF">
            <w:pPr>
              <w:pStyle w:val="tabletext11"/>
              <w:tabs>
                <w:tab w:val="decimal" w:pos="340"/>
              </w:tabs>
              <w:rPr>
                <w:ins w:id="2804" w:author="Author"/>
              </w:rPr>
            </w:pPr>
          </w:p>
        </w:tc>
      </w:tr>
      <w:tr w:rsidR="00F84EA5" w:rsidRPr="004A4DDA" w14:paraId="790233B5" w14:textId="77777777" w:rsidTr="0024056A">
        <w:trPr>
          <w:cantSplit/>
          <w:trHeight w:val="190"/>
          <w:ins w:id="2805" w:author="Author"/>
        </w:trPr>
        <w:tc>
          <w:tcPr>
            <w:tcW w:w="200" w:type="dxa"/>
          </w:tcPr>
          <w:p w14:paraId="678BC11C" w14:textId="77777777" w:rsidR="00F84EA5" w:rsidRPr="004A4DDA" w:rsidRDefault="00F84EA5" w:rsidP="007003EF">
            <w:pPr>
              <w:pStyle w:val="tabletext11"/>
              <w:rPr>
                <w:ins w:id="2806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777C3765" w14:textId="77777777" w:rsidR="00F84EA5" w:rsidRPr="004A4DDA" w:rsidRDefault="00F84EA5" w:rsidP="007003EF">
            <w:pPr>
              <w:pStyle w:val="tabletext11"/>
              <w:jc w:val="center"/>
              <w:rPr>
                <w:ins w:id="2807" w:author="Author"/>
              </w:rPr>
            </w:pPr>
            <w:ins w:id="2808" w:author="Author">
              <w:r w:rsidRPr="004A4DDA">
                <w:t>6604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36610EE" w14:textId="77777777" w:rsidR="00F84EA5" w:rsidRPr="004A4DDA" w:rsidRDefault="00F84EA5" w:rsidP="007003EF">
            <w:pPr>
              <w:pStyle w:val="tabletext11"/>
              <w:jc w:val="right"/>
              <w:rPr>
                <w:ins w:id="2809" w:author="Author"/>
              </w:rPr>
            </w:pPr>
            <w:ins w:id="2810" w:author="Author">
              <w:r w:rsidRPr="004A4DDA">
                <w:t>501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2DA46263" w14:textId="77777777" w:rsidR="00F84EA5" w:rsidRPr="004A4DDA" w:rsidRDefault="00F84EA5" w:rsidP="007003EF">
            <w:pPr>
              <w:pStyle w:val="tabletext11"/>
              <w:jc w:val="right"/>
              <w:rPr>
                <w:ins w:id="2811" w:author="Author"/>
              </w:rPr>
            </w:pPr>
            <w:ins w:id="2812" w:author="Author">
              <w:r w:rsidRPr="004A4DDA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165F4769" w14:textId="77777777" w:rsidR="00F84EA5" w:rsidRPr="004A4DDA" w:rsidRDefault="00F84EA5" w:rsidP="007003EF">
            <w:pPr>
              <w:pStyle w:val="tabletext11"/>
              <w:jc w:val="right"/>
              <w:rPr>
                <w:ins w:id="2813" w:author="Author"/>
              </w:rPr>
            </w:pPr>
            <w:ins w:id="2814" w:author="Author">
              <w:r w:rsidRPr="004A4DDA">
                <w:t>1,000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604339A5" w14:textId="77777777" w:rsidR="00F84EA5" w:rsidRPr="004A4DDA" w:rsidRDefault="00F84EA5" w:rsidP="007003EF">
            <w:pPr>
              <w:pStyle w:val="tabletext11"/>
              <w:rPr>
                <w:ins w:id="2815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E07591E" w14:textId="77777777" w:rsidR="00F84EA5" w:rsidRPr="004A4DDA" w:rsidRDefault="00F84EA5" w:rsidP="007003EF">
            <w:pPr>
              <w:pStyle w:val="tabletext11"/>
              <w:rPr>
                <w:ins w:id="2816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4AF29622" w14:textId="77777777" w:rsidR="00F84EA5" w:rsidRPr="004A4DDA" w:rsidRDefault="00F84EA5" w:rsidP="007003EF">
            <w:pPr>
              <w:pStyle w:val="tabletext11"/>
              <w:tabs>
                <w:tab w:val="decimal" w:pos="340"/>
              </w:tabs>
              <w:jc w:val="right"/>
              <w:rPr>
                <w:ins w:id="2817" w:author="Author"/>
              </w:rPr>
            </w:pPr>
            <w:ins w:id="2818" w:author="Author">
              <w:r w:rsidRPr="004A4DDA">
                <w:t>1,649</w:t>
              </w:r>
            </w:ins>
          </w:p>
        </w:tc>
        <w:tc>
          <w:tcPr>
            <w:tcW w:w="600" w:type="dxa"/>
            <w:tcBorders>
              <w:right w:val="single" w:sz="6" w:space="0" w:color="auto"/>
            </w:tcBorders>
          </w:tcPr>
          <w:p w14:paraId="57768612" w14:textId="77777777" w:rsidR="00F84EA5" w:rsidRPr="004A4DDA" w:rsidRDefault="00F84EA5" w:rsidP="007003EF">
            <w:pPr>
              <w:pStyle w:val="tabletext11"/>
              <w:tabs>
                <w:tab w:val="decimal" w:pos="340"/>
              </w:tabs>
              <w:rPr>
                <w:ins w:id="2819" w:author="Author"/>
              </w:rPr>
            </w:pPr>
          </w:p>
        </w:tc>
      </w:tr>
      <w:tr w:rsidR="00F84EA5" w:rsidRPr="004A4DDA" w14:paraId="550FDC05" w14:textId="77777777" w:rsidTr="00C83E31">
        <w:trPr>
          <w:cantSplit/>
          <w:trHeight w:val="190"/>
          <w:ins w:id="2820" w:author="Author"/>
        </w:trPr>
        <w:tc>
          <w:tcPr>
            <w:tcW w:w="200" w:type="dxa"/>
          </w:tcPr>
          <w:p w14:paraId="6486986B" w14:textId="77777777" w:rsidR="00F84EA5" w:rsidRPr="004A4DDA" w:rsidRDefault="00F84EA5" w:rsidP="007003EF">
            <w:pPr>
              <w:pStyle w:val="tabletext11"/>
              <w:rPr>
                <w:ins w:id="2821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22FD8" w14:textId="77777777" w:rsidR="00F84EA5" w:rsidRPr="004A4DDA" w:rsidRDefault="00F84EA5" w:rsidP="007003EF">
            <w:pPr>
              <w:pStyle w:val="tabletext11"/>
              <w:jc w:val="center"/>
              <w:rPr>
                <w:ins w:id="2822" w:author="Author"/>
              </w:rPr>
            </w:pPr>
            <w:ins w:id="2823" w:author="Author">
              <w:r w:rsidRPr="004A4DDA">
                <w:t>6605</w:t>
              </w:r>
            </w:ins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5422551" w14:textId="77777777" w:rsidR="00F84EA5" w:rsidRPr="004A4DDA" w:rsidRDefault="00F84EA5" w:rsidP="007003EF">
            <w:pPr>
              <w:pStyle w:val="tabletext11"/>
              <w:jc w:val="right"/>
              <w:rPr>
                <w:ins w:id="2824" w:author="Author"/>
              </w:rPr>
            </w:pPr>
            <w:ins w:id="2825" w:author="Author">
              <w:r w:rsidRPr="004A4DDA">
                <w:t>Over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059E88F1" w14:textId="77777777" w:rsidR="00F84EA5" w:rsidRPr="004A4DDA" w:rsidRDefault="00F84EA5" w:rsidP="007003EF">
            <w:pPr>
              <w:pStyle w:val="tabletext11"/>
              <w:jc w:val="right"/>
              <w:rPr>
                <w:ins w:id="2826" w:author="Author"/>
              </w:rPr>
            </w:pPr>
            <w:ins w:id="2827" w:author="Author">
              <w:r w:rsidRPr="004A4DDA">
                <w:t>1,000</w:t>
              </w:r>
            </w:ins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DF84A69" w14:textId="77777777" w:rsidR="00F84EA5" w:rsidRPr="004A4DDA" w:rsidRDefault="00F84EA5" w:rsidP="007003EF">
            <w:pPr>
              <w:pStyle w:val="tabletext11"/>
              <w:rPr>
                <w:ins w:id="2828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294B7537" w14:textId="77777777" w:rsidR="00F84EA5" w:rsidRPr="004A4DDA" w:rsidRDefault="00F84EA5" w:rsidP="007003EF">
            <w:pPr>
              <w:pStyle w:val="tabletext11"/>
              <w:rPr>
                <w:ins w:id="2829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4EDC7501" w14:textId="77777777" w:rsidR="00F84EA5" w:rsidRPr="004A4DDA" w:rsidRDefault="00F84EA5" w:rsidP="007003EF">
            <w:pPr>
              <w:pStyle w:val="tabletext11"/>
              <w:tabs>
                <w:tab w:val="decimal" w:pos="340"/>
              </w:tabs>
              <w:jc w:val="right"/>
              <w:rPr>
                <w:ins w:id="2830" w:author="Author"/>
              </w:rPr>
            </w:pPr>
            <w:ins w:id="2831" w:author="Author">
              <w:r w:rsidRPr="004A4DDA">
                <w:t>3,476</w:t>
              </w:r>
            </w:ins>
          </w:p>
        </w:tc>
        <w:tc>
          <w:tcPr>
            <w:tcW w:w="600" w:type="dxa"/>
            <w:tcBorders>
              <w:bottom w:val="single" w:sz="6" w:space="0" w:color="auto"/>
              <w:right w:val="single" w:sz="6" w:space="0" w:color="auto"/>
            </w:tcBorders>
          </w:tcPr>
          <w:p w14:paraId="7A817FC7" w14:textId="77777777" w:rsidR="00F84EA5" w:rsidRPr="004A4DDA" w:rsidRDefault="00F84EA5" w:rsidP="007003EF">
            <w:pPr>
              <w:pStyle w:val="tabletext11"/>
              <w:tabs>
                <w:tab w:val="decimal" w:pos="340"/>
              </w:tabs>
              <w:rPr>
                <w:ins w:id="2832" w:author="Author"/>
              </w:rPr>
            </w:pPr>
          </w:p>
        </w:tc>
      </w:tr>
    </w:tbl>
    <w:p w14:paraId="5C7886DA" w14:textId="77777777" w:rsidR="00F84EA5" w:rsidRDefault="00F84EA5" w:rsidP="007003EF">
      <w:pPr>
        <w:pStyle w:val="tablecaption"/>
      </w:pPr>
      <w:ins w:id="2833" w:author="Author">
        <w:r w:rsidRPr="004A4DDA">
          <w:t>Table 289.B.2.a.(1)(a)(LC) Other Than Auto Service Operations Loss Costs</w:t>
        </w:r>
      </w:ins>
    </w:p>
    <w:p w14:paraId="16DA4DA3" w14:textId="77777777" w:rsidR="00F84EA5" w:rsidRDefault="00F84EA5" w:rsidP="007003EF">
      <w:pPr>
        <w:pStyle w:val="isonormal"/>
        <w:jc w:val="left"/>
      </w:pPr>
    </w:p>
    <w:p w14:paraId="4FE12408" w14:textId="77777777" w:rsidR="00F84EA5" w:rsidRDefault="00F84EA5" w:rsidP="007003EF">
      <w:pPr>
        <w:pStyle w:val="isonormal"/>
        <w:sectPr w:rsidR="00F84EA5" w:rsidSect="00C83E31">
          <w:pgSz w:w="12240" w:h="15840"/>
          <w:pgMar w:top="1400" w:right="960" w:bottom="1560" w:left="1200" w:header="0" w:footer="480" w:gutter="0"/>
          <w:cols w:space="720"/>
          <w:docGrid w:linePitch="360"/>
        </w:sectPr>
      </w:pPr>
    </w:p>
    <w:p w14:paraId="0B301B21" w14:textId="77777777" w:rsidR="00F84EA5" w:rsidRPr="009E7733" w:rsidRDefault="00F84EA5" w:rsidP="007003EF">
      <w:pPr>
        <w:pStyle w:val="boxrule"/>
        <w:rPr>
          <w:ins w:id="2834" w:author="Author"/>
        </w:rPr>
      </w:pPr>
      <w:ins w:id="2835" w:author="Author">
        <w:r w:rsidRPr="009E7733">
          <w:lastRenderedPageBreak/>
          <w:t>290.  HIRED AUTOS</w:t>
        </w:r>
      </w:ins>
    </w:p>
    <w:p w14:paraId="4F8D7AC2" w14:textId="77777777" w:rsidR="00F84EA5" w:rsidRPr="009E7733" w:rsidRDefault="00F84EA5" w:rsidP="007003EF">
      <w:pPr>
        <w:pStyle w:val="isonormal"/>
        <w:rPr>
          <w:ins w:id="2836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400"/>
        <w:gridCol w:w="2400"/>
      </w:tblGrid>
      <w:tr w:rsidR="00F84EA5" w:rsidRPr="009E7733" w14:paraId="0E0CCAF6" w14:textId="77777777" w:rsidTr="0024056A">
        <w:trPr>
          <w:cantSplit/>
          <w:trHeight w:val="190"/>
          <w:ins w:id="2837" w:author="Author"/>
        </w:trPr>
        <w:tc>
          <w:tcPr>
            <w:tcW w:w="200" w:type="dxa"/>
          </w:tcPr>
          <w:p w14:paraId="01AB400B" w14:textId="77777777" w:rsidR="00F84EA5" w:rsidRPr="009E7733" w:rsidRDefault="00F84EA5" w:rsidP="007003EF">
            <w:pPr>
              <w:pStyle w:val="tablehead"/>
              <w:rPr>
                <w:ins w:id="2838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C49820" w14:textId="77777777" w:rsidR="00F84EA5" w:rsidRPr="009E7733" w:rsidRDefault="00F84EA5" w:rsidP="007003EF">
            <w:pPr>
              <w:pStyle w:val="tablehead"/>
              <w:rPr>
                <w:ins w:id="2839" w:author="Author"/>
              </w:rPr>
            </w:pPr>
            <w:ins w:id="2840" w:author="Author">
              <w:r w:rsidRPr="009E7733">
                <w:t xml:space="preserve">Cost Of Hire Basis – All Territories </w:t>
              </w:r>
              <w:r w:rsidRPr="009E7733">
                <w:br/>
                <w:t xml:space="preserve">Liability Base Loss Cost </w:t>
              </w:r>
            </w:ins>
          </w:p>
        </w:tc>
      </w:tr>
      <w:tr w:rsidR="00F84EA5" w:rsidRPr="009E7733" w14:paraId="67A45FF5" w14:textId="77777777" w:rsidTr="0024056A">
        <w:trPr>
          <w:cantSplit/>
          <w:trHeight w:val="190"/>
          <w:ins w:id="2841" w:author="Author"/>
        </w:trPr>
        <w:tc>
          <w:tcPr>
            <w:tcW w:w="200" w:type="dxa"/>
          </w:tcPr>
          <w:p w14:paraId="1BD306DA" w14:textId="77777777" w:rsidR="00F84EA5" w:rsidRPr="009E7733" w:rsidRDefault="00F84EA5" w:rsidP="007003EF">
            <w:pPr>
              <w:pStyle w:val="tabletext11"/>
              <w:rPr>
                <w:ins w:id="2842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hideMark/>
          </w:tcPr>
          <w:p w14:paraId="09BA979D" w14:textId="77777777" w:rsidR="00F84EA5" w:rsidRPr="009E7733" w:rsidRDefault="00F84EA5" w:rsidP="007003EF">
            <w:pPr>
              <w:pStyle w:val="tabletext11"/>
              <w:jc w:val="right"/>
              <w:rPr>
                <w:ins w:id="2843" w:author="Author"/>
              </w:rPr>
            </w:pPr>
            <w:ins w:id="2844" w:author="Author">
              <w:r w:rsidRPr="009E7733">
                <w:t>$</w:t>
              </w:r>
            </w:ins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6572146" w14:textId="77777777" w:rsidR="00F84EA5" w:rsidRPr="009E7733" w:rsidRDefault="00F84EA5" w:rsidP="007003EF">
            <w:pPr>
              <w:pStyle w:val="tabletext11"/>
              <w:rPr>
                <w:ins w:id="2845" w:author="Author"/>
              </w:rPr>
            </w:pPr>
            <w:ins w:id="2846" w:author="Author">
              <w:r w:rsidRPr="009E7733">
                <w:t>0.41</w:t>
              </w:r>
            </w:ins>
          </w:p>
        </w:tc>
      </w:tr>
    </w:tbl>
    <w:p w14:paraId="28021891" w14:textId="77777777" w:rsidR="00F84EA5" w:rsidRDefault="00F84EA5" w:rsidP="007003EF">
      <w:pPr>
        <w:pStyle w:val="tablecaption"/>
      </w:pPr>
      <w:ins w:id="2847" w:author="Author">
        <w:r w:rsidRPr="009E7733">
          <w:t>Table 290.B.3.a.(1)(LC) Cost Of Hire Basis Liability Loss Cost</w:t>
        </w:r>
      </w:ins>
    </w:p>
    <w:p w14:paraId="73752EFE" w14:textId="77777777" w:rsidR="00F84EA5" w:rsidRDefault="00F84EA5" w:rsidP="007003EF">
      <w:pPr>
        <w:pStyle w:val="isonormal"/>
        <w:jc w:val="left"/>
      </w:pPr>
    </w:p>
    <w:p w14:paraId="7198A894" w14:textId="77777777" w:rsidR="00F84EA5" w:rsidRDefault="00F84EA5" w:rsidP="007003EF">
      <w:pPr>
        <w:pStyle w:val="isonormal"/>
        <w:sectPr w:rsidR="00F84EA5" w:rsidSect="00C83E31">
          <w:pgSz w:w="12240" w:h="15840"/>
          <w:pgMar w:top="1400" w:right="960" w:bottom="1560" w:left="1200" w:header="0" w:footer="480" w:gutter="0"/>
          <w:cols w:space="0"/>
          <w:noEndnote/>
          <w:docGrid w:linePitch="272"/>
        </w:sectPr>
      </w:pPr>
    </w:p>
    <w:p w14:paraId="08881B99" w14:textId="77777777" w:rsidR="00F84EA5" w:rsidRPr="00EB3A6B" w:rsidRDefault="00F84EA5" w:rsidP="007003EF">
      <w:pPr>
        <w:pStyle w:val="boxrule"/>
        <w:rPr>
          <w:ins w:id="2848" w:author="Author"/>
        </w:rPr>
      </w:pPr>
      <w:ins w:id="2849" w:author="Author">
        <w:r w:rsidRPr="00EB3A6B">
          <w:lastRenderedPageBreak/>
          <w:t>297.  UNINSURED MOTORISTS INSURANCE</w:t>
        </w:r>
      </w:ins>
    </w:p>
    <w:p w14:paraId="68976A5C" w14:textId="77777777" w:rsidR="00F84EA5" w:rsidRPr="00EB3A6B" w:rsidRDefault="00F84EA5" w:rsidP="007003EF">
      <w:pPr>
        <w:pStyle w:val="isonormal"/>
        <w:rPr>
          <w:ins w:id="285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010"/>
        <w:gridCol w:w="390"/>
        <w:gridCol w:w="570"/>
        <w:gridCol w:w="600"/>
        <w:gridCol w:w="430"/>
        <w:gridCol w:w="530"/>
        <w:gridCol w:w="600"/>
        <w:gridCol w:w="470"/>
      </w:tblGrid>
      <w:tr w:rsidR="00F84EA5" w:rsidRPr="00EB3A6B" w14:paraId="4663547C" w14:textId="77777777" w:rsidTr="0024056A">
        <w:trPr>
          <w:cantSplit/>
          <w:trHeight w:val="190"/>
          <w:ins w:id="2851" w:author="Author"/>
        </w:trPr>
        <w:tc>
          <w:tcPr>
            <w:tcW w:w="200" w:type="dxa"/>
          </w:tcPr>
          <w:p w14:paraId="13D84AF4" w14:textId="77777777" w:rsidR="00F84EA5" w:rsidRPr="00EB3A6B" w:rsidRDefault="00F84EA5" w:rsidP="007003EF">
            <w:pPr>
              <w:pStyle w:val="tablehead"/>
              <w:rPr>
                <w:ins w:id="2852" w:author="Author"/>
              </w:rPr>
            </w:pPr>
          </w:p>
        </w:tc>
        <w:tc>
          <w:tcPr>
            <w:tcW w:w="4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02BF5" w14:textId="77777777" w:rsidR="00F84EA5" w:rsidRPr="00EB3A6B" w:rsidRDefault="00F84EA5" w:rsidP="007003EF">
            <w:pPr>
              <w:pStyle w:val="tablehead"/>
              <w:rPr>
                <w:ins w:id="2853" w:author="Author"/>
              </w:rPr>
            </w:pPr>
            <w:ins w:id="2854" w:author="Author">
              <w:r w:rsidRPr="00EB3A6B">
                <w:t>Uninsured Motorists Bodily Injury</w:t>
              </w:r>
            </w:ins>
          </w:p>
        </w:tc>
      </w:tr>
      <w:tr w:rsidR="00F84EA5" w:rsidRPr="00EB3A6B" w14:paraId="63048101" w14:textId="77777777" w:rsidTr="0024056A">
        <w:trPr>
          <w:cantSplit/>
          <w:trHeight w:val="190"/>
          <w:ins w:id="2855" w:author="Author"/>
        </w:trPr>
        <w:tc>
          <w:tcPr>
            <w:tcW w:w="200" w:type="dxa"/>
          </w:tcPr>
          <w:p w14:paraId="6BACE3E6" w14:textId="77777777" w:rsidR="00F84EA5" w:rsidRPr="00EB3A6B" w:rsidRDefault="00F84EA5" w:rsidP="007003EF">
            <w:pPr>
              <w:pStyle w:val="tablehead"/>
              <w:rPr>
                <w:ins w:id="2856" w:author="Author"/>
              </w:rPr>
            </w:pPr>
            <w:ins w:id="2857" w:author="Author">
              <w:r w:rsidRPr="00EB3A6B">
                <w:br/>
              </w:r>
              <w:r w:rsidRPr="00EB3A6B">
                <w:br/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AFDA00" w14:textId="77777777" w:rsidR="00F84EA5" w:rsidRPr="00EB3A6B" w:rsidRDefault="00F84EA5" w:rsidP="007003EF">
            <w:pPr>
              <w:pStyle w:val="tablehead"/>
              <w:rPr>
                <w:ins w:id="2858" w:author="Author"/>
              </w:rPr>
            </w:pPr>
            <w:ins w:id="2859" w:author="Author">
              <w:r w:rsidRPr="00EB3A6B">
                <w:t>Bodily</w:t>
              </w:r>
              <w:r w:rsidRPr="00EB3A6B">
                <w:br/>
                <w:t>Injury</w:t>
              </w:r>
              <w:r w:rsidRPr="00EB3A6B">
                <w:br/>
                <w:t>Limits</w:t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4B1E20" w14:textId="77777777" w:rsidR="00F84EA5" w:rsidRPr="00EB3A6B" w:rsidRDefault="00F84EA5" w:rsidP="007003EF">
            <w:pPr>
              <w:pStyle w:val="tablehead"/>
              <w:rPr>
                <w:ins w:id="2860" w:author="Author"/>
              </w:rPr>
            </w:pPr>
            <w:ins w:id="2861" w:author="Author">
              <w:r w:rsidRPr="00EB3A6B">
                <w:t>Private</w:t>
              </w:r>
              <w:r w:rsidRPr="00EB3A6B">
                <w:br/>
                <w:t>Passenger</w:t>
              </w:r>
              <w:r w:rsidRPr="00EB3A6B">
                <w:br/>
                <w:t>Types</w:t>
              </w:r>
              <w:r w:rsidRPr="00EB3A6B">
                <w:br/>
                <w:t>Per Exposure</w:t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CF6939" w14:textId="77777777" w:rsidR="00F84EA5" w:rsidRPr="00EB3A6B" w:rsidRDefault="00F84EA5" w:rsidP="007003EF">
            <w:pPr>
              <w:pStyle w:val="tablehead"/>
              <w:rPr>
                <w:ins w:id="2862" w:author="Author"/>
              </w:rPr>
            </w:pPr>
            <w:ins w:id="2863" w:author="Author">
              <w:r w:rsidRPr="00EB3A6B">
                <w:t>Other Than</w:t>
              </w:r>
              <w:r w:rsidRPr="00EB3A6B">
                <w:br/>
                <w:t>Private</w:t>
              </w:r>
              <w:r w:rsidRPr="00EB3A6B">
                <w:br/>
                <w:t>Passenger</w:t>
              </w:r>
              <w:r w:rsidRPr="00EB3A6B">
                <w:br/>
                <w:t>Types</w:t>
              </w:r>
              <w:r w:rsidRPr="00EB3A6B">
                <w:br/>
                <w:t>Per Exposure</w:t>
              </w:r>
            </w:ins>
          </w:p>
        </w:tc>
      </w:tr>
      <w:tr w:rsidR="00F84EA5" w:rsidRPr="00EB3A6B" w14:paraId="6D6CA27D" w14:textId="77777777" w:rsidTr="0024056A">
        <w:trPr>
          <w:cantSplit/>
          <w:trHeight w:val="190"/>
          <w:ins w:id="2864" w:author="Author"/>
        </w:trPr>
        <w:tc>
          <w:tcPr>
            <w:tcW w:w="200" w:type="dxa"/>
          </w:tcPr>
          <w:p w14:paraId="3ED5E046" w14:textId="77777777" w:rsidR="00F84EA5" w:rsidRPr="00EB3A6B" w:rsidRDefault="00F84EA5" w:rsidP="007003EF">
            <w:pPr>
              <w:pStyle w:val="tabletext11"/>
              <w:rPr>
                <w:ins w:id="286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09C043" w14:textId="77777777" w:rsidR="00F84EA5" w:rsidRPr="00EB3A6B" w:rsidRDefault="00F84EA5" w:rsidP="007003EF">
            <w:pPr>
              <w:pStyle w:val="tabletext11"/>
              <w:jc w:val="right"/>
              <w:rPr>
                <w:ins w:id="2866" w:author="Author"/>
              </w:rPr>
            </w:pPr>
            <w:ins w:id="2867" w:author="Author">
              <w:r w:rsidRPr="00EB3A6B">
                <w:t>$</w:t>
              </w:r>
            </w:ins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7219438" w14:textId="77777777" w:rsidR="00F84EA5" w:rsidRPr="00EB3A6B" w:rsidRDefault="00F84EA5" w:rsidP="007003EF">
            <w:pPr>
              <w:pStyle w:val="tabletext11"/>
              <w:jc w:val="right"/>
              <w:rPr>
                <w:ins w:id="2868" w:author="Author"/>
              </w:rPr>
            </w:pPr>
            <w:ins w:id="2869" w:author="Author">
              <w:r w:rsidRPr="00EB3A6B">
                <w:t>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005ED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2870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305048" w14:textId="77777777" w:rsidR="00F84EA5" w:rsidRPr="00EB3A6B" w:rsidRDefault="00F84EA5" w:rsidP="007003EF">
            <w:pPr>
              <w:pStyle w:val="tabletext11"/>
              <w:jc w:val="right"/>
              <w:rPr>
                <w:ins w:id="287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D84A54F" w14:textId="77777777" w:rsidR="00F84EA5" w:rsidRPr="00EB3A6B" w:rsidRDefault="00F84EA5" w:rsidP="007003EF">
            <w:pPr>
              <w:pStyle w:val="tabletext11"/>
              <w:jc w:val="right"/>
              <w:rPr>
                <w:ins w:id="2872" w:author="Author"/>
              </w:rPr>
            </w:pPr>
            <w:ins w:id="2873" w:author="Author">
              <w:r w:rsidRPr="00EB3A6B">
                <w:rPr>
                  <w:rFonts w:cs="Arial"/>
                  <w:color w:val="000000"/>
                  <w:szCs w:val="18"/>
                </w:rPr>
                <w:t>8.23</w:t>
              </w:r>
            </w:ins>
          </w:p>
        </w:tc>
        <w:tc>
          <w:tcPr>
            <w:tcW w:w="4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6A8A9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2874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411084" w14:textId="77777777" w:rsidR="00F84EA5" w:rsidRPr="00EB3A6B" w:rsidRDefault="00F84EA5" w:rsidP="007003EF">
            <w:pPr>
              <w:pStyle w:val="tabletext11"/>
              <w:jc w:val="right"/>
              <w:rPr>
                <w:ins w:id="28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F238FD6" w14:textId="77777777" w:rsidR="00F84EA5" w:rsidRPr="00EB3A6B" w:rsidRDefault="00F84EA5" w:rsidP="007003EF">
            <w:pPr>
              <w:pStyle w:val="tabletext11"/>
              <w:jc w:val="right"/>
              <w:rPr>
                <w:ins w:id="2876" w:author="Author"/>
              </w:rPr>
            </w:pPr>
            <w:ins w:id="2877" w:author="Author">
              <w:r w:rsidRPr="00EB3A6B">
                <w:rPr>
                  <w:rFonts w:cs="Arial"/>
                  <w:color w:val="000000"/>
                  <w:szCs w:val="18"/>
                </w:rPr>
                <w:t>3.85</w:t>
              </w:r>
            </w:ins>
          </w:p>
        </w:tc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51F690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2878" w:author="Author"/>
              </w:rPr>
            </w:pPr>
          </w:p>
        </w:tc>
      </w:tr>
      <w:tr w:rsidR="00F84EA5" w:rsidRPr="00EB3A6B" w14:paraId="119AD214" w14:textId="77777777" w:rsidTr="0024056A">
        <w:trPr>
          <w:cantSplit/>
          <w:trHeight w:val="190"/>
          <w:ins w:id="2879" w:author="Author"/>
        </w:trPr>
        <w:tc>
          <w:tcPr>
            <w:tcW w:w="200" w:type="dxa"/>
          </w:tcPr>
          <w:p w14:paraId="7BA28DBE" w14:textId="77777777" w:rsidR="00F84EA5" w:rsidRPr="00EB3A6B" w:rsidRDefault="00F84EA5" w:rsidP="007003EF">
            <w:pPr>
              <w:pStyle w:val="tabletext11"/>
              <w:rPr>
                <w:ins w:id="288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24A770" w14:textId="77777777" w:rsidR="00F84EA5" w:rsidRPr="00EB3A6B" w:rsidRDefault="00F84EA5" w:rsidP="007003EF">
            <w:pPr>
              <w:pStyle w:val="tabletext11"/>
              <w:jc w:val="right"/>
              <w:rPr>
                <w:ins w:id="288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7383F70" w14:textId="77777777" w:rsidR="00F84EA5" w:rsidRPr="00EB3A6B" w:rsidDel="00363A22" w:rsidRDefault="00F84EA5" w:rsidP="007003EF">
            <w:pPr>
              <w:pStyle w:val="tabletext11"/>
              <w:jc w:val="right"/>
              <w:rPr>
                <w:ins w:id="2882" w:author="Author"/>
              </w:rPr>
            </w:pPr>
            <w:ins w:id="2883" w:author="Author">
              <w:r w:rsidRPr="00EB3A6B">
                <w:t>75,000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69E06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2884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49536C" w14:textId="77777777" w:rsidR="00F84EA5" w:rsidRPr="00EB3A6B" w:rsidRDefault="00F84EA5" w:rsidP="007003EF">
            <w:pPr>
              <w:pStyle w:val="tabletext11"/>
              <w:jc w:val="right"/>
              <w:rPr>
                <w:ins w:id="28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5125132" w14:textId="77777777" w:rsidR="00F84EA5" w:rsidRPr="00EB3A6B" w:rsidDel="00363A22" w:rsidRDefault="00F84EA5" w:rsidP="007003EF">
            <w:pPr>
              <w:pStyle w:val="tabletext11"/>
              <w:jc w:val="right"/>
              <w:rPr>
                <w:ins w:id="2886" w:author="Author"/>
              </w:rPr>
            </w:pPr>
            <w:ins w:id="2887" w:author="Author">
              <w:r w:rsidRPr="00EB3A6B">
                <w:rPr>
                  <w:rFonts w:cs="Arial"/>
                  <w:color w:val="000000"/>
                  <w:szCs w:val="18"/>
                </w:rPr>
                <w:t>9.40</w:t>
              </w:r>
            </w:ins>
          </w:p>
        </w:tc>
        <w:tc>
          <w:tcPr>
            <w:tcW w:w="4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A17D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2888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5D0657" w14:textId="77777777" w:rsidR="00F84EA5" w:rsidRPr="00EB3A6B" w:rsidRDefault="00F84EA5" w:rsidP="007003EF">
            <w:pPr>
              <w:pStyle w:val="tabletext11"/>
              <w:jc w:val="right"/>
              <w:rPr>
                <w:ins w:id="28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8C8E77C" w14:textId="77777777" w:rsidR="00F84EA5" w:rsidRPr="00EB3A6B" w:rsidDel="00363A22" w:rsidRDefault="00F84EA5" w:rsidP="007003EF">
            <w:pPr>
              <w:pStyle w:val="tabletext11"/>
              <w:jc w:val="right"/>
              <w:rPr>
                <w:ins w:id="2890" w:author="Author"/>
              </w:rPr>
            </w:pPr>
            <w:ins w:id="2891" w:author="Author">
              <w:r w:rsidRPr="00EB3A6B">
                <w:rPr>
                  <w:rFonts w:cs="Arial"/>
                  <w:color w:val="000000"/>
                  <w:szCs w:val="18"/>
                </w:rPr>
                <w:t>4.39</w:t>
              </w:r>
            </w:ins>
          </w:p>
        </w:tc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655C82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2892" w:author="Author"/>
              </w:rPr>
            </w:pPr>
          </w:p>
        </w:tc>
      </w:tr>
      <w:tr w:rsidR="00F84EA5" w:rsidRPr="00EB3A6B" w14:paraId="059040A9" w14:textId="77777777" w:rsidTr="0024056A">
        <w:trPr>
          <w:cantSplit/>
          <w:trHeight w:val="190"/>
          <w:ins w:id="2893" w:author="Author"/>
        </w:trPr>
        <w:tc>
          <w:tcPr>
            <w:tcW w:w="200" w:type="dxa"/>
          </w:tcPr>
          <w:p w14:paraId="7B79FDA3" w14:textId="77777777" w:rsidR="00F84EA5" w:rsidRPr="00EB3A6B" w:rsidRDefault="00F84EA5" w:rsidP="007003EF">
            <w:pPr>
              <w:pStyle w:val="tabletext11"/>
              <w:rPr>
                <w:ins w:id="289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045526" w14:textId="77777777" w:rsidR="00F84EA5" w:rsidRPr="00EB3A6B" w:rsidRDefault="00F84EA5" w:rsidP="007003EF">
            <w:pPr>
              <w:pStyle w:val="tabletext11"/>
              <w:jc w:val="right"/>
              <w:rPr>
                <w:ins w:id="289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B433AE4" w14:textId="77777777" w:rsidR="00F84EA5" w:rsidRPr="00EB3A6B" w:rsidRDefault="00F84EA5" w:rsidP="007003EF">
            <w:pPr>
              <w:pStyle w:val="tabletext11"/>
              <w:jc w:val="right"/>
              <w:rPr>
                <w:ins w:id="2896" w:author="Author"/>
              </w:rPr>
            </w:pPr>
            <w:ins w:id="2897" w:author="Author">
              <w:r w:rsidRPr="00EB3A6B">
                <w:t>100,000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71D7C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2898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730405" w14:textId="77777777" w:rsidR="00F84EA5" w:rsidRPr="00EB3A6B" w:rsidRDefault="00F84EA5" w:rsidP="007003EF">
            <w:pPr>
              <w:pStyle w:val="tabletext11"/>
              <w:jc w:val="right"/>
              <w:rPr>
                <w:ins w:id="28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56E3C43" w14:textId="77777777" w:rsidR="00F84EA5" w:rsidRPr="00EB3A6B" w:rsidRDefault="00F84EA5" w:rsidP="007003EF">
            <w:pPr>
              <w:pStyle w:val="tabletext11"/>
              <w:jc w:val="right"/>
              <w:rPr>
                <w:ins w:id="2900" w:author="Author"/>
              </w:rPr>
            </w:pPr>
            <w:ins w:id="2901" w:author="Author">
              <w:r w:rsidRPr="00EB3A6B">
                <w:rPr>
                  <w:rFonts w:cs="Arial"/>
                  <w:color w:val="000000"/>
                  <w:szCs w:val="18"/>
                </w:rPr>
                <w:t>10.29</w:t>
              </w:r>
            </w:ins>
          </w:p>
        </w:tc>
        <w:tc>
          <w:tcPr>
            <w:tcW w:w="4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AA756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2902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C275A4" w14:textId="77777777" w:rsidR="00F84EA5" w:rsidRPr="00EB3A6B" w:rsidRDefault="00F84EA5" w:rsidP="007003EF">
            <w:pPr>
              <w:pStyle w:val="tabletext11"/>
              <w:jc w:val="right"/>
              <w:rPr>
                <w:ins w:id="29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F2807E4" w14:textId="77777777" w:rsidR="00F84EA5" w:rsidRPr="00EB3A6B" w:rsidRDefault="00F84EA5" w:rsidP="007003EF">
            <w:pPr>
              <w:pStyle w:val="tabletext11"/>
              <w:jc w:val="right"/>
              <w:rPr>
                <w:ins w:id="2904" w:author="Author"/>
              </w:rPr>
            </w:pPr>
            <w:ins w:id="2905" w:author="Author">
              <w:r w:rsidRPr="00EB3A6B">
                <w:rPr>
                  <w:rFonts w:cs="Arial"/>
                  <w:color w:val="000000"/>
                  <w:szCs w:val="18"/>
                </w:rPr>
                <w:t>4.81</w:t>
              </w:r>
            </w:ins>
          </w:p>
        </w:tc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C3A4A5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2906" w:author="Author"/>
              </w:rPr>
            </w:pPr>
          </w:p>
        </w:tc>
      </w:tr>
      <w:tr w:rsidR="00F84EA5" w:rsidRPr="00EB3A6B" w14:paraId="6D669977" w14:textId="77777777" w:rsidTr="0024056A">
        <w:trPr>
          <w:cantSplit/>
          <w:trHeight w:val="190"/>
          <w:ins w:id="2907" w:author="Author"/>
        </w:trPr>
        <w:tc>
          <w:tcPr>
            <w:tcW w:w="200" w:type="dxa"/>
          </w:tcPr>
          <w:p w14:paraId="0A0D4A78" w14:textId="77777777" w:rsidR="00F84EA5" w:rsidRPr="00EB3A6B" w:rsidRDefault="00F84EA5" w:rsidP="007003EF">
            <w:pPr>
              <w:pStyle w:val="tabletext11"/>
              <w:rPr>
                <w:ins w:id="290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EEA47A" w14:textId="77777777" w:rsidR="00F84EA5" w:rsidRPr="00EB3A6B" w:rsidRDefault="00F84EA5" w:rsidP="007003EF">
            <w:pPr>
              <w:pStyle w:val="tabletext11"/>
              <w:jc w:val="right"/>
              <w:rPr>
                <w:ins w:id="290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028AFB6" w14:textId="77777777" w:rsidR="00F84EA5" w:rsidRPr="00EB3A6B" w:rsidRDefault="00F84EA5" w:rsidP="007003EF">
            <w:pPr>
              <w:pStyle w:val="tabletext11"/>
              <w:jc w:val="right"/>
              <w:rPr>
                <w:ins w:id="2910" w:author="Author"/>
              </w:rPr>
            </w:pPr>
            <w:ins w:id="2911" w:author="Author">
              <w:r w:rsidRPr="00EB3A6B">
                <w:t>125,000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9DFB0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2912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374578" w14:textId="77777777" w:rsidR="00F84EA5" w:rsidRPr="00EB3A6B" w:rsidRDefault="00F84EA5" w:rsidP="007003EF">
            <w:pPr>
              <w:pStyle w:val="tabletext11"/>
              <w:jc w:val="right"/>
              <w:rPr>
                <w:ins w:id="29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970E0F6" w14:textId="77777777" w:rsidR="00F84EA5" w:rsidRPr="00EB3A6B" w:rsidRDefault="00F84EA5" w:rsidP="007003EF">
            <w:pPr>
              <w:pStyle w:val="tabletext11"/>
              <w:jc w:val="right"/>
              <w:rPr>
                <w:ins w:id="2914" w:author="Author"/>
              </w:rPr>
            </w:pPr>
            <w:ins w:id="2915" w:author="Author">
              <w:r w:rsidRPr="00EB3A6B">
                <w:rPr>
                  <w:rFonts w:cs="Arial"/>
                  <w:color w:val="000000"/>
                  <w:szCs w:val="18"/>
                </w:rPr>
                <w:t>10.98</w:t>
              </w:r>
            </w:ins>
          </w:p>
        </w:tc>
        <w:tc>
          <w:tcPr>
            <w:tcW w:w="4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32B71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2916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563B01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jc w:val="right"/>
              <w:rPr>
                <w:ins w:id="291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A2294F8" w14:textId="77777777" w:rsidR="00F84EA5" w:rsidRPr="00EB3A6B" w:rsidRDefault="00F84EA5" w:rsidP="007003EF">
            <w:pPr>
              <w:pStyle w:val="tabletext11"/>
              <w:jc w:val="right"/>
              <w:rPr>
                <w:ins w:id="2918" w:author="Author"/>
              </w:rPr>
            </w:pPr>
            <w:ins w:id="2919" w:author="Author">
              <w:r w:rsidRPr="00EB3A6B">
                <w:rPr>
                  <w:rFonts w:cs="Arial"/>
                  <w:color w:val="000000"/>
                  <w:szCs w:val="18"/>
                </w:rPr>
                <w:t>5.13</w:t>
              </w:r>
            </w:ins>
          </w:p>
        </w:tc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B9AE76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2920" w:author="Author"/>
              </w:rPr>
            </w:pPr>
          </w:p>
        </w:tc>
      </w:tr>
      <w:tr w:rsidR="00F84EA5" w:rsidRPr="00EB3A6B" w14:paraId="46E594C7" w14:textId="77777777" w:rsidTr="0024056A">
        <w:trPr>
          <w:cantSplit/>
          <w:trHeight w:val="190"/>
          <w:ins w:id="2921" w:author="Author"/>
        </w:trPr>
        <w:tc>
          <w:tcPr>
            <w:tcW w:w="200" w:type="dxa"/>
          </w:tcPr>
          <w:p w14:paraId="141A57B4" w14:textId="77777777" w:rsidR="00F84EA5" w:rsidRPr="00EB3A6B" w:rsidRDefault="00F84EA5" w:rsidP="007003EF">
            <w:pPr>
              <w:pStyle w:val="tabletext11"/>
              <w:rPr>
                <w:ins w:id="292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A35667" w14:textId="77777777" w:rsidR="00F84EA5" w:rsidRPr="00EB3A6B" w:rsidRDefault="00F84EA5" w:rsidP="007003EF">
            <w:pPr>
              <w:pStyle w:val="tabletext11"/>
              <w:jc w:val="right"/>
              <w:rPr>
                <w:ins w:id="292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236883C" w14:textId="77777777" w:rsidR="00F84EA5" w:rsidRPr="00EB3A6B" w:rsidRDefault="00F84EA5" w:rsidP="007003EF">
            <w:pPr>
              <w:pStyle w:val="tabletext11"/>
              <w:jc w:val="right"/>
              <w:rPr>
                <w:ins w:id="2924" w:author="Author"/>
              </w:rPr>
            </w:pPr>
            <w:ins w:id="2925" w:author="Author">
              <w:r w:rsidRPr="00EB3A6B">
                <w:t>150,000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51EF9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2926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51DA47" w14:textId="77777777" w:rsidR="00F84EA5" w:rsidRPr="00EB3A6B" w:rsidRDefault="00F84EA5" w:rsidP="007003EF">
            <w:pPr>
              <w:pStyle w:val="tabletext11"/>
              <w:jc w:val="right"/>
              <w:rPr>
                <w:ins w:id="292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92F9986" w14:textId="77777777" w:rsidR="00F84EA5" w:rsidRPr="00EB3A6B" w:rsidRDefault="00F84EA5" w:rsidP="007003EF">
            <w:pPr>
              <w:pStyle w:val="tabletext11"/>
              <w:jc w:val="right"/>
              <w:rPr>
                <w:ins w:id="2928" w:author="Author"/>
              </w:rPr>
            </w:pPr>
            <w:ins w:id="2929" w:author="Author">
              <w:r w:rsidRPr="00EB3A6B">
                <w:rPr>
                  <w:rFonts w:cs="Arial"/>
                  <w:color w:val="000000"/>
                  <w:szCs w:val="18"/>
                </w:rPr>
                <w:t>11.53</w:t>
              </w:r>
            </w:ins>
          </w:p>
        </w:tc>
        <w:tc>
          <w:tcPr>
            <w:tcW w:w="4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1782A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2930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0BDA8C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jc w:val="right"/>
              <w:rPr>
                <w:ins w:id="293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6CBE6EE" w14:textId="77777777" w:rsidR="00F84EA5" w:rsidRPr="00EB3A6B" w:rsidRDefault="00F84EA5" w:rsidP="007003EF">
            <w:pPr>
              <w:pStyle w:val="tabletext11"/>
              <w:jc w:val="right"/>
              <w:rPr>
                <w:ins w:id="2932" w:author="Author"/>
              </w:rPr>
            </w:pPr>
            <w:ins w:id="2933" w:author="Author">
              <w:r w:rsidRPr="00EB3A6B">
                <w:rPr>
                  <w:rFonts w:cs="Arial"/>
                  <w:color w:val="000000"/>
                  <w:szCs w:val="18"/>
                </w:rPr>
                <w:t>5.39</w:t>
              </w:r>
            </w:ins>
          </w:p>
        </w:tc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670988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2934" w:author="Author"/>
              </w:rPr>
            </w:pPr>
          </w:p>
        </w:tc>
      </w:tr>
      <w:tr w:rsidR="00F84EA5" w:rsidRPr="00EB3A6B" w14:paraId="343041AD" w14:textId="77777777" w:rsidTr="0024056A">
        <w:trPr>
          <w:cantSplit/>
          <w:trHeight w:val="190"/>
          <w:ins w:id="2935" w:author="Author"/>
        </w:trPr>
        <w:tc>
          <w:tcPr>
            <w:tcW w:w="200" w:type="dxa"/>
          </w:tcPr>
          <w:p w14:paraId="70895F32" w14:textId="77777777" w:rsidR="00F84EA5" w:rsidRPr="00EB3A6B" w:rsidRDefault="00F84EA5" w:rsidP="007003EF">
            <w:pPr>
              <w:pStyle w:val="tabletext11"/>
              <w:rPr>
                <w:ins w:id="293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15F740" w14:textId="77777777" w:rsidR="00F84EA5" w:rsidRPr="00EB3A6B" w:rsidRDefault="00F84EA5" w:rsidP="007003EF">
            <w:pPr>
              <w:pStyle w:val="tabletext11"/>
              <w:jc w:val="right"/>
              <w:rPr>
                <w:ins w:id="293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2BB3648" w14:textId="77777777" w:rsidR="00F84EA5" w:rsidRPr="00EB3A6B" w:rsidRDefault="00F84EA5" w:rsidP="007003EF">
            <w:pPr>
              <w:pStyle w:val="tabletext11"/>
              <w:jc w:val="right"/>
              <w:rPr>
                <w:ins w:id="2938" w:author="Author"/>
              </w:rPr>
            </w:pPr>
            <w:ins w:id="2939" w:author="Author">
              <w:r w:rsidRPr="00EB3A6B">
                <w:t>200,000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E2E71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2940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E86710" w14:textId="77777777" w:rsidR="00F84EA5" w:rsidRPr="00EB3A6B" w:rsidRDefault="00F84EA5" w:rsidP="007003EF">
            <w:pPr>
              <w:pStyle w:val="tabletext11"/>
              <w:jc w:val="right"/>
              <w:rPr>
                <w:ins w:id="294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9C6ABA0" w14:textId="77777777" w:rsidR="00F84EA5" w:rsidRPr="00EB3A6B" w:rsidRDefault="00F84EA5" w:rsidP="007003EF">
            <w:pPr>
              <w:pStyle w:val="tabletext11"/>
              <w:jc w:val="right"/>
              <w:rPr>
                <w:ins w:id="2942" w:author="Author"/>
              </w:rPr>
            </w:pPr>
            <w:ins w:id="2943" w:author="Author">
              <w:r w:rsidRPr="00EB3A6B">
                <w:rPr>
                  <w:rFonts w:cs="Arial"/>
                  <w:color w:val="000000"/>
                  <w:szCs w:val="18"/>
                </w:rPr>
                <w:t>12.49</w:t>
              </w:r>
            </w:ins>
          </w:p>
        </w:tc>
        <w:tc>
          <w:tcPr>
            <w:tcW w:w="4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30FAA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2944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6CADDF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jc w:val="right"/>
              <w:rPr>
                <w:ins w:id="29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15717F0" w14:textId="77777777" w:rsidR="00F84EA5" w:rsidRPr="00EB3A6B" w:rsidRDefault="00F84EA5" w:rsidP="007003EF">
            <w:pPr>
              <w:pStyle w:val="tabletext11"/>
              <w:jc w:val="right"/>
              <w:rPr>
                <w:ins w:id="2946" w:author="Author"/>
              </w:rPr>
            </w:pPr>
            <w:ins w:id="2947" w:author="Author">
              <w:r w:rsidRPr="00EB3A6B">
                <w:rPr>
                  <w:rFonts w:cs="Arial"/>
                  <w:color w:val="000000"/>
                  <w:szCs w:val="18"/>
                </w:rPr>
                <w:t>5.83</w:t>
              </w:r>
            </w:ins>
          </w:p>
        </w:tc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3DF016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2948" w:author="Author"/>
              </w:rPr>
            </w:pPr>
          </w:p>
        </w:tc>
      </w:tr>
      <w:tr w:rsidR="00F84EA5" w:rsidRPr="00EB3A6B" w14:paraId="01C7A776" w14:textId="77777777" w:rsidTr="0024056A">
        <w:trPr>
          <w:cantSplit/>
          <w:trHeight w:val="190"/>
          <w:ins w:id="2949" w:author="Author"/>
        </w:trPr>
        <w:tc>
          <w:tcPr>
            <w:tcW w:w="200" w:type="dxa"/>
          </w:tcPr>
          <w:p w14:paraId="3A546C56" w14:textId="77777777" w:rsidR="00F84EA5" w:rsidRPr="00EB3A6B" w:rsidRDefault="00F84EA5" w:rsidP="007003EF">
            <w:pPr>
              <w:pStyle w:val="tabletext11"/>
              <w:rPr>
                <w:ins w:id="295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CCFBAA" w14:textId="77777777" w:rsidR="00F84EA5" w:rsidRPr="00EB3A6B" w:rsidRDefault="00F84EA5" w:rsidP="007003EF">
            <w:pPr>
              <w:pStyle w:val="tabletext11"/>
              <w:jc w:val="right"/>
              <w:rPr>
                <w:ins w:id="295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9DF97CC" w14:textId="77777777" w:rsidR="00F84EA5" w:rsidRPr="00EB3A6B" w:rsidRDefault="00F84EA5" w:rsidP="007003EF">
            <w:pPr>
              <w:pStyle w:val="tabletext11"/>
              <w:jc w:val="right"/>
              <w:rPr>
                <w:ins w:id="2952" w:author="Author"/>
              </w:rPr>
            </w:pPr>
            <w:ins w:id="2953" w:author="Author">
              <w:r w:rsidRPr="00EB3A6B">
                <w:t>250,000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F74A8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2954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BB1B22" w14:textId="77777777" w:rsidR="00F84EA5" w:rsidRPr="00EB3A6B" w:rsidRDefault="00F84EA5" w:rsidP="007003EF">
            <w:pPr>
              <w:pStyle w:val="tabletext11"/>
              <w:jc w:val="right"/>
              <w:rPr>
                <w:ins w:id="29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B0CD9D7" w14:textId="77777777" w:rsidR="00F84EA5" w:rsidRPr="00EB3A6B" w:rsidRDefault="00F84EA5" w:rsidP="007003EF">
            <w:pPr>
              <w:pStyle w:val="tabletext11"/>
              <w:jc w:val="right"/>
              <w:rPr>
                <w:ins w:id="2956" w:author="Author"/>
              </w:rPr>
            </w:pPr>
            <w:ins w:id="2957" w:author="Author">
              <w:r w:rsidRPr="00EB3A6B">
                <w:rPr>
                  <w:rFonts w:cs="Arial"/>
                  <w:color w:val="000000"/>
                  <w:szCs w:val="18"/>
                </w:rPr>
                <w:t>13.18</w:t>
              </w:r>
            </w:ins>
          </w:p>
        </w:tc>
        <w:tc>
          <w:tcPr>
            <w:tcW w:w="4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DFBED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2958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867F5F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jc w:val="right"/>
              <w:rPr>
                <w:ins w:id="29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8D15C45" w14:textId="77777777" w:rsidR="00F84EA5" w:rsidRPr="00EB3A6B" w:rsidRDefault="00F84EA5" w:rsidP="007003EF">
            <w:pPr>
              <w:pStyle w:val="tabletext11"/>
              <w:jc w:val="right"/>
              <w:rPr>
                <w:ins w:id="2960" w:author="Author"/>
              </w:rPr>
            </w:pPr>
            <w:ins w:id="2961" w:author="Author">
              <w:r w:rsidRPr="00EB3A6B">
                <w:rPr>
                  <w:rFonts w:cs="Arial"/>
                  <w:color w:val="000000"/>
                  <w:szCs w:val="18"/>
                </w:rPr>
                <w:t>6.15</w:t>
              </w:r>
            </w:ins>
          </w:p>
        </w:tc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CD872D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2962" w:author="Author"/>
              </w:rPr>
            </w:pPr>
          </w:p>
        </w:tc>
      </w:tr>
      <w:tr w:rsidR="00F84EA5" w:rsidRPr="00EB3A6B" w14:paraId="145BE84F" w14:textId="77777777" w:rsidTr="0024056A">
        <w:trPr>
          <w:cantSplit/>
          <w:trHeight w:val="190"/>
          <w:ins w:id="2963" w:author="Author"/>
        </w:trPr>
        <w:tc>
          <w:tcPr>
            <w:tcW w:w="200" w:type="dxa"/>
          </w:tcPr>
          <w:p w14:paraId="637012BC" w14:textId="77777777" w:rsidR="00F84EA5" w:rsidRPr="00EB3A6B" w:rsidRDefault="00F84EA5" w:rsidP="007003EF">
            <w:pPr>
              <w:pStyle w:val="tabletext11"/>
              <w:rPr>
                <w:ins w:id="296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8BB154" w14:textId="77777777" w:rsidR="00F84EA5" w:rsidRPr="00EB3A6B" w:rsidRDefault="00F84EA5" w:rsidP="007003EF">
            <w:pPr>
              <w:pStyle w:val="tabletext11"/>
              <w:jc w:val="right"/>
              <w:rPr>
                <w:ins w:id="296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31EDE19" w14:textId="77777777" w:rsidR="00F84EA5" w:rsidRPr="00EB3A6B" w:rsidRDefault="00F84EA5" w:rsidP="007003EF">
            <w:pPr>
              <w:pStyle w:val="tabletext11"/>
              <w:jc w:val="right"/>
              <w:rPr>
                <w:ins w:id="2966" w:author="Author"/>
              </w:rPr>
            </w:pPr>
            <w:ins w:id="2967" w:author="Author">
              <w:r w:rsidRPr="00EB3A6B">
                <w:t>300,000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B4537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2968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DB2A8C" w14:textId="77777777" w:rsidR="00F84EA5" w:rsidRPr="00EB3A6B" w:rsidRDefault="00F84EA5" w:rsidP="007003EF">
            <w:pPr>
              <w:pStyle w:val="tabletext11"/>
              <w:jc w:val="right"/>
              <w:rPr>
                <w:ins w:id="29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0FBEEFC" w14:textId="77777777" w:rsidR="00F84EA5" w:rsidRPr="00EB3A6B" w:rsidRDefault="00F84EA5" w:rsidP="007003EF">
            <w:pPr>
              <w:pStyle w:val="tabletext11"/>
              <w:jc w:val="right"/>
              <w:rPr>
                <w:ins w:id="2970" w:author="Author"/>
              </w:rPr>
            </w:pPr>
            <w:ins w:id="2971" w:author="Author">
              <w:r w:rsidRPr="00EB3A6B">
                <w:rPr>
                  <w:rFonts w:cs="Arial"/>
                  <w:color w:val="000000"/>
                  <w:szCs w:val="18"/>
                </w:rPr>
                <w:t>13.72</w:t>
              </w:r>
            </w:ins>
          </w:p>
        </w:tc>
        <w:tc>
          <w:tcPr>
            <w:tcW w:w="4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C273F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2972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4A4C5D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jc w:val="right"/>
              <w:rPr>
                <w:ins w:id="29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26079A1" w14:textId="77777777" w:rsidR="00F84EA5" w:rsidRPr="00EB3A6B" w:rsidRDefault="00F84EA5" w:rsidP="007003EF">
            <w:pPr>
              <w:pStyle w:val="tabletext11"/>
              <w:jc w:val="right"/>
              <w:rPr>
                <w:ins w:id="2974" w:author="Author"/>
              </w:rPr>
            </w:pPr>
            <w:ins w:id="2975" w:author="Author">
              <w:r w:rsidRPr="00EB3A6B">
                <w:rPr>
                  <w:rFonts w:cs="Arial"/>
                  <w:color w:val="000000"/>
                  <w:szCs w:val="18"/>
                </w:rPr>
                <w:t>6.41</w:t>
              </w:r>
            </w:ins>
          </w:p>
        </w:tc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26FA45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2976" w:author="Author"/>
              </w:rPr>
            </w:pPr>
          </w:p>
        </w:tc>
      </w:tr>
      <w:tr w:rsidR="00F84EA5" w:rsidRPr="00EB3A6B" w14:paraId="32DF7367" w14:textId="77777777" w:rsidTr="0024056A">
        <w:trPr>
          <w:cantSplit/>
          <w:trHeight w:val="190"/>
          <w:ins w:id="2977" w:author="Author"/>
        </w:trPr>
        <w:tc>
          <w:tcPr>
            <w:tcW w:w="200" w:type="dxa"/>
          </w:tcPr>
          <w:p w14:paraId="24EBDDDE" w14:textId="77777777" w:rsidR="00F84EA5" w:rsidRPr="00EB3A6B" w:rsidRDefault="00F84EA5" w:rsidP="007003EF">
            <w:pPr>
              <w:pStyle w:val="tabletext11"/>
              <w:rPr>
                <w:ins w:id="297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AB45D9" w14:textId="77777777" w:rsidR="00F84EA5" w:rsidRPr="00EB3A6B" w:rsidRDefault="00F84EA5" w:rsidP="007003EF">
            <w:pPr>
              <w:pStyle w:val="tabletext11"/>
              <w:jc w:val="right"/>
              <w:rPr>
                <w:ins w:id="297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0A35226" w14:textId="77777777" w:rsidR="00F84EA5" w:rsidRPr="00EB3A6B" w:rsidRDefault="00F84EA5" w:rsidP="007003EF">
            <w:pPr>
              <w:pStyle w:val="tabletext11"/>
              <w:jc w:val="right"/>
              <w:rPr>
                <w:ins w:id="2980" w:author="Author"/>
              </w:rPr>
            </w:pPr>
            <w:ins w:id="2981" w:author="Author">
              <w:r w:rsidRPr="00EB3A6B">
                <w:t>350,000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35E1D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2982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8E3E00" w14:textId="77777777" w:rsidR="00F84EA5" w:rsidRPr="00EB3A6B" w:rsidRDefault="00F84EA5" w:rsidP="007003EF">
            <w:pPr>
              <w:pStyle w:val="tabletext11"/>
              <w:jc w:val="right"/>
              <w:rPr>
                <w:ins w:id="29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FED5A12" w14:textId="77777777" w:rsidR="00F84EA5" w:rsidRPr="00EB3A6B" w:rsidRDefault="00F84EA5" w:rsidP="007003EF">
            <w:pPr>
              <w:pStyle w:val="tabletext11"/>
              <w:jc w:val="right"/>
              <w:rPr>
                <w:ins w:id="2984" w:author="Author"/>
              </w:rPr>
            </w:pPr>
            <w:ins w:id="2985" w:author="Author">
              <w:r w:rsidRPr="00EB3A6B">
                <w:rPr>
                  <w:rFonts w:cs="Arial"/>
                  <w:color w:val="000000"/>
                  <w:szCs w:val="18"/>
                </w:rPr>
                <w:t>14.14</w:t>
              </w:r>
            </w:ins>
          </w:p>
        </w:tc>
        <w:tc>
          <w:tcPr>
            <w:tcW w:w="4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536BC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2986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31AE1A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jc w:val="right"/>
              <w:rPr>
                <w:ins w:id="298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CF0F32F" w14:textId="77777777" w:rsidR="00F84EA5" w:rsidRPr="00EB3A6B" w:rsidRDefault="00F84EA5" w:rsidP="007003EF">
            <w:pPr>
              <w:pStyle w:val="tabletext11"/>
              <w:jc w:val="right"/>
              <w:rPr>
                <w:ins w:id="2988" w:author="Author"/>
              </w:rPr>
            </w:pPr>
            <w:ins w:id="2989" w:author="Author">
              <w:r w:rsidRPr="00EB3A6B">
                <w:rPr>
                  <w:rFonts w:cs="Arial"/>
                  <w:color w:val="000000"/>
                  <w:szCs w:val="18"/>
                </w:rPr>
                <w:t>6.61</w:t>
              </w:r>
            </w:ins>
          </w:p>
        </w:tc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AE46D0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2990" w:author="Author"/>
              </w:rPr>
            </w:pPr>
          </w:p>
        </w:tc>
      </w:tr>
      <w:tr w:rsidR="00F84EA5" w:rsidRPr="00EB3A6B" w14:paraId="3FBEB63D" w14:textId="77777777" w:rsidTr="0024056A">
        <w:trPr>
          <w:cantSplit/>
          <w:trHeight w:val="190"/>
          <w:ins w:id="2991" w:author="Author"/>
        </w:trPr>
        <w:tc>
          <w:tcPr>
            <w:tcW w:w="200" w:type="dxa"/>
          </w:tcPr>
          <w:p w14:paraId="415B0817" w14:textId="77777777" w:rsidR="00F84EA5" w:rsidRPr="00EB3A6B" w:rsidRDefault="00F84EA5" w:rsidP="007003EF">
            <w:pPr>
              <w:pStyle w:val="tabletext11"/>
              <w:rPr>
                <w:ins w:id="299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5233BE" w14:textId="77777777" w:rsidR="00F84EA5" w:rsidRPr="00EB3A6B" w:rsidRDefault="00F84EA5" w:rsidP="007003EF">
            <w:pPr>
              <w:pStyle w:val="tabletext11"/>
              <w:jc w:val="right"/>
              <w:rPr>
                <w:ins w:id="299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897F49C" w14:textId="77777777" w:rsidR="00F84EA5" w:rsidRPr="00EB3A6B" w:rsidRDefault="00F84EA5" w:rsidP="007003EF">
            <w:pPr>
              <w:pStyle w:val="tabletext11"/>
              <w:jc w:val="right"/>
              <w:rPr>
                <w:ins w:id="2994" w:author="Author"/>
              </w:rPr>
            </w:pPr>
            <w:ins w:id="2995" w:author="Author">
              <w:r w:rsidRPr="00EB3A6B">
                <w:t>400,000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FF6C9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2996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FB6F5D" w14:textId="77777777" w:rsidR="00F84EA5" w:rsidRPr="00EB3A6B" w:rsidRDefault="00F84EA5" w:rsidP="007003EF">
            <w:pPr>
              <w:pStyle w:val="tabletext11"/>
              <w:jc w:val="right"/>
              <w:rPr>
                <w:ins w:id="299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9EBFD4E" w14:textId="77777777" w:rsidR="00F84EA5" w:rsidRPr="00EB3A6B" w:rsidRDefault="00F84EA5" w:rsidP="007003EF">
            <w:pPr>
              <w:pStyle w:val="tabletext11"/>
              <w:jc w:val="right"/>
              <w:rPr>
                <w:ins w:id="2998" w:author="Author"/>
              </w:rPr>
            </w:pPr>
            <w:ins w:id="2999" w:author="Author">
              <w:r w:rsidRPr="00EB3A6B">
                <w:rPr>
                  <w:rFonts w:cs="Arial"/>
                  <w:color w:val="000000"/>
                  <w:szCs w:val="18"/>
                </w:rPr>
                <w:t>14.62</w:t>
              </w:r>
            </w:ins>
          </w:p>
        </w:tc>
        <w:tc>
          <w:tcPr>
            <w:tcW w:w="4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16DDB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000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C04034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jc w:val="right"/>
              <w:rPr>
                <w:ins w:id="300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36BD5F9" w14:textId="77777777" w:rsidR="00F84EA5" w:rsidRPr="00EB3A6B" w:rsidRDefault="00F84EA5" w:rsidP="007003EF">
            <w:pPr>
              <w:pStyle w:val="tabletext11"/>
              <w:jc w:val="right"/>
              <w:rPr>
                <w:ins w:id="3002" w:author="Author"/>
              </w:rPr>
            </w:pPr>
            <w:ins w:id="3003" w:author="Author">
              <w:r w:rsidRPr="00EB3A6B">
                <w:rPr>
                  <w:rFonts w:cs="Arial"/>
                  <w:color w:val="000000"/>
                  <w:szCs w:val="18"/>
                </w:rPr>
                <w:t>6.83</w:t>
              </w:r>
            </w:ins>
          </w:p>
        </w:tc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FC6514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004" w:author="Author"/>
              </w:rPr>
            </w:pPr>
          </w:p>
        </w:tc>
      </w:tr>
      <w:tr w:rsidR="00F84EA5" w:rsidRPr="00EB3A6B" w14:paraId="1ADD1EEC" w14:textId="77777777" w:rsidTr="0024056A">
        <w:trPr>
          <w:cantSplit/>
          <w:trHeight w:val="190"/>
          <w:ins w:id="3005" w:author="Author"/>
        </w:trPr>
        <w:tc>
          <w:tcPr>
            <w:tcW w:w="200" w:type="dxa"/>
          </w:tcPr>
          <w:p w14:paraId="12621350" w14:textId="77777777" w:rsidR="00F84EA5" w:rsidRPr="00EB3A6B" w:rsidRDefault="00F84EA5" w:rsidP="007003EF">
            <w:pPr>
              <w:pStyle w:val="tabletext11"/>
              <w:rPr>
                <w:ins w:id="300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8B8CAC" w14:textId="77777777" w:rsidR="00F84EA5" w:rsidRPr="00EB3A6B" w:rsidRDefault="00F84EA5" w:rsidP="007003EF">
            <w:pPr>
              <w:pStyle w:val="tabletext11"/>
              <w:jc w:val="right"/>
              <w:rPr>
                <w:ins w:id="300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FA08D8F" w14:textId="77777777" w:rsidR="00F84EA5" w:rsidRPr="00EB3A6B" w:rsidRDefault="00F84EA5" w:rsidP="007003EF">
            <w:pPr>
              <w:pStyle w:val="tabletext11"/>
              <w:jc w:val="right"/>
              <w:rPr>
                <w:ins w:id="3008" w:author="Author"/>
              </w:rPr>
            </w:pPr>
            <w:ins w:id="3009" w:author="Author">
              <w:r w:rsidRPr="00EB3A6B">
                <w:t>500,000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37014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010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CF93E6" w14:textId="77777777" w:rsidR="00F84EA5" w:rsidRPr="00EB3A6B" w:rsidRDefault="00F84EA5" w:rsidP="007003EF">
            <w:pPr>
              <w:pStyle w:val="tabletext11"/>
              <w:jc w:val="right"/>
              <w:rPr>
                <w:ins w:id="301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8698FEF" w14:textId="77777777" w:rsidR="00F84EA5" w:rsidRPr="00EB3A6B" w:rsidRDefault="00F84EA5" w:rsidP="007003EF">
            <w:pPr>
              <w:pStyle w:val="tabletext11"/>
              <w:jc w:val="right"/>
              <w:rPr>
                <w:ins w:id="3012" w:author="Author"/>
              </w:rPr>
            </w:pPr>
            <w:ins w:id="3013" w:author="Author">
              <w:r w:rsidRPr="00EB3A6B">
                <w:rPr>
                  <w:rFonts w:cs="Arial"/>
                  <w:color w:val="000000"/>
                  <w:szCs w:val="18"/>
                </w:rPr>
                <w:t>15.16</w:t>
              </w:r>
            </w:ins>
          </w:p>
        </w:tc>
        <w:tc>
          <w:tcPr>
            <w:tcW w:w="4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39232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014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CC8838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jc w:val="right"/>
              <w:rPr>
                <w:ins w:id="30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A929027" w14:textId="77777777" w:rsidR="00F84EA5" w:rsidRPr="00EB3A6B" w:rsidRDefault="00F84EA5" w:rsidP="007003EF">
            <w:pPr>
              <w:pStyle w:val="tabletext11"/>
              <w:jc w:val="right"/>
              <w:rPr>
                <w:ins w:id="3016" w:author="Author"/>
              </w:rPr>
            </w:pPr>
            <w:ins w:id="3017" w:author="Author">
              <w:r w:rsidRPr="00EB3A6B">
                <w:rPr>
                  <w:rFonts w:cs="Arial"/>
                  <w:color w:val="000000"/>
                  <w:szCs w:val="18"/>
                </w:rPr>
                <w:t>7.09</w:t>
              </w:r>
            </w:ins>
          </w:p>
        </w:tc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B110C4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018" w:author="Author"/>
              </w:rPr>
            </w:pPr>
          </w:p>
        </w:tc>
      </w:tr>
      <w:tr w:rsidR="00F84EA5" w:rsidRPr="00EB3A6B" w14:paraId="10E80396" w14:textId="77777777" w:rsidTr="0024056A">
        <w:trPr>
          <w:cantSplit/>
          <w:trHeight w:val="190"/>
          <w:ins w:id="3019" w:author="Author"/>
        </w:trPr>
        <w:tc>
          <w:tcPr>
            <w:tcW w:w="200" w:type="dxa"/>
          </w:tcPr>
          <w:p w14:paraId="2FF816E8" w14:textId="77777777" w:rsidR="00F84EA5" w:rsidRPr="00EB3A6B" w:rsidRDefault="00F84EA5" w:rsidP="007003EF">
            <w:pPr>
              <w:pStyle w:val="tabletext11"/>
              <w:rPr>
                <w:ins w:id="302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938D95" w14:textId="77777777" w:rsidR="00F84EA5" w:rsidRPr="00EB3A6B" w:rsidRDefault="00F84EA5" w:rsidP="007003EF">
            <w:pPr>
              <w:pStyle w:val="tabletext11"/>
              <w:jc w:val="right"/>
              <w:rPr>
                <w:ins w:id="302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6AB7C06" w14:textId="77777777" w:rsidR="00F84EA5" w:rsidRPr="00EB3A6B" w:rsidRDefault="00F84EA5" w:rsidP="007003EF">
            <w:pPr>
              <w:pStyle w:val="tabletext11"/>
              <w:jc w:val="right"/>
              <w:rPr>
                <w:ins w:id="3022" w:author="Author"/>
              </w:rPr>
            </w:pPr>
            <w:ins w:id="3023" w:author="Author">
              <w:r w:rsidRPr="00EB3A6B">
                <w:t>600,000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1C56D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024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BFB8DF" w14:textId="77777777" w:rsidR="00F84EA5" w:rsidRPr="00EB3A6B" w:rsidRDefault="00F84EA5" w:rsidP="007003EF">
            <w:pPr>
              <w:pStyle w:val="tabletext11"/>
              <w:jc w:val="right"/>
              <w:rPr>
                <w:ins w:id="30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D24076C" w14:textId="77777777" w:rsidR="00F84EA5" w:rsidRPr="00EB3A6B" w:rsidRDefault="00F84EA5" w:rsidP="007003EF">
            <w:pPr>
              <w:pStyle w:val="tabletext11"/>
              <w:jc w:val="right"/>
              <w:rPr>
                <w:ins w:id="3026" w:author="Author"/>
              </w:rPr>
            </w:pPr>
            <w:ins w:id="3027" w:author="Author">
              <w:r w:rsidRPr="00EB3A6B">
                <w:rPr>
                  <w:rFonts w:cs="Arial"/>
                  <w:color w:val="000000"/>
                  <w:szCs w:val="18"/>
                </w:rPr>
                <w:t>15.64</w:t>
              </w:r>
            </w:ins>
          </w:p>
        </w:tc>
        <w:tc>
          <w:tcPr>
            <w:tcW w:w="4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D8DDB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028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77D950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jc w:val="right"/>
              <w:rPr>
                <w:ins w:id="30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ED881DF" w14:textId="77777777" w:rsidR="00F84EA5" w:rsidRPr="00EB3A6B" w:rsidRDefault="00F84EA5" w:rsidP="007003EF">
            <w:pPr>
              <w:pStyle w:val="tabletext11"/>
              <w:jc w:val="right"/>
              <w:rPr>
                <w:ins w:id="3030" w:author="Author"/>
              </w:rPr>
            </w:pPr>
            <w:ins w:id="3031" w:author="Author">
              <w:r w:rsidRPr="00EB3A6B">
                <w:rPr>
                  <w:rFonts w:cs="Arial"/>
                  <w:color w:val="000000"/>
                  <w:szCs w:val="18"/>
                </w:rPr>
                <w:t>7.31</w:t>
              </w:r>
            </w:ins>
          </w:p>
        </w:tc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FAF725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032" w:author="Author"/>
              </w:rPr>
            </w:pPr>
          </w:p>
        </w:tc>
      </w:tr>
      <w:tr w:rsidR="00F84EA5" w:rsidRPr="00EB3A6B" w14:paraId="270B9A2B" w14:textId="77777777" w:rsidTr="0024056A">
        <w:trPr>
          <w:cantSplit/>
          <w:trHeight w:val="190"/>
          <w:ins w:id="3033" w:author="Author"/>
        </w:trPr>
        <w:tc>
          <w:tcPr>
            <w:tcW w:w="200" w:type="dxa"/>
          </w:tcPr>
          <w:p w14:paraId="2FDE4D5C" w14:textId="77777777" w:rsidR="00F84EA5" w:rsidRPr="00EB3A6B" w:rsidRDefault="00F84EA5" w:rsidP="007003EF">
            <w:pPr>
              <w:pStyle w:val="tabletext11"/>
              <w:rPr>
                <w:ins w:id="303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4AA147" w14:textId="77777777" w:rsidR="00F84EA5" w:rsidRPr="00EB3A6B" w:rsidRDefault="00F84EA5" w:rsidP="007003EF">
            <w:pPr>
              <w:pStyle w:val="tabletext11"/>
              <w:jc w:val="right"/>
              <w:rPr>
                <w:ins w:id="303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01A1F5A" w14:textId="77777777" w:rsidR="00F84EA5" w:rsidRPr="00EB3A6B" w:rsidRDefault="00F84EA5" w:rsidP="007003EF">
            <w:pPr>
              <w:pStyle w:val="tabletext11"/>
              <w:jc w:val="right"/>
              <w:rPr>
                <w:ins w:id="3036" w:author="Author"/>
              </w:rPr>
            </w:pPr>
            <w:ins w:id="3037" w:author="Author">
              <w:r w:rsidRPr="00EB3A6B">
                <w:t>750,000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16B3A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038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EB7E5D" w14:textId="77777777" w:rsidR="00F84EA5" w:rsidRPr="00EB3A6B" w:rsidRDefault="00F84EA5" w:rsidP="007003EF">
            <w:pPr>
              <w:pStyle w:val="tabletext11"/>
              <w:jc w:val="right"/>
              <w:rPr>
                <w:ins w:id="30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C5B9E02" w14:textId="77777777" w:rsidR="00F84EA5" w:rsidRPr="00EB3A6B" w:rsidRDefault="00F84EA5" w:rsidP="007003EF">
            <w:pPr>
              <w:pStyle w:val="tabletext11"/>
              <w:jc w:val="right"/>
              <w:rPr>
                <w:ins w:id="3040" w:author="Author"/>
              </w:rPr>
            </w:pPr>
            <w:ins w:id="3041" w:author="Author">
              <w:r w:rsidRPr="00EB3A6B">
                <w:rPr>
                  <w:rFonts w:cs="Arial"/>
                  <w:color w:val="000000"/>
                  <w:szCs w:val="18"/>
                </w:rPr>
                <w:t>16.20</w:t>
              </w:r>
            </w:ins>
          </w:p>
        </w:tc>
        <w:tc>
          <w:tcPr>
            <w:tcW w:w="4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9A5F7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042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F0DC81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jc w:val="right"/>
              <w:rPr>
                <w:ins w:id="30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64830A9" w14:textId="77777777" w:rsidR="00F84EA5" w:rsidRPr="00EB3A6B" w:rsidRDefault="00F84EA5" w:rsidP="007003EF">
            <w:pPr>
              <w:pStyle w:val="tabletext11"/>
              <w:jc w:val="right"/>
              <w:rPr>
                <w:ins w:id="3044" w:author="Author"/>
              </w:rPr>
            </w:pPr>
            <w:ins w:id="3045" w:author="Author">
              <w:r w:rsidRPr="00EB3A6B">
                <w:rPr>
                  <w:rFonts w:cs="Arial"/>
                  <w:color w:val="000000"/>
                  <w:szCs w:val="18"/>
                </w:rPr>
                <w:t>7.57</w:t>
              </w:r>
            </w:ins>
          </w:p>
        </w:tc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7F772C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046" w:author="Author"/>
              </w:rPr>
            </w:pPr>
          </w:p>
        </w:tc>
      </w:tr>
      <w:tr w:rsidR="00F84EA5" w:rsidRPr="00EB3A6B" w14:paraId="3AC9EEA5" w14:textId="77777777" w:rsidTr="0024056A">
        <w:trPr>
          <w:cantSplit/>
          <w:trHeight w:val="190"/>
          <w:ins w:id="3047" w:author="Author"/>
        </w:trPr>
        <w:tc>
          <w:tcPr>
            <w:tcW w:w="200" w:type="dxa"/>
          </w:tcPr>
          <w:p w14:paraId="03262C88" w14:textId="77777777" w:rsidR="00F84EA5" w:rsidRPr="00EB3A6B" w:rsidRDefault="00F84EA5" w:rsidP="007003EF">
            <w:pPr>
              <w:pStyle w:val="tabletext11"/>
              <w:rPr>
                <w:ins w:id="304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8706C4" w14:textId="77777777" w:rsidR="00F84EA5" w:rsidRPr="00EB3A6B" w:rsidRDefault="00F84EA5" w:rsidP="007003EF">
            <w:pPr>
              <w:pStyle w:val="tabletext11"/>
              <w:jc w:val="right"/>
              <w:rPr>
                <w:ins w:id="304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91B713C" w14:textId="77777777" w:rsidR="00F84EA5" w:rsidRPr="00EB3A6B" w:rsidRDefault="00F84EA5" w:rsidP="007003EF">
            <w:pPr>
              <w:pStyle w:val="tabletext11"/>
              <w:jc w:val="right"/>
              <w:rPr>
                <w:ins w:id="3050" w:author="Author"/>
              </w:rPr>
            </w:pPr>
            <w:ins w:id="3051" w:author="Author">
              <w:r w:rsidRPr="00EB3A6B">
                <w:t>1,000,000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3E816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052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7B4CF0" w14:textId="77777777" w:rsidR="00F84EA5" w:rsidRPr="00EB3A6B" w:rsidRDefault="00F84EA5" w:rsidP="007003EF">
            <w:pPr>
              <w:pStyle w:val="tabletext11"/>
              <w:jc w:val="right"/>
              <w:rPr>
                <w:ins w:id="30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D436ED3" w14:textId="77777777" w:rsidR="00F84EA5" w:rsidRPr="00EB3A6B" w:rsidRDefault="00F84EA5" w:rsidP="007003EF">
            <w:pPr>
              <w:pStyle w:val="tabletext11"/>
              <w:jc w:val="right"/>
              <w:rPr>
                <w:ins w:id="3054" w:author="Author"/>
              </w:rPr>
            </w:pPr>
            <w:ins w:id="3055" w:author="Author">
              <w:r w:rsidRPr="00EB3A6B">
                <w:rPr>
                  <w:rFonts w:cs="Arial"/>
                  <w:color w:val="000000"/>
                  <w:szCs w:val="18"/>
                </w:rPr>
                <w:t>16.81</w:t>
              </w:r>
            </w:ins>
          </w:p>
        </w:tc>
        <w:tc>
          <w:tcPr>
            <w:tcW w:w="4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F741C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056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163FE5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jc w:val="right"/>
              <w:rPr>
                <w:ins w:id="305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59E1959" w14:textId="77777777" w:rsidR="00F84EA5" w:rsidRPr="00EB3A6B" w:rsidRDefault="00F84EA5" w:rsidP="007003EF">
            <w:pPr>
              <w:pStyle w:val="tabletext11"/>
              <w:jc w:val="right"/>
              <w:rPr>
                <w:ins w:id="3058" w:author="Author"/>
              </w:rPr>
            </w:pPr>
            <w:ins w:id="3059" w:author="Author">
              <w:r w:rsidRPr="00EB3A6B">
                <w:rPr>
                  <w:rFonts w:cs="Arial"/>
                  <w:color w:val="000000"/>
                  <w:szCs w:val="18"/>
                </w:rPr>
                <w:t>7.86</w:t>
              </w:r>
            </w:ins>
          </w:p>
        </w:tc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3F270D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060" w:author="Author"/>
              </w:rPr>
            </w:pPr>
          </w:p>
        </w:tc>
      </w:tr>
      <w:tr w:rsidR="00F84EA5" w:rsidRPr="00EB3A6B" w14:paraId="6626C630" w14:textId="77777777" w:rsidTr="0024056A">
        <w:trPr>
          <w:cantSplit/>
          <w:trHeight w:val="190"/>
          <w:ins w:id="3061" w:author="Author"/>
        </w:trPr>
        <w:tc>
          <w:tcPr>
            <w:tcW w:w="200" w:type="dxa"/>
          </w:tcPr>
          <w:p w14:paraId="6FD5105F" w14:textId="77777777" w:rsidR="00F84EA5" w:rsidRPr="00EB3A6B" w:rsidRDefault="00F84EA5" w:rsidP="007003EF">
            <w:pPr>
              <w:pStyle w:val="tabletext11"/>
              <w:rPr>
                <w:ins w:id="306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E203F2" w14:textId="77777777" w:rsidR="00F84EA5" w:rsidRPr="00EB3A6B" w:rsidRDefault="00F84EA5" w:rsidP="007003EF">
            <w:pPr>
              <w:pStyle w:val="tabletext11"/>
              <w:jc w:val="right"/>
              <w:rPr>
                <w:ins w:id="306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8BE4970" w14:textId="77777777" w:rsidR="00F84EA5" w:rsidRPr="00EB3A6B" w:rsidRDefault="00F84EA5" w:rsidP="007003EF">
            <w:pPr>
              <w:pStyle w:val="tabletext11"/>
              <w:jc w:val="right"/>
              <w:rPr>
                <w:ins w:id="3064" w:author="Author"/>
              </w:rPr>
            </w:pPr>
            <w:ins w:id="3065" w:author="Author">
              <w:r w:rsidRPr="00EB3A6B">
                <w:t>1,500,000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3FE18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066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079F3C" w14:textId="77777777" w:rsidR="00F84EA5" w:rsidRPr="00EB3A6B" w:rsidRDefault="00F84EA5" w:rsidP="007003EF">
            <w:pPr>
              <w:pStyle w:val="tabletext11"/>
              <w:jc w:val="right"/>
              <w:rPr>
                <w:ins w:id="306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0748356" w14:textId="77777777" w:rsidR="00F84EA5" w:rsidRPr="00EB3A6B" w:rsidRDefault="00F84EA5" w:rsidP="007003EF">
            <w:pPr>
              <w:pStyle w:val="tabletext11"/>
              <w:jc w:val="right"/>
              <w:rPr>
                <w:ins w:id="3068" w:author="Author"/>
              </w:rPr>
            </w:pPr>
            <w:ins w:id="3069" w:author="Author">
              <w:r w:rsidRPr="00EB3A6B">
                <w:rPr>
                  <w:rFonts w:cs="Arial"/>
                  <w:color w:val="000000"/>
                  <w:szCs w:val="18"/>
                </w:rPr>
                <w:t>17.63</w:t>
              </w:r>
            </w:ins>
          </w:p>
        </w:tc>
        <w:tc>
          <w:tcPr>
            <w:tcW w:w="4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F391C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070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9EA9DD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jc w:val="right"/>
              <w:rPr>
                <w:ins w:id="307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7E729B9" w14:textId="77777777" w:rsidR="00F84EA5" w:rsidRPr="00EB3A6B" w:rsidRDefault="00F84EA5" w:rsidP="007003EF">
            <w:pPr>
              <w:pStyle w:val="tabletext11"/>
              <w:jc w:val="right"/>
              <w:rPr>
                <w:ins w:id="3072" w:author="Author"/>
              </w:rPr>
            </w:pPr>
            <w:ins w:id="3073" w:author="Author">
              <w:r w:rsidRPr="00EB3A6B">
                <w:rPr>
                  <w:rFonts w:cs="Arial"/>
                  <w:color w:val="000000"/>
                  <w:szCs w:val="18"/>
                </w:rPr>
                <w:t>8.24</w:t>
              </w:r>
            </w:ins>
          </w:p>
        </w:tc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388A83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074" w:author="Author"/>
              </w:rPr>
            </w:pPr>
          </w:p>
        </w:tc>
      </w:tr>
      <w:tr w:rsidR="00F84EA5" w:rsidRPr="00EB3A6B" w14:paraId="01D9339D" w14:textId="77777777" w:rsidTr="0024056A">
        <w:trPr>
          <w:cantSplit/>
          <w:trHeight w:val="190"/>
          <w:ins w:id="3075" w:author="Author"/>
        </w:trPr>
        <w:tc>
          <w:tcPr>
            <w:tcW w:w="200" w:type="dxa"/>
          </w:tcPr>
          <w:p w14:paraId="788E105A" w14:textId="77777777" w:rsidR="00F84EA5" w:rsidRPr="00EB3A6B" w:rsidRDefault="00F84EA5" w:rsidP="007003EF">
            <w:pPr>
              <w:pStyle w:val="tabletext11"/>
              <w:rPr>
                <w:ins w:id="307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1642A1" w14:textId="77777777" w:rsidR="00F84EA5" w:rsidRPr="00EB3A6B" w:rsidRDefault="00F84EA5" w:rsidP="007003EF">
            <w:pPr>
              <w:pStyle w:val="tabletext11"/>
              <w:jc w:val="right"/>
              <w:rPr>
                <w:ins w:id="307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A071718" w14:textId="77777777" w:rsidR="00F84EA5" w:rsidRPr="00EB3A6B" w:rsidRDefault="00F84EA5" w:rsidP="007003EF">
            <w:pPr>
              <w:pStyle w:val="tabletext11"/>
              <w:jc w:val="right"/>
              <w:rPr>
                <w:ins w:id="3078" w:author="Author"/>
              </w:rPr>
            </w:pPr>
            <w:ins w:id="3079" w:author="Author">
              <w:r w:rsidRPr="00EB3A6B">
                <w:t>2,000,000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DD041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080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FB33F6" w14:textId="77777777" w:rsidR="00F84EA5" w:rsidRPr="00EB3A6B" w:rsidRDefault="00F84EA5" w:rsidP="007003EF">
            <w:pPr>
              <w:pStyle w:val="tabletext11"/>
              <w:jc w:val="right"/>
              <w:rPr>
                <w:ins w:id="308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1056937" w14:textId="77777777" w:rsidR="00F84EA5" w:rsidRPr="00EB3A6B" w:rsidRDefault="00F84EA5" w:rsidP="007003EF">
            <w:pPr>
              <w:pStyle w:val="tabletext11"/>
              <w:jc w:val="right"/>
              <w:rPr>
                <w:ins w:id="3082" w:author="Author"/>
              </w:rPr>
            </w:pPr>
            <w:ins w:id="3083" w:author="Author">
              <w:r w:rsidRPr="00EB3A6B">
                <w:rPr>
                  <w:rFonts w:cs="Arial"/>
                  <w:color w:val="000000"/>
                  <w:szCs w:val="18"/>
                </w:rPr>
                <w:t>18.05</w:t>
              </w:r>
            </w:ins>
          </w:p>
        </w:tc>
        <w:tc>
          <w:tcPr>
            <w:tcW w:w="4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23EC5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084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4ED298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jc w:val="right"/>
              <w:rPr>
                <w:ins w:id="30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8F218EA" w14:textId="77777777" w:rsidR="00F84EA5" w:rsidRPr="00EB3A6B" w:rsidRDefault="00F84EA5" w:rsidP="007003EF">
            <w:pPr>
              <w:pStyle w:val="tabletext11"/>
              <w:jc w:val="right"/>
              <w:rPr>
                <w:ins w:id="3086" w:author="Author"/>
              </w:rPr>
            </w:pPr>
            <w:ins w:id="3087" w:author="Author">
              <w:r w:rsidRPr="00EB3A6B">
                <w:rPr>
                  <w:rFonts w:cs="Arial"/>
                  <w:color w:val="000000"/>
                  <w:szCs w:val="18"/>
                </w:rPr>
                <w:t>8.44</w:t>
              </w:r>
            </w:ins>
          </w:p>
        </w:tc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B2A10D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088" w:author="Author"/>
              </w:rPr>
            </w:pPr>
          </w:p>
        </w:tc>
      </w:tr>
    </w:tbl>
    <w:p w14:paraId="049DB0E1" w14:textId="77777777" w:rsidR="00F84EA5" w:rsidRPr="00EB3A6B" w:rsidRDefault="00F84EA5" w:rsidP="007003EF">
      <w:pPr>
        <w:pStyle w:val="tablecaption"/>
        <w:rPr>
          <w:ins w:id="3089" w:author="Author"/>
        </w:rPr>
      </w:pPr>
      <w:ins w:id="3090" w:author="Author">
        <w:r w:rsidRPr="00EB3A6B">
          <w:t>Table 297.B.3.a.(1)(LC) Single Limits Uninsured Motorists Bodily Injury Coverage Loss Costs</w:t>
        </w:r>
      </w:ins>
    </w:p>
    <w:p w14:paraId="30976CFA" w14:textId="77777777" w:rsidR="00F84EA5" w:rsidRPr="00EB3A6B" w:rsidRDefault="00F84EA5" w:rsidP="007003EF">
      <w:pPr>
        <w:pStyle w:val="isonormal"/>
        <w:rPr>
          <w:ins w:id="3091" w:author="Author"/>
        </w:rPr>
      </w:pPr>
    </w:p>
    <w:p w14:paraId="3C3C76FF" w14:textId="77777777" w:rsidR="00F84EA5" w:rsidRPr="00EB3A6B" w:rsidRDefault="00F84EA5" w:rsidP="007003EF">
      <w:pPr>
        <w:pStyle w:val="space8"/>
        <w:rPr>
          <w:ins w:id="3092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010"/>
        <w:gridCol w:w="390"/>
        <w:gridCol w:w="570"/>
        <w:gridCol w:w="600"/>
        <w:gridCol w:w="430"/>
        <w:gridCol w:w="530"/>
        <w:gridCol w:w="600"/>
        <w:gridCol w:w="470"/>
      </w:tblGrid>
      <w:tr w:rsidR="00F84EA5" w:rsidRPr="00EB3A6B" w14:paraId="30C24BBA" w14:textId="77777777" w:rsidTr="0024056A">
        <w:trPr>
          <w:cantSplit/>
          <w:trHeight w:val="190"/>
          <w:ins w:id="3093" w:author="Author"/>
        </w:trPr>
        <w:tc>
          <w:tcPr>
            <w:tcW w:w="200" w:type="dxa"/>
          </w:tcPr>
          <w:p w14:paraId="76ADEA77" w14:textId="77777777" w:rsidR="00F84EA5" w:rsidRPr="00EB3A6B" w:rsidRDefault="00F84EA5" w:rsidP="007003EF">
            <w:pPr>
              <w:pStyle w:val="tablehead"/>
              <w:rPr>
                <w:ins w:id="3094" w:author="Author"/>
              </w:rPr>
            </w:pPr>
          </w:p>
        </w:tc>
        <w:tc>
          <w:tcPr>
            <w:tcW w:w="4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8C6E1" w14:textId="77777777" w:rsidR="00F84EA5" w:rsidRPr="00EB3A6B" w:rsidRDefault="00F84EA5" w:rsidP="007003EF">
            <w:pPr>
              <w:pStyle w:val="tablehead"/>
              <w:rPr>
                <w:ins w:id="3095" w:author="Author"/>
              </w:rPr>
            </w:pPr>
            <w:ins w:id="3096" w:author="Author">
              <w:r w:rsidRPr="00EB3A6B">
                <w:t>Underinsured Motorists Bodily Injury</w:t>
              </w:r>
            </w:ins>
          </w:p>
        </w:tc>
      </w:tr>
      <w:tr w:rsidR="00F84EA5" w:rsidRPr="00EB3A6B" w14:paraId="6D47E5C3" w14:textId="77777777" w:rsidTr="0024056A">
        <w:trPr>
          <w:cantSplit/>
          <w:trHeight w:val="190"/>
          <w:ins w:id="3097" w:author="Author"/>
        </w:trPr>
        <w:tc>
          <w:tcPr>
            <w:tcW w:w="200" w:type="dxa"/>
          </w:tcPr>
          <w:p w14:paraId="28DFFBEF" w14:textId="77777777" w:rsidR="00F84EA5" w:rsidRPr="00EB3A6B" w:rsidRDefault="00F84EA5" w:rsidP="007003EF">
            <w:pPr>
              <w:pStyle w:val="tablehead"/>
              <w:rPr>
                <w:ins w:id="3098" w:author="Author"/>
              </w:rPr>
            </w:pPr>
            <w:ins w:id="3099" w:author="Author">
              <w:r w:rsidRPr="00EB3A6B">
                <w:br/>
              </w:r>
              <w:r w:rsidRPr="00EB3A6B">
                <w:br/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D0BFBD" w14:textId="77777777" w:rsidR="00F84EA5" w:rsidRPr="00EB3A6B" w:rsidRDefault="00F84EA5" w:rsidP="007003EF">
            <w:pPr>
              <w:pStyle w:val="tablehead"/>
              <w:rPr>
                <w:ins w:id="3100" w:author="Author"/>
              </w:rPr>
            </w:pPr>
            <w:ins w:id="3101" w:author="Author">
              <w:r w:rsidRPr="00EB3A6B">
                <w:t>Bodily</w:t>
              </w:r>
              <w:r w:rsidRPr="00EB3A6B">
                <w:br/>
                <w:t>Injury</w:t>
              </w:r>
              <w:r w:rsidRPr="00EB3A6B">
                <w:br/>
                <w:t>Limits</w:t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588D2D" w14:textId="77777777" w:rsidR="00F84EA5" w:rsidRPr="00EB3A6B" w:rsidRDefault="00F84EA5" w:rsidP="007003EF">
            <w:pPr>
              <w:pStyle w:val="tablehead"/>
              <w:rPr>
                <w:ins w:id="3102" w:author="Author"/>
              </w:rPr>
            </w:pPr>
            <w:ins w:id="3103" w:author="Author">
              <w:r w:rsidRPr="00EB3A6B">
                <w:t>Private</w:t>
              </w:r>
              <w:r w:rsidRPr="00EB3A6B">
                <w:br/>
                <w:t>Passenger</w:t>
              </w:r>
              <w:r w:rsidRPr="00EB3A6B">
                <w:br/>
                <w:t>Types</w:t>
              </w:r>
              <w:r w:rsidRPr="00EB3A6B">
                <w:br/>
                <w:t>Per Exposure</w:t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2CD72E" w14:textId="77777777" w:rsidR="00F84EA5" w:rsidRPr="00EB3A6B" w:rsidRDefault="00F84EA5" w:rsidP="007003EF">
            <w:pPr>
              <w:pStyle w:val="tablehead"/>
              <w:rPr>
                <w:ins w:id="3104" w:author="Author"/>
              </w:rPr>
            </w:pPr>
            <w:ins w:id="3105" w:author="Author">
              <w:r w:rsidRPr="00EB3A6B">
                <w:t>Other Than</w:t>
              </w:r>
              <w:r w:rsidRPr="00EB3A6B">
                <w:br/>
                <w:t>Private</w:t>
              </w:r>
              <w:r w:rsidRPr="00EB3A6B">
                <w:br/>
                <w:t>Passenger</w:t>
              </w:r>
              <w:r w:rsidRPr="00EB3A6B">
                <w:br/>
                <w:t>Types</w:t>
              </w:r>
              <w:r w:rsidRPr="00EB3A6B">
                <w:br/>
                <w:t>Per Exposure</w:t>
              </w:r>
            </w:ins>
          </w:p>
        </w:tc>
      </w:tr>
      <w:tr w:rsidR="00F84EA5" w:rsidRPr="00EB3A6B" w14:paraId="22E6B9FD" w14:textId="77777777" w:rsidTr="0024056A">
        <w:trPr>
          <w:cantSplit/>
          <w:trHeight w:val="190"/>
          <w:ins w:id="3106" w:author="Author"/>
        </w:trPr>
        <w:tc>
          <w:tcPr>
            <w:tcW w:w="200" w:type="dxa"/>
          </w:tcPr>
          <w:p w14:paraId="7A4652D0" w14:textId="77777777" w:rsidR="00F84EA5" w:rsidRPr="00EB3A6B" w:rsidRDefault="00F84EA5" w:rsidP="007003EF">
            <w:pPr>
              <w:pStyle w:val="tabletext11"/>
              <w:rPr>
                <w:ins w:id="310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E3E1D5" w14:textId="77777777" w:rsidR="00F84EA5" w:rsidRPr="00EB3A6B" w:rsidRDefault="00F84EA5" w:rsidP="007003EF">
            <w:pPr>
              <w:pStyle w:val="tabletext11"/>
              <w:jc w:val="right"/>
              <w:rPr>
                <w:ins w:id="3108" w:author="Author"/>
              </w:rPr>
            </w:pPr>
            <w:ins w:id="3109" w:author="Author">
              <w:r w:rsidRPr="00EB3A6B">
                <w:t>$</w:t>
              </w:r>
            </w:ins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F5B945A" w14:textId="77777777" w:rsidR="00F84EA5" w:rsidRPr="00EB3A6B" w:rsidDel="00363A22" w:rsidRDefault="00F84EA5" w:rsidP="007003EF">
            <w:pPr>
              <w:pStyle w:val="tabletext11"/>
              <w:jc w:val="right"/>
              <w:rPr>
                <w:ins w:id="3110" w:author="Author"/>
              </w:rPr>
            </w:pPr>
            <w:ins w:id="3111" w:author="Author">
              <w:r w:rsidRPr="00EB3A6B">
                <w:t>75,000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710CC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112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2C1C42" w14:textId="77777777" w:rsidR="00F84EA5" w:rsidRPr="00EB3A6B" w:rsidRDefault="00F84EA5" w:rsidP="007003EF">
            <w:pPr>
              <w:pStyle w:val="tabletext11"/>
              <w:jc w:val="right"/>
              <w:rPr>
                <w:ins w:id="31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144C1A7" w14:textId="77777777" w:rsidR="00F84EA5" w:rsidRPr="00EB3A6B" w:rsidDel="00363A22" w:rsidRDefault="00F84EA5" w:rsidP="007003EF">
            <w:pPr>
              <w:pStyle w:val="tabletext11"/>
              <w:jc w:val="right"/>
              <w:rPr>
                <w:ins w:id="3114" w:author="Author"/>
              </w:rPr>
            </w:pPr>
            <w:ins w:id="3115" w:author="Author">
              <w:r w:rsidRPr="00EB3A6B">
                <w:t>3.38</w:t>
              </w:r>
            </w:ins>
          </w:p>
        </w:tc>
        <w:tc>
          <w:tcPr>
            <w:tcW w:w="4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60DEA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116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10D0A7" w14:textId="77777777" w:rsidR="00F84EA5" w:rsidRPr="00EB3A6B" w:rsidRDefault="00F84EA5" w:rsidP="007003EF">
            <w:pPr>
              <w:pStyle w:val="tabletext11"/>
              <w:jc w:val="right"/>
              <w:rPr>
                <w:ins w:id="311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221803F" w14:textId="77777777" w:rsidR="00F84EA5" w:rsidRPr="00EB3A6B" w:rsidDel="00363A22" w:rsidRDefault="00F84EA5" w:rsidP="007003EF">
            <w:pPr>
              <w:pStyle w:val="tabletext11"/>
              <w:jc w:val="right"/>
              <w:rPr>
                <w:ins w:id="3118" w:author="Author"/>
              </w:rPr>
            </w:pPr>
            <w:ins w:id="3119" w:author="Author">
              <w:r w:rsidRPr="00EB3A6B">
                <w:t>2.20</w:t>
              </w:r>
            </w:ins>
          </w:p>
        </w:tc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41A1BD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120" w:author="Author"/>
              </w:rPr>
            </w:pPr>
          </w:p>
        </w:tc>
      </w:tr>
      <w:tr w:rsidR="00F84EA5" w:rsidRPr="00EB3A6B" w14:paraId="71AA4EAA" w14:textId="77777777" w:rsidTr="0024056A">
        <w:trPr>
          <w:cantSplit/>
          <w:trHeight w:val="190"/>
          <w:ins w:id="3121" w:author="Author"/>
        </w:trPr>
        <w:tc>
          <w:tcPr>
            <w:tcW w:w="200" w:type="dxa"/>
          </w:tcPr>
          <w:p w14:paraId="0879DFBA" w14:textId="77777777" w:rsidR="00F84EA5" w:rsidRPr="00EB3A6B" w:rsidRDefault="00F84EA5" w:rsidP="007003EF">
            <w:pPr>
              <w:pStyle w:val="tabletext11"/>
              <w:rPr>
                <w:ins w:id="312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889A9E" w14:textId="77777777" w:rsidR="00F84EA5" w:rsidRPr="00EB3A6B" w:rsidRDefault="00F84EA5" w:rsidP="007003EF">
            <w:pPr>
              <w:pStyle w:val="tabletext11"/>
              <w:jc w:val="right"/>
              <w:rPr>
                <w:ins w:id="312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1A07425" w14:textId="77777777" w:rsidR="00F84EA5" w:rsidRPr="00EB3A6B" w:rsidRDefault="00F84EA5" w:rsidP="007003EF">
            <w:pPr>
              <w:pStyle w:val="tabletext11"/>
              <w:jc w:val="right"/>
              <w:rPr>
                <w:ins w:id="3124" w:author="Author"/>
              </w:rPr>
            </w:pPr>
            <w:ins w:id="3125" w:author="Author">
              <w:r w:rsidRPr="00EB3A6B">
                <w:t>100,000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473A1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126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24A634" w14:textId="77777777" w:rsidR="00F84EA5" w:rsidRPr="00EB3A6B" w:rsidRDefault="00F84EA5" w:rsidP="007003EF">
            <w:pPr>
              <w:pStyle w:val="tabletext11"/>
              <w:jc w:val="right"/>
              <w:rPr>
                <w:ins w:id="312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608FF81" w14:textId="77777777" w:rsidR="00F84EA5" w:rsidRPr="00EB3A6B" w:rsidRDefault="00F84EA5" w:rsidP="007003EF">
            <w:pPr>
              <w:pStyle w:val="tabletext11"/>
              <w:jc w:val="right"/>
              <w:rPr>
                <w:ins w:id="3128" w:author="Author"/>
              </w:rPr>
            </w:pPr>
            <w:ins w:id="3129" w:author="Author">
              <w:r w:rsidRPr="00EB3A6B">
                <w:t>5.25</w:t>
              </w:r>
            </w:ins>
          </w:p>
        </w:tc>
        <w:tc>
          <w:tcPr>
            <w:tcW w:w="4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EAD96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130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963665" w14:textId="77777777" w:rsidR="00F84EA5" w:rsidRPr="00EB3A6B" w:rsidRDefault="00F84EA5" w:rsidP="007003EF">
            <w:pPr>
              <w:pStyle w:val="tabletext11"/>
              <w:jc w:val="right"/>
              <w:rPr>
                <w:ins w:id="313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2B1B7E8" w14:textId="77777777" w:rsidR="00F84EA5" w:rsidRPr="00EB3A6B" w:rsidRDefault="00F84EA5" w:rsidP="007003EF">
            <w:pPr>
              <w:pStyle w:val="tabletext11"/>
              <w:jc w:val="right"/>
              <w:rPr>
                <w:ins w:id="3132" w:author="Author"/>
              </w:rPr>
            </w:pPr>
            <w:ins w:id="3133" w:author="Author">
              <w:r w:rsidRPr="00EB3A6B">
                <w:t>3.41</w:t>
              </w:r>
            </w:ins>
          </w:p>
        </w:tc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E8F275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134" w:author="Author"/>
              </w:rPr>
            </w:pPr>
          </w:p>
        </w:tc>
      </w:tr>
      <w:tr w:rsidR="00F84EA5" w:rsidRPr="00EB3A6B" w14:paraId="73DD4961" w14:textId="77777777" w:rsidTr="0024056A">
        <w:trPr>
          <w:cantSplit/>
          <w:trHeight w:val="190"/>
          <w:ins w:id="3135" w:author="Author"/>
        </w:trPr>
        <w:tc>
          <w:tcPr>
            <w:tcW w:w="200" w:type="dxa"/>
          </w:tcPr>
          <w:p w14:paraId="2D98B9A2" w14:textId="77777777" w:rsidR="00F84EA5" w:rsidRPr="00EB3A6B" w:rsidRDefault="00F84EA5" w:rsidP="007003EF">
            <w:pPr>
              <w:pStyle w:val="tabletext11"/>
              <w:rPr>
                <w:ins w:id="313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1648A7" w14:textId="77777777" w:rsidR="00F84EA5" w:rsidRPr="00EB3A6B" w:rsidRDefault="00F84EA5" w:rsidP="007003EF">
            <w:pPr>
              <w:pStyle w:val="tabletext11"/>
              <w:jc w:val="right"/>
              <w:rPr>
                <w:ins w:id="313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CEE0F7B" w14:textId="77777777" w:rsidR="00F84EA5" w:rsidRPr="00EB3A6B" w:rsidRDefault="00F84EA5" w:rsidP="007003EF">
            <w:pPr>
              <w:pStyle w:val="tabletext11"/>
              <w:jc w:val="right"/>
              <w:rPr>
                <w:ins w:id="3138" w:author="Author"/>
              </w:rPr>
            </w:pPr>
            <w:ins w:id="3139" w:author="Author">
              <w:r w:rsidRPr="00EB3A6B">
                <w:t>125,000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488E0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140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93ACC7" w14:textId="77777777" w:rsidR="00F84EA5" w:rsidRPr="00EB3A6B" w:rsidRDefault="00F84EA5" w:rsidP="007003EF">
            <w:pPr>
              <w:pStyle w:val="tabletext11"/>
              <w:jc w:val="right"/>
              <w:rPr>
                <w:ins w:id="314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B5818FF" w14:textId="77777777" w:rsidR="00F84EA5" w:rsidRPr="00EB3A6B" w:rsidRDefault="00F84EA5" w:rsidP="007003EF">
            <w:pPr>
              <w:pStyle w:val="tabletext11"/>
              <w:jc w:val="right"/>
              <w:rPr>
                <w:ins w:id="3142" w:author="Author"/>
              </w:rPr>
            </w:pPr>
            <w:ins w:id="3143" w:author="Author">
              <w:r w:rsidRPr="00EB3A6B">
                <w:t>7.37</w:t>
              </w:r>
            </w:ins>
          </w:p>
        </w:tc>
        <w:tc>
          <w:tcPr>
            <w:tcW w:w="4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3CC25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144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7B9BA8" w14:textId="77777777" w:rsidR="00F84EA5" w:rsidRPr="00EB3A6B" w:rsidRDefault="00F84EA5" w:rsidP="007003EF">
            <w:pPr>
              <w:pStyle w:val="tabletext11"/>
              <w:jc w:val="right"/>
              <w:rPr>
                <w:ins w:id="31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00F4B4F" w14:textId="77777777" w:rsidR="00F84EA5" w:rsidRPr="00EB3A6B" w:rsidRDefault="00F84EA5" w:rsidP="007003EF">
            <w:pPr>
              <w:pStyle w:val="tabletext11"/>
              <w:jc w:val="right"/>
              <w:rPr>
                <w:ins w:id="3146" w:author="Author"/>
              </w:rPr>
            </w:pPr>
            <w:ins w:id="3147" w:author="Author">
              <w:r w:rsidRPr="00EB3A6B">
                <w:t>4.79</w:t>
              </w:r>
            </w:ins>
          </w:p>
        </w:tc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C8CFEB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148" w:author="Author"/>
              </w:rPr>
            </w:pPr>
          </w:p>
        </w:tc>
      </w:tr>
      <w:tr w:rsidR="00F84EA5" w:rsidRPr="00EB3A6B" w14:paraId="79FAE8ED" w14:textId="77777777" w:rsidTr="0024056A">
        <w:trPr>
          <w:cantSplit/>
          <w:trHeight w:val="190"/>
          <w:ins w:id="3149" w:author="Author"/>
        </w:trPr>
        <w:tc>
          <w:tcPr>
            <w:tcW w:w="200" w:type="dxa"/>
          </w:tcPr>
          <w:p w14:paraId="0B54F45E" w14:textId="77777777" w:rsidR="00F84EA5" w:rsidRPr="00EB3A6B" w:rsidRDefault="00F84EA5" w:rsidP="007003EF">
            <w:pPr>
              <w:pStyle w:val="tabletext11"/>
              <w:rPr>
                <w:ins w:id="315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2F83CD" w14:textId="77777777" w:rsidR="00F84EA5" w:rsidRPr="00EB3A6B" w:rsidRDefault="00F84EA5" w:rsidP="007003EF">
            <w:pPr>
              <w:pStyle w:val="tabletext11"/>
              <w:jc w:val="right"/>
              <w:rPr>
                <w:ins w:id="315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AE03E85" w14:textId="77777777" w:rsidR="00F84EA5" w:rsidRPr="00EB3A6B" w:rsidRDefault="00F84EA5" w:rsidP="007003EF">
            <w:pPr>
              <w:pStyle w:val="tabletext11"/>
              <w:jc w:val="right"/>
              <w:rPr>
                <w:ins w:id="3152" w:author="Author"/>
              </w:rPr>
            </w:pPr>
            <w:ins w:id="3153" w:author="Author">
              <w:r w:rsidRPr="00EB3A6B">
                <w:t>150,000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B2F23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154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DC1BBF" w14:textId="77777777" w:rsidR="00F84EA5" w:rsidRPr="00EB3A6B" w:rsidRDefault="00F84EA5" w:rsidP="007003EF">
            <w:pPr>
              <w:pStyle w:val="tabletext11"/>
              <w:jc w:val="right"/>
              <w:rPr>
                <w:ins w:id="31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F21338B" w14:textId="77777777" w:rsidR="00F84EA5" w:rsidRPr="00EB3A6B" w:rsidRDefault="00F84EA5" w:rsidP="007003EF">
            <w:pPr>
              <w:pStyle w:val="tabletext11"/>
              <w:jc w:val="right"/>
              <w:rPr>
                <w:ins w:id="3156" w:author="Author"/>
              </w:rPr>
            </w:pPr>
            <w:ins w:id="3157" w:author="Author">
              <w:r w:rsidRPr="00EB3A6B">
                <w:t>11.12</w:t>
              </w:r>
            </w:ins>
          </w:p>
        </w:tc>
        <w:tc>
          <w:tcPr>
            <w:tcW w:w="4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34E6F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158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A4EABD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jc w:val="right"/>
              <w:rPr>
                <w:ins w:id="31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3CE3C83" w14:textId="77777777" w:rsidR="00F84EA5" w:rsidRPr="00EB3A6B" w:rsidRDefault="00F84EA5" w:rsidP="007003EF">
            <w:pPr>
              <w:pStyle w:val="tabletext11"/>
              <w:jc w:val="right"/>
              <w:rPr>
                <w:ins w:id="3160" w:author="Author"/>
              </w:rPr>
            </w:pPr>
            <w:ins w:id="3161" w:author="Author">
              <w:r w:rsidRPr="00EB3A6B">
                <w:t>7.23</w:t>
              </w:r>
            </w:ins>
          </w:p>
        </w:tc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F43DFE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162" w:author="Author"/>
              </w:rPr>
            </w:pPr>
          </w:p>
        </w:tc>
      </w:tr>
      <w:tr w:rsidR="00F84EA5" w:rsidRPr="00EB3A6B" w14:paraId="5955C4CD" w14:textId="77777777" w:rsidTr="0024056A">
        <w:trPr>
          <w:cantSplit/>
          <w:trHeight w:val="190"/>
          <w:ins w:id="3163" w:author="Author"/>
        </w:trPr>
        <w:tc>
          <w:tcPr>
            <w:tcW w:w="200" w:type="dxa"/>
          </w:tcPr>
          <w:p w14:paraId="29C6BA05" w14:textId="77777777" w:rsidR="00F84EA5" w:rsidRPr="00EB3A6B" w:rsidRDefault="00F84EA5" w:rsidP="007003EF">
            <w:pPr>
              <w:pStyle w:val="tabletext11"/>
              <w:rPr>
                <w:ins w:id="316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DB1746" w14:textId="77777777" w:rsidR="00F84EA5" w:rsidRPr="00EB3A6B" w:rsidRDefault="00F84EA5" w:rsidP="007003EF">
            <w:pPr>
              <w:pStyle w:val="tabletext11"/>
              <w:jc w:val="right"/>
              <w:rPr>
                <w:ins w:id="316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B18C0E1" w14:textId="77777777" w:rsidR="00F84EA5" w:rsidRPr="00EB3A6B" w:rsidRDefault="00F84EA5" w:rsidP="007003EF">
            <w:pPr>
              <w:pStyle w:val="tabletext11"/>
              <w:jc w:val="right"/>
              <w:rPr>
                <w:ins w:id="3166" w:author="Author"/>
              </w:rPr>
            </w:pPr>
            <w:ins w:id="3167" w:author="Author">
              <w:r w:rsidRPr="00EB3A6B">
                <w:t>200,000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C5985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168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F31EBA" w14:textId="77777777" w:rsidR="00F84EA5" w:rsidRPr="00EB3A6B" w:rsidRDefault="00F84EA5" w:rsidP="007003EF">
            <w:pPr>
              <w:pStyle w:val="tabletext11"/>
              <w:jc w:val="right"/>
              <w:rPr>
                <w:ins w:id="31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6EEB67C" w14:textId="77777777" w:rsidR="00F84EA5" w:rsidRPr="00EB3A6B" w:rsidRDefault="00F84EA5" w:rsidP="007003EF">
            <w:pPr>
              <w:pStyle w:val="tabletext11"/>
              <w:jc w:val="right"/>
              <w:rPr>
                <w:ins w:id="3170" w:author="Author"/>
              </w:rPr>
            </w:pPr>
            <w:ins w:id="3171" w:author="Author">
              <w:r w:rsidRPr="00EB3A6B">
                <w:t>17.68</w:t>
              </w:r>
            </w:ins>
          </w:p>
        </w:tc>
        <w:tc>
          <w:tcPr>
            <w:tcW w:w="4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BA8FC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172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EEA1CB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jc w:val="right"/>
              <w:rPr>
                <w:ins w:id="31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CC19ED8" w14:textId="77777777" w:rsidR="00F84EA5" w:rsidRPr="00EB3A6B" w:rsidRDefault="00F84EA5" w:rsidP="007003EF">
            <w:pPr>
              <w:pStyle w:val="tabletext11"/>
              <w:jc w:val="right"/>
              <w:rPr>
                <w:ins w:id="3174" w:author="Author"/>
              </w:rPr>
            </w:pPr>
            <w:ins w:id="3175" w:author="Author">
              <w:r w:rsidRPr="00EB3A6B">
                <w:t>11.48</w:t>
              </w:r>
            </w:ins>
          </w:p>
        </w:tc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F7A3DB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176" w:author="Author"/>
              </w:rPr>
            </w:pPr>
          </w:p>
        </w:tc>
      </w:tr>
      <w:tr w:rsidR="00F84EA5" w:rsidRPr="00EB3A6B" w14:paraId="77FEC8AD" w14:textId="77777777" w:rsidTr="0024056A">
        <w:trPr>
          <w:cantSplit/>
          <w:trHeight w:val="190"/>
          <w:ins w:id="3177" w:author="Author"/>
        </w:trPr>
        <w:tc>
          <w:tcPr>
            <w:tcW w:w="200" w:type="dxa"/>
          </w:tcPr>
          <w:p w14:paraId="4A6BC7CF" w14:textId="77777777" w:rsidR="00F84EA5" w:rsidRPr="00EB3A6B" w:rsidRDefault="00F84EA5" w:rsidP="007003EF">
            <w:pPr>
              <w:pStyle w:val="tabletext11"/>
              <w:rPr>
                <w:ins w:id="317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DD3A26" w14:textId="77777777" w:rsidR="00F84EA5" w:rsidRPr="00EB3A6B" w:rsidRDefault="00F84EA5" w:rsidP="007003EF">
            <w:pPr>
              <w:pStyle w:val="tabletext11"/>
              <w:jc w:val="right"/>
              <w:rPr>
                <w:ins w:id="317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90C977F" w14:textId="77777777" w:rsidR="00F84EA5" w:rsidRPr="00EB3A6B" w:rsidRDefault="00F84EA5" w:rsidP="007003EF">
            <w:pPr>
              <w:pStyle w:val="tabletext11"/>
              <w:jc w:val="right"/>
              <w:rPr>
                <w:ins w:id="3180" w:author="Author"/>
              </w:rPr>
            </w:pPr>
            <w:ins w:id="3181" w:author="Author">
              <w:r w:rsidRPr="00EB3A6B">
                <w:t>250,000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CDF37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182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AC3964" w14:textId="77777777" w:rsidR="00F84EA5" w:rsidRPr="00EB3A6B" w:rsidRDefault="00F84EA5" w:rsidP="007003EF">
            <w:pPr>
              <w:pStyle w:val="tabletext11"/>
              <w:jc w:val="right"/>
              <w:rPr>
                <w:ins w:id="31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B228746" w14:textId="77777777" w:rsidR="00F84EA5" w:rsidRPr="00EB3A6B" w:rsidRDefault="00F84EA5" w:rsidP="007003EF">
            <w:pPr>
              <w:pStyle w:val="tabletext11"/>
              <w:jc w:val="right"/>
              <w:rPr>
                <w:ins w:id="3184" w:author="Author"/>
              </w:rPr>
            </w:pPr>
            <w:ins w:id="3185" w:author="Author">
              <w:r w:rsidRPr="00EB3A6B">
                <w:t>22.94</w:t>
              </w:r>
            </w:ins>
          </w:p>
        </w:tc>
        <w:tc>
          <w:tcPr>
            <w:tcW w:w="4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C4904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186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7A0E51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jc w:val="right"/>
              <w:rPr>
                <w:ins w:id="318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78440E6" w14:textId="77777777" w:rsidR="00F84EA5" w:rsidRPr="00EB3A6B" w:rsidRDefault="00F84EA5" w:rsidP="007003EF">
            <w:pPr>
              <w:pStyle w:val="tabletext11"/>
              <w:jc w:val="right"/>
              <w:rPr>
                <w:ins w:id="3188" w:author="Author"/>
              </w:rPr>
            </w:pPr>
            <w:ins w:id="3189" w:author="Author">
              <w:r w:rsidRPr="00EB3A6B">
                <w:t>14.91</w:t>
              </w:r>
            </w:ins>
          </w:p>
        </w:tc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BA7A9D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190" w:author="Author"/>
              </w:rPr>
            </w:pPr>
          </w:p>
        </w:tc>
      </w:tr>
      <w:tr w:rsidR="00F84EA5" w:rsidRPr="00EB3A6B" w14:paraId="26DB4987" w14:textId="77777777" w:rsidTr="0024056A">
        <w:trPr>
          <w:cantSplit/>
          <w:trHeight w:val="190"/>
          <w:ins w:id="3191" w:author="Author"/>
        </w:trPr>
        <w:tc>
          <w:tcPr>
            <w:tcW w:w="200" w:type="dxa"/>
          </w:tcPr>
          <w:p w14:paraId="0465876B" w14:textId="77777777" w:rsidR="00F84EA5" w:rsidRPr="00EB3A6B" w:rsidRDefault="00F84EA5" w:rsidP="007003EF">
            <w:pPr>
              <w:pStyle w:val="tabletext11"/>
              <w:rPr>
                <w:ins w:id="319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08BD02" w14:textId="77777777" w:rsidR="00F84EA5" w:rsidRPr="00EB3A6B" w:rsidRDefault="00F84EA5" w:rsidP="007003EF">
            <w:pPr>
              <w:pStyle w:val="tabletext11"/>
              <w:jc w:val="right"/>
              <w:rPr>
                <w:ins w:id="319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847C4DA" w14:textId="77777777" w:rsidR="00F84EA5" w:rsidRPr="00EB3A6B" w:rsidRDefault="00F84EA5" w:rsidP="007003EF">
            <w:pPr>
              <w:pStyle w:val="tabletext11"/>
              <w:jc w:val="right"/>
              <w:rPr>
                <w:ins w:id="3194" w:author="Author"/>
              </w:rPr>
            </w:pPr>
            <w:ins w:id="3195" w:author="Author">
              <w:r w:rsidRPr="00EB3A6B">
                <w:t>300,000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7B1D7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196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4E6C5B" w14:textId="77777777" w:rsidR="00F84EA5" w:rsidRPr="00EB3A6B" w:rsidRDefault="00F84EA5" w:rsidP="007003EF">
            <w:pPr>
              <w:pStyle w:val="tabletext11"/>
              <w:jc w:val="right"/>
              <w:rPr>
                <w:ins w:id="319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29FC470" w14:textId="77777777" w:rsidR="00F84EA5" w:rsidRPr="00EB3A6B" w:rsidRDefault="00F84EA5" w:rsidP="007003EF">
            <w:pPr>
              <w:pStyle w:val="tabletext11"/>
              <w:jc w:val="right"/>
              <w:rPr>
                <w:ins w:id="3198" w:author="Author"/>
              </w:rPr>
            </w:pPr>
            <w:ins w:id="3199" w:author="Author">
              <w:r w:rsidRPr="00EB3A6B">
                <w:t>27.63</w:t>
              </w:r>
            </w:ins>
          </w:p>
        </w:tc>
        <w:tc>
          <w:tcPr>
            <w:tcW w:w="4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FCD50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200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B43A9F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jc w:val="right"/>
              <w:rPr>
                <w:ins w:id="320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539C752" w14:textId="77777777" w:rsidR="00F84EA5" w:rsidRPr="00EB3A6B" w:rsidRDefault="00F84EA5" w:rsidP="007003EF">
            <w:pPr>
              <w:pStyle w:val="tabletext11"/>
              <w:jc w:val="right"/>
              <w:rPr>
                <w:ins w:id="3202" w:author="Author"/>
              </w:rPr>
            </w:pPr>
            <w:ins w:id="3203" w:author="Author">
              <w:r w:rsidRPr="00EB3A6B">
                <w:t>17.96</w:t>
              </w:r>
            </w:ins>
          </w:p>
        </w:tc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A05B4C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204" w:author="Author"/>
              </w:rPr>
            </w:pPr>
          </w:p>
        </w:tc>
      </w:tr>
      <w:tr w:rsidR="00F84EA5" w:rsidRPr="00EB3A6B" w14:paraId="0347159A" w14:textId="77777777" w:rsidTr="0024056A">
        <w:trPr>
          <w:cantSplit/>
          <w:trHeight w:val="190"/>
          <w:ins w:id="3205" w:author="Author"/>
        </w:trPr>
        <w:tc>
          <w:tcPr>
            <w:tcW w:w="200" w:type="dxa"/>
          </w:tcPr>
          <w:p w14:paraId="45A08E7E" w14:textId="77777777" w:rsidR="00F84EA5" w:rsidRPr="00EB3A6B" w:rsidRDefault="00F84EA5" w:rsidP="007003EF">
            <w:pPr>
              <w:pStyle w:val="tabletext11"/>
              <w:rPr>
                <w:ins w:id="320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87586E" w14:textId="77777777" w:rsidR="00F84EA5" w:rsidRPr="00EB3A6B" w:rsidRDefault="00F84EA5" w:rsidP="007003EF">
            <w:pPr>
              <w:pStyle w:val="tabletext11"/>
              <w:jc w:val="right"/>
              <w:rPr>
                <w:ins w:id="320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25859F0" w14:textId="77777777" w:rsidR="00F84EA5" w:rsidRPr="00EB3A6B" w:rsidRDefault="00F84EA5" w:rsidP="007003EF">
            <w:pPr>
              <w:pStyle w:val="tabletext11"/>
              <w:jc w:val="right"/>
              <w:rPr>
                <w:ins w:id="3208" w:author="Author"/>
              </w:rPr>
            </w:pPr>
            <w:ins w:id="3209" w:author="Author">
              <w:r w:rsidRPr="00EB3A6B">
                <w:t>350,000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F2E32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210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1BFE1F" w14:textId="77777777" w:rsidR="00F84EA5" w:rsidRPr="00EB3A6B" w:rsidRDefault="00F84EA5" w:rsidP="007003EF">
            <w:pPr>
              <w:pStyle w:val="tabletext11"/>
              <w:jc w:val="right"/>
              <w:rPr>
                <w:ins w:id="321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0F0A974" w14:textId="77777777" w:rsidR="00F84EA5" w:rsidRPr="00EB3A6B" w:rsidRDefault="00F84EA5" w:rsidP="007003EF">
            <w:pPr>
              <w:pStyle w:val="tabletext11"/>
              <w:jc w:val="right"/>
              <w:rPr>
                <w:ins w:id="3212" w:author="Author"/>
              </w:rPr>
            </w:pPr>
            <w:ins w:id="3213" w:author="Author">
              <w:r w:rsidRPr="00EB3A6B">
                <w:t>31.87</w:t>
              </w:r>
            </w:ins>
          </w:p>
        </w:tc>
        <w:tc>
          <w:tcPr>
            <w:tcW w:w="4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197D6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214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4ADEA2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jc w:val="right"/>
              <w:rPr>
                <w:ins w:id="32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04BCA4A" w14:textId="77777777" w:rsidR="00F84EA5" w:rsidRPr="00EB3A6B" w:rsidRDefault="00F84EA5" w:rsidP="007003EF">
            <w:pPr>
              <w:pStyle w:val="tabletext11"/>
              <w:jc w:val="right"/>
              <w:rPr>
                <w:ins w:id="3216" w:author="Author"/>
              </w:rPr>
            </w:pPr>
            <w:ins w:id="3217" w:author="Author">
              <w:r w:rsidRPr="00EB3A6B">
                <w:t>20.72</w:t>
              </w:r>
            </w:ins>
          </w:p>
        </w:tc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9C3FC5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218" w:author="Author"/>
              </w:rPr>
            </w:pPr>
          </w:p>
        </w:tc>
      </w:tr>
      <w:tr w:rsidR="00F84EA5" w:rsidRPr="00EB3A6B" w14:paraId="7AD931AA" w14:textId="77777777" w:rsidTr="0024056A">
        <w:trPr>
          <w:cantSplit/>
          <w:trHeight w:val="190"/>
          <w:ins w:id="3219" w:author="Author"/>
        </w:trPr>
        <w:tc>
          <w:tcPr>
            <w:tcW w:w="200" w:type="dxa"/>
          </w:tcPr>
          <w:p w14:paraId="59146ECA" w14:textId="77777777" w:rsidR="00F84EA5" w:rsidRPr="00EB3A6B" w:rsidRDefault="00F84EA5" w:rsidP="007003EF">
            <w:pPr>
              <w:pStyle w:val="tabletext11"/>
              <w:rPr>
                <w:ins w:id="322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EB1DEA" w14:textId="77777777" w:rsidR="00F84EA5" w:rsidRPr="00EB3A6B" w:rsidRDefault="00F84EA5" w:rsidP="007003EF">
            <w:pPr>
              <w:pStyle w:val="tabletext11"/>
              <w:jc w:val="right"/>
              <w:rPr>
                <w:ins w:id="322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9E78560" w14:textId="77777777" w:rsidR="00F84EA5" w:rsidRPr="00EB3A6B" w:rsidRDefault="00F84EA5" w:rsidP="007003EF">
            <w:pPr>
              <w:pStyle w:val="tabletext11"/>
              <w:jc w:val="right"/>
              <w:rPr>
                <w:ins w:id="3222" w:author="Author"/>
              </w:rPr>
            </w:pPr>
            <w:ins w:id="3223" w:author="Author">
              <w:r w:rsidRPr="00EB3A6B">
                <w:t>400,000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4BF51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224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5C619D" w14:textId="77777777" w:rsidR="00F84EA5" w:rsidRPr="00EB3A6B" w:rsidRDefault="00F84EA5" w:rsidP="007003EF">
            <w:pPr>
              <w:pStyle w:val="tabletext11"/>
              <w:jc w:val="right"/>
              <w:rPr>
                <w:ins w:id="32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419A00D" w14:textId="77777777" w:rsidR="00F84EA5" w:rsidRPr="00EB3A6B" w:rsidRDefault="00F84EA5" w:rsidP="007003EF">
            <w:pPr>
              <w:pStyle w:val="tabletext11"/>
              <w:jc w:val="right"/>
              <w:rPr>
                <w:ins w:id="3226" w:author="Author"/>
              </w:rPr>
            </w:pPr>
            <w:ins w:id="3227" w:author="Author">
              <w:r w:rsidRPr="00EB3A6B">
                <w:t>36.10</w:t>
              </w:r>
            </w:ins>
          </w:p>
        </w:tc>
        <w:tc>
          <w:tcPr>
            <w:tcW w:w="4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DC84D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228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99E094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jc w:val="right"/>
              <w:rPr>
                <w:ins w:id="32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D4966DC" w14:textId="77777777" w:rsidR="00F84EA5" w:rsidRPr="00EB3A6B" w:rsidRDefault="00F84EA5" w:rsidP="007003EF">
            <w:pPr>
              <w:pStyle w:val="tabletext11"/>
              <w:jc w:val="right"/>
              <w:rPr>
                <w:ins w:id="3230" w:author="Author"/>
              </w:rPr>
            </w:pPr>
            <w:ins w:id="3231" w:author="Author">
              <w:r w:rsidRPr="00EB3A6B">
                <w:t>23.46</w:t>
              </w:r>
            </w:ins>
          </w:p>
        </w:tc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FBB846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232" w:author="Author"/>
              </w:rPr>
            </w:pPr>
          </w:p>
        </w:tc>
      </w:tr>
      <w:tr w:rsidR="00F84EA5" w:rsidRPr="00EB3A6B" w14:paraId="1A4DD7C2" w14:textId="77777777" w:rsidTr="0024056A">
        <w:trPr>
          <w:cantSplit/>
          <w:trHeight w:val="190"/>
          <w:ins w:id="3233" w:author="Author"/>
        </w:trPr>
        <w:tc>
          <w:tcPr>
            <w:tcW w:w="200" w:type="dxa"/>
          </w:tcPr>
          <w:p w14:paraId="79533799" w14:textId="77777777" w:rsidR="00F84EA5" w:rsidRPr="00EB3A6B" w:rsidRDefault="00F84EA5" w:rsidP="007003EF">
            <w:pPr>
              <w:pStyle w:val="tabletext11"/>
              <w:rPr>
                <w:ins w:id="323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88D7B4" w14:textId="77777777" w:rsidR="00F84EA5" w:rsidRPr="00EB3A6B" w:rsidRDefault="00F84EA5" w:rsidP="007003EF">
            <w:pPr>
              <w:pStyle w:val="tabletext11"/>
              <w:jc w:val="right"/>
              <w:rPr>
                <w:ins w:id="323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4C7D642" w14:textId="77777777" w:rsidR="00F84EA5" w:rsidRPr="00EB3A6B" w:rsidRDefault="00F84EA5" w:rsidP="007003EF">
            <w:pPr>
              <w:pStyle w:val="tabletext11"/>
              <w:jc w:val="right"/>
              <w:rPr>
                <w:ins w:id="3236" w:author="Author"/>
              </w:rPr>
            </w:pPr>
            <w:ins w:id="3237" w:author="Author">
              <w:r w:rsidRPr="00EB3A6B">
                <w:t>500,000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3487E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238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B0CB30" w14:textId="77777777" w:rsidR="00F84EA5" w:rsidRPr="00EB3A6B" w:rsidRDefault="00F84EA5" w:rsidP="007003EF">
            <w:pPr>
              <w:pStyle w:val="tabletext11"/>
              <w:jc w:val="right"/>
              <w:rPr>
                <w:ins w:id="32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F6FB9DF" w14:textId="77777777" w:rsidR="00F84EA5" w:rsidRPr="00EB3A6B" w:rsidRDefault="00F84EA5" w:rsidP="007003EF">
            <w:pPr>
              <w:pStyle w:val="tabletext11"/>
              <w:jc w:val="right"/>
              <w:rPr>
                <w:ins w:id="3240" w:author="Author"/>
              </w:rPr>
            </w:pPr>
            <w:ins w:id="3241" w:author="Author">
              <w:r w:rsidRPr="00EB3A6B">
                <w:t>41.19</w:t>
              </w:r>
            </w:ins>
          </w:p>
        </w:tc>
        <w:tc>
          <w:tcPr>
            <w:tcW w:w="4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A5F41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242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64FFC8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jc w:val="right"/>
              <w:rPr>
                <w:ins w:id="32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BB553DA" w14:textId="77777777" w:rsidR="00F84EA5" w:rsidRPr="00EB3A6B" w:rsidRDefault="00F84EA5" w:rsidP="007003EF">
            <w:pPr>
              <w:pStyle w:val="tabletext11"/>
              <w:jc w:val="right"/>
              <w:rPr>
                <w:ins w:id="3244" w:author="Author"/>
              </w:rPr>
            </w:pPr>
            <w:ins w:id="3245" w:author="Author">
              <w:r w:rsidRPr="00EB3A6B">
                <w:t>26.77</w:t>
              </w:r>
            </w:ins>
          </w:p>
        </w:tc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5EB4E1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246" w:author="Author"/>
              </w:rPr>
            </w:pPr>
          </w:p>
        </w:tc>
      </w:tr>
      <w:tr w:rsidR="00F84EA5" w:rsidRPr="00EB3A6B" w14:paraId="0A24E1A0" w14:textId="77777777" w:rsidTr="0024056A">
        <w:trPr>
          <w:cantSplit/>
          <w:trHeight w:val="190"/>
          <w:ins w:id="3247" w:author="Author"/>
        </w:trPr>
        <w:tc>
          <w:tcPr>
            <w:tcW w:w="200" w:type="dxa"/>
          </w:tcPr>
          <w:p w14:paraId="375AF3E9" w14:textId="77777777" w:rsidR="00F84EA5" w:rsidRPr="00EB3A6B" w:rsidRDefault="00F84EA5" w:rsidP="007003EF">
            <w:pPr>
              <w:pStyle w:val="tabletext11"/>
              <w:rPr>
                <w:ins w:id="324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4C0198" w14:textId="77777777" w:rsidR="00F84EA5" w:rsidRPr="00EB3A6B" w:rsidRDefault="00F84EA5" w:rsidP="007003EF">
            <w:pPr>
              <w:pStyle w:val="tabletext11"/>
              <w:jc w:val="right"/>
              <w:rPr>
                <w:ins w:id="324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9E5F6C9" w14:textId="77777777" w:rsidR="00F84EA5" w:rsidRPr="00EB3A6B" w:rsidRDefault="00F84EA5" w:rsidP="007003EF">
            <w:pPr>
              <w:pStyle w:val="tabletext11"/>
              <w:jc w:val="right"/>
              <w:rPr>
                <w:ins w:id="3250" w:author="Author"/>
              </w:rPr>
            </w:pPr>
            <w:ins w:id="3251" w:author="Author">
              <w:r w:rsidRPr="00EB3A6B">
                <w:t>600,000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983AB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252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7CFA54" w14:textId="77777777" w:rsidR="00F84EA5" w:rsidRPr="00EB3A6B" w:rsidRDefault="00F84EA5" w:rsidP="007003EF">
            <w:pPr>
              <w:pStyle w:val="tabletext11"/>
              <w:jc w:val="right"/>
              <w:rPr>
                <w:ins w:id="32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09C6619" w14:textId="77777777" w:rsidR="00F84EA5" w:rsidRPr="00EB3A6B" w:rsidRDefault="00F84EA5" w:rsidP="007003EF">
            <w:pPr>
              <w:pStyle w:val="tabletext11"/>
              <w:jc w:val="right"/>
              <w:rPr>
                <w:ins w:id="3254" w:author="Author"/>
              </w:rPr>
            </w:pPr>
            <w:ins w:id="3255" w:author="Author">
              <w:r w:rsidRPr="00EB3A6B">
                <w:t>45.81</w:t>
              </w:r>
            </w:ins>
          </w:p>
        </w:tc>
        <w:tc>
          <w:tcPr>
            <w:tcW w:w="4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5910B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256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9A232C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jc w:val="right"/>
              <w:rPr>
                <w:ins w:id="325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7441019" w14:textId="77777777" w:rsidR="00F84EA5" w:rsidRPr="00EB3A6B" w:rsidRDefault="00F84EA5" w:rsidP="007003EF">
            <w:pPr>
              <w:pStyle w:val="tabletext11"/>
              <w:jc w:val="right"/>
              <w:rPr>
                <w:ins w:id="3258" w:author="Author"/>
              </w:rPr>
            </w:pPr>
            <w:ins w:id="3259" w:author="Author">
              <w:r w:rsidRPr="00EB3A6B">
                <w:t>29.78</w:t>
              </w:r>
            </w:ins>
          </w:p>
        </w:tc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2A6301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260" w:author="Author"/>
              </w:rPr>
            </w:pPr>
          </w:p>
        </w:tc>
      </w:tr>
      <w:tr w:rsidR="00F84EA5" w:rsidRPr="00EB3A6B" w14:paraId="069CAE7F" w14:textId="77777777" w:rsidTr="0024056A">
        <w:trPr>
          <w:cantSplit/>
          <w:trHeight w:val="190"/>
          <w:ins w:id="3261" w:author="Author"/>
        </w:trPr>
        <w:tc>
          <w:tcPr>
            <w:tcW w:w="200" w:type="dxa"/>
          </w:tcPr>
          <w:p w14:paraId="43F07CCF" w14:textId="77777777" w:rsidR="00F84EA5" w:rsidRPr="00EB3A6B" w:rsidRDefault="00F84EA5" w:rsidP="007003EF">
            <w:pPr>
              <w:pStyle w:val="tabletext11"/>
              <w:rPr>
                <w:ins w:id="326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F0E830" w14:textId="77777777" w:rsidR="00F84EA5" w:rsidRPr="00EB3A6B" w:rsidRDefault="00F84EA5" w:rsidP="007003EF">
            <w:pPr>
              <w:pStyle w:val="tabletext11"/>
              <w:jc w:val="right"/>
              <w:rPr>
                <w:ins w:id="326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4087538" w14:textId="77777777" w:rsidR="00F84EA5" w:rsidRPr="00EB3A6B" w:rsidRDefault="00F84EA5" w:rsidP="007003EF">
            <w:pPr>
              <w:pStyle w:val="tabletext11"/>
              <w:jc w:val="right"/>
              <w:rPr>
                <w:ins w:id="3264" w:author="Author"/>
              </w:rPr>
            </w:pPr>
            <w:ins w:id="3265" w:author="Author">
              <w:r w:rsidRPr="00EB3A6B">
                <w:t>750,000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5C1E2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266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6BBB17" w14:textId="77777777" w:rsidR="00F84EA5" w:rsidRPr="00EB3A6B" w:rsidRDefault="00F84EA5" w:rsidP="007003EF">
            <w:pPr>
              <w:pStyle w:val="tabletext11"/>
              <w:jc w:val="right"/>
              <w:rPr>
                <w:ins w:id="326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8F53FD8" w14:textId="77777777" w:rsidR="00F84EA5" w:rsidRPr="00EB3A6B" w:rsidRDefault="00F84EA5" w:rsidP="007003EF">
            <w:pPr>
              <w:pStyle w:val="tabletext11"/>
              <w:jc w:val="right"/>
              <w:rPr>
                <w:ins w:id="3268" w:author="Author"/>
              </w:rPr>
            </w:pPr>
            <w:ins w:id="3269" w:author="Author">
              <w:r w:rsidRPr="00EB3A6B">
                <w:t>51.95</w:t>
              </w:r>
            </w:ins>
          </w:p>
        </w:tc>
        <w:tc>
          <w:tcPr>
            <w:tcW w:w="4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EF6D2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270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6F965A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jc w:val="right"/>
              <w:rPr>
                <w:ins w:id="327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7E7E026" w14:textId="77777777" w:rsidR="00F84EA5" w:rsidRPr="00EB3A6B" w:rsidRDefault="00F84EA5" w:rsidP="007003EF">
            <w:pPr>
              <w:pStyle w:val="tabletext11"/>
              <w:jc w:val="right"/>
              <w:rPr>
                <w:ins w:id="3272" w:author="Author"/>
              </w:rPr>
            </w:pPr>
            <w:ins w:id="3273" w:author="Author">
              <w:r w:rsidRPr="00EB3A6B">
                <w:t>33.77</w:t>
              </w:r>
            </w:ins>
          </w:p>
        </w:tc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8EE965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274" w:author="Author"/>
              </w:rPr>
            </w:pPr>
          </w:p>
        </w:tc>
      </w:tr>
      <w:tr w:rsidR="00F84EA5" w:rsidRPr="00EB3A6B" w14:paraId="0E75DF12" w14:textId="77777777" w:rsidTr="0024056A">
        <w:trPr>
          <w:cantSplit/>
          <w:trHeight w:val="190"/>
          <w:ins w:id="3275" w:author="Author"/>
        </w:trPr>
        <w:tc>
          <w:tcPr>
            <w:tcW w:w="200" w:type="dxa"/>
          </w:tcPr>
          <w:p w14:paraId="43DEF9B4" w14:textId="77777777" w:rsidR="00F84EA5" w:rsidRPr="00EB3A6B" w:rsidRDefault="00F84EA5" w:rsidP="007003EF">
            <w:pPr>
              <w:pStyle w:val="tabletext11"/>
              <w:rPr>
                <w:ins w:id="327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1E57BD" w14:textId="77777777" w:rsidR="00F84EA5" w:rsidRPr="00EB3A6B" w:rsidRDefault="00F84EA5" w:rsidP="007003EF">
            <w:pPr>
              <w:pStyle w:val="tabletext11"/>
              <w:jc w:val="right"/>
              <w:rPr>
                <w:ins w:id="327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318D657" w14:textId="77777777" w:rsidR="00F84EA5" w:rsidRPr="00EB3A6B" w:rsidRDefault="00F84EA5" w:rsidP="007003EF">
            <w:pPr>
              <w:pStyle w:val="tabletext11"/>
              <w:jc w:val="right"/>
              <w:rPr>
                <w:ins w:id="3278" w:author="Author"/>
              </w:rPr>
            </w:pPr>
            <w:ins w:id="3279" w:author="Author">
              <w:r w:rsidRPr="00EB3A6B">
                <w:t>1,000,000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37191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280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8896BA" w14:textId="77777777" w:rsidR="00F84EA5" w:rsidRPr="00EB3A6B" w:rsidRDefault="00F84EA5" w:rsidP="007003EF">
            <w:pPr>
              <w:pStyle w:val="tabletext11"/>
              <w:jc w:val="right"/>
              <w:rPr>
                <w:ins w:id="328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D0B2940" w14:textId="77777777" w:rsidR="00F84EA5" w:rsidRPr="00EB3A6B" w:rsidRDefault="00F84EA5" w:rsidP="007003EF">
            <w:pPr>
              <w:pStyle w:val="tabletext11"/>
              <w:jc w:val="right"/>
              <w:rPr>
                <w:ins w:id="3282" w:author="Author"/>
              </w:rPr>
            </w:pPr>
            <w:ins w:id="3283" w:author="Author">
              <w:r w:rsidRPr="00EB3A6B">
                <w:t>59.09</w:t>
              </w:r>
            </w:ins>
          </w:p>
        </w:tc>
        <w:tc>
          <w:tcPr>
            <w:tcW w:w="4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A4143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284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E665FB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jc w:val="right"/>
              <w:rPr>
                <w:ins w:id="32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2E32255" w14:textId="77777777" w:rsidR="00F84EA5" w:rsidRPr="00EB3A6B" w:rsidRDefault="00F84EA5" w:rsidP="007003EF">
            <w:pPr>
              <w:pStyle w:val="tabletext11"/>
              <w:jc w:val="right"/>
              <w:rPr>
                <w:ins w:id="3286" w:author="Author"/>
              </w:rPr>
            </w:pPr>
            <w:ins w:id="3287" w:author="Author">
              <w:r w:rsidRPr="00EB3A6B">
                <w:t>38.41</w:t>
              </w:r>
            </w:ins>
          </w:p>
        </w:tc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A8D811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288" w:author="Author"/>
              </w:rPr>
            </w:pPr>
          </w:p>
        </w:tc>
      </w:tr>
      <w:tr w:rsidR="00F84EA5" w:rsidRPr="00EB3A6B" w14:paraId="50A7522E" w14:textId="77777777" w:rsidTr="0024056A">
        <w:trPr>
          <w:cantSplit/>
          <w:trHeight w:val="190"/>
          <w:ins w:id="3289" w:author="Author"/>
        </w:trPr>
        <w:tc>
          <w:tcPr>
            <w:tcW w:w="200" w:type="dxa"/>
          </w:tcPr>
          <w:p w14:paraId="5AFB6651" w14:textId="77777777" w:rsidR="00F84EA5" w:rsidRPr="00EB3A6B" w:rsidRDefault="00F84EA5" w:rsidP="007003EF">
            <w:pPr>
              <w:pStyle w:val="tabletext11"/>
              <w:rPr>
                <w:ins w:id="329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9114C7" w14:textId="77777777" w:rsidR="00F84EA5" w:rsidRPr="00EB3A6B" w:rsidRDefault="00F84EA5" w:rsidP="007003EF">
            <w:pPr>
              <w:pStyle w:val="tabletext11"/>
              <w:jc w:val="right"/>
              <w:rPr>
                <w:ins w:id="329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DD710F3" w14:textId="77777777" w:rsidR="00F84EA5" w:rsidRPr="00EB3A6B" w:rsidRDefault="00F84EA5" w:rsidP="007003EF">
            <w:pPr>
              <w:pStyle w:val="tabletext11"/>
              <w:jc w:val="right"/>
              <w:rPr>
                <w:ins w:id="3292" w:author="Author"/>
              </w:rPr>
            </w:pPr>
            <w:ins w:id="3293" w:author="Author">
              <w:r w:rsidRPr="00EB3A6B">
                <w:t>1,500,000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22174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294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BA3D8D" w14:textId="77777777" w:rsidR="00F84EA5" w:rsidRPr="00EB3A6B" w:rsidRDefault="00F84EA5" w:rsidP="007003EF">
            <w:pPr>
              <w:pStyle w:val="tabletext11"/>
              <w:jc w:val="right"/>
              <w:rPr>
                <w:ins w:id="32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DD81EF7" w14:textId="77777777" w:rsidR="00F84EA5" w:rsidRPr="00EB3A6B" w:rsidRDefault="00F84EA5" w:rsidP="007003EF">
            <w:pPr>
              <w:pStyle w:val="tabletext11"/>
              <w:jc w:val="right"/>
              <w:rPr>
                <w:ins w:id="3296" w:author="Author"/>
              </w:rPr>
            </w:pPr>
            <w:ins w:id="3297" w:author="Author">
              <w:r w:rsidRPr="00EB3A6B">
                <w:t>68.81</w:t>
              </w:r>
            </w:ins>
          </w:p>
        </w:tc>
        <w:tc>
          <w:tcPr>
            <w:tcW w:w="4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8D447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298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648CE0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jc w:val="right"/>
              <w:rPr>
                <w:ins w:id="32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07D2220" w14:textId="77777777" w:rsidR="00F84EA5" w:rsidRPr="00EB3A6B" w:rsidRDefault="00F84EA5" w:rsidP="007003EF">
            <w:pPr>
              <w:pStyle w:val="tabletext11"/>
              <w:jc w:val="right"/>
              <w:rPr>
                <w:ins w:id="3300" w:author="Author"/>
              </w:rPr>
            </w:pPr>
            <w:ins w:id="3301" w:author="Author">
              <w:r w:rsidRPr="00EB3A6B">
                <w:t>44.73</w:t>
              </w:r>
            </w:ins>
          </w:p>
        </w:tc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92FAAA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302" w:author="Author"/>
              </w:rPr>
            </w:pPr>
          </w:p>
        </w:tc>
      </w:tr>
      <w:tr w:rsidR="00F84EA5" w:rsidRPr="00EB3A6B" w14:paraId="2129C121" w14:textId="77777777" w:rsidTr="0024056A">
        <w:trPr>
          <w:cantSplit/>
          <w:trHeight w:val="190"/>
          <w:ins w:id="3303" w:author="Author"/>
        </w:trPr>
        <w:tc>
          <w:tcPr>
            <w:tcW w:w="200" w:type="dxa"/>
          </w:tcPr>
          <w:p w14:paraId="3E088375" w14:textId="77777777" w:rsidR="00F84EA5" w:rsidRPr="00EB3A6B" w:rsidRDefault="00F84EA5" w:rsidP="007003EF">
            <w:pPr>
              <w:pStyle w:val="tabletext11"/>
              <w:rPr>
                <w:ins w:id="330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A7E3B0" w14:textId="77777777" w:rsidR="00F84EA5" w:rsidRPr="00EB3A6B" w:rsidRDefault="00F84EA5" w:rsidP="007003EF">
            <w:pPr>
              <w:pStyle w:val="tabletext11"/>
              <w:jc w:val="right"/>
              <w:rPr>
                <w:ins w:id="330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ED6BC04" w14:textId="77777777" w:rsidR="00F84EA5" w:rsidRPr="00EB3A6B" w:rsidRDefault="00F84EA5" w:rsidP="007003EF">
            <w:pPr>
              <w:pStyle w:val="tabletext11"/>
              <w:jc w:val="right"/>
              <w:rPr>
                <w:ins w:id="3306" w:author="Author"/>
              </w:rPr>
            </w:pPr>
            <w:ins w:id="3307" w:author="Author">
              <w:r w:rsidRPr="00EB3A6B">
                <w:t>2,000,000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7C090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308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A34FB9" w14:textId="77777777" w:rsidR="00F84EA5" w:rsidRPr="00EB3A6B" w:rsidRDefault="00F84EA5" w:rsidP="007003EF">
            <w:pPr>
              <w:pStyle w:val="tabletext11"/>
              <w:jc w:val="right"/>
              <w:rPr>
                <w:ins w:id="33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13625F9" w14:textId="77777777" w:rsidR="00F84EA5" w:rsidRPr="00EB3A6B" w:rsidRDefault="00F84EA5" w:rsidP="007003EF">
            <w:pPr>
              <w:pStyle w:val="tabletext11"/>
              <w:jc w:val="right"/>
              <w:rPr>
                <w:ins w:id="3310" w:author="Author"/>
              </w:rPr>
            </w:pPr>
            <w:ins w:id="3311" w:author="Author">
              <w:r w:rsidRPr="00EB3A6B">
                <w:t>75.89</w:t>
              </w:r>
            </w:ins>
          </w:p>
        </w:tc>
        <w:tc>
          <w:tcPr>
            <w:tcW w:w="4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BC362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312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636AA1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jc w:val="right"/>
              <w:rPr>
                <w:ins w:id="33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CFE8F23" w14:textId="77777777" w:rsidR="00F84EA5" w:rsidRPr="00EB3A6B" w:rsidRDefault="00F84EA5" w:rsidP="007003EF">
            <w:pPr>
              <w:pStyle w:val="tabletext11"/>
              <w:jc w:val="right"/>
              <w:rPr>
                <w:ins w:id="3314" w:author="Author"/>
              </w:rPr>
            </w:pPr>
            <w:ins w:id="3315" w:author="Author">
              <w:r w:rsidRPr="00EB3A6B">
                <w:t>49.32</w:t>
              </w:r>
            </w:ins>
          </w:p>
        </w:tc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C5F3E1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316" w:author="Author"/>
              </w:rPr>
            </w:pPr>
          </w:p>
        </w:tc>
      </w:tr>
    </w:tbl>
    <w:p w14:paraId="59E2BFEA" w14:textId="77777777" w:rsidR="00F84EA5" w:rsidRPr="00EB3A6B" w:rsidRDefault="00F84EA5" w:rsidP="007003EF">
      <w:pPr>
        <w:pStyle w:val="tablecaption"/>
        <w:rPr>
          <w:ins w:id="3317" w:author="Author"/>
        </w:rPr>
      </w:pPr>
      <w:ins w:id="3318" w:author="Author">
        <w:r w:rsidRPr="00EB3A6B">
          <w:t>Table 297.B.3.a.(2)(LC) Single Limits Underinsured Motorists Bodily Injury Coverage Loss Costs</w:t>
        </w:r>
      </w:ins>
    </w:p>
    <w:p w14:paraId="6AE9654C" w14:textId="77777777" w:rsidR="00F84EA5" w:rsidRPr="00EB3A6B" w:rsidRDefault="00F84EA5" w:rsidP="007003EF">
      <w:pPr>
        <w:pStyle w:val="isonormal"/>
        <w:rPr>
          <w:ins w:id="3319" w:author="Author"/>
        </w:rPr>
      </w:pPr>
    </w:p>
    <w:p w14:paraId="16E00707" w14:textId="77777777" w:rsidR="00F84EA5" w:rsidRPr="00EB3A6B" w:rsidRDefault="00F84EA5" w:rsidP="007003EF">
      <w:pPr>
        <w:pStyle w:val="space8"/>
        <w:rPr>
          <w:ins w:id="332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610"/>
        <w:gridCol w:w="360"/>
        <w:gridCol w:w="600"/>
        <w:gridCol w:w="430"/>
        <w:gridCol w:w="530"/>
        <w:gridCol w:w="600"/>
        <w:gridCol w:w="470"/>
      </w:tblGrid>
      <w:tr w:rsidR="00F84EA5" w:rsidRPr="00EB3A6B" w14:paraId="4FACE83E" w14:textId="77777777" w:rsidTr="0024056A">
        <w:trPr>
          <w:cantSplit/>
          <w:trHeight w:val="190"/>
          <w:ins w:id="3321" w:author="Author"/>
        </w:trPr>
        <w:tc>
          <w:tcPr>
            <w:tcW w:w="200" w:type="dxa"/>
          </w:tcPr>
          <w:p w14:paraId="2B7A591B" w14:textId="77777777" w:rsidR="00F84EA5" w:rsidRPr="00EB3A6B" w:rsidRDefault="00F84EA5" w:rsidP="007003EF">
            <w:pPr>
              <w:pStyle w:val="tablehead"/>
              <w:rPr>
                <w:ins w:id="3322" w:author="Author"/>
              </w:rPr>
            </w:pPr>
          </w:p>
        </w:tc>
        <w:tc>
          <w:tcPr>
            <w:tcW w:w="480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9382E" w14:textId="77777777" w:rsidR="00F84EA5" w:rsidRPr="00EB3A6B" w:rsidRDefault="00F84EA5" w:rsidP="007003EF">
            <w:pPr>
              <w:pStyle w:val="tablehead"/>
              <w:rPr>
                <w:ins w:id="3323" w:author="Author"/>
              </w:rPr>
            </w:pPr>
            <w:ins w:id="3324" w:author="Author">
              <w:r w:rsidRPr="00EB3A6B">
                <w:t>Uninsured Motorists Bodily Injury</w:t>
              </w:r>
            </w:ins>
          </w:p>
        </w:tc>
      </w:tr>
      <w:tr w:rsidR="00F84EA5" w:rsidRPr="00EB3A6B" w14:paraId="1721DD5D" w14:textId="77777777" w:rsidTr="0024056A">
        <w:trPr>
          <w:cantSplit/>
          <w:trHeight w:val="190"/>
          <w:ins w:id="3325" w:author="Author"/>
        </w:trPr>
        <w:tc>
          <w:tcPr>
            <w:tcW w:w="200" w:type="dxa"/>
          </w:tcPr>
          <w:p w14:paraId="375680D2" w14:textId="77777777" w:rsidR="00F84EA5" w:rsidRPr="00EB3A6B" w:rsidRDefault="00F84EA5" w:rsidP="007003EF">
            <w:pPr>
              <w:pStyle w:val="tablehead"/>
              <w:rPr>
                <w:ins w:id="3326" w:author="Author"/>
              </w:rPr>
            </w:pPr>
            <w:ins w:id="3327" w:author="Author">
              <w:r w:rsidRPr="00EB3A6B">
                <w:lastRenderedPageBreak/>
                <w:br/>
              </w:r>
              <w:r w:rsidRPr="00EB3A6B">
                <w:br/>
              </w:r>
            </w:ins>
          </w:p>
        </w:tc>
        <w:tc>
          <w:tcPr>
            <w:tcW w:w="1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98BA28" w14:textId="77777777" w:rsidR="00F84EA5" w:rsidRPr="00EB3A6B" w:rsidRDefault="00F84EA5" w:rsidP="007003EF">
            <w:pPr>
              <w:pStyle w:val="tablehead"/>
              <w:rPr>
                <w:ins w:id="3328" w:author="Author"/>
              </w:rPr>
            </w:pPr>
            <w:ins w:id="3329" w:author="Author">
              <w:r w:rsidRPr="00EB3A6B">
                <w:t>Bodily</w:t>
              </w:r>
              <w:r w:rsidRPr="00EB3A6B">
                <w:br/>
                <w:t>Injury</w:t>
              </w:r>
              <w:r w:rsidRPr="00EB3A6B">
                <w:br/>
                <w:t>Limits</w:t>
              </w:r>
            </w:ins>
          </w:p>
        </w:tc>
        <w:tc>
          <w:tcPr>
            <w:tcW w:w="13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2A370B" w14:textId="77777777" w:rsidR="00F84EA5" w:rsidRPr="00EB3A6B" w:rsidRDefault="00F84EA5" w:rsidP="007003EF">
            <w:pPr>
              <w:pStyle w:val="tablehead"/>
              <w:rPr>
                <w:ins w:id="3330" w:author="Author"/>
              </w:rPr>
            </w:pPr>
            <w:ins w:id="3331" w:author="Author">
              <w:r w:rsidRPr="00EB3A6B">
                <w:t>Private</w:t>
              </w:r>
              <w:r w:rsidRPr="00EB3A6B">
                <w:br/>
                <w:t>Passenger</w:t>
              </w:r>
              <w:r w:rsidRPr="00EB3A6B">
                <w:br/>
                <w:t>Types</w:t>
              </w:r>
              <w:r w:rsidRPr="00EB3A6B">
                <w:br/>
                <w:t>Per Exposure</w:t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8E88C6" w14:textId="77777777" w:rsidR="00F84EA5" w:rsidRPr="00EB3A6B" w:rsidRDefault="00F84EA5" w:rsidP="007003EF">
            <w:pPr>
              <w:pStyle w:val="tablehead"/>
              <w:rPr>
                <w:ins w:id="3332" w:author="Author"/>
              </w:rPr>
            </w:pPr>
            <w:ins w:id="3333" w:author="Author">
              <w:r w:rsidRPr="00EB3A6B">
                <w:t>Other Than</w:t>
              </w:r>
              <w:r w:rsidRPr="00EB3A6B">
                <w:br/>
                <w:t>Private</w:t>
              </w:r>
              <w:r w:rsidRPr="00EB3A6B">
                <w:br/>
                <w:t>Passenger</w:t>
              </w:r>
              <w:r w:rsidRPr="00EB3A6B">
                <w:br/>
                <w:t>Types</w:t>
              </w:r>
              <w:r w:rsidRPr="00EB3A6B">
                <w:br/>
                <w:t>Per Exposure</w:t>
              </w:r>
            </w:ins>
          </w:p>
        </w:tc>
      </w:tr>
      <w:tr w:rsidR="00F84EA5" w:rsidRPr="00EB3A6B" w14:paraId="00624B52" w14:textId="77777777" w:rsidTr="0024056A">
        <w:trPr>
          <w:cantSplit/>
          <w:trHeight w:val="190"/>
          <w:ins w:id="3334" w:author="Author"/>
        </w:trPr>
        <w:tc>
          <w:tcPr>
            <w:tcW w:w="200" w:type="dxa"/>
          </w:tcPr>
          <w:p w14:paraId="0935EC90" w14:textId="77777777" w:rsidR="00F84EA5" w:rsidRPr="00EB3A6B" w:rsidRDefault="00F84EA5" w:rsidP="007003EF">
            <w:pPr>
              <w:pStyle w:val="tabletext11"/>
              <w:rPr>
                <w:ins w:id="333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C1177E" w14:textId="77777777" w:rsidR="00F84EA5" w:rsidRPr="00EB3A6B" w:rsidRDefault="00F84EA5" w:rsidP="007003EF">
            <w:pPr>
              <w:pStyle w:val="tabletext11"/>
              <w:jc w:val="right"/>
              <w:rPr>
                <w:ins w:id="3336" w:author="Author"/>
              </w:rPr>
            </w:pPr>
            <w:ins w:id="3337" w:author="Author">
              <w:r w:rsidRPr="00EB3A6B">
                <w:t>$</w:t>
              </w:r>
            </w:ins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AF2C0B" w14:textId="77777777" w:rsidR="00F84EA5" w:rsidRPr="00EB3A6B" w:rsidRDefault="00F84EA5" w:rsidP="007003EF">
            <w:pPr>
              <w:pStyle w:val="tabletext11"/>
              <w:tabs>
                <w:tab w:val="decimal" w:pos="680"/>
              </w:tabs>
              <w:rPr>
                <w:ins w:id="3338" w:author="Author"/>
              </w:rPr>
            </w:pPr>
            <w:ins w:id="3339" w:author="Author">
              <w:r w:rsidRPr="00EB3A6B">
                <w:t>25,000/50,000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3971CC" w14:textId="77777777" w:rsidR="00F84EA5" w:rsidRPr="00EB3A6B" w:rsidRDefault="00F84EA5" w:rsidP="007003EF">
            <w:pPr>
              <w:pStyle w:val="tabletext11"/>
              <w:jc w:val="right"/>
              <w:rPr>
                <w:ins w:id="33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3CF63BE" w14:textId="77777777" w:rsidR="00F84EA5" w:rsidRPr="00EB3A6B" w:rsidRDefault="00F84EA5" w:rsidP="007003EF">
            <w:pPr>
              <w:pStyle w:val="tabletext11"/>
              <w:jc w:val="right"/>
              <w:rPr>
                <w:ins w:id="3341" w:author="Author"/>
              </w:rPr>
            </w:pPr>
            <w:ins w:id="3342" w:author="Author">
              <w:r w:rsidRPr="00EB3A6B">
                <w:t>6.86</w:t>
              </w:r>
            </w:ins>
          </w:p>
        </w:tc>
        <w:tc>
          <w:tcPr>
            <w:tcW w:w="4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2588D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343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7BDB9B" w14:textId="77777777" w:rsidR="00F84EA5" w:rsidRPr="00EB3A6B" w:rsidRDefault="00F84EA5" w:rsidP="007003EF">
            <w:pPr>
              <w:pStyle w:val="tabletext11"/>
              <w:jc w:val="right"/>
              <w:rPr>
                <w:ins w:id="33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EA4C6F6" w14:textId="77777777" w:rsidR="00F84EA5" w:rsidRPr="00EB3A6B" w:rsidRDefault="00F84EA5" w:rsidP="007003EF">
            <w:pPr>
              <w:pStyle w:val="tabletext11"/>
              <w:jc w:val="right"/>
              <w:rPr>
                <w:ins w:id="3345" w:author="Author"/>
              </w:rPr>
            </w:pPr>
            <w:ins w:id="3346" w:author="Author">
              <w:r w:rsidRPr="00EB3A6B">
                <w:t>3.21</w:t>
              </w:r>
            </w:ins>
          </w:p>
        </w:tc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71BCBC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347" w:author="Author"/>
              </w:rPr>
            </w:pPr>
          </w:p>
        </w:tc>
      </w:tr>
      <w:tr w:rsidR="00F84EA5" w:rsidRPr="00EB3A6B" w14:paraId="7A4C0205" w14:textId="77777777" w:rsidTr="0024056A">
        <w:trPr>
          <w:cantSplit/>
          <w:trHeight w:val="190"/>
          <w:ins w:id="3348" w:author="Author"/>
        </w:trPr>
        <w:tc>
          <w:tcPr>
            <w:tcW w:w="200" w:type="dxa"/>
          </w:tcPr>
          <w:p w14:paraId="55F04628" w14:textId="77777777" w:rsidR="00F84EA5" w:rsidRPr="00EB3A6B" w:rsidRDefault="00F84EA5" w:rsidP="007003EF">
            <w:pPr>
              <w:pStyle w:val="tabletext11"/>
              <w:rPr>
                <w:ins w:id="334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C03D4D" w14:textId="77777777" w:rsidR="00F84EA5" w:rsidRPr="00EB3A6B" w:rsidRDefault="00F84EA5" w:rsidP="007003EF">
            <w:pPr>
              <w:pStyle w:val="tabletext11"/>
              <w:jc w:val="right"/>
              <w:rPr>
                <w:ins w:id="3350" w:author="Author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FCBA38" w14:textId="77777777" w:rsidR="00F84EA5" w:rsidRPr="00EB3A6B" w:rsidRDefault="00F84EA5" w:rsidP="007003EF">
            <w:pPr>
              <w:pStyle w:val="tabletext11"/>
              <w:tabs>
                <w:tab w:val="decimal" w:pos="680"/>
              </w:tabs>
              <w:rPr>
                <w:ins w:id="3351" w:author="Author"/>
              </w:rPr>
            </w:pPr>
            <w:ins w:id="3352" w:author="Author">
              <w:r w:rsidRPr="00EB3A6B">
                <w:t>50,000/100,000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80CAF0" w14:textId="77777777" w:rsidR="00F84EA5" w:rsidRPr="00EB3A6B" w:rsidRDefault="00F84EA5" w:rsidP="007003EF">
            <w:pPr>
              <w:pStyle w:val="tabletext11"/>
              <w:jc w:val="right"/>
              <w:rPr>
                <w:ins w:id="33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BF635CD" w14:textId="77777777" w:rsidR="00F84EA5" w:rsidRPr="00EB3A6B" w:rsidRDefault="00F84EA5" w:rsidP="007003EF">
            <w:pPr>
              <w:pStyle w:val="tabletext11"/>
              <w:jc w:val="right"/>
              <w:rPr>
                <w:ins w:id="3354" w:author="Author"/>
              </w:rPr>
            </w:pPr>
            <w:ins w:id="3355" w:author="Author">
              <w:r w:rsidRPr="00EB3A6B">
                <w:t>8.71</w:t>
              </w:r>
            </w:ins>
          </w:p>
        </w:tc>
        <w:tc>
          <w:tcPr>
            <w:tcW w:w="4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AC06E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356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351653" w14:textId="77777777" w:rsidR="00F84EA5" w:rsidRPr="00EB3A6B" w:rsidRDefault="00F84EA5" w:rsidP="007003EF">
            <w:pPr>
              <w:pStyle w:val="tabletext11"/>
              <w:jc w:val="right"/>
              <w:rPr>
                <w:ins w:id="335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6A64A3E" w14:textId="77777777" w:rsidR="00F84EA5" w:rsidRPr="00EB3A6B" w:rsidRDefault="00F84EA5" w:rsidP="007003EF">
            <w:pPr>
              <w:pStyle w:val="tabletext11"/>
              <w:jc w:val="right"/>
              <w:rPr>
                <w:ins w:id="3358" w:author="Author"/>
              </w:rPr>
            </w:pPr>
            <w:ins w:id="3359" w:author="Author">
              <w:r w:rsidRPr="00EB3A6B">
                <w:t>4.07</w:t>
              </w:r>
            </w:ins>
          </w:p>
        </w:tc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7AE912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360" w:author="Author"/>
              </w:rPr>
            </w:pPr>
          </w:p>
        </w:tc>
      </w:tr>
      <w:tr w:rsidR="00F84EA5" w:rsidRPr="00EB3A6B" w14:paraId="6B50AE55" w14:textId="77777777" w:rsidTr="0024056A">
        <w:trPr>
          <w:cantSplit/>
          <w:trHeight w:val="190"/>
          <w:ins w:id="3361" w:author="Author"/>
        </w:trPr>
        <w:tc>
          <w:tcPr>
            <w:tcW w:w="200" w:type="dxa"/>
          </w:tcPr>
          <w:p w14:paraId="50F679A5" w14:textId="77777777" w:rsidR="00F84EA5" w:rsidRPr="00EB3A6B" w:rsidRDefault="00F84EA5" w:rsidP="007003EF">
            <w:pPr>
              <w:pStyle w:val="tabletext11"/>
              <w:rPr>
                <w:ins w:id="336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A5844A" w14:textId="77777777" w:rsidR="00F84EA5" w:rsidRPr="00EB3A6B" w:rsidRDefault="00F84EA5" w:rsidP="007003EF">
            <w:pPr>
              <w:pStyle w:val="tabletext11"/>
              <w:jc w:val="right"/>
              <w:rPr>
                <w:ins w:id="3363" w:author="Author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D0BA16" w14:textId="77777777" w:rsidR="00F84EA5" w:rsidRPr="00EB3A6B" w:rsidRDefault="00F84EA5" w:rsidP="007003EF">
            <w:pPr>
              <w:pStyle w:val="tabletext11"/>
              <w:tabs>
                <w:tab w:val="decimal" w:pos="680"/>
              </w:tabs>
              <w:rPr>
                <w:ins w:id="3364" w:author="Author"/>
              </w:rPr>
            </w:pPr>
            <w:ins w:id="3365" w:author="Author">
              <w:r w:rsidRPr="00EB3A6B">
                <w:t>100,000/300,000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7FC878" w14:textId="77777777" w:rsidR="00F84EA5" w:rsidRPr="00EB3A6B" w:rsidRDefault="00F84EA5" w:rsidP="007003EF">
            <w:pPr>
              <w:pStyle w:val="tabletext11"/>
              <w:jc w:val="right"/>
              <w:rPr>
                <w:ins w:id="336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53A5B58" w14:textId="77777777" w:rsidR="00F84EA5" w:rsidRPr="00EB3A6B" w:rsidRDefault="00F84EA5" w:rsidP="007003EF">
            <w:pPr>
              <w:pStyle w:val="tabletext11"/>
              <w:jc w:val="right"/>
              <w:rPr>
                <w:ins w:id="3367" w:author="Author"/>
              </w:rPr>
            </w:pPr>
            <w:ins w:id="3368" w:author="Author">
              <w:r w:rsidRPr="00EB3A6B">
                <w:t>10.84</w:t>
              </w:r>
            </w:ins>
          </w:p>
        </w:tc>
        <w:tc>
          <w:tcPr>
            <w:tcW w:w="4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EF7D7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369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06C7C6" w14:textId="77777777" w:rsidR="00F84EA5" w:rsidRPr="00EB3A6B" w:rsidRDefault="00F84EA5" w:rsidP="007003EF">
            <w:pPr>
              <w:pStyle w:val="tabletext11"/>
              <w:jc w:val="right"/>
              <w:rPr>
                <w:ins w:id="337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C2ADA82" w14:textId="77777777" w:rsidR="00F84EA5" w:rsidRPr="00EB3A6B" w:rsidRDefault="00F84EA5" w:rsidP="007003EF">
            <w:pPr>
              <w:pStyle w:val="tabletext11"/>
              <w:jc w:val="right"/>
              <w:rPr>
                <w:ins w:id="3371" w:author="Author"/>
              </w:rPr>
            </w:pPr>
            <w:ins w:id="3372" w:author="Author">
              <w:r w:rsidRPr="00EB3A6B">
                <w:t>5.06</w:t>
              </w:r>
            </w:ins>
          </w:p>
        </w:tc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0D966C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373" w:author="Author"/>
              </w:rPr>
            </w:pPr>
          </w:p>
        </w:tc>
      </w:tr>
      <w:tr w:rsidR="00F84EA5" w:rsidRPr="00EB3A6B" w14:paraId="127F7BFF" w14:textId="77777777" w:rsidTr="0024056A">
        <w:trPr>
          <w:cantSplit/>
          <w:trHeight w:val="190"/>
          <w:ins w:id="3374" w:author="Author"/>
        </w:trPr>
        <w:tc>
          <w:tcPr>
            <w:tcW w:w="200" w:type="dxa"/>
          </w:tcPr>
          <w:p w14:paraId="113CF1E3" w14:textId="77777777" w:rsidR="00F84EA5" w:rsidRPr="00EB3A6B" w:rsidRDefault="00F84EA5" w:rsidP="007003EF">
            <w:pPr>
              <w:pStyle w:val="tabletext11"/>
              <w:rPr>
                <w:ins w:id="337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184071" w14:textId="77777777" w:rsidR="00F84EA5" w:rsidRPr="00EB3A6B" w:rsidRDefault="00F84EA5" w:rsidP="007003EF">
            <w:pPr>
              <w:pStyle w:val="tabletext11"/>
              <w:jc w:val="right"/>
              <w:rPr>
                <w:ins w:id="3376" w:author="Author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6D2AFC" w14:textId="77777777" w:rsidR="00F84EA5" w:rsidRPr="00EB3A6B" w:rsidRDefault="00F84EA5" w:rsidP="007003EF">
            <w:pPr>
              <w:pStyle w:val="tabletext11"/>
              <w:tabs>
                <w:tab w:val="decimal" w:pos="680"/>
              </w:tabs>
              <w:rPr>
                <w:ins w:id="3377" w:author="Author"/>
              </w:rPr>
            </w:pPr>
            <w:ins w:id="3378" w:author="Author">
              <w:r w:rsidRPr="00EB3A6B">
                <w:t>250,000/500,000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16C9A8" w14:textId="77777777" w:rsidR="00F84EA5" w:rsidRPr="00EB3A6B" w:rsidRDefault="00F84EA5" w:rsidP="007003EF">
            <w:pPr>
              <w:pStyle w:val="tabletext11"/>
              <w:jc w:val="right"/>
              <w:rPr>
                <w:ins w:id="33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7431024" w14:textId="77777777" w:rsidR="00F84EA5" w:rsidRPr="00EB3A6B" w:rsidRDefault="00F84EA5" w:rsidP="007003EF">
            <w:pPr>
              <w:pStyle w:val="tabletext11"/>
              <w:jc w:val="right"/>
              <w:rPr>
                <w:ins w:id="3380" w:author="Author"/>
              </w:rPr>
            </w:pPr>
            <w:ins w:id="3381" w:author="Author">
              <w:r w:rsidRPr="00EB3A6B">
                <w:t>13.45</w:t>
              </w:r>
            </w:ins>
          </w:p>
        </w:tc>
        <w:tc>
          <w:tcPr>
            <w:tcW w:w="4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F1450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382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4B15BA" w14:textId="77777777" w:rsidR="00F84EA5" w:rsidRPr="00EB3A6B" w:rsidRDefault="00F84EA5" w:rsidP="007003EF">
            <w:pPr>
              <w:pStyle w:val="tabletext11"/>
              <w:jc w:val="right"/>
              <w:rPr>
                <w:ins w:id="33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48D8A83" w14:textId="77777777" w:rsidR="00F84EA5" w:rsidRPr="00EB3A6B" w:rsidRDefault="00F84EA5" w:rsidP="007003EF">
            <w:pPr>
              <w:pStyle w:val="tabletext11"/>
              <w:jc w:val="right"/>
              <w:rPr>
                <w:ins w:id="3384" w:author="Author"/>
              </w:rPr>
            </w:pPr>
            <w:ins w:id="3385" w:author="Author">
              <w:r w:rsidRPr="00EB3A6B">
                <w:t>6.29</w:t>
              </w:r>
            </w:ins>
          </w:p>
        </w:tc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07ACDE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386" w:author="Author"/>
              </w:rPr>
            </w:pPr>
          </w:p>
        </w:tc>
      </w:tr>
      <w:tr w:rsidR="00F84EA5" w:rsidRPr="00EB3A6B" w14:paraId="50488DC3" w14:textId="77777777" w:rsidTr="0024056A">
        <w:trPr>
          <w:cantSplit/>
          <w:trHeight w:val="190"/>
          <w:ins w:id="3387" w:author="Author"/>
        </w:trPr>
        <w:tc>
          <w:tcPr>
            <w:tcW w:w="200" w:type="dxa"/>
          </w:tcPr>
          <w:p w14:paraId="3FC493B8" w14:textId="77777777" w:rsidR="00F84EA5" w:rsidRPr="00EB3A6B" w:rsidRDefault="00F84EA5" w:rsidP="007003EF">
            <w:pPr>
              <w:pStyle w:val="tabletext11"/>
              <w:rPr>
                <w:ins w:id="338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63C884" w14:textId="77777777" w:rsidR="00F84EA5" w:rsidRPr="00EB3A6B" w:rsidRDefault="00F84EA5" w:rsidP="007003EF">
            <w:pPr>
              <w:pStyle w:val="tabletext11"/>
              <w:jc w:val="right"/>
              <w:rPr>
                <w:ins w:id="3389" w:author="Author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6106584" w14:textId="77777777" w:rsidR="00F84EA5" w:rsidRPr="00EB3A6B" w:rsidRDefault="00F84EA5" w:rsidP="007003EF">
            <w:pPr>
              <w:pStyle w:val="tabletext11"/>
              <w:tabs>
                <w:tab w:val="decimal" w:pos="680"/>
              </w:tabs>
              <w:rPr>
                <w:ins w:id="3390" w:author="Author"/>
              </w:rPr>
            </w:pPr>
            <w:ins w:id="3391" w:author="Author">
              <w:r w:rsidRPr="00EB3A6B">
                <w:t>500,000/1,000,000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1352A4" w14:textId="77777777" w:rsidR="00F84EA5" w:rsidRPr="00EB3A6B" w:rsidRDefault="00F84EA5" w:rsidP="007003EF">
            <w:pPr>
              <w:pStyle w:val="tabletext11"/>
              <w:jc w:val="right"/>
              <w:rPr>
                <w:ins w:id="339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65647AD" w14:textId="77777777" w:rsidR="00F84EA5" w:rsidRPr="00EB3A6B" w:rsidRDefault="00F84EA5" w:rsidP="007003EF">
            <w:pPr>
              <w:pStyle w:val="tabletext11"/>
              <w:jc w:val="right"/>
              <w:rPr>
                <w:ins w:id="3393" w:author="Author"/>
              </w:rPr>
            </w:pPr>
            <w:ins w:id="3394" w:author="Author">
              <w:r w:rsidRPr="00EB3A6B">
                <w:t>15.31</w:t>
              </w:r>
            </w:ins>
          </w:p>
        </w:tc>
        <w:tc>
          <w:tcPr>
            <w:tcW w:w="4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8997B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395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F4D129" w14:textId="77777777" w:rsidR="00F84EA5" w:rsidRPr="00EB3A6B" w:rsidRDefault="00F84EA5" w:rsidP="007003EF">
            <w:pPr>
              <w:pStyle w:val="tabletext11"/>
              <w:jc w:val="right"/>
              <w:rPr>
                <w:ins w:id="339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E08E4B0" w14:textId="77777777" w:rsidR="00F84EA5" w:rsidRPr="00EB3A6B" w:rsidRDefault="00F84EA5" w:rsidP="007003EF">
            <w:pPr>
              <w:pStyle w:val="tabletext11"/>
              <w:jc w:val="right"/>
              <w:rPr>
                <w:ins w:id="3397" w:author="Author"/>
              </w:rPr>
            </w:pPr>
            <w:ins w:id="3398" w:author="Author">
              <w:r w:rsidRPr="00EB3A6B">
                <w:t>7.15</w:t>
              </w:r>
            </w:ins>
          </w:p>
        </w:tc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3A2921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399" w:author="Author"/>
              </w:rPr>
            </w:pPr>
          </w:p>
        </w:tc>
      </w:tr>
    </w:tbl>
    <w:p w14:paraId="0A734337" w14:textId="77777777" w:rsidR="00F84EA5" w:rsidRPr="00EB3A6B" w:rsidRDefault="00F84EA5" w:rsidP="007003EF">
      <w:pPr>
        <w:pStyle w:val="tablecaption"/>
        <w:rPr>
          <w:ins w:id="3400" w:author="Author"/>
        </w:rPr>
      </w:pPr>
      <w:ins w:id="3401" w:author="Author">
        <w:r w:rsidRPr="00EB3A6B">
          <w:t>Table 297.B.3.a.(3)(LC) Split Limits Uninsured Motorists Bodily Injury Coverage Loss Costs</w:t>
        </w:r>
      </w:ins>
    </w:p>
    <w:p w14:paraId="02E65280" w14:textId="77777777" w:rsidR="00F84EA5" w:rsidRPr="00EB3A6B" w:rsidRDefault="00F84EA5" w:rsidP="007003EF">
      <w:pPr>
        <w:pStyle w:val="isonormal"/>
        <w:rPr>
          <w:ins w:id="3402" w:author="Author"/>
        </w:rPr>
      </w:pPr>
    </w:p>
    <w:p w14:paraId="58F7B0D8" w14:textId="77777777" w:rsidR="00F84EA5" w:rsidRPr="00EB3A6B" w:rsidRDefault="00F84EA5" w:rsidP="007003EF">
      <w:pPr>
        <w:pStyle w:val="space8"/>
        <w:rPr>
          <w:ins w:id="3403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610"/>
        <w:gridCol w:w="360"/>
        <w:gridCol w:w="600"/>
        <w:gridCol w:w="430"/>
        <w:gridCol w:w="530"/>
        <w:gridCol w:w="600"/>
        <w:gridCol w:w="470"/>
      </w:tblGrid>
      <w:tr w:rsidR="00F84EA5" w:rsidRPr="00EB3A6B" w14:paraId="623FBCF5" w14:textId="77777777" w:rsidTr="0024056A">
        <w:trPr>
          <w:cantSplit/>
          <w:trHeight w:val="190"/>
          <w:ins w:id="3404" w:author="Author"/>
        </w:trPr>
        <w:tc>
          <w:tcPr>
            <w:tcW w:w="200" w:type="dxa"/>
          </w:tcPr>
          <w:p w14:paraId="31483F17" w14:textId="77777777" w:rsidR="00F84EA5" w:rsidRPr="00EB3A6B" w:rsidRDefault="00F84EA5" w:rsidP="007003EF">
            <w:pPr>
              <w:pStyle w:val="tablehead"/>
              <w:rPr>
                <w:ins w:id="3405" w:author="Author"/>
              </w:rPr>
            </w:pPr>
          </w:p>
        </w:tc>
        <w:tc>
          <w:tcPr>
            <w:tcW w:w="480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9200F" w14:textId="77777777" w:rsidR="00F84EA5" w:rsidRPr="00EB3A6B" w:rsidRDefault="00F84EA5" w:rsidP="007003EF">
            <w:pPr>
              <w:pStyle w:val="tablehead"/>
              <w:rPr>
                <w:ins w:id="3406" w:author="Author"/>
              </w:rPr>
            </w:pPr>
            <w:ins w:id="3407" w:author="Author">
              <w:r w:rsidRPr="00EB3A6B">
                <w:t>Underinsured Motorists Bodily Injury</w:t>
              </w:r>
            </w:ins>
          </w:p>
        </w:tc>
      </w:tr>
      <w:tr w:rsidR="00F84EA5" w:rsidRPr="00EB3A6B" w14:paraId="344BA4EE" w14:textId="77777777" w:rsidTr="0024056A">
        <w:trPr>
          <w:cantSplit/>
          <w:trHeight w:val="190"/>
          <w:ins w:id="3408" w:author="Author"/>
        </w:trPr>
        <w:tc>
          <w:tcPr>
            <w:tcW w:w="200" w:type="dxa"/>
          </w:tcPr>
          <w:p w14:paraId="4240F738" w14:textId="77777777" w:rsidR="00F84EA5" w:rsidRPr="00EB3A6B" w:rsidRDefault="00F84EA5" w:rsidP="007003EF">
            <w:pPr>
              <w:pStyle w:val="tablehead"/>
              <w:rPr>
                <w:ins w:id="3409" w:author="Author"/>
              </w:rPr>
            </w:pPr>
            <w:ins w:id="3410" w:author="Author">
              <w:r w:rsidRPr="00EB3A6B">
                <w:br/>
              </w:r>
              <w:r w:rsidRPr="00EB3A6B">
                <w:br/>
              </w:r>
            </w:ins>
          </w:p>
        </w:tc>
        <w:tc>
          <w:tcPr>
            <w:tcW w:w="1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58EE9E" w14:textId="77777777" w:rsidR="00F84EA5" w:rsidRPr="00EB3A6B" w:rsidRDefault="00F84EA5" w:rsidP="007003EF">
            <w:pPr>
              <w:pStyle w:val="tablehead"/>
              <w:rPr>
                <w:ins w:id="3411" w:author="Author"/>
              </w:rPr>
            </w:pPr>
            <w:ins w:id="3412" w:author="Author">
              <w:r w:rsidRPr="00EB3A6B">
                <w:t>Bodily</w:t>
              </w:r>
              <w:r w:rsidRPr="00EB3A6B">
                <w:br/>
                <w:t>Injury</w:t>
              </w:r>
              <w:r w:rsidRPr="00EB3A6B">
                <w:br/>
                <w:t>Limits</w:t>
              </w:r>
            </w:ins>
          </w:p>
        </w:tc>
        <w:tc>
          <w:tcPr>
            <w:tcW w:w="13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C703FB" w14:textId="77777777" w:rsidR="00F84EA5" w:rsidRPr="00EB3A6B" w:rsidRDefault="00F84EA5" w:rsidP="007003EF">
            <w:pPr>
              <w:pStyle w:val="tablehead"/>
              <w:rPr>
                <w:ins w:id="3413" w:author="Author"/>
              </w:rPr>
            </w:pPr>
            <w:ins w:id="3414" w:author="Author">
              <w:r w:rsidRPr="00EB3A6B">
                <w:t>Private</w:t>
              </w:r>
              <w:r w:rsidRPr="00EB3A6B">
                <w:br/>
                <w:t>Passenger</w:t>
              </w:r>
              <w:r w:rsidRPr="00EB3A6B">
                <w:br/>
                <w:t>Types</w:t>
              </w:r>
              <w:r w:rsidRPr="00EB3A6B">
                <w:br/>
                <w:t>Per Exposure</w:t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F09330" w14:textId="77777777" w:rsidR="00F84EA5" w:rsidRPr="00EB3A6B" w:rsidRDefault="00F84EA5" w:rsidP="007003EF">
            <w:pPr>
              <w:pStyle w:val="tablehead"/>
              <w:rPr>
                <w:ins w:id="3415" w:author="Author"/>
              </w:rPr>
            </w:pPr>
            <w:ins w:id="3416" w:author="Author">
              <w:r w:rsidRPr="00EB3A6B">
                <w:t>Other Than</w:t>
              </w:r>
              <w:r w:rsidRPr="00EB3A6B">
                <w:br/>
                <w:t>Private</w:t>
              </w:r>
              <w:r w:rsidRPr="00EB3A6B">
                <w:br/>
                <w:t>Passenger</w:t>
              </w:r>
              <w:r w:rsidRPr="00EB3A6B">
                <w:br/>
                <w:t>Types</w:t>
              </w:r>
              <w:r w:rsidRPr="00EB3A6B">
                <w:br/>
                <w:t>Per Exposure</w:t>
              </w:r>
            </w:ins>
          </w:p>
        </w:tc>
      </w:tr>
      <w:tr w:rsidR="00F84EA5" w:rsidRPr="00EB3A6B" w14:paraId="732466B8" w14:textId="77777777" w:rsidTr="0024056A">
        <w:trPr>
          <w:cantSplit/>
          <w:trHeight w:val="190"/>
          <w:ins w:id="3417" w:author="Author"/>
        </w:trPr>
        <w:tc>
          <w:tcPr>
            <w:tcW w:w="200" w:type="dxa"/>
          </w:tcPr>
          <w:p w14:paraId="5503081D" w14:textId="77777777" w:rsidR="00F84EA5" w:rsidRPr="00EB3A6B" w:rsidRDefault="00F84EA5" w:rsidP="007003EF">
            <w:pPr>
              <w:pStyle w:val="tabletext11"/>
              <w:rPr>
                <w:ins w:id="341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5B2F94" w14:textId="77777777" w:rsidR="00F84EA5" w:rsidRPr="00EB3A6B" w:rsidRDefault="00F84EA5" w:rsidP="007003EF">
            <w:pPr>
              <w:pStyle w:val="tabletext11"/>
              <w:jc w:val="right"/>
              <w:rPr>
                <w:ins w:id="3419" w:author="Author"/>
              </w:rPr>
            </w:pPr>
            <w:ins w:id="3420" w:author="Author">
              <w:r w:rsidRPr="00EB3A6B">
                <w:t>$</w:t>
              </w:r>
            </w:ins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3D21F2" w14:textId="77777777" w:rsidR="00F84EA5" w:rsidRPr="00EB3A6B" w:rsidRDefault="00F84EA5" w:rsidP="007003EF">
            <w:pPr>
              <w:pStyle w:val="tabletext11"/>
              <w:tabs>
                <w:tab w:val="decimal" w:pos="680"/>
              </w:tabs>
              <w:rPr>
                <w:ins w:id="3421" w:author="Author"/>
              </w:rPr>
            </w:pPr>
            <w:ins w:id="3422" w:author="Author">
              <w:r w:rsidRPr="00EB3A6B">
                <w:t>50,000/100,000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4C3162" w14:textId="77777777" w:rsidR="00F84EA5" w:rsidRPr="00EB3A6B" w:rsidRDefault="00F84EA5" w:rsidP="007003EF">
            <w:pPr>
              <w:pStyle w:val="tabletext11"/>
              <w:jc w:val="right"/>
              <w:rPr>
                <w:ins w:id="34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70F48CE" w14:textId="77777777" w:rsidR="00F84EA5" w:rsidRPr="00EB3A6B" w:rsidRDefault="00F84EA5" w:rsidP="007003EF">
            <w:pPr>
              <w:pStyle w:val="tabletext11"/>
              <w:jc w:val="right"/>
              <w:rPr>
                <w:ins w:id="3424" w:author="Author"/>
              </w:rPr>
            </w:pPr>
            <w:ins w:id="3425" w:author="Author">
              <w:r w:rsidRPr="00EB3A6B">
                <w:rPr>
                  <w:rFonts w:cs="Arial"/>
                  <w:color w:val="000000"/>
                  <w:szCs w:val="18"/>
                </w:rPr>
                <w:t>1.98</w:t>
              </w:r>
            </w:ins>
          </w:p>
        </w:tc>
        <w:tc>
          <w:tcPr>
            <w:tcW w:w="4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8D643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426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F09080" w14:textId="77777777" w:rsidR="00F84EA5" w:rsidRPr="00EB3A6B" w:rsidRDefault="00F84EA5" w:rsidP="007003EF">
            <w:pPr>
              <w:pStyle w:val="tabletext11"/>
              <w:jc w:val="right"/>
              <w:rPr>
                <w:ins w:id="342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7E42EE7" w14:textId="77777777" w:rsidR="00F84EA5" w:rsidRPr="00EB3A6B" w:rsidRDefault="00F84EA5" w:rsidP="007003EF">
            <w:pPr>
              <w:pStyle w:val="tabletext11"/>
              <w:jc w:val="right"/>
              <w:rPr>
                <w:ins w:id="3428" w:author="Author"/>
              </w:rPr>
            </w:pPr>
            <w:ins w:id="3429" w:author="Author">
              <w:r w:rsidRPr="00EB3A6B">
                <w:rPr>
                  <w:rFonts w:cs="Arial"/>
                  <w:color w:val="000000"/>
                  <w:szCs w:val="18"/>
                </w:rPr>
                <w:t>1.29</w:t>
              </w:r>
            </w:ins>
          </w:p>
        </w:tc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E83ACC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430" w:author="Author"/>
              </w:rPr>
            </w:pPr>
          </w:p>
        </w:tc>
      </w:tr>
      <w:tr w:rsidR="00F84EA5" w:rsidRPr="00EB3A6B" w14:paraId="3F42D49A" w14:textId="77777777" w:rsidTr="0024056A">
        <w:trPr>
          <w:cantSplit/>
          <w:trHeight w:val="190"/>
          <w:ins w:id="3431" w:author="Author"/>
        </w:trPr>
        <w:tc>
          <w:tcPr>
            <w:tcW w:w="200" w:type="dxa"/>
          </w:tcPr>
          <w:p w14:paraId="56858D0A" w14:textId="77777777" w:rsidR="00F84EA5" w:rsidRPr="00EB3A6B" w:rsidRDefault="00F84EA5" w:rsidP="007003EF">
            <w:pPr>
              <w:pStyle w:val="tabletext11"/>
              <w:rPr>
                <w:ins w:id="343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809D8F" w14:textId="77777777" w:rsidR="00F84EA5" w:rsidRPr="00EB3A6B" w:rsidRDefault="00F84EA5" w:rsidP="007003EF">
            <w:pPr>
              <w:pStyle w:val="tabletext11"/>
              <w:jc w:val="right"/>
              <w:rPr>
                <w:ins w:id="3433" w:author="Author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D296A7D" w14:textId="77777777" w:rsidR="00F84EA5" w:rsidRPr="00EB3A6B" w:rsidRDefault="00F84EA5" w:rsidP="007003EF">
            <w:pPr>
              <w:pStyle w:val="tabletext11"/>
              <w:tabs>
                <w:tab w:val="decimal" w:pos="680"/>
              </w:tabs>
              <w:rPr>
                <w:ins w:id="3434" w:author="Author"/>
              </w:rPr>
            </w:pPr>
            <w:ins w:id="3435" w:author="Author">
              <w:r w:rsidRPr="00EB3A6B">
                <w:t>100,000/300,000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E71AB2" w14:textId="77777777" w:rsidR="00F84EA5" w:rsidRPr="00EB3A6B" w:rsidRDefault="00F84EA5" w:rsidP="007003EF">
            <w:pPr>
              <w:pStyle w:val="tabletext11"/>
              <w:jc w:val="right"/>
              <w:rPr>
                <w:ins w:id="343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4F7FDF9" w14:textId="77777777" w:rsidR="00F84EA5" w:rsidRPr="00EB3A6B" w:rsidRDefault="00F84EA5" w:rsidP="007003EF">
            <w:pPr>
              <w:pStyle w:val="tabletext11"/>
              <w:jc w:val="right"/>
              <w:rPr>
                <w:ins w:id="3437" w:author="Author"/>
              </w:rPr>
            </w:pPr>
            <w:ins w:id="3438" w:author="Author">
              <w:r w:rsidRPr="00EB3A6B">
                <w:rPr>
                  <w:rFonts w:cs="Arial"/>
                  <w:color w:val="000000"/>
                  <w:szCs w:val="18"/>
                </w:rPr>
                <w:t>6.67</w:t>
              </w:r>
            </w:ins>
          </w:p>
        </w:tc>
        <w:tc>
          <w:tcPr>
            <w:tcW w:w="4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71519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439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51192E" w14:textId="77777777" w:rsidR="00F84EA5" w:rsidRPr="00EB3A6B" w:rsidRDefault="00F84EA5" w:rsidP="007003EF">
            <w:pPr>
              <w:pStyle w:val="tabletext11"/>
              <w:jc w:val="right"/>
              <w:rPr>
                <w:ins w:id="34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83FBCEC" w14:textId="77777777" w:rsidR="00F84EA5" w:rsidRPr="00EB3A6B" w:rsidRDefault="00F84EA5" w:rsidP="007003EF">
            <w:pPr>
              <w:pStyle w:val="tabletext11"/>
              <w:jc w:val="right"/>
              <w:rPr>
                <w:ins w:id="3441" w:author="Author"/>
              </w:rPr>
            </w:pPr>
            <w:ins w:id="3442" w:author="Author">
              <w:r w:rsidRPr="00EB3A6B">
                <w:rPr>
                  <w:rFonts w:cs="Arial"/>
                  <w:color w:val="000000"/>
                  <w:szCs w:val="18"/>
                </w:rPr>
                <w:t>4.34</w:t>
              </w:r>
            </w:ins>
          </w:p>
        </w:tc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3F80F4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443" w:author="Author"/>
              </w:rPr>
            </w:pPr>
          </w:p>
        </w:tc>
      </w:tr>
      <w:tr w:rsidR="00F84EA5" w:rsidRPr="00EB3A6B" w14:paraId="5818C1EF" w14:textId="77777777" w:rsidTr="0024056A">
        <w:trPr>
          <w:cantSplit/>
          <w:trHeight w:val="190"/>
          <w:ins w:id="3444" w:author="Author"/>
        </w:trPr>
        <w:tc>
          <w:tcPr>
            <w:tcW w:w="200" w:type="dxa"/>
          </w:tcPr>
          <w:p w14:paraId="01E2E81F" w14:textId="77777777" w:rsidR="00F84EA5" w:rsidRPr="00EB3A6B" w:rsidRDefault="00F84EA5" w:rsidP="007003EF">
            <w:pPr>
              <w:pStyle w:val="tabletext11"/>
              <w:rPr>
                <w:ins w:id="344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EFAE5F" w14:textId="77777777" w:rsidR="00F84EA5" w:rsidRPr="00EB3A6B" w:rsidRDefault="00F84EA5" w:rsidP="007003EF">
            <w:pPr>
              <w:pStyle w:val="tabletext11"/>
              <w:jc w:val="right"/>
              <w:rPr>
                <w:ins w:id="3446" w:author="Author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016CCD" w14:textId="77777777" w:rsidR="00F84EA5" w:rsidRPr="00EB3A6B" w:rsidRDefault="00F84EA5" w:rsidP="007003EF">
            <w:pPr>
              <w:pStyle w:val="tabletext11"/>
              <w:tabs>
                <w:tab w:val="decimal" w:pos="680"/>
              </w:tabs>
              <w:rPr>
                <w:ins w:id="3447" w:author="Author"/>
              </w:rPr>
            </w:pPr>
            <w:ins w:id="3448" w:author="Author">
              <w:r w:rsidRPr="00EB3A6B">
                <w:t>250,000/500,000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B7A973" w14:textId="77777777" w:rsidR="00F84EA5" w:rsidRPr="00EB3A6B" w:rsidRDefault="00F84EA5" w:rsidP="007003EF">
            <w:pPr>
              <w:pStyle w:val="tabletext11"/>
              <w:jc w:val="right"/>
              <w:rPr>
                <w:ins w:id="34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BEC645D" w14:textId="77777777" w:rsidR="00F84EA5" w:rsidRPr="00EB3A6B" w:rsidRDefault="00F84EA5" w:rsidP="007003EF">
            <w:pPr>
              <w:pStyle w:val="tabletext11"/>
              <w:jc w:val="right"/>
              <w:rPr>
                <w:ins w:id="3450" w:author="Author"/>
              </w:rPr>
            </w:pPr>
            <w:ins w:id="3451" w:author="Author">
              <w:r w:rsidRPr="00EB3A6B">
                <w:rPr>
                  <w:rFonts w:cs="Arial"/>
                  <w:color w:val="000000"/>
                  <w:szCs w:val="18"/>
                </w:rPr>
                <w:t>25.29</w:t>
              </w:r>
            </w:ins>
          </w:p>
        </w:tc>
        <w:tc>
          <w:tcPr>
            <w:tcW w:w="4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3177B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452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389F66" w14:textId="77777777" w:rsidR="00F84EA5" w:rsidRPr="00EB3A6B" w:rsidRDefault="00F84EA5" w:rsidP="007003EF">
            <w:pPr>
              <w:pStyle w:val="tabletext11"/>
              <w:jc w:val="right"/>
              <w:rPr>
                <w:ins w:id="34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6480477" w14:textId="77777777" w:rsidR="00F84EA5" w:rsidRPr="00EB3A6B" w:rsidRDefault="00F84EA5" w:rsidP="007003EF">
            <w:pPr>
              <w:pStyle w:val="tabletext11"/>
              <w:jc w:val="right"/>
              <w:rPr>
                <w:ins w:id="3454" w:author="Author"/>
              </w:rPr>
            </w:pPr>
            <w:ins w:id="3455" w:author="Author">
              <w:r w:rsidRPr="00EB3A6B">
                <w:rPr>
                  <w:rFonts w:cs="Arial"/>
                  <w:color w:val="000000"/>
                  <w:szCs w:val="18"/>
                </w:rPr>
                <w:t>16.44</w:t>
              </w:r>
            </w:ins>
          </w:p>
        </w:tc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E01F2C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456" w:author="Author"/>
              </w:rPr>
            </w:pPr>
          </w:p>
        </w:tc>
      </w:tr>
      <w:tr w:rsidR="00F84EA5" w:rsidRPr="00EB3A6B" w14:paraId="70CB9674" w14:textId="77777777" w:rsidTr="0024056A">
        <w:trPr>
          <w:cantSplit/>
          <w:trHeight w:val="190"/>
          <w:ins w:id="3457" w:author="Author"/>
        </w:trPr>
        <w:tc>
          <w:tcPr>
            <w:tcW w:w="200" w:type="dxa"/>
          </w:tcPr>
          <w:p w14:paraId="48D4DDB1" w14:textId="77777777" w:rsidR="00F84EA5" w:rsidRPr="00EB3A6B" w:rsidRDefault="00F84EA5" w:rsidP="007003EF">
            <w:pPr>
              <w:pStyle w:val="tabletext11"/>
              <w:rPr>
                <w:ins w:id="345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49B069" w14:textId="77777777" w:rsidR="00F84EA5" w:rsidRPr="00EB3A6B" w:rsidRDefault="00F84EA5" w:rsidP="007003EF">
            <w:pPr>
              <w:pStyle w:val="tabletext11"/>
              <w:jc w:val="right"/>
              <w:rPr>
                <w:ins w:id="3459" w:author="Author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016F35" w14:textId="77777777" w:rsidR="00F84EA5" w:rsidRPr="00EB3A6B" w:rsidRDefault="00F84EA5" w:rsidP="007003EF">
            <w:pPr>
              <w:pStyle w:val="tabletext11"/>
              <w:tabs>
                <w:tab w:val="decimal" w:pos="680"/>
              </w:tabs>
              <w:rPr>
                <w:ins w:id="3460" w:author="Author"/>
              </w:rPr>
            </w:pPr>
            <w:ins w:id="3461" w:author="Author">
              <w:r w:rsidRPr="00EB3A6B">
                <w:t>500,000/1,000,000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140D88" w14:textId="77777777" w:rsidR="00F84EA5" w:rsidRPr="00EB3A6B" w:rsidRDefault="00F84EA5" w:rsidP="007003EF">
            <w:pPr>
              <w:pStyle w:val="tabletext11"/>
              <w:jc w:val="right"/>
              <w:rPr>
                <w:ins w:id="346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9580CFA" w14:textId="77777777" w:rsidR="00F84EA5" w:rsidRPr="00EB3A6B" w:rsidRDefault="00F84EA5" w:rsidP="007003EF">
            <w:pPr>
              <w:pStyle w:val="tabletext11"/>
              <w:jc w:val="right"/>
              <w:rPr>
                <w:ins w:id="3463" w:author="Author"/>
              </w:rPr>
            </w:pPr>
            <w:ins w:id="3464" w:author="Author">
              <w:r w:rsidRPr="00EB3A6B">
                <w:rPr>
                  <w:rFonts w:cs="Arial"/>
                  <w:color w:val="000000"/>
                  <w:szCs w:val="18"/>
                </w:rPr>
                <w:t>42.41</w:t>
              </w:r>
            </w:ins>
          </w:p>
        </w:tc>
        <w:tc>
          <w:tcPr>
            <w:tcW w:w="4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67BE2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465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FB5542" w14:textId="77777777" w:rsidR="00F84EA5" w:rsidRPr="00EB3A6B" w:rsidRDefault="00F84EA5" w:rsidP="007003EF">
            <w:pPr>
              <w:pStyle w:val="tabletext11"/>
              <w:jc w:val="right"/>
              <w:rPr>
                <w:ins w:id="346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0029BBE" w14:textId="77777777" w:rsidR="00F84EA5" w:rsidRPr="00EB3A6B" w:rsidRDefault="00F84EA5" w:rsidP="007003EF">
            <w:pPr>
              <w:pStyle w:val="tabletext11"/>
              <w:jc w:val="right"/>
              <w:rPr>
                <w:ins w:id="3467" w:author="Author"/>
              </w:rPr>
            </w:pPr>
            <w:ins w:id="3468" w:author="Author">
              <w:r w:rsidRPr="00EB3A6B">
                <w:rPr>
                  <w:rFonts w:cs="Arial"/>
                  <w:color w:val="000000"/>
                  <w:szCs w:val="18"/>
                </w:rPr>
                <w:t>27.57</w:t>
              </w:r>
            </w:ins>
          </w:p>
        </w:tc>
        <w:tc>
          <w:tcPr>
            <w:tcW w:w="4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1DAEE6" w14:textId="77777777" w:rsidR="00F84EA5" w:rsidRPr="00EB3A6B" w:rsidRDefault="00F84EA5" w:rsidP="007003EF">
            <w:pPr>
              <w:pStyle w:val="tabletext11"/>
              <w:tabs>
                <w:tab w:val="decimal" w:pos="220"/>
              </w:tabs>
              <w:rPr>
                <w:ins w:id="3469" w:author="Author"/>
              </w:rPr>
            </w:pPr>
          </w:p>
        </w:tc>
      </w:tr>
    </w:tbl>
    <w:p w14:paraId="4D57C55E" w14:textId="77777777" w:rsidR="00F84EA5" w:rsidRPr="00EB3A6B" w:rsidRDefault="00F84EA5" w:rsidP="007003EF">
      <w:pPr>
        <w:pStyle w:val="tablecaption"/>
        <w:rPr>
          <w:ins w:id="3470" w:author="Author"/>
        </w:rPr>
      </w:pPr>
      <w:ins w:id="3471" w:author="Author">
        <w:r w:rsidRPr="00EB3A6B">
          <w:t>Table 297.B.3.a.(4)(LC) Split Limits Underinsured Motorists Bodily Injury Coverage Loss Costs</w:t>
        </w:r>
      </w:ins>
    </w:p>
    <w:p w14:paraId="3B3B9046" w14:textId="77777777" w:rsidR="00F84EA5" w:rsidRPr="00EB3A6B" w:rsidRDefault="00F84EA5" w:rsidP="007003EF">
      <w:pPr>
        <w:pStyle w:val="isonormal"/>
        <w:rPr>
          <w:ins w:id="3472" w:author="Author"/>
        </w:rPr>
      </w:pPr>
    </w:p>
    <w:p w14:paraId="771AA132" w14:textId="77777777" w:rsidR="00F84EA5" w:rsidRPr="00EB3A6B" w:rsidRDefault="00F84EA5" w:rsidP="007003EF">
      <w:pPr>
        <w:pStyle w:val="space8"/>
        <w:rPr>
          <w:ins w:id="3473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50"/>
        <w:gridCol w:w="1350"/>
        <w:gridCol w:w="360"/>
        <w:gridCol w:w="1240"/>
        <w:gridCol w:w="360"/>
        <w:gridCol w:w="1240"/>
      </w:tblGrid>
      <w:tr w:rsidR="00F84EA5" w:rsidRPr="00EB3A6B" w14:paraId="0B1CE766" w14:textId="77777777" w:rsidTr="0024056A">
        <w:trPr>
          <w:cantSplit/>
          <w:trHeight w:val="190"/>
          <w:ins w:id="3474" w:author="Author"/>
        </w:trPr>
        <w:tc>
          <w:tcPr>
            <w:tcW w:w="200" w:type="dxa"/>
          </w:tcPr>
          <w:p w14:paraId="53A6FE36" w14:textId="77777777" w:rsidR="00F84EA5" w:rsidRPr="00EB3A6B" w:rsidRDefault="00F84EA5" w:rsidP="007003EF">
            <w:pPr>
              <w:pStyle w:val="tabletext11"/>
              <w:rPr>
                <w:ins w:id="3475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7351FB" w14:textId="77777777" w:rsidR="00F84EA5" w:rsidRPr="00EB3A6B" w:rsidRDefault="00F84EA5" w:rsidP="007003EF">
            <w:pPr>
              <w:pStyle w:val="tablehead"/>
              <w:rPr>
                <w:ins w:id="3476" w:author="Author"/>
              </w:rPr>
            </w:pPr>
            <w:ins w:id="3477" w:author="Author">
              <w:r w:rsidRPr="00EB3A6B">
                <w:t>Uninsured Motorists Property Damage</w:t>
              </w:r>
            </w:ins>
          </w:p>
        </w:tc>
      </w:tr>
      <w:tr w:rsidR="00F84EA5" w:rsidRPr="00EB3A6B" w14:paraId="772A0D47" w14:textId="77777777" w:rsidTr="0024056A">
        <w:trPr>
          <w:cantSplit/>
          <w:trHeight w:val="190"/>
          <w:ins w:id="3478" w:author="Author"/>
        </w:trPr>
        <w:tc>
          <w:tcPr>
            <w:tcW w:w="200" w:type="dxa"/>
            <w:hideMark/>
          </w:tcPr>
          <w:p w14:paraId="6EE5E608" w14:textId="77777777" w:rsidR="00F84EA5" w:rsidRPr="00EB3A6B" w:rsidRDefault="00F84EA5" w:rsidP="007003EF">
            <w:pPr>
              <w:pStyle w:val="tablehead"/>
              <w:rPr>
                <w:ins w:id="3479" w:author="Author"/>
              </w:rPr>
            </w:pPr>
            <w:ins w:id="3480" w:author="Author">
              <w:r w:rsidRPr="00EB3A6B">
                <w:br/>
              </w:r>
              <w:r w:rsidRPr="00EB3A6B">
                <w:br/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4B6A0AB" w14:textId="77777777" w:rsidR="00F84EA5" w:rsidRPr="00EB3A6B" w:rsidRDefault="00F84EA5" w:rsidP="007003EF">
            <w:pPr>
              <w:pStyle w:val="tablehead"/>
              <w:rPr>
                <w:ins w:id="3481" w:author="Author"/>
              </w:rPr>
            </w:pPr>
            <w:ins w:id="3482" w:author="Author">
              <w:r w:rsidRPr="00EB3A6B">
                <w:t>Property Damage</w:t>
              </w:r>
              <w:r w:rsidRPr="00EB3A6B">
                <w:br/>
                <w:t>Limit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D3E78FD" w14:textId="77777777" w:rsidR="00F84EA5" w:rsidRPr="00EB3A6B" w:rsidRDefault="00F84EA5" w:rsidP="007003EF">
            <w:pPr>
              <w:pStyle w:val="tablehead"/>
              <w:rPr>
                <w:ins w:id="3483" w:author="Author"/>
              </w:rPr>
            </w:pPr>
            <w:ins w:id="3484" w:author="Author">
              <w:r w:rsidRPr="00EB3A6B">
                <w:t>Private</w:t>
              </w:r>
              <w:r w:rsidRPr="00EB3A6B">
                <w:br/>
                <w:t>Passenger</w:t>
              </w:r>
              <w:r w:rsidRPr="00EB3A6B">
                <w:br/>
                <w:t>Types</w:t>
              </w:r>
              <w:r w:rsidRPr="00EB3A6B">
                <w:br/>
                <w:t>Per Exposure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0B47CF2" w14:textId="77777777" w:rsidR="00F84EA5" w:rsidRPr="00EB3A6B" w:rsidRDefault="00F84EA5" w:rsidP="007003EF">
            <w:pPr>
              <w:pStyle w:val="tablehead"/>
              <w:rPr>
                <w:ins w:id="3485" w:author="Author"/>
              </w:rPr>
            </w:pPr>
            <w:ins w:id="3486" w:author="Author">
              <w:r w:rsidRPr="00EB3A6B">
                <w:t>Other Than</w:t>
              </w:r>
              <w:r w:rsidRPr="00EB3A6B">
                <w:br/>
                <w:t>Private</w:t>
              </w:r>
              <w:r w:rsidRPr="00EB3A6B">
                <w:br/>
                <w:t>Passenger</w:t>
              </w:r>
              <w:r w:rsidRPr="00EB3A6B">
                <w:br/>
                <w:t>Types</w:t>
              </w:r>
              <w:r w:rsidRPr="00EB3A6B">
                <w:br/>
                <w:t>Per Exposure</w:t>
              </w:r>
            </w:ins>
          </w:p>
        </w:tc>
      </w:tr>
      <w:tr w:rsidR="00F84EA5" w:rsidRPr="00EB3A6B" w14:paraId="222743F0" w14:textId="77777777" w:rsidTr="0024056A">
        <w:trPr>
          <w:cantSplit/>
          <w:trHeight w:val="190"/>
          <w:ins w:id="3487" w:author="Author"/>
        </w:trPr>
        <w:tc>
          <w:tcPr>
            <w:tcW w:w="200" w:type="dxa"/>
          </w:tcPr>
          <w:p w14:paraId="234C53EE" w14:textId="77777777" w:rsidR="00F84EA5" w:rsidRPr="00EB3A6B" w:rsidRDefault="00F84EA5" w:rsidP="007003EF">
            <w:pPr>
              <w:pStyle w:val="tabletext11"/>
              <w:rPr>
                <w:ins w:id="3488" w:author="Author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hideMark/>
          </w:tcPr>
          <w:p w14:paraId="423CA41B" w14:textId="77777777" w:rsidR="00F84EA5" w:rsidRPr="00EB3A6B" w:rsidRDefault="00F84EA5" w:rsidP="007003EF">
            <w:pPr>
              <w:pStyle w:val="tabletext11"/>
              <w:jc w:val="right"/>
              <w:rPr>
                <w:ins w:id="3489" w:author="Author"/>
              </w:rPr>
            </w:pPr>
            <w:ins w:id="3490" w:author="Author">
              <w:r w:rsidRPr="00EB3A6B">
                <w:t>$</w:t>
              </w:r>
            </w:ins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B708710" w14:textId="77777777" w:rsidR="00F84EA5" w:rsidRPr="00EB3A6B" w:rsidRDefault="00F84EA5" w:rsidP="007003EF">
            <w:pPr>
              <w:pStyle w:val="tabletext11"/>
              <w:jc w:val="center"/>
              <w:rPr>
                <w:ins w:id="3491" w:author="Author"/>
              </w:rPr>
            </w:pPr>
            <w:ins w:id="3492" w:author="Author">
              <w:r w:rsidRPr="00EB3A6B">
                <w:t>7,500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hideMark/>
          </w:tcPr>
          <w:p w14:paraId="16FA2FD4" w14:textId="77777777" w:rsidR="00F84EA5" w:rsidRPr="00EB3A6B" w:rsidRDefault="00F84EA5" w:rsidP="007003EF">
            <w:pPr>
              <w:pStyle w:val="tabletext11"/>
              <w:jc w:val="right"/>
              <w:rPr>
                <w:ins w:id="3493" w:author="Author"/>
              </w:rPr>
            </w:pPr>
            <w:ins w:id="3494" w:author="Author">
              <w:r w:rsidRPr="00EB3A6B">
                <w:t>$</w:t>
              </w:r>
            </w:ins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709A8A4" w14:textId="77777777" w:rsidR="00F84EA5" w:rsidRPr="00EB3A6B" w:rsidRDefault="00F84EA5" w:rsidP="007003EF">
            <w:pPr>
              <w:pStyle w:val="tabletext11"/>
              <w:jc w:val="center"/>
              <w:rPr>
                <w:ins w:id="3495" w:author="Author"/>
              </w:rPr>
            </w:pPr>
            <w:ins w:id="3496" w:author="Author">
              <w:r w:rsidRPr="00EB3A6B">
                <w:t>1.63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hideMark/>
          </w:tcPr>
          <w:p w14:paraId="68976023" w14:textId="77777777" w:rsidR="00F84EA5" w:rsidRPr="00EB3A6B" w:rsidRDefault="00F84EA5" w:rsidP="007003EF">
            <w:pPr>
              <w:pStyle w:val="tabletext11"/>
              <w:jc w:val="right"/>
              <w:rPr>
                <w:ins w:id="3497" w:author="Author"/>
              </w:rPr>
            </w:pPr>
            <w:ins w:id="3498" w:author="Author">
              <w:r w:rsidRPr="00EB3A6B">
                <w:t>$</w:t>
              </w:r>
            </w:ins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2500046" w14:textId="77777777" w:rsidR="00F84EA5" w:rsidRPr="00EB3A6B" w:rsidRDefault="00F84EA5" w:rsidP="007003EF">
            <w:pPr>
              <w:pStyle w:val="tabletext11"/>
              <w:jc w:val="center"/>
              <w:rPr>
                <w:ins w:id="3499" w:author="Author"/>
              </w:rPr>
            </w:pPr>
            <w:ins w:id="3500" w:author="Author">
              <w:r w:rsidRPr="00EB3A6B">
                <w:t>1.61</w:t>
              </w:r>
            </w:ins>
          </w:p>
        </w:tc>
      </w:tr>
    </w:tbl>
    <w:p w14:paraId="5766251A" w14:textId="77777777" w:rsidR="00F84EA5" w:rsidRPr="00EB3A6B" w:rsidRDefault="00F84EA5" w:rsidP="007003EF">
      <w:pPr>
        <w:pStyle w:val="tablecaption"/>
        <w:rPr>
          <w:ins w:id="3501" w:author="Author"/>
        </w:rPr>
      </w:pPr>
      <w:ins w:id="3502" w:author="Author">
        <w:r w:rsidRPr="00EB3A6B">
          <w:t>Table 297.B.3.a.(5)(LC) Uninsured Motorists Property Damage Coverage Loss Costs</w:t>
        </w:r>
      </w:ins>
    </w:p>
    <w:p w14:paraId="04AA4B43" w14:textId="77777777" w:rsidR="00F84EA5" w:rsidRPr="00EB3A6B" w:rsidRDefault="00F84EA5" w:rsidP="007003EF">
      <w:pPr>
        <w:pStyle w:val="isonormal"/>
        <w:rPr>
          <w:ins w:id="3503" w:author="Author"/>
        </w:rPr>
      </w:pPr>
    </w:p>
    <w:p w14:paraId="141603A3" w14:textId="77777777" w:rsidR="00F84EA5" w:rsidRPr="00EB3A6B" w:rsidRDefault="00F84EA5" w:rsidP="007003EF">
      <w:pPr>
        <w:pStyle w:val="space8"/>
        <w:rPr>
          <w:ins w:id="3504" w:author="Author"/>
        </w:rPr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160"/>
        <w:gridCol w:w="2640"/>
      </w:tblGrid>
      <w:tr w:rsidR="00F84EA5" w:rsidRPr="00EB3A6B" w14:paraId="4081F622" w14:textId="77777777" w:rsidTr="0024056A">
        <w:trPr>
          <w:trHeight w:val="190"/>
          <w:ins w:id="3505" w:author="Author"/>
        </w:trPr>
        <w:tc>
          <w:tcPr>
            <w:tcW w:w="210" w:type="dxa"/>
          </w:tcPr>
          <w:p w14:paraId="2B9643D5" w14:textId="77777777" w:rsidR="00F84EA5" w:rsidRPr="00EB3A6B" w:rsidRDefault="00F84EA5" w:rsidP="007003EF">
            <w:pPr>
              <w:pStyle w:val="tablehead"/>
              <w:rPr>
                <w:ins w:id="3506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4FE06" w14:textId="77777777" w:rsidR="00F84EA5" w:rsidRPr="00EB3A6B" w:rsidRDefault="00F84EA5" w:rsidP="007003EF">
            <w:pPr>
              <w:pStyle w:val="tablehead"/>
              <w:rPr>
                <w:ins w:id="3507" w:author="Author"/>
              </w:rPr>
            </w:pPr>
            <w:ins w:id="3508" w:author="Author">
              <w:r w:rsidRPr="00EB3A6B">
                <w:t>Loss Cost</w:t>
              </w:r>
            </w:ins>
          </w:p>
        </w:tc>
      </w:tr>
      <w:tr w:rsidR="00F84EA5" w:rsidRPr="00EB3A6B" w14:paraId="58D4E18D" w14:textId="77777777" w:rsidTr="0024056A">
        <w:trPr>
          <w:trHeight w:val="190"/>
          <w:ins w:id="3509" w:author="Author"/>
        </w:trPr>
        <w:tc>
          <w:tcPr>
            <w:tcW w:w="210" w:type="dxa"/>
          </w:tcPr>
          <w:p w14:paraId="54CC5AE8" w14:textId="77777777" w:rsidR="00F84EA5" w:rsidRPr="00EB3A6B" w:rsidRDefault="00F84EA5" w:rsidP="007003EF">
            <w:pPr>
              <w:pStyle w:val="tabletext11"/>
              <w:rPr>
                <w:ins w:id="3510" w:author="Autho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C846FB" w14:textId="77777777" w:rsidR="00F84EA5" w:rsidRPr="00EB3A6B" w:rsidRDefault="00F84EA5" w:rsidP="007003EF">
            <w:pPr>
              <w:pStyle w:val="tabletext11"/>
              <w:jc w:val="right"/>
              <w:rPr>
                <w:ins w:id="3511" w:author="Author"/>
              </w:rPr>
            </w:pPr>
            <w:ins w:id="3512" w:author="Author">
              <w:r w:rsidRPr="00EB3A6B">
                <w:t>$</w:t>
              </w:r>
            </w:ins>
          </w:p>
        </w:tc>
        <w:tc>
          <w:tcPr>
            <w:tcW w:w="2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57D6B7" w14:textId="77777777" w:rsidR="00F84EA5" w:rsidRPr="00EB3A6B" w:rsidRDefault="00F84EA5" w:rsidP="007003EF">
            <w:pPr>
              <w:pStyle w:val="tabletext11"/>
              <w:rPr>
                <w:ins w:id="3513" w:author="Author"/>
              </w:rPr>
            </w:pPr>
            <w:ins w:id="3514" w:author="Author">
              <w:r w:rsidRPr="00EB3A6B">
                <w:t>1.25</w:t>
              </w:r>
            </w:ins>
          </w:p>
        </w:tc>
      </w:tr>
    </w:tbl>
    <w:p w14:paraId="79DDCB77" w14:textId="77777777" w:rsidR="00F84EA5" w:rsidRDefault="00F84EA5" w:rsidP="007003EF">
      <w:pPr>
        <w:pStyle w:val="tablecaption"/>
      </w:pPr>
      <w:ins w:id="3515" w:author="Author">
        <w:r w:rsidRPr="00EB3A6B">
          <w:t>Table 297.B.4.a.(LC) Individual Named Insured Loss Cost</w:t>
        </w:r>
      </w:ins>
    </w:p>
    <w:p w14:paraId="4CD38DFD" w14:textId="77777777" w:rsidR="00F84EA5" w:rsidRPr="002F577D" w:rsidDel="0090695B" w:rsidRDefault="00F84EA5" w:rsidP="007003EF">
      <w:pPr>
        <w:pStyle w:val="boxrule"/>
        <w:rPr>
          <w:del w:id="3516" w:author="Author"/>
        </w:rPr>
      </w:pPr>
      <w:r>
        <w:br w:type="page"/>
      </w:r>
      <w:del w:id="3517" w:author="Author">
        <w:r w:rsidRPr="002F577D" w:rsidDel="0090695B">
          <w:lastRenderedPageBreak/>
          <w:delText>25.  PREMIUM DEVELOPMENT – ZONE-RATED AUTOS</w:delText>
        </w:r>
      </w:del>
    </w:p>
    <w:p w14:paraId="6AFB0331" w14:textId="77777777" w:rsidR="00F84EA5" w:rsidRPr="002F577D" w:rsidDel="0090695B" w:rsidRDefault="00F84EA5" w:rsidP="007003EF">
      <w:pPr>
        <w:pStyle w:val="isonormal"/>
        <w:suppressAutoHyphens/>
        <w:rPr>
          <w:del w:id="3518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600"/>
        <w:gridCol w:w="1250"/>
        <w:gridCol w:w="760"/>
        <w:gridCol w:w="1090"/>
        <w:gridCol w:w="700"/>
        <w:gridCol w:w="1150"/>
        <w:gridCol w:w="700"/>
        <w:gridCol w:w="1150"/>
      </w:tblGrid>
      <w:tr w:rsidR="00F84EA5" w:rsidRPr="002F577D" w:rsidDel="0090695B" w14:paraId="706D1CC9" w14:textId="77777777" w:rsidTr="00162F7F">
        <w:trPr>
          <w:cantSplit/>
          <w:trHeight w:val="190"/>
          <w:del w:id="35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B6584D" w14:textId="77777777" w:rsidR="00F84EA5" w:rsidRPr="002F577D" w:rsidDel="0090695B" w:rsidRDefault="00F84EA5" w:rsidP="007003EF">
            <w:pPr>
              <w:pStyle w:val="tablehead"/>
              <w:suppressAutoHyphens/>
              <w:rPr>
                <w:del w:id="3520" w:author="Author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6523A" w14:textId="77777777" w:rsidR="00F84EA5" w:rsidRPr="002F577D" w:rsidDel="0090695B" w:rsidRDefault="00F84EA5" w:rsidP="007003EF">
            <w:pPr>
              <w:pStyle w:val="tablehead"/>
              <w:suppressAutoHyphens/>
              <w:rPr>
                <w:del w:id="3521" w:author="Author"/>
              </w:rPr>
            </w:pPr>
            <w:del w:id="3522" w:author="Author">
              <w:r w:rsidRPr="002F577D" w:rsidDel="0090695B">
                <w:delText>Zone-rating Table – Zone 07 (Cincinnati) Combinations</w:delText>
              </w:r>
            </w:del>
          </w:p>
        </w:tc>
      </w:tr>
      <w:tr w:rsidR="00F84EA5" w:rsidRPr="002F577D" w:rsidDel="0090695B" w14:paraId="214B4A33" w14:textId="77777777" w:rsidTr="00162F7F">
        <w:trPr>
          <w:cantSplit/>
          <w:trHeight w:val="190"/>
          <w:del w:id="35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F6412F" w14:textId="77777777" w:rsidR="00F84EA5" w:rsidRPr="002F577D" w:rsidDel="0090695B" w:rsidRDefault="00F84EA5" w:rsidP="007003EF">
            <w:pPr>
              <w:pStyle w:val="tablehead"/>
              <w:suppressAutoHyphens/>
              <w:rPr>
                <w:del w:id="3524" w:author="Author"/>
              </w:rPr>
            </w:pPr>
            <w:del w:id="3525" w:author="Author">
              <w:r w:rsidRPr="002F577D" w:rsidDel="0090695B">
                <w:br/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F7B2C" w14:textId="77777777" w:rsidR="00F84EA5" w:rsidRPr="002F577D" w:rsidDel="0090695B" w:rsidRDefault="00F84EA5" w:rsidP="007003EF">
            <w:pPr>
              <w:pStyle w:val="tablehead"/>
              <w:suppressAutoHyphens/>
              <w:rPr>
                <w:del w:id="3526" w:author="Author"/>
              </w:rPr>
            </w:pPr>
            <w:del w:id="3527" w:author="Author">
              <w:r w:rsidRPr="002F577D" w:rsidDel="0090695B">
                <w:br/>
                <w:delText>Zone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50B52" w14:textId="77777777" w:rsidR="00F84EA5" w:rsidRPr="002F577D" w:rsidDel="0090695B" w:rsidRDefault="00F84EA5" w:rsidP="007003EF">
            <w:pPr>
              <w:pStyle w:val="tablehead"/>
              <w:suppressAutoHyphens/>
              <w:rPr>
                <w:del w:id="3528" w:author="Author"/>
              </w:rPr>
            </w:pPr>
            <w:del w:id="3529" w:author="Author">
              <w:r w:rsidRPr="002F577D" w:rsidDel="0090695B">
                <w:br/>
                <w:delText>Description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01572" w14:textId="77777777" w:rsidR="00F84EA5" w:rsidRPr="002F577D" w:rsidDel="0090695B" w:rsidRDefault="00F84EA5" w:rsidP="007003EF">
            <w:pPr>
              <w:pStyle w:val="tablehead"/>
              <w:suppressAutoHyphens/>
              <w:rPr>
                <w:del w:id="3530" w:author="Author"/>
              </w:rPr>
            </w:pPr>
            <w:del w:id="3531" w:author="Author">
              <w:r w:rsidRPr="002F577D" w:rsidDel="0090695B">
                <w:delText xml:space="preserve">$100,000 </w:delText>
              </w:r>
              <w:r w:rsidRPr="002F577D" w:rsidDel="0090695B">
                <w:br/>
                <w:delText>Liability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362EC" w14:textId="77777777" w:rsidR="00F84EA5" w:rsidRPr="002F577D" w:rsidDel="0090695B" w:rsidRDefault="00F84EA5" w:rsidP="007003EF">
            <w:pPr>
              <w:pStyle w:val="tablehead"/>
              <w:suppressAutoHyphens/>
              <w:rPr>
                <w:del w:id="3532" w:author="Author"/>
              </w:rPr>
            </w:pPr>
            <w:del w:id="3533" w:author="Author">
              <w:r w:rsidRPr="002F577D" w:rsidDel="0090695B">
                <w:delText>$500</w:delText>
              </w:r>
              <w:r w:rsidRPr="002F577D" w:rsidDel="0090695B">
                <w:br/>
                <w:delText>Medical Payments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6CD87" w14:textId="77777777" w:rsidR="00F84EA5" w:rsidRPr="002F577D" w:rsidDel="0090695B" w:rsidRDefault="00F84EA5" w:rsidP="007003EF">
            <w:pPr>
              <w:pStyle w:val="tablehead"/>
              <w:suppressAutoHyphens/>
              <w:rPr>
                <w:del w:id="3534" w:author="Author"/>
              </w:rPr>
            </w:pPr>
            <w:del w:id="3535" w:author="Author">
              <w:r w:rsidRPr="002F577D" w:rsidDel="0090695B">
                <w:delText>$500 Deductible</w:delText>
              </w:r>
              <w:r w:rsidRPr="002F577D" w:rsidDel="0090695B">
                <w:br/>
                <w:delText>Collision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78D10" w14:textId="77777777" w:rsidR="00F84EA5" w:rsidRPr="002F577D" w:rsidDel="0090695B" w:rsidRDefault="00F84EA5" w:rsidP="007003EF">
            <w:pPr>
              <w:pStyle w:val="tablehead"/>
              <w:suppressAutoHyphens/>
              <w:rPr>
                <w:del w:id="3536" w:author="Author"/>
              </w:rPr>
            </w:pPr>
            <w:del w:id="3537" w:author="Author">
              <w:r w:rsidRPr="002F577D" w:rsidDel="0090695B">
                <w:delText>$500 Deductible</w:delText>
              </w:r>
              <w:r w:rsidRPr="002F577D" w:rsidDel="0090695B">
                <w:br/>
                <w:delText>Comprehensive</w:delText>
              </w:r>
            </w:del>
          </w:p>
        </w:tc>
      </w:tr>
      <w:tr w:rsidR="00F84EA5" w:rsidRPr="002F577D" w:rsidDel="0090695B" w14:paraId="77819B18" w14:textId="77777777" w:rsidTr="00162F7F">
        <w:trPr>
          <w:cantSplit/>
          <w:trHeight w:val="190"/>
          <w:del w:id="35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06A4085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5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A1EC8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3540" w:author="Author"/>
              </w:rPr>
            </w:pPr>
            <w:del w:id="3541" w:author="Author">
              <w:r w:rsidRPr="002F577D" w:rsidDel="0090695B">
                <w:delText>01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BD12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542" w:author="Author"/>
              </w:rPr>
            </w:pPr>
            <w:del w:id="3543" w:author="Author">
              <w:r w:rsidRPr="002F577D" w:rsidDel="0090695B">
                <w:delText>Atlanta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536743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544" w:author="Author"/>
              </w:rPr>
            </w:pPr>
            <w:del w:id="3545" w:author="Author">
              <w:r w:rsidRPr="002F577D" w:rsidDel="0090695B">
                <w:delText>$</w:delText>
              </w:r>
            </w:del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AD419E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546" w:author="Author"/>
              </w:rPr>
            </w:pPr>
            <w:del w:id="354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BB20CA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548" w:author="Author"/>
              </w:rPr>
            </w:pPr>
            <w:del w:id="3549" w:author="Author">
              <w:r w:rsidRPr="002F577D" w:rsidDel="0090695B">
                <w:delText>$</w:delText>
              </w:r>
            </w:del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E5CFC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550" w:author="Author"/>
              </w:rPr>
            </w:pPr>
            <w:del w:id="355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6102CC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552" w:author="Author"/>
              </w:rPr>
            </w:pPr>
            <w:del w:id="3553" w:author="Author">
              <w:r w:rsidRPr="002F577D" w:rsidDel="0090695B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B52F7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554" w:author="Author"/>
              </w:rPr>
            </w:pPr>
            <w:del w:id="355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EABC86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556" w:author="Author"/>
              </w:rPr>
            </w:pPr>
            <w:del w:id="3557" w:author="Author">
              <w:r w:rsidRPr="002F577D" w:rsidDel="0090695B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4F47C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558" w:author="Author"/>
              </w:rPr>
            </w:pPr>
            <w:del w:id="355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F84EA5" w:rsidRPr="002F577D" w:rsidDel="0090695B" w14:paraId="395C37D5" w14:textId="77777777" w:rsidTr="00162F7F">
        <w:trPr>
          <w:cantSplit/>
          <w:trHeight w:val="190"/>
          <w:del w:id="356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227E6F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56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3BC3E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3562" w:author="Author"/>
              </w:rPr>
            </w:pPr>
            <w:del w:id="3563" w:author="Author">
              <w:r w:rsidRPr="002F577D" w:rsidDel="0090695B">
                <w:delText>02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94055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564" w:author="Author"/>
              </w:rPr>
            </w:pPr>
            <w:del w:id="3565" w:author="Author">
              <w:r w:rsidRPr="002F577D" w:rsidDel="0090695B">
                <w:delText>Baltimore/Washington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55E45B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56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264AF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567" w:author="Author"/>
              </w:rPr>
            </w:pPr>
            <w:del w:id="356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1802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174371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56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83322B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570" w:author="Author"/>
              </w:rPr>
            </w:pPr>
            <w:del w:id="357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289FF3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57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8CD85D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573" w:author="Author"/>
              </w:rPr>
            </w:pPr>
            <w:del w:id="357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552C46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57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903C0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576" w:author="Author"/>
              </w:rPr>
            </w:pPr>
            <w:del w:id="357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165</w:delText>
              </w:r>
            </w:del>
          </w:p>
        </w:tc>
      </w:tr>
      <w:tr w:rsidR="00F84EA5" w:rsidRPr="002F577D" w:rsidDel="0090695B" w14:paraId="14DE510D" w14:textId="77777777" w:rsidTr="00162F7F">
        <w:trPr>
          <w:cantSplit/>
          <w:trHeight w:val="190"/>
          <w:del w:id="35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D6BC0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5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7FD42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3580" w:author="Author"/>
              </w:rPr>
            </w:pPr>
            <w:del w:id="3581" w:author="Author">
              <w:r w:rsidRPr="002F577D" w:rsidDel="0090695B">
                <w:delText>03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BA6F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582" w:author="Author"/>
              </w:rPr>
            </w:pPr>
            <w:del w:id="3583" w:author="Author">
              <w:r w:rsidRPr="002F577D" w:rsidDel="0090695B">
                <w:delText>Boston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013157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58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CEA7C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585" w:author="Author"/>
              </w:rPr>
            </w:pPr>
            <w:del w:id="358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1999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066616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58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87451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588" w:author="Author"/>
              </w:rPr>
            </w:pPr>
            <w:del w:id="358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716662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59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7182D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591" w:author="Author"/>
              </w:rPr>
            </w:pPr>
            <w:del w:id="359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B51F4A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59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7E21A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594" w:author="Author"/>
              </w:rPr>
            </w:pPr>
            <w:del w:id="359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175</w:delText>
              </w:r>
            </w:del>
          </w:p>
        </w:tc>
      </w:tr>
      <w:tr w:rsidR="00F84EA5" w:rsidRPr="002F577D" w:rsidDel="0090695B" w14:paraId="42DE6FBC" w14:textId="77777777" w:rsidTr="00162F7F">
        <w:trPr>
          <w:cantSplit/>
          <w:trHeight w:val="190"/>
          <w:del w:id="359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FD80E7B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59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0455A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3598" w:author="Author"/>
              </w:rPr>
            </w:pPr>
            <w:del w:id="3599" w:author="Author">
              <w:r w:rsidRPr="002F577D" w:rsidDel="0090695B">
                <w:delText>04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137CF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600" w:author="Author"/>
              </w:rPr>
            </w:pPr>
            <w:del w:id="3601" w:author="Author">
              <w:r w:rsidRPr="002F577D" w:rsidDel="0090695B">
                <w:delText>Buffalo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A6B6D2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60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C0801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603" w:author="Author"/>
              </w:rPr>
            </w:pPr>
            <w:del w:id="360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1802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FEB81E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60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EA0E7F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606" w:author="Author"/>
              </w:rPr>
            </w:pPr>
            <w:del w:id="360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3AEF6F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60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00523D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609" w:author="Author"/>
              </w:rPr>
            </w:pPr>
            <w:del w:id="361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5FAAA1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61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21AC5E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612" w:author="Author"/>
              </w:rPr>
            </w:pPr>
            <w:del w:id="361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165</w:delText>
              </w:r>
            </w:del>
          </w:p>
        </w:tc>
      </w:tr>
      <w:tr w:rsidR="00F84EA5" w:rsidRPr="002F577D" w:rsidDel="0090695B" w14:paraId="1F50C314" w14:textId="77777777" w:rsidTr="00162F7F">
        <w:trPr>
          <w:cantSplit/>
          <w:trHeight w:val="190"/>
          <w:del w:id="36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A71541D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6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4CE0E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3616" w:author="Author"/>
              </w:rPr>
            </w:pPr>
            <w:del w:id="3617" w:author="Author">
              <w:r w:rsidRPr="002F577D" w:rsidDel="0090695B">
                <w:delText>05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1A9AD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618" w:author="Author"/>
              </w:rPr>
            </w:pPr>
            <w:del w:id="3619" w:author="Author">
              <w:r w:rsidRPr="002F577D" w:rsidDel="0090695B">
                <w:delText>Charlotte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E753B3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62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82CB9F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621" w:author="Author"/>
              </w:rPr>
            </w:pPr>
            <w:del w:id="362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CA8B8C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62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584C35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624" w:author="Author"/>
              </w:rPr>
            </w:pPr>
            <w:del w:id="362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7058A2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62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050E59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627" w:author="Author"/>
              </w:rPr>
            </w:pPr>
            <w:del w:id="362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0461D2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62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2987EF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630" w:author="Author"/>
              </w:rPr>
            </w:pPr>
            <w:del w:id="363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F84EA5" w:rsidRPr="002F577D" w:rsidDel="0090695B" w14:paraId="7788B5E2" w14:textId="77777777" w:rsidTr="00162F7F">
        <w:trPr>
          <w:cantSplit/>
          <w:trHeight w:val="190"/>
          <w:del w:id="36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858954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6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3BBC7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3634" w:author="Author"/>
              </w:rPr>
            </w:pPr>
            <w:del w:id="3635" w:author="Author">
              <w:r w:rsidRPr="002F577D" w:rsidDel="0090695B">
                <w:delText>06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7AC3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636" w:author="Author"/>
              </w:rPr>
            </w:pPr>
            <w:del w:id="3637" w:author="Author">
              <w:r w:rsidRPr="002F577D" w:rsidDel="0090695B">
                <w:delText>Chicago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069B9D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63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8CA383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639" w:author="Author"/>
              </w:rPr>
            </w:pPr>
            <w:del w:id="364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1564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69C264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64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533C1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642" w:author="Author"/>
              </w:rPr>
            </w:pPr>
            <w:del w:id="364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34F5F4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64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CC62F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645" w:author="Author"/>
              </w:rPr>
            </w:pPr>
            <w:del w:id="364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FC6E1A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64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1897E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648" w:author="Author"/>
              </w:rPr>
            </w:pPr>
            <w:del w:id="364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F84EA5" w:rsidRPr="002F577D" w:rsidDel="0090695B" w14:paraId="3A737E7F" w14:textId="77777777" w:rsidTr="00162F7F">
        <w:trPr>
          <w:cantSplit/>
          <w:trHeight w:val="190"/>
          <w:del w:id="365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2B6A30D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65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9FE9E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3652" w:author="Author"/>
              </w:rPr>
            </w:pPr>
            <w:del w:id="3653" w:author="Author">
              <w:r w:rsidRPr="002F577D" w:rsidDel="0090695B">
                <w:delText>07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9C58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654" w:author="Author"/>
              </w:rPr>
            </w:pPr>
            <w:del w:id="3655" w:author="Author">
              <w:r w:rsidRPr="002F577D" w:rsidDel="0090695B">
                <w:delText>Cincinnati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AB5C28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65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FB200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657" w:author="Author"/>
              </w:rPr>
            </w:pPr>
            <w:del w:id="365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1564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08A0E8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65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11C17E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660" w:author="Author"/>
              </w:rPr>
            </w:pPr>
            <w:del w:id="366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38D71D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66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A1534B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663" w:author="Author"/>
              </w:rPr>
            </w:pPr>
            <w:del w:id="366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054354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66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F4DA9C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666" w:author="Author"/>
              </w:rPr>
            </w:pPr>
            <w:del w:id="366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F84EA5" w:rsidRPr="002F577D" w:rsidDel="0090695B" w14:paraId="4AC5E362" w14:textId="77777777" w:rsidTr="00162F7F">
        <w:trPr>
          <w:cantSplit/>
          <w:trHeight w:val="190"/>
          <w:del w:id="36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C8903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6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1BC7D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3670" w:author="Author"/>
              </w:rPr>
            </w:pPr>
            <w:del w:id="3671" w:author="Author">
              <w:r w:rsidRPr="002F577D" w:rsidDel="0090695B">
                <w:delText>08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8E2E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672" w:author="Author"/>
              </w:rPr>
            </w:pPr>
            <w:del w:id="3673" w:author="Author">
              <w:r w:rsidRPr="002F577D" w:rsidDel="0090695B">
                <w:delText>Cleveland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E56314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67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16C1B9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675" w:author="Author"/>
              </w:rPr>
            </w:pPr>
            <w:del w:id="367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1564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12864F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67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B7761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678" w:author="Author"/>
              </w:rPr>
            </w:pPr>
            <w:del w:id="367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393D32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68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ED8AE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681" w:author="Author"/>
              </w:rPr>
            </w:pPr>
            <w:del w:id="368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F643F8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68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9A2D3B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684" w:author="Author"/>
              </w:rPr>
            </w:pPr>
            <w:del w:id="368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F84EA5" w:rsidRPr="002F577D" w:rsidDel="0090695B" w14:paraId="7C8378A2" w14:textId="77777777" w:rsidTr="00162F7F">
        <w:trPr>
          <w:cantSplit/>
          <w:trHeight w:val="190"/>
          <w:del w:id="368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B11439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68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19E95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3688" w:author="Author"/>
              </w:rPr>
            </w:pPr>
            <w:del w:id="3689" w:author="Author">
              <w:r w:rsidRPr="002F577D" w:rsidDel="0090695B">
                <w:delText>09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D85BC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690" w:author="Author"/>
              </w:rPr>
            </w:pPr>
            <w:del w:id="3691" w:author="Author">
              <w:r w:rsidRPr="002F577D" w:rsidDel="0090695B">
                <w:delText>Dallas/Fort Worth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D03B56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69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813B5F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693" w:author="Author"/>
              </w:rPr>
            </w:pPr>
            <w:del w:id="369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1934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CF58EA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69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930C0F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696" w:author="Author"/>
              </w:rPr>
            </w:pPr>
            <w:del w:id="369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4274FD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69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8EEA1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699" w:author="Author"/>
              </w:rPr>
            </w:pPr>
            <w:del w:id="370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B69E69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70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E8153C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702" w:author="Author"/>
              </w:rPr>
            </w:pPr>
            <w:del w:id="370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F84EA5" w:rsidRPr="002F577D" w:rsidDel="0090695B" w14:paraId="33770CCE" w14:textId="77777777" w:rsidTr="00162F7F">
        <w:trPr>
          <w:cantSplit/>
          <w:trHeight w:val="190"/>
          <w:del w:id="37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B7D6E3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7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B9C01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3706" w:author="Author"/>
              </w:rPr>
            </w:pPr>
            <w:del w:id="3707" w:author="Author">
              <w:r w:rsidRPr="002F577D" w:rsidDel="0090695B">
                <w:delText>10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CAE8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708" w:author="Author"/>
              </w:rPr>
            </w:pPr>
            <w:del w:id="3709" w:author="Author">
              <w:r w:rsidRPr="002F577D" w:rsidDel="0090695B">
                <w:delText>Denver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A0348E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71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0CF85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711" w:author="Author"/>
              </w:rPr>
            </w:pPr>
            <w:del w:id="371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2120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9EEEE7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71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3FE59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714" w:author="Author"/>
              </w:rPr>
            </w:pPr>
            <w:del w:id="371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57AB3F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71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515E1D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717" w:author="Author"/>
              </w:rPr>
            </w:pPr>
            <w:del w:id="371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944A4A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71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F2C4DD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720" w:author="Author"/>
              </w:rPr>
            </w:pPr>
            <w:del w:id="372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217</w:delText>
              </w:r>
            </w:del>
          </w:p>
        </w:tc>
      </w:tr>
      <w:tr w:rsidR="00F84EA5" w:rsidRPr="002F577D" w:rsidDel="0090695B" w14:paraId="6A8D87AB" w14:textId="77777777" w:rsidTr="00162F7F">
        <w:trPr>
          <w:cantSplit/>
          <w:trHeight w:val="190"/>
          <w:del w:id="37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9330F5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7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0EBB4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3724" w:author="Author"/>
              </w:rPr>
            </w:pPr>
            <w:del w:id="3725" w:author="Author">
              <w:r w:rsidRPr="002F577D" w:rsidDel="0090695B">
                <w:delText>11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F238B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726" w:author="Author"/>
              </w:rPr>
            </w:pPr>
            <w:del w:id="3727" w:author="Author">
              <w:r w:rsidRPr="002F577D" w:rsidDel="0090695B">
                <w:delText>Detroit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C36C74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72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2479C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729" w:author="Author"/>
              </w:rPr>
            </w:pPr>
            <w:del w:id="373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1564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60A6C0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73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E9FD53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732" w:author="Author"/>
              </w:rPr>
            </w:pPr>
            <w:del w:id="373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A83072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73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57505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735" w:author="Author"/>
              </w:rPr>
            </w:pPr>
            <w:del w:id="373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B20C05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73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8403AB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738" w:author="Author"/>
              </w:rPr>
            </w:pPr>
            <w:del w:id="373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F84EA5" w:rsidRPr="002F577D" w:rsidDel="0090695B" w14:paraId="7A523BA8" w14:textId="77777777" w:rsidTr="00162F7F">
        <w:trPr>
          <w:cantSplit/>
          <w:trHeight w:val="190"/>
          <w:del w:id="37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29A8F13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74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FB195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3742" w:author="Author"/>
              </w:rPr>
            </w:pPr>
            <w:del w:id="3743" w:author="Author">
              <w:r w:rsidRPr="002F577D" w:rsidDel="0090695B">
                <w:delText>12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C674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744" w:author="Author"/>
              </w:rPr>
            </w:pPr>
            <w:del w:id="3745" w:author="Author">
              <w:r w:rsidRPr="002F577D" w:rsidDel="0090695B">
                <w:delText>Hartford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124FC8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74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8B686C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747" w:author="Author"/>
              </w:rPr>
            </w:pPr>
            <w:del w:id="374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1999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31DCFC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74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F7A303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750" w:author="Author"/>
              </w:rPr>
            </w:pPr>
            <w:del w:id="375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358068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75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8BF93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753" w:author="Author"/>
              </w:rPr>
            </w:pPr>
            <w:del w:id="375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E467E2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75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7205B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756" w:author="Author"/>
              </w:rPr>
            </w:pPr>
            <w:del w:id="375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175</w:delText>
              </w:r>
            </w:del>
          </w:p>
        </w:tc>
      </w:tr>
      <w:tr w:rsidR="00F84EA5" w:rsidRPr="002F577D" w:rsidDel="0090695B" w14:paraId="0BB464F0" w14:textId="77777777" w:rsidTr="00162F7F">
        <w:trPr>
          <w:cantSplit/>
          <w:trHeight w:val="190"/>
          <w:del w:id="37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FC797BD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7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5034D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3760" w:author="Author"/>
              </w:rPr>
            </w:pPr>
            <w:del w:id="3761" w:author="Author">
              <w:r w:rsidRPr="002F577D" w:rsidDel="0090695B">
                <w:delText>13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C926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762" w:author="Author"/>
              </w:rPr>
            </w:pPr>
            <w:del w:id="3763" w:author="Author">
              <w:r w:rsidRPr="002F577D" w:rsidDel="0090695B">
                <w:delText>Houston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F9C67F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76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40D5BF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765" w:author="Author"/>
              </w:rPr>
            </w:pPr>
            <w:del w:id="376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1934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54D188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76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F743BE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768" w:author="Author"/>
              </w:rPr>
            </w:pPr>
            <w:del w:id="376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EEBB3F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77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92370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771" w:author="Author"/>
              </w:rPr>
            </w:pPr>
            <w:del w:id="377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55EAE6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77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214DD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774" w:author="Author"/>
              </w:rPr>
            </w:pPr>
            <w:del w:id="377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F84EA5" w:rsidRPr="002F577D" w:rsidDel="0090695B" w14:paraId="74B9FBA7" w14:textId="77777777" w:rsidTr="00162F7F">
        <w:trPr>
          <w:cantSplit/>
          <w:trHeight w:val="190"/>
          <w:del w:id="377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90FC45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77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A9592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3778" w:author="Author"/>
              </w:rPr>
            </w:pPr>
            <w:del w:id="3779" w:author="Author">
              <w:r w:rsidRPr="002F577D" w:rsidDel="0090695B">
                <w:delText>14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8C5D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780" w:author="Author"/>
              </w:rPr>
            </w:pPr>
            <w:del w:id="3781" w:author="Author">
              <w:r w:rsidRPr="002F577D" w:rsidDel="0090695B">
                <w:delText>Indianapolis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8AFE6F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78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4FB1AD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783" w:author="Author"/>
              </w:rPr>
            </w:pPr>
            <w:del w:id="378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1564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603363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78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A0020E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786" w:author="Author"/>
              </w:rPr>
            </w:pPr>
            <w:del w:id="378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7BA98E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78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24779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789" w:author="Author"/>
              </w:rPr>
            </w:pPr>
            <w:del w:id="379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0CAEDF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79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9DAB1C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792" w:author="Author"/>
              </w:rPr>
            </w:pPr>
            <w:del w:id="379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F84EA5" w:rsidRPr="002F577D" w:rsidDel="0090695B" w14:paraId="677A877C" w14:textId="77777777" w:rsidTr="00162F7F">
        <w:trPr>
          <w:cantSplit/>
          <w:trHeight w:val="190"/>
          <w:del w:id="37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F8358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7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91E7B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3796" w:author="Author"/>
              </w:rPr>
            </w:pPr>
            <w:del w:id="3797" w:author="Author">
              <w:r w:rsidRPr="002F577D" w:rsidDel="0090695B">
                <w:delText>15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32A4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798" w:author="Author"/>
              </w:rPr>
            </w:pPr>
            <w:del w:id="3799" w:author="Author">
              <w:r w:rsidRPr="002F577D" w:rsidDel="0090695B">
                <w:delText>Jacksonville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F8C3B8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80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796E5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801" w:author="Author"/>
              </w:rPr>
            </w:pPr>
            <w:del w:id="380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8A0FBD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80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8A984F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804" w:author="Author"/>
              </w:rPr>
            </w:pPr>
            <w:del w:id="380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01CF96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80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8592DE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807" w:author="Author"/>
              </w:rPr>
            </w:pPr>
            <w:del w:id="380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6045A3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80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5C42C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810" w:author="Author"/>
              </w:rPr>
            </w:pPr>
            <w:del w:id="381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F84EA5" w:rsidRPr="002F577D" w:rsidDel="0090695B" w14:paraId="21E80C7C" w14:textId="77777777" w:rsidTr="00162F7F">
        <w:trPr>
          <w:cantSplit/>
          <w:trHeight w:val="190"/>
          <w:del w:id="38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AC8CE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8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6EA4B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3814" w:author="Author"/>
              </w:rPr>
            </w:pPr>
            <w:del w:id="3815" w:author="Author">
              <w:r w:rsidRPr="002F577D" w:rsidDel="0090695B">
                <w:delText>16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6E755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816" w:author="Author"/>
              </w:rPr>
            </w:pPr>
            <w:del w:id="3817" w:author="Author">
              <w:r w:rsidRPr="002F577D" w:rsidDel="0090695B">
                <w:delText>Kansas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958889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81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A3D5E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819" w:author="Author"/>
              </w:rPr>
            </w:pPr>
            <w:del w:id="382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51A223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82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C5DA6E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822" w:author="Author"/>
              </w:rPr>
            </w:pPr>
            <w:del w:id="382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596CE6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82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B3A393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825" w:author="Author"/>
              </w:rPr>
            </w:pPr>
            <w:del w:id="382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970729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82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FA71AF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828" w:author="Author"/>
              </w:rPr>
            </w:pPr>
            <w:del w:id="382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F84EA5" w:rsidRPr="002F577D" w:rsidDel="0090695B" w14:paraId="1AE0B5DC" w14:textId="77777777" w:rsidTr="00162F7F">
        <w:trPr>
          <w:cantSplit/>
          <w:trHeight w:val="190"/>
          <w:del w:id="383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E33B69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83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03B30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3832" w:author="Author"/>
              </w:rPr>
            </w:pPr>
            <w:del w:id="3833" w:author="Author">
              <w:r w:rsidRPr="002F577D" w:rsidDel="0090695B">
                <w:delText>17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B57BD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834" w:author="Author"/>
              </w:rPr>
            </w:pPr>
            <w:del w:id="3835" w:author="Author">
              <w:r w:rsidRPr="002F577D" w:rsidDel="0090695B">
                <w:delText>Little Rock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01A317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83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DA558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837" w:author="Author"/>
              </w:rPr>
            </w:pPr>
            <w:del w:id="383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1934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0FE5AB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83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EA73D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840" w:author="Author"/>
              </w:rPr>
            </w:pPr>
            <w:del w:id="384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69D03A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84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660D8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843" w:author="Author"/>
              </w:rPr>
            </w:pPr>
            <w:del w:id="384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20A578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84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78A86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846" w:author="Author"/>
              </w:rPr>
            </w:pPr>
            <w:del w:id="384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F84EA5" w:rsidRPr="002F577D" w:rsidDel="0090695B" w14:paraId="25FE999A" w14:textId="77777777" w:rsidTr="00162F7F">
        <w:trPr>
          <w:cantSplit/>
          <w:trHeight w:val="190"/>
          <w:del w:id="38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9AD6EDF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8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33275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3850" w:author="Author"/>
              </w:rPr>
            </w:pPr>
            <w:del w:id="3851" w:author="Author">
              <w:r w:rsidRPr="002F577D" w:rsidDel="0090695B">
                <w:delText>18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39D5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852" w:author="Author"/>
              </w:rPr>
            </w:pPr>
            <w:del w:id="3853" w:author="Author">
              <w:r w:rsidRPr="002F577D" w:rsidDel="0090695B">
                <w:delText>Los Angeles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28604A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85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029B2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855" w:author="Author"/>
              </w:rPr>
            </w:pPr>
            <w:del w:id="385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1905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06D75A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85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8051B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858" w:author="Author"/>
              </w:rPr>
            </w:pPr>
            <w:del w:id="385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CABD67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86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D10AE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861" w:author="Author"/>
              </w:rPr>
            </w:pPr>
            <w:del w:id="386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9C551A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86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7992B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864" w:author="Author"/>
              </w:rPr>
            </w:pPr>
            <w:del w:id="386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262</w:delText>
              </w:r>
            </w:del>
          </w:p>
        </w:tc>
      </w:tr>
      <w:tr w:rsidR="00F84EA5" w:rsidRPr="002F577D" w:rsidDel="0090695B" w14:paraId="4B0517CC" w14:textId="77777777" w:rsidTr="00162F7F">
        <w:trPr>
          <w:cantSplit/>
          <w:trHeight w:val="190"/>
          <w:del w:id="386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576D0E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86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F9032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3868" w:author="Author"/>
              </w:rPr>
            </w:pPr>
            <w:del w:id="3869" w:author="Author">
              <w:r w:rsidRPr="002F577D" w:rsidDel="0090695B">
                <w:delText>19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BAD6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870" w:author="Author"/>
              </w:rPr>
            </w:pPr>
            <w:del w:id="3871" w:author="Author">
              <w:r w:rsidRPr="002F577D" w:rsidDel="0090695B">
                <w:delText>Louisville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47F6BA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87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D0FAC9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873" w:author="Author"/>
              </w:rPr>
            </w:pPr>
            <w:del w:id="387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1815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31DA39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87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8D711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876" w:author="Author"/>
              </w:rPr>
            </w:pPr>
            <w:del w:id="387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380B32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87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124B9D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879" w:author="Author"/>
              </w:rPr>
            </w:pPr>
            <w:del w:id="388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EBA6B2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88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66BA4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882" w:author="Author"/>
              </w:rPr>
            </w:pPr>
            <w:del w:id="388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206</w:delText>
              </w:r>
            </w:del>
          </w:p>
        </w:tc>
      </w:tr>
      <w:tr w:rsidR="00F84EA5" w:rsidRPr="002F577D" w:rsidDel="0090695B" w14:paraId="076EB8A8" w14:textId="77777777" w:rsidTr="00162F7F">
        <w:trPr>
          <w:cantSplit/>
          <w:trHeight w:val="190"/>
          <w:del w:id="38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6EDD6E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8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18327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3886" w:author="Author"/>
              </w:rPr>
            </w:pPr>
            <w:del w:id="3887" w:author="Author">
              <w:r w:rsidRPr="002F577D" w:rsidDel="0090695B">
                <w:delText>20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13FDE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888" w:author="Author"/>
              </w:rPr>
            </w:pPr>
            <w:del w:id="3889" w:author="Author">
              <w:r w:rsidRPr="002F577D" w:rsidDel="0090695B">
                <w:delText>Memphis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7BF32D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89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2CE2C9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891" w:author="Author"/>
              </w:rPr>
            </w:pPr>
            <w:del w:id="389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1815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04FFE7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89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DA145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894" w:author="Author"/>
              </w:rPr>
            </w:pPr>
            <w:del w:id="389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4A2145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89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EB369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897" w:author="Author"/>
              </w:rPr>
            </w:pPr>
            <w:del w:id="389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9A5FF4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89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5FDB5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900" w:author="Author"/>
              </w:rPr>
            </w:pPr>
            <w:del w:id="390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206</w:delText>
              </w:r>
            </w:del>
          </w:p>
        </w:tc>
      </w:tr>
      <w:tr w:rsidR="00F84EA5" w:rsidRPr="002F577D" w:rsidDel="0090695B" w14:paraId="579BE5D2" w14:textId="77777777" w:rsidTr="00162F7F">
        <w:trPr>
          <w:cantSplit/>
          <w:trHeight w:val="190"/>
          <w:del w:id="39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AEB7E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9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225EE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3904" w:author="Author"/>
              </w:rPr>
            </w:pPr>
            <w:del w:id="3905" w:author="Author">
              <w:r w:rsidRPr="002F577D" w:rsidDel="0090695B">
                <w:delText>21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615D3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906" w:author="Author"/>
              </w:rPr>
            </w:pPr>
            <w:del w:id="3907" w:author="Author">
              <w:r w:rsidRPr="002F577D" w:rsidDel="0090695B">
                <w:delText>Miami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7FE498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90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7163C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909" w:author="Author"/>
              </w:rPr>
            </w:pPr>
            <w:del w:id="391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0CA6FF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91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6F743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912" w:author="Author"/>
              </w:rPr>
            </w:pPr>
            <w:del w:id="391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C9DA7D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91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CFC0F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915" w:author="Author"/>
              </w:rPr>
            </w:pPr>
            <w:del w:id="391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2A3ECA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91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B77F4F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918" w:author="Author"/>
              </w:rPr>
            </w:pPr>
            <w:del w:id="391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F84EA5" w:rsidRPr="002F577D" w:rsidDel="0090695B" w14:paraId="3FAC365A" w14:textId="77777777" w:rsidTr="00162F7F">
        <w:trPr>
          <w:cantSplit/>
          <w:trHeight w:val="190"/>
          <w:del w:id="39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CC874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9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D738C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3922" w:author="Author"/>
              </w:rPr>
            </w:pPr>
            <w:del w:id="3923" w:author="Author">
              <w:r w:rsidRPr="002F577D" w:rsidDel="0090695B">
                <w:delText>22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69EC5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924" w:author="Author"/>
              </w:rPr>
            </w:pPr>
            <w:del w:id="3925" w:author="Author">
              <w:r w:rsidRPr="002F577D" w:rsidDel="0090695B">
                <w:delText>Milwaukee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35CE65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92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3BE8EF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927" w:author="Author"/>
              </w:rPr>
            </w:pPr>
            <w:del w:id="392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63F66A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92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F0EEF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930" w:author="Author"/>
              </w:rPr>
            </w:pPr>
            <w:del w:id="393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0C44E1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93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BB731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933" w:author="Author"/>
              </w:rPr>
            </w:pPr>
            <w:del w:id="393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39E216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93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A3457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936" w:author="Author"/>
              </w:rPr>
            </w:pPr>
            <w:del w:id="393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F84EA5" w:rsidRPr="002F577D" w:rsidDel="0090695B" w14:paraId="51DA2B07" w14:textId="77777777" w:rsidTr="00162F7F">
        <w:trPr>
          <w:cantSplit/>
          <w:trHeight w:val="190"/>
          <w:del w:id="39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ADF1E9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9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661F8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3940" w:author="Author"/>
              </w:rPr>
            </w:pPr>
            <w:del w:id="3941" w:author="Author">
              <w:r w:rsidRPr="002F577D" w:rsidDel="0090695B">
                <w:delText>23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93745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942" w:author="Author"/>
              </w:rPr>
            </w:pPr>
            <w:del w:id="3943" w:author="Author">
              <w:r w:rsidRPr="002F577D" w:rsidDel="0090695B">
                <w:delText>Minneapolis/St. Paul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1A132E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94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5E9FA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945" w:author="Author"/>
              </w:rPr>
            </w:pPr>
            <w:del w:id="394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1ECE1D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94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D5F44B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948" w:author="Author"/>
              </w:rPr>
            </w:pPr>
            <w:del w:id="394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09BF35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95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F9258E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951" w:author="Author"/>
              </w:rPr>
            </w:pPr>
            <w:del w:id="395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226F22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95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0E4E2F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954" w:author="Author"/>
              </w:rPr>
            </w:pPr>
            <w:del w:id="395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F84EA5" w:rsidRPr="002F577D" w:rsidDel="0090695B" w14:paraId="149B6CE3" w14:textId="77777777" w:rsidTr="00162F7F">
        <w:trPr>
          <w:cantSplit/>
          <w:trHeight w:val="190"/>
          <w:del w:id="395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9B19019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95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DFC7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3958" w:author="Author"/>
              </w:rPr>
            </w:pPr>
            <w:del w:id="3959" w:author="Author">
              <w:r w:rsidRPr="002F577D" w:rsidDel="0090695B">
                <w:delText>24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2C72F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960" w:author="Author"/>
              </w:rPr>
            </w:pPr>
            <w:del w:id="3961" w:author="Author">
              <w:r w:rsidRPr="002F577D" w:rsidDel="0090695B">
                <w:delText>Nashville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403383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96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04EF7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963" w:author="Author"/>
              </w:rPr>
            </w:pPr>
            <w:del w:id="396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1815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63C85B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96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0A04E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966" w:author="Author"/>
              </w:rPr>
            </w:pPr>
            <w:del w:id="396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6AF473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96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30B425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969" w:author="Author"/>
              </w:rPr>
            </w:pPr>
            <w:del w:id="397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7BDD82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97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EDBDE9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972" w:author="Author"/>
              </w:rPr>
            </w:pPr>
            <w:del w:id="397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206</w:delText>
              </w:r>
            </w:del>
          </w:p>
        </w:tc>
      </w:tr>
      <w:tr w:rsidR="00F84EA5" w:rsidRPr="002F577D" w:rsidDel="0090695B" w14:paraId="37E7F970" w14:textId="77777777" w:rsidTr="00162F7F">
        <w:trPr>
          <w:cantSplit/>
          <w:trHeight w:val="190"/>
          <w:del w:id="39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AD00C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9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2C01B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3976" w:author="Author"/>
              </w:rPr>
            </w:pPr>
            <w:del w:id="3977" w:author="Author">
              <w:r w:rsidRPr="002F577D" w:rsidDel="0090695B">
                <w:delText>25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0BD6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978" w:author="Author"/>
              </w:rPr>
            </w:pPr>
            <w:del w:id="3979" w:author="Author">
              <w:r w:rsidRPr="002F577D" w:rsidDel="0090695B">
                <w:delText>New Orleans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BED9FB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98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BD498D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981" w:author="Author"/>
              </w:rPr>
            </w:pPr>
            <w:del w:id="398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1926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BB781E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98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FC053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984" w:author="Author"/>
              </w:rPr>
            </w:pPr>
            <w:del w:id="398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601106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98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7A066B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987" w:author="Author"/>
              </w:rPr>
            </w:pPr>
            <w:del w:id="398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385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551EA6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98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858FBB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990" w:author="Author"/>
              </w:rPr>
            </w:pPr>
            <w:del w:id="399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200</w:delText>
              </w:r>
            </w:del>
          </w:p>
        </w:tc>
      </w:tr>
      <w:tr w:rsidR="00F84EA5" w:rsidRPr="002F577D" w:rsidDel="0090695B" w14:paraId="23DB082F" w14:textId="77777777" w:rsidTr="00162F7F">
        <w:trPr>
          <w:cantSplit/>
          <w:trHeight w:val="190"/>
          <w:del w:id="39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5904F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9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F87CA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3994" w:author="Author"/>
              </w:rPr>
            </w:pPr>
            <w:del w:id="3995" w:author="Author">
              <w:r w:rsidRPr="002F577D" w:rsidDel="0090695B">
                <w:delText>26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91BFD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996" w:author="Author"/>
              </w:rPr>
            </w:pPr>
            <w:del w:id="3997" w:author="Author">
              <w:r w:rsidRPr="002F577D" w:rsidDel="0090695B">
                <w:delText>New York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A376F4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399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17316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3999" w:author="Author"/>
              </w:rPr>
            </w:pPr>
            <w:del w:id="400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1802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CF1031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00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ACDE1F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002" w:author="Author"/>
              </w:rPr>
            </w:pPr>
            <w:del w:id="400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D23F8D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00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DCDA7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005" w:author="Author"/>
              </w:rPr>
            </w:pPr>
            <w:del w:id="400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B5E3B2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00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ECDCB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008" w:author="Author"/>
              </w:rPr>
            </w:pPr>
            <w:del w:id="400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165</w:delText>
              </w:r>
            </w:del>
          </w:p>
        </w:tc>
      </w:tr>
      <w:tr w:rsidR="00F84EA5" w:rsidRPr="002F577D" w:rsidDel="0090695B" w14:paraId="21756CE4" w14:textId="77777777" w:rsidTr="00162F7F">
        <w:trPr>
          <w:cantSplit/>
          <w:trHeight w:val="190"/>
          <w:del w:id="40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D5A80D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01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CBE4F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012" w:author="Author"/>
              </w:rPr>
            </w:pPr>
            <w:del w:id="4013" w:author="Author">
              <w:r w:rsidRPr="002F577D" w:rsidDel="0090695B">
                <w:delText>27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DB065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014" w:author="Author"/>
              </w:rPr>
            </w:pPr>
            <w:del w:id="4015" w:author="Author">
              <w:r w:rsidRPr="002F577D" w:rsidDel="0090695B">
                <w:delText>Oklahoma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A4E869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01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74D63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017" w:author="Author"/>
              </w:rPr>
            </w:pPr>
            <w:del w:id="401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1934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49EBAC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01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E2DF4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020" w:author="Author"/>
              </w:rPr>
            </w:pPr>
            <w:del w:id="402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9B9C2E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02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C342D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023" w:author="Author"/>
              </w:rPr>
            </w:pPr>
            <w:del w:id="402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E7F970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02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59148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026" w:author="Author"/>
              </w:rPr>
            </w:pPr>
            <w:del w:id="402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F84EA5" w:rsidRPr="002F577D" w:rsidDel="0090695B" w14:paraId="650DFDBD" w14:textId="77777777" w:rsidTr="00162F7F">
        <w:trPr>
          <w:cantSplit/>
          <w:trHeight w:val="190"/>
          <w:del w:id="40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0DF253F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0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4A11F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030" w:author="Author"/>
              </w:rPr>
            </w:pPr>
            <w:del w:id="4031" w:author="Author">
              <w:r w:rsidRPr="002F577D" w:rsidDel="0090695B">
                <w:delText>28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62E2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032" w:author="Author"/>
              </w:rPr>
            </w:pPr>
            <w:del w:id="4033" w:author="Author">
              <w:r w:rsidRPr="002F577D" w:rsidDel="0090695B">
                <w:delText>Omaha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E56CCD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03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8BDE3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035" w:author="Author"/>
              </w:rPr>
            </w:pPr>
            <w:del w:id="403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D80951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03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EA4A8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038" w:author="Author"/>
              </w:rPr>
            </w:pPr>
            <w:del w:id="403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392E26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04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AC483D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041" w:author="Author"/>
              </w:rPr>
            </w:pPr>
            <w:del w:id="404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5C1D3B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04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DA4ECE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044" w:author="Author"/>
              </w:rPr>
            </w:pPr>
            <w:del w:id="404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F84EA5" w:rsidRPr="002F577D" w:rsidDel="0090695B" w14:paraId="2A856F9D" w14:textId="77777777" w:rsidTr="00162F7F">
        <w:trPr>
          <w:cantSplit/>
          <w:trHeight w:val="190"/>
          <w:del w:id="404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CC31BF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04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D506B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048" w:author="Author"/>
              </w:rPr>
            </w:pPr>
            <w:del w:id="4049" w:author="Author">
              <w:r w:rsidRPr="002F577D" w:rsidDel="0090695B">
                <w:delText>29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2DF2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050" w:author="Author"/>
              </w:rPr>
            </w:pPr>
            <w:del w:id="4051" w:author="Author">
              <w:r w:rsidRPr="002F577D" w:rsidDel="0090695B">
                <w:delText>Phoenix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D7C38B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05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75864F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053" w:author="Author"/>
              </w:rPr>
            </w:pPr>
            <w:del w:id="405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2120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AE643C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05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481BF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056" w:author="Author"/>
              </w:rPr>
            </w:pPr>
            <w:del w:id="405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6618EA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05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D6B3B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059" w:author="Author"/>
              </w:rPr>
            </w:pPr>
            <w:del w:id="406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B8F367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06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5EAFA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062" w:author="Author"/>
              </w:rPr>
            </w:pPr>
            <w:del w:id="406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217</w:delText>
              </w:r>
            </w:del>
          </w:p>
        </w:tc>
      </w:tr>
      <w:tr w:rsidR="00F84EA5" w:rsidRPr="002F577D" w:rsidDel="0090695B" w14:paraId="04F4B821" w14:textId="77777777" w:rsidTr="00162F7F">
        <w:trPr>
          <w:cantSplit/>
          <w:trHeight w:val="190"/>
          <w:del w:id="40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179AB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0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69581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066" w:author="Author"/>
              </w:rPr>
            </w:pPr>
            <w:del w:id="4067" w:author="Author">
              <w:r w:rsidRPr="002F577D" w:rsidDel="0090695B">
                <w:delText>30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22C7C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068" w:author="Author"/>
              </w:rPr>
            </w:pPr>
            <w:del w:id="4069" w:author="Author">
              <w:r w:rsidRPr="002F577D" w:rsidDel="0090695B">
                <w:delText>Philadelphia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A17AD9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07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F29C9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071" w:author="Author"/>
              </w:rPr>
            </w:pPr>
            <w:del w:id="407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1802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6E2AD1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07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6D6539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074" w:author="Author"/>
              </w:rPr>
            </w:pPr>
            <w:del w:id="407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D1189F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07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AA483C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077" w:author="Author"/>
              </w:rPr>
            </w:pPr>
            <w:del w:id="407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A1C951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07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B4DFA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080" w:author="Author"/>
              </w:rPr>
            </w:pPr>
            <w:del w:id="408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165</w:delText>
              </w:r>
            </w:del>
          </w:p>
        </w:tc>
      </w:tr>
      <w:tr w:rsidR="00F84EA5" w:rsidRPr="002F577D" w:rsidDel="0090695B" w14:paraId="7788185D" w14:textId="77777777" w:rsidTr="00162F7F">
        <w:trPr>
          <w:cantSplit/>
          <w:trHeight w:val="190"/>
          <w:del w:id="40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486EC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0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EA940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084" w:author="Author"/>
              </w:rPr>
            </w:pPr>
            <w:del w:id="4085" w:author="Author">
              <w:r w:rsidRPr="002F577D" w:rsidDel="0090695B">
                <w:delText>31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FD7BC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086" w:author="Author"/>
              </w:rPr>
            </w:pPr>
            <w:del w:id="4087" w:author="Author">
              <w:r w:rsidRPr="002F577D" w:rsidDel="0090695B">
                <w:delText>Pittsburgh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443F2F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08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38B98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089" w:author="Author"/>
              </w:rPr>
            </w:pPr>
            <w:del w:id="409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1802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324684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09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C7DA9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092" w:author="Author"/>
              </w:rPr>
            </w:pPr>
            <w:del w:id="409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19CC3D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09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BD23E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095" w:author="Author"/>
              </w:rPr>
            </w:pPr>
            <w:del w:id="409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16B29A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09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CE907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098" w:author="Author"/>
              </w:rPr>
            </w:pPr>
            <w:del w:id="409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165</w:delText>
              </w:r>
            </w:del>
          </w:p>
        </w:tc>
      </w:tr>
      <w:tr w:rsidR="00F84EA5" w:rsidRPr="002F577D" w:rsidDel="0090695B" w14:paraId="29EAA43E" w14:textId="77777777" w:rsidTr="00162F7F">
        <w:trPr>
          <w:cantSplit/>
          <w:trHeight w:val="190"/>
          <w:del w:id="410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1B956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10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F86BB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102" w:author="Author"/>
              </w:rPr>
            </w:pPr>
            <w:del w:id="4103" w:author="Author">
              <w:r w:rsidRPr="002F577D" w:rsidDel="0090695B">
                <w:delText>32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0868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104" w:author="Author"/>
              </w:rPr>
            </w:pPr>
            <w:del w:id="4105" w:author="Author">
              <w:r w:rsidRPr="002F577D" w:rsidDel="0090695B">
                <w:delText>Portland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D4E326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10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1AEBF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107" w:author="Author"/>
              </w:rPr>
            </w:pPr>
            <w:del w:id="410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1905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DA4CCD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10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C11C8D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110" w:author="Author"/>
              </w:rPr>
            </w:pPr>
            <w:del w:id="411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714363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11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32F19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113" w:author="Author"/>
              </w:rPr>
            </w:pPr>
            <w:del w:id="411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6B631B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11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C5EB9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116" w:author="Author"/>
              </w:rPr>
            </w:pPr>
            <w:del w:id="411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262</w:delText>
              </w:r>
            </w:del>
          </w:p>
        </w:tc>
      </w:tr>
      <w:tr w:rsidR="00F84EA5" w:rsidRPr="002F577D" w:rsidDel="0090695B" w14:paraId="63ADF2A9" w14:textId="77777777" w:rsidTr="00162F7F">
        <w:trPr>
          <w:cantSplit/>
          <w:trHeight w:val="190"/>
          <w:del w:id="41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ABA97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1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09332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120" w:author="Author"/>
              </w:rPr>
            </w:pPr>
            <w:del w:id="4121" w:author="Author">
              <w:r w:rsidRPr="002F577D" w:rsidDel="0090695B">
                <w:delText>33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BA6A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122" w:author="Author"/>
              </w:rPr>
            </w:pPr>
            <w:del w:id="4123" w:author="Author">
              <w:r w:rsidRPr="002F577D" w:rsidDel="0090695B">
                <w:delText>Richmond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E52512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12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CBD34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125" w:author="Author"/>
              </w:rPr>
            </w:pPr>
            <w:del w:id="412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74CC98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12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D9A47B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128" w:author="Author"/>
              </w:rPr>
            </w:pPr>
            <w:del w:id="412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87E48B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13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576483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131" w:author="Author"/>
              </w:rPr>
            </w:pPr>
            <w:del w:id="413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B7E263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13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74CB73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134" w:author="Author"/>
              </w:rPr>
            </w:pPr>
            <w:del w:id="413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F84EA5" w:rsidRPr="002F577D" w:rsidDel="0090695B" w14:paraId="0847FCB5" w14:textId="77777777" w:rsidTr="00162F7F">
        <w:trPr>
          <w:cantSplit/>
          <w:trHeight w:val="190"/>
          <w:del w:id="413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432F3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13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70115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138" w:author="Author"/>
              </w:rPr>
            </w:pPr>
            <w:del w:id="4139" w:author="Author">
              <w:r w:rsidRPr="002F577D" w:rsidDel="0090695B">
                <w:delText>34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173FE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140" w:author="Author"/>
              </w:rPr>
            </w:pPr>
            <w:del w:id="4141" w:author="Author">
              <w:r w:rsidRPr="002F577D" w:rsidDel="0090695B">
                <w:delText>St. Louis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7BD0A9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14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00A0C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143" w:author="Author"/>
              </w:rPr>
            </w:pPr>
            <w:del w:id="414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24299D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14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5D3E8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146" w:author="Author"/>
              </w:rPr>
            </w:pPr>
            <w:del w:id="414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34C0BA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14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D2407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149" w:author="Author"/>
              </w:rPr>
            </w:pPr>
            <w:del w:id="415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FFE51B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15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0516C9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152" w:author="Author"/>
              </w:rPr>
            </w:pPr>
            <w:del w:id="415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F84EA5" w:rsidRPr="002F577D" w:rsidDel="0090695B" w14:paraId="29791137" w14:textId="77777777" w:rsidTr="00162F7F">
        <w:trPr>
          <w:cantSplit/>
          <w:trHeight w:val="190"/>
          <w:del w:id="41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B65D8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1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E0F15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156" w:author="Author"/>
              </w:rPr>
            </w:pPr>
            <w:del w:id="4157" w:author="Author">
              <w:r w:rsidRPr="002F577D" w:rsidDel="0090695B">
                <w:delText>35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55DB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158" w:author="Author"/>
              </w:rPr>
            </w:pPr>
            <w:del w:id="4159" w:author="Author">
              <w:r w:rsidRPr="002F577D" w:rsidDel="0090695B">
                <w:delText>Salt Lake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E8FB17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16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F5716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161" w:author="Author"/>
              </w:rPr>
            </w:pPr>
            <w:del w:id="416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2120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0B7B3F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16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83CDAB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164" w:author="Author"/>
              </w:rPr>
            </w:pPr>
            <w:del w:id="416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75F24A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16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DCBA35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167" w:author="Author"/>
              </w:rPr>
            </w:pPr>
            <w:del w:id="416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E03501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16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5E589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170" w:author="Author"/>
              </w:rPr>
            </w:pPr>
            <w:del w:id="417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217</w:delText>
              </w:r>
            </w:del>
          </w:p>
        </w:tc>
      </w:tr>
      <w:tr w:rsidR="00F84EA5" w:rsidRPr="002F577D" w:rsidDel="0090695B" w14:paraId="2055F80B" w14:textId="77777777" w:rsidTr="00162F7F">
        <w:trPr>
          <w:cantSplit/>
          <w:trHeight w:val="190"/>
          <w:del w:id="41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96309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1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2E0E1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174" w:author="Author"/>
              </w:rPr>
            </w:pPr>
            <w:del w:id="4175" w:author="Author">
              <w:r w:rsidRPr="002F577D" w:rsidDel="0090695B">
                <w:delText>36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9F14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176" w:author="Author"/>
              </w:rPr>
            </w:pPr>
            <w:del w:id="4177" w:author="Author">
              <w:r w:rsidRPr="002F577D" w:rsidDel="0090695B">
                <w:delText>San Francisco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7A0CF5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17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4FD68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179" w:author="Author"/>
              </w:rPr>
            </w:pPr>
            <w:del w:id="418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1905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E552AE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18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A1B70D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182" w:author="Author"/>
              </w:rPr>
            </w:pPr>
            <w:del w:id="418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F83F66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18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A4DF1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185" w:author="Author"/>
              </w:rPr>
            </w:pPr>
            <w:del w:id="418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0EF6DB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18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20FB5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188" w:author="Author"/>
              </w:rPr>
            </w:pPr>
            <w:del w:id="418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262</w:delText>
              </w:r>
            </w:del>
          </w:p>
        </w:tc>
      </w:tr>
      <w:tr w:rsidR="00F84EA5" w:rsidRPr="002F577D" w:rsidDel="0090695B" w14:paraId="19669363" w14:textId="77777777" w:rsidTr="00162F7F">
        <w:trPr>
          <w:cantSplit/>
          <w:trHeight w:val="190"/>
          <w:del w:id="419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19788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19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13478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192" w:author="Author"/>
              </w:rPr>
            </w:pPr>
            <w:del w:id="4193" w:author="Author">
              <w:r w:rsidRPr="002F577D" w:rsidDel="0090695B">
                <w:delText>37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6DB99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194" w:author="Author"/>
              </w:rPr>
            </w:pPr>
            <w:del w:id="4195" w:author="Author">
              <w:r w:rsidRPr="002F577D" w:rsidDel="0090695B">
                <w:delText>Tulsa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136E1A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19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73961D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197" w:author="Author"/>
              </w:rPr>
            </w:pPr>
            <w:del w:id="419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1934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52B8FD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19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8FB5AD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200" w:author="Author"/>
              </w:rPr>
            </w:pPr>
            <w:del w:id="420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3979AD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20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FDB4CC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203" w:author="Author"/>
              </w:rPr>
            </w:pPr>
            <w:del w:id="420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0DAC82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20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9FCC1E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206" w:author="Author"/>
              </w:rPr>
            </w:pPr>
            <w:del w:id="420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F84EA5" w:rsidRPr="002F577D" w:rsidDel="0090695B" w14:paraId="7B8F9B5F" w14:textId="77777777" w:rsidTr="00162F7F">
        <w:trPr>
          <w:cantSplit/>
          <w:trHeight w:val="190"/>
          <w:del w:id="42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30F37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2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7EB8C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210" w:author="Author"/>
              </w:rPr>
            </w:pPr>
            <w:del w:id="4211" w:author="Author">
              <w:r w:rsidRPr="002F577D" w:rsidDel="0090695B">
                <w:delText>40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44E39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212" w:author="Author"/>
              </w:rPr>
            </w:pPr>
            <w:del w:id="4213" w:author="Author">
              <w:r w:rsidRPr="002F577D" w:rsidDel="0090695B">
                <w:delText>Pacific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09BDEB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21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C7B8B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215" w:author="Author"/>
              </w:rPr>
            </w:pPr>
            <w:del w:id="421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1944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05FDE0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21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E9597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218" w:author="Author"/>
              </w:rPr>
            </w:pPr>
            <w:del w:id="421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19CA9A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22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7E3B6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221" w:author="Author"/>
              </w:rPr>
            </w:pPr>
            <w:del w:id="422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B9C6DF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22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0F146E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224" w:author="Author"/>
              </w:rPr>
            </w:pPr>
            <w:del w:id="422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271</w:delText>
              </w:r>
            </w:del>
          </w:p>
        </w:tc>
      </w:tr>
      <w:tr w:rsidR="00F84EA5" w:rsidRPr="002F577D" w:rsidDel="0090695B" w14:paraId="07C8064A" w14:textId="77777777" w:rsidTr="00162F7F">
        <w:trPr>
          <w:cantSplit/>
          <w:trHeight w:val="190"/>
          <w:del w:id="422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487C6E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22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A579D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228" w:author="Author"/>
              </w:rPr>
            </w:pPr>
            <w:del w:id="4229" w:author="Author">
              <w:r w:rsidRPr="002F577D" w:rsidDel="0090695B">
                <w:delText>41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FD8BC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230" w:author="Author"/>
              </w:rPr>
            </w:pPr>
            <w:del w:id="4231" w:author="Author">
              <w:r w:rsidRPr="002F577D" w:rsidDel="0090695B">
                <w:delText>Mountain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0A6EB4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23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45B10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233" w:author="Author"/>
              </w:rPr>
            </w:pPr>
            <w:del w:id="423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A537E1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23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5D8083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236" w:author="Author"/>
              </w:rPr>
            </w:pPr>
            <w:del w:id="423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181043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23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3498C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239" w:author="Author"/>
              </w:rPr>
            </w:pPr>
            <w:del w:id="424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D509B8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24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E2970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242" w:author="Author"/>
              </w:rPr>
            </w:pPr>
            <w:del w:id="424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224</w:delText>
              </w:r>
            </w:del>
          </w:p>
        </w:tc>
      </w:tr>
      <w:tr w:rsidR="00F84EA5" w:rsidRPr="002F577D" w:rsidDel="0090695B" w14:paraId="2A79C816" w14:textId="77777777" w:rsidTr="00162F7F">
        <w:trPr>
          <w:cantSplit/>
          <w:trHeight w:val="190"/>
          <w:del w:id="42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FA6013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2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8E3D5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246" w:author="Author"/>
              </w:rPr>
            </w:pPr>
            <w:del w:id="4247" w:author="Author">
              <w:r w:rsidRPr="002F577D" w:rsidDel="0090695B">
                <w:delText>42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94835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248" w:author="Author"/>
              </w:rPr>
            </w:pPr>
            <w:del w:id="4249" w:author="Author">
              <w:r w:rsidRPr="002F577D" w:rsidDel="0090695B">
                <w:delText>Midwest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73ED53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25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645B5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251" w:author="Author"/>
              </w:rPr>
            </w:pPr>
            <w:del w:id="425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114924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25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2F9B75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254" w:author="Author"/>
              </w:rPr>
            </w:pPr>
            <w:del w:id="425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6BA5E1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25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C7826E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257" w:author="Author"/>
              </w:rPr>
            </w:pPr>
            <w:del w:id="425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E379B3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25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C0834C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260" w:author="Author"/>
              </w:rPr>
            </w:pPr>
            <w:del w:id="426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F84EA5" w:rsidRPr="002F577D" w:rsidDel="0090695B" w14:paraId="12F28DAF" w14:textId="77777777" w:rsidTr="00162F7F">
        <w:trPr>
          <w:cantSplit/>
          <w:trHeight w:val="190"/>
          <w:del w:id="426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FDC6C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2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00235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264" w:author="Author"/>
              </w:rPr>
            </w:pPr>
            <w:del w:id="4265" w:author="Author">
              <w:r w:rsidRPr="002F577D" w:rsidDel="0090695B">
                <w:delText>43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1886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266" w:author="Author"/>
              </w:rPr>
            </w:pPr>
            <w:del w:id="4267" w:author="Author">
              <w:r w:rsidRPr="002F577D" w:rsidDel="0090695B">
                <w:delText>Southwest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7A35B4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26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6AF7E9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269" w:author="Author"/>
              </w:rPr>
            </w:pPr>
            <w:del w:id="427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B55DFD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27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E3A38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272" w:author="Author"/>
              </w:rPr>
            </w:pPr>
            <w:del w:id="427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054C30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27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486E4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275" w:author="Author"/>
              </w:rPr>
            </w:pPr>
            <w:del w:id="427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BAA2E1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27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0787D3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278" w:author="Author"/>
              </w:rPr>
            </w:pPr>
            <w:del w:id="427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F84EA5" w:rsidRPr="002F577D" w:rsidDel="0090695B" w14:paraId="274FC157" w14:textId="77777777" w:rsidTr="00162F7F">
        <w:trPr>
          <w:cantSplit/>
          <w:trHeight w:val="190"/>
          <w:del w:id="42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3238D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28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C11EE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282" w:author="Author"/>
              </w:rPr>
            </w:pPr>
            <w:del w:id="4283" w:author="Author">
              <w:r w:rsidRPr="002F577D" w:rsidDel="0090695B">
                <w:delText>44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8D8B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284" w:author="Author"/>
              </w:rPr>
            </w:pPr>
            <w:del w:id="4285" w:author="Author">
              <w:r w:rsidRPr="002F577D" w:rsidDel="0090695B">
                <w:delText>North Central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6EA49F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28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AE2DD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287" w:author="Author"/>
              </w:rPr>
            </w:pPr>
            <w:del w:id="428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1595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20A4C3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28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5D8DA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290" w:author="Author"/>
              </w:rPr>
            </w:pPr>
            <w:del w:id="429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101E14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29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5EBA0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293" w:author="Author"/>
              </w:rPr>
            </w:pPr>
            <w:del w:id="429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12C947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29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C06783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296" w:author="Author"/>
              </w:rPr>
            </w:pPr>
            <w:del w:id="429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195</w:delText>
              </w:r>
            </w:del>
          </w:p>
        </w:tc>
      </w:tr>
      <w:tr w:rsidR="00F84EA5" w:rsidRPr="002F577D" w:rsidDel="0090695B" w14:paraId="1D7E0BBF" w14:textId="77777777" w:rsidTr="00162F7F">
        <w:trPr>
          <w:cantSplit/>
          <w:trHeight w:val="190"/>
          <w:del w:id="42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9B8FBA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2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AEF5E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300" w:author="Author"/>
              </w:rPr>
            </w:pPr>
            <w:del w:id="4301" w:author="Author">
              <w:r w:rsidRPr="002F577D" w:rsidDel="0090695B">
                <w:delText>45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D976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302" w:author="Author"/>
              </w:rPr>
            </w:pPr>
            <w:del w:id="4303" w:author="Author">
              <w:r w:rsidRPr="002F577D" w:rsidDel="0090695B">
                <w:delText>Mideast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0540D9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30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95B22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305" w:author="Author"/>
              </w:rPr>
            </w:pPr>
            <w:del w:id="430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1852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E05C88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30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4AA9A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308" w:author="Author"/>
              </w:rPr>
            </w:pPr>
            <w:del w:id="430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5AE96B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31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B99CFE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311" w:author="Author"/>
              </w:rPr>
            </w:pPr>
            <w:del w:id="431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C87E11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31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98F1B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314" w:author="Author"/>
              </w:rPr>
            </w:pPr>
            <w:del w:id="431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F84EA5" w:rsidRPr="002F577D" w:rsidDel="0090695B" w14:paraId="3AFB4D09" w14:textId="77777777" w:rsidTr="00162F7F">
        <w:trPr>
          <w:cantSplit/>
          <w:trHeight w:val="190"/>
          <w:del w:id="431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955813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31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09641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318" w:author="Author"/>
              </w:rPr>
            </w:pPr>
            <w:del w:id="4319" w:author="Author">
              <w:r w:rsidRPr="002F577D" w:rsidDel="0090695B">
                <w:delText>46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0E01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320" w:author="Author"/>
              </w:rPr>
            </w:pPr>
            <w:del w:id="4321" w:author="Author">
              <w:r w:rsidRPr="002F577D" w:rsidDel="0090695B">
                <w:delText>Gulf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50C0F5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32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0751D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323" w:author="Author"/>
              </w:rPr>
            </w:pPr>
            <w:del w:id="432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1965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DC0E6E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32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2283EE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326" w:author="Author"/>
              </w:rPr>
            </w:pPr>
            <w:del w:id="432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2BFF94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32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F89A7E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329" w:author="Author"/>
              </w:rPr>
            </w:pPr>
            <w:del w:id="433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385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4BC9C9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33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89011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332" w:author="Author"/>
              </w:rPr>
            </w:pPr>
            <w:del w:id="433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206</w:delText>
              </w:r>
            </w:del>
          </w:p>
        </w:tc>
      </w:tr>
      <w:tr w:rsidR="00F84EA5" w:rsidRPr="002F577D" w:rsidDel="0090695B" w14:paraId="57685558" w14:textId="77777777" w:rsidTr="00162F7F">
        <w:trPr>
          <w:cantSplit/>
          <w:trHeight w:val="190"/>
          <w:del w:id="43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C713FB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3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6697C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336" w:author="Author"/>
              </w:rPr>
            </w:pPr>
            <w:del w:id="4337" w:author="Author">
              <w:r w:rsidRPr="002F577D" w:rsidDel="0090695B">
                <w:delText>47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9AA1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338" w:author="Author"/>
              </w:rPr>
            </w:pPr>
            <w:del w:id="4339" w:author="Author">
              <w:r w:rsidRPr="002F577D" w:rsidDel="0090695B">
                <w:delText>Southeast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9E16DC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34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DFB0E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341" w:author="Author"/>
              </w:rPr>
            </w:pPr>
            <w:del w:id="434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1848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91F2CC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34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1C390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344" w:author="Author"/>
              </w:rPr>
            </w:pPr>
            <w:del w:id="434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C48EE0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34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A9C5E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347" w:author="Author"/>
              </w:rPr>
            </w:pPr>
            <w:del w:id="434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18D313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34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668E2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350" w:author="Author"/>
              </w:rPr>
            </w:pPr>
            <w:del w:id="435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219</w:delText>
              </w:r>
            </w:del>
          </w:p>
        </w:tc>
      </w:tr>
      <w:tr w:rsidR="00F84EA5" w:rsidRPr="002F577D" w:rsidDel="0090695B" w14:paraId="66CA61F0" w14:textId="77777777" w:rsidTr="00162F7F">
        <w:trPr>
          <w:cantSplit/>
          <w:trHeight w:val="190"/>
          <w:del w:id="43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9EEF7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3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510DA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354" w:author="Author"/>
              </w:rPr>
            </w:pPr>
            <w:del w:id="4355" w:author="Author">
              <w:r w:rsidRPr="002F577D" w:rsidDel="0090695B">
                <w:delText>48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461A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356" w:author="Author"/>
              </w:rPr>
            </w:pPr>
            <w:del w:id="4357" w:author="Author">
              <w:r w:rsidRPr="002F577D" w:rsidDel="0090695B">
                <w:delText>Eastern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D1F637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35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DF7393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359" w:author="Author"/>
              </w:rPr>
            </w:pPr>
            <w:del w:id="436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618ED7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36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B1B00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362" w:author="Author"/>
              </w:rPr>
            </w:pPr>
            <w:del w:id="436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BB329E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36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91C01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365" w:author="Author"/>
              </w:rPr>
            </w:pPr>
            <w:del w:id="436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82693A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36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0BA51E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368" w:author="Author"/>
              </w:rPr>
            </w:pPr>
            <w:del w:id="436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170</w:delText>
              </w:r>
            </w:del>
          </w:p>
        </w:tc>
      </w:tr>
      <w:tr w:rsidR="00F84EA5" w:rsidRPr="002F577D" w:rsidDel="0090695B" w14:paraId="578A7F30" w14:textId="77777777" w:rsidTr="00162F7F">
        <w:trPr>
          <w:cantSplit/>
          <w:trHeight w:val="190"/>
          <w:del w:id="437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1C1FB5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37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955B2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372" w:author="Author"/>
              </w:rPr>
            </w:pPr>
            <w:del w:id="4373" w:author="Author">
              <w:r w:rsidRPr="002F577D" w:rsidDel="0090695B">
                <w:delText>49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959B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374" w:author="Author"/>
              </w:rPr>
            </w:pPr>
            <w:del w:id="4375" w:author="Author">
              <w:r w:rsidRPr="002F577D" w:rsidDel="0090695B">
                <w:delText>New England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D3A955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37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13F24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377" w:author="Author"/>
              </w:rPr>
            </w:pPr>
            <w:del w:id="437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2039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4263CF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37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FBEA1F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380" w:author="Author"/>
              </w:rPr>
            </w:pPr>
            <w:del w:id="438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516CA6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38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C1D76C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383" w:author="Author"/>
              </w:rPr>
            </w:pPr>
            <w:del w:id="438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723023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38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AD89C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386" w:author="Author"/>
              </w:rPr>
            </w:pPr>
            <w:del w:id="438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180</w:delText>
              </w:r>
            </w:del>
          </w:p>
        </w:tc>
      </w:tr>
    </w:tbl>
    <w:p w14:paraId="773E38C3" w14:textId="77777777" w:rsidR="00F84EA5" w:rsidRPr="002F577D" w:rsidDel="0090695B" w:rsidRDefault="00F84EA5" w:rsidP="007003EF">
      <w:pPr>
        <w:pStyle w:val="tablecaption"/>
        <w:suppressAutoHyphens/>
        <w:rPr>
          <w:del w:id="4388" w:author="Author"/>
        </w:rPr>
      </w:pPr>
      <w:del w:id="4389" w:author="Author">
        <w:r w:rsidRPr="002F577D" w:rsidDel="0090695B">
          <w:delText>Table 25.E.#1(LC) Zone-rating Table – Zone 07 (Cincinnati) Combinations Loss Costs</w:delText>
        </w:r>
      </w:del>
    </w:p>
    <w:p w14:paraId="2914995C" w14:textId="77777777" w:rsidR="00F84EA5" w:rsidRPr="002F577D" w:rsidDel="0090695B" w:rsidRDefault="00F84EA5" w:rsidP="007003EF">
      <w:pPr>
        <w:pStyle w:val="isonormal"/>
        <w:suppressAutoHyphens/>
        <w:rPr>
          <w:del w:id="4390" w:author="Author"/>
        </w:rPr>
      </w:pPr>
    </w:p>
    <w:p w14:paraId="164C3677" w14:textId="77777777" w:rsidR="00F84EA5" w:rsidRPr="002F577D" w:rsidDel="0090695B" w:rsidRDefault="00F84EA5" w:rsidP="007003EF">
      <w:pPr>
        <w:pStyle w:val="space8"/>
        <w:suppressAutoHyphens/>
        <w:rPr>
          <w:del w:id="4391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600"/>
        <w:gridCol w:w="1250"/>
        <w:gridCol w:w="760"/>
        <w:gridCol w:w="1090"/>
        <w:gridCol w:w="700"/>
        <w:gridCol w:w="1150"/>
        <w:gridCol w:w="700"/>
        <w:gridCol w:w="1150"/>
      </w:tblGrid>
      <w:tr w:rsidR="00F84EA5" w:rsidRPr="002F577D" w:rsidDel="0090695B" w14:paraId="05B0280C" w14:textId="77777777" w:rsidTr="00162F7F">
        <w:trPr>
          <w:cantSplit/>
          <w:trHeight w:val="190"/>
          <w:del w:id="43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D2371F" w14:textId="77777777" w:rsidR="00F84EA5" w:rsidRPr="002F577D" w:rsidDel="0090695B" w:rsidRDefault="00F84EA5" w:rsidP="007003EF">
            <w:pPr>
              <w:pStyle w:val="tablehead"/>
              <w:suppressAutoHyphens/>
              <w:rPr>
                <w:del w:id="4393" w:author="Author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9431B" w14:textId="77777777" w:rsidR="00F84EA5" w:rsidRPr="002F577D" w:rsidDel="0090695B" w:rsidRDefault="00F84EA5" w:rsidP="007003EF">
            <w:pPr>
              <w:pStyle w:val="tablehead"/>
              <w:suppressAutoHyphens/>
              <w:rPr>
                <w:del w:id="4394" w:author="Author"/>
              </w:rPr>
            </w:pPr>
            <w:del w:id="4395" w:author="Author">
              <w:r w:rsidRPr="002F577D" w:rsidDel="0090695B">
                <w:delText>Zone-rating Table – Zone 08 (Cleveland) Combinations</w:delText>
              </w:r>
            </w:del>
          </w:p>
        </w:tc>
      </w:tr>
      <w:tr w:rsidR="00F84EA5" w:rsidRPr="002F577D" w:rsidDel="0090695B" w14:paraId="3F98F5F0" w14:textId="77777777" w:rsidTr="00162F7F">
        <w:trPr>
          <w:cantSplit/>
          <w:trHeight w:val="190"/>
          <w:del w:id="4396" w:author="Author"/>
        </w:trPr>
        <w:tc>
          <w:tcPr>
            <w:tcW w:w="200" w:type="dxa"/>
            <w:tcBorders>
              <w:top w:val="nil"/>
              <w:left w:val="nil"/>
              <w:right w:val="nil"/>
            </w:tcBorders>
          </w:tcPr>
          <w:p w14:paraId="51FD018A" w14:textId="77777777" w:rsidR="00F84EA5" w:rsidRPr="002F577D" w:rsidDel="0090695B" w:rsidRDefault="00F84EA5" w:rsidP="007003EF">
            <w:pPr>
              <w:pStyle w:val="tablehead"/>
              <w:suppressAutoHyphens/>
              <w:rPr>
                <w:del w:id="4397" w:author="Author"/>
              </w:rPr>
            </w:pPr>
            <w:del w:id="4398" w:author="Author">
              <w:r w:rsidRPr="002F577D" w:rsidDel="0090695B">
                <w:br/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0F946" w14:textId="77777777" w:rsidR="00F84EA5" w:rsidRPr="002F577D" w:rsidDel="0090695B" w:rsidRDefault="00F84EA5" w:rsidP="007003EF">
            <w:pPr>
              <w:pStyle w:val="tablehead"/>
              <w:suppressAutoHyphens/>
              <w:rPr>
                <w:del w:id="4399" w:author="Author"/>
              </w:rPr>
            </w:pPr>
            <w:del w:id="4400" w:author="Author">
              <w:r w:rsidRPr="002F577D" w:rsidDel="0090695B">
                <w:br/>
                <w:delText>Zone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7F315" w14:textId="77777777" w:rsidR="00F84EA5" w:rsidRPr="002F577D" w:rsidDel="0090695B" w:rsidRDefault="00F84EA5" w:rsidP="007003EF">
            <w:pPr>
              <w:pStyle w:val="tablehead"/>
              <w:suppressAutoHyphens/>
              <w:rPr>
                <w:del w:id="4401" w:author="Author"/>
              </w:rPr>
            </w:pPr>
            <w:del w:id="4402" w:author="Author">
              <w:r w:rsidRPr="002F577D" w:rsidDel="0090695B">
                <w:br/>
                <w:delText>Description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541D4" w14:textId="77777777" w:rsidR="00F84EA5" w:rsidRPr="002F577D" w:rsidDel="0090695B" w:rsidRDefault="00F84EA5" w:rsidP="007003EF">
            <w:pPr>
              <w:pStyle w:val="tablehead"/>
              <w:suppressAutoHyphens/>
              <w:rPr>
                <w:del w:id="4403" w:author="Author"/>
              </w:rPr>
            </w:pPr>
            <w:del w:id="4404" w:author="Author">
              <w:r w:rsidRPr="002F577D" w:rsidDel="0090695B">
                <w:delText xml:space="preserve">$100,000 </w:delText>
              </w:r>
              <w:r w:rsidRPr="002F577D" w:rsidDel="0090695B">
                <w:br/>
                <w:delText>Liability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B0349" w14:textId="77777777" w:rsidR="00F84EA5" w:rsidRPr="002F577D" w:rsidDel="0090695B" w:rsidRDefault="00F84EA5" w:rsidP="007003EF">
            <w:pPr>
              <w:pStyle w:val="tablehead"/>
              <w:suppressAutoHyphens/>
              <w:rPr>
                <w:del w:id="4405" w:author="Author"/>
              </w:rPr>
            </w:pPr>
            <w:del w:id="4406" w:author="Author">
              <w:r w:rsidRPr="002F577D" w:rsidDel="0090695B">
                <w:delText>$500</w:delText>
              </w:r>
              <w:r w:rsidRPr="002F577D" w:rsidDel="0090695B">
                <w:br/>
                <w:delText>Medical Payments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9D3DE" w14:textId="77777777" w:rsidR="00F84EA5" w:rsidRPr="002F577D" w:rsidDel="0090695B" w:rsidRDefault="00F84EA5" w:rsidP="007003EF">
            <w:pPr>
              <w:pStyle w:val="tablehead"/>
              <w:suppressAutoHyphens/>
              <w:rPr>
                <w:del w:id="4407" w:author="Author"/>
              </w:rPr>
            </w:pPr>
            <w:del w:id="4408" w:author="Author">
              <w:r w:rsidRPr="002F577D" w:rsidDel="0090695B">
                <w:delText>$500 Deductible</w:delText>
              </w:r>
              <w:r w:rsidRPr="002F577D" w:rsidDel="0090695B">
                <w:br/>
                <w:delText>Collision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1EF5E" w14:textId="77777777" w:rsidR="00F84EA5" w:rsidRPr="002F577D" w:rsidDel="0090695B" w:rsidRDefault="00F84EA5" w:rsidP="007003EF">
            <w:pPr>
              <w:pStyle w:val="tablehead"/>
              <w:suppressAutoHyphens/>
              <w:rPr>
                <w:del w:id="4409" w:author="Author"/>
              </w:rPr>
            </w:pPr>
            <w:del w:id="4410" w:author="Author">
              <w:r w:rsidRPr="002F577D" w:rsidDel="0090695B">
                <w:delText>$500 Deductible</w:delText>
              </w:r>
              <w:r w:rsidRPr="002F577D" w:rsidDel="0090695B">
                <w:br/>
                <w:delText>Comprehensive</w:delText>
              </w:r>
            </w:del>
          </w:p>
        </w:tc>
      </w:tr>
      <w:tr w:rsidR="00F84EA5" w:rsidRPr="002F577D" w:rsidDel="0090695B" w14:paraId="1F6CD0DC" w14:textId="77777777" w:rsidTr="00162F7F">
        <w:trPr>
          <w:cantSplit/>
          <w:trHeight w:val="190"/>
          <w:del w:id="441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1FDDB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41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89940A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413" w:author="Author"/>
              </w:rPr>
            </w:pPr>
            <w:del w:id="4414" w:author="Author">
              <w:r w:rsidRPr="002F577D" w:rsidDel="0090695B">
                <w:delText>01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1265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415" w:author="Author"/>
              </w:rPr>
            </w:pPr>
            <w:del w:id="4416" w:author="Author">
              <w:r w:rsidRPr="002F577D" w:rsidDel="0090695B">
                <w:delText>Atlanta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27AD5F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417" w:author="Author"/>
              </w:rPr>
            </w:pPr>
            <w:del w:id="4418" w:author="Author">
              <w:r w:rsidRPr="002F577D" w:rsidDel="0090695B">
                <w:delText>$</w:delText>
              </w:r>
            </w:del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32D4FB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419" w:author="Author"/>
              </w:rPr>
            </w:pPr>
            <w:del w:id="442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214EE4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421" w:author="Author"/>
              </w:rPr>
            </w:pPr>
            <w:del w:id="4422" w:author="Author">
              <w:r w:rsidRPr="002F577D" w:rsidDel="0090695B">
                <w:delText>$</w:delText>
              </w:r>
            </w:del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DC530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423" w:author="Author"/>
              </w:rPr>
            </w:pPr>
            <w:del w:id="442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69F0FC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425" w:author="Author"/>
              </w:rPr>
            </w:pPr>
            <w:del w:id="4426" w:author="Author">
              <w:r w:rsidRPr="002F577D" w:rsidDel="0090695B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4ECB4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427" w:author="Author"/>
              </w:rPr>
            </w:pPr>
            <w:del w:id="442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D9A442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429" w:author="Author"/>
              </w:rPr>
            </w:pPr>
            <w:del w:id="4430" w:author="Author">
              <w:r w:rsidRPr="002F577D" w:rsidDel="0090695B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7F51AB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431" w:author="Author"/>
              </w:rPr>
            </w:pPr>
            <w:del w:id="443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F84EA5" w:rsidRPr="002F577D" w:rsidDel="0090695B" w14:paraId="430F2D04" w14:textId="77777777" w:rsidTr="00162F7F">
        <w:trPr>
          <w:cantSplit/>
          <w:trHeight w:val="190"/>
          <w:del w:id="44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C95433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4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F7C46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435" w:author="Author"/>
              </w:rPr>
            </w:pPr>
            <w:del w:id="4436" w:author="Author">
              <w:r w:rsidRPr="002F577D" w:rsidDel="0090695B">
                <w:delText>02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F829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437" w:author="Author"/>
              </w:rPr>
            </w:pPr>
            <w:del w:id="4438" w:author="Author">
              <w:r w:rsidRPr="002F577D" w:rsidDel="0090695B">
                <w:delText>Baltimore/Washington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91A9C1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43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2A353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440" w:author="Author"/>
              </w:rPr>
            </w:pPr>
            <w:del w:id="444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1802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487298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44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61158C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443" w:author="Author"/>
              </w:rPr>
            </w:pPr>
            <w:del w:id="444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847E05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44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E3377E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446" w:author="Author"/>
              </w:rPr>
            </w:pPr>
            <w:del w:id="444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D4C705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44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E3FA8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449" w:author="Author"/>
              </w:rPr>
            </w:pPr>
            <w:del w:id="445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165</w:delText>
              </w:r>
            </w:del>
          </w:p>
        </w:tc>
      </w:tr>
      <w:tr w:rsidR="00F84EA5" w:rsidRPr="002F577D" w:rsidDel="0090695B" w14:paraId="27AEE626" w14:textId="77777777" w:rsidTr="00162F7F">
        <w:trPr>
          <w:cantSplit/>
          <w:trHeight w:val="190"/>
          <w:del w:id="445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83EC4B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45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DD7FB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453" w:author="Author"/>
              </w:rPr>
            </w:pPr>
            <w:del w:id="4454" w:author="Author">
              <w:r w:rsidRPr="002F577D" w:rsidDel="0090695B">
                <w:delText>03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38BCE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455" w:author="Author"/>
              </w:rPr>
            </w:pPr>
            <w:del w:id="4456" w:author="Author">
              <w:r w:rsidRPr="002F577D" w:rsidDel="0090695B">
                <w:delText>Boston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B72C97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45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364CA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458" w:author="Author"/>
              </w:rPr>
            </w:pPr>
            <w:del w:id="445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1999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27C4E3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46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B91BF9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461" w:author="Author"/>
              </w:rPr>
            </w:pPr>
            <w:del w:id="446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72DB53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46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54DE03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464" w:author="Author"/>
              </w:rPr>
            </w:pPr>
            <w:del w:id="446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D5F147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46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9628F9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467" w:author="Author"/>
              </w:rPr>
            </w:pPr>
            <w:del w:id="446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175</w:delText>
              </w:r>
            </w:del>
          </w:p>
        </w:tc>
      </w:tr>
      <w:tr w:rsidR="00F84EA5" w:rsidRPr="002F577D" w:rsidDel="0090695B" w14:paraId="5F6B141F" w14:textId="77777777" w:rsidTr="00162F7F">
        <w:trPr>
          <w:cantSplit/>
          <w:trHeight w:val="190"/>
          <w:del w:id="446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C005DC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47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DC2C2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471" w:author="Author"/>
              </w:rPr>
            </w:pPr>
            <w:del w:id="4472" w:author="Author">
              <w:r w:rsidRPr="002F577D" w:rsidDel="0090695B">
                <w:delText>04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54D7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473" w:author="Author"/>
              </w:rPr>
            </w:pPr>
            <w:del w:id="4474" w:author="Author">
              <w:r w:rsidRPr="002F577D" w:rsidDel="0090695B">
                <w:delText>Buffalo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48AE09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47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495BEB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476" w:author="Author"/>
              </w:rPr>
            </w:pPr>
            <w:del w:id="447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1802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583F9B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47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8CF34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479" w:author="Author"/>
              </w:rPr>
            </w:pPr>
            <w:del w:id="448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5CC534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48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06256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482" w:author="Author"/>
              </w:rPr>
            </w:pPr>
            <w:del w:id="448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D574CC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48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EE9F8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485" w:author="Author"/>
              </w:rPr>
            </w:pPr>
            <w:del w:id="448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165</w:delText>
              </w:r>
            </w:del>
          </w:p>
        </w:tc>
      </w:tr>
      <w:tr w:rsidR="00F84EA5" w:rsidRPr="002F577D" w:rsidDel="0090695B" w14:paraId="1345A5B6" w14:textId="77777777" w:rsidTr="00162F7F">
        <w:trPr>
          <w:cantSplit/>
          <w:trHeight w:val="190"/>
          <w:del w:id="44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EFE2DF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4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F5748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489" w:author="Author"/>
              </w:rPr>
            </w:pPr>
            <w:del w:id="4490" w:author="Author">
              <w:r w:rsidRPr="002F577D" w:rsidDel="0090695B">
                <w:delText>05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44FED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491" w:author="Author"/>
              </w:rPr>
            </w:pPr>
            <w:del w:id="4492" w:author="Author">
              <w:r w:rsidRPr="002F577D" w:rsidDel="0090695B">
                <w:delText>Charlotte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1B3127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49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39A153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494" w:author="Author"/>
              </w:rPr>
            </w:pPr>
            <w:del w:id="449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EEC63E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49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38113C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497" w:author="Author"/>
              </w:rPr>
            </w:pPr>
            <w:del w:id="449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FA2D66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49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AC6C9C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500" w:author="Author"/>
              </w:rPr>
            </w:pPr>
            <w:del w:id="450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CF6C3F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50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7882F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503" w:author="Author"/>
              </w:rPr>
            </w:pPr>
            <w:del w:id="450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F84EA5" w:rsidRPr="002F577D" w:rsidDel="0090695B" w14:paraId="04FE8EA7" w14:textId="77777777" w:rsidTr="00162F7F">
        <w:trPr>
          <w:cantSplit/>
          <w:trHeight w:val="190"/>
          <w:del w:id="450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1F2F86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50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F8319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507" w:author="Author"/>
              </w:rPr>
            </w:pPr>
            <w:del w:id="4508" w:author="Author">
              <w:r w:rsidRPr="002F577D" w:rsidDel="0090695B">
                <w:delText>06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5123F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509" w:author="Author"/>
              </w:rPr>
            </w:pPr>
            <w:del w:id="4510" w:author="Author">
              <w:r w:rsidRPr="002F577D" w:rsidDel="0090695B">
                <w:delText>Chicago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59F59F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51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309C7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512" w:author="Author"/>
              </w:rPr>
            </w:pPr>
            <w:del w:id="451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1564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EF7AEA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51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4B3C4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515" w:author="Author"/>
              </w:rPr>
            </w:pPr>
            <w:del w:id="451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53238A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51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87392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518" w:author="Author"/>
              </w:rPr>
            </w:pPr>
            <w:del w:id="451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A77237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52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D58FE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521" w:author="Author"/>
              </w:rPr>
            </w:pPr>
            <w:del w:id="452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F84EA5" w:rsidRPr="002F577D" w:rsidDel="0090695B" w14:paraId="750CCEB3" w14:textId="77777777" w:rsidTr="00162F7F">
        <w:trPr>
          <w:cantSplit/>
          <w:trHeight w:val="190"/>
          <w:del w:id="45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4B3485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5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B7A90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525" w:author="Author"/>
              </w:rPr>
            </w:pPr>
            <w:del w:id="4526" w:author="Author">
              <w:r w:rsidRPr="002F577D" w:rsidDel="0090695B">
                <w:delText>07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9C64C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527" w:author="Author"/>
              </w:rPr>
            </w:pPr>
            <w:del w:id="4528" w:author="Author">
              <w:r w:rsidRPr="002F577D" w:rsidDel="0090695B">
                <w:delText>Cincinnati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C91F3C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52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C0218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530" w:author="Author"/>
              </w:rPr>
            </w:pPr>
            <w:del w:id="453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1564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D324FD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53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3EDBCC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533" w:author="Author"/>
              </w:rPr>
            </w:pPr>
            <w:del w:id="453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82EB71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53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8F08B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536" w:author="Author"/>
              </w:rPr>
            </w:pPr>
            <w:del w:id="453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4E5D4D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53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5E206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539" w:author="Author"/>
              </w:rPr>
            </w:pPr>
            <w:del w:id="454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F84EA5" w:rsidRPr="002F577D" w:rsidDel="0090695B" w14:paraId="5E0BE54A" w14:textId="77777777" w:rsidTr="00162F7F">
        <w:trPr>
          <w:cantSplit/>
          <w:trHeight w:val="190"/>
          <w:del w:id="454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62A25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54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A9A13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543" w:author="Author"/>
              </w:rPr>
            </w:pPr>
            <w:del w:id="4544" w:author="Author">
              <w:r w:rsidRPr="002F577D" w:rsidDel="0090695B">
                <w:delText>08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5CD2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545" w:author="Author"/>
              </w:rPr>
            </w:pPr>
            <w:del w:id="4546" w:author="Author">
              <w:r w:rsidRPr="002F577D" w:rsidDel="0090695B">
                <w:delText>Cleveland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CB3924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54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5BDEDD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548" w:author="Author"/>
              </w:rPr>
            </w:pPr>
            <w:del w:id="454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1564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819463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55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26541D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551" w:author="Author"/>
              </w:rPr>
            </w:pPr>
            <w:del w:id="455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758E37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55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DD97DD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554" w:author="Author"/>
              </w:rPr>
            </w:pPr>
            <w:del w:id="455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17E8DA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55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4CDECB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557" w:author="Author"/>
              </w:rPr>
            </w:pPr>
            <w:del w:id="455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F84EA5" w:rsidRPr="002F577D" w:rsidDel="0090695B" w14:paraId="0E68035A" w14:textId="77777777" w:rsidTr="00162F7F">
        <w:trPr>
          <w:cantSplit/>
          <w:trHeight w:val="190"/>
          <w:del w:id="45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68360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5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D84D4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561" w:author="Author"/>
              </w:rPr>
            </w:pPr>
            <w:del w:id="4562" w:author="Author">
              <w:r w:rsidRPr="002F577D" w:rsidDel="0090695B">
                <w:delText>09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DB48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563" w:author="Author"/>
              </w:rPr>
            </w:pPr>
            <w:del w:id="4564" w:author="Author">
              <w:r w:rsidRPr="002F577D" w:rsidDel="0090695B">
                <w:delText>Dallas/Fort Worth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D2532A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56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CD42BC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566" w:author="Author"/>
              </w:rPr>
            </w:pPr>
            <w:del w:id="456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1934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85DCEC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56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790D2B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569" w:author="Author"/>
              </w:rPr>
            </w:pPr>
            <w:del w:id="457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FB16BE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57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A4551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572" w:author="Author"/>
              </w:rPr>
            </w:pPr>
            <w:del w:id="457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5FF8B6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57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D55D45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575" w:author="Author"/>
              </w:rPr>
            </w:pPr>
            <w:del w:id="457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F84EA5" w:rsidRPr="002F577D" w:rsidDel="0090695B" w14:paraId="071817B6" w14:textId="77777777" w:rsidTr="00162F7F">
        <w:trPr>
          <w:cantSplit/>
          <w:trHeight w:val="190"/>
          <w:del w:id="457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7553AA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57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82A41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579" w:author="Author"/>
              </w:rPr>
            </w:pPr>
            <w:del w:id="4580" w:author="Author">
              <w:r w:rsidRPr="002F577D" w:rsidDel="0090695B">
                <w:delText>10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9D6AE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581" w:author="Author"/>
              </w:rPr>
            </w:pPr>
            <w:del w:id="4582" w:author="Author">
              <w:r w:rsidRPr="002F577D" w:rsidDel="0090695B">
                <w:delText>Denver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EDAD98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58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299EFF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584" w:author="Author"/>
              </w:rPr>
            </w:pPr>
            <w:del w:id="458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2120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C5835D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58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4D61D3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587" w:author="Author"/>
              </w:rPr>
            </w:pPr>
            <w:del w:id="458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AEA9BB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58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B228C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590" w:author="Author"/>
              </w:rPr>
            </w:pPr>
            <w:del w:id="459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D221F7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59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6E073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593" w:author="Author"/>
              </w:rPr>
            </w:pPr>
            <w:del w:id="459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217</w:delText>
              </w:r>
            </w:del>
          </w:p>
        </w:tc>
      </w:tr>
      <w:tr w:rsidR="00F84EA5" w:rsidRPr="002F577D" w:rsidDel="0090695B" w14:paraId="6B646AC3" w14:textId="77777777" w:rsidTr="00162F7F">
        <w:trPr>
          <w:cantSplit/>
          <w:trHeight w:val="190"/>
          <w:del w:id="459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2525A3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59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BB330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597" w:author="Author"/>
              </w:rPr>
            </w:pPr>
            <w:del w:id="4598" w:author="Author">
              <w:r w:rsidRPr="002F577D" w:rsidDel="0090695B">
                <w:delText>11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63605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599" w:author="Author"/>
              </w:rPr>
            </w:pPr>
            <w:del w:id="4600" w:author="Author">
              <w:r w:rsidRPr="002F577D" w:rsidDel="0090695B">
                <w:delText>Detroit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8321C7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60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B39F7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602" w:author="Author"/>
              </w:rPr>
            </w:pPr>
            <w:del w:id="460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1564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F97FB6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60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A516C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605" w:author="Author"/>
              </w:rPr>
            </w:pPr>
            <w:del w:id="460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668EFA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60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87F4BE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608" w:author="Author"/>
              </w:rPr>
            </w:pPr>
            <w:del w:id="460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C51AC0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61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A0302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611" w:author="Author"/>
              </w:rPr>
            </w:pPr>
            <w:del w:id="461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F84EA5" w:rsidRPr="002F577D" w:rsidDel="0090695B" w14:paraId="28563F86" w14:textId="77777777" w:rsidTr="00162F7F">
        <w:trPr>
          <w:cantSplit/>
          <w:trHeight w:val="190"/>
          <w:del w:id="46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609AD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6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05E5A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615" w:author="Author"/>
              </w:rPr>
            </w:pPr>
            <w:del w:id="4616" w:author="Author">
              <w:r w:rsidRPr="002F577D" w:rsidDel="0090695B">
                <w:delText>12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08A65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617" w:author="Author"/>
              </w:rPr>
            </w:pPr>
            <w:del w:id="4618" w:author="Author">
              <w:r w:rsidRPr="002F577D" w:rsidDel="0090695B">
                <w:delText>Hartford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5A2D85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61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90FF3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620" w:author="Author"/>
              </w:rPr>
            </w:pPr>
            <w:del w:id="462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1999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9BA7CA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62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80BCCF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623" w:author="Author"/>
              </w:rPr>
            </w:pPr>
            <w:del w:id="462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D83587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62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8A5E33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626" w:author="Author"/>
              </w:rPr>
            </w:pPr>
            <w:del w:id="462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4CA26B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62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FFBF3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629" w:author="Author"/>
              </w:rPr>
            </w:pPr>
            <w:del w:id="463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175</w:delText>
              </w:r>
            </w:del>
          </w:p>
        </w:tc>
      </w:tr>
      <w:tr w:rsidR="00F84EA5" w:rsidRPr="002F577D" w:rsidDel="0090695B" w14:paraId="7D14F0BF" w14:textId="77777777" w:rsidTr="00162F7F">
        <w:trPr>
          <w:cantSplit/>
          <w:trHeight w:val="190"/>
          <w:del w:id="463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CFBC2B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63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288DA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633" w:author="Author"/>
              </w:rPr>
            </w:pPr>
            <w:del w:id="4634" w:author="Author">
              <w:r w:rsidRPr="002F577D" w:rsidDel="0090695B">
                <w:delText>13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8D4C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635" w:author="Author"/>
              </w:rPr>
            </w:pPr>
            <w:del w:id="4636" w:author="Author">
              <w:r w:rsidRPr="002F577D" w:rsidDel="0090695B">
                <w:delText>Houston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06EDD9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63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DF495E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638" w:author="Author"/>
              </w:rPr>
            </w:pPr>
            <w:del w:id="463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1934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0E6315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64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FBEC2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641" w:author="Author"/>
              </w:rPr>
            </w:pPr>
            <w:del w:id="464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9E7D1C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64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32942E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644" w:author="Author"/>
              </w:rPr>
            </w:pPr>
            <w:del w:id="464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6B8FF7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64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7EB5E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647" w:author="Author"/>
              </w:rPr>
            </w:pPr>
            <w:del w:id="464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F84EA5" w:rsidRPr="002F577D" w:rsidDel="0090695B" w14:paraId="4BF76DED" w14:textId="77777777" w:rsidTr="00162F7F">
        <w:trPr>
          <w:cantSplit/>
          <w:trHeight w:val="190"/>
          <w:del w:id="464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764D86F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6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FD657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651" w:author="Author"/>
              </w:rPr>
            </w:pPr>
            <w:del w:id="4652" w:author="Author">
              <w:r w:rsidRPr="002F577D" w:rsidDel="0090695B">
                <w:delText>14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EB46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653" w:author="Author"/>
              </w:rPr>
            </w:pPr>
            <w:del w:id="4654" w:author="Author">
              <w:r w:rsidRPr="002F577D" w:rsidDel="0090695B">
                <w:delText>Indianapolis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3BA35D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65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F71FB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656" w:author="Author"/>
              </w:rPr>
            </w:pPr>
            <w:del w:id="465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1564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88B647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65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C592DE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659" w:author="Author"/>
              </w:rPr>
            </w:pPr>
            <w:del w:id="466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A016A8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66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91F3DD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662" w:author="Author"/>
              </w:rPr>
            </w:pPr>
            <w:del w:id="466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452E0B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66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041DC9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665" w:author="Author"/>
              </w:rPr>
            </w:pPr>
            <w:del w:id="466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F84EA5" w:rsidRPr="002F577D" w:rsidDel="0090695B" w14:paraId="1514EDFA" w14:textId="77777777" w:rsidTr="00162F7F">
        <w:trPr>
          <w:cantSplit/>
          <w:trHeight w:val="190"/>
          <w:del w:id="466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E4108FE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66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2E7B1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669" w:author="Author"/>
              </w:rPr>
            </w:pPr>
            <w:del w:id="4670" w:author="Author">
              <w:r w:rsidRPr="002F577D" w:rsidDel="0090695B">
                <w:delText>15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F4F0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671" w:author="Author"/>
              </w:rPr>
            </w:pPr>
            <w:del w:id="4672" w:author="Author">
              <w:r w:rsidRPr="002F577D" w:rsidDel="0090695B">
                <w:delText>Jacksonville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07EF07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67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69A27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674" w:author="Author"/>
              </w:rPr>
            </w:pPr>
            <w:del w:id="467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8A1DDA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67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A7E24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677" w:author="Author"/>
              </w:rPr>
            </w:pPr>
            <w:del w:id="467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A08C78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67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39A6C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680" w:author="Author"/>
              </w:rPr>
            </w:pPr>
            <w:del w:id="468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C0935C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68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E2138D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683" w:author="Author"/>
              </w:rPr>
            </w:pPr>
            <w:del w:id="468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F84EA5" w:rsidRPr="002F577D" w:rsidDel="0090695B" w14:paraId="15D03C4B" w14:textId="77777777" w:rsidTr="00162F7F">
        <w:trPr>
          <w:cantSplit/>
          <w:trHeight w:val="190"/>
          <w:del w:id="468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EFA5D1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68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15FCB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687" w:author="Author"/>
              </w:rPr>
            </w:pPr>
            <w:del w:id="4688" w:author="Author">
              <w:r w:rsidRPr="002F577D" w:rsidDel="0090695B">
                <w:delText>16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4C9F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689" w:author="Author"/>
              </w:rPr>
            </w:pPr>
            <w:del w:id="4690" w:author="Author">
              <w:r w:rsidRPr="002F577D" w:rsidDel="0090695B">
                <w:delText>Kansas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D3B1D6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69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5A3AAD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692" w:author="Author"/>
              </w:rPr>
            </w:pPr>
            <w:del w:id="469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89FA2D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69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4F8FF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695" w:author="Author"/>
              </w:rPr>
            </w:pPr>
            <w:del w:id="469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5243EF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69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04D57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698" w:author="Author"/>
              </w:rPr>
            </w:pPr>
            <w:del w:id="469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7DB4BC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70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8B51DB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701" w:author="Author"/>
              </w:rPr>
            </w:pPr>
            <w:del w:id="470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F84EA5" w:rsidRPr="002F577D" w:rsidDel="0090695B" w14:paraId="33891976" w14:textId="77777777" w:rsidTr="00162F7F">
        <w:trPr>
          <w:cantSplit/>
          <w:trHeight w:val="190"/>
          <w:del w:id="47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0A5B4C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7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52497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705" w:author="Author"/>
              </w:rPr>
            </w:pPr>
            <w:del w:id="4706" w:author="Author">
              <w:r w:rsidRPr="002F577D" w:rsidDel="0090695B">
                <w:delText>17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976B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707" w:author="Author"/>
              </w:rPr>
            </w:pPr>
            <w:del w:id="4708" w:author="Author">
              <w:r w:rsidRPr="002F577D" w:rsidDel="0090695B">
                <w:delText>Little Rock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BC3DB8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70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98A39E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710" w:author="Author"/>
              </w:rPr>
            </w:pPr>
            <w:del w:id="471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1934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C9D432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71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DE35F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713" w:author="Author"/>
              </w:rPr>
            </w:pPr>
            <w:del w:id="471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C825BC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71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5C6635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716" w:author="Author"/>
              </w:rPr>
            </w:pPr>
            <w:del w:id="471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C9A89E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71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56731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719" w:author="Author"/>
              </w:rPr>
            </w:pPr>
            <w:del w:id="472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F84EA5" w:rsidRPr="002F577D" w:rsidDel="0090695B" w14:paraId="1275DE27" w14:textId="77777777" w:rsidTr="00162F7F">
        <w:trPr>
          <w:cantSplit/>
          <w:trHeight w:val="190"/>
          <w:del w:id="472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DA2860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72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CA34B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723" w:author="Author"/>
              </w:rPr>
            </w:pPr>
            <w:del w:id="4724" w:author="Author">
              <w:r w:rsidRPr="002F577D" w:rsidDel="0090695B">
                <w:delText>18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14B89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725" w:author="Author"/>
              </w:rPr>
            </w:pPr>
            <w:del w:id="4726" w:author="Author">
              <w:r w:rsidRPr="002F577D" w:rsidDel="0090695B">
                <w:delText>Los Angeles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8BB810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72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2109DE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728" w:author="Author"/>
              </w:rPr>
            </w:pPr>
            <w:del w:id="472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1905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844B23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73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434E1C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731" w:author="Author"/>
              </w:rPr>
            </w:pPr>
            <w:del w:id="473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18848D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73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A2032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734" w:author="Author"/>
              </w:rPr>
            </w:pPr>
            <w:del w:id="473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5F67E7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73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21CB03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737" w:author="Author"/>
              </w:rPr>
            </w:pPr>
            <w:del w:id="473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262</w:delText>
              </w:r>
            </w:del>
          </w:p>
        </w:tc>
      </w:tr>
      <w:tr w:rsidR="00F84EA5" w:rsidRPr="002F577D" w:rsidDel="0090695B" w14:paraId="701D02D7" w14:textId="77777777" w:rsidTr="00162F7F">
        <w:trPr>
          <w:cantSplit/>
          <w:trHeight w:val="190"/>
          <w:del w:id="47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D82A2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7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5E58B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741" w:author="Author"/>
              </w:rPr>
            </w:pPr>
            <w:del w:id="4742" w:author="Author">
              <w:r w:rsidRPr="002F577D" w:rsidDel="0090695B">
                <w:delText>19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3FB5D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743" w:author="Author"/>
              </w:rPr>
            </w:pPr>
            <w:del w:id="4744" w:author="Author">
              <w:r w:rsidRPr="002F577D" w:rsidDel="0090695B">
                <w:delText>Louisville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5EC78C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74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1A188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746" w:author="Author"/>
              </w:rPr>
            </w:pPr>
            <w:del w:id="474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1815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2AF41C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74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E3E1E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749" w:author="Author"/>
              </w:rPr>
            </w:pPr>
            <w:del w:id="475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5E9EB4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75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FB5149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752" w:author="Author"/>
              </w:rPr>
            </w:pPr>
            <w:del w:id="475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6A1498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75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A4D21B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755" w:author="Author"/>
              </w:rPr>
            </w:pPr>
            <w:del w:id="475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206</w:delText>
              </w:r>
            </w:del>
          </w:p>
        </w:tc>
      </w:tr>
      <w:tr w:rsidR="00F84EA5" w:rsidRPr="002F577D" w:rsidDel="0090695B" w14:paraId="423C1AC0" w14:textId="77777777" w:rsidTr="00162F7F">
        <w:trPr>
          <w:cantSplit/>
          <w:trHeight w:val="190"/>
          <w:del w:id="47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02D25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7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B2999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759" w:author="Author"/>
              </w:rPr>
            </w:pPr>
            <w:del w:id="4760" w:author="Author">
              <w:r w:rsidRPr="002F577D" w:rsidDel="0090695B">
                <w:delText>20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7809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761" w:author="Author"/>
              </w:rPr>
            </w:pPr>
            <w:del w:id="4762" w:author="Author">
              <w:r w:rsidRPr="002F577D" w:rsidDel="0090695B">
                <w:delText>Memphis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5CE890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76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52AFA3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764" w:author="Author"/>
              </w:rPr>
            </w:pPr>
            <w:del w:id="476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1815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28B317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76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6B6003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767" w:author="Author"/>
              </w:rPr>
            </w:pPr>
            <w:del w:id="476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4F0C2F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76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9350A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770" w:author="Author"/>
              </w:rPr>
            </w:pPr>
            <w:del w:id="477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89C785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77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B823A3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773" w:author="Author"/>
              </w:rPr>
            </w:pPr>
            <w:del w:id="477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206</w:delText>
              </w:r>
            </w:del>
          </w:p>
        </w:tc>
      </w:tr>
      <w:tr w:rsidR="00F84EA5" w:rsidRPr="002F577D" w:rsidDel="0090695B" w14:paraId="2C4905A4" w14:textId="77777777" w:rsidTr="00162F7F">
        <w:trPr>
          <w:cantSplit/>
          <w:trHeight w:val="190"/>
          <w:del w:id="477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6DB1F3B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77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9C7FD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777" w:author="Author"/>
              </w:rPr>
            </w:pPr>
            <w:del w:id="4778" w:author="Author">
              <w:r w:rsidRPr="002F577D" w:rsidDel="0090695B">
                <w:delText>21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A1F8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779" w:author="Author"/>
              </w:rPr>
            </w:pPr>
            <w:del w:id="4780" w:author="Author">
              <w:r w:rsidRPr="002F577D" w:rsidDel="0090695B">
                <w:delText>Miami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E89087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78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FD691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782" w:author="Author"/>
              </w:rPr>
            </w:pPr>
            <w:del w:id="478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B4FC89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78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48C63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785" w:author="Author"/>
              </w:rPr>
            </w:pPr>
            <w:del w:id="478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E84F5F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78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39B5DF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788" w:author="Author"/>
              </w:rPr>
            </w:pPr>
            <w:del w:id="478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02F4FE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79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7D8AF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791" w:author="Author"/>
              </w:rPr>
            </w:pPr>
            <w:del w:id="479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F84EA5" w:rsidRPr="002F577D" w:rsidDel="0090695B" w14:paraId="3C0EFE99" w14:textId="77777777" w:rsidTr="00162F7F">
        <w:trPr>
          <w:cantSplit/>
          <w:trHeight w:val="190"/>
          <w:del w:id="47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86A2B3D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7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981A6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795" w:author="Author"/>
              </w:rPr>
            </w:pPr>
            <w:del w:id="4796" w:author="Author">
              <w:r w:rsidRPr="002F577D" w:rsidDel="0090695B">
                <w:delText>22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FA9E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797" w:author="Author"/>
              </w:rPr>
            </w:pPr>
            <w:del w:id="4798" w:author="Author">
              <w:r w:rsidRPr="002F577D" w:rsidDel="0090695B">
                <w:delText>Milwaukee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E4D7DC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79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39D27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800" w:author="Author"/>
              </w:rPr>
            </w:pPr>
            <w:del w:id="480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4BD3E8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80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0D395B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803" w:author="Author"/>
              </w:rPr>
            </w:pPr>
            <w:del w:id="480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5E3C3D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80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39C47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806" w:author="Author"/>
              </w:rPr>
            </w:pPr>
            <w:del w:id="480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327D3E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80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FB8AF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809" w:author="Author"/>
              </w:rPr>
            </w:pPr>
            <w:del w:id="481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F84EA5" w:rsidRPr="002F577D" w:rsidDel="0090695B" w14:paraId="35570A7B" w14:textId="77777777" w:rsidTr="00162F7F">
        <w:trPr>
          <w:cantSplit/>
          <w:trHeight w:val="190"/>
          <w:del w:id="481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49F765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81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49FED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813" w:author="Author"/>
              </w:rPr>
            </w:pPr>
            <w:del w:id="4814" w:author="Author">
              <w:r w:rsidRPr="002F577D" w:rsidDel="0090695B">
                <w:delText>23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836D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815" w:author="Author"/>
              </w:rPr>
            </w:pPr>
            <w:del w:id="4816" w:author="Author">
              <w:r w:rsidRPr="002F577D" w:rsidDel="0090695B">
                <w:delText>Minneapolis/St. Paul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7BC32C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81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FB414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818" w:author="Author"/>
              </w:rPr>
            </w:pPr>
            <w:del w:id="481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034564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82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89BA9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821" w:author="Author"/>
              </w:rPr>
            </w:pPr>
            <w:del w:id="482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C7DB3E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82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32AFB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824" w:author="Author"/>
              </w:rPr>
            </w:pPr>
            <w:del w:id="482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8AEECB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82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F7C54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827" w:author="Author"/>
              </w:rPr>
            </w:pPr>
            <w:del w:id="482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F84EA5" w:rsidRPr="002F577D" w:rsidDel="0090695B" w14:paraId="5BC252F9" w14:textId="77777777" w:rsidTr="00162F7F">
        <w:trPr>
          <w:cantSplit/>
          <w:trHeight w:val="190"/>
          <w:del w:id="48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739EF8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8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77FB0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831" w:author="Author"/>
              </w:rPr>
            </w:pPr>
            <w:del w:id="4832" w:author="Author">
              <w:r w:rsidRPr="002F577D" w:rsidDel="0090695B">
                <w:delText>24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A54C3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833" w:author="Author"/>
              </w:rPr>
            </w:pPr>
            <w:del w:id="4834" w:author="Author">
              <w:r w:rsidRPr="002F577D" w:rsidDel="0090695B">
                <w:delText>Nashville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F27DCE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83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D10DD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836" w:author="Author"/>
              </w:rPr>
            </w:pPr>
            <w:del w:id="483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1815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0BFDCA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83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1419AF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839" w:author="Author"/>
              </w:rPr>
            </w:pPr>
            <w:del w:id="484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2A0640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84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3E772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842" w:author="Author"/>
              </w:rPr>
            </w:pPr>
            <w:del w:id="484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6DEBF6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84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01F935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845" w:author="Author"/>
              </w:rPr>
            </w:pPr>
            <w:del w:id="484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206</w:delText>
              </w:r>
            </w:del>
          </w:p>
        </w:tc>
      </w:tr>
      <w:tr w:rsidR="00F84EA5" w:rsidRPr="002F577D" w:rsidDel="0090695B" w14:paraId="1DF3EEB1" w14:textId="77777777" w:rsidTr="00162F7F">
        <w:trPr>
          <w:cantSplit/>
          <w:trHeight w:val="190"/>
          <w:del w:id="484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F609E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8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5B40A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849" w:author="Author"/>
              </w:rPr>
            </w:pPr>
            <w:del w:id="4850" w:author="Author">
              <w:r w:rsidRPr="002F577D" w:rsidDel="0090695B">
                <w:delText>25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8991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851" w:author="Author"/>
              </w:rPr>
            </w:pPr>
            <w:del w:id="4852" w:author="Author">
              <w:r w:rsidRPr="002F577D" w:rsidDel="0090695B">
                <w:delText>New Orleans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549B7C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85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DD9F03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854" w:author="Author"/>
              </w:rPr>
            </w:pPr>
            <w:del w:id="485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1926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2A346B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85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29D04E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857" w:author="Author"/>
              </w:rPr>
            </w:pPr>
            <w:del w:id="485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28F53D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85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54E1C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860" w:author="Author"/>
              </w:rPr>
            </w:pPr>
            <w:del w:id="486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385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66671C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86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8E80E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863" w:author="Author"/>
              </w:rPr>
            </w:pPr>
            <w:del w:id="486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200</w:delText>
              </w:r>
            </w:del>
          </w:p>
        </w:tc>
      </w:tr>
      <w:tr w:rsidR="00F84EA5" w:rsidRPr="002F577D" w:rsidDel="0090695B" w14:paraId="50277742" w14:textId="77777777" w:rsidTr="00162F7F">
        <w:trPr>
          <w:cantSplit/>
          <w:trHeight w:val="190"/>
          <w:del w:id="486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18CECC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86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2416C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867" w:author="Author"/>
              </w:rPr>
            </w:pPr>
            <w:del w:id="4868" w:author="Author">
              <w:r w:rsidRPr="002F577D" w:rsidDel="0090695B">
                <w:delText>26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4B9DB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869" w:author="Author"/>
              </w:rPr>
            </w:pPr>
            <w:del w:id="4870" w:author="Author">
              <w:r w:rsidRPr="002F577D" w:rsidDel="0090695B">
                <w:delText>New York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6AD682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87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B40BCC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872" w:author="Author"/>
              </w:rPr>
            </w:pPr>
            <w:del w:id="487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1802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357164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87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4BF2D5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875" w:author="Author"/>
              </w:rPr>
            </w:pPr>
            <w:del w:id="487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AF7F44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87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B21BC9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878" w:author="Author"/>
              </w:rPr>
            </w:pPr>
            <w:del w:id="487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E0BDD1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88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DEE5ED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881" w:author="Author"/>
              </w:rPr>
            </w:pPr>
            <w:del w:id="488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165</w:delText>
              </w:r>
            </w:del>
          </w:p>
        </w:tc>
      </w:tr>
      <w:tr w:rsidR="00F84EA5" w:rsidRPr="002F577D" w:rsidDel="0090695B" w14:paraId="484532B2" w14:textId="77777777" w:rsidTr="00162F7F">
        <w:trPr>
          <w:cantSplit/>
          <w:trHeight w:val="190"/>
          <w:del w:id="48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51707BB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8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041DD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885" w:author="Author"/>
              </w:rPr>
            </w:pPr>
            <w:del w:id="4886" w:author="Author">
              <w:r w:rsidRPr="002F577D" w:rsidDel="0090695B">
                <w:delText>27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B863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887" w:author="Author"/>
              </w:rPr>
            </w:pPr>
            <w:del w:id="4888" w:author="Author">
              <w:r w:rsidRPr="002F577D" w:rsidDel="0090695B">
                <w:delText>Oklahoma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98B809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88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D8F2C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890" w:author="Author"/>
              </w:rPr>
            </w:pPr>
            <w:del w:id="489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1934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E5CCE0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89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F1836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893" w:author="Author"/>
              </w:rPr>
            </w:pPr>
            <w:del w:id="489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4A813F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89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4D39A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896" w:author="Author"/>
              </w:rPr>
            </w:pPr>
            <w:del w:id="489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A8DD55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89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3FEBC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899" w:author="Author"/>
              </w:rPr>
            </w:pPr>
            <w:del w:id="490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F84EA5" w:rsidRPr="002F577D" w:rsidDel="0090695B" w14:paraId="23FE3173" w14:textId="77777777" w:rsidTr="00162F7F">
        <w:trPr>
          <w:cantSplit/>
          <w:trHeight w:val="190"/>
          <w:del w:id="490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B6A4D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90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DAAB5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903" w:author="Author"/>
              </w:rPr>
            </w:pPr>
            <w:del w:id="4904" w:author="Author">
              <w:r w:rsidRPr="002F577D" w:rsidDel="0090695B">
                <w:delText>28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AD83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905" w:author="Author"/>
              </w:rPr>
            </w:pPr>
            <w:del w:id="4906" w:author="Author">
              <w:r w:rsidRPr="002F577D" w:rsidDel="0090695B">
                <w:delText>Omaha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759690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90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1DF153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908" w:author="Author"/>
              </w:rPr>
            </w:pPr>
            <w:del w:id="490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BFBCEB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91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BF4CF3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911" w:author="Author"/>
              </w:rPr>
            </w:pPr>
            <w:del w:id="491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F7EE5B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91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7FD80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914" w:author="Author"/>
              </w:rPr>
            </w:pPr>
            <w:del w:id="491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8E41A7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91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7992B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917" w:author="Author"/>
              </w:rPr>
            </w:pPr>
            <w:del w:id="491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F84EA5" w:rsidRPr="002F577D" w:rsidDel="0090695B" w14:paraId="3A92EA2E" w14:textId="77777777" w:rsidTr="00162F7F">
        <w:trPr>
          <w:cantSplit/>
          <w:trHeight w:val="190"/>
          <w:del w:id="49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9BBE0BE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9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9BC4D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921" w:author="Author"/>
              </w:rPr>
            </w:pPr>
            <w:del w:id="4922" w:author="Author">
              <w:r w:rsidRPr="002F577D" w:rsidDel="0090695B">
                <w:delText>29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9C9A9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923" w:author="Author"/>
              </w:rPr>
            </w:pPr>
            <w:del w:id="4924" w:author="Author">
              <w:r w:rsidRPr="002F577D" w:rsidDel="0090695B">
                <w:delText>Phoenix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AA439F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92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F0DB8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926" w:author="Author"/>
              </w:rPr>
            </w:pPr>
            <w:del w:id="492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2120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23207D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92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A22FB5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929" w:author="Author"/>
              </w:rPr>
            </w:pPr>
            <w:del w:id="493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0CF37E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93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E6003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932" w:author="Author"/>
              </w:rPr>
            </w:pPr>
            <w:del w:id="493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A316D9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93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B046A5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935" w:author="Author"/>
              </w:rPr>
            </w:pPr>
            <w:del w:id="493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217</w:delText>
              </w:r>
            </w:del>
          </w:p>
        </w:tc>
      </w:tr>
      <w:tr w:rsidR="00F84EA5" w:rsidRPr="002F577D" w:rsidDel="0090695B" w14:paraId="79EBF2BD" w14:textId="77777777" w:rsidTr="00162F7F">
        <w:trPr>
          <w:cantSplit/>
          <w:trHeight w:val="190"/>
          <w:del w:id="493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2EB01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93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54F58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939" w:author="Author"/>
              </w:rPr>
            </w:pPr>
            <w:del w:id="4940" w:author="Author">
              <w:r w:rsidRPr="002F577D" w:rsidDel="0090695B">
                <w:delText>30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1D4A3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941" w:author="Author"/>
              </w:rPr>
            </w:pPr>
            <w:del w:id="4942" w:author="Author">
              <w:r w:rsidRPr="002F577D" w:rsidDel="0090695B">
                <w:delText>Philadelphia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2739BF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94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DF27A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944" w:author="Author"/>
              </w:rPr>
            </w:pPr>
            <w:del w:id="494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1802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004420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94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42443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947" w:author="Author"/>
              </w:rPr>
            </w:pPr>
            <w:del w:id="494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3EA0A2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94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A52D5C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950" w:author="Author"/>
              </w:rPr>
            </w:pPr>
            <w:del w:id="495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C9F957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95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6F4D0E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953" w:author="Author"/>
              </w:rPr>
            </w:pPr>
            <w:del w:id="495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165</w:delText>
              </w:r>
            </w:del>
          </w:p>
        </w:tc>
      </w:tr>
      <w:tr w:rsidR="00F84EA5" w:rsidRPr="002F577D" w:rsidDel="0090695B" w14:paraId="6E46288A" w14:textId="77777777" w:rsidTr="00162F7F">
        <w:trPr>
          <w:cantSplit/>
          <w:trHeight w:val="190"/>
          <w:del w:id="495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BCC490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95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96715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957" w:author="Author"/>
              </w:rPr>
            </w:pPr>
            <w:del w:id="4958" w:author="Author">
              <w:r w:rsidRPr="002F577D" w:rsidDel="0090695B">
                <w:delText>31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461A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959" w:author="Author"/>
              </w:rPr>
            </w:pPr>
            <w:del w:id="4960" w:author="Author">
              <w:r w:rsidRPr="002F577D" w:rsidDel="0090695B">
                <w:delText>Pittsburgh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721E88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96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09EDFF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962" w:author="Author"/>
              </w:rPr>
            </w:pPr>
            <w:del w:id="496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1802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FC1804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96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323D2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965" w:author="Author"/>
              </w:rPr>
            </w:pPr>
            <w:del w:id="496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5FCF36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96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9D3B9C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968" w:author="Author"/>
              </w:rPr>
            </w:pPr>
            <w:del w:id="496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04A638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97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695DF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971" w:author="Author"/>
              </w:rPr>
            </w:pPr>
            <w:del w:id="497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165</w:delText>
              </w:r>
            </w:del>
          </w:p>
        </w:tc>
      </w:tr>
      <w:tr w:rsidR="00F84EA5" w:rsidRPr="002F577D" w:rsidDel="0090695B" w14:paraId="6E4E14B5" w14:textId="77777777" w:rsidTr="00162F7F">
        <w:trPr>
          <w:cantSplit/>
          <w:trHeight w:val="190"/>
          <w:del w:id="49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8E1A3D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9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1636A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975" w:author="Author"/>
              </w:rPr>
            </w:pPr>
            <w:del w:id="4976" w:author="Author">
              <w:r w:rsidRPr="002F577D" w:rsidDel="0090695B">
                <w:delText>32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F976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977" w:author="Author"/>
              </w:rPr>
            </w:pPr>
            <w:del w:id="4978" w:author="Author">
              <w:r w:rsidRPr="002F577D" w:rsidDel="0090695B">
                <w:delText>Portland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7FFF3E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97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6FC98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980" w:author="Author"/>
              </w:rPr>
            </w:pPr>
            <w:del w:id="498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1905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9368B6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98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24BCCC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983" w:author="Author"/>
              </w:rPr>
            </w:pPr>
            <w:del w:id="498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6BBE2A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98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6B4C3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986" w:author="Author"/>
              </w:rPr>
            </w:pPr>
            <w:del w:id="498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57B697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98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04AC2E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989" w:author="Author"/>
              </w:rPr>
            </w:pPr>
            <w:del w:id="499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262</w:delText>
              </w:r>
            </w:del>
          </w:p>
        </w:tc>
      </w:tr>
      <w:tr w:rsidR="00F84EA5" w:rsidRPr="002F577D" w:rsidDel="0090695B" w14:paraId="023C33E3" w14:textId="77777777" w:rsidTr="00162F7F">
        <w:trPr>
          <w:cantSplit/>
          <w:trHeight w:val="190"/>
          <w:del w:id="499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47D663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99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6BBE0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4993" w:author="Author"/>
              </w:rPr>
            </w:pPr>
            <w:del w:id="4994" w:author="Author">
              <w:r w:rsidRPr="002F577D" w:rsidDel="0090695B">
                <w:delText>33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231D3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995" w:author="Author"/>
              </w:rPr>
            </w:pPr>
            <w:del w:id="4996" w:author="Author">
              <w:r w:rsidRPr="002F577D" w:rsidDel="0090695B">
                <w:delText>Richmond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DE675C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499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300A1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4998" w:author="Author"/>
              </w:rPr>
            </w:pPr>
            <w:del w:id="499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FEF942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00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AD0C9B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001" w:author="Author"/>
              </w:rPr>
            </w:pPr>
            <w:del w:id="500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C94F8F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00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FDE2B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004" w:author="Author"/>
              </w:rPr>
            </w:pPr>
            <w:del w:id="500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EFD697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00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085F4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007" w:author="Author"/>
              </w:rPr>
            </w:pPr>
            <w:del w:id="500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F84EA5" w:rsidRPr="002F577D" w:rsidDel="0090695B" w14:paraId="315F78E5" w14:textId="77777777" w:rsidTr="00162F7F">
        <w:trPr>
          <w:cantSplit/>
          <w:trHeight w:val="190"/>
          <w:del w:id="500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9F401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01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99349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011" w:author="Author"/>
              </w:rPr>
            </w:pPr>
            <w:del w:id="5012" w:author="Author">
              <w:r w:rsidRPr="002F577D" w:rsidDel="0090695B">
                <w:delText>34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4307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013" w:author="Author"/>
              </w:rPr>
            </w:pPr>
            <w:del w:id="5014" w:author="Author">
              <w:r w:rsidRPr="002F577D" w:rsidDel="0090695B">
                <w:delText>St. Louis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03E9A5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01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27436C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016" w:author="Author"/>
              </w:rPr>
            </w:pPr>
            <w:del w:id="501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524FF6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01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D2866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019" w:author="Author"/>
              </w:rPr>
            </w:pPr>
            <w:del w:id="502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7A144D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02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69986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022" w:author="Author"/>
              </w:rPr>
            </w:pPr>
            <w:del w:id="502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0782E1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02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34A9B5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025" w:author="Author"/>
              </w:rPr>
            </w:pPr>
            <w:del w:id="502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F84EA5" w:rsidRPr="002F577D" w:rsidDel="0090695B" w14:paraId="67A87001" w14:textId="77777777" w:rsidTr="00162F7F">
        <w:trPr>
          <w:cantSplit/>
          <w:trHeight w:val="190"/>
          <w:del w:id="502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ADB18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0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F39D7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029" w:author="Author"/>
              </w:rPr>
            </w:pPr>
            <w:del w:id="5030" w:author="Author">
              <w:r w:rsidRPr="002F577D" w:rsidDel="0090695B">
                <w:delText>35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ACBBD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031" w:author="Author"/>
              </w:rPr>
            </w:pPr>
            <w:del w:id="5032" w:author="Author">
              <w:r w:rsidRPr="002F577D" w:rsidDel="0090695B">
                <w:delText>Salt Lake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C6FB4F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03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A3E409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034" w:author="Author"/>
              </w:rPr>
            </w:pPr>
            <w:del w:id="503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2120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6FFB0D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03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FEC3A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037" w:author="Author"/>
              </w:rPr>
            </w:pPr>
            <w:del w:id="503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A53577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03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00D9F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040" w:author="Author"/>
              </w:rPr>
            </w:pPr>
            <w:del w:id="504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B6BA5D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04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184F5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043" w:author="Author"/>
              </w:rPr>
            </w:pPr>
            <w:del w:id="504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217</w:delText>
              </w:r>
            </w:del>
          </w:p>
        </w:tc>
      </w:tr>
      <w:tr w:rsidR="00F84EA5" w:rsidRPr="002F577D" w:rsidDel="0090695B" w14:paraId="1EA47FA1" w14:textId="77777777" w:rsidTr="00162F7F">
        <w:trPr>
          <w:cantSplit/>
          <w:trHeight w:val="190"/>
          <w:del w:id="504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DDC76E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04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8A479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047" w:author="Author"/>
              </w:rPr>
            </w:pPr>
            <w:del w:id="5048" w:author="Author">
              <w:r w:rsidRPr="002F577D" w:rsidDel="0090695B">
                <w:delText>36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A83CF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049" w:author="Author"/>
              </w:rPr>
            </w:pPr>
            <w:del w:id="5050" w:author="Author">
              <w:r w:rsidRPr="002F577D" w:rsidDel="0090695B">
                <w:delText>San Francisco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6F6B7A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05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7AE18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052" w:author="Author"/>
              </w:rPr>
            </w:pPr>
            <w:del w:id="505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1905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2B4A25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05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C82D3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055" w:author="Author"/>
              </w:rPr>
            </w:pPr>
            <w:del w:id="505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7B13D6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05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B4BA9B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058" w:author="Author"/>
              </w:rPr>
            </w:pPr>
            <w:del w:id="505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679930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06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6C87D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061" w:author="Author"/>
              </w:rPr>
            </w:pPr>
            <w:del w:id="506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262</w:delText>
              </w:r>
            </w:del>
          </w:p>
        </w:tc>
      </w:tr>
      <w:tr w:rsidR="00F84EA5" w:rsidRPr="002F577D" w:rsidDel="0090695B" w14:paraId="1677AF52" w14:textId="77777777" w:rsidTr="00162F7F">
        <w:trPr>
          <w:cantSplit/>
          <w:trHeight w:val="190"/>
          <w:del w:id="50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7C0F74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0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AB2E3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065" w:author="Author"/>
              </w:rPr>
            </w:pPr>
            <w:del w:id="5066" w:author="Author">
              <w:r w:rsidRPr="002F577D" w:rsidDel="0090695B">
                <w:delText>37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D775F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067" w:author="Author"/>
              </w:rPr>
            </w:pPr>
            <w:del w:id="5068" w:author="Author">
              <w:r w:rsidRPr="002F577D" w:rsidDel="0090695B">
                <w:delText>Tulsa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A9473D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06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1EACD3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070" w:author="Author"/>
              </w:rPr>
            </w:pPr>
            <w:del w:id="507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1934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D9074D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07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F9D6FC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073" w:author="Author"/>
              </w:rPr>
            </w:pPr>
            <w:del w:id="507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B95C5C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07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1914F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076" w:author="Author"/>
              </w:rPr>
            </w:pPr>
            <w:del w:id="507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45C530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07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AA6F2C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079" w:author="Author"/>
              </w:rPr>
            </w:pPr>
            <w:del w:id="508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F84EA5" w:rsidRPr="002F577D" w:rsidDel="0090695B" w14:paraId="2EB833C9" w14:textId="77777777" w:rsidTr="00162F7F">
        <w:trPr>
          <w:cantSplit/>
          <w:trHeight w:val="190"/>
          <w:del w:id="508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88DA97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08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A26EC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083" w:author="Author"/>
              </w:rPr>
            </w:pPr>
            <w:del w:id="5084" w:author="Author">
              <w:r w:rsidRPr="002F577D" w:rsidDel="0090695B">
                <w:delText>40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4018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085" w:author="Author"/>
              </w:rPr>
            </w:pPr>
            <w:del w:id="5086" w:author="Author">
              <w:r w:rsidRPr="002F577D" w:rsidDel="0090695B">
                <w:delText>Pacific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DB7110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08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8D1E3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088" w:author="Author"/>
              </w:rPr>
            </w:pPr>
            <w:del w:id="508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1944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CC4486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09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6D92C9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091" w:author="Author"/>
              </w:rPr>
            </w:pPr>
            <w:del w:id="509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A4F526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09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5D7B43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094" w:author="Author"/>
              </w:rPr>
            </w:pPr>
            <w:del w:id="509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4E859F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09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68D4C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097" w:author="Author"/>
              </w:rPr>
            </w:pPr>
            <w:del w:id="509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271</w:delText>
              </w:r>
            </w:del>
          </w:p>
        </w:tc>
      </w:tr>
      <w:tr w:rsidR="00F84EA5" w:rsidRPr="002F577D" w:rsidDel="0090695B" w14:paraId="52C81652" w14:textId="77777777" w:rsidTr="00162F7F">
        <w:trPr>
          <w:cantSplit/>
          <w:trHeight w:val="190"/>
          <w:del w:id="509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BA76DE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1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F0BA3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101" w:author="Author"/>
              </w:rPr>
            </w:pPr>
            <w:del w:id="5102" w:author="Author">
              <w:r w:rsidRPr="002F577D" w:rsidDel="0090695B">
                <w:delText>41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E16FF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103" w:author="Author"/>
              </w:rPr>
            </w:pPr>
            <w:del w:id="5104" w:author="Author">
              <w:r w:rsidRPr="002F577D" w:rsidDel="0090695B">
                <w:delText>Mountain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2529F9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10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C8208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106" w:author="Author"/>
              </w:rPr>
            </w:pPr>
            <w:del w:id="510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94CA89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10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2ACE6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109" w:author="Author"/>
              </w:rPr>
            </w:pPr>
            <w:del w:id="511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3CF6CC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11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D4BE7C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112" w:author="Author"/>
              </w:rPr>
            </w:pPr>
            <w:del w:id="511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9C74BC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11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373A6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115" w:author="Author"/>
              </w:rPr>
            </w:pPr>
            <w:del w:id="511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224</w:delText>
              </w:r>
            </w:del>
          </w:p>
        </w:tc>
      </w:tr>
      <w:tr w:rsidR="00F84EA5" w:rsidRPr="002F577D" w:rsidDel="0090695B" w14:paraId="611B38A2" w14:textId="77777777" w:rsidTr="00162F7F">
        <w:trPr>
          <w:cantSplit/>
          <w:trHeight w:val="190"/>
          <w:del w:id="511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10D3BA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1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56248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119" w:author="Author"/>
              </w:rPr>
            </w:pPr>
            <w:del w:id="5120" w:author="Author">
              <w:r w:rsidRPr="002F577D" w:rsidDel="0090695B">
                <w:delText>42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8595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121" w:author="Author"/>
              </w:rPr>
            </w:pPr>
            <w:del w:id="5122" w:author="Author">
              <w:r w:rsidRPr="002F577D" w:rsidDel="0090695B">
                <w:delText>Midwest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D8621B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12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38774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124" w:author="Author"/>
              </w:rPr>
            </w:pPr>
            <w:del w:id="512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43E376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12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7A007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127" w:author="Author"/>
              </w:rPr>
            </w:pPr>
            <w:del w:id="512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705322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12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3215E5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130" w:author="Author"/>
              </w:rPr>
            </w:pPr>
            <w:del w:id="513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7EC42A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13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384E2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133" w:author="Author"/>
              </w:rPr>
            </w:pPr>
            <w:del w:id="513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F84EA5" w:rsidRPr="002F577D" w:rsidDel="0090695B" w14:paraId="3AD40D65" w14:textId="77777777" w:rsidTr="00162F7F">
        <w:trPr>
          <w:cantSplit/>
          <w:trHeight w:val="190"/>
          <w:del w:id="513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C58927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13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7C37D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137" w:author="Author"/>
              </w:rPr>
            </w:pPr>
            <w:del w:id="5138" w:author="Author">
              <w:r w:rsidRPr="002F577D" w:rsidDel="0090695B">
                <w:delText>43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3476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139" w:author="Author"/>
              </w:rPr>
            </w:pPr>
            <w:del w:id="5140" w:author="Author">
              <w:r w:rsidRPr="002F577D" w:rsidDel="0090695B">
                <w:delText>Southwest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A6648D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14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6C48E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142" w:author="Author"/>
              </w:rPr>
            </w:pPr>
            <w:del w:id="514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363516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14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9F856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145" w:author="Author"/>
              </w:rPr>
            </w:pPr>
            <w:del w:id="514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CD965D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14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0E2E5F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148" w:author="Author"/>
              </w:rPr>
            </w:pPr>
            <w:del w:id="514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15E261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15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9A845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151" w:author="Author"/>
              </w:rPr>
            </w:pPr>
            <w:del w:id="515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F84EA5" w:rsidRPr="002F577D" w:rsidDel="0090695B" w14:paraId="6615D8E2" w14:textId="77777777" w:rsidTr="00162F7F">
        <w:trPr>
          <w:cantSplit/>
          <w:trHeight w:val="190"/>
          <w:del w:id="51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12A4F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1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FB0AA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155" w:author="Author"/>
              </w:rPr>
            </w:pPr>
            <w:del w:id="5156" w:author="Author">
              <w:r w:rsidRPr="002F577D" w:rsidDel="0090695B">
                <w:delText>44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912E5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157" w:author="Author"/>
              </w:rPr>
            </w:pPr>
            <w:del w:id="5158" w:author="Author">
              <w:r w:rsidRPr="002F577D" w:rsidDel="0090695B">
                <w:delText>North Central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96AA50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15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10B81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160" w:author="Author"/>
              </w:rPr>
            </w:pPr>
            <w:del w:id="516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1595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7271C9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16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8437C3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163" w:author="Author"/>
              </w:rPr>
            </w:pPr>
            <w:del w:id="516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5C048A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16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26EDA9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166" w:author="Author"/>
              </w:rPr>
            </w:pPr>
            <w:del w:id="516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7849D4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16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B5374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169" w:author="Author"/>
              </w:rPr>
            </w:pPr>
            <w:del w:id="517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195</w:delText>
              </w:r>
            </w:del>
          </w:p>
        </w:tc>
      </w:tr>
      <w:tr w:rsidR="00F84EA5" w:rsidRPr="002F577D" w:rsidDel="0090695B" w14:paraId="710C6ACC" w14:textId="77777777" w:rsidTr="00162F7F">
        <w:trPr>
          <w:cantSplit/>
          <w:trHeight w:val="190"/>
          <w:del w:id="517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2E445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17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FDF0B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173" w:author="Author"/>
              </w:rPr>
            </w:pPr>
            <w:del w:id="5174" w:author="Author">
              <w:r w:rsidRPr="002F577D" w:rsidDel="0090695B">
                <w:delText>45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CA08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175" w:author="Author"/>
              </w:rPr>
            </w:pPr>
            <w:del w:id="5176" w:author="Author">
              <w:r w:rsidRPr="002F577D" w:rsidDel="0090695B">
                <w:delText>Mideast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466A33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17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651199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178" w:author="Author"/>
              </w:rPr>
            </w:pPr>
            <w:del w:id="517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1852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610A13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18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CC5F8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181" w:author="Author"/>
              </w:rPr>
            </w:pPr>
            <w:del w:id="518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79BC26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18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33CC2F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184" w:author="Author"/>
              </w:rPr>
            </w:pPr>
            <w:del w:id="518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2CDA67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18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C3652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187" w:author="Author"/>
              </w:rPr>
            </w:pPr>
            <w:del w:id="518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F84EA5" w:rsidRPr="002F577D" w:rsidDel="0090695B" w14:paraId="04FE872D" w14:textId="77777777" w:rsidTr="00162F7F">
        <w:trPr>
          <w:cantSplit/>
          <w:trHeight w:val="190"/>
          <w:del w:id="51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6A07F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1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FC838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191" w:author="Author"/>
              </w:rPr>
            </w:pPr>
            <w:del w:id="5192" w:author="Author">
              <w:r w:rsidRPr="002F577D" w:rsidDel="0090695B">
                <w:delText>46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10F7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193" w:author="Author"/>
              </w:rPr>
            </w:pPr>
            <w:del w:id="5194" w:author="Author">
              <w:r w:rsidRPr="002F577D" w:rsidDel="0090695B">
                <w:delText>Gulf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6B43A4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19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0EA44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196" w:author="Author"/>
              </w:rPr>
            </w:pPr>
            <w:del w:id="519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1965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C0E606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19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4550C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199" w:author="Author"/>
              </w:rPr>
            </w:pPr>
            <w:del w:id="520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3942B5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20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C0CDC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202" w:author="Author"/>
              </w:rPr>
            </w:pPr>
            <w:del w:id="520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385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A24133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20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AC246F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205" w:author="Author"/>
              </w:rPr>
            </w:pPr>
            <w:del w:id="520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206</w:delText>
              </w:r>
            </w:del>
          </w:p>
        </w:tc>
      </w:tr>
      <w:tr w:rsidR="00F84EA5" w:rsidRPr="002F577D" w:rsidDel="0090695B" w14:paraId="4115D077" w14:textId="77777777" w:rsidTr="00162F7F">
        <w:trPr>
          <w:cantSplit/>
          <w:trHeight w:val="190"/>
          <w:del w:id="520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947C73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20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71CF8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209" w:author="Author"/>
              </w:rPr>
            </w:pPr>
            <w:del w:id="5210" w:author="Author">
              <w:r w:rsidRPr="002F577D" w:rsidDel="0090695B">
                <w:delText>47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F441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211" w:author="Author"/>
              </w:rPr>
            </w:pPr>
            <w:del w:id="5212" w:author="Author">
              <w:r w:rsidRPr="002F577D" w:rsidDel="0090695B">
                <w:delText>Southeast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03F2B6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21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82E71E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214" w:author="Author"/>
              </w:rPr>
            </w:pPr>
            <w:del w:id="521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1848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E929D0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21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F5E813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217" w:author="Author"/>
              </w:rPr>
            </w:pPr>
            <w:del w:id="521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D5271A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21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49D03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220" w:author="Author"/>
              </w:rPr>
            </w:pPr>
            <w:del w:id="522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C57132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22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94733E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223" w:author="Author"/>
              </w:rPr>
            </w:pPr>
            <w:del w:id="522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219</w:delText>
              </w:r>
            </w:del>
          </w:p>
        </w:tc>
      </w:tr>
      <w:tr w:rsidR="00F84EA5" w:rsidRPr="002F577D" w:rsidDel="0090695B" w14:paraId="58A07D38" w14:textId="77777777" w:rsidTr="00162F7F">
        <w:trPr>
          <w:cantSplit/>
          <w:trHeight w:val="190"/>
          <w:del w:id="52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EB2EE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2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28325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227" w:author="Author"/>
              </w:rPr>
            </w:pPr>
            <w:del w:id="5228" w:author="Author">
              <w:r w:rsidRPr="002F577D" w:rsidDel="0090695B">
                <w:delText>48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E03C5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229" w:author="Author"/>
              </w:rPr>
            </w:pPr>
            <w:del w:id="5230" w:author="Author">
              <w:r w:rsidRPr="002F577D" w:rsidDel="0090695B">
                <w:delText>Eastern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839AE6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23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DA26A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232" w:author="Author"/>
              </w:rPr>
            </w:pPr>
            <w:del w:id="523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087D07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23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B13229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235" w:author="Author"/>
              </w:rPr>
            </w:pPr>
            <w:del w:id="523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DE26B5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23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7FE97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238" w:author="Author"/>
              </w:rPr>
            </w:pPr>
            <w:del w:id="523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2C296F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24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3E71CC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241" w:author="Author"/>
              </w:rPr>
            </w:pPr>
            <w:del w:id="524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170</w:delText>
              </w:r>
            </w:del>
          </w:p>
        </w:tc>
      </w:tr>
      <w:tr w:rsidR="00F84EA5" w:rsidRPr="002F577D" w:rsidDel="0090695B" w14:paraId="1E944ECA" w14:textId="77777777" w:rsidTr="00162F7F">
        <w:trPr>
          <w:cantSplit/>
          <w:trHeight w:val="190"/>
          <w:del w:id="52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FF0AC9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2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97E6F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245" w:author="Author"/>
              </w:rPr>
            </w:pPr>
            <w:del w:id="5246" w:author="Author">
              <w:r w:rsidRPr="002F577D" w:rsidDel="0090695B">
                <w:delText>49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44BE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247" w:author="Author"/>
              </w:rPr>
            </w:pPr>
            <w:del w:id="5248" w:author="Author">
              <w:r w:rsidRPr="002F577D" w:rsidDel="0090695B">
                <w:delText>New England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B0C631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24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B0278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250" w:author="Author"/>
              </w:rPr>
            </w:pPr>
            <w:del w:id="525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2039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E87AAD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25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B6E729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253" w:author="Author"/>
              </w:rPr>
            </w:pPr>
            <w:del w:id="525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CEDF17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25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51755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256" w:author="Author"/>
              </w:rPr>
            </w:pPr>
            <w:del w:id="525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0F2102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25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722F7B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259" w:author="Author"/>
              </w:rPr>
            </w:pPr>
            <w:del w:id="526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180</w:delText>
              </w:r>
            </w:del>
          </w:p>
        </w:tc>
      </w:tr>
    </w:tbl>
    <w:p w14:paraId="3A9F4B56" w14:textId="77777777" w:rsidR="00F84EA5" w:rsidRPr="002F577D" w:rsidDel="0090695B" w:rsidRDefault="00F84EA5" w:rsidP="007003EF">
      <w:pPr>
        <w:pStyle w:val="tablecaption"/>
        <w:suppressAutoHyphens/>
        <w:rPr>
          <w:del w:id="5261" w:author="Author"/>
        </w:rPr>
      </w:pPr>
      <w:del w:id="5262" w:author="Author">
        <w:r w:rsidRPr="002F577D" w:rsidDel="0090695B">
          <w:delText>Table 25.E.#2(LC) Zone-rating Table – Zone 08 (Cleveland) Combinations Loss Costs</w:delText>
        </w:r>
      </w:del>
    </w:p>
    <w:p w14:paraId="0C1A05AD" w14:textId="77777777" w:rsidR="00F84EA5" w:rsidRPr="002F577D" w:rsidDel="0090695B" w:rsidRDefault="00F84EA5" w:rsidP="007003EF">
      <w:pPr>
        <w:pStyle w:val="isonormal"/>
        <w:suppressAutoHyphens/>
        <w:rPr>
          <w:del w:id="5263" w:author="Author"/>
        </w:rPr>
      </w:pPr>
    </w:p>
    <w:p w14:paraId="5D5872BF" w14:textId="77777777" w:rsidR="00F84EA5" w:rsidRPr="002F577D" w:rsidDel="0090695B" w:rsidRDefault="00F84EA5" w:rsidP="007003EF">
      <w:pPr>
        <w:pStyle w:val="space8"/>
        <w:suppressAutoHyphens/>
        <w:rPr>
          <w:del w:id="5264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600"/>
        <w:gridCol w:w="1250"/>
        <w:gridCol w:w="760"/>
        <w:gridCol w:w="1090"/>
        <w:gridCol w:w="700"/>
        <w:gridCol w:w="1150"/>
        <w:gridCol w:w="700"/>
        <w:gridCol w:w="1150"/>
      </w:tblGrid>
      <w:tr w:rsidR="00F84EA5" w:rsidRPr="002F577D" w:rsidDel="0090695B" w14:paraId="4B833E13" w14:textId="77777777" w:rsidTr="00162F7F">
        <w:trPr>
          <w:cantSplit/>
          <w:trHeight w:val="190"/>
          <w:del w:id="526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536EC5E" w14:textId="77777777" w:rsidR="00F84EA5" w:rsidRPr="002F577D" w:rsidDel="0090695B" w:rsidRDefault="00F84EA5" w:rsidP="007003EF">
            <w:pPr>
              <w:pStyle w:val="tablehead"/>
              <w:suppressAutoHyphens/>
              <w:rPr>
                <w:del w:id="5266" w:author="Author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6A9F7" w14:textId="77777777" w:rsidR="00F84EA5" w:rsidRPr="002F577D" w:rsidDel="0090695B" w:rsidRDefault="00F84EA5" w:rsidP="007003EF">
            <w:pPr>
              <w:pStyle w:val="tablehead"/>
              <w:suppressAutoHyphens/>
              <w:rPr>
                <w:del w:id="5267" w:author="Author"/>
              </w:rPr>
            </w:pPr>
            <w:del w:id="5268" w:author="Author">
              <w:r w:rsidRPr="002F577D" w:rsidDel="0090695B">
                <w:delText>Zone-rating Table – Zone 44 (North Central) Combinations</w:delText>
              </w:r>
            </w:del>
          </w:p>
        </w:tc>
      </w:tr>
      <w:tr w:rsidR="00F84EA5" w:rsidRPr="002F577D" w:rsidDel="0090695B" w14:paraId="48BEF660" w14:textId="77777777" w:rsidTr="00162F7F">
        <w:trPr>
          <w:cantSplit/>
          <w:trHeight w:val="190"/>
          <w:del w:id="526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F13479" w14:textId="77777777" w:rsidR="00F84EA5" w:rsidRPr="002F577D" w:rsidDel="0090695B" w:rsidRDefault="00F84EA5" w:rsidP="007003EF">
            <w:pPr>
              <w:pStyle w:val="tablehead"/>
              <w:suppressAutoHyphens/>
              <w:rPr>
                <w:del w:id="5270" w:author="Author"/>
              </w:rPr>
            </w:pPr>
            <w:del w:id="5271" w:author="Author">
              <w:r w:rsidRPr="002F577D" w:rsidDel="0090695B">
                <w:br/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6CA11" w14:textId="77777777" w:rsidR="00F84EA5" w:rsidRPr="002F577D" w:rsidDel="0090695B" w:rsidRDefault="00F84EA5" w:rsidP="007003EF">
            <w:pPr>
              <w:pStyle w:val="tablehead"/>
              <w:suppressAutoHyphens/>
              <w:rPr>
                <w:del w:id="5272" w:author="Author"/>
              </w:rPr>
            </w:pPr>
            <w:del w:id="5273" w:author="Author">
              <w:r w:rsidRPr="002F577D" w:rsidDel="0090695B">
                <w:br/>
                <w:delText>Zone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2CC49" w14:textId="77777777" w:rsidR="00F84EA5" w:rsidRPr="002F577D" w:rsidDel="0090695B" w:rsidRDefault="00F84EA5" w:rsidP="007003EF">
            <w:pPr>
              <w:pStyle w:val="tablehead"/>
              <w:suppressAutoHyphens/>
              <w:rPr>
                <w:del w:id="5274" w:author="Author"/>
              </w:rPr>
            </w:pPr>
            <w:del w:id="5275" w:author="Author">
              <w:r w:rsidRPr="002F577D" w:rsidDel="0090695B">
                <w:br/>
                <w:delText>Description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3EBC1" w14:textId="77777777" w:rsidR="00F84EA5" w:rsidRPr="002F577D" w:rsidDel="0090695B" w:rsidRDefault="00F84EA5" w:rsidP="007003EF">
            <w:pPr>
              <w:pStyle w:val="tablehead"/>
              <w:suppressAutoHyphens/>
              <w:rPr>
                <w:del w:id="5276" w:author="Author"/>
              </w:rPr>
            </w:pPr>
            <w:del w:id="5277" w:author="Author">
              <w:r w:rsidRPr="002F577D" w:rsidDel="0090695B">
                <w:delText xml:space="preserve">$100,000 </w:delText>
              </w:r>
              <w:r w:rsidRPr="002F577D" w:rsidDel="0090695B">
                <w:br/>
                <w:delText>Liability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81FC9" w14:textId="77777777" w:rsidR="00F84EA5" w:rsidRPr="002F577D" w:rsidDel="0090695B" w:rsidRDefault="00F84EA5" w:rsidP="007003EF">
            <w:pPr>
              <w:pStyle w:val="tablehead"/>
              <w:suppressAutoHyphens/>
              <w:rPr>
                <w:del w:id="5278" w:author="Author"/>
              </w:rPr>
            </w:pPr>
            <w:del w:id="5279" w:author="Author">
              <w:r w:rsidRPr="002F577D" w:rsidDel="0090695B">
                <w:delText>$500</w:delText>
              </w:r>
              <w:r w:rsidRPr="002F577D" w:rsidDel="0090695B">
                <w:br/>
                <w:delText>Medical Payments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81F3C" w14:textId="77777777" w:rsidR="00F84EA5" w:rsidRPr="002F577D" w:rsidDel="0090695B" w:rsidRDefault="00F84EA5" w:rsidP="007003EF">
            <w:pPr>
              <w:pStyle w:val="tablehead"/>
              <w:suppressAutoHyphens/>
              <w:rPr>
                <w:del w:id="5280" w:author="Author"/>
              </w:rPr>
            </w:pPr>
            <w:del w:id="5281" w:author="Author">
              <w:r w:rsidRPr="002F577D" w:rsidDel="0090695B">
                <w:delText>$500 Deductible</w:delText>
              </w:r>
              <w:r w:rsidRPr="002F577D" w:rsidDel="0090695B">
                <w:br/>
                <w:delText>Collision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32A00" w14:textId="77777777" w:rsidR="00F84EA5" w:rsidRPr="002F577D" w:rsidDel="0090695B" w:rsidRDefault="00F84EA5" w:rsidP="007003EF">
            <w:pPr>
              <w:pStyle w:val="tablehead"/>
              <w:suppressAutoHyphens/>
              <w:rPr>
                <w:del w:id="5282" w:author="Author"/>
              </w:rPr>
            </w:pPr>
            <w:del w:id="5283" w:author="Author">
              <w:r w:rsidRPr="002F577D" w:rsidDel="0090695B">
                <w:delText>$500 Deductible</w:delText>
              </w:r>
              <w:r w:rsidRPr="002F577D" w:rsidDel="0090695B">
                <w:br/>
                <w:delText>Comprehensive</w:delText>
              </w:r>
            </w:del>
          </w:p>
        </w:tc>
      </w:tr>
      <w:tr w:rsidR="00F84EA5" w:rsidRPr="002F577D" w:rsidDel="0090695B" w14:paraId="529EAE68" w14:textId="77777777" w:rsidTr="00162F7F">
        <w:trPr>
          <w:cantSplit/>
          <w:trHeight w:val="190"/>
          <w:del w:id="52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0FE997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2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1525A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286" w:author="Author"/>
              </w:rPr>
            </w:pPr>
            <w:del w:id="5287" w:author="Author">
              <w:r w:rsidRPr="002F577D" w:rsidDel="0090695B">
                <w:delText>01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1196B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288" w:author="Author"/>
              </w:rPr>
            </w:pPr>
            <w:del w:id="5289" w:author="Author">
              <w:r w:rsidRPr="002F577D" w:rsidDel="0090695B">
                <w:delText>Atlanta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C8E5BB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290" w:author="Author"/>
              </w:rPr>
            </w:pPr>
            <w:del w:id="5291" w:author="Author">
              <w:r w:rsidRPr="002F577D" w:rsidDel="0090695B">
                <w:delText>$</w:delText>
              </w:r>
            </w:del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21F1D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292" w:author="Author"/>
              </w:rPr>
            </w:pPr>
            <w:del w:id="529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1848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472303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294" w:author="Author"/>
              </w:rPr>
            </w:pPr>
            <w:del w:id="5295" w:author="Author">
              <w:r w:rsidRPr="002F577D" w:rsidDel="0090695B">
                <w:delText>$</w:delText>
              </w:r>
            </w:del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17117F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296" w:author="Author"/>
              </w:rPr>
            </w:pPr>
            <w:del w:id="529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06DBBA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298" w:author="Author"/>
              </w:rPr>
            </w:pPr>
            <w:del w:id="5299" w:author="Author">
              <w:r w:rsidRPr="002F577D" w:rsidDel="0090695B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2836F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300" w:author="Author"/>
              </w:rPr>
            </w:pPr>
            <w:del w:id="530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D0F3F3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302" w:author="Author"/>
              </w:rPr>
            </w:pPr>
            <w:del w:id="5303" w:author="Author">
              <w:r w:rsidRPr="002F577D" w:rsidDel="0090695B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2B8BC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304" w:author="Author"/>
              </w:rPr>
            </w:pPr>
            <w:del w:id="530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219</w:delText>
              </w:r>
            </w:del>
          </w:p>
        </w:tc>
      </w:tr>
      <w:tr w:rsidR="00F84EA5" w:rsidRPr="002F577D" w:rsidDel="0090695B" w14:paraId="7A8621B9" w14:textId="77777777" w:rsidTr="00162F7F">
        <w:trPr>
          <w:cantSplit/>
          <w:trHeight w:val="190"/>
          <w:del w:id="530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C95A67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30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F3504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308" w:author="Author"/>
              </w:rPr>
            </w:pPr>
            <w:del w:id="5309" w:author="Author">
              <w:r w:rsidRPr="002F577D" w:rsidDel="0090695B">
                <w:delText>02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18683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310" w:author="Author"/>
              </w:rPr>
            </w:pPr>
            <w:del w:id="5311" w:author="Author">
              <w:r w:rsidRPr="002F577D" w:rsidDel="0090695B">
                <w:delText>Baltimore/Washington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D221F0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31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6CBF9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313" w:author="Author"/>
              </w:rPr>
            </w:pPr>
            <w:del w:id="531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FDED2D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31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80A68C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316" w:author="Author"/>
              </w:rPr>
            </w:pPr>
            <w:del w:id="531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82227A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31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715F1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319" w:author="Author"/>
              </w:rPr>
            </w:pPr>
            <w:del w:id="532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59B4BF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32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77D07C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322" w:author="Author"/>
              </w:rPr>
            </w:pPr>
            <w:del w:id="532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170</w:delText>
              </w:r>
            </w:del>
          </w:p>
        </w:tc>
      </w:tr>
      <w:tr w:rsidR="00F84EA5" w:rsidRPr="002F577D" w:rsidDel="0090695B" w14:paraId="159E6D25" w14:textId="77777777" w:rsidTr="00162F7F">
        <w:trPr>
          <w:cantSplit/>
          <w:trHeight w:val="190"/>
          <w:del w:id="53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C8C00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3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A9B56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326" w:author="Author"/>
              </w:rPr>
            </w:pPr>
            <w:del w:id="5327" w:author="Author">
              <w:r w:rsidRPr="002F577D" w:rsidDel="0090695B">
                <w:delText>03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61C3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328" w:author="Author"/>
              </w:rPr>
            </w:pPr>
            <w:del w:id="5329" w:author="Author">
              <w:r w:rsidRPr="002F577D" w:rsidDel="0090695B">
                <w:delText>Boston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94577F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33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ED78DB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331" w:author="Author"/>
              </w:rPr>
            </w:pPr>
            <w:del w:id="533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2039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423B9A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33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F57F2E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334" w:author="Author"/>
              </w:rPr>
            </w:pPr>
            <w:del w:id="533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1CC154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33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31A78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337" w:author="Author"/>
              </w:rPr>
            </w:pPr>
            <w:del w:id="533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F3E099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33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FC142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340" w:author="Author"/>
              </w:rPr>
            </w:pPr>
            <w:del w:id="534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180</w:delText>
              </w:r>
            </w:del>
          </w:p>
        </w:tc>
      </w:tr>
      <w:tr w:rsidR="00F84EA5" w:rsidRPr="002F577D" w:rsidDel="0090695B" w14:paraId="3FA4DCDF" w14:textId="77777777" w:rsidTr="00162F7F">
        <w:trPr>
          <w:cantSplit/>
          <w:trHeight w:val="190"/>
          <w:del w:id="53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9CDEEC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3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DDC99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344" w:author="Author"/>
              </w:rPr>
            </w:pPr>
            <w:del w:id="5345" w:author="Author">
              <w:r w:rsidRPr="002F577D" w:rsidDel="0090695B">
                <w:delText>04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4BC1E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346" w:author="Author"/>
              </w:rPr>
            </w:pPr>
            <w:del w:id="5347" w:author="Author">
              <w:r w:rsidRPr="002F577D" w:rsidDel="0090695B">
                <w:delText>Buffalo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8178FA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34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0B03DD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349" w:author="Author"/>
              </w:rPr>
            </w:pPr>
            <w:del w:id="535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9FF532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35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8E7D0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352" w:author="Author"/>
              </w:rPr>
            </w:pPr>
            <w:del w:id="535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5FEED4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35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5A212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355" w:author="Author"/>
              </w:rPr>
            </w:pPr>
            <w:del w:id="535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B65205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35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75720C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358" w:author="Author"/>
              </w:rPr>
            </w:pPr>
            <w:del w:id="535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170</w:delText>
              </w:r>
            </w:del>
          </w:p>
        </w:tc>
      </w:tr>
      <w:tr w:rsidR="00F84EA5" w:rsidRPr="002F577D" w:rsidDel="0090695B" w14:paraId="65A55FB7" w14:textId="77777777" w:rsidTr="00162F7F">
        <w:trPr>
          <w:cantSplit/>
          <w:trHeight w:val="190"/>
          <w:del w:id="536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BA3EC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36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794D0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362" w:author="Author"/>
              </w:rPr>
            </w:pPr>
            <w:del w:id="5363" w:author="Author">
              <w:r w:rsidRPr="002F577D" w:rsidDel="0090695B">
                <w:delText>05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4C9B3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364" w:author="Author"/>
              </w:rPr>
            </w:pPr>
            <w:del w:id="5365" w:author="Author">
              <w:r w:rsidRPr="002F577D" w:rsidDel="0090695B">
                <w:delText>Charlotte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1AC593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36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1A6175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367" w:author="Author"/>
              </w:rPr>
            </w:pPr>
            <w:del w:id="536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1848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19A32A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36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955E0B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370" w:author="Author"/>
              </w:rPr>
            </w:pPr>
            <w:del w:id="537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45B964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37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E612A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373" w:author="Author"/>
              </w:rPr>
            </w:pPr>
            <w:del w:id="537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66B55C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37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486DB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376" w:author="Author"/>
              </w:rPr>
            </w:pPr>
            <w:del w:id="537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219</w:delText>
              </w:r>
            </w:del>
          </w:p>
        </w:tc>
      </w:tr>
      <w:tr w:rsidR="00F84EA5" w:rsidRPr="002F577D" w:rsidDel="0090695B" w14:paraId="47AD6B2D" w14:textId="77777777" w:rsidTr="00162F7F">
        <w:trPr>
          <w:cantSplit/>
          <w:trHeight w:val="190"/>
          <w:del w:id="53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55DAB5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3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40275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380" w:author="Author"/>
              </w:rPr>
            </w:pPr>
            <w:del w:id="5381" w:author="Author">
              <w:r w:rsidRPr="002F577D" w:rsidDel="0090695B">
                <w:delText>06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F1EE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382" w:author="Author"/>
              </w:rPr>
            </w:pPr>
            <w:del w:id="5383" w:author="Author">
              <w:r w:rsidRPr="002F577D" w:rsidDel="0090695B">
                <w:delText>Chicago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E0E93F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38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60D64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385" w:author="Author"/>
              </w:rPr>
            </w:pPr>
            <w:del w:id="538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1595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083036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38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2E751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388" w:author="Author"/>
              </w:rPr>
            </w:pPr>
            <w:del w:id="538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4EB55E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39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90B1F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391" w:author="Author"/>
              </w:rPr>
            </w:pPr>
            <w:del w:id="539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0809E6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39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70AD19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394" w:author="Author"/>
              </w:rPr>
            </w:pPr>
            <w:del w:id="539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195</w:delText>
              </w:r>
            </w:del>
          </w:p>
        </w:tc>
      </w:tr>
      <w:tr w:rsidR="00F84EA5" w:rsidRPr="002F577D" w:rsidDel="0090695B" w14:paraId="134E285B" w14:textId="77777777" w:rsidTr="00162F7F">
        <w:trPr>
          <w:cantSplit/>
          <w:trHeight w:val="190"/>
          <w:del w:id="539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F5880B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39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10104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398" w:author="Author"/>
              </w:rPr>
            </w:pPr>
            <w:del w:id="5399" w:author="Author">
              <w:r w:rsidRPr="002F577D" w:rsidDel="0090695B">
                <w:delText>07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0A2F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400" w:author="Author"/>
              </w:rPr>
            </w:pPr>
            <w:del w:id="5401" w:author="Author">
              <w:r w:rsidRPr="002F577D" w:rsidDel="0090695B">
                <w:delText>Cincinnati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B88D29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40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0C426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403" w:author="Author"/>
              </w:rPr>
            </w:pPr>
            <w:del w:id="540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1595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5C9695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40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097CE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406" w:author="Author"/>
              </w:rPr>
            </w:pPr>
            <w:del w:id="540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09EBFB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40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AEE74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409" w:author="Author"/>
              </w:rPr>
            </w:pPr>
            <w:del w:id="541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EA981B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41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DA286F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412" w:author="Author"/>
              </w:rPr>
            </w:pPr>
            <w:del w:id="541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195</w:delText>
              </w:r>
            </w:del>
          </w:p>
        </w:tc>
      </w:tr>
      <w:tr w:rsidR="00F84EA5" w:rsidRPr="002F577D" w:rsidDel="0090695B" w14:paraId="6B9C02F0" w14:textId="77777777" w:rsidTr="00162F7F">
        <w:trPr>
          <w:cantSplit/>
          <w:trHeight w:val="190"/>
          <w:del w:id="54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86EF29E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4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E5CC9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416" w:author="Author"/>
              </w:rPr>
            </w:pPr>
            <w:del w:id="5417" w:author="Author">
              <w:r w:rsidRPr="002F577D" w:rsidDel="0090695B">
                <w:delText>08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A462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418" w:author="Author"/>
              </w:rPr>
            </w:pPr>
            <w:del w:id="5419" w:author="Author">
              <w:r w:rsidRPr="002F577D" w:rsidDel="0090695B">
                <w:delText>Cleveland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01929E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42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62927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421" w:author="Author"/>
              </w:rPr>
            </w:pPr>
            <w:del w:id="542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1595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98A0C3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42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5C3D0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424" w:author="Author"/>
              </w:rPr>
            </w:pPr>
            <w:del w:id="542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9DBD08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42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69E26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427" w:author="Author"/>
              </w:rPr>
            </w:pPr>
            <w:del w:id="542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1F650F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42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74A99E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430" w:author="Author"/>
              </w:rPr>
            </w:pPr>
            <w:del w:id="543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195</w:delText>
              </w:r>
            </w:del>
          </w:p>
        </w:tc>
      </w:tr>
      <w:tr w:rsidR="00F84EA5" w:rsidRPr="002F577D" w:rsidDel="0090695B" w14:paraId="36FB98E9" w14:textId="77777777" w:rsidTr="00162F7F">
        <w:trPr>
          <w:cantSplit/>
          <w:trHeight w:val="190"/>
          <w:del w:id="54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29AAA5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4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466B6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434" w:author="Author"/>
              </w:rPr>
            </w:pPr>
            <w:del w:id="5435" w:author="Author">
              <w:r w:rsidRPr="002F577D" w:rsidDel="0090695B">
                <w:delText>09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54E1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436" w:author="Author"/>
              </w:rPr>
            </w:pPr>
            <w:del w:id="5437" w:author="Author">
              <w:r w:rsidRPr="002F577D" w:rsidDel="0090695B">
                <w:delText>Dallas/Fort Worth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720A32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43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FDF655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439" w:author="Author"/>
              </w:rPr>
            </w:pPr>
            <w:del w:id="544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DFF05F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44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15500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442" w:author="Author"/>
              </w:rPr>
            </w:pPr>
            <w:del w:id="544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AB8BAE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44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1A976E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445" w:author="Author"/>
              </w:rPr>
            </w:pPr>
            <w:del w:id="544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3055AA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44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533A9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448" w:author="Author"/>
              </w:rPr>
            </w:pPr>
            <w:del w:id="544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F84EA5" w:rsidRPr="002F577D" w:rsidDel="0090695B" w14:paraId="3B4A8881" w14:textId="77777777" w:rsidTr="00162F7F">
        <w:trPr>
          <w:cantSplit/>
          <w:trHeight w:val="190"/>
          <w:del w:id="545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25E56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45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E9A8D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452" w:author="Author"/>
              </w:rPr>
            </w:pPr>
            <w:del w:id="5453" w:author="Author">
              <w:r w:rsidRPr="002F577D" w:rsidDel="0090695B">
                <w:delText>10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BF00F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454" w:author="Author"/>
              </w:rPr>
            </w:pPr>
            <w:del w:id="5455" w:author="Author">
              <w:r w:rsidRPr="002F577D" w:rsidDel="0090695B">
                <w:delText>Denver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954B50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45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770A1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457" w:author="Author"/>
              </w:rPr>
            </w:pPr>
            <w:del w:id="545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C9E506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45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63EF8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460" w:author="Author"/>
              </w:rPr>
            </w:pPr>
            <w:del w:id="546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E8A113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46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7834FD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463" w:author="Author"/>
              </w:rPr>
            </w:pPr>
            <w:del w:id="546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9594A4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46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74436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466" w:author="Author"/>
              </w:rPr>
            </w:pPr>
            <w:del w:id="546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224</w:delText>
              </w:r>
            </w:del>
          </w:p>
        </w:tc>
      </w:tr>
      <w:tr w:rsidR="00F84EA5" w:rsidRPr="002F577D" w:rsidDel="0090695B" w14:paraId="5D228367" w14:textId="77777777" w:rsidTr="00162F7F">
        <w:trPr>
          <w:cantSplit/>
          <w:trHeight w:val="190"/>
          <w:del w:id="54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639EA5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4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9FB5B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470" w:author="Author"/>
              </w:rPr>
            </w:pPr>
            <w:del w:id="5471" w:author="Author">
              <w:r w:rsidRPr="002F577D" w:rsidDel="0090695B">
                <w:delText>11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C9C9C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472" w:author="Author"/>
              </w:rPr>
            </w:pPr>
            <w:del w:id="5473" w:author="Author">
              <w:r w:rsidRPr="002F577D" w:rsidDel="0090695B">
                <w:delText>Detroit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D1029C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47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5DF0C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475" w:author="Author"/>
              </w:rPr>
            </w:pPr>
            <w:del w:id="547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1595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EA5DBB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47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1A903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478" w:author="Author"/>
              </w:rPr>
            </w:pPr>
            <w:del w:id="547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1AB005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48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DF9259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481" w:author="Author"/>
              </w:rPr>
            </w:pPr>
            <w:del w:id="548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FE34B3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48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38A51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484" w:author="Author"/>
              </w:rPr>
            </w:pPr>
            <w:del w:id="548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195</w:delText>
              </w:r>
            </w:del>
          </w:p>
        </w:tc>
      </w:tr>
      <w:tr w:rsidR="00F84EA5" w:rsidRPr="002F577D" w:rsidDel="0090695B" w14:paraId="670C0E52" w14:textId="77777777" w:rsidTr="00162F7F">
        <w:trPr>
          <w:cantSplit/>
          <w:trHeight w:val="190"/>
          <w:del w:id="548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17DFA9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48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C16AE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488" w:author="Author"/>
              </w:rPr>
            </w:pPr>
            <w:del w:id="5489" w:author="Author">
              <w:r w:rsidRPr="002F577D" w:rsidDel="0090695B">
                <w:delText>12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F0B9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490" w:author="Author"/>
              </w:rPr>
            </w:pPr>
            <w:del w:id="5491" w:author="Author">
              <w:r w:rsidRPr="002F577D" w:rsidDel="0090695B">
                <w:delText>Hartford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DBAB58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49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49178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493" w:author="Author"/>
              </w:rPr>
            </w:pPr>
            <w:del w:id="549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2039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175CBF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49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4DDDA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496" w:author="Author"/>
              </w:rPr>
            </w:pPr>
            <w:del w:id="549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3D77CE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49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2A0AC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499" w:author="Author"/>
              </w:rPr>
            </w:pPr>
            <w:del w:id="550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EB5DC3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50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78DEE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502" w:author="Author"/>
              </w:rPr>
            </w:pPr>
            <w:del w:id="550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180</w:delText>
              </w:r>
            </w:del>
          </w:p>
        </w:tc>
      </w:tr>
      <w:tr w:rsidR="00F84EA5" w:rsidRPr="002F577D" w:rsidDel="0090695B" w14:paraId="22E90982" w14:textId="77777777" w:rsidTr="00162F7F">
        <w:trPr>
          <w:cantSplit/>
          <w:trHeight w:val="190"/>
          <w:del w:id="55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48E47DD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5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7CE96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506" w:author="Author"/>
              </w:rPr>
            </w:pPr>
            <w:del w:id="5507" w:author="Author">
              <w:r w:rsidRPr="002F577D" w:rsidDel="0090695B">
                <w:delText>13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D4083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508" w:author="Author"/>
              </w:rPr>
            </w:pPr>
            <w:del w:id="5509" w:author="Author">
              <w:r w:rsidRPr="002F577D" w:rsidDel="0090695B">
                <w:delText>Houston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50AA59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51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A3DA1E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511" w:author="Author"/>
              </w:rPr>
            </w:pPr>
            <w:del w:id="551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F39D2B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51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E16685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514" w:author="Author"/>
              </w:rPr>
            </w:pPr>
            <w:del w:id="551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26C560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51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6EAB2D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517" w:author="Author"/>
              </w:rPr>
            </w:pPr>
            <w:del w:id="551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A992C7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51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7093F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520" w:author="Author"/>
              </w:rPr>
            </w:pPr>
            <w:del w:id="552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F84EA5" w:rsidRPr="002F577D" w:rsidDel="0090695B" w14:paraId="0E09CEDD" w14:textId="77777777" w:rsidTr="00162F7F">
        <w:trPr>
          <w:cantSplit/>
          <w:trHeight w:val="190"/>
          <w:del w:id="55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11E94AB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5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A5928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524" w:author="Author"/>
              </w:rPr>
            </w:pPr>
            <w:del w:id="5525" w:author="Author">
              <w:r w:rsidRPr="002F577D" w:rsidDel="0090695B">
                <w:delText>14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B491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526" w:author="Author"/>
              </w:rPr>
            </w:pPr>
            <w:del w:id="5527" w:author="Author">
              <w:r w:rsidRPr="002F577D" w:rsidDel="0090695B">
                <w:delText>Indianapolis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AFF768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52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B33AF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529" w:author="Author"/>
              </w:rPr>
            </w:pPr>
            <w:del w:id="553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1595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E98B50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53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9272BF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532" w:author="Author"/>
              </w:rPr>
            </w:pPr>
            <w:del w:id="553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48FECC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53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63CA39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535" w:author="Author"/>
              </w:rPr>
            </w:pPr>
            <w:del w:id="553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51DF0C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53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E6B06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538" w:author="Author"/>
              </w:rPr>
            </w:pPr>
            <w:del w:id="553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195</w:delText>
              </w:r>
            </w:del>
          </w:p>
        </w:tc>
      </w:tr>
      <w:tr w:rsidR="00F84EA5" w:rsidRPr="002F577D" w:rsidDel="0090695B" w14:paraId="37E7F3CE" w14:textId="77777777" w:rsidTr="00162F7F">
        <w:trPr>
          <w:cantSplit/>
          <w:trHeight w:val="190"/>
          <w:del w:id="55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51A24B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54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BDEF4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542" w:author="Author"/>
              </w:rPr>
            </w:pPr>
            <w:del w:id="5543" w:author="Author">
              <w:r w:rsidRPr="002F577D" w:rsidDel="0090695B">
                <w:delText>15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509F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544" w:author="Author"/>
              </w:rPr>
            </w:pPr>
            <w:del w:id="5545" w:author="Author">
              <w:r w:rsidRPr="002F577D" w:rsidDel="0090695B">
                <w:delText>Jacksonville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CBFB9B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54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804FF5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547" w:author="Author"/>
              </w:rPr>
            </w:pPr>
            <w:del w:id="554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1848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88645C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54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7F0F1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550" w:author="Author"/>
              </w:rPr>
            </w:pPr>
            <w:del w:id="555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72ADF7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55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889095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553" w:author="Author"/>
              </w:rPr>
            </w:pPr>
            <w:del w:id="555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1F7DC9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55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29352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556" w:author="Author"/>
              </w:rPr>
            </w:pPr>
            <w:del w:id="555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219</w:delText>
              </w:r>
            </w:del>
          </w:p>
        </w:tc>
      </w:tr>
      <w:tr w:rsidR="00F84EA5" w:rsidRPr="002F577D" w:rsidDel="0090695B" w14:paraId="4252C1F7" w14:textId="77777777" w:rsidTr="00162F7F">
        <w:trPr>
          <w:cantSplit/>
          <w:trHeight w:val="190"/>
          <w:del w:id="55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80E96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5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637F4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560" w:author="Author"/>
              </w:rPr>
            </w:pPr>
            <w:del w:id="5561" w:author="Author">
              <w:r w:rsidRPr="002F577D" w:rsidDel="0090695B">
                <w:delText>16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D864D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562" w:author="Author"/>
              </w:rPr>
            </w:pPr>
            <w:del w:id="5563" w:author="Author">
              <w:r w:rsidRPr="002F577D" w:rsidDel="0090695B">
                <w:delText>Kansas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B5F8B5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56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13358F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565" w:author="Author"/>
              </w:rPr>
            </w:pPr>
            <w:del w:id="556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FA87D1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56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3920BD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568" w:author="Author"/>
              </w:rPr>
            </w:pPr>
            <w:del w:id="556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A9B4E6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57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8DA4E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571" w:author="Author"/>
              </w:rPr>
            </w:pPr>
            <w:del w:id="557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FC51D1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57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DB8A3B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574" w:author="Author"/>
              </w:rPr>
            </w:pPr>
            <w:del w:id="557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F84EA5" w:rsidRPr="002F577D" w:rsidDel="0090695B" w14:paraId="67A71CB9" w14:textId="77777777" w:rsidTr="00162F7F">
        <w:trPr>
          <w:cantSplit/>
          <w:trHeight w:val="190"/>
          <w:del w:id="557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E7F3F9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57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79018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578" w:author="Author"/>
              </w:rPr>
            </w:pPr>
            <w:del w:id="5579" w:author="Author">
              <w:r w:rsidRPr="002F577D" w:rsidDel="0090695B">
                <w:delText>17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FAD4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580" w:author="Author"/>
              </w:rPr>
            </w:pPr>
            <w:del w:id="5581" w:author="Author">
              <w:r w:rsidRPr="002F577D" w:rsidDel="0090695B">
                <w:delText>Little Rock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975E5A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58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0B6933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583" w:author="Author"/>
              </w:rPr>
            </w:pPr>
            <w:del w:id="558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CFC6CE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58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0AC1A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586" w:author="Author"/>
              </w:rPr>
            </w:pPr>
            <w:del w:id="558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B3DE0A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58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59EC3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589" w:author="Author"/>
              </w:rPr>
            </w:pPr>
            <w:del w:id="559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C7D7DD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59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B12A0D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592" w:author="Author"/>
              </w:rPr>
            </w:pPr>
            <w:del w:id="559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F84EA5" w:rsidRPr="002F577D" w:rsidDel="0090695B" w14:paraId="1A942713" w14:textId="77777777" w:rsidTr="00162F7F">
        <w:trPr>
          <w:cantSplit/>
          <w:trHeight w:val="190"/>
          <w:del w:id="55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105C38C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5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B7946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596" w:author="Author"/>
              </w:rPr>
            </w:pPr>
            <w:del w:id="5597" w:author="Author">
              <w:r w:rsidRPr="002F577D" w:rsidDel="0090695B">
                <w:delText>18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83ABD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598" w:author="Author"/>
              </w:rPr>
            </w:pPr>
            <w:del w:id="5599" w:author="Author">
              <w:r w:rsidRPr="002F577D" w:rsidDel="0090695B">
                <w:delText>Los Angeles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5222FF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60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1595A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601" w:author="Author"/>
              </w:rPr>
            </w:pPr>
            <w:del w:id="560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1944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1A5194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60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B859A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604" w:author="Author"/>
              </w:rPr>
            </w:pPr>
            <w:del w:id="560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535E89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60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5EA0F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607" w:author="Author"/>
              </w:rPr>
            </w:pPr>
            <w:del w:id="560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50D1B6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60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89E14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610" w:author="Author"/>
              </w:rPr>
            </w:pPr>
            <w:del w:id="561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271</w:delText>
              </w:r>
            </w:del>
          </w:p>
        </w:tc>
      </w:tr>
      <w:tr w:rsidR="00F84EA5" w:rsidRPr="002F577D" w:rsidDel="0090695B" w14:paraId="6284B08F" w14:textId="77777777" w:rsidTr="00162F7F">
        <w:trPr>
          <w:cantSplit/>
          <w:trHeight w:val="190"/>
          <w:del w:id="56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ABBE4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6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F4A04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614" w:author="Author"/>
              </w:rPr>
            </w:pPr>
            <w:del w:id="5615" w:author="Author">
              <w:r w:rsidRPr="002F577D" w:rsidDel="0090695B">
                <w:delText>19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732F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616" w:author="Author"/>
              </w:rPr>
            </w:pPr>
            <w:del w:id="5617" w:author="Author">
              <w:r w:rsidRPr="002F577D" w:rsidDel="0090695B">
                <w:delText>Louisville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2B6B27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61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BA71D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619" w:author="Author"/>
              </w:rPr>
            </w:pPr>
            <w:del w:id="562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1852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AE0133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62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70CEED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622" w:author="Author"/>
              </w:rPr>
            </w:pPr>
            <w:del w:id="562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BF4C4A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62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DE85D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625" w:author="Author"/>
              </w:rPr>
            </w:pPr>
            <w:del w:id="562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C0F2C8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62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2E913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628" w:author="Author"/>
              </w:rPr>
            </w:pPr>
            <w:del w:id="562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F84EA5" w:rsidRPr="002F577D" w:rsidDel="0090695B" w14:paraId="15EBCD9C" w14:textId="77777777" w:rsidTr="00162F7F">
        <w:trPr>
          <w:cantSplit/>
          <w:trHeight w:val="190"/>
          <w:del w:id="563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763AC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63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A0CE2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632" w:author="Author"/>
              </w:rPr>
            </w:pPr>
            <w:del w:id="5633" w:author="Author">
              <w:r w:rsidRPr="002F577D" w:rsidDel="0090695B">
                <w:delText>20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D081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634" w:author="Author"/>
              </w:rPr>
            </w:pPr>
            <w:del w:id="5635" w:author="Author">
              <w:r w:rsidRPr="002F577D" w:rsidDel="0090695B">
                <w:delText>Memphis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7CAAA9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63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ABC75F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637" w:author="Author"/>
              </w:rPr>
            </w:pPr>
            <w:del w:id="563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1852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0C6745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63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E2A12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640" w:author="Author"/>
              </w:rPr>
            </w:pPr>
            <w:del w:id="564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4D1BFA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64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37124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643" w:author="Author"/>
              </w:rPr>
            </w:pPr>
            <w:del w:id="564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C3DF38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64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572323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646" w:author="Author"/>
              </w:rPr>
            </w:pPr>
            <w:del w:id="564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F84EA5" w:rsidRPr="002F577D" w:rsidDel="0090695B" w14:paraId="15BC4743" w14:textId="77777777" w:rsidTr="00162F7F">
        <w:trPr>
          <w:cantSplit/>
          <w:trHeight w:val="190"/>
          <w:del w:id="56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3B8FA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6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19836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650" w:author="Author"/>
              </w:rPr>
            </w:pPr>
            <w:del w:id="5651" w:author="Author">
              <w:r w:rsidRPr="002F577D" w:rsidDel="0090695B">
                <w:delText>21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9141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652" w:author="Author"/>
              </w:rPr>
            </w:pPr>
            <w:del w:id="5653" w:author="Author">
              <w:r w:rsidRPr="002F577D" w:rsidDel="0090695B">
                <w:delText>Miami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C50409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65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3897E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655" w:author="Author"/>
              </w:rPr>
            </w:pPr>
            <w:del w:id="565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1848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282918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65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BD760E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658" w:author="Author"/>
              </w:rPr>
            </w:pPr>
            <w:del w:id="565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66C5FD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66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C638A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661" w:author="Author"/>
              </w:rPr>
            </w:pPr>
            <w:del w:id="566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782BEB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66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39BAB3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664" w:author="Author"/>
              </w:rPr>
            </w:pPr>
            <w:del w:id="566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219</w:delText>
              </w:r>
            </w:del>
          </w:p>
        </w:tc>
      </w:tr>
      <w:tr w:rsidR="00F84EA5" w:rsidRPr="002F577D" w:rsidDel="0090695B" w14:paraId="1CFE672E" w14:textId="77777777" w:rsidTr="00162F7F">
        <w:trPr>
          <w:cantSplit/>
          <w:trHeight w:val="190"/>
          <w:del w:id="566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3068DD5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66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C22EE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668" w:author="Author"/>
              </w:rPr>
            </w:pPr>
            <w:del w:id="5669" w:author="Author">
              <w:r w:rsidRPr="002F577D" w:rsidDel="0090695B">
                <w:delText>22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4FCB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670" w:author="Author"/>
              </w:rPr>
            </w:pPr>
            <w:del w:id="5671" w:author="Author">
              <w:r w:rsidRPr="002F577D" w:rsidDel="0090695B">
                <w:delText>Milwaukee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700D24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67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B4DFF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673" w:author="Author"/>
              </w:rPr>
            </w:pPr>
            <w:del w:id="567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FFED6E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67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44568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676" w:author="Author"/>
              </w:rPr>
            </w:pPr>
            <w:del w:id="567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B82A0C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67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31E04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679" w:author="Author"/>
              </w:rPr>
            </w:pPr>
            <w:del w:id="568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750BE8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68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56AB8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682" w:author="Author"/>
              </w:rPr>
            </w:pPr>
            <w:del w:id="568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F84EA5" w:rsidRPr="002F577D" w:rsidDel="0090695B" w14:paraId="4BEBE22A" w14:textId="77777777" w:rsidTr="00162F7F">
        <w:trPr>
          <w:cantSplit/>
          <w:trHeight w:val="190"/>
          <w:del w:id="56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6C9181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6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E1607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686" w:author="Author"/>
              </w:rPr>
            </w:pPr>
            <w:del w:id="5687" w:author="Author">
              <w:r w:rsidRPr="002F577D" w:rsidDel="0090695B">
                <w:delText>23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FE50E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688" w:author="Author"/>
              </w:rPr>
            </w:pPr>
            <w:del w:id="5689" w:author="Author">
              <w:r w:rsidRPr="002F577D" w:rsidDel="0090695B">
                <w:delText>Minneapolis/St. Paul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53341C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69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02F0E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691" w:author="Author"/>
              </w:rPr>
            </w:pPr>
            <w:del w:id="569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E0F335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69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DF2CEC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694" w:author="Author"/>
              </w:rPr>
            </w:pPr>
            <w:del w:id="569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CB0617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69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B58E9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697" w:author="Author"/>
              </w:rPr>
            </w:pPr>
            <w:del w:id="569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2B95A9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69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1962B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700" w:author="Author"/>
              </w:rPr>
            </w:pPr>
            <w:del w:id="570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F84EA5" w:rsidRPr="002F577D" w:rsidDel="0090695B" w14:paraId="64A46941" w14:textId="77777777" w:rsidTr="00162F7F">
        <w:trPr>
          <w:cantSplit/>
          <w:trHeight w:val="190"/>
          <w:del w:id="57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503223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7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02A21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704" w:author="Author"/>
              </w:rPr>
            </w:pPr>
            <w:del w:id="5705" w:author="Author">
              <w:r w:rsidRPr="002F577D" w:rsidDel="0090695B">
                <w:delText>24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CFD6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706" w:author="Author"/>
              </w:rPr>
            </w:pPr>
            <w:del w:id="5707" w:author="Author">
              <w:r w:rsidRPr="002F577D" w:rsidDel="0090695B">
                <w:delText>Nashville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12CC02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70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29564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709" w:author="Author"/>
              </w:rPr>
            </w:pPr>
            <w:del w:id="571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1852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DF847D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71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EA66B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712" w:author="Author"/>
              </w:rPr>
            </w:pPr>
            <w:del w:id="571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73098C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71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41E08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715" w:author="Author"/>
              </w:rPr>
            </w:pPr>
            <w:del w:id="571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4F7C60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71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6346E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718" w:author="Author"/>
              </w:rPr>
            </w:pPr>
            <w:del w:id="571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F84EA5" w:rsidRPr="002F577D" w:rsidDel="0090695B" w14:paraId="12419BA7" w14:textId="77777777" w:rsidTr="00162F7F">
        <w:trPr>
          <w:cantSplit/>
          <w:trHeight w:val="190"/>
          <w:del w:id="57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66D25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7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FDA0D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722" w:author="Author"/>
              </w:rPr>
            </w:pPr>
            <w:del w:id="5723" w:author="Author">
              <w:r w:rsidRPr="002F577D" w:rsidDel="0090695B">
                <w:delText>25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CF00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724" w:author="Author"/>
              </w:rPr>
            </w:pPr>
            <w:del w:id="5725" w:author="Author">
              <w:r w:rsidRPr="002F577D" w:rsidDel="0090695B">
                <w:delText>New Orleans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110512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72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FC7D2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727" w:author="Author"/>
              </w:rPr>
            </w:pPr>
            <w:del w:id="572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1965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59ED26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72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EBBC8C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730" w:author="Author"/>
              </w:rPr>
            </w:pPr>
            <w:del w:id="573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AD1682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73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45564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733" w:author="Author"/>
              </w:rPr>
            </w:pPr>
            <w:del w:id="573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385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0C1F4A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73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191B85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736" w:author="Author"/>
              </w:rPr>
            </w:pPr>
            <w:del w:id="573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206</w:delText>
              </w:r>
            </w:del>
          </w:p>
        </w:tc>
      </w:tr>
      <w:tr w:rsidR="00F84EA5" w:rsidRPr="002F577D" w:rsidDel="0090695B" w14:paraId="4F2A13F1" w14:textId="77777777" w:rsidTr="00162F7F">
        <w:trPr>
          <w:cantSplit/>
          <w:trHeight w:val="190"/>
          <w:del w:id="57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9FD237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7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594B7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740" w:author="Author"/>
              </w:rPr>
            </w:pPr>
            <w:del w:id="5741" w:author="Author">
              <w:r w:rsidRPr="002F577D" w:rsidDel="0090695B">
                <w:delText>26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73BA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742" w:author="Author"/>
              </w:rPr>
            </w:pPr>
            <w:del w:id="5743" w:author="Author">
              <w:r w:rsidRPr="002F577D" w:rsidDel="0090695B">
                <w:delText>New York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672871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74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873D2F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745" w:author="Author"/>
              </w:rPr>
            </w:pPr>
            <w:del w:id="574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430E83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74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909AA5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748" w:author="Author"/>
              </w:rPr>
            </w:pPr>
            <w:del w:id="574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898AE1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75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A1928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751" w:author="Author"/>
              </w:rPr>
            </w:pPr>
            <w:del w:id="575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7F5F78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75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7E665F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754" w:author="Author"/>
              </w:rPr>
            </w:pPr>
            <w:del w:id="575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170</w:delText>
              </w:r>
            </w:del>
          </w:p>
        </w:tc>
      </w:tr>
      <w:tr w:rsidR="00F84EA5" w:rsidRPr="002F577D" w:rsidDel="0090695B" w14:paraId="6DAC4070" w14:textId="77777777" w:rsidTr="00162F7F">
        <w:trPr>
          <w:cantSplit/>
          <w:trHeight w:val="190"/>
          <w:del w:id="575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4BDEB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75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AF37C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758" w:author="Author"/>
              </w:rPr>
            </w:pPr>
            <w:del w:id="5759" w:author="Author">
              <w:r w:rsidRPr="002F577D" w:rsidDel="0090695B">
                <w:delText>27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BA4F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760" w:author="Author"/>
              </w:rPr>
            </w:pPr>
            <w:del w:id="5761" w:author="Author">
              <w:r w:rsidRPr="002F577D" w:rsidDel="0090695B">
                <w:delText>Oklahoma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03F45E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76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C277D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763" w:author="Author"/>
              </w:rPr>
            </w:pPr>
            <w:del w:id="576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7B5335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76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3400A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766" w:author="Author"/>
              </w:rPr>
            </w:pPr>
            <w:del w:id="576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08FB60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76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A0786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769" w:author="Author"/>
              </w:rPr>
            </w:pPr>
            <w:del w:id="577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36E74C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77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542215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772" w:author="Author"/>
              </w:rPr>
            </w:pPr>
            <w:del w:id="577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F84EA5" w:rsidRPr="002F577D" w:rsidDel="0090695B" w14:paraId="6243F744" w14:textId="77777777" w:rsidTr="00162F7F">
        <w:trPr>
          <w:cantSplit/>
          <w:trHeight w:val="190"/>
          <w:del w:id="57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310D7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7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E3C9C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776" w:author="Author"/>
              </w:rPr>
            </w:pPr>
            <w:del w:id="5777" w:author="Author">
              <w:r w:rsidRPr="002F577D" w:rsidDel="0090695B">
                <w:delText>28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81739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778" w:author="Author"/>
              </w:rPr>
            </w:pPr>
            <w:del w:id="5779" w:author="Author">
              <w:r w:rsidRPr="002F577D" w:rsidDel="0090695B">
                <w:delText>Omaha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2FA46D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78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C39E59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781" w:author="Author"/>
              </w:rPr>
            </w:pPr>
            <w:del w:id="578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9E915F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78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3BEFF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784" w:author="Author"/>
              </w:rPr>
            </w:pPr>
            <w:del w:id="578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707892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78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CE3D39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787" w:author="Author"/>
              </w:rPr>
            </w:pPr>
            <w:del w:id="578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0F98CA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78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653235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790" w:author="Author"/>
              </w:rPr>
            </w:pPr>
            <w:del w:id="579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F84EA5" w:rsidRPr="002F577D" w:rsidDel="0090695B" w14:paraId="567BCC1F" w14:textId="77777777" w:rsidTr="00162F7F">
        <w:trPr>
          <w:cantSplit/>
          <w:trHeight w:val="190"/>
          <w:del w:id="57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71C7A3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7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4B38B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794" w:author="Author"/>
              </w:rPr>
            </w:pPr>
            <w:del w:id="5795" w:author="Author">
              <w:r w:rsidRPr="002F577D" w:rsidDel="0090695B">
                <w:delText>29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8DAF3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796" w:author="Author"/>
              </w:rPr>
            </w:pPr>
            <w:del w:id="5797" w:author="Author">
              <w:r w:rsidRPr="002F577D" w:rsidDel="0090695B">
                <w:delText>Phoenix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A47511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79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2BF06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799" w:author="Author"/>
              </w:rPr>
            </w:pPr>
            <w:del w:id="580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B1A5F5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80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389759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802" w:author="Author"/>
              </w:rPr>
            </w:pPr>
            <w:del w:id="580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130805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80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27AE1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805" w:author="Author"/>
              </w:rPr>
            </w:pPr>
            <w:del w:id="580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4E6F03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80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05AAF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808" w:author="Author"/>
              </w:rPr>
            </w:pPr>
            <w:del w:id="580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224</w:delText>
              </w:r>
            </w:del>
          </w:p>
        </w:tc>
      </w:tr>
      <w:tr w:rsidR="00F84EA5" w:rsidRPr="002F577D" w:rsidDel="0090695B" w14:paraId="18BAE128" w14:textId="77777777" w:rsidTr="00162F7F">
        <w:trPr>
          <w:cantSplit/>
          <w:trHeight w:val="190"/>
          <w:del w:id="58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652A2AB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81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7590F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812" w:author="Author"/>
              </w:rPr>
            </w:pPr>
            <w:del w:id="5813" w:author="Author">
              <w:r w:rsidRPr="002F577D" w:rsidDel="0090695B">
                <w:delText>30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04D3E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814" w:author="Author"/>
              </w:rPr>
            </w:pPr>
            <w:del w:id="5815" w:author="Author">
              <w:r w:rsidRPr="002F577D" w:rsidDel="0090695B">
                <w:delText>Philadelphia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803797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81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E15D3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817" w:author="Author"/>
              </w:rPr>
            </w:pPr>
            <w:del w:id="581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C109A0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81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9B1D63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820" w:author="Author"/>
              </w:rPr>
            </w:pPr>
            <w:del w:id="582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C325C6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82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8CE95C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823" w:author="Author"/>
              </w:rPr>
            </w:pPr>
            <w:del w:id="582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E12C64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82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70B41E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826" w:author="Author"/>
              </w:rPr>
            </w:pPr>
            <w:del w:id="582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170</w:delText>
              </w:r>
            </w:del>
          </w:p>
        </w:tc>
      </w:tr>
      <w:tr w:rsidR="00F84EA5" w:rsidRPr="002F577D" w:rsidDel="0090695B" w14:paraId="6AD16BB4" w14:textId="77777777" w:rsidTr="00162F7F">
        <w:trPr>
          <w:cantSplit/>
          <w:trHeight w:val="190"/>
          <w:del w:id="58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45C717B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8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A4D21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830" w:author="Author"/>
              </w:rPr>
            </w:pPr>
            <w:del w:id="5831" w:author="Author">
              <w:r w:rsidRPr="002F577D" w:rsidDel="0090695B">
                <w:delText>31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DD5D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832" w:author="Author"/>
              </w:rPr>
            </w:pPr>
            <w:del w:id="5833" w:author="Author">
              <w:r w:rsidRPr="002F577D" w:rsidDel="0090695B">
                <w:delText>Pittsburgh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314D7B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83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76404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835" w:author="Author"/>
              </w:rPr>
            </w:pPr>
            <w:del w:id="583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8BA58C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83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5AE4F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838" w:author="Author"/>
              </w:rPr>
            </w:pPr>
            <w:del w:id="583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0DDFC5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84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4E69D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841" w:author="Author"/>
              </w:rPr>
            </w:pPr>
            <w:del w:id="584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3E94A6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84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D98BB5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844" w:author="Author"/>
              </w:rPr>
            </w:pPr>
            <w:del w:id="584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170</w:delText>
              </w:r>
            </w:del>
          </w:p>
        </w:tc>
      </w:tr>
      <w:tr w:rsidR="00F84EA5" w:rsidRPr="002F577D" w:rsidDel="0090695B" w14:paraId="553EFC40" w14:textId="77777777" w:rsidTr="00162F7F">
        <w:trPr>
          <w:cantSplit/>
          <w:trHeight w:val="190"/>
          <w:del w:id="584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F1DC72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84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D4F2D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848" w:author="Author"/>
              </w:rPr>
            </w:pPr>
            <w:del w:id="5849" w:author="Author">
              <w:r w:rsidRPr="002F577D" w:rsidDel="0090695B">
                <w:delText>32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3338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850" w:author="Author"/>
              </w:rPr>
            </w:pPr>
            <w:del w:id="5851" w:author="Author">
              <w:r w:rsidRPr="002F577D" w:rsidDel="0090695B">
                <w:delText>Portland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5BEAFA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85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52501C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853" w:author="Author"/>
              </w:rPr>
            </w:pPr>
            <w:del w:id="585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1944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D83376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85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3B2849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856" w:author="Author"/>
              </w:rPr>
            </w:pPr>
            <w:del w:id="585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853A16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85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120EFF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859" w:author="Author"/>
              </w:rPr>
            </w:pPr>
            <w:del w:id="586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D61E88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86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5E35B3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862" w:author="Author"/>
              </w:rPr>
            </w:pPr>
            <w:del w:id="586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271</w:delText>
              </w:r>
            </w:del>
          </w:p>
        </w:tc>
      </w:tr>
      <w:tr w:rsidR="00F84EA5" w:rsidRPr="002F577D" w:rsidDel="0090695B" w14:paraId="12E9569A" w14:textId="77777777" w:rsidTr="00162F7F">
        <w:trPr>
          <w:cantSplit/>
          <w:trHeight w:val="190"/>
          <w:del w:id="58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C60167D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8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BA130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866" w:author="Author"/>
              </w:rPr>
            </w:pPr>
            <w:del w:id="5867" w:author="Author">
              <w:r w:rsidRPr="002F577D" w:rsidDel="0090695B">
                <w:delText>33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377F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868" w:author="Author"/>
              </w:rPr>
            </w:pPr>
            <w:del w:id="5869" w:author="Author">
              <w:r w:rsidRPr="002F577D" w:rsidDel="0090695B">
                <w:delText>Richmond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CD39A8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87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29CB75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871" w:author="Author"/>
              </w:rPr>
            </w:pPr>
            <w:del w:id="587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1848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6F10DB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87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E69B1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874" w:author="Author"/>
              </w:rPr>
            </w:pPr>
            <w:del w:id="587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D8B32C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87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5E757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877" w:author="Author"/>
              </w:rPr>
            </w:pPr>
            <w:del w:id="587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CCAE26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87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41947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880" w:author="Author"/>
              </w:rPr>
            </w:pPr>
            <w:del w:id="588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219</w:delText>
              </w:r>
            </w:del>
          </w:p>
        </w:tc>
      </w:tr>
      <w:tr w:rsidR="00F84EA5" w:rsidRPr="002F577D" w:rsidDel="0090695B" w14:paraId="6DA3C1E3" w14:textId="77777777" w:rsidTr="00162F7F">
        <w:trPr>
          <w:cantSplit/>
          <w:trHeight w:val="190"/>
          <w:del w:id="58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ABFC6F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8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FE16E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884" w:author="Author"/>
              </w:rPr>
            </w:pPr>
            <w:del w:id="5885" w:author="Author">
              <w:r w:rsidRPr="002F577D" w:rsidDel="0090695B">
                <w:delText>34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7E7C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886" w:author="Author"/>
              </w:rPr>
            </w:pPr>
            <w:del w:id="5887" w:author="Author">
              <w:r w:rsidRPr="002F577D" w:rsidDel="0090695B">
                <w:delText>St. Louis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041E61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88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0E3B9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889" w:author="Author"/>
              </w:rPr>
            </w:pPr>
            <w:del w:id="589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10ED37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89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693D4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892" w:author="Author"/>
              </w:rPr>
            </w:pPr>
            <w:del w:id="589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5FE47F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89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CD959C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895" w:author="Author"/>
              </w:rPr>
            </w:pPr>
            <w:del w:id="589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F1415C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89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654F65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898" w:author="Author"/>
              </w:rPr>
            </w:pPr>
            <w:del w:id="589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F84EA5" w:rsidRPr="002F577D" w:rsidDel="0090695B" w14:paraId="4F87372E" w14:textId="77777777" w:rsidTr="00162F7F">
        <w:trPr>
          <w:cantSplit/>
          <w:trHeight w:val="190"/>
          <w:del w:id="590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E520665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90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C1DF1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902" w:author="Author"/>
              </w:rPr>
            </w:pPr>
            <w:del w:id="5903" w:author="Author">
              <w:r w:rsidRPr="002F577D" w:rsidDel="0090695B">
                <w:delText>35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58ACF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904" w:author="Author"/>
              </w:rPr>
            </w:pPr>
            <w:del w:id="5905" w:author="Author">
              <w:r w:rsidRPr="002F577D" w:rsidDel="0090695B">
                <w:delText>Salt Lake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CADC2D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90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6D6DEF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907" w:author="Author"/>
              </w:rPr>
            </w:pPr>
            <w:del w:id="590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1F3D85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90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87ED0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910" w:author="Author"/>
              </w:rPr>
            </w:pPr>
            <w:del w:id="591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9D4451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91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52AD4C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913" w:author="Author"/>
              </w:rPr>
            </w:pPr>
            <w:del w:id="591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CEF63B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91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C9031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916" w:author="Author"/>
              </w:rPr>
            </w:pPr>
            <w:del w:id="591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224</w:delText>
              </w:r>
            </w:del>
          </w:p>
        </w:tc>
      </w:tr>
      <w:tr w:rsidR="00F84EA5" w:rsidRPr="002F577D" w:rsidDel="0090695B" w14:paraId="028612AE" w14:textId="77777777" w:rsidTr="00162F7F">
        <w:trPr>
          <w:cantSplit/>
          <w:trHeight w:val="190"/>
          <w:del w:id="59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15CCCA9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9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426EB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920" w:author="Author"/>
              </w:rPr>
            </w:pPr>
            <w:del w:id="5921" w:author="Author">
              <w:r w:rsidRPr="002F577D" w:rsidDel="0090695B">
                <w:delText>36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5CFB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922" w:author="Author"/>
              </w:rPr>
            </w:pPr>
            <w:del w:id="5923" w:author="Author">
              <w:r w:rsidRPr="002F577D" w:rsidDel="0090695B">
                <w:delText>San Francisco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2DE70F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92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060CF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925" w:author="Author"/>
              </w:rPr>
            </w:pPr>
            <w:del w:id="592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1944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2CCDA2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92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D96829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928" w:author="Author"/>
              </w:rPr>
            </w:pPr>
            <w:del w:id="592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7DE274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93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657C3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931" w:author="Author"/>
              </w:rPr>
            </w:pPr>
            <w:del w:id="593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5A4DF9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93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6E322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934" w:author="Author"/>
              </w:rPr>
            </w:pPr>
            <w:del w:id="593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271</w:delText>
              </w:r>
            </w:del>
          </w:p>
        </w:tc>
      </w:tr>
      <w:tr w:rsidR="00F84EA5" w:rsidRPr="002F577D" w:rsidDel="0090695B" w14:paraId="6DCCA8E5" w14:textId="77777777" w:rsidTr="00162F7F">
        <w:trPr>
          <w:cantSplit/>
          <w:trHeight w:val="190"/>
          <w:del w:id="593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C8745E5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93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1543D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938" w:author="Author"/>
              </w:rPr>
            </w:pPr>
            <w:del w:id="5939" w:author="Author">
              <w:r w:rsidRPr="002F577D" w:rsidDel="0090695B">
                <w:delText>37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95DE3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940" w:author="Author"/>
              </w:rPr>
            </w:pPr>
            <w:del w:id="5941" w:author="Author">
              <w:r w:rsidRPr="002F577D" w:rsidDel="0090695B">
                <w:delText>Tulsa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738A03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94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823F9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943" w:author="Author"/>
              </w:rPr>
            </w:pPr>
            <w:del w:id="594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CDC3DD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94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DFF0D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946" w:author="Author"/>
              </w:rPr>
            </w:pPr>
            <w:del w:id="594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27562C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94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21CFAC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949" w:author="Author"/>
              </w:rPr>
            </w:pPr>
            <w:del w:id="595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28AC5C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95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692C13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952" w:author="Author"/>
              </w:rPr>
            </w:pPr>
            <w:del w:id="595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F84EA5" w:rsidRPr="002F577D" w:rsidDel="0090695B" w14:paraId="61AC8D48" w14:textId="77777777" w:rsidTr="00162F7F">
        <w:trPr>
          <w:cantSplit/>
          <w:trHeight w:val="190"/>
          <w:del w:id="59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784AC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9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9C295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956" w:author="Author"/>
              </w:rPr>
            </w:pPr>
            <w:del w:id="5957" w:author="Author">
              <w:r w:rsidRPr="002F577D" w:rsidDel="0090695B">
                <w:delText>40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AA57F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958" w:author="Author"/>
              </w:rPr>
            </w:pPr>
            <w:del w:id="5959" w:author="Author">
              <w:r w:rsidRPr="002F577D" w:rsidDel="0090695B">
                <w:delText>Pacific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7BCB09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96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28E033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961" w:author="Author"/>
              </w:rPr>
            </w:pPr>
            <w:del w:id="596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2033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2DECC0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96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E074FD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964" w:author="Author"/>
              </w:rPr>
            </w:pPr>
            <w:del w:id="596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F4F5B1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96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822A7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967" w:author="Author"/>
              </w:rPr>
            </w:pPr>
            <w:del w:id="596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464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A31228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96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FC71F5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970" w:author="Author"/>
              </w:rPr>
            </w:pPr>
            <w:del w:id="597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276</w:delText>
              </w:r>
            </w:del>
          </w:p>
        </w:tc>
      </w:tr>
      <w:tr w:rsidR="00F84EA5" w:rsidRPr="002F577D" w:rsidDel="0090695B" w14:paraId="21552DE8" w14:textId="77777777" w:rsidTr="00162F7F">
        <w:trPr>
          <w:cantSplit/>
          <w:trHeight w:val="190"/>
          <w:del w:id="59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B4F5B9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9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389A2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974" w:author="Author"/>
              </w:rPr>
            </w:pPr>
            <w:del w:id="5975" w:author="Author">
              <w:r w:rsidRPr="002F577D" w:rsidDel="0090695B">
                <w:delText>41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3D40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976" w:author="Author"/>
              </w:rPr>
            </w:pPr>
            <w:del w:id="5977" w:author="Author">
              <w:r w:rsidRPr="002F577D" w:rsidDel="0090695B">
                <w:delText>Mountain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E9277D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97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9CF3CD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979" w:author="Author"/>
              </w:rPr>
            </w:pPr>
            <w:del w:id="598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2262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41D005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98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D633C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982" w:author="Author"/>
              </w:rPr>
            </w:pPr>
            <w:del w:id="598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8CF23E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98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362105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985" w:author="Author"/>
              </w:rPr>
            </w:pPr>
            <w:del w:id="598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562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9D9742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98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C07BAC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988" w:author="Author"/>
              </w:rPr>
            </w:pPr>
            <w:del w:id="598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228</w:delText>
              </w:r>
            </w:del>
          </w:p>
        </w:tc>
      </w:tr>
      <w:tr w:rsidR="00F84EA5" w:rsidRPr="002F577D" w:rsidDel="0090695B" w14:paraId="274FA059" w14:textId="77777777" w:rsidTr="00162F7F">
        <w:trPr>
          <w:cantSplit/>
          <w:trHeight w:val="190"/>
          <w:del w:id="599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CEEE8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99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0A0CF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5992" w:author="Author"/>
              </w:rPr>
            </w:pPr>
            <w:del w:id="5993" w:author="Author">
              <w:r w:rsidRPr="002F577D" w:rsidDel="0090695B">
                <w:delText>42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5E5C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994" w:author="Author"/>
              </w:rPr>
            </w:pPr>
            <w:del w:id="5995" w:author="Author">
              <w:r w:rsidRPr="002F577D" w:rsidDel="0090695B">
                <w:delText>Midwest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8D3FE2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99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D8C893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5997" w:author="Author"/>
              </w:rPr>
            </w:pPr>
            <w:del w:id="599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1704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937277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599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9B0883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6000" w:author="Author"/>
              </w:rPr>
            </w:pPr>
            <w:del w:id="600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A255CC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600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C21C2D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6003" w:author="Author"/>
              </w:rPr>
            </w:pPr>
            <w:del w:id="600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BF8C24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600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7017D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6006" w:author="Author"/>
              </w:rPr>
            </w:pPr>
            <w:del w:id="600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196</w:delText>
              </w:r>
            </w:del>
          </w:p>
        </w:tc>
      </w:tr>
      <w:tr w:rsidR="00F84EA5" w:rsidRPr="002F577D" w:rsidDel="0090695B" w14:paraId="6EF2B43D" w14:textId="77777777" w:rsidTr="00162F7F">
        <w:trPr>
          <w:cantSplit/>
          <w:trHeight w:val="190"/>
          <w:del w:id="60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4C738DF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60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D81E0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6010" w:author="Author"/>
              </w:rPr>
            </w:pPr>
            <w:del w:id="6011" w:author="Author">
              <w:r w:rsidRPr="002F577D" w:rsidDel="0090695B">
                <w:delText>43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C576D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6012" w:author="Author"/>
              </w:rPr>
            </w:pPr>
            <w:del w:id="6013" w:author="Author">
              <w:r w:rsidRPr="002F577D" w:rsidDel="0090695B">
                <w:delText>Southwest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42BD66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601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68D2DD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6015" w:author="Author"/>
              </w:rPr>
            </w:pPr>
            <w:del w:id="601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2064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6E35D6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601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142C8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6018" w:author="Author"/>
              </w:rPr>
            </w:pPr>
            <w:del w:id="601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FC41EF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602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7A250B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6021" w:author="Author"/>
              </w:rPr>
            </w:pPr>
            <w:del w:id="602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443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EC122E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602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8239DE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6024" w:author="Author"/>
              </w:rPr>
            </w:pPr>
            <w:del w:id="602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207</w:delText>
              </w:r>
            </w:del>
          </w:p>
        </w:tc>
      </w:tr>
      <w:tr w:rsidR="00F84EA5" w:rsidRPr="002F577D" w:rsidDel="0090695B" w14:paraId="59CAB1AC" w14:textId="77777777" w:rsidTr="00162F7F">
        <w:trPr>
          <w:cantSplit/>
          <w:trHeight w:val="190"/>
          <w:del w:id="602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F98A0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602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066B0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6028" w:author="Author"/>
              </w:rPr>
            </w:pPr>
            <w:del w:id="6029" w:author="Author">
              <w:r w:rsidRPr="002F577D" w:rsidDel="0090695B">
                <w:delText>44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0407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6030" w:author="Author"/>
              </w:rPr>
            </w:pPr>
            <w:del w:id="6031" w:author="Author">
              <w:r w:rsidRPr="002F577D" w:rsidDel="0090695B">
                <w:delText>North Central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14BBA3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603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6F49D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6033" w:author="Author"/>
              </w:rPr>
            </w:pPr>
            <w:del w:id="603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1669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707D9E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603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8FFF4D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6036" w:author="Author"/>
              </w:rPr>
            </w:pPr>
            <w:del w:id="603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41EBD7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603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0159C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6039" w:author="Author"/>
              </w:rPr>
            </w:pPr>
            <w:del w:id="604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DE8D8C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604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E914AC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6042" w:author="Author"/>
              </w:rPr>
            </w:pPr>
            <w:del w:id="604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198</w:delText>
              </w:r>
            </w:del>
          </w:p>
        </w:tc>
      </w:tr>
      <w:tr w:rsidR="00F84EA5" w:rsidRPr="002F577D" w:rsidDel="0090695B" w14:paraId="618A433B" w14:textId="77777777" w:rsidTr="00162F7F">
        <w:trPr>
          <w:cantSplit/>
          <w:trHeight w:val="190"/>
          <w:del w:id="60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00EED3F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60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07AF4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6046" w:author="Author"/>
              </w:rPr>
            </w:pPr>
            <w:del w:id="6047" w:author="Author">
              <w:r w:rsidRPr="002F577D" w:rsidDel="0090695B">
                <w:delText>45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9C02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6048" w:author="Author"/>
              </w:rPr>
            </w:pPr>
            <w:del w:id="6049" w:author="Author">
              <w:r w:rsidRPr="002F577D" w:rsidDel="0090695B">
                <w:delText>Mideast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FD6606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605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3F9D2B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6051" w:author="Author"/>
              </w:rPr>
            </w:pPr>
            <w:del w:id="605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7D3BD0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605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6C4F1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6054" w:author="Author"/>
              </w:rPr>
            </w:pPr>
            <w:del w:id="605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22E57F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605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CAFF3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6057" w:author="Author"/>
              </w:rPr>
            </w:pPr>
            <w:del w:id="605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447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AD0022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605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EB0E23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6060" w:author="Author"/>
              </w:rPr>
            </w:pPr>
            <w:del w:id="606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F84EA5" w:rsidRPr="002F577D" w:rsidDel="0090695B" w14:paraId="466268AF" w14:textId="77777777" w:rsidTr="00162F7F">
        <w:trPr>
          <w:cantSplit/>
          <w:trHeight w:val="190"/>
          <w:del w:id="606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422BA4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60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0FA0F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6064" w:author="Author"/>
              </w:rPr>
            </w:pPr>
            <w:del w:id="6065" w:author="Author">
              <w:r w:rsidRPr="002F577D" w:rsidDel="0090695B">
                <w:delText>46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5F63B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6066" w:author="Author"/>
              </w:rPr>
            </w:pPr>
            <w:del w:id="6067" w:author="Author">
              <w:r w:rsidRPr="002F577D" w:rsidDel="0090695B">
                <w:delText>Gulf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53F4AC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606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DE5003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6069" w:author="Author"/>
              </w:rPr>
            </w:pPr>
            <w:del w:id="607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2056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B061B9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607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A1DFEE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6072" w:author="Author"/>
              </w:rPr>
            </w:pPr>
            <w:del w:id="607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18929D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607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BD7345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6075" w:author="Author"/>
              </w:rPr>
            </w:pPr>
            <w:del w:id="607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437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FBD691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607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632A8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6078" w:author="Author"/>
              </w:rPr>
            </w:pPr>
            <w:del w:id="607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210</w:delText>
              </w:r>
            </w:del>
          </w:p>
        </w:tc>
      </w:tr>
      <w:tr w:rsidR="00F84EA5" w:rsidRPr="002F577D" w:rsidDel="0090695B" w14:paraId="101EB486" w14:textId="77777777" w:rsidTr="00162F7F">
        <w:trPr>
          <w:cantSplit/>
          <w:trHeight w:val="190"/>
          <w:del w:id="60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56E8E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608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1ABE7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6082" w:author="Author"/>
              </w:rPr>
            </w:pPr>
            <w:del w:id="6083" w:author="Author">
              <w:r w:rsidRPr="002F577D" w:rsidDel="0090695B">
                <w:delText>47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C896C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6084" w:author="Author"/>
              </w:rPr>
            </w:pPr>
            <w:del w:id="6085" w:author="Author">
              <w:r w:rsidRPr="002F577D" w:rsidDel="0090695B">
                <w:delText>Southeast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50B92B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608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DC84A8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6087" w:author="Author"/>
              </w:rPr>
            </w:pPr>
            <w:del w:id="6088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1933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D9F94D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608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3DB166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6090" w:author="Author"/>
              </w:rPr>
            </w:pPr>
            <w:del w:id="6091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CB7943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609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F7C5B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6093" w:author="Author"/>
              </w:rPr>
            </w:pPr>
            <w:del w:id="609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682D02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609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937C9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6096" w:author="Author"/>
              </w:rPr>
            </w:pPr>
            <w:del w:id="609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223</w:delText>
              </w:r>
            </w:del>
          </w:p>
        </w:tc>
      </w:tr>
      <w:tr w:rsidR="00F84EA5" w:rsidRPr="002F577D" w:rsidDel="0090695B" w14:paraId="6F7A7921" w14:textId="77777777" w:rsidTr="00162F7F">
        <w:trPr>
          <w:cantSplit/>
          <w:trHeight w:val="190"/>
          <w:del w:id="60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5003719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60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E7952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6100" w:author="Author"/>
              </w:rPr>
            </w:pPr>
            <w:del w:id="6101" w:author="Author">
              <w:r w:rsidRPr="002F577D" w:rsidDel="0090695B">
                <w:delText>48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1245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6102" w:author="Author"/>
              </w:rPr>
            </w:pPr>
            <w:del w:id="6103" w:author="Author">
              <w:r w:rsidRPr="002F577D" w:rsidDel="0090695B">
                <w:delText>Eastern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2B1610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610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FA2719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6105" w:author="Author"/>
              </w:rPr>
            </w:pPr>
            <w:del w:id="6106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1923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BAD3BC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610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598B1E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6108" w:author="Author"/>
              </w:rPr>
            </w:pPr>
            <w:del w:id="6109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3AE41B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611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4DA100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6111" w:author="Author"/>
              </w:rPr>
            </w:pPr>
            <w:del w:id="6112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441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263187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611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46C82F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6114" w:author="Author"/>
              </w:rPr>
            </w:pPr>
            <w:del w:id="6115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173</w:delText>
              </w:r>
            </w:del>
          </w:p>
        </w:tc>
      </w:tr>
      <w:tr w:rsidR="00F84EA5" w:rsidRPr="002F577D" w:rsidDel="0090695B" w14:paraId="1196AF8F" w14:textId="77777777" w:rsidTr="00162F7F">
        <w:trPr>
          <w:cantSplit/>
          <w:trHeight w:val="190"/>
          <w:del w:id="611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85E0D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611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EBF9D" w14:textId="77777777" w:rsidR="00F84EA5" w:rsidRPr="002F577D" w:rsidDel="0090695B" w:rsidRDefault="00F84EA5" w:rsidP="007003EF">
            <w:pPr>
              <w:pStyle w:val="tabletext00"/>
              <w:suppressAutoHyphens/>
              <w:jc w:val="center"/>
              <w:rPr>
                <w:del w:id="6118" w:author="Author"/>
              </w:rPr>
            </w:pPr>
            <w:del w:id="6119" w:author="Author">
              <w:r w:rsidRPr="002F577D" w:rsidDel="0090695B">
                <w:delText>49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9D661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6120" w:author="Author"/>
              </w:rPr>
            </w:pPr>
            <w:del w:id="6121" w:author="Author">
              <w:r w:rsidRPr="002F577D" w:rsidDel="0090695B">
                <w:delText>New England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023A1A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612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7BE2D2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6123" w:author="Author"/>
              </w:rPr>
            </w:pPr>
            <w:del w:id="6124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2133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B95100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612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656E7A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6126" w:author="Author"/>
              </w:rPr>
            </w:pPr>
            <w:del w:id="6127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4C135E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612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8FB6D7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6129" w:author="Author"/>
              </w:rPr>
            </w:pPr>
            <w:del w:id="6130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66510F" w14:textId="77777777" w:rsidR="00F84EA5" w:rsidRPr="002F577D" w:rsidDel="0090695B" w:rsidRDefault="00F84EA5" w:rsidP="007003EF">
            <w:pPr>
              <w:pStyle w:val="tabletext00"/>
              <w:suppressAutoHyphens/>
              <w:jc w:val="right"/>
              <w:rPr>
                <w:del w:id="613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40AF6D" w14:textId="77777777" w:rsidR="00F84EA5" w:rsidRPr="002F577D" w:rsidDel="0090695B" w:rsidRDefault="00F84EA5" w:rsidP="007003EF">
            <w:pPr>
              <w:pStyle w:val="tabletext00"/>
              <w:suppressAutoHyphens/>
              <w:rPr>
                <w:del w:id="6132" w:author="Author"/>
              </w:rPr>
            </w:pPr>
            <w:del w:id="6133" w:author="Author">
              <w:r w:rsidRPr="002F577D" w:rsidDel="0090695B">
                <w:rPr>
                  <w:rFonts w:cs="Arial"/>
                  <w:color w:val="000000"/>
                  <w:szCs w:val="18"/>
                </w:rPr>
                <w:delText>184</w:delText>
              </w:r>
            </w:del>
          </w:p>
        </w:tc>
      </w:tr>
    </w:tbl>
    <w:p w14:paraId="5CD9B4F3" w14:textId="77777777" w:rsidR="00F84EA5" w:rsidRDefault="00F84EA5" w:rsidP="007003EF">
      <w:pPr>
        <w:pStyle w:val="tablecaption"/>
        <w:suppressAutoHyphens/>
      </w:pPr>
      <w:del w:id="6134" w:author="Author">
        <w:r w:rsidRPr="002F577D" w:rsidDel="0090695B">
          <w:delText>Table 25.E.#3(LC) Zone-rating Table – Zone 44 (North Central) Combinations Loss Costs</w:delText>
        </w:r>
      </w:del>
    </w:p>
    <w:p w14:paraId="26FFAA5E" w14:textId="77777777" w:rsidR="00F84EA5" w:rsidRDefault="00F84EA5" w:rsidP="007003EF">
      <w:pPr>
        <w:pStyle w:val="isonormal"/>
        <w:suppressAutoHyphens/>
        <w:jc w:val="left"/>
      </w:pPr>
    </w:p>
    <w:p w14:paraId="393794B1" w14:textId="77777777" w:rsidR="00F84EA5" w:rsidRDefault="00F84EA5" w:rsidP="007003EF">
      <w:pPr>
        <w:pStyle w:val="isonormal"/>
        <w:suppressAutoHyphens/>
        <w:sectPr w:rsidR="00F84EA5" w:rsidSect="00162F7F">
          <w:pgSz w:w="12240" w:h="15840" w:code="1"/>
          <w:pgMar w:top="1400" w:right="960" w:bottom="1560" w:left="1200" w:header="0" w:footer="480" w:gutter="0"/>
          <w:cols w:space="480"/>
          <w:docGrid w:linePitch="272"/>
        </w:sectPr>
      </w:pPr>
    </w:p>
    <w:p w14:paraId="24501B27" w14:textId="77777777" w:rsidR="00F84EA5" w:rsidRPr="00F15F3D" w:rsidDel="00CC7D0C" w:rsidRDefault="00F84EA5" w:rsidP="007003EF">
      <w:pPr>
        <w:pStyle w:val="boxrule"/>
        <w:rPr>
          <w:del w:id="6135" w:author="Author"/>
        </w:rPr>
      </w:pPr>
      <w:del w:id="6136" w:author="Author">
        <w:r w:rsidRPr="00F15F3D" w:rsidDel="00CC7D0C">
          <w:lastRenderedPageBreak/>
          <w:delText>49.  AUTO DEALERS – PREMIUM DEVELOPMENT FOR COMMON COVERAGES</w:delText>
        </w:r>
      </w:del>
    </w:p>
    <w:p w14:paraId="302E5A45" w14:textId="77777777" w:rsidR="00F84EA5" w:rsidRPr="00F15F3D" w:rsidDel="00CC7D0C" w:rsidRDefault="00F84EA5" w:rsidP="007003EF">
      <w:pPr>
        <w:pStyle w:val="isonormal"/>
        <w:suppressAutoHyphens/>
        <w:rPr>
          <w:del w:id="6137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70"/>
        <w:gridCol w:w="2630"/>
      </w:tblGrid>
      <w:tr w:rsidR="00F84EA5" w:rsidRPr="00F15F3D" w:rsidDel="00CC7D0C" w14:paraId="5F6757CF" w14:textId="77777777" w:rsidTr="00162F7F">
        <w:trPr>
          <w:cantSplit/>
          <w:trHeight w:val="190"/>
          <w:del w:id="6138" w:author="Author"/>
        </w:trPr>
        <w:tc>
          <w:tcPr>
            <w:tcW w:w="200" w:type="dxa"/>
          </w:tcPr>
          <w:p w14:paraId="7D49DE42" w14:textId="77777777" w:rsidR="00F84EA5" w:rsidRPr="00F15F3D" w:rsidDel="00CC7D0C" w:rsidRDefault="00F84EA5" w:rsidP="007003EF">
            <w:pPr>
              <w:pStyle w:val="tablehead"/>
              <w:suppressAutoHyphens/>
              <w:rPr>
                <w:del w:id="6139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E077F9" w14:textId="77777777" w:rsidR="00F84EA5" w:rsidRPr="00F15F3D" w:rsidDel="00CC7D0C" w:rsidRDefault="00F84EA5" w:rsidP="007003EF">
            <w:pPr>
              <w:pStyle w:val="tablehead"/>
              <w:suppressAutoHyphens/>
              <w:rPr>
                <w:del w:id="6140" w:author="Author"/>
              </w:rPr>
            </w:pPr>
            <w:del w:id="6141" w:author="Author">
              <w:r w:rsidRPr="00F15F3D" w:rsidDel="00CC7D0C">
                <w:delText>Acts, Errors Or Omissions Base Loss Cost</w:delText>
              </w:r>
            </w:del>
          </w:p>
        </w:tc>
      </w:tr>
      <w:tr w:rsidR="00F84EA5" w:rsidRPr="00F15F3D" w:rsidDel="00CC7D0C" w14:paraId="63E82753" w14:textId="77777777" w:rsidTr="00162F7F">
        <w:trPr>
          <w:cantSplit/>
          <w:trHeight w:val="190"/>
          <w:del w:id="6142" w:author="Author"/>
        </w:trPr>
        <w:tc>
          <w:tcPr>
            <w:tcW w:w="200" w:type="dxa"/>
          </w:tcPr>
          <w:p w14:paraId="1AA07D90" w14:textId="77777777" w:rsidR="00F84EA5" w:rsidRPr="00F15F3D" w:rsidDel="00CC7D0C" w:rsidRDefault="00F84EA5" w:rsidP="007003EF">
            <w:pPr>
              <w:pStyle w:val="tabletext11"/>
              <w:suppressAutoHyphens/>
              <w:rPr>
                <w:del w:id="6143" w:author="Author"/>
              </w:rPr>
            </w:pPr>
          </w:p>
        </w:tc>
        <w:tc>
          <w:tcPr>
            <w:tcW w:w="2170" w:type="dxa"/>
            <w:tcBorders>
              <w:left w:val="single" w:sz="6" w:space="0" w:color="auto"/>
              <w:bottom w:val="single" w:sz="6" w:space="0" w:color="auto"/>
            </w:tcBorders>
          </w:tcPr>
          <w:p w14:paraId="19FDBD3B" w14:textId="77777777" w:rsidR="00F84EA5" w:rsidRPr="00F15F3D" w:rsidDel="00CC7D0C" w:rsidRDefault="00F84EA5" w:rsidP="007003EF">
            <w:pPr>
              <w:pStyle w:val="tabletext11"/>
              <w:suppressAutoHyphens/>
              <w:jc w:val="right"/>
              <w:rPr>
                <w:del w:id="6144" w:author="Author"/>
              </w:rPr>
            </w:pPr>
            <w:del w:id="6145" w:author="Author">
              <w:r w:rsidRPr="00F15F3D" w:rsidDel="00CC7D0C">
                <w:delText>$</w:delText>
              </w:r>
            </w:del>
          </w:p>
        </w:tc>
        <w:tc>
          <w:tcPr>
            <w:tcW w:w="2630" w:type="dxa"/>
            <w:tcBorders>
              <w:bottom w:val="single" w:sz="6" w:space="0" w:color="auto"/>
              <w:right w:val="single" w:sz="6" w:space="0" w:color="auto"/>
            </w:tcBorders>
          </w:tcPr>
          <w:p w14:paraId="36513196" w14:textId="77777777" w:rsidR="00F84EA5" w:rsidRPr="00F15F3D" w:rsidDel="00CC7D0C" w:rsidRDefault="00F84EA5" w:rsidP="007003EF">
            <w:pPr>
              <w:pStyle w:val="tabletext11"/>
              <w:suppressAutoHyphens/>
              <w:rPr>
                <w:del w:id="6146" w:author="Author"/>
              </w:rPr>
            </w:pPr>
            <w:del w:id="6147" w:author="Author">
              <w:r w:rsidRPr="00F15F3D" w:rsidDel="00CC7D0C">
                <w:delText>24</w:delText>
              </w:r>
            </w:del>
          </w:p>
        </w:tc>
      </w:tr>
    </w:tbl>
    <w:p w14:paraId="5C398134" w14:textId="77777777" w:rsidR="00F84EA5" w:rsidRDefault="00F84EA5" w:rsidP="007003EF">
      <w:pPr>
        <w:pStyle w:val="tablecaption"/>
        <w:suppressAutoHyphens/>
      </w:pPr>
      <w:del w:id="6148" w:author="Author">
        <w:r w:rsidRPr="00F15F3D" w:rsidDel="00CC7D0C">
          <w:delText>Table 49.D.2.a.(LC) Acts, Errors Or Omissions Liability Coverages Loss Cost</w:delText>
        </w:r>
      </w:del>
    </w:p>
    <w:p w14:paraId="251E90DE" w14:textId="77777777" w:rsidR="00F84EA5" w:rsidRDefault="00F84EA5" w:rsidP="007003EF">
      <w:pPr>
        <w:pStyle w:val="isonormal"/>
        <w:jc w:val="left"/>
      </w:pPr>
    </w:p>
    <w:p w14:paraId="20A85A7C" w14:textId="77777777" w:rsidR="00F84EA5" w:rsidRDefault="00F84EA5" w:rsidP="007003EF">
      <w:pPr>
        <w:pStyle w:val="isonormal"/>
        <w:sectPr w:rsidR="00F84EA5" w:rsidSect="00162F7F">
          <w:pgSz w:w="12240" w:h="15840" w:code="1"/>
          <w:pgMar w:top="1735" w:right="960" w:bottom="1560" w:left="1200" w:header="575" w:footer="480" w:gutter="0"/>
          <w:cols w:space="480"/>
          <w:docGrid w:linePitch="326"/>
        </w:sectPr>
      </w:pPr>
    </w:p>
    <w:p w14:paraId="75A4059C" w14:textId="77777777" w:rsidR="00F84EA5" w:rsidRPr="004305F0" w:rsidDel="004603A1" w:rsidRDefault="00F84EA5" w:rsidP="007003EF">
      <w:pPr>
        <w:pStyle w:val="boxrule"/>
        <w:rPr>
          <w:del w:id="6149" w:author="Author"/>
        </w:rPr>
      </w:pPr>
      <w:del w:id="6150" w:author="Author">
        <w:r w:rsidRPr="004305F0" w:rsidDel="004603A1">
          <w:lastRenderedPageBreak/>
          <w:delText>70.  FINANCED AUTOS</w:delText>
        </w:r>
      </w:del>
    </w:p>
    <w:p w14:paraId="30782536" w14:textId="77777777" w:rsidR="00F84EA5" w:rsidRPr="004305F0" w:rsidDel="004603A1" w:rsidRDefault="00F84EA5" w:rsidP="007003EF">
      <w:pPr>
        <w:pStyle w:val="isonormal"/>
        <w:rPr>
          <w:del w:id="6151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245"/>
        <w:gridCol w:w="460"/>
        <w:gridCol w:w="303"/>
        <w:gridCol w:w="227"/>
        <w:gridCol w:w="460"/>
        <w:gridCol w:w="321"/>
        <w:gridCol w:w="299"/>
        <w:gridCol w:w="460"/>
        <w:gridCol w:w="249"/>
        <w:gridCol w:w="281"/>
        <w:gridCol w:w="460"/>
        <w:gridCol w:w="267"/>
        <w:gridCol w:w="263"/>
        <w:gridCol w:w="460"/>
        <w:gridCol w:w="285"/>
        <w:gridCol w:w="245"/>
        <w:gridCol w:w="460"/>
        <w:gridCol w:w="303"/>
        <w:gridCol w:w="317"/>
        <w:gridCol w:w="460"/>
        <w:gridCol w:w="231"/>
        <w:gridCol w:w="299"/>
        <w:gridCol w:w="460"/>
        <w:gridCol w:w="249"/>
      </w:tblGrid>
      <w:tr w:rsidR="00F84EA5" w:rsidRPr="004305F0" w:rsidDel="004603A1" w14:paraId="7A49167C" w14:textId="77777777" w:rsidTr="00162F7F">
        <w:trPr>
          <w:cantSplit/>
          <w:trHeight w:val="190"/>
          <w:del w:id="6152" w:author="Author"/>
        </w:trPr>
        <w:tc>
          <w:tcPr>
            <w:tcW w:w="200" w:type="dxa"/>
          </w:tcPr>
          <w:p w14:paraId="0C38660E" w14:textId="77777777" w:rsidR="00F84EA5" w:rsidRPr="004305F0" w:rsidDel="004603A1" w:rsidRDefault="00F84EA5" w:rsidP="007003EF">
            <w:pPr>
              <w:pStyle w:val="tablehead"/>
              <w:rPr>
                <w:del w:id="6153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6AAFEDF7" w14:textId="77777777" w:rsidR="00F84EA5" w:rsidRPr="004305F0" w:rsidDel="004603A1" w:rsidRDefault="00F84EA5" w:rsidP="007003EF">
            <w:pPr>
              <w:pStyle w:val="tablehead"/>
              <w:rPr>
                <w:del w:id="6154" w:author="Author"/>
              </w:rPr>
            </w:pPr>
            <w:del w:id="6155" w:author="Author">
              <w:r w:rsidRPr="004305F0" w:rsidDel="004603A1">
                <w:delText>Single Interest Coverage</w:delText>
              </w:r>
            </w:del>
          </w:p>
        </w:tc>
      </w:tr>
      <w:tr w:rsidR="00F84EA5" w:rsidRPr="004305F0" w:rsidDel="004603A1" w14:paraId="7919369F" w14:textId="77777777" w:rsidTr="00162F7F">
        <w:trPr>
          <w:cantSplit/>
          <w:trHeight w:val="190"/>
          <w:del w:id="6156" w:author="Author"/>
        </w:trPr>
        <w:tc>
          <w:tcPr>
            <w:tcW w:w="200" w:type="dxa"/>
            <w:vMerge w:val="restart"/>
          </w:tcPr>
          <w:p w14:paraId="60F0999E" w14:textId="77777777" w:rsidR="00F84EA5" w:rsidRPr="004305F0" w:rsidDel="004603A1" w:rsidRDefault="00F84EA5" w:rsidP="007003EF">
            <w:pPr>
              <w:pStyle w:val="tablehead"/>
              <w:rPr>
                <w:del w:id="6157" w:author="Author"/>
              </w:rPr>
            </w:pPr>
            <w:del w:id="6158" w:author="Author">
              <w:r w:rsidRPr="004305F0" w:rsidDel="004603A1">
                <w:br/>
              </w:r>
              <w:r w:rsidRPr="004305F0" w:rsidDel="004603A1">
                <w:br/>
              </w:r>
              <w:r w:rsidRPr="004305F0" w:rsidDel="004603A1">
                <w:br/>
              </w:r>
              <w:r w:rsidRPr="004305F0" w:rsidDel="004603A1">
                <w:br/>
              </w:r>
            </w:del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94224EF" w14:textId="77777777" w:rsidR="00F84EA5" w:rsidRPr="004305F0" w:rsidDel="004603A1" w:rsidRDefault="00F84EA5" w:rsidP="007003EF">
            <w:pPr>
              <w:pStyle w:val="tablehead"/>
              <w:rPr>
                <w:del w:id="6159" w:author="Author"/>
              </w:rPr>
            </w:pPr>
            <w:del w:id="6160" w:author="Author">
              <w:r w:rsidRPr="004305F0" w:rsidDel="004603A1">
                <w:delText>Original Unpaid</w:delText>
              </w:r>
              <w:r w:rsidRPr="004305F0" w:rsidDel="004603A1">
                <w:br/>
                <w:delText>Balance Including</w:delText>
              </w:r>
              <w:r w:rsidRPr="004305F0" w:rsidDel="004603A1">
                <w:br/>
                <w:delText>Finance Charges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8F92D4" w14:textId="77777777" w:rsidR="00F84EA5" w:rsidRPr="004305F0" w:rsidDel="004603A1" w:rsidRDefault="00F84EA5" w:rsidP="007003EF">
            <w:pPr>
              <w:pStyle w:val="tablehead"/>
              <w:rPr>
                <w:del w:id="6161" w:author="Author"/>
              </w:rPr>
            </w:pPr>
            <w:del w:id="6162" w:author="Author">
              <w:r w:rsidRPr="004305F0" w:rsidDel="004603A1">
                <w:delText>Comprehensive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00BD16" w14:textId="77777777" w:rsidR="00F84EA5" w:rsidRPr="004305F0" w:rsidDel="004603A1" w:rsidRDefault="00F84EA5" w:rsidP="007003EF">
            <w:pPr>
              <w:pStyle w:val="tablehead"/>
              <w:rPr>
                <w:del w:id="6163" w:author="Author"/>
              </w:rPr>
            </w:pPr>
            <w:del w:id="6164" w:author="Author">
              <w:r w:rsidRPr="004305F0" w:rsidDel="004603A1">
                <w:delText>Collision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62C850" w14:textId="77777777" w:rsidR="00F84EA5" w:rsidRPr="004305F0" w:rsidDel="004603A1" w:rsidRDefault="00F84EA5" w:rsidP="007003EF">
            <w:pPr>
              <w:pStyle w:val="tablehead"/>
              <w:rPr>
                <w:del w:id="6165" w:author="Author"/>
              </w:rPr>
            </w:pPr>
            <w:del w:id="6166" w:author="Author">
              <w:r w:rsidRPr="004305F0" w:rsidDel="004603A1">
                <w:delText>Fire And Theft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AB7E4E" w14:textId="77777777" w:rsidR="00F84EA5" w:rsidRPr="004305F0" w:rsidDel="004603A1" w:rsidRDefault="00F84EA5" w:rsidP="007003EF">
            <w:pPr>
              <w:pStyle w:val="tablehead"/>
              <w:rPr>
                <w:del w:id="6167" w:author="Author"/>
              </w:rPr>
            </w:pPr>
            <w:del w:id="6168" w:author="Author">
              <w:r w:rsidRPr="004305F0" w:rsidDel="004603A1">
                <w:delText>Conversion,</w:delText>
              </w:r>
              <w:r w:rsidRPr="004305F0" w:rsidDel="004603A1">
                <w:br/>
                <w:delText>Embezzlement</w:delText>
              </w:r>
              <w:r w:rsidRPr="004305F0" w:rsidDel="004603A1">
                <w:br/>
                <w:delText>And Secretion</w:delText>
              </w:r>
            </w:del>
          </w:p>
        </w:tc>
      </w:tr>
      <w:tr w:rsidR="00F84EA5" w:rsidRPr="004305F0" w:rsidDel="004603A1" w14:paraId="6A172C37" w14:textId="77777777" w:rsidTr="00162F7F">
        <w:trPr>
          <w:cantSplit/>
          <w:trHeight w:val="190"/>
          <w:del w:id="6169" w:author="Author"/>
        </w:trPr>
        <w:tc>
          <w:tcPr>
            <w:tcW w:w="200" w:type="dxa"/>
            <w:vMerge/>
          </w:tcPr>
          <w:p w14:paraId="57516C1E" w14:textId="77777777" w:rsidR="00F84EA5" w:rsidRPr="004305F0" w:rsidDel="004603A1" w:rsidRDefault="00F84EA5" w:rsidP="007003EF">
            <w:pPr>
              <w:pStyle w:val="tablehead"/>
              <w:rPr>
                <w:del w:id="6170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DAC90" w14:textId="77777777" w:rsidR="00F84EA5" w:rsidRPr="004305F0" w:rsidDel="004603A1" w:rsidRDefault="00F84EA5" w:rsidP="007003EF">
            <w:pPr>
              <w:pStyle w:val="tablehead"/>
              <w:rPr>
                <w:del w:id="6171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C1FF35" w14:textId="77777777" w:rsidR="00F84EA5" w:rsidRPr="004305F0" w:rsidDel="004603A1" w:rsidRDefault="00F84EA5" w:rsidP="007003EF">
            <w:pPr>
              <w:pStyle w:val="tablehead"/>
              <w:rPr>
                <w:del w:id="6172" w:author="Author"/>
              </w:rPr>
            </w:pPr>
            <w:del w:id="6173" w:author="Author">
              <w:r w:rsidRPr="004305F0" w:rsidDel="004603A1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686780" w14:textId="77777777" w:rsidR="00F84EA5" w:rsidRPr="004305F0" w:rsidDel="004603A1" w:rsidRDefault="00F84EA5" w:rsidP="007003EF">
            <w:pPr>
              <w:pStyle w:val="tablehead"/>
              <w:rPr>
                <w:del w:id="6174" w:author="Author"/>
              </w:rPr>
            </w:pPr>
            <w:del w:id="6175" w:author="Author">
              <w:r w:rsidRPr="004305F0" w:rsidDel="004603A1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576BC6" w14:textId="77777777" w:rsidR="00F84EA5" w:rsidRPr="004305F0" w:rsidDel="004603A1" w:rsidRDefault="00F84EA5" w:rsidP="007003EF">
            <w:pPr>
              <w:pStyle w:val="tablehead"/>
              <w:rPr>
                <w:del w:id="6176" w:author="Author"/>
              </w:rPr>
            </w:pPr>
            <w:del w:id="6177" w:author="Author">
              <w:r w:rsidRPr="004305F0" w:rsidDel="004603A1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CE4F57" w14:textId="77777777" w:rsidR="00F84EA5" w:rsidRPr="004305F0" w:rsidDel="004603A1" w:rsidRDefault="00F84EA5" w:rsidP="007003EF">
            <w:pPr>
              <w:pStyle w:val="tablehead"/>
              <w:rPr>
                <w:del w:id="6178" w:author="Author"/>
              </w:rPr>
            </w:pPr>
            <w:del w:id="6179" w:author="Author">
              <w:r w:rsidRPr="004305F0" w:rsidDel="004603A1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C6903A" w14:textId="77777777" w:rsidR="00F84EA5" w:rsidRPr="004305F0" w:rsidDel="004603A1" w:rsidRDefault="00F84EA5" w:rsidP="007003EF">
            <w:pPr>
              <w:pStyle w:val="tablehead"/>
              <w:rPr>
                <w:del w:id="6180" w:author="Author"/>
              </w:rPr>
            </w:pPr>
            <w:del w:id="6181" w:author="Author">
              <w:r w:rsidRPr="004305F0" w:rsidDel="004603A1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97CFD2" w14:textId="77777777" w:rsidR="00F84EA5" w:rsidRPr="004305F0" w:rsidDel="004603A1" w:rsidRDefault="00F84EA5" w:rsidP="007003EF">
            <w:pPr>
              <w:pStyle w:val="tablehead"/>
              <w:rPr>
                <w:del w:id="6182" w:author="Author"/>
              </w:rPr>
            </w:pPr>
            <w:del w:id="6183" w:author="Author">
              <w:r w:rsidRPr="004305F0" w:rsidDel="004603A1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0C8174" w14:textId="77777777" w:rsidR="00F84EA5" w:rsidRPr="004305F0" w:rsidDel="004603A1" w:rsidRDefault="00F84EA5" w:rsidP="007003EF">
            <w:pPr>
              <w:pStyle w:val="tablehead"/>
              <w:rPr>
                <w:del w:id="6184" w:author="Author"/>
              </w:rPr>
            </w:pPr>
            <w:del w:id="6185" w:author="Author">
              <w:r w:rsidRPr="004305F0" w:rsidDel="004603A1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CF3AFF" w14:textId="77777777" w:rsidR="00F84EA5" w:rsidRPr="004305F0" w:rsidDel="004603A1" w:rsidRDefault="00F84EA5" w:rsidP="007003EF">
            <w:pPr>
              <w:pStyle w:val="tablehead"/>
              <w:rPr>
                <w:del w:id="6186" w:author="Author"/>
              </w:rPr>
            </w:pPr>
            <w:del w:id="6187" w:author="Author">
              <w:r w:rsidRPr="004305F0" w:rsidDel="004603A1">
                <w:delText>Used</w:delText>
              </w:r>
            </w:del>
          </w:p>
        </w:tc>
      </w:tr>
      <w:tr w:rsidR="00F84EA5" w:rsidRPr="004305F0" w:rsidDel="004603A1" w14:paraId="43A7B83D" w14:textId="77777777" w:rsidTr="00162F7F">
        <w:trPr>
          <w:cantSplit/>
          <w:trHeight w:val="190"/>
          <w:del w:id="6188" w:author="Author"/>
        </w:trPr>
        <w:tc>
          <w:tcPr>
            <w:tcW w:w="200" w:type="dxa"/>
          </w:tcPr>
          <w:p w14:paraId="1608232F" w14:textId="77777777" w:rsidR="00F84EA5" w:rsidRPr="004305F0" w:rsidDel="004603A1" w:rsidRDefault="00F84EA5" w:rsidP="007003EF">
            <w:pPr>
              <w:pStyle w:val="tabletext11"/>
              <w:rPr>
                <w:del w:id="6189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513A7673" w14:textId="77777777" w:rsidR="00F84EA5" w:rsidRPr="004305F0" w:rsidDel="004603A1" w:rsidRDefault="00F84EA5" w:rsidP="007003EF">
            <w:pPr>
              <w:pStyle w:val="tabletext11"/>
              <w:jc w:val="right"/>
              <w:rPr>
                <w:del w:id="6190" w:author="Author"/>
              </w:rPr>
            </w:pPr>
            <w:del w:id="6191" w:author="Author">
              <w:r w:rsidRPr="004305F0" w:rsidDel="004603A1">
                <w:delText>$</w:delText>
              </w:r>
            </w:del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4ADEF258" w14:textId="77777777" w:rsidR="00F84EA5" w:rsidRPr="004305F0" w:rsidDel="004603A1" w:rsidRDefault="00F84EA5" w:rsidP="007003EF">
            <w:pPr>
              <w:pStyle w:val="tabletext11"/>
              <w:tabs>
                <w:tab w:val="decimal" w:pos="505"/>
              </w:tabs>
              <w:jc w:val="right"/>
              <w:rPr>
                <w:del w:id="6192" w:author="Author"/>
              </w:rPr>
            </w:pPr>
            <w:del w:id="6193" w:author="Author">
              <w:r w:rsidRPr="004305F0" w:rsidDel="004603A1">
                <w:delText>0</w:delText>
              </w:r>
            </w:del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6603E844" w14:textId="77777777" w:rsidR="00F84EA5" w:rsidRPr="004305F0" w:rsidDel="004603A1" w:rsidRDefault="00F84EA5" w:rsidP="007003EF">
            <w:pPr>
              <w:pStyle w:val="tabletext11"/>
              <w:rPr>
                <w:del w:id="6194" w:author="Author"/>
              </w:rPr>
            </w:pPr>
            <w:del w:id="6195" w:author="Author">
              <w:r w:rsidRPr="004305F0" w:rsidDel="004603A1">
                <w:delText>–</w:delText>
              </w:r>
            </w:del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3EF271CA" w14:textId="77777777" w:rsidR="00F84EA5" w:rsidRPr="004305F0" w:rsidDel="004603A1" w:rsidRDefault="00F84EA5" w:rsidP="007003EF">
            <w:pPr>
              <w:pStyle w:val="tabletext11"/>
              <w:tabs>
                <w:tab w:val="decimal" w:pos="425"/>
              </w:tabs>
              <w:rPr>
                <w:del w:id="6196" w:author="Author"/>
              </w:rPr>
            </w:pPr>
            <w:del w:id="6197" w:author="Author">
              <w:r w:rsidRPr="004305F0" w:rsidDel="004603A1">
                <w:delText>1,500</w:delText>
              </w:r>
            </w:del>
          </w:p>
        </w:tc>
        <w:tc>
          <w:tcPr>
            <w:tcW w:w="245" w:type="dxa"/>
            <w:tcBorders>
              <w:top w:val="single" w:sz="6" w:space="0" w:color="auto"/>
              <w:left w:val="single" w:sz="6" w:space="0" w:color="auto"/>
            </w:tcBorders>
          </w:tcPr>
          <w:p w14:paraId="76041A3C" w14:textId="77777777" w:rsidR="00F84EA5" w:rsidRPr="004305F0" w:rsidDel="004603A1" w:rsidRDefault="00F84EA5" w:rsidP="007003EF">
            <w:pPr>
              <w:pStyle w:val="tabletext11"/>
              <w:jc w:val="right"/>
              <w:rPr>
                <w:del w:id="6198" w:author="Author"/>
              </w:rPr>
            </w:pPr>
            <w:del w:id="6199" w:author="Author">
              <w:r w:rsidRPr="004305F0" w:rsidDel="004603A1">
                <w:delText>$</w:delText>
              </w:r>
            </w:del>
          </w:p>
        </w:tc>
        <w:tc>
          <w:tcPr>
            <w:tcW w:w="460" w:type="dxa"/>
            <w:tcBorders>
              <w:top w:val="single" w:sz="6" w:space="0" w:color="auto"/>
            </w:tcBorders>
          </w:tcPr>
          <w:p w14:paraId="166F776C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00" w:author="Author"/>
              </w:rPr>
            </w:pPr>
            <w:del w:id="6201" w:author="Author">
              <w:r w:rsidRPr="004305F0" w:rsidDel="004603A1">
                <w:delText>13</w:delText>
              </w:r>
            </w:del>
          </w:p>
        </w:tc>
        <w:tc>
          <w:tcPr>
            <w:tcW w:w="30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D451505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02" w:author="Author"/>
              </w:rPr>
            </w:pPr>
          </w:p>
        </w:tc>
        <w:tc>
          <w:tcPr>
            <w:tcW w:w="227" w:type="dxa"/>
            <w:tcBorders>
              <w:top w:val="single" w:sz="6" w:space="0" w:color="auto"/>
              <w:left w:val="single" w:sz="6" w:space="0" w:color="auto"/>
            </w:tcBorders>
          </w:tcPr>
          <w:p w14:paraId="6E442FCA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03" w:author="Author"/>
              </w:rPr>
            </w:pPr>
            <w:del w:id="6204" w:author="Author">
              <w:r w:rsidRPr="004305F0" w:rsidDel="004603A1">
                <w:delText>$</w:delText>
              </w:r>
            </w:del>
          </w:p>
        </w:tc>
        <w:tc>
          <w:tcPr>
            <w:tcW w:w="460" w:type="dxa"/>
            <w:tcBorders>
              <w:top w:val="single" w:sz="6" w:space="0" w:color="auto"/>
            </w:tcBorders>
          </w:tcPr>
          <w:p w14:paraId="48EA4375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05" w:author="Author"/>
              </w:rPr>
            </w:pPr>
            <w:del w:id="6206" w:author="Author">
              <w:r w:rsidRPr="004305F0" w:rsidDel="004603A1">
                <w:delText>14</w:delText>
              </w:r>
            </w:del>
          </w:p>
        </w:tc>
        <w:tc>
          <w:tcPr>
            <w:tcW w:w="32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E2AA8B5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07" w:author="Author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</w:tcBorders>
          </w:tcPr>
          <w:p w14:paraId="2597135A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08" w:author="Author"/>
              </w:rPr>
            </w:pPr>
            <w:del w:id="6209" w:author="Author">
              <w:r w:rsidRPr="004305F0" w:rsidDel="004603A1">
                <w:delText>$</w:delText>
              </w:r>
            </w:del>
          </w:p>
        </w:tc>
        <w:tc>
          <w:tcPr>
            <w:tcW w:w="460" w:type="dxa"/>
            <w:tcBorders>
              <w:top w:val="single" w:sz="6" w:space="0" w:color="auto"/>
            </w:tcBorders>
          </w:tcPr>
          <w:p w14:paraId="2FCE373E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10" w:author="Author"/>
              </w:rPr>
            </w:pPr>
            <w:del w:id="6211" w:author="Author">
              <w:r w:rsidRPr="004305F0" w:rsidDel="004603A1">
                <w:delText>42</w:delText>
              </w:r>
            </w:del>
          </w:p>
        </w:tc>
        <w:tc>
          <w:tcPr>
            <w:tcW w:w="24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52A0D4F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12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094D43A1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13" w:author="Author"/>
              </w:rPr>
            </w:pPr>
            <w:del w:id="6214" w:author="Author">
              <w:r w:rsidRPr="004305F0" w:rsidDel="004603A1">
                <w:delText>$</w:delText>
              </w:r>
            </w:del>
          </w:p>
        </w:tc>
        <w:tc>
          <w:tcPr>
            <w:tcW w:w="460" w:type="dxa"/>
            <w:tcBorders>
              <w:top w:val="single" w:sz="6" w:space="0" w:color="auto"/>
            </w:tcBorders>
          </w:tcPr>
          <w:p w14:paraId="7428263E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15" w:author="Author"/>
              </w:rPr>
            </w:pPr>
            <w:del w:id="6216" w:author="Author">
              <w:r w:rsidRPr="004305F0" w:rsidDel="004603A1">
                <w:delText>45</w:delText>
              </w:r>
            </w:del>
          </w:p>
        </w:tc>
        <w:tc>
          <w:tcPr>
            <w:tcW w:w="26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34FFF8D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17" w:author="Author"/>
              </w:rPr>
            </w:pPr>
          </w:p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</w:tcBorders>
          </w:tcPr>
          <w:p w14:paraId="6F0B94C5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18" w:author="Author"/>
              </w:rPr>
            </w:pPr>
            <w:del w:id="6219" w:author="Author">
              <w:r w:rsidRPr="004305F0" w:rsidDel="004603A1">
                <w:delText>$</w:delText>
              </w:r>
            </w:del>
          </w:p>
        </w:tc>
        <w:tc>
          <w:tcPr>
            <w:tcW w:w="460" w:type="dxa"/>
            <w:tcBorders>
              <w:top w:val="single" w:sz="6" w:space="0" w:color="auto"/>
            </w:tcBorders>
          </w:tcPr>
          <w:p w14:paraId="2A572D86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20" w:author="Author"/>
              </w:rPr>
            </w:pPr>
            <w:del w:id="6221" w:author="Author">
              <w:r w:rsidRPr="004305F0" w:rsidDel="004603A1">
                <w:delText>7</w:delText>
              </w:r>
            </w:del>
          </w:p>
        </w:tc>
        <w:tc>
          <w:tcPr>
            <w:tcW w:w="28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D7A2D24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22" w:author="Author"/>
              </w:rPr>
            </w:pPr>
          </w:p>
        </w:tc>
        <w:tc>
          <w:tcPr>
            <w:tcW w:w="245" w:type="dxa"/>
            <w:tcBorders>
              <w:top w:val="single" w:sz="6" w:space="0" w:color="auto"/>
              <w:left w:val="single" w:sz="6" w:space="0" w:color="auto"/>
            </w:tcBorders>
          </w:tcPr>
          <w:p w14:paraId="0322B884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23" w:author="Author"/>
              </w:rPr>
            </w:pPr>
            <w:del w:id="6224" w:author="Author">
              <w:r w:rsidRPr="004305F0" w:rsidDel="004603A1">
                <w:delText>$</w:delText>
              </w:r>
            </w:del>
          </w:p>
        </w:tc>
        <w:tc>
          <w:tcPr>
            <w:tcW w:w="460" w:type="dxa"/>
            <w:tcBorders>
              <w:top w:val="single" w:sz="6" w:space="0" w:color="auto"/>
            </w:tcBorders>
          </w:tcPr>
          <w:p w14:paraId="660D4BEF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25" w:author="Author"/>
              </w:rPr>
            </w:pPr>
            <w:del w:id="6226" w:author="Author">
              <w:r w:rsidRPr="004305F0" w:rsidDel="004603A1">
                <w:delText>7</w:delText>
              </w:r>
            </w:del>
          </w:p>
        </w:tc>
        <w:tc>
          <w:tcPr>
            <w:tcW w:w="30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7270192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27" w:author="Author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</w:tcBorders>
          </w:tcPr>
          <w:p w14:paraId="1E73FE2E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28" w:author="Author"/>
              </w:rPr>
            </w:pPr>
            <w:del w:id="6229" w:author="Author">
              <w:r w:rsidRPr="004305F0" w:rsidDel="004603A1">
                <w:delText>$</w:delText>
              </w:r>
            </w:del>
          </w:p>
        </w:tc>
        <w:tc>
          <w:tcPr>
            <w:tcW w:w="460" w:type="dxa"/>
            <w:tcBorders>
              <w:top w:val="single" w:sz="6" w:space="0" w:color="auto"/>
            </w:tcBorders>
          </w:tcPr>
          <w:p w14:paraId="62EAF0C4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30" w:author="Author"/>
              </w:rPr>
            </w:pPr>
            <w:del w:id="6231" w:author="Author">
              <w:r w:rsidRPr="004305F0" w:rsidDel="004603A1">
                <w:delText>4</w:delText>
              </w:r>
            </w:del>
          </w:p>
        </w:tc>
        <w:tc>
          <w:tcPr>
            <w:tcW w:w="23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A238909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32" w:author="Author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</w:tcBorders>
          </w:tcPr>
          <w:p w14:paraId="704D0571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33" w:author="Author"/>
              </w:rPr>
            </w:pPr>
            <w:del w:id="6234" w:author="Author">
              <w:r w:rsidRPr="004305F0" w:rsidDel="004603A1">
                <w:delText>$</w:delText>
              </w:r>
            </w:del>
          </w:p>
        </w:tc>
        <w:tc>
          <w:tcPr>
            <w:tcW w:w="460" w:type="dxa"/>
            <w:tcBorders>
              <w:top w:val="single" w:sz="6" w:space="0" w:color="auto"/>
            </w:tcBorders>
          </w:tcPr>
          <w:p w14:paraId="55D6C4D3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35" w:author="Author"/>
              </w:rPr>
            </w:pPr>
            <w:del w:id="6236" w:author="Author">
              <w:r w:rsidRPr="004305F0" w:rsidDel="004603A1">
                <w:delText>5</w:delText>
              </w:r>
            </w:del>
          </w:p>
        </w:tc>
        <w:tc>
          <w:tcPr>
            <w:tcW w:w="16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B49A766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37" w:author="Author"/>
              </w:rPr>
            </w:pPr>
          </w:p>
        </w:tc>
      </w:tr>
      <w:tr w:rsidR="00F84EA5" w:rsidRPr="004305F0" w:rsidDel="004603A1" w14:paraId="1717EAB9" w14:textId="77777777" w:rsidTr="00162F7F">
        <w:trPr>
          <w:cantSplit/>
          <w:trHeight w:val="190"/>
          <w:del w:id="6238" w:author="Author"/>
        </w:trPr>
        <w:tc>
          <w:tcPr>
            <w:tcW w:w="200" w:type="dxa"/>
          </w:tcPr>
          <w:p w14:paraId="1453E13E" w14:textId="77777777" w:rsidR="00F84EA5" w:rsidRPr="004305F0" w:rsidDel="004603A1" w:rsidRDefault="00F84EA5" w:rsidP="007003EF">
            <w:pPr>
              <w:pStyle w:val="tabletext11"/>
              <w:rPr>
                <w:del w:id="623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0F4BC45" w14:textId="77777777" w:rsidR="00F84EA5" w:rsidRPr="004305F0" w:rsidDel="004603A1" w:rsidRDefault="00F84EA5" w:rsidP="007003EF">
            <w:pPr>
              <w:pStyle w:val="tabletext11"/>
              <w:jc w:val="right"/>
              <w:rPr>
                <w:del w:id="6240" w:author="Author"/>
              </w:rPr>
            </w:pPr>
          </w:p>
        </w:tc>
        <w:tc>
          <w:tcPr>
            <w:tcW w:w="630" w:type="dxa"/>
          </w:tcPr>
          <w:p w14:paraId="77E79E78" w14:textId="77777777" w:rsidR="00F84EA5" w:rsidRPr="004305F0" w:rsidDel="004603A1" w:rsidRDefault="00F84EA5" w:rsidP="007003EF">
            <w:pPr>
              <w:pStyle w:val="tabletext11"/>
              <w:tabs>
                <w:tab w:val="decimal" w:pos="505"/>
              </w:tabs>
              <w:jc w:val="right"/>
              <w:rPr>
                <w:del w:id="6241" w:author="Author"/>
              </w:rPr>
            </w:pPr>
            <w:del w:id="6242" w:author="Author">
              <w:r w:rsidRPr="004305F0" w:rsidDel="004603A1">
                <w:delText>1,501</w:delText>
              </w:r>
            </w:del>
          </w:p>
        </w:tc>
        <w:tc>
          <w:tcPr>
            <w:tcW w:w="180" w:type="dxa"/>
          </w:tcPr>
          <w:p w14:paraId="0BB76818" w14:textId="77777777" w:rsidR="00F84EA5" w:rsidRPr="004305F0" w:rsidDel="004603A1" w:rsidRDefault="00F84EA5" w:rsidP="007003EF">
            <w:pPr>
              <w:pStyle w:val="tabletext11"/>
              <w:rPr>
                <w:del w:id="6243" w:author="Author"/>
              </w:rPr>
            </w:pPr>
            <w:del w:id="6244" w:author="Author">
              <w:r w:rsidRPr="004305F0" w:rsidDel="004603A1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62115FF" w14:textId="77777777" w:rsidR="00F84EA5" w:rsidRPr="004305F0" w:rsidDel="004603A1" w:rsidRDefault="00F84EA5" w:rsidP="007003EF">
            <w:pPr>
              <w:pStyle w:val="tabletext11"/>
              <w:tabs>
                <w:tab w:val="decimal" w:pos="425"/>
              </w:tabs>
              <w:rPr>
                <w:del w:id="6245" w:author="Author"/>
              </w:rPr>
            </w:pPr>
            <w:del w:id="6246" w:author="Author">
              <w:r w:rsidRPr="004305F0" w:rsidDel="004603A1">
                <w:delText>2,000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0E5590BC" w14:textId="77777777" w:rsidR="00F84EA5" w:rsidRPr="004305F0" w:rsidDel="004603A1" w:rsidRDefault="00F84EA5" w:rsidP="007003EF">
            <w:pPr>
              <w:pStyle w:val="tabletext11"/>
              <w:jc w:val="right"/>
              <w:rPr>
                <w:del w:id="6247" w:author="Author"/>
              </w:rPr>
            </w:pPr>
          </w:p>
        </w:tc>
        <w:tc>
          <w:tcPr>
            <w:tcW w:w="460" w:type="dxa"/>
          </w:tcPr>
          <w:p w14:paraId="039E3F83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48" w:author="Author"/>
              </w:rPr>
            </w:pPr>
            <w:del w:id="6249" w:author="Author">
              <w:r w:rsidRPr="004305F0" w:rsidDel="004603A1">
                <w:delText>14</w:delText>
              </w:r>
            </w:del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</w:tcPr>
          <w:p w14:paraId="68F73571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50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6ECA1A5F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51" w:author="Author"/>
              </w:rPr>
            </w:pPr>
          </w:p>
        </w:tc>
        <w:tc>
          <w:tcPr>
            <w:tcW w:w="460" w:type="dxa"/>
          </w:tcPr>
          <w:p w14:paraId="5A62A50C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52" w:author="Author"/>
              </w:rPr>
            </w:pPr>
            <w:del w:id="6253" w:author="Author">
              <w:r w:rsidRPr="004305F0" w:rsidDel="004603A1">
                <w:delText>15</w:delText>
              </w:r>
            </w:del>
          </w:p>
        </w:tc>
        <w:tc>
          <w:tcPr>
            <w:tcW w:w="321" w:type="dxa"/>
            <w:tcBorders>
              <w:left w:val="nil"/>
              <w:right w:val="single" w:sz="6" w:space="0" w:color="auto"/>
            </w:tcBorders>
          </w:tcPr>
          <w:p w14:paraId="1562A4FD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54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04603968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55" w:author="Author"/>
              </w:rPr>
            </w:pPr>
          </w:p>
        </w:tc>
        <w:tc>
          <w:tcPr>
            <w:tcW w:w="460" w:type="dxa"/>
          </w:tcPr>
          <w:p w14:paraId="7A8706CC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56" w:author="Author"/>
              </w:rPr>
            </w:pPr>
            <w:del w:id="6257" w:author="Author">
              <w:r w:rsidRPr="004305F0" w:rsidDel="004603A1">
                <w:delText>47</w:delText>
              </w:r>
            </w:del>
          </w:p>
        </w:tc>
        <w:tc>
          <w:tcPr>
            <w:tcW w:w="249" w:type="dxa"/>
            <w:tcBorders>
              <w:left w:val="nil"/>
              <w:right w:val="single" w:sz="6" w:space="0" w:color="auto"/>
            </w:tcBorders>
          </w:tcPr>
          <w:p w14:paraId="291CACE8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5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C22103B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59" w:author="Author"/>
              </w:rPr>
            </w:pPr>
          </w:p>
        </w:tc>
        <w:tc>
          <w:tcPr>
            <w:tcW w:w="460" w:type="dxa"/>
          </w:tcPr>
          <w:p w14:paraId="51D57A01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60" w:author="Author"/>
              </w:rPr>
            </w:pPr>
            <w:del w:id="6261" w:author="Author">
              <w:r w:rsidRPr="004305F0" w:rsidDel="004603A1">
                <w:delText>49</w:delText>
              </w:r>
            </w:del>
          </w:p>
        </w:tc>
        <w:tc>
          <w:tcPr>
            <w:tcW w:w="267" w:type="dxa"/>
            <w:tcBorders>
              <w:left w:val="nil"/>
              <w:right w:val="single" w:sz="6" w:space="0" w:color="auto"/>
            </w:tcBorders>
          </w:tcPr>
          <w:p w14:paraId="05B658A6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62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3F739B71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63" w:author="Author"/>
              </w:rPr>
            </w:pPr>
          </w:p>
        </w:tc>
        <w:tc>
          <w:tcPr>
            <w:tcW w:w="460" w:type="dxa"/>
          </w:tcPr>
          <w:p w14:paraId="511F0E4C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64" w:author="Author"/>
              </w:rPr>
            </w:pPr>
            <w:del w:id="6265" w:author="Author">
              <w:r w:rsidRPr="004305F0" w:rsidDel="004603A1">
                <w:delText>8</w:delText>
              </w:r>
            </w:del>
          </w:p>
        </w:tc>
        <w:tc>
          <w:tcPr>
            <w:tcW w:w="285" w:type="dxa"/>
            <w:tcBorders>
              <w:left w:val="nil"/>
              <w:right w:val="single" w:sz="6" w:space="0" w:color="auto"/>
            </w:tcBorders>
          </w:tcPr>
          <w:p w14:paraId="2F74680E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66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1FC8B0E3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67" w:author="Author"/>
              </w:rPr>
            </w:pPr>
          </w:p>
        </w:tc>
        <w:tc>
          <w:tcPr>
            <w:tcW w:w="460" w:type="dxa"/>
          </w:tcPr>
          <w:p w14:paraId="7136B919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68" w:author="Author"/>
              </w:rPr>
            </w:pPr>
            <w:del w:id="6269" w:author="Author">
              <w:r w:rsidRPr="004305F0" w:rsidDel="004603A1">
                <w:delText>9</w:delText>
              </w:r>
            </w:del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</w:tcPr>
          <w:p w14:paraId="5B67DC9B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70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3A870F22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71" w:author="Author"/>
              </w:rPr>
            </w:pPr>
          </w:p>
        </w:tc>
        <w:tc>
          <w:tcPr>
            <w:tcW w:w="460" w:type="dxa"/>
          </w:tcPr>
          <w:p w14:paraId="6A5C699C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72" w:author="Author"/>
              </w:rPr>
            </w:pPr>
            <w:del w:id="6273" w:author="Author">
              <w:r w:rsidRPr="004305F0" w:rsidDel="004603A1">
                <w:delText>5</w:delText>
              </w:r>
            </w:del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764C72D7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74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6DDE94E5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75" w:author="Author"/>
              </w:rPr>
            </w:pPr>
          </w:p>
        </w:tc>
        <w:tc>
          <w:tcPr>
            <w:tcW w:w="460" w:type="dxa"/>
          </w:tcPr>
          <w:p w14:paraId="0F02F986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76" w:author="Author"/>
              </w:rPr>
            </w:pPr>
            <w:del w:id="6277" w:author="Author">
              <w:r w:rsidRPr="004305F0" w:rsidDel="004603A1">
                <w:delText>6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002B458D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78" w:author="Author"/>
              </w:rPr>
            </w:pPr>
          </w:p>
        </w:tc>
      </w:tr>
      <w:tr w:rsidR="00F84EA5" w:rsidRPr="004305F0" w:rsidDel="004603A1" w14:paraId="427F6999" w14:textId="77777777" w:rsidTr="00162F7F">
        <w:trPr>
          <w:cantSplit/>
          <w:trHeight w:val="190"/>
          <w:del w:id="6279" w:author="Author"/>
        </w:trPr>
        <w:tc>
          <w:tcPr>
            <w:tcW w:w="200" w:type="dxa"/>
          </w:tcPr>
          <w:p w14:paraId="0B946D0A" w14:textId="77777777" w:rsidR="00F84EA5" w:rsidRPr="004305F0" w:rsidDel="004603A1" w:rsidRDefault="00F84EA5" w:rsidP="007003EF">
            <w:pPr>
              <w:pStyle w:val="tabletext11"/>
              <w:rPr>
                <w:del w:id="628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827D275" w14:textId="77777777" w:rsidR="00F84EA5" w:rsidRPr="004305F0" w:rsidDel="004603A1" w:rsidRDefault="00F84EA5" w:rsidP="007003EF">
            <w:pPr>
              <w:pStyle w:val="tabletext11"/>
              <w:jc w:val="right"/>
              <w:rPr>
                <w:del w:id="6281" w:author="Author"/>
              </w:rPr>
            </w:pPr>
          </w:p>
        </w:tc>
        <w:tc>
          <w:tcPr>
            <w:tcW w:w="630" w:type="dxa"/>
          </w:tcPr>
          <w:p w14:paraId="0AC1BCE3" w14:textId="77777777" w:rsidR="00F84EA5" w:rsidRPr="004305F0" w:rsidDel="004603A1" w:rsidRDefault="00F84EA5" w:rsidP="007003EF">
            <w:pPr>
              <w:pStyle w:val="tabletext11"/>
              <w:tabs>
                <w:tab w:val="decimal" w:pos="505"/>
              </w:tabs>
              <w:jc w:val="right"/>
              <w:rPr>
                <w:del w:id="6282" w:author="Author"/>
              </w:rPr>
            </w:pPr>
            <w:del w:id="6283" w:author="Author">
              <w:r w:rsidRPr="004305F0" w:rsidDel="004603A1">
                <w:delText>2,001</w:delText>
              </w:r>
            </w:del>
          </w:p>
        </w:tc>
        <w:tc>
          <w:tcPr>
            <w:tcW w:w="180" w:type="dxa"/>
          </w:tcPr>
          <w:p w14:paraId="4578091C" w14:textId="77777777" w:rsidR="00F84EA5" w:rsidRPr="004305F0" w:rsidDel="004603A1" w:rsidRDefault="00F84EA5" w:rsidP="007003EF">
            <w:pPr>
              <w:pStyle w:val="tabletext11"/>
              <w:rPr>
                <w:del w:id="6284" w:author="Author"/>
              </w:rPr>
            </w:pPr>
            <w:del w:id="6285" w:author="Author">
              <w:r w:rsidRPr="004305F0" w:rsidDel="004603A1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9025D4D" w14:textId="77777777" w:rsidR="00F84EA5" w:rsidRPr="004305F0" w:rsidDel="004603A1" w:rsidRDefault="00F84EA5" w:rsidP="007003EF">
            <w:pPr>
              <w:pStyle w:val="tabletext11"/>
              <w:tabs>
                <w:tab w:val="decimal" w:pos="425"/>
              </w:tabs>
              <w:rPr>
                <w:del w:id="6286" w:author="Author"/>
              </w:rPr>
            </w:pPr>
            <w:del w:id="6287" w:author="Author">
              <w:r w:rsidRPr="004305F0" w:rsidDel="004603A1">
                <w:delText>2,500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5AC21C8D" w14:textId="77777777" w:rsidR="00F84EA5" w:rsidRPr="004305F0" w:rsidDel="004603A1" w:rsidRDefault="00F84EA5" w:rsidP="007003EF">
            <w:pPr>
              <w:pStyle w:val="tabletext11"/>
              <w:jc w:val="right"/>
              <w:rPr>
                <w:del w:id="6288" w:author="Author"/>
              </w:rPr>
            </w:pPr>
          </w:p>
        </w:tc>
        <w:tc>
          <w:tcPr>
            <w:tcW w:w="460" w:type="dxa"/>
          </w:tcPr>
          <w:p w14:paraId="63CE354C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89" w:author="Author"/>
              </w:rPr>
            </w:pPr>
            <w:del w:id="6290" w:author="Author">
              <w:r w:rsidRPr="004305F0" w:rsidDel="004603A1">
                <w:delText>17</w:delText>
              </w:r>
            </w:del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</w:tcPr>
          <w:p w14:paraId="78DF89E9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91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32BA9FAA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92" w:author="Author"/>
              </w:rPr>
            </w:pPr>
          </w:p>
        </w:tc>
        <w:tc>
          <w:tcPr>
            <w:tcW w:w="460" w:type="dxa"/>
          </w:tcPr>
          <w:p w14:paraId="3C8C0584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93" w:author="Author"/>
              </w:rPr>
            </w:pPr>
            <w:del w:id="6294" w:author="Author">
              <w:r w:rsidRPr="004305F0" w:rsidDel="004603A1">
                <w:delText>18</w:delText>
              </w:r>
            </w:del>
          </w:p>
        </w:tc>
        <w:tc>
          <w:tcPr>
            <w:tcW w:w="321" w:type="dxa"/>
            <w:tcBorders>
              <w:left w:val="nil"/>
              <w:right w:val="single" w:sz="6" w:space="0" w:color="auto"/>
            </w:tcBorders>
          </w:tcPr>
          <w:p w14:paraId="62BC5ABD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95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6EF1F0EE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96" w:author="Author"/>
              </w:rPr>
            </w:pPr>
          </w:p>
        </w:tc>
        <w:tc>
          <w:tcPr>
            <w:tcW w:w="460" w:type="dxa"/>
          </w:tcPr>
          <w:p w14:paraId="52B4C65B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97" w:author="Author"/>
              </w:rPr>
            </w:pPr>
            <w:del w:id="6298" w:author="Author">
              <w:r w:rsidRPr="004305F0" w:rsidDel="004603A1">
                <w:delText>55</w:delText>
              </w:r>
            </w:del>
          </w:p>
        </w:tc>
        <w:tc>
          <w:tcPr>
            <w:tcW w:w="249" w:type="dxa"/>
            <w:tcBorders>
              <w:left w:val="nil"/>
              <w:right w:val="single" w:sz="6" w:space="0" w:color="auto"/>
            </w:tcBorders>
          </w:tcPr>
          <w:p w14:paraId="7C2A8079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29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58FA5FC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00" w:author="Author"/>
              </w:rPr>
            </w:pPr>
          </w:p>
        </w:tc>
        <w:tc>
          <w:tcPr>
            <w:tcW w:w="460" w:type="dxa"/>
          </w:tcPr>
          <w:p w14:paraId="72DF6A1E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01" w:author="Author"/>
              </w:rPr>
            </w:pPr>
            <w:del w:id="6302" w:author="Author">
              <w:r w:rsidRPr="004305F0" w:rsidDel="004603A1">
                <w:delText>57</w:delText>
              </w:r>
            </w:del>
          </w:p>
        </w:tc>
        <w:tc>
          <w:tcPr>
            <w:tcW w:w="267" w:type="dxa"/>
            <w:tcBorders>
              <w:left w:val="nil"/>
              <w:right w:val="single" w:sz="6" w:space="0" w:color="auto"/>
            </w:tcBorders>
          </w:tcPr>
          <w:p w14:paraId="7FF6FC3A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03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41373CAC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04" w:author="Author"/>
              </w:rPr>
            </w:pPr>
          </w:p>
        </w:tc>
        <w:tc>
          <w:tcPr>
            <w:tcW w:w="460" w:type="dxa"/>
          </w:tcPr>
          <w:p w14:paraId="7F1F7935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05" w:author="Author"/>
              </w:rPr>
            </w:pPr>
            <w:del w:id="6306" w:author="Author">
              <w:r w:rsidRPr="004305F0" w:rsidDel="004603A1">
                <w:delText>9</w:delText>
              </w:r>
            </w:del>
          </w:p>
        </w:tc>
        <w:tc>
          <w:tcPr>
            <w:tcW w:w="285" w:type="dxa"/>
            <w:tcBorders>
              <w:left w:val="nil"/>
              <w:right w:val="single" w:sz="6" w:space="0" w:color="auto"/>
            </w:tcBorders>
          </w:tcPr>
          <w:p w14:paraId="7579E794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07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60B60662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08" w:author="Author"/>
              </w:rPr>
            </w:pPr>
          </w:p>
        </w:tc>
        <w:tc>
          <w:tcPr>
            <w:tcW w:w="460" w:type="dxa"/>
          </w:tcPr>
          <w:p w14:paraId="421FD3EA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09" w:author="Author"/>
              </w:rPr>
            </w:pPr>
            <w:del w:id="6310" w:author="Author">
              <w:r w:rsidRPr="004305F0" w:rsidDel="004603A1">
                <w:delText>10</w:delText>
              </w:r>
            </w:del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</w:tcPr>
          <w:p w14:paraId="5A118A94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11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6DFE300C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12" w:author="Author"/>
              </w:rPr>
            </w:pPr>
          </w:p>
        </w:tc>
        <w:tc>
          <w:tcPr>
            <w:tcW w:w="460" w:type="dxa"/>
          </w:tcPr>
          <w:p w14:paraId="4B8625DC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13" w:author="Author"/>
              </w:rPr>
            </w:pPr>
            <w:del w:id="6314" w:author="Author">
              <w:r w:rsidRPr="004305F0" w:rsidDel="004603A1">
                <w:delText>6</w:delText>
              </w:r>
            </w:del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7467392B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15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37091511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16" w:author="Author"/>
              </w:rPr>
            </w:pPr>
          </w:p>
        </w:tc>
        <w:tc>
          <w:tcPr>
            <w:tcW w:w="460" w:type="dxa"/>
          </w:tcPr>
          <w:p w14:paraId="7279FD1F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17" w:author="Author"/>
              </w:rPr>
            </w:pPr>
            <w:del w:id="6318" w:author="Author">
              <w:r w:rsidRPr="004305F0" w:rsidDel="004603A1">
                <w:delText>6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4CF08732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19" w:author="Author"/>
              </w:rPr>
            </w:pPr>
          </w:p>
        </w:tc>
      </w:tr>
      <w:tr w:rsidR="00F84EA5" w:rsidRPr="004305F0" w:rsidDel="004603A1" w14:paraId="31414DAD" w14:textId="77777777" w:rsidTr="00162F7F">
        <w:trPr>
          <w:cantSplit/>
          <w:trHeight w:val="190"/>
          <w:del w:id="6320" w:author="Author"/>
        </w:trPr>
        <w:tc>
          <w:tcPr>
            <w:tcW w:w="200" w:type="dxa"/>
          </w:tcPr>
          <w:p w14:paraId="2D02E3A8" w14:textId="77777777" w:rsidR="00F84EA5" w:rsidRPr="004305F0" w:rsidDel="004603A1" w:rsidRDefault="00F84EA5" w:rsidP="007003EF">
            <w:pPr>
              <w:pStyle w:val="tabletext11"/>
              <w:rPr>
                <w:del w:id="632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2E46C09" w14:textId="77777777" w:rsidR="00F84EA5" w:rsidRPr="004305F0" w:rsidDel="004603A1" w:rsidRDefault="00F84EA5" w:rsidP="007003EF">
            <w:pPr>
              <w:pStyle w:val="tabletext11"/>
              <w:jc w:val="right"/>
              <w:rPr>
                <w:del w:id="6322" w:author="Author"/>
              </w:rPr>
            </w:pPr>
          </w:p>
        </w:tc>
        <w:tc>
          <w:tcPr>
            <w:tcW w:w="630" w:type="dxa"/>
          </w:tcPr>
          <w:p w14:paraId="70118476" w14:textId="77777777" w:rsidR="00F84EA5" w:rsidRPr="004305F0" w:rsidDel="004603A1" w:rsidRDefault="00F84EA5" w:rsidP="007003EF">
            <w:pPr>
              <w:pStyle w:val="tabletext11"/>
              <w:tabs>
                <w:tab w:val="decimal" w:pos="505"/>
              </w:tabs>
              <w:jc w:val="right"/>
              <w:rPr>
                <w:del w:id="6323" w:author="Author"/>
              </w:rPr>
            </w:pPr>
            <w:del w:id="6324" w:author="Author">
              <w:r w:rsidRPr="004305F0" w:rsidDel="004603A1">
                <w:delText>2,501</w:delText>
              </w:r>
            </w:del>
          </w:p>
        </w:tc>
        <w:tc>
          <w:tcPr>
            <w:tcW w:w="180" w:type="dxa"/>
          </w:tcPr>
          <w:p w14:paraId="6B1391FC" w14:textId="77777777" w:rsidR="00F84EA5" w:rsidRPr="004305F0" w:rsidDel="004603A1" w:rsidRDefault="00F84EA5" w:rsidP="007003EF">
            <w:pPr>
              <w:pStyle w:val="tabletext11"/>
              <w:rPr>
                <w:del w:id="6325" w:author="Author"/>
              </w:rPr>
            </w:pPr>
            <w:del w:id="6326" w:author="Author">
              <w:r w:rsidRPr="004305F0" w:rsidDel="004603A1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8D458C5" w14:textId="77777777" w:rsidR="00F84EA5" w:rsidRPr="004305F0" w:rsidDel="004603A1" w:rsidRDefault="00F84EA5" w:rsidP="007003EF">
            <w:pPr>
              <w:pStyle w:val="tabletext11"/>
              <w:tabs>
                <w:tab w:val="decimal" w:pos="425"/>
              </w:tabs>
              <w:rPr>
                <w:del w:id="6327" w:author="Author"/>
              </w:rPr>
            </w:pPr>
            <w:del w:id="6328" w:author="Author">
              <w:r w:rsidRPr="004305F0" w:rsidDel="004603A1">
                <w:delText>3,000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355E70E2" w14:textId="77777777" w:rsidR="00F84EA5" w:rsidRPr="004305F0" w:rsidDel="004603A1" w:rsidRDefault="00F84EA5" w:rsidP="007003EF">
            <w:pPr>
              <w:pStyle w:val="tabletext11"/>
              <w:jc w:val="right"/>
              <w:rPr>
                <w:del w:id="6329" w:author="Author"/>
              </w:rPr>
            </w:pPr>
          </w:p>
        </w:tc>
        <w:tc>
          <w:tcPr>
            <w:tcW w:w="460" w:type="dxa"/>
          </w:tcPr>
          <w:p w14:paraId="031D567D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30" w:author="Author"/>
              </w:rPr>
            </w:pPr>
            <w:del w:id="6331" w:author="Author">
              <w:r w:rsidRPr="004305F0" w:rsidDel="004603A1">
                <w:delText>19</w:delText>
              </w:r>
            </w:del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</w:tcPr>
          <w:p w14:paraId="178B985C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32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6160B593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33" w:author="Author"/>
              </w:rPr>
            </w:pPr>
          </w:p>
        </w:tc>
        <w:tc>
          <w:tcPr>
            <w:tcW w:w="460" w:type="dxa"/>
          </w:tcPr>
          <w:p w14:paraId="5622A311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34" w:author="Author"/>
              </w:rPr>
            </w:pPr>
            <w:del w:id="6335" w:author="Author">
              <w:r w:rsidRPr="004305F0" w:rsidDel="004603A1">
                <w:delText>20</w:delText>
              </w:r>
            </w:del>
          </w:p>
        </w:tc>
        <w:tc>
          <w:tcPr>
            <w:tcW w:w="321" w:type="dxa"/>
            <w:tcBorders>
              <w:left w:val="nil"/>
              <w:right w:val="single" w:sz="6" w:space="0" w:color="auto"/>
            </w:tcBorders>
          </w:tcPr>
          <w:p w14:paraId="09D694C7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36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0816425B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37" w:author="Author"/>
              </w:rPr>
            </w:pPr>
          </w:p>
        </w:tc>
        <w:tc>
          <w:tcPr>
            <w:tcW w:w="460" w:type="dxa"/>
          </w:tcPr>
          <w:p w14:paraId="58FC490A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38" w:author="Author"/>
              </w:rPr>
            </w:pPr>
            <w:del w:id="6339" w:author="Author">
              <w:r w:rsidRPr="004305F0" w:rsidDel="004603A1">
                <w:delText>63</w:delText>
              </w:r>
            </w:del>
          </w:p>
        </w:tc>
        <w:tc>
          <w:tcPr>
            <w:tcW w:w="249" w:type="dxa"/>
            <w:tcBorders>
              <w:left w:val="nil"/>
              <w:right w:val="single" w:sz="6" w:space="0" w:color="auto"/>
            </w:tcBorders>
          </w:tcPr>
          <w:p w14:paraId="618AF65F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4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B1A9060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41" w:author="Author"/>
              </w:rPr>
            </w:pPr>
          </w:p>
        </w:tc>
        <w:tc>
          <w:tcPr>
            <w:tcW w:w="460" w:type="dxa"/>
          </w:tcPr>
          <w:p w14:paraId="35218200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42" w:author="Author"/>
              </w:rPr>
            </w:pPr>
            <w:del w:id="6343" w:author="Author">
              <w:r w:rsidRPr="004305F0" w:rsidDel="004603A1">
                <w:delText>66</w:delText>
              </w:r>
            </w:del>
          </w:p>
        </w:tc>
        <w:tc>
          <w:tcPr>
            <w:tcW w:w="267" w:type="dxa"/>
            <w:tcBorders>
              <w:left w:val="nil"/>
              <w:right w:val="single" w:sz="6" w:space="0" w:color="auto"/>
            </w:tcBorders>
          </w:tcPr>
          <w:p w14:paraId="61850CA5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44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4842FD31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45" w:author="Author"/>
              </w:rPr>
            </w:pPr>
          </w:p>
        </w:tc>
        <w:tc>
          <w:tcPr>
            <w:tcW w:w="460" w:type="dxa"/>
          </w:tcPr>
          <w:p w14:paraId="4CF8262E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46" w:author="Author"/>
              </w:rPr>
            </w:pPr>
            <w:del w:id="6347" w:author="Author">
              <w:r w:rsidRPr="004305F0" w:rsidDel="004603A1">
                <w:delText>10</w:delText>
              </w:r>
            </w:del>
          </w:p>
        </w:tc>
        <w:tc>
          <w:tcPr>
            <w:tcW w:w="285" w:type="dxa"/>
            <w:tcBorders>
              <w:left w:val="nil"/>
              <w:right w:val="single" w:sz="6" w:space="0" w:color="auto"/>
            </w:tcBorders>
          </w:tcPr>
          <w:p w14:paraId="66DD8355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48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5B043ECD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49" w:author="Author"/>
              </w:rPr>
            </w:pPr>
          </w:p>
        </w:tc>
        <w:tc>
          <w:tcPr>
            <w:tcW w:w="460" w:type="dxa"/>
          </w:tcPr>
          <w:p w14:paraId="4CEA2007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50" w:author="Author"/>
              </w:rPr>
            </w:pPr>
            <w:del w:id="6351" w:author="Author">
              <w:r w:rsidRPr="004305F0" w:rsidDel="004603A1">
                <w:delText>11</w:delText>
              </w:r>
            </w:del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</w:tcPr>
          <w:p w14:paraId="4CDB996A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52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1F994E6D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53" w:author="Author"/>
              </w:rPr>
            </w:pPr>
          </w:p>
        </w:tc>
        <w:tc>
          <w:tcPr>
            <w:tcW w:w="460" w:type="dxa"/>
          </w:tcPr>
          <w:p w14:paraId="57627A0C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54" w:author="Author"/>
              </w:rPr>
            </w:pPr>
            <w:del w:id="6355" w:author="Author">
              <w:r w:rsidRPr="004305F0" w:rsidDel="004603A1">
                <w:delText>7</w:delText>
              </w:r>
            </w:del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77F0FF04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56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7374226D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57" w:author="Author"/>
              </w:rPr>
            </w:pPr>
          </w:p>
        </w:tc>
        <w:tc>
          <w:tcPr>
            <w:tcW w:w="460" w:type="dxa"/>
          </w:tcPr>
          <w:p w14:paraId="4959B80B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58" w:author="Author"/>
              </w:rPr>
            </w:pPr>
            <w:del w:id="6359" w:author="Author">
              <w:r w:rsidRPr="004305F0" w:rsidDel="004603A1">
                <w:delText>7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11F64EFF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60" w:author="Author"/>
              </w:rPr>
            </w:pPr>
          </w:p>
        </w:tc>
      </w:tr>
      <w:tr w:rsidR="00F84EA5" w:rsidRPr="004305F0" w:rsidDel="004603A1" w14:paraId="01E4443F" w14:textId="77777777" w:rsidTr="00162F7F">
        <w:trPr>
          <w:cantSplit/>
          <w:trHeight w:val="190"/>
          <w:del w:id="6361" w:author="Author"/>
        </w:trPr>
        <w:tc>
          <w:tcPr>
            <w:tcW w:w="200" w:type="dxa"/>
          </w:tcPr>
          <w:p w14:paraId="314DB2CD" w14:textId="77777777" w:rsidR="00F84EA5" w:rsidRPr="004305F0" w:rsidDel="004603A1" w:rsidRDefault="00F84EA5" w:rsidP="007003EF">
            <w:pPr>
              <w:pStyle w:val="tabletext11"/>
              <w:rPr>
                <w:del w:id="636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CD12ADB" w14:textId="77777777" w:rsidR="00F84EA5" w:rsidRPr="004305F0" w:rsidDel="004603A1" w:rsidRDefault="00F84EA5" w:rsidP="007003EF">
            <w:pPr>
              <w:pStyle w:val="tabletext11"/>
              <w:jc w:val="right"/>
              <w:rPr>
                <w:del w:id="6363" w:author="Author"/>
              </w:rPr>
            </w:pPr>
          </w:p>
        </w:tc>
        <w:tc>
          <w:tcPr>
            <w:tcW w:w="630" w:type="dxa"/>
          </w:tcPr>
          <w:p w14:paraId="4F65D8DE" w14:textId="77777777" w:rsidR="00F84EA5" w:rsidRPr="004305F0" w:rsidDel="004603A1" w:rsidRDefault="00F84EA5" w:rsidP="007003EF">
            <w:pPr>
              <w:pStyle w:val="tabletext11"/>
              <w:tabs>
                <w:tab w:val="decimal" w:pos="505"/>
              </w:tabs>
              <w:jc w:val="right"/>
              <w:rPr>
                <w:del w:id="6364" w:author="Author"/>
              </w:rPr>
            </w:pPr>
            <w:del w:id="6365" w:author="Author">
              <w:r w:rsidRPr="004305F0" w:rsidDel="004603A1">
                <w:delText>3,001</w:delText>
              </w:r>
            </w:del>
          </w:p>
        </w:tc>
        <w:tc>
          <w:tcPr>
            <w:tcW w:w="180" w:type="dxa"/>
          </w:tcPr>
          <w:p w14:paraId="113D972A" w14:textId="77777777" w:rsidR="00F84EA5" w:rsidRPr="004305F0" w:rsidDel="004603A1" w:rsidRDefault="00F84EA5" w:rsidP="007003EF">
            <w:pPr>
              <w:pStyle w:val="tabletext11"/>
              <w:rPr>
                <w:del w:id="6366" w:author="Author"/>
              </w:rPr>
            </w:pPr>
            <w:del w:id="6367" w:author="Author">
              <w:r w:rsidRPr="004305F0" w:rsidDel="004603A1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2DCE9EC" w14:textId="77777777" w:rsidR="00F84EA5" w:rsidRPr="004305F0" w:rsidDel="004603A1" w:rsidRDefault="00F84EA5" w:rsidP="007003EF">
            <w:pPr>
              <w:pStyle w:val="tabletext11"/>
              <w:tabs>
                <w:tab w:val="decimal" w:pos="425"/>
              </w:tabs>
              <w:rPr>
                <w:del w:id="6368" w:author="Author"/>
              </w:rPr>
            </w:pPr>
            <w:del w:id="6369" w:author="Author">
              <w:r w:rsidRPr="004305F0" w:rsidDel="004603A1">
                <w:delText>3,500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7006B708" w14:textId="77777777" w:rsidR="00F84EA5" w:rsidRPr="004305F0" w:rsidDel="004603A1" w:rsidRDefault="00F84EA5" w:rsidP="007003EF">
            <w:pPr>
              <w:pStyle w:val="tabletext11"/>
              <w:jc w:val="right"/>
              <w:rPr>
                <w:del w:id="6370" w:author="Author"/>
              </w:rPr>
            </w:pPr>
          </w:p>
        </w:tc>
        <w:tc>
          <w:tcPr>
            <w:tcW w:w="460" w:type="dxa"/>
          </w:tcPr>
          <w:p w14:paraId="4CA8A5DE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71" w:author="Author"/>
              </w:rPr>
            </w:pPr>
            <w:del w:id="6372" w:author="Author">
              <w:r w:rsidRPr="004305F0" w:rsidDel="004603A1">
                <w:delText>22</w:delText>
              </w:r>
            </w:del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</w:tcPr>
          <w:p w14:paraId="7CF01F12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73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22E4E52F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74" w:author="Author"/>
              </w:rPr>
            </w:pPr>
          </w:p>
        </w:tc>
        <w:tc>
          <w:tcPr>
            <w:tcW w:w="460" w:type="dxa"/>
          </w:tcPr>
          <w:p w14:paraId="4239086D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75" w:author="Author"/>
              </w:rPr>
            </w:pPr>
            <w:del w:id="6376" w:author="Author">
              <w:r w:rsidRPr="004305F0" w:rsidDel="004603A1">
                <w:delText>23</w:delText>
              </w:r>
            </w:del>
          </w:p>
        </w:tc>
        <w:tc>
          <w:tcPr>
            <w:tcW w:w="321" w:type="dxa"/>
            <w:tcBorders>
              <w:left w:val="nil"/>
              <w:right w:val="single" w:sz="6" w:space="0" w:color="auto"/>
            </w:tcBorders>
          </w:tcPr>
          <w:p w14:paraId="21051AF6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77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5BE80F48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78" w:author="Author"/>
              </w:rPr>
            </w:pPr>
          </w:p>
        </w:tc>
        <w:tc>
          <w:tcPr>
            <w:tcW w:w="460" w:type="dxa"/>
          </w:tcPr>
          <w:p w14:paraId="709F14AB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79" w:author="Author"/>
              </w:rPr>
            </w:pPr>
            <w:del w:id="6380" w:author="Author">
              <w:r w:rsidRPr="004305F0" w:rsidDel="004603A1">
                <w:delText>72</w:delText>
              </w:r>
            </w:del>
          </w:p>
        </w:tc>
        <w:tc>
          <w:tcPr>
            <w:tcW w:w="249" w:type="dxa"/>
            <w:tcBorders>
              <w:left w:val="nil"/>
              <w:right w:val="single" w:sz="6" w:space="0" w:color="auto"/>
            </w:tcBorders>
          </w:tcPr>
          <w:p w14:paraId="21E8EA52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8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F720B8D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82" w:author="Author"/>
              </w:rPr>
            </w:pPr>
          </w:p>
        </w:tc>
        <w:tc>
          <w:tcPr>
            <w:tcW w:w="460" w:type="dxa"/>
          </w:tcPr>
          <w:p w14:paraId="5532102A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83" w:author="Author"/>
              </w:rPr>
            </w:pPr>
            <w:del w:id="6384" w:author="Author">
              <w:r w:rsidRPr="004305F0" w:rsidDel="004603A1">
                <w:delText>76</w:delText>
              </w:r>
            </w:del>
          </w:p>
        </w:tc>
        <w:tc>
          <w:tcPr>
            <w:tcW w:w="267" w:type="dxa"/>
            <w:tcBorders>
              <w:left w:val="nil"/>
              <w:right w:val="single" w:sz="6" w:space="0" w:color="auto"/>
            </w:tcBorders>
          </w:tcPr>
          <w:p w14:paraId="7CA3037B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85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14C978ED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86" w:author="Author"/>
              </w:rPr>
            </w:pPr>
          </w:p>
        </w:tc>
        <w:tc>
          <w:tcPr>
            <w:tcW w:w="460" w:type="dxa"/>
          </w:tcPr>
          <w:p w14:paraId="1030DDAA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87" w:author="Author"/>
              </w:rPr>
            </w:pPr>
            <w:del w:id="6388" w:author="Author">
              <w:r w:rsidRPr="004305F0" w:rsidDel="004603A1">
                <w:delText>12</w:delText>
              </w:r>
            </w:del>
          </w:p>
        </w:tc>
        <w:tc>
          <w:tcPr>
            <w:tcW w:w="285" w:type="dxa"/>
            <w:tcBorders>
              <w:left w:val="nil"/>
              <w:right w:val="single" w:sz="6" w:space="0" w:color="auto"/>
            </w:tcBorders>
          </w:tcPr>
          <w:p w14:paraId="3DB473C3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89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4EC9D1BC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90" w:author="Author"/>
              </w:rPr>
            </w:pPr>
          </w:p>
        </w:tc>
        <w:tc>
          <w:tcPr>
            <w:tcW w:w="460" w:type="dxa"/>
          </w:tcPr>
          <w:p w14:paraId="2F800798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91" w:author="Author"/>
              </w:rPr>
            </w:pPr>
            <w:del w:id="6392" w:author="Author">
              <w:r w:rsidRPr="004305F0" w:rsidDel="004603A1">
                <w:delText>13</w:delText>
              </w:r>
            </w:del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</w:tcPr>
          <w:p w14:paraId="5DB01414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93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46FF3681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94" w:author="Author"/>
              </w:rPr>
            </w:pPr>
          </w:p>
        </w:tc>
        <w:tc>
          <w:tcPr>
            <w:tcW w:w="460" w:type="dxa"/>
          </w:tcPr>
          <w:p w14:paraId="47DADAA4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95" w:author="Author"/>
              </w:rPr>
            </w:pPr>
            <w:del w:id="6396" w:author="Author">
              <w:r w:rsidRPr="004305F0" w:rsidDel="004603A1">
                <w:delText>8</w:delText>
              </w:r>
            </w:del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32028F02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97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273519DE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98" w:author="Author"/>
              </w:rPr>
            </w:pPr>
          </w:p>
        </w:tc>
        <w:tc>
          <w:tcPr>
            <w:tcW w:w="460" w:type="dxa"/>
          </w:tcPr>
          <w:p w14:paraId="3B2E20D5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399" w:author="Author"/>
              </w:rPr>
            </w:pPr>
            <w:del w:id="6400" w:author="Author">
              <w:r w:rsidRPr="004305F0" w:rsidDel="004603A1">
                <w:delText>9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73AE5448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401" w:author="Author"/>
              </w:rPr>
            </w:pPr>
          </w:p>
        </w:tc>
      </w:tr>
      <w:tr w:rsidR="00F84EA5" w:rsidRPr="004305F0" w:rsidDel="004603A1" w14:paraId="0E614A60" w14:textId="77777777" w:rsidTr="00162F7F">
        <w:trPr>
          <w:cantSplit/>
          <w:trHeight w:val="190"/>
          <w:del w:id="6402" w:author="Author"/>
        </w:trPr>
        <w:tc>
          <w:tcPr>
            <w:tcW w:w="200" w:type="dxa"/>
          </w:tcPr>
          <w:p w14:paraId="2D1AE28E" w14:textId="77777777" w:rsidR="00F84EA5" w:rsidRPr="004305F0" w:rsidDel="004603A1" w:rsidRDefault="00F84EA5" w:rsidP="007003EF">
            <w:pPr>
              <w:pStyle w:val="tabletext11"/>
              <w:rPr>
                <w:del w:id="640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B7227DE" w14:textId="77777777" w:rsidR="00F84EA5" w:rsidRPr="004305F0" w:rsidDel="004603A1" w:rsidRDefault="00F84EA5" w:rsidP="007003EF">
            <w:pPr>
              <w:pStyle w:val="tabletext11"/>
              <w:jc w:val="right"/>
              <w:rPr>
                <w:del w:id="6404" w:author="Author"/>
              </w:rPr>
            </w:pPr>
          </w:p>
        </w:tc>
        <w:tc>
          <w:tcPr>
            <w:tcW w:w="630" w:type="dxa"/>
          </w:tcPr>
          <w:p w14:paraId="65706F06" w14:textId="77777777" w:rsidR="00F84EA5" w:rsidRPr="004305F0" w:rsidDel="004603A1" w:rsidRDefault="00F84EA5" w:rsidP="007003EF">
            <w:pPr>
              <w:pStyle w:val="tabletext11"/>
              <w:tabs>
                <w:tab w:val="decimal" w:pos="505"/>
              </w:tabs>
              <w:jc w:val="right"/>
              <w:rPr>
                <w:del w:id="6405" w:author="Author"/>
              </w:rPr>
            </w:pPr>
            <w:del w:id="6406" w:author="Author">
              <w:r w:rsidRPr="004305F0" w:rsidDel="004603A1">
                <w:delText>3,501</w:delText>
              </w:r>
            </w:del>
          </w:p>
        </w:tc>
        <w:tc>
          <w:tcPr>
            <w:tcW w:w="180" w:type="dxa"/>
          </w:tcPr>
          <w:p w14:paraId="2560314B" w14:textId="77777777" w:rsidR="00F84EA5" w:rsidRPr="004305F0" w:rsidDel="004603A1" w:rsidRDefault="00F84EA5" w:rsidP="007003EF">
            <w:pPr>
              <w:pStyle w:val="tabletext11"/>
              <w:rPr>
                <w:del w:id="6407" w:author="Author"/>
              </w:rPr>
            </w:pPr>
            <w:del w:id="6408" w:author="Author">
              <w:r w:rsidRPr="004305F0" w:rsidDel="004603A1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64FC43D" w14:textId="77777777" w:rsidR="00F84EA5" w:rsidRPr="004305F0" w:rsidDel="004603A1" w:rsidRDefault="00F84EA5" w:rsidP="007003EF">
            <w:pPr>
              <w:pStyle w:val="tabletext11"/>
              <w:tabs>
                <w:tab w:val="decimal" w:pos="425"/>
              </w:tabs>
              <w:rPr>
                <w:del w:id="6409" w:author="Author"/>
              </w:rPr>
            </w:pPr>
            <w:del w:id="6410" w:author="Author">
              <w:r w:rsidRPr="004305F0" w:rsidDel="004603A1">
                <w:delText>4,000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6D2848A0" w14:textId="77777777" w:rsidR="00F84EA5" w:rsidRPr="004305F0" w:rsidDel="004603A1" w:rsidRDefault="00F84EA5" w:rsidP="007003EF">
            <w:pPr>
              <w:pStyle w:val="tabletext11"/>
              <w:jc w:val="right"/>
              <w:rPr>
                <w:del w:id="6411" w:author="Author"/>
              </w:rPr>
            </w:pPr>
          </w:p>
        </w:tc>
        <w:tc>
          <w:tcPr>
            <w:tcW w:w="460" w:type="dxa"/>
          </w:tcPr>
          <w:p w14:paraId="3D7714B1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412" w:author="Author"/>
              </w:rPr>
            </w:pPr>
            <w:del w:id="6413" w:author="Author">
              <w:r w:rsidRPr="004305F0" w:rsidDel="004603A1">
                <w:delText>25</w:delText>
              </w:r>
            </w:del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</w:tcPr>
          <w:p w14:paraId="1C6199CD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414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67561C98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415" w:author="Author"/>
              </w:rPr>
            </w:pPr>
          </w:p>
        </w:tc>
        <w:tc>
          <w:tcPr>
            <w:tcW w:w="460" w:type="dxa"/>
          </w:tcPr>
          <w:p w14:paraId="6D93EC3A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416" w:author="Author"/>
              </w:rPr>
            </w:pPr>
            <w:del w:id="6417" w:author="Author">
              <w:r w:rsidRPr="004305F0" w:rsidDel="004603A1">
                <w:delText>26</w:delText>
              </w:r>
            </w:del>
          </w:p>
        </w:tc>
        <w:tc>
          <w:tcPr>
            <w:tcW w:w="321" w:type="dxa"/>
            <w:tcBorders>
              <w:left w:val="nil"/>
              <w:right w:val="single" w:sz="6" w:space="0" w:color="auto"/>
            </w:tcBorders>
          </w:tcPr>
          <w:p w14:paraId="5EDA5452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418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78E1B350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419" w:author="Author"/>
              </w:rPr>
            </w:pPr>
          </w:p>
        </w:tc>
        <w:tc>
          <w:tcPr>
            <w:tcW w:w="460" w:type="dxa"/>
          </w:tcPr>
          <w:p w14:paraId="05A908FD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420" w:author="Author"/>
              </w:rPr>
            </w:pPr>
            <w:del w:id="6421" w:author="Author">
              <w:r w:rsidRPr="004305F0" w:rsidDel="004603A1">
                <w:delText>81</w:delText>
              </w:r>
            </w:del>
          </w:p>
        </w:tc>
        <w:tc>
          <w:tcPr>
            <w:tcW w:w="249" w:type="dxa"/>
            <w:tcBorders>
              <w:left w:val="nil"/>
              <w:right w:val="single" w:sz="6" w:space="0" w:color="auto"/>
            </w:tcBorders>
          </w:tcPr>
          <w:p w14:paraId="40CA8E61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42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5C4E91E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423" w:author="Author"/>
              </w:rPr>
            </w:pPr>
          </w:p>
        </w:tc>
        <w:tc>
          <w:tcPr>
            <w:tcW w:w="460" w:type="dxa"/>
          </w:tcPr>
          <w:p w14:paraId="5E30017B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424" w:author="Author"/>
              </w:rPr>
            </w:pPr>
            <w:del w:id="6425" w:author="Author">
              <w:r w:rsidRPr="004305F0" w:rsidDel="004603A1">
                <w:delText>85</w:delText>
              </w:r>
            </w:del>
          </w:p>
        </w:tc>
        <w:tc>
          <w:tcPr>
            <w:tcW w:w="267" w:type="dxa"/>
            <w:tcBorders>
              <w:left w:val="nil"/>
              <w:right w:val="single" w:sz="6" w:space="0" w:color="auto"/>
            </w:tcBorders>
          </w:tcPr>
          <w:p w14:paraId="72B5C6DD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426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429AFDCD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427" w:author="Author"/>
              </w:rPr>
            </w:pPr>
          </w:p>
        </w:tc>
        <w:tc>
          <w:tcPr>
            <w:tcW w:w="460" w:type="dxa"/>
          </w:tcPr>
          <w:p w14:paraId="4F078281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428" w:author="Author"/>
              </w:rPr>
            </w:pPr>
            <w:del w:id="6429" w:author="Author">
              <w:r w:rsidRPr="004305F0" w:rsidDel="004603A1">
                <w:delText>14</w:delText>
              </w:r>
            </w:del>
          </w:p>
        </w:tc>
        <w:tc>
          <w:tcPr>
            <w:tcW w:w="285" w:type="dxa"/>
            <w:tcBorders>
              <w:left w:val="nil"/>
              <w:right w:val="single" w:sz="6" w:space="0" w:color="auto"/>
            </w:tcBorders>
          </w:tcPr>
          <w:p w14:paraId="6E267151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430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53D62430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431" w:author="Author"/>
              </w:rPr>
            </w:pPr>
          </w:p>
        </w:tc>
        <w:tc>
          <w:tcPr>
            <w:tcW w:w="460" w:type="dxa"/>
          </w:tcPr>
          <w:p w14:paraId="593737B4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432" w:author="Author"/>
              </w:rPr>
            </w:pPr>
            <w:del w:id="6433" w:author="Author">
              <w:r w:rsidRPr="004305F0" w:rsidDel="004603A1">
                <w:delText>14</w:delText>
              </w:r>
            </w:del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</w:tcPr>
          <w:p w14:paraId="3660CE4E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434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3AD75EFA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435" w:author="Author"/>
              </w:rPr>
            </w:pPr>
          </w:p>
        </w:tc>
        <w:tc>
          <w:tcPr>
            <w:tcW w:w="460" w:type="dxa"/>
          </w:tcPr>
          <w:p w14:paraId="73637216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436" w:author="Author"/>
              </w:rPr>
            </w:pPr>
            <w:del w:id="6437" w:author="Author">
              <w:r w:rsidRPr="004305F0" w:rsidDel="004603A1">
                <w:delText>9</w:delText>
              </w:r>
            </w:del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491CAAF4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438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6BD7414F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439" w:author="Author"/>
              </w:rPr>
            </w:pPr>
          </w:p>
        </w:tc>
        <w:tc>
          <w:tcPr>
            <w:tcW w:w="460" w:type="dxa"/>
          </w:tcPr>
          <w:p w14:paraId="3BF15867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440" w:author="Author"/>
              </w:rPr>
            </w:pPr>
            <w:del w:id="6441" w:author="Author">
              <w:r w:rsidRPr="004305F0" w:rsidDel="004603A1">
                <w:delText>9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34D9460E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442" w:author="Author"/>
              </w:rPr>
            </w:pPr>
          </w:p>
        </w:tc>
      </w:tr>
      <w:tr w:rsidR="00F84EA5" w:rsidRPr="004305F0" w:rsidDel="004603A1" w14:paraId="50AC179A" w14:textId="77777777" w:rsidTr="00162F7F">
        <w:trPr>
          <w:cantSplit/>
          <w:trHeight w:val="190"/>
          <w:del w:id="6443" w:author="Author"/>
        </w:trPr>
        <w:tc>
          <w:tcPr>
            <w:tcW w:w="200" w:type="dxa"/>
          </w:tcPr>
          <w:p w14:paraId="456EFCB2" w14:textId="77777777" w:rsidR="00F84EA5" w:rsidRPr="004305F0" w:rsidDel="004603A1" w:rsidRDefault="00F84EA5" w:rsidP="007003EF">
            <w:pPr>
              <w:pStyle w:val="tabletext11"/>
              <w:rPr>
                <w:del w:id="644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DE11EDE" w14:textId="77777777" w:rsidR="00F84EA5" w:rsidRPr="004305F0" w:rsidDel="004603A1" w:rsidRDefault="00F84EA5" w:rsidP="007003EF">
            <w:pPr>
              <w:pStyle w:val="tabletext11"/>
              <w:jc w:val="right"/>
              <w:rPr>
                <w:del w:id="6445" w:author="Author"/>
              </w:rPr>
            </w:pPr>
          </w:p>
        </w:tc>
        <w:tc>
          <w:tcPr>
            <w:tcW w:w="630" w:type="dxa"/>
          </w:tcPr>
          <w:p w14:paraId="5069FB32" w14:textId="77777777" w:rsidR="00F84EA5" w:rsidRPr="004305F0" w:rsidDel="004603A1" w:rsidRDefault="00F84EA5" w:rsidP="007003EF">
            <w:pPr>
              <w:pStyle w:val="tabletext11"/>
              <w:tabs>
                <w:tab w:val="decimal" w:pos="505"/>
              </w:tabs>
              <w:jc w:val="right"/>
              <w:rPr>
                <w:del w:id="6446" w:author="Author"/>
              </w:rPr>
            </w:pPr>
            <w:del w:id="6447" w:author="Author">
              <w:r w:rsidRPr="004305F0" w:rsidDel="004603A1">
                <w:delText>4,001</w:delText>
              </w:r>
            </w:del>
          </w:p>
        </w:tc>
        <w:tc>
          <w:tcPr>
            <w:tcW w:w="180" w:type="dxa"/>
          </w:tcPr>
          <w:p w14:paraId="0CD6911F" w14:textId="77777777" w:rsidR="00F84EA5" w:rsidRPr="004305F0" w:rsidDel="004603A1" w:rsidRDefault="00F84EA5" w:rsidP="007003EF">
            <w:pPr>
              <w:pStyle w:val="tabletext11"/>
              <w:rPr>
                <w:del w:id="6448" w:author="Author"/>
              </w:rPr>
            </w:pPr>
            <w:del w:id="6449" w:author="Author">
              <w:r w:rsidRPr="004305F0" w:rsidDel="004603A1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E8A1194" w14:textId="77777777" w:rsidR="00F84EA5" w:rsidRPr="004305F0" w:rsidDel="004603A1" w:rsidRDefault="00F84EA5" w:rsidP="007003EF">
            <w:pPr>
              <w:pStyle w:val="tabletext11"/>
              <w:tabs>
                <w:tab w:val="decimal" w:pos="425"/>
              </w:tabs>
              <w:rPr>
                <w:del w:id="6450" w:author="Author"/>
              </w:rPr>
            </w:pPr>
            <w:del w:id="6451" w:author="Author">
              <w:r w:rsidRPr="004305F0" w:rsidDel="004603A1">
                <w:delText>4,500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31D120E6" w14:textId="77777777" w:rsidR="00F84EA5" w:rsidRPr="004305F0" w:rsidDel="004603A1" w:rsidRDefault="00F84EA5" w:rsidP="007003EF">
            <w:pPr>
              <w:pStyle w:val="tabletext11"/>
              <w:jc w:val="right"/>
              <w:rPr>
                <w:del w:id="6452" w:author="Author"/>
              </w:rPr>
            </w:pPr>
          </w:p>
        </w:tc>
        <w:tc>
          <w:tcPr>
            <w:tcW w:w="460" w:type="dxa"/>
          </w:tcPr>
          <w:p w14:paraId="3EE7F1FE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453" w:author="Author"/>
              </w:rPr>
            </w:pPr>
            <w:del w:id="6454" w:author="Author">
              <w:r w:rsidRPr="004305F0" w:rsidDel="004603A1">
                <w:delText>26</w:delText>
              </w:r>
            </w:del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</w:tcPr>
          <w:p w14:paraId="633B8054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455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7CB6F54C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456" w:author="Author"/>
              </w:rPr>
            </w:pPr>
          </w:p>
        </w:tc>
        <w:tc>
          <w:tcPr>
            <w:tcW w:w="460" w:type="dxa"/>
          </w:tcPr>
          <w:p w14:paraId="11ED5C33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457" w:author="Author"/>
              </w:rPr>
            </w:pPr>
            <w:del w:id="6458" w:author="Author">
              <w:r w:rsidRPr="004305F0" w:rsidDel="004603A1">
                <w:delText>28</w:delText>
              </w:r>
            </w:del>
          </w:p>
        </w:tc>
        <w:tc>
          <w:tcPr>
            <w:tcW w:w="321" w:type="dxa"/>
            <w:tcBorders>
              <w:left w:val="nil"/>
              <w:right w:val="single" w:sz="6" w:space="0" w:color="auto"/>
            </w:tcBorders>
          </w:tcPr>
          <w:p w14:paraId="59F6C01B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459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6A34B2C2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460" w:author="Author"/>
              </w:rPr>
            </w:pPr>
          </w:p>
        </w:tc>
        <w:tc>
          <w:tcPr>
            <w:tcW w:w="460" w:type="dxa"/>
          </w:tcPr>
          <w:p w14:paraId="02BAAC59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461" w:author="Author"/>
              </w:rPr>
            </w:pPr>
            <w:del w:id="6462" w:author="Author">
              <w:r w:rsidRPr="004305F0" w:rsidDel="004603A1">
                <w:delText>87</w:delText>
              </w:r>
            </w:del>
          </w:p>
        </w:tc>
        <w:tc>
          <w:tcPr>
            <w:tcW w:w="249" w:type="dxa"/>
            <w:tcBorders>
              <w:left w:val="nil"/>
              <w:right w:val="single" w:sz="6" w:space="0" w:color="auto"/>
            </w:tcBorders>
          </w:tcPr>
          <w:p w14:paraId="4E728D13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46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B9AFB55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464" w:author="Author"/>
              </w:rPr>
            </w:pPr>
          </w:p>
        </w:tc>
        <w:tc>
          <w:tcPr>
            <w:tcW w:w="460" w:type="dxa"/>
          </w:tcPr>
          <w:p w14:paraId="23A8A5CD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465" w:author="Author"/>
              </w:rPr>
            </w:pPr>
            <w:del w:id="6466" w:author="Author">
              <w:r w:rsidRPr="004305F0" w:rsidDel="004603A1">
                <w:delText>91</w:delText>
              </w:r>
            </w:del>
          </w:p>
        </w:tc>
        <w:tc>
          <w:tcPr>
            <w:tcW w:w="267" w:type="dxa"/>
            <w:tcBorders>
              <w:left w:val="nil"/>
              <w:right w:val="single" w:sz="6" w:space="0" w:color="auto"/>
            </w:tcBorders>
          </w:tcPr>
          <w:p w14:paraId="17ED6C9C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467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0A6C6CEC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468" w:author="Author"/>
              </w:rPr>
            </w:pPr>
          </w:p>
        </w:tc>
        <w:tc>
          <w:tcPr>
            <w:tcW w:w="460" w:type="dxa"/>
          </w:tcPr>
          <w:p w14:paraId="7C9B61D0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469" w:author="Author"/>
              </w:rPr>
            </w:pPr>
            <w:del w:id="6470" w:author="Author">
              <w:r w:rsidRPr="004305F0" w:rsidDel="004603A1">
                <w:delText>15</w:delText>
              </w:r>
            </w:del>
          </w:p>
        </w:tc>
        <w:tc>
          <w:tcPr>
            <w:tcW w:w="285" w:type="dxa"/>
            <w:tcBorders>
              <w:left w:val="nil"/>
              <w:right w:val="single" w:sz="6" w:space="0" w:color="auto"/>
            </w:tcBorders>
          </w:tcPr>
          <w:p w14:paraId="70045EB9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471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72B2CA47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472" w:author="Author"/>
              </w:rPr>
            </w:pPr>
          </w:p>
        </w:tc>
        <w:tc>
          <w:tcPr>
            <w:tcW w:w="460" w:type="dxa"/>
          </w:tcPr>
          <w:p w14:paraId="5006F55C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473" w:author="Author"/>
              </w:rPr>
            </w:pPr>
            <w:del w:id="6474" w:author="Author">
              <w:r w:rsidRPr="004305F0" w:rsidDel="004603A1">
                <w:delText>15</w:delText>
              </w:r>
            </w:del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</w:tcPr>
          <w:p w14:paraId="35FFB618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475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2DF9913C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476" w:author="Author"/>
              </w:rPr>
            </w:pPr>
          </w:p>
        </w:tc>
        <w:tc>
          <w:tcPr>
            <w:tcW w:w="460" w:type="dxa"/>
          </w:tcPr>
          <w:p w14:paraId="5A456E75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477" w:author="Author"/>
              </w:rPr>
            </w:pPr>
            <w:del w:id="6478" w:author="Author">
              <w:r w:rsidRPr="004305F0" w:rsidDel="004603A1">
                <w:delText>9</w:delText>
              </w:r>
            </w:del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34AB592B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479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2C889838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480" w:author="Author"/>
              </w:rPr>
            </w:pPr>
          </w:p>
        </w:tc>
        <w:tc>
          <w:tcPr>
            <w:tcW w:w="460" w:type="dxa"/>
          </w:tcPr>
          <w:p w14:paraId="0F446EC5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481" w:author="Author"/>
              </w:rPr>
            </w:pPr>
            <w:del w:id="6482" w:author="Author">
              <w:r w:rsidRPr="004305F0" w:rsidDel="004603A1">
                <w:delText>10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4F5A278C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483" w:author="Author"/>
              </w:rPr>
            </w:pPr>
          </w:p>
        </w:tc>
      </w:tr>
      <w:tr w:rsidR="00F84EA5" w:rsidRPr="004305F0" w:rsidDel="004603A1" w14:paraId="1F225E31" w14:textId="77777777" w:rsidTr="00162F7F">
        <w:trPr>
          <w:cantSplit/>
          <w:trHeight w:val="190"/>
          <w:del w:id="6484" w:author="Author"/>
        </w:trPr>
        <w:tc>
          <w:tcPr>
            <w:tcW w:w="200" w:type="dxa"/>
          </w:tcPr>
          <w:p w14:paraId="75123E71" w14:textId="77777777" w:rsidR="00F84EA5" w:rsidRPr="004305F0" w:rsidDel="004603A1" w:rsidRDefault="00F84EA5" w:rsidP="007003EF">
            <w:pPr>
              <w:pStyle w:val="tabletext11"/>
              <w:rPr>
                <w:del w:id="648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7F26A8A" w14:textId="77777777" w:rsidR="00F84EA5" w:rsidRPr="004305F0" w:rsidDel="004603A1" w:rsidRDefault="00F84EA5" w:rsidP="007003EF">
            <w:pPr>
              <w:pStyle w:val="tabletext11"/>
              <w:jc w:val="right"/>
              <w:rPr>
                <w:del w:id="6486" w:author="Author"/>
              </w:rPr>
            </w:pPr>
          </w:p>
        </w:tc>
        <w:tc>
          <w:tcPr>
            <w:tcW w:w="630" w:type="dxa"/>
          </w:tcPr>
          <w:p w14:paraId="09EE02C8" w14:textId="77777777" w:rsidR="00F84EA5" w:rsidRPr="004305F0" w:rsidDel="004603A1" w:rsidRDefault="00F84EA5" w:rsidP="007003EF">
            <w:pPr>
              <w:pStyle w:val="tabletext11"/>
              <w:tabs>
                <w:tab w:val="decimal" w:pos="505"/>
              </w:tabs>
              <w:jc w:val="right"/>
              <w:rPr>
                <w:del w:id="6487" w:author="Author"/>
              </w:rPr>
            </w:pPr>
            <w:del w:id="6488" w:author="Author">
              <w:r w:rsidRPr="004305F0" w:rsidDel="004603A1">
                <w:delText>4,501</w:delText>
              </w:r>
            </w:del>
          </w:p>
        </w:tc>
        <w:tc>
          <w:tcPr>
            <w:tcW w:w="180" w:type="dxa"/>
          </w:tcPr>
          <w:p w14:paraId="0AED738C" w14:textId="77777777" w:rsidR="00F84EA5" w:rsidRPr="004305F0" w:rsidDel="004603A1" w:rsidRDefault="00F84EA5" w:rsidP="007003EF">
            <w:pPr>
              <w:pStyle w:val="tabletext11"/>
              <w:rPr>
                <w:del w:id="6489" w:author="Author"/>
              </w:rPr>
            </w:pPr>
            <w:del w:id="6490" w:author="Author">
              <w:r w:rsidRPr="004305F0" w:rsidDel="004603A1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27680E0" w14:textId="77777777" w:rsidR="00F84EA5" w:rsidRPr="004305F0" w:rsidDel="004603A1" w:rsidRDefault="00F84EA5" w:rsidP="007003EF">
            <w:pPr>
              <w:pStyle w:val="tabletext11"/>
              <w:tabs>
                <w:tab w:val="decimal" w:pos="425"/>
              </w:tabs>
              <w:rPr>
                <w:del w:id="6491" w:author="Author"/>
              </w:rPr>
            </w:pPr>
            <w:del w:id="6492" w:author="Author">
              <w:r w:rsidRPr="004305F0" w:rsidDel="004603A1">
                <w:delText>5,000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273AE200" w14:textId="77777777" w:rsidR="00F84EA5" w:rsidRPr="004305F0" w:rsidDel="004603A1" w:rsidRDefault="00F84EA5" w:rsidP="007003EF">
            <w:pPr>
              <w:pStyle w:val="tabletext11"/>
              <w:jc w:val="right"/>
              <w:rPr>
                <w:del w:id="6493" w:author="Author"/>
              </w:rPr>
            </w:pPr>
          </w:p>
        </w:tc>
        <w:tc>
          <w:tcPr>
            <w:tcW w:w="460" w:type="dxa"/>
          </w:tcPr>
          <w:p w14:paraId="18FCDE90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494" w:author="Author"/>
              </w:rPr>
            </w:pPr>
            <w:del w:id="6495" w:author="Author">
              <w:r w:rsidRPr="004305F0" w:rsidDel="004603A1">
                <w:delText>31</w:delText>
              </w:r>
            </w:del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</w:tcPr>
          <w:p w14:paraId="37F2F582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496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7EC142BB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497" w:author="Author"/>
              </w:rPr>
            </w:pPr>
          </w:p>
        </w:tc>
        <w:tc>
          <w:tcPr>
            <w:tcW w:w="460" w:type="dxa"/>
          </w:tcPr>
          <w:p w14:paraId="5729FD36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498" w:author="Author"/>
              </w:rPr>
            </w:pPr>
            <w:del w:id="6499" w:author="Author">
              <w:r w:rsidRPr="004305F0" w:rsidDel="004603A1">
                <w:delText>33</w:delText>
              </w:r>
            </w:del>
          </w:p>
        </w:tc>
        <w:tc>
          <w:tcPr>
            <w:tcW w:w="321" w:type="dxa"/>
            <w:tcBorders>
              <w:left w:val="nil"/>
              <w:right w:val="single" w:sz="6" w:space="0" w:color="auto"/>
            </w:tcBorders>
          </w:tcPr>
          <w:p w14:paraId="00E3F56F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00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444B5D9E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01" w:author="Author"/>
              </w:rPr>
            </w:pPr>
          </w:p>
        </w:tc>
        <w:tc>
          <w:tcPr>
            <w:tcW w:w="460" w:type="dxa"/>
          </w:tcPr>
          <w:p w14:paraId="1A535C61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02" w:author="Author"/>
              </w:rPr>
            </w:pPr>
            <w:del w:id="6503" w:author="Author">
              <w:r w:rsidRPr="004305F0" w:rsidDel="004603A1">
                <w:delText>101</w:delText>
              </w:r>
            </w:del>
          </w:p>
        </w:tc>
        <w:tc>
          <w:tcPr>
            <w:tcW w:w="249" w:type="dxa"/>
            <w:tcBorders>
              <w:left w:val="nil"/>
              <w:right w:val="single" w:sz="6" w:space="0" w:color="auto"/>
            </w:tcBorders>
          </w:tcPr>
          <w:p w14:paraId="0B0BBC59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0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C456444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05" w:author="Author"/>
              </w:rPr>
            </w:pPr>
          </w:p>
        </w:tc>
        <w:tc>
          <w:tcPr>
            <w:tcW w:w="460" w:type="dxa"/>
          </w:tcPr>
          <w:p w14:paraId="6D247EE9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06" w:author="Author"/>
              </w:rPr>
            </w:pPr>
            <w:del w:id="6507" w:author="Author">
              <w:r w:rsidRPr="004305F0" w:rsidDel="004603A1">
                <w:delText>106</w:delText>
              </w:r>
            </w:del>
          </w:p>
        </w:tc>
        <w:tc>
          <w:tcPr>
            <w:tcW w:w="267" w:type="dxa"/>
            <w:tcBorders>
              <w:left w:val="nil"/>
              <w:right w:val="single" w:sz="6" w:space="0" w:color="auto"/>
            </w:tcBorders>
          </w:tcPr>
          <w:p w14:paraId="2C25944D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08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38B717ED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09" w:author="Author"/>
              </w:rPr>
            </w:pPr>
          </w:p>
        </w:tc>
        <w:tc>
          <w:tcPr>
            <w:tcW w:w="460" w:type="dxa"/>
          </w:tcPr>
          <w:p w14:paraId="631DC3A6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10" w:author="Author"/>
              </w:rPr>
            </w:pPr>
            <w:del w:id="6511" w:author="Author">
              <w:r w:rsidRPr="004305F0" w:rsidDel="004603A1">
                <w:delText>17</w:delText>
              </w:r>
            </w:del>
          </w:p>
        </w:tc>
        <w:tc>
          <w:tcPr>
            <w:tcW w:w="285" w:type="dxa"/>
            <w:tcBorders>
              <w:left w:val="nil"/>
              <w:right w:val="single" w:sz="6" w:space="0" w:color="auto"/>
            </w:tcBorders>
          </w:tcPr>
          <w:p w14:paraId="07E7AE5F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12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5E1917AD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13" w:author="Author"/>
              </w:rPr>
            </w:pPr>
          </w:p>
        </w:tc>
        <w:tc>
          <w:tcPr>
            <w:tcW w:w="460" w:type="dxa"/>
          </w:tcPr>
          <w:p w14:paraId="03AE254A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14" w:author="Author"/>
              </w:rPr>
            </w:pPr>
            <w:del w:id="6515" w:author="Author">
              <w:r w:rsidRPr="004305F0" w:rsidDel="004603A1">
                <w:delText>18</w:delText>
              </w:r>
            </w:del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</w:tcPr>
          <w:p w14:paraId="4AD92867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16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07EFCAD1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17" w:author="Author"/>
              </w:rPr>
            </w:pPr>
          </w:p>
        </w:tc>
        <w:tc>
          <w:tcPr>
            <w:tcW w:w="460" w:type="dxa"/>
          </w:tcPr>
          <w:p w14:paraId="15446DC6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18" w:author="Author"/>
              </w:rPr>
            </w:pPr>
            <w:del w:id="6519" w:author="Author">
              <w:r w:rsidRPr="004305F0" w:rsidDel="004603A1">
                <w:delText>11</w:delText>
              </w:r>
            </w:del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7D340118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20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4F1AF073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21" w:author="Author"/>
              </w:rPr>
            </w:pPr>
          </w:p>
        </w:tc>
        <w:tc>
          <w:tcPr>
            <w:tcW w:w="460" w:type="dxa"/>
          </w:tcPr>
          <w:p w14:paraId="578759FF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22" w:author="Author"/>
              </w:rPr>
            </w:pPr>
            <w:del w:id="6523" w:author="Author">
              <w:r w:rsidRPr="004305F0" w:rsidDel="004603A1">
                <w:delText>12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7E946CE4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24" w:author="Author"/>
              </w:rPr>
            </w:pPr>
          </w:p>
        </w:tc>
      </w:tr>
      <w:tr w:rsidR="00F84EA5" w:rsidRPr="004305F0" w:rsidDel="004603A1" w14:paraId="2B3F0167" w14:textId="77777777" w:rsidTr="00162F7F">
        <w:trPr>
          <w:cantSplit/>
          <w:trHeight w:val="190"/>
          <w:del w:id="6525" w:author="Author"/>
        </w:trPr>
        <w:tc>
          <w:tcPr>
            <w:tcW w:w="200" w:type="dxa"/>
          </w:tcPr>
          <w:p w14:paraId="04843EEB" w14:textId="77777777" w:rsidR="00F84EA5" w:rsidRPr="004305F0" w:rsidDel="004603A1" w:rsidRDefault="00F84EA5" w:rsidP="007003EF">
            <w:pPr>
              <w:pStyle w:val="tabletext11"/>
              <w:rPr>
                <w:del w:id="652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06E6AED" w14:textId="77777777" w:rsidR="00F84EA5" w:rsidRPr="004305F0" w:rsidDel="004603A1" w:rsidRDefault="00F84EA5" w:rsidP="007003EF">
            <w:pPr>
              <w:pStyle w:val="tabletext11"/>
              <w:jc w:val="right"/>
              <w:rPr>
                <w:del w:id="6527" w:author="Author"/>
              </w:rPr>
            </w:pPr>
          </w:p>
        </w:tc>
        <w:tc>
          <w:tcPr>
            <w:tcW w:w="630" w:type="dxa"/>
          </w:tcPr>
          <w:p w14:paraId="0708F0B9" w14:textId="77777777" w:rsidR="00F84EA5" w:rsidRPr="004305F0" w:rsidDel="004603A1" w:rsidRDefault="00F84EA5" w:rsidP="007003EF">
            <w:pPr>
              <w:pStyle w:val="tabletext11"/>
              <w:tabs>
                <w:tab w:val="decimal" w:pos="505"/>
              </w:tabs>
              <w:jc w:val="right"/>
              <w:rPr>
                <w:del w:id="6528" w:author="Author"/>
              </w:rPr>
            </w:pPr>
            <w:del w:id="6529" w:author="Author">
              <w:r w:rsidRPr="004305F0" w:rsidDel="004603A1">
                <w:delText>5,001</w:delText>
              </w:r>
            </w:del>
          </w:p>
        </w:tc>
        <w:tc>
          <w:tcPr>
            <w:tcW w:w="180" w:type="dxa"/>
          </w:tcPr>
          <w:p w14:paraId="7D07AEE3" w14:textId="77777777" w:rsidR="00F84EA5" w:rsidRPr="004305F0" w:rsidDel="004603A1" w:rsidRDefault="00F84EA5" w:rsidP="007003EF">
            <w:pPr>
              <w:pStyle w:val="tabletext11"/>
              <w:rPr>
                <w:del w:id="6530" w:author="Author"/>
              </w:rPr>
            </w:pPr>
            <w:del w:id="6531" w:author="Author">
              <w:r w:rsidRPr="004305F0" w:rsidDel="004603A1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ACD37D2" w14:textId="77777777" w:rsidR="00F84EA5" w:rsidRPr="004305F0" w:rsidDel="004603A1" w:rsidRDefault="00F84EA5" w:rsidP="007003EF">
            <w:pPr>
              <w:pStyle w:val="tabletext11"/>
              <w:tabs>
                <w:tab w:val="decimal" w:pos="425"/>
              </w:tabs>
              <w:rPr>
                <w:del w:id="6532" w:author="Author"/>
              </w:rPr>
            </w:pPr>
            <w:del w:id="6533" w:author="Author">
              <w:r w:rsidRPr="004305F0" w:rsidDel="004603A1">
                <w:delText>6,000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1DE348C9" w14:textId="77777777" w:rsidR="00F84EA5" w:rsidRPr="004305F0" w:rsidDel="004603A1" w:rsidRDefault="00F84EA5" w:rsidP="007003EF">
            <w:pPr>
              <w:pStyle w:val="tabletext11"/>
              <w:jc w:val="right"/>
              <w:rPr>
                <w:del w:id="6534" w:author="Author"/>
              </w:rPr>
            </w:pPr>
          </w:p>
        </w:tc>
        <w:tc>
          <w:tcPr>
            <w:tcW w:w="460" w:type="dxa"/>
          </w:tcPr>
          <w:p w14:paraId="336C042A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35" w:author="Author"/>
              </w:rPr>
            </w:pPr>
            <w:del w:id="6536" w:author="Author">
              <w:r w:rsidRPr="004305F0" w:rsidDel="004603A1">
                <w:delText>36</w:delText>
              </w:r>
            </w:del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</w:tcPr>
          <w:p w14:paraId="51E87B20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37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5EC8597C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38" w:author="Author"/>
              </w:rPr>
            </w:pPr>
          </w:p>
        </w:tc>
        <w:tc>
          <w:tcPr>
            <w:tcW w:w="460" w:type="dxa"/>
          </w:tcPr>
          <w:p w14:paraId="471DC23D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39" w:author="Author"/>
              </w:rPr>
            </w:pPr>
            <w:del w:id="6540" w:author="Author">
              <w:r w:rsidRPr="004305F0" w:rsidDel="004603A1">
                <w:delText>38</w:delText>
              </w:r>
            </w:del>
          </w:p>
        </w:tc>
        <w:tc>
          <w:tcPr>
            <w:tcW w:w="321" w:type="dxa"/>
            <w:tcBorders>
              <w:left w:val="nil"/>
              <w:right w:val="single" w:sz="6" w:space="0" w:color="auto"/>
            </w:tcBorders>
          </w:tcPr>
          <w:p w14:paraId="5BB16FFB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41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4121D783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42" w:author="Author"/>
              </w:rPr>
            </w:pPr>
          </w:p>
        </w:tc>
        <w:tc>
          <w:tcPr>
            <w:tcW w:w="460" w:type="dxa"/>
          </w:tcPr>
          <w:p w14:paraId="4A558293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43" w:author="Author"/>
              </w:rPr>
            </w:pPr>
            <w:del w:id="6544" w:author="Author">
              <w:r w:rsidRPr="004305F0" w:rsidDel="004603A1">
                <w:delText>119</w:delText>
              </w:r>
            </w:del>
          </w:p>
        </w:tc>
        <w:tc>
          <w:tcPr>
            <w:tcW w:w="249" w:type="dxa"/>
            <w:tcBorders>
              <w:left w:val="nil"/>
              <w:right w:val="single" w:sz="6" w:space="0" w:color="auto"/>
            </w:tcBorders>
          </w:tcPr>
          <w:p w14:paraId="4D7F0DE7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4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E454238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46" w:author="Author"/>
              </w:rPr>
            </w:pPr>
          </w:p>
        </w:tc>
        <w:tc>
          <w:tcPr>
            <w:tcW w:w="460" w:type="dxa"/>
          </w:tcPr>
          <w:p w14:paraId="620A1604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47" w:author="Author"/>
              </w:rPr>
            </w:pPr>
            <w:del w:id="6548" w:author="Author">
              <w:r w:rsidRPr="004305F0" w:rsidDel="004603A1">
                <w:delText>124</w:delText>
              </w:r>
            </w:del>
          </w:p>
        </w:tc>
        <w:tc>
          <w:tcPr>
            <w:tcW w:w="267" w:type="dxa"/>
            <w:tcBorders>
              <w:left w:val="nil"/>
              <w:right w:val="single" w:sz="6" w:space="0" w:color="auto"/>
            </w:tcBorders>
          </w:tcPr>
          <w:p w14:paraId="37FB6FB8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49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43F9BEA2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50" w:author="Author"/>
              </w:rPr>
            </w:pPr>
          </w:p>
        </w:tc>
        <w:tc>
          <w:tcPr>
            <w:tcW w:w="460" w:type="dxa"/>
          </w:tcPr>
          <w:p w14:paraId="5F13300E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51" w:author="Author"/>
              </w:rPr>
            </w:pPr>
            <w:del w:id="6552" w:author="Author">
              <w:r w:rsidRPr="004305F0" w:rsidDel="004603A1">
                <w:delText>20</w:delText>
              </w:r>
            </w:del>
          </w:p>
        </w:tc>
        <w:tc>
          <w:tcPr>
            <w:tcW w:w="285" w:type="dxa"/>
            <w:tcBorders>
              <w:left w:val="nil"/>
              <w:right w:val="single" w:sz="6" w:space="0" w:color="auto"/>
            </w:tcBorders>
          </w:tcPr>
          <w:p w14:paraId="7E2775CE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53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4ADF4F2E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54" w:author="Author"/>
              </w:rPr>
            </w:pPr>
          </w:p>
        </w:tc>
        <w:tc>
          <w:tcPr>
            <w:tcW w:w="460" w:type="dxa"/>
          </w:tcPr>
          <w:p w14:paraId="73ED6E8D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55" w:author="Author"/>
              </w:rPr>
            </w:pPr>
            <w:del w:id="6556" w:author="Author">
              <w:r w:rsidRPr="004305F0" w:rsidDel="004603A1">
                <w:delText>21</w:delText>
              </w:r>
            </w:del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</w:tcPr>
          <w:p w14:paraId="76B70511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57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664A421A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58" w:author="Author"/>
              </w:rPr>
            </w:pPr>
          </w:p>
        </w:tc>
        <w:tc>
          <w:tcPr>
            <w:tcW w:w="460" w:type="dxa"/>
          </w:tcPr>
          <w:p w14:paraId="49D6D30F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59" w:author="Author"/>
              </w:rPr>
            </w:pPr>
            <w:del w:id="6560" w:author="Author">
              <w:r w:rsidRPr="004305F0" w:rsidDel="004603A1">
                <w:delText>13</w:delText>
              </w:r>
            </w:del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516BCAB4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61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2F4C3694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62" w:author="Author"/>
              </w:rPr>
            </w:pPr>
          </w:p>
        </w:tc>
        <w:tc>
          <w:tcPr>
            <w:tcW w:w="460" w:type="dxa"/>
          </w:tcPr>
          <w:p w14:paraId="19D6A7C8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63" w:author="Author"/>
              </w:rPr>
            </w:pPr>
            <w:del w:id="6564" w:author="Author">
              <w:r w:rsidRPr="004305F0" w:rsidDel="004603A1">
                <w:delText>14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5AEF593B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65" w:author="Author"/>
              </w:rPr>
            </w:pPr>
          </w:p>
        </w:tc>
      </w:tr>
      <w:tr w:rsidR="00F84EA5" w:rsidRPr="004305F0" w:rsidDel="004603A1" w14:paraId="173F1EA9" w14:textId="77777777" w:rsidTr="00162F7F">
        <w:trPr>
          <w:cantSplit/>
          <w:trHeight w:val="190"/>
          <w:del w:id="6566" w:author="Author"/>
        </w:trPr>
        <w:tc>
          <w:tcPr>
            <w:tcW w:w="200" w:type="dxa"/>
          </w:tcPr>
          <w:p w14:paraId="2B25A582" w14:textId="77777777" w:rsidR="00F84EA5" w:rsidRPr="004305F0" w:rsidDel="004603A1" w:rsidRDefault="00F84EA5" w:rsidP="007003EF">
            <w:pPr>
              <w:pStyle w:val="tabletext11"/>
              <w:rPr>
                <w:del w:id="656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E4B44F1" w14:textId="77777777" w:rsidR="00F84EA5" w:rsidRPr="004305F0" w:rsidDel="004603A1" w:rsidRDefault="00F84EA5" w:rsidP="007003EF">
            <w:pPr>
              <w:pStyle w:val="tabletext11"/>
              <w:jc w:val="right"/>
              <w:rPr>
                <w:del w:id="6568" w:author="Author"/>
              </w:rPr>
            </w:pPr>
          </w:p>
        </w:tc>
        <w:tc>
          <w:tcPr>
            <w:tcW w:w="630" w:type="dxa"/>
          </w:tcPr>
          <w:p w14:paraId="08A0ADCB" w14:textId="77777777" w:rsidR="00F84EA5" w:rsidRPr="004305F0" w:rsidDel="004603A1" w:rsidRDefault="00F84EA5" w:rsidP="007003EF">
            <w:pPr>
              <w:pStyle w:val="tabletext11"/>
              <w:tabs>
                <w:tab w:val="decimal" w:pos="505"/>
              </w:tabs>
              <w:jc w:val="right"/>
              <w:rPr>
                <w:del w:id="6569" w:author="Author"/>
              </w:rPr>
            </w:pPr>
            <w:del w:id="6570" w:author="Author">
              <w:r w:rsidRPr="004305F0" w:rsidDel="004603A1">
                <w:delText>6,001</w:delText>
              </w:r>
            </w:del>
          </w:p>
        </w:tc>
        <w:tc>
          <w:tcPr>
            <w:tcW w:w="180" w:type="dxa"/>
          </w:tcPr>
          <w:p w14:paraId="1737E8DD" w14:textId="77777777" w:rsidR="00F84EA5" w:rsidRPr="004305F0" w:rsidDel="004603A1" w:rsidRDefault="00F84EA5" w:rsidP="007003EF">
            <w:pPr>
              <w:pStyle w:val="tabletext11"/>
              <w:rPr>
                <w:del w:id="6571" w:author="Author"/>
              </w:rPr>
            </w:pPr>
            <w:del w:id="6572" w:author="Author">
              <w:r w:rsidRPr="004305F0" w:rsidDel="004603A1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6ED2EE4" w14:textId="77777777" w:rsidR="00F84EA5" w:rsidRPr="004305F0" w:rsidDel="004603A1" w:rsidRDefault="00F84EA5" w:rsidP="007003EF">
            <w:pPr>
              <w:pStyle w:val="tabletext11"/>
              <w:tabs>
                <w:tab w:val="decimal" w:pos="425"/>
              </w:tabs>
              <w:rPr>
                <w:del w:id="6573" w:author="Author"/>
              </w:rPr>
            </w:pPr>
            <w:del w:id="6574" w:author="Author">
              <w:r w:rsidRPr="004305F0" w:rsidDel="004603A1">
                <w:delText>8,000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642CBB0A" w14:textId="77777777" w:rsidR="00F84EA5" w:rsidRPr="004305F0" w:rsidDel="004603A1" w:rsidRDefault="00F84EA5" w:rsidP="007003EF">
            <w:pPr>
              <w:pStyle w:val="tabletext11"/>
              <w:jc w:val="right"/>
              <w:rPr>
                <w:del w:id="6575" w:author="Author"/>
              </w:rPr>
            </w:pPr>
          </w:p>
        </w:tc>
        <w:tc>
          <w:tcPr>
            <w:tcW w:w="460" w:type="dxa"/>
          </w:tcPr>
          <w:p w14:paraId="23106326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76" w:author="Author"/>
              </w:rPr>
            </w:pPr>
            <w:del w:id="6577" w:author="Author">
              <w:r w:rsidRPr="004305F0" w:rsidDel="004603A1">
                <w:delText>47</w:delText>
              </w:r>
            </w:del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</w:tcPr>
          <w:p w14:paraId="46B86D97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78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2C5109F5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79" w:author="Author"/>
              </w:rPr>
            </w:pPr>
          </w:p>
        </w:tc>
        <w:tc>
          <w:tcPr>
            <w:tcW w:w="460" w:type="dxa"/>
          </w:tcPr>
          <w:p w14:paraId="3BF7B626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80" w:author="Author"/>
              </w:rPr>
            </w:pPr>
            <w:del w:id="6581" w:author="Author">
              <w:r w:rsidRPr="004305F0" w:rsidDel="004603A1">
                <w:delText>50</w:delText>
              </w:r>
            </w:del>
          </w:p>
        </w:tc>
        <w:tc>
          <w:tcPr>
            <w:tcW w:w="321" w:type="dxa"/>
            <w:tcBorders>
              <w:left w:val="nil"/>
              <w:right w:val="single" w:sz="6" w:space="0" w:color="auto"/>
            </w:tcBorders>
          </w:tcPr>
          <w:p w14:paraId="2913A7D9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82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721AF3B7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83" w:author="Author"/>
              </w:rPr>
            </w:pPr>
          </w:p>
        </w:tc>
        <w:tc>
          <w:tcPr>
            <w:tcW w:w="460" w:type="dxa"/>
          </w:tcPr>
          <w:p w14:paraId="0F04A30D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84" w:author="Author"/>
              </w:rPr>
            </w:pPr>
            <w:del w:id="6585" w:author="Author">
              <w:r w:rsidRPr="004305F0" w:rsidDel="004603A1">
                <w:delText>156</w:delText>
              </w:r>
            </w:del>
          </w:p>
        </w:tc>
        <w:tc>
          <w:tcPr>
            <w:tcW w:w="249" w:type="dxa"/>
            <w:tcBorders>
              <w:left w:val="nil"/>
              <w:right w:val="single" w:sz="6" w:space="0" w:color="auto"/>
            </w:tcBorders>
          </w:tcPr>
          <w:p w14:paraId="3FEFEF08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8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2B1E06B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87" w:author="Author"/>
              </w:rPr>
            </w:pPr>
          </w:p>
        </w:tc>
        <w:tc>
          <w:tcPr>
            <w:tcW w:w="460" w:type="dxa"/>
          </w:tcPr>
          <w:p w14:paraId="2CFB52E5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88" w:author="Author"/>
              </w:rPr>
            </w:pPr>
            <w:del w:id="6589" w:author="Author">
              <w:r w:rsidRPr="004305F0" w:rsidDel="004603A1">
                <w:delText>163</w:delText>
              </w:r>
            </w:del>
          </w:p>
        </w:tc>
        <w:tc>
          <w:tcPr>
            <w:tcW w:w="267" w:type="dxa"/>
            <w:tcBorders>
              <w:left w:val="nil"/>
              <w:right w:val="single" w:sz="6" w:space="0" w:color="auto"/>
            </w:tcBorders>
          </w:tcPr>
          <w:p w14:paraId="40A7F5EE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90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06928408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91" w:author="Author"/>
              </w:rPr>
            </w:pPr>
          </w:p>
        </w:tc>
        <w:tc>
          <w:tcPr>
            <w:tcW w:w="460" w:type="dxa"/>
          </w:tcPr>
          <w:p w14:paraId="3DDFCED8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92" w:author="Author"/>
              </w:rPr>
            </w:pPr>
            <w:del w:id="6593" w:author="Author">
              <w:r w:rsidRPr="004305F0" w:rsidDel="004603A1">
                <w:delText>26</w:delText>
              </w:r>
            </w:del>
          </w:p>
        </w:tc>
        <w:tc>
          <w:tcPr>
            <w:tcW w:w="285" w:type="dxa"/>
            <w:tcBorders>
              <w:left w:val="nil"/>
              <w:right w:val="single" w:sz="6" w:space="0" w:color="auto"/>
            </w:tcBorders>
          </w:tcPr>
          <w:p w14:paraId="4E0F0730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94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3193AAA9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95" w:author="Author"/>
              </w:rPr>
            </w:pPr>
          </w:p>
        </w:tc>
        <w:tc>
          <w:tcPr>
            <w:tcW w:w="460" w:type="dxa"/>
          </w:tcPr>
          <w:p w14:paraId="0906D04B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96" w:author="Author"/>
              </w:rPr>
            </w:pPr>
            <w:del w:id="6597" w:author="Author">
              <w:r w:rsidRPr="004305F0" w:rsidDel="004603A1">
                <w:delText>28</w:delText>
              </w:r>
            </w:del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</w:tcPr>
          <w:p w14:paraId="657177E1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98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4D10DA24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599" w:author="Author"/>
              </w:rPr>
            </w:pPr>
          </w:p>
        </w:tc>
        <w:tc>
          <w:tcPr>
            <w:tcW w:w="460" w:type="dxa"/>
          </w:tcPr>
          <w:p w14:paraId="1A8D6408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600" w:author="Author"/>
              </w:rPr>
            </w:pPr>
            <w:del w:id="6601" w:author="Author">
              <w:r w:rsidRPr="004305F0" w:rsidDel="004603A1">
                <w:delText>17</w:delText>
              </w:r>
            </w:del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3D434F4A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602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5A458F31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603" w:author="Author"/>
              </w:rPr>
            </w:pPr>
          </w:p>
        </w:tc>
        <w:tc>
          <w:tcPr>
            <w:tcW w:w="460" w:type="dxa"/>
          </w:tcPr>
          <w:p w14:paraId="39932551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604" w:author="Author"/>
              </w:rPr>
            </w:pPr>
            <w:del w:id="6605" w:author="Author">
              <w:r w:rsidRPr="004305F0" w:rsidDel="004603A1">
                <w:delText>18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5D0B5816" w14:textId="77777777" w:rsidR="00F84EA5" w:rsidRPr="004305F0" w:rsidDel="004603A1" w:rsidRDefault="00F84EA5" w:rsidP="007003EF">
            <w:pPr>
              <w:pStyle w:val="tabletext10"/>
              <w:jc w:val="right"/>
              <w:rPr>
                <w:del w:id="6606" w:author="Author"/>
              </w:rPr>
            </w:pPr>
          </w:p>
        </w:tc>
      </w:tr>
      <w:tr w:rsidR="00F84EA5" w:rsidRPr="004305F0" w:rsidDel="004603A1" w14:paraId="1978CC41" w14:textId="77777777" w:rsidTr="00162F7F">
        <w:trPr>
          <w:cantSplit/>
          <w:trHeight w:val="190"/>
          <w:del w:id="6607" w:author="Author"/>
        </w:trPr>
        <w:tc>
          <w:tcPr>
            <w:tcW w:w="200" w:type="dxa"/>
          </w:tcPr>
          <w:p w14:paraId="6B87E4A0" w14:textId="77777777" w:rsidR="00F84EA5" w:rsidRPr="004305F0" w:rsidDel="004603A1" w:rsidRDefault="00F84EA5" w:rsidP="007003EF">
            <w:pPr>
              <w:pStyle w:val="tabletext11"/>
              <w:rPr>
                <w:del w:id="6608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AC6E9" w14:textId="77777777" w:rsidR="00F84EA5" w:rsidRPr="004305F0" w:rsidDel="004603A1" w:rsidRDefault="00F84EA5" w:rsidP="007003EF">
            <w:pPr>
              <w:pStyle w:val="tabletext11"/>
              <w:rPr>
                <w:del w:id="6609" w:author="Author"/>
              </w:rPr>
            </w:pPr>
            <w:del w:id="6610" w:author="Author">
              <w:r w:rsidRPr="004305F0" w:rsidDel="004603A1">
                <w:delText>Over 8,000 per $100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  <w:bottom w:val="single" w:sz="6" w:space="0" w:color="auto"/>
            </w:tcBorders>
          </w:tcPr>
          <w:p w14:paraId="508DAAFD" w14:textId="77777777" w:rsidR="00F84EA5" w:rsidRPr="004305F0" w:rsidDel="004603A1" w:rsidRDefault="00F84EA5" w:rsidP="007003EF">
            <w:pPr>
              <w:pStyle w:val="tabletext11"/>
              <w:jc w:val="right"/>
              <w:rPr>
                <w:del w:id="6611" w:author="Author"/>
              </w:rPr>
            </w:pPr>
          </w:p>
        </w:tc>
        <w:tc>
          <w:tcPr>
            <w:tcW w:w="460" w:type="dxa"/>
            <w:tcBorders>
              <w:bottom w:val="single" w:sz="6" w:space="0" w:color="auto"/>
            </w:tcBorders>
          </w:tcPr>
          <w:p w14:paraId="65E59DA6" w14:textId="77777777" w:rsidR="00F84EA5" w:rsidRPr="004305F0" w:rsidDel="004603A1" w:rsidRDefault="00F84EA5" w:rsidP="007003EF">
            <w:pPr>
              <w:pStyle w:val="tabletext01"/>
              <w:jc w:val="right"/>
              <w:rPr>
                <w:del w:id="6612" w:author="Author"/>
              </w:rPr>
            </w:pPr>
            <w:del w:id="6613" w:author="Author">
              <w:r w:rsidRPr="004305F0" w:rsidDel="004603A1">
                <w:delText>0.67</w:delText>
              </w:r>
            </w:del>
          </w:p>
        </w:tc>
        <w:tc>
          <w:tcPr>
            <w:tcW w:w="30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4DDDF2B" w14:textId="77777777" w:rsidR="00F84EA5" w:rsidRPr="004305F0" w:rsidDel="004603A1" w:rsidRDefault="00F84EA5" w:rsidP="007003EF">
            <w:pPr>
              <w:pStyle w:val="tabletext01"/>
              <w:jc w:val="right"/>
              <w:rPr>
                <w:del w:id="6614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  <w:bottom w:val="single" w:sz="6" w:space="0" w:color="auto"/>
            </w:tcBorders>
          </w:tcPr>
          <w:p w14:paraId="3EC743BF" w14:textId="77777777" w:rsidR="00F84EA5" w:rsidRPr="004305F0" w:rsidDel="004603A1" w:rsidRDefault="00F84EA5" w:rsidP="007003EF">
            <w:pPr>
              <w:pStyle w:val="tabletext01"/>
              <w:jc w:val="right"/>
              <w:rPr>
                <w:del w:id="6615" w:author="Author"/>
              </w:rPr>
            </w:pPr>
          </w:p>
        </w:tc>
        <w:tc>
          <w:tcPr>
            <w:tcW w:w="460" w:type="dxa"/>
            <w:tcBorders>
              <w:bottom w:val="single" w:sz="6" w:space="0" w:color="auto"/>
            </w:tcBorders>
          </w:tcPr>
          <w:p w14:paraId="7D7EC907" w14:textId="77777777" w:rsidR="00F84EA5" w:rsidRPr="004305F0" w:rsidDel="004603A1" w:rsidRDefault="00F84EA5" w:rsidP="007003EF">
            <w:pPr>
              <w:pStyle w:val="tabletext01"/>
              <w:jc w:val="right"/>
              <w:rPr>
                <w:del w:id="6616" w:author="Author"/>
              </w:rPr>
            </w:pPr>
            <w:del w:id="6617" w:author="Author">
              <w:r w:rsidRPr="004305F0" w:rsidDel="004603A1">
                <w:delText>0.71</w:delText>
              </w:r>
            </w:del>
          </w:p>
        </w:tc>
        <w:tc>
          <w:tcPr>
            <w:tcW w:w="321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3F31F29" w14:textId="77777777" w:rsidR="00F84EA5" w:rsidRPr="004305F0" w:rsidDel="004603A1" w:rsidRDefault="00F84EA5" w:rsidP="007003EF">
            <w:pPr>
              <w:pStyle w:val="tabletext01"/>
              <w:jc w:val="right"/>
              <w:rPr>
                <w:del w:id="6618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  <w:bottom w:val="single" w:sz="6" w:space="0" w:color="auto"/>
            </w:tcBorders>
          </w:tcPr>
          <w:p w14:paraId="20FF2710" w14:textId="77777777" w:rsidR="00F84EA5" w:rsidRPr="004305F0" w:rsidDel="004603A1" w:rsidRDefault="00F84EA5" w:rsidP="007003EF">
            <w:pPr>
              <w:pStyle w:val="tabletext01"/>
              <w:jc w:val="right"/>
              <w:rPr>
                <w:del w:id="6619" w:author="Author"/>
              </w:rPr>
            </w:pPr>
          </w:p>
        </w:tc>
        <w:tc>
          <w:tcPr>
            <w:tcW w:w="460" w:type="dxa"/>
            <w:tcBorders>
              <w:bottom w:val="single" w:sz="6" w:space="0" w:color="auto"/>
            </w:tcBorders>
          </w:tcPr>
          <w:p w14:paraId="778A4901" w14:textId="77777777" w:rsidR="00F84EA5" w:rsidRPr="004305F0" w:rsidDel="004603A1" w:rsidRDefault="00F84EA5" w:rsidP="007003EF">
            <w:pPr>
              <w:pStyle w:val="tabletext01"/>
              <w:jc w:val="right"/>
              <w:rPr>
                <w:del w:id="6620" w:author="Author"/>
              </w:rPr>
            </w:pPr>
            <w:del w:id="6621" w:author="Author">
              <w:r w:rsidRPr="004305F0" w:rsidDel="004603A1">
                <w:delText>2.20</w:delText>
              </w:r>
            </w:del>
          </w:p>
        </w:tc>
        <w:tc>
          <w:tcPr>
            <w:tcW w:w="24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F1FB469" w14:textId="77777777" w:rsidR="00F84EA5" w:rsidRPr="004305F0" w:rsidDel="004603A1" w:rsidRDefault="00F84EA5" w:rsidP="007003EF">
            <w:pPr>
              <w:pStyle w:val="tabletext01"/>
              <w:jc w:val="right"/>
              <w:rPr>
                <w:del w:id="662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  <w:bottom w:val="single" w:sz="6" w:space="0" w:color="auto"/>
            </w:tcBorders>
          </w:tcPr>
          <w:p w14:paraId="4E58DC29" w14:textId="77777777" w:rsidR="00F84EA5" w:rsidRPr="004305F0" w:rsidDel="004603A1" w:rsidRDefault="00F84EA5" w:rsidP="007003EF">
            <w:pPr>
              <w:pStyle w:val="tabletext01"/>
              <w:jc w:val="right"/>
              <w:rPr>
                <w:del w:id="6623" w:author="Author"/>
              </w:rPr>
            </w:pPr>
          </w:p>
        </w:tc>
        <w:tc>
          <w:tcPr>
            <w:tcW w:w="460" w:type="dxa"/>
            <w:tcBorders>
              <w:bottom w:val="single" w:sz="6" w:space="0" w:color="auto"/>
            </w:tcBorders>
          </w:tcPr>
          <w:p w14:paraId="4202FDB1" w14:textId="77777777" w:rsidR="00F84EA5" w:rsidRPr="004305F0" w:rsidDel="004603A1" w:rsidRDefault="00F84EA5" w:rsidP="007003EF">
            <w:pPr>
              <w:pStyle w:val="tabletext01"/>
              <w:jc w:val="right"/>
              <w:rPr>
                <w:del w:id="6624" w:author="Author"/>
              </w:rPr>
            </w:pPr>
            <w:del w:id="6625" w:author="Author">
              <w:r w:rsidRPr="004305F0" w:rsidDel="004603A1">
                <w:delText>2.31</w:delText>
              </w:r>
            </w:del>
          </w:p>
        </w:tc>
        <w:tc>
          <w:tcPr>
            <w:tcW w:w="26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CB3F41" w14:textId="77777777" w:rsidR="00F84EA5" w:rsidRPr="004305F0" w:rsidDel="004603A1" w:rsidRDefault="00F84EA5" w:rsidP="007003EF">
            <w:pPr>
              <w:pStyle w:val="tabletext01"/>
              <w:jc w:val="right"/>
              <w:rPr>
                <w:del w:id="6626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  <w:bottom w:val="single" w:sz="6" w:space="0" w:color="auto"/>
            </w:tcBorders>
          </w:tcPr>
          <w:p w14:paraId="1B464CD3" w14:textId="77777777" w:rsidR="00F84EA5" w:rsidRPr="004305F0" w:rsidDel="004603A1" w:rsidRDefault="00F84EA5" w:rsidP="007003EF">
            <w:pPr>
              <w:pStyle w:val="tabletext01"/>
              <w:jc w:val="right"/>
              <w:rPr>
                <w:del w:id="6627" w:author="Author"/>
              </w:rPr>
            </w:pPr>
          </w:p>
        </w:tc>
        <w:tc>
          <w:tcPr>
            <w:tcW w:w="460" w:type="dxa"/>
            <w:tcBorders>
              <w:bottom w:val="single" w:sz="6" w:space="0" w:color="auto"/>
            </w:tcBorders>
          </w:tcPr>
          <w:p w14:paraId="72FDF492" w14:textId="77777777" w:rsidR="00F84EA5" w:rsidRPr="004305F0" w:rsidDel="004603A1" w:rsidRDefault="00F84EA5" w:rsidP="007003EF">
            <w:pPr>
              <w:pStyle w:val="tabletext01"/>
              <w:jc w:val="right"/>
              <w:rPr>
                <w:del w:id="6628" w:author="Author"/>
              </w:rPr>
            </w:pPr>
            <w:del w:id="6629" w:author="Author">
              <w:r w:rsidRPr="004305F0" w:rsidDel="004603A1">
                <w:delText>0.37</w:delText>
              </w:r>
            </w:del>
          </w:p>
        </w:tc>
        <w:tc>
          <w:tcPr>
            <w:tcW w:w="285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39C6E8B" w14:textId="77777777" w:rsidR="00F84EA5" w:rsidRPr="004305F0" w:rsidDel="004603A1" w:rsidRDefault="00F84EA5" w:rsidP="007003EF">
            <w:pPr>
              <w:pStyle w:val="tabletext01"/>
              <w:jc w:val="right"/>
              <w:rPr>
                <w:del w:id="6630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  <w:bottom w:val="single" w:sz="6" w:space="0" w:color="auto"/>
            </w:tcBorders>
          </w:tcPr>
          <w:p w14:paraId="73497461" w14:textId="77777777" w:rsidR="00F84EA5" w:rsidRPr="004305F0" w:rsidDel="004603A1" w:rsidRDefault="00F84EA5" w:rsidP="007003EF">
            <w:pPr>
              <w:pStyle w:val="tabletext01"/>
              <w:jc w:val="right"/>
              <w:rPr>
                <w:del w:id="6631" w:author="Author"/>
              </w:rPr>
            </w:pPr>
          </w:p>
        </w:tc>
        <w:tc>
          <w:tcPr>
            <w:tcW w:w="460" w:type="dxa"/>
            <w:tcBorders>
              <w:bottom w:val="single" w:sz="6" w:space="0" w:color="auto"/>
            </w:tcBorders>
          </w:tcPr>
          <w:p w14:paraId="64029BAE" w14:textId="77777777" w:rsidR="00F84EA5" w:rsidRPr="004305F0" w:rsidDel="004603A1" w:rsidRDefault="00F84EA5" w:rsidP="007003EF">
            <w:pPr>
              <w:pStyle w:val="tabletext01"/>
              <w:jc w:val="right"/>
              <w:rPr>
                <w:del w:id="6632" w:author="Author"/>
              </w:rPr>
            </w:pPr>
            <w:del w:id="6633" w:author="Author">
              <w:r w:rsidRPr="004305F0" w:rsidDel="004603A1">
                <w:delText>0.39</w:delText>
              </w:r>
            </w:del>
          </w:p>
        </w:tc>
        <w:tc>
          <w:tcPr>
            <w:tcW w:w="30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31B5886" w14:textId="77777777" w:rsidR="00F84EA5" w:rsidRPr="004305F0" w:rsidDel="004603A1" w:rsidRDefault="00F84EA5" w:rsidP="007003EF">
            <w:pPr>
              <w:pStyle w:val="tabletext01"/>
              <w:jc w:val="right"/>
              <w:rPr>
                <w:del w:id="6634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  <w:bottom w:val="single" w:sz="6" w:space="0" w:color="auto"/>
            </w:tcBorders>
          </w:tcPr>
          <w:p w14:paraId="5B1FDF40" w14:textId="77777777" w:rsidR="00F84EA5" w:rsidRPr="004305F0" w:rsidDel="004603A1" w:rsidRDefault="00F84EA5" w:rsidP="007003EF">
            <w:pPr>
              <w:pStyle w:val="tabletext01"/>
              <w:jc w:val="right"/>
              <w:rPr>
                <w:del w:id="6635" w:author="Author"/>
              </w:rPr>
            </w:pPr>
          </w:p>
        </w:tc>
        <w:tc>
          <w:tcPr>
            <w:tcW w:w="460" w:type="dxa"/>
            <w:tcBorders>
              <w:bottom w:val="single" w:sz="6" w:space="0" w:color="auto"/>
            </w:tcBorders>
          </w:tcPr>
          <w:p w14:paraId="70C47A88" w14:textId="77777777" w:rsidR="00F84EA5" w:rsidRPr="004305F0" w:rsidDel="004603A1" w:rsidRDefault="00F84EA5" w:rsidP="007003EF">
            <w:pPr>
              <w:pStyle w:val="tabletext01"/>
              <w:jc w:val="right"/>
              <w:rPr>
                <w:del w:id="6636" w:author="Author"/>
              </w:rPr>
            </w:pPr>
            <w:del w:id="6637" w:author="Author">
              <w:r w:rsidRPr="004305F0" w:rsidDel="004603A1">
                <w:delText>0.24</w:delText>
              </w:r>
            </w:del>
          </w:p>
        </w:tc>
        <w:tc>
          <w:tcPr>
            <w:tcW w:w="231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C9D9CE8" w14:textId="77777777" w:rsidR="00F84EA5" w:rsidRPr="004305F0" w:rsidDel="004603A1" w:rsidRDefault="00F84EA5" w:rsidP="007003EF">
            <w:pPr>
              <w:pStyle w:val="tabletext01"/>
              <w:jc w:val="right"/>
              <w:rPr>
                <w:del w:id="6638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  <w:bottom w:val="single" w:sz="6" w:space="0" w:color="auto"/>
            </w:tcBorders>
          </w:tcPr>
          <w:p w14:paraId="05994089" w14:textId="77777777" w:rsidR="00F84EA5" w:rsidRPr="004305F0" w:rsidDel="004603A1" w:rsidRDefault="00F84EA5" w:rsidP="007003EF">
            <w:pPr>
              <w:pStyle w:val="tabletext01"/>
              <w:jc w:val="right"/>
              <w:rPr>
                <w:del w:id="6639" w:author="Author"/>
              </w:rPr>
            </w:pPr>
          </w:p>
        </w:tc>
        <w:tc>
          <w:tcPr>
            <w:tcW w:w="460" w:type="dxa"/>
            <w:tcBorders>
              <w:bottom w:val="single" w:sz="6" w:space="0" w:color="auto"/>
            </w:tcBorders>
          </w:tcPr>
          <w:p w14:paraId="634D697C" w14:textId="77777777" w:rsidR="00F84EA5" w:rsidRPr="004305F0" w:rsidDel="004603A1" w:rsidRDefault="00F84EA5" w:rsidP="007003EF">
            <w:pPr>
              <w:pStyle w:val="tabletext01"/>
              <w:jc w:val="right"/>
              <w:rPr>
                <w:del w:id="6640" w:author="Author"/>
              </w:rPr>
            </w:pPr>
            <w:del w:id="6641" w:author="Author">
              <w:r w:rsidRPr="004305F0" w:rsidDel="004603A1">
                <w:delText>0.26</w:delText>
              </w:r>
            </w:del>
          </w:p>
        </w:tc>
        <w:tc>
          <w:tcPr>
            <w:tcW w:w="16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BD4B036" w14:textId="77777777" w:rsidR="00F84EA5" w:rsidRPr="004305F0" w:rsidDel="004603A1" w:rsidRDefault="00F84EA5" w:rsidP="007003EF">
            <w:pPr>
              <w:pStyle w:val="tabletext01"/>
              <w:jc w:val="right"/>
              <w:rPr>
                <w:del w:id="6642" w:author="Author"/>
              </w:rPr>
            </w:pPr>
          </w:p>
        </w:tc>
      </w:tr>
    </w:tbl>
    <w:p w14:paraId="4A409BC6" w14:textId="77777777" w:rsidR="00F84EA5" w:rsidRDefault="00F84EA5" w:rsidP="007003EF">
      <w:pPr>
        <w:pStyle w:val="tablecaption"/>
      </w:pPr>
      <w:del w:id="6643" w:author="Author">
        <w:r w:rsidRPr="004305F0" w:rsidDel="004603A1">
          <w:delText>Table 70.C.1.a.(LC) Single Interest Coverage Loss Costs</w:delText>
        </w:r>
      </w:del>
    </w:p>
    <w:p w14:paraId="2BA4E3AE" w14:textId="77777777" w:rsidR="00F84EA5" w:rsidRDefault="00F84EA5" w:rsidP="007003EF">
      <w:pPr>
        <w:pStyle w:val="isonormal"/>
        <w:jc w:val="left"/>
      </w:pPr>
    </w:p>
    <w:p w14:paraId="6FBF6180" w14:textId="77777777" w:rsidR="00F84EA5" w:rsidRDefault="00F84EA5" w:rsidP="007003EF">
      <w:pPr>
        <w:pStyle w:val="isonormal"/>
        <w:sectPr w:rsidR="00F84EA5" w:rsidSect="00162F7F"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1C0C5CCB" w14:textId="77777777" w:rsidR="00F84EA5" w:rsidRPr="00833D3E" w:rsidDel="00410665" w:rsidRDefault="00F84EA5" w:rsidP="007003EF">
      <w:pPr>
        <w:pStyle w:val="boxrule"/>
        <w:rPr>
          <w:del w:id="6644" w:author="Author"/>
        </w:rPr>
      </w:pPr>
      <w:del w:id="6645" w:author="Author">
        <w:r w:rsidRPr="00833D3E" w:rsidDel="00410665">
          <w:lastRenderedPageBreak/>
          <w:delText>80.  SNOWMOBILES</w:delText>
        </w:r>
      </w:del>
    </w:p>
    <w:p w14:paraId="2150A3CD" w14:textId="77777777" w:rsidR="00F84EA5" w:rsidRPr="00833D3E" w:rsidDel="00410665" w:rsidRDefault="00F84EA5" w:rsidP="007003EF">
      <w:pPr>
        <w:pStyle w:val="blocktext1"/>
        <w:rPr>
          <w:del w:id="6646" w:author="Author"/>
        </w:rPr>
      </w:pPr>
      <w:del w:id="6647" w:author="Author">
        <w:r w:rsidRPr="00833D3E" w:rsidDel="00410665">
          <w:delText xml:space="preserve">Table </w:delText>
        </w:r>
        <w:r w:rsidRPr="00833D3E" w:rsidDel="00410665">
          <w:rPr>
            <w:b/>
          </w:rPr>
          <w:delText>80.B.1.(LC)</w:delText>
        </w:r>
        <w:r w:rsidRPr="00833D3E" w:rsidDel="00410665">
          <w:delText xml:space="preserve"> is replaced by the following:</w:delText>
        </w:r>
      </w:del>
    </w:p>
    <w:p w14:paraId="2DA8B0F6" w14:textId="77777777" w:rsidR="00F84EA5" w:rsidRPr="00833D3E" w:rsidDel="00410665" w:rsidRDefault="00F84EA5" w:rsidP="007003EF">
      <w:pPr>
        <w:pStyle w:val="space4"/>
        <w:rPr>
          <w:del w:id="6648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160"/>
        <w:gridCol w:w="630"/>
        <w:gridCol w:w="1010"/>
      </w:tblGrid>
      <w:tr w:rsidR="00F84EA5" w:rsidRPr="00833D3E" w:rsidDel="00410665" w14:paraId="37EE6E16" w14:textId="77777777" w:rsidTr="00162F7F">
        <w:trPr>
          <w:cantSplit/>
          <w:trHeight w:val="190"/>
          <w:del w:id="6649" w:author="Author"/>
        </w:trPr>
        <w:tc>
          <w:tcPr>
            <w:tcW w:w="200" w:type="dxa"/>
          </w:tcPr>
          <w:p w14:paraId="3B999DC4" w14:textId="77777777" w:rsidR="00F84EA5" w:rsidRPr="00833D3E" w:rsidDel="00410665" w:rsidRDefault="00F84EA5" w:rsidP="007003EF">
            <w:pPr>
              <w:pStyle w:val="tablehead"/>
              <w:rPr>
                <w:del w:id="6650" w:author="Author"/>
              </w:rPr>
            </w:pPr>
            <w:del w:id="6651" w:author="Author">
              <w:r w:rsidRPr="00833D3E" w:rsidDel="00410665">
                <w:br/>
              </w:r>
            </w:del>
          </w:p>
        </w:tc>
        <w:tc>
          <w:tcPr>
            <w:tcW w:w="3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63E39" w14:textId="77777777" w:rsidR="00F84EA5" w:rsidRPr="00833D3E" w:rsidDel="00410665" w:rsidRDefault="00F84EA5" w:rsidP="007003EF">
            <w:pPr>
              <w:pStyle w:val="tablehead"/>
              <w:rPr>
                <w:del w:id="6652" w:author="Author"/>
              </w:rPr>
            </w:pPr>
            <w:del w:id="6653" w:author="Author">
              <w:r w:rsidRPr="00833D3E" w:rsidDel="00410665">
                <w:br/>
                <w:delText>Liability Coverage Option</w:delText>
              </w:r>
            </w:del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DD844" w14:textId="77777777" w:rsidR="00F84EA5" w:rsidRPr="00833D3E" w:rsidDel="00410665" w:rsidRDefault="00F84EA5" w:rsidP="007003EF">
            <w:pPr>
              <w:pStyle w:val="tablehead"/>
              <w:rPr>
                <w:del w:id="6654" w:author="Author"/>
              </w:rPr>
            </w:pPr>
            <w:del w:id="6655" w:author="Author">
              <w:r w:rsidRPr="00833D3E" w:rsidDel="00410665">
                <w:delText>Liability Base</w:delText>
              </w:r>
              <w:r w:rsidRPr="00833D3E" w:rsidDel="00410665">
                <w:br/>
                <w:delText>Loss Cost</w:delText>
              </w:r>
            </w:del>
          </w:p>
        </w:tc>
      </w:tr>
      <w:tr w:rsidR="00F84EA5" w:rsidRPr="00833D3E" w:rsidDel="00410665" w14:paraId="1D758A3B" w14:textId="77777777" w:rsidTr="00162F7F">
        <w:trPr>
          <w:cantSplit/>
          <w:trHeight w:val="190"/>
          <w:del w:id="6656" w:author="Author"/>
        </w:trPr>
        <w:tc>
          <w:tcPr>
            <w:tcW w:w="200" w:type="dxa"/>
          </w:tcPr>
          <w:p w14:paraId="51022379" w14:textId="77777777" w:rsidR="00F84EA5" w:rsidRPr="00833D3E" w:rsidDel="00410665" w:rsidRDefault="00F84EA5" w:rsidP="007003EF">
            <w:pPr>
              <w:pStyle w:val="tabletext11"/>
              <w:rPr>
                <w:del w:id="6657" w:author="Author"/>
              </w:rPr>
            </w:pPr>
          </w:p>
        </w:tc>
        <w:tc>
          <w:tcPr>
            <w:tcW w:w="316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17BEDC" w14:textId="77777777" w:rsidR="00F84EA5" w:rsidRPr="00833D3E" w:rsidDel="00410665" w:rsidRDefault="00F84EA5" w:rsidP="007003EF">
            <w:pPr>
              <w:pStyle w:val="tabletext11"/>
              <w:rPr>
                <w:del w:id="6658" w:author="Author"/>
              </w:rPr>
            </w:pPr>
            <w:del w:id="6659" w:author="Author">
              <w:r w:rsidRPr="00833D3E" w:rsidDel="00410665">
                <w:delText>Passenger Hazard Included</w:delText>
              </w:r>
            </w:del>
          </w:p>
        </w:tc>
        <w:tc>
          <w:tcPr>
            <w:tcW w:w="630" w:type="dxa"/>
            <w:tcBorders>
              <w:left w:val="single" w:sz="4" w:space="0" w:color="auto"/>
              <w:bottom w:val="single" w:sz="6" w:space="0" w:color="auto"/>
            </w:tcBorders>
          </w:tcPr>
          <w:p w14:paraId="5C01D8F5" w14:textId="77777777" w:rsidR="00F84EA5" w:rsidRPr="00833D3E" w:rsidDel="00410665" w:rsidRDefault="00F84EA5" w:rsidP="007003EF">
            <w:pPr>
              <w:pStyle w:val="tabletext11"/>
              <w:jc w:val="right"/>
              <w:rPr>
                <w:del w:id="6660" w:author="Author"/>
              </w:rPr>
            </w:pPr>
            <w:del w:id="6661" w:author="Author">
              <w:r w:rsidRPr="00833D3E" w:rsidDel="00410665">
                <w:delText>$</w:delText>
              </w:r>
            </w:del>
          </w:p>
        </w:tc>
        <w:tc>
          <w:tcPr>
            <w:tcW w:w="1010" w:type="dxa"/>
            <w:tcBorders>
              <w:bottom w:val="single" w:sz="6" w:space="0" w:color="auto"/>
              <w:right w:val="single" w:sz="6" w:space="0" w:color="auto"/>
            </w:tcBorders>
          </w:tcPr>
          <w:p w14:paraId="4DED2371" w14:textId="77777777" w:rsidR="00F84EA5" w:rsidRPr="00833D3E" w:rsidDel="00410665" w:rsidRDefault="00F84EA5" w:rsidP="007003EF">
            <w:pPr>
              <w:pStyle w:val="tabletext11"/>
              <w:tabs>
                <w:tab w:val="decimal" w:pos="310"/>
              </w:tabs>
              <w:rPr>
                <w:del w:id="6662" w:author="Author"/>
              </w:rPr>
            </w:pPr>
            <w:del w:id="6663" w:author="Author">
              <w:r w:rsidRPr="00833D3E" w:rsidDel="00410665">
                <w:delText>122</w:delText>
              </w:r>
            </w:del>
          </w:p>
        </w:tc>
      </w:tr>
    </w:tbl>
    <w:p w14:paraId="4144CDA7" w14:textId="77777777" w:rsidR="00F84EA5" w:rsidRDefault="00F84EA5" w:rsidP="007003EF">
      <w:pPr>
        <w:pStyle w:val="tablecaption"/>
      </w:pPr>
      <w:del w:id="6664" w:author="Author">
        <w:r w:rsidRPr="00833D3E" w:rsidDel="00410665">
          <w:delText>Table 80.B.1.(LC) Snowmobiles Liability Loss Cost</w:delText>
        </w:r>
      </w:del>
    </w:p>
    <w:p w14:paraId="07925FCE" w14:textId="77777777" w:rsidR="00F84EA5" w:rsidRDefault="00F84EA5" w:rsidP="007003EF">
      <w:pPr>
        <w:pStyle w:val="isonormal"/>
        <w:jc w:val="left"/>
      </w:pPr>
    </w:p>
    <w:p w14:paraId="1572170A" w14:textId="77777777" w:rsidR="00F84EA5" w:rsidRDefault="00F84EA5" w:rsidP="007003EF">
      <w:pPr>
        <w:pStyle w:val="isonormal"/>
        <w:sectPr w:rsidR="00F84EA5" w:rsidSect="00162F7F"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54EA8CC2" w14:textId="77777777" w:rsidR="00F84EA5" w:rsidRPr="002A7F3A" w:rsidDel="00CA732A" w:rsidRDefault="00F84EA5" w:rsidP="007003EF">
      <w:pPr>
        <w:pStyle w:val="boxrule"/>
        <w:rPr>
          <w:del w:id="6665" w:author="Author"/>
        </w:rPr>
      </w:pPr>
      <w:del w:id="6666" w:author="Author">
        <w:r w:rsidRPr="002A7F3A" w:rsidDel="00CA732A">
          <w:lastRenderedPageBreak/>
          <w:delText>89.  NON-OWNERSHIP LIABILITY</w:delText>
        </w:r>
      </w:del>
    </w:p>
    <w:p w14:paraId="4526DC2C" w14:textId="77777777" w:rsidR="00F84EA5" w:rsidRPr="002A7F3A" w:rsidDel="00CA732A" w:rsidRDefault="00F84EA5" w:rsidP="007003EF">
      <w:pPr>
        <w:pStyle w:val="isonormal"/>
        <w:suppressAutoHyphens/>
        <w:rPr>
          <w:del w:id="6667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F84EA5" w:rsidRPr="002A7F3A" w:rsidDel="00CA732A" w14:paraId="63D7D9DA" w14:textId="77777777" w:rsidTr="00162F7F">
        <w:trPr>
          <w:cantSplit/>
          <w:trHeight w:val="190"/>
          <w:del w:id="6668" w:author="Author"/>
        </w:trPr>
        <w:tc>
          <w:tcPr>
            <w:tcW w:w="200" w:type="dxa"/>
          </w:tcPr>
          <w:p w14:paraId="7ED95AD3" w14:textId="77777777" w:rsidR="00F84EA5" w:rsidRPr="002A7F3A" w:rsidDel="00CA732A" w:rsidRDefault="00F84EA5" w:rsidP="007003EF">
            <w:pPr>
              <w:pStyle w:val="tablehead"/>
              <w:suppressAutoHyphens/>
              <w:rPr>
                <w:del w:id="6669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E3E7F" w14:textId="77777777" w:rsidR="00F84EA5" w:rsidRPr="002A7F3A" w:rsidDel="00CA732A" w:rsidRDefault="00F84EA5" w:rsidP="007003EF">
            <w:pPr>
              <w:pStyle w:val="tablehead"/>
              <w:suppressAutoHyphens/>
              <w:rPr>
                <w:del w:id="6670" w:author="Author"/>
              </w:rPr>
            </w:pPr>
            <w:del w:id="6671" w:author="Author">
              <w:r w:rsidRPr="002A7F3A" w:rsidDel="00CA732A">
                <w:delText>Class</w:delText>
              </w:r>
              <w:r w:rsidRPr="002A7F3A" w:rsidDel="00CA732A">
                <w:br/>
                <w:delText>Code</w:delText>
              </w:r>
            </w:del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07311" w14:textId="77777777" w:rsidR="00F84EA5" w:rsidRPr="002A7F3A" w:rsidDel="00CA732A" w:rsidRDefault="00F84EA5" w:rsidP="007003EF">
            <w:pPr>
              <w:pStyle w:val="tablehead"/>
              <w:suppressAutoHyphens/>
              <w:rPr>
                <w:del w:id="6672" w:author="Author"/>
              </w:rPr>
            </w:pPr>
            <w:del w:id="6673" w:author="Author">
              <w:r w:rsidRPr="002A7F3A" w:rsidDel="00CA732A">
                <w:delText>Total Number Of</w:delText>
              </w:r>
              <w:r w:rsidRPr="002A7F3A" w:rsidDel="00CA732A">
                <w:br/>
                <w:delText>Employees</w:delText>
              </w:r>
            </w:del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B206D" w14:textId="77777777" w:rsidR="00F84EA5" w:rsidRPr="002A7F3A" w:rsidDel="00CA732A" w:rsidRDefault="00F84EA5" w:rsidP="007003EF">
            <w:pPr>
              <w:pStyle w:val="tablehead"/>
              <w:suppressAutoHyphens/>
              <w:rPr>
                <w:del w:id="6674" w:author="Author"/>
              </w:rPr>
            </w:pPr>
            <w:del w:id="6675" w:author="Author">
              <w:r w:rsidRPr="002A7F3A" w:rsidDel="00CA732A">
                <w:delText xml:space="preserve">Liability Base </w:delText>
              </w:r>
              <w:r w:rsidRPr="002A7F3A" w:rsidDel="00CA732A">
                <w:br/>
                <w:delText>Loss Cost</w:delText>
              </w:r>
            </w:del>
          </w:p>
        </w:tc>
      </w:tr>
      <w:tr w:rsidR="00F84EA5" w:rsidRPr="002A7F3A" w:rsidDel="00CA732A" w14:paraId="2D7003A1" w14:textId="77777777" w:rsidTr="00162F7F">
        <w:trPr>
          <w:cantSplit/>
          <w:trHeight w:val="190"/>
          <w:del w:id="6676" w:author="Author"/>
        </w:trPr>
        <w:tc>
          <w:tcPr>
            <w:tcW w:w="200" w:type="dxa"/>
          </w:tcPr>
          <w:p w14:paraId="6ACD5B61" w14:textId="77777777" w:rsidR="00F84EA5" w:rsidRPr="002A7F3A" w:rsidDel="00CA732A" w:rsidRDefault="00F84EA5" w:rsidP="007003EF">
            <w:pPr>
              <w:pStyle w:val="tabletext11"/>
              <w:suppressAutoHyphens/>
              <w:rPr>
                <w:del w:id="6677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379A9D" w14:textId="77777777" w:rsidR="00F84EA5" w:rsidRPr="002A7F3A" w:rsidDel="00CA732A" w:rsidRDefault="00F84EA5" w:rsidP="007003EF">
            <w:pPr>
              <w:pStyle w:val="tabletext11"/>
              <w:suppressAutoHyphens/>
              <w:jc w:val="center"/>
              <w:rPr>
                <w:del w:id="6678" w:author="Author"/>
              </w:rPr>
            </w:pPr>
            <w:del w:id="6679" w:author="Author">
              <w:r w:rsidRPr="002A7F3A" w:rsidDel="00CA732A">
                <w:delText>6638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673354F8" w14:textId="77777777" w:rsidR="00F84EA5" w:rsidRPr="002A7F3A" w:rsidDel="00CA732A" w:rsidRDefault="00F84EA5" w:rsidP="007003EF">
            <w:pPr>
              <w:pStyle w:val="tabletext11"/>
              <w:suppressAutoHyphens/>
              <w:jc w:val="right"/>
              <w:rPr>
                <w:del w:id="6680" w:author="Author"/>
              </w:rPr>
            </w:pPr>
            <w:del w:id="6681" w:author="Author">
              <w:r w:rsidRPr="002A7F3A" w:rsidDel="00CA732A">
                <w:delText>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374FA96D" w14:textId="77777777" w:rsidR="00F84EA5" w:rsidRPr="002A7F3A" w:rsidDel="00CA732A" w:rsidRDefault="00F84EA5" w:rsidP="007003EF">
            <w:pPr>
              <w:pStyle w:val="tabletext11"/>
              <w:suppressAutoHyphens/>
              <w:jc w:val="both"/>
              <w:rPr>
                <w:del w:id="6682" w:author="Author"/>
              </w:rPr>
            </w:pPr>
            <w:del w:id="6683" w:author="Author">
              <w:r w:rsidRPr="002A7F3A" w:rsidDel="00CA732A">
                <w:delText>–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062393B1" w14:textId="77777777" w:rsidR="00F84EA5" w:rsidRPr="002A7F3A" w:rsidDel="00CA732A" w:rsidRDefault="00F84EA5" w:rsidP="007003EF">
            <w:pPr>
              <w:pStyle w:val="tabletext11"/>
              <w:suppressAutoHyphens/>
              <w:jc w:val="right"/>
              <w:rPr>
                <w:del w:id="6684" w:author="Author"/>
              </w:rPr>
            </w:pPr>
            <w:del w:id="6685" w:author="Author">
              <w:r w:rsidRPr="002A7F3A" w:rsidDel="00CA732A">
                <w:delText>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DE59FA8" w14:textId="77777777" w:rsidR="00F84EA5" w:rsidRPr="002A7F3A" w:rsidDel="00CA732A" w:rsidRDefault="00F84EA5" w:rsidP="007003EF">
            <w:pPr>
              <w:pStyle w:val="tabletext11"/>
              <w:suppressAutoHyphens/>
              <w:rPr>
                <w:del w:id="6686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D2AA5E8" w14:textId="77777777" w:rsidR="00F84EA5" w:rsidRPr="002A7F3A" w:rsidDel="00CA732A" w:rsidRDefault="00F84EA5" w:rsidP="007003EF">
            <w:pPr>
              <w:pStyle w:val="tabletext11"/>
              <w:suppressAutoHyphens/>
              <w:jc w:val="right"/>
              <w:rPr>
                <w:del w:id="6687" w:author="Author"/>
              </w:rPr>
            </w:pPr>
            <w:del w:id="6688" w:author="Author">
              <w:r w:rsidRPr="002A7F3A" w:rsidDel="00CA732A">
                <w:delText>$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382B7FC3" w14:textId="77777777" w:rsidR="00F84EA5" w:rsidRPr="002A7F3A" w:rsidDel="00CA732A" w:rsidRDefault="00F84EA5" w:rsidP="007003EF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6689" w:author="Author"/>
              </w:rPr>
            </w:pPr>
            <w:del w:id="6690" w:author="Author">
              <w:r w:rsidRPr="002A7F3A" w:rsidDel="00CA732A">
                <w:delText>47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77D12471" w14:textId="77777777" w:rsidR="00F84EA5" w:rsidRPr="002A7F3A" w:rsidDel="00CA732A" w:rsidRDefault="00F84EA5" w:rsidP="007003EF">
            <w:pPr>
              <w:pStyle w:val="tabletext11"/>
              <w:tabs>
                <w:tab w:val="decimal" w:pos="340"/>
              </w:tabs>
              <w:suppressAutoHyphens/>
              <w:rPr>
                <w:del w:id="6691" w:author="Author"/>
              </w:rPr>
            </w:pPr>
          </w:p>
        </w:tc>
      </w:tr>
      <w:tr w:rsidR="00F84EA5" w:rsidRPr="002A7F3A" w:rsidDel="00CA732A" w14:paraId="7FB688F8" w14:textId="77777777" w:rsidTr="00162F7F">
        <w:trPr>
          <w:cantSplit/>
          <w:trHeight w:val="190"/>
          <w:del w:id="6692" w:author="Author"/>
        </w:trPr>
        <w:tc>
          <w:tcPr>
            <w:tcW w:w="200" w:type="dxa"/>
          </w:tcPr>
          <w:p w14:paraId="3D4805A4" w14:textId="77777777" w:rsidR="00F84EA5" w:rsidRPr="002A7F3A" w:rsidDel="00CA732A" w:rsidRDefault="00F84EA5" w:rsidP="007003EF">
            <w:pPr>
              <w:pStyle w:val="tabletext11"/>
              <w:suppressAutoHyphens/>
              <w:rPr>
                <w:del w:id="6693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0F0D295E" w14:textId="77777777" w:rsidR="00F84EA5" w:rsidRPr="002A7F3A" w:rsidDel="00CA732A" w:rsidRDefault="00F84EA5" w:rsidP="007003EF">
            <w:pPr>
              <w:pStyle w:val="tabletext11"/>
              <w:suppressAutoHyphens/>
              <w:jc w:val="center"/>
              <w:rPr>
                <w:del w:id="6694" w:author="Author"/>
              </w:rPr>
            </w:pPr>
            <w:del w:id="6695" w:author="Author">
              <w:r w:rsidRPr="002A7F3A" w:rsidDel="00CA732A">
                <w:delText>6639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6F8A4E3" w14:textId="77777777" w:rsidR="00F84EA5" w:rsidRPr="002A7F3A" w:rsidDel="00CA732A" w:rsidRDefault="00F84EA5" w:rsidP="007003EF">
            <w:pPr>
              <w:pStyle w:val="tabletext11"/>
              <w:suppressAutoHyphens/>
              <w:jc w:val="right"/>
              <w:rPr>
                <w:del w:id="6696" w:author="Author"/>
              </w:rPr>
            </w:pPr>
            <w:del w:id="6697" w:author="Author">
              <w:r w:rsidRPr="002A7F3A" w:rsidDel="00CA732A">
                <w:delText>10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0BDA529D" w14:textId="77777777" w:rsidR="00F84EA5" w:rsidRPr="002A7F3A" w:rsidDel="00CA732A" w:rsidRDefault="00F84EA5" w:rsidP="007003EF">
            <w:pPr>
              <w:pStyle w:val="tabletext11"/>
              <w:suppressAutoHyphens/>
              <w:jc w:val="both"/>
              <w:rPr>
                <w:del w:id="6698" w:author="Author"/>
              </w:rPr>
            </w:pPr>
            <w:del w:id="6699" w:author="Author">
              <w:r w:rsidRPr="002A7F3A" w:rsidDel="00CA732A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51A002B6" w14:textId="77777777" w:rsidR="00F84EA5" w:rsidRPr="002A7F3A" w:rsidDel="00CA732A" w:rsidRDefault="00F84EA5" w:rsidP="007003EF">
            <w:pPr>
              <w:pStyle w:val="tabletext11"/>
              <w:suppressAutoHyphens/>
              <w:jc w:val="right"/>
              <w:rPr>
                <w:del w:id="6700" w:author="Author"/>
              </w:rPr>
            </w:pPr>
            <w:del w:id="6701" w:author="Author">
              <w:r w:rsidRPr="002A7F3A" w:rsidDel="00CA732A">
                <w:delText>19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294EA5F" w14:textId="77777777" w:rsidR="00F84EA5" w:rsidRPr="002A7F3A" w:rsidDel="00CA732A" w:rsidRDefault="00F84EA5" w:rsidP="007003EF">
            <w:pPr>
              <w:pStyle w:val="tabletext11"/>
              <w:suppressAutoHyphens/>
              <w:rPr>
                <w:del w:id="6702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5EFE15B" w14:textId="77777777" w:rsidR="00F84EA5" w:rsidRPr="002A7F3A" w:rsidDel="00CA732A" w:rsidRDefault="00F84EA5" w:rsidP="007003EF">
            <w:pPr>
              <w:pStyle w:val="tabletext11"/>
              <w:suppressAutoHyphens/>
              <w:rPr>
                <w:del w:id="6703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7EA5254B" w14:textId="77777777" w:rsidR="00F84EA5" w:rsidRPr="002A7F3A" w:rsidDel="00CA732A" w:rsidRDefault="00F84EA5" w:rsidP="007003EF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6704" w:author="Author"/>
              </w:rPr>
            </w:pPr>
            <w:del w:id="6705" w:author="Author">
              <w:r w:rsidRPr="002A7F3A" w:rsidDel="00CA732A">
                <w:delText>101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209498CC" w14:textId="77777777" w:rsidR="00F84EA5" w:rsidRPr="002A7F3A" w:rsidDel="00CA732A" w:rsidRDefault="00F84EA5" w:rsidP="007003EF">
            <w:pPr>
              <w:pStyle w:val="tabletext11"/>
              <w:tabs>
                <w:tab w:val="decimal" w:pos="340"/>
              </w:tabs>
              <w:suppressAutoHyphens/>
              <w:rPr>
                <w:del w:id="6706" w:author="Author"/>
              </w:rPr>
            </w:pPr>
          </w:p>
        </w:tc>
      </w:tr>
      <w:tr w:rsidR="00F84EA5" w:rsidRPr="002A7F3A" w:rsidDel="00CA732A" w14:paraId="30225433" w14:textId="77777777" w:rsidTr="00162F7F">
        <w:trPr>
          <w:cantSplit/>
          <w:trHeight w:val="190"/>
          <w:del w:id="6707" w:author="Author"/>
        </w:trPr>
        <w:tc>
          <w:tcPr>
            <w:tcW w:w="200" w:type="dxa"/>
          </w:tcPr>
          <w:p w14:paraId="18B1A182" w14:textId="77777777" w:rsidR="00F84EA5" w:rsidRPr="002A7F3A" w:rsidDel="00CA732A" w:rsidRDefault="00F84EA5" w:rsidP="007003EF">
            <w:pPr>
              <w:pStyle w:val="tabletext11"/>
              <w:suppressAutoHyphens/>
              <w:rPr>
                <w:del w:id="6708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718DC52D" w14:textId="77777777" w:rsidR="00F84EA5" w:rsidRPr="002A7F3A" w:rsidDel="00CA732A" w:rsidRDefault="00F84EA5" w:rsidP="007003EF">
            <w:pPr>
              <w:pStyle w:val="tabletext11"/>
              <w:suppressAutoHyphens/>
              <w:jc w:val="center"/>
              <w:rPr>
                <w:del w:id="6709" w:author="Author"/>
              </w:rPr>
            </w:pPr>
            <w:del w:id="6710" w:author="Author">
              <w:r w:rsidRPr="002A7F3A" w:rsidDel="00CA732A">
                <w:delText>6640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6D23E17" w14:textId="77777777" w:rsidR="00F84EA5" w:rsidRPr="002A7F3A" w:rsidDel="00CA732A" w:rsidRDefault="00F84EA5" w:rsidP="007003EF">
            <w:pPr>
              <w:pStyle w:val="tabletext11"/>
              <w:suppressAutoHyphens/>
              <w:jc w:val="right"/>
              <w:rPr>
                <w:del w:id="6711" w:author="Author"/>
              </w:rPr>
            </w:pPr>
            <w:del w:id="6712" w:author="Author">
              <w:r w:rsidRPr="002A7F3A" w:rsidDel="00CA732A">
                <w:delText>20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2AA4E42E" w14:textId="77777777" w:rsidR="00F84EA5" w:rsidRPr="002A7F3A" w:rsidDel="00CA732A" w:rsidRDefault="00F84EA5" w:rsidP="007003EF">
            <w:pPr>
              <w:pStyle w:val="tabletext11"/>
              <w:suppressAutoHyphens/>
              <w:jc w:val="both"/>
              <w:rPr>
                <w:del w:id="6713" w:author="Author"/>
              </w:rPr>
            </w:pPr>
            <w:del w:id="6714" w:author="Author">
              <w:r w:rsidRPr="002A7F3A" w:rsidDel="00CA732A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12D27ACD" w14:textId="77777777" w:rsidR="00F84EA5" w:rsidRPr="002A7F3A" w:rsidDel="00CA732A" w:rsidRDefault="00F84EA5" w:rsidP="007003EF">
            <w:pPr>
              <w:pStyle w:val="tabletext11"/>
              <w:suppressAutoHyphens/>
              <w:jc w:val="right"/>
              <w:rPr>
                <w:del w:id="6715" w:author="Author"/>
              </w:rPr>
            </w:pPr>
            <w:del w:id="6716" w:author="Author">
              <w:r w:rsidRPr="002A7F3A" w:rsidDel="00CA732A">
                <w:delText>25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2FBDC5E4" w14:textId="77777777" w:rsidR="00F84EA5" w:rsidRPr="002A7F3A" w:rsidDel="00CA732A" w:rsidRDefault="00F84EA5" w:rsidP="007003EF">
            <w:pPr>
              <w:pStyle w:val="tabletext11"/>
              <w:suppressAutoHyphens/>
              <w:rPr>
                <w:del w:id="6717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E5D973E" w14:textId="77777777" w:rsidR="00F84EA5" w:rsidRPr="002A7F3A" w:rsidDel="00CA732A" w:rsidRDefault="00F84EA5" w:rsidP="007003EF">
            <w:pPr>
              <w:pStyle w:val="tabletext11"/>
              <w:suppressAutoHyphens/>
              <w:rPr>
                <w:del w:id="6718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077FF015" w14:textId="77777777" w:rsidR="00F84EA5" w:rsidRPr="002A7F3A" w:rsidDel="00CA732A" w:rsidRDefault="00F84EA5" w:rsidP="007003EF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6719" w:author="Author"/>
              </w:rPr>
            </w:pPr>
            <w:del w:id="6720" w:author="Author">
              <w:r w:rsidRPr="002A7F3A" w:rsidDel="00CA732A">
                <w:delText>162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5229FED7" w14:textId="77777777" w:rsidR="00F84EA5" w:rsidRPr="002A7F3A" w:rsidDel="00CA732A" w:rsidRDefault="00F84EA5" w:rsidP="007003EF">
            <w:pPr>
              <w:pStyle w:val="tabletext11"/>
              <w:tabs>
                <w:tab w:val="decimal" w:pos="340"/>
              </w:tabs>
              <w:suppressAutoHyphens/>
              <w:rPr>
                <w:del w:id="6721" w:author="Author"/>
              </w:rPr>
            </w:pPr>
          </w:p>
        </w:tc>
      </w:tr>
      <w:tr w:rsidR="00F84EA5" w:rsidRPr="002A7F3A" w:rsidDel="00CA732A" w14:paraId="41DF90A8" w14:textId="77777777" w:rsidTr="00162F7F">
        <w:trPr>
          <w:cantSplit/>
          <w:trHeight w:val="190"/>
          <w:del w:id="6722" w:author="Author"/>
        </w:trPr>
        <w:tc>
          <w:tcPr>
            <w:tcW w:w="200" w:type="dxa"/>
          </w:tcPr>
          <w:p w14:paraId="3004F70E" w14:textId="77777777" w:rsidR="00F84EA5" w:rsidRPr="002A7F3A" w:rsidDel="00CA732A" w:rsidRDefault="00F84EA5" w:rsidP="007003EF">
            <w:pPr>
              <w:pStyle w:val="tabletext11"/>
              <w:suppressAutoHyphens/>
              <w:rPr>
                <w:del w:id="6723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49869559" w14:textId="77777777" w:rsidR="00F84EA5" w:rsidRPr="002A7F3A" w:rsidDel="00CA732A" w:rsidRDefault="00F84EA5" w:rsidP="007003EF">
            <w:pPr>
              <w:pStyle w:val="tabletext11"/>
              <w:suppressAutoHyphens/>
              <w:jc w:val="center"/>
              <w:rPr>
                <w:del w:id="6724" w:author="Author"/>
              </w:rPr>
            </w:pPr>
            <w:del w:id="6725" w:author="Author">
              <w:r w:rsidRPr="002A7F3A" w:rsidDel="00CA732A">
                <w:delText>6602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B1C5930" w14:textId="77777777" w:rsidR="00F84EA5" w:rsidRPr="002A7F3A" w:rsidDel="00CA732A" w:rsidRDefault="00F84EA5" w:rsidP="007003EF">
            <w:pPr>
              <w:pStyle w:val="tabletext11"/>
              <w:suppressAutoHyphens/>
              <w:jc w:val="right"/>
              <w:rPr>
                <w:del w:id="6726" w:author="Author"/>
              </w:rPr>
            </w:pPr>
            <w:del w:id="6727" w:author="Author">
              <w:r w:rsidRPr="002A7F3A" w:rsidDel="00CA732A">
                <w:delText>26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199668D2" w14:textId="77777777" w:rsidR="00F84EA5" w:rsidRPr="002A7F3A" w:rsidDel="00CA732A" w:rsidRDefault="00F84EA5" w:rsidP="007003EF">
            <w:pPr>
              <w:pStyle w:val="tabletext11"/>
              <w:suppressAutoHyphens/>
              <w:jc w:val="both"/>
              <w:rPr>
                <w:del w:id="6728" w:author="Author"/>
              </w:rPr>
            </w:pPr>
            <w:del w:id="6729" w:author="Author">
              <w:r w:rsidRPr="002A7F3A" w:rsidDel="00CA732A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3A4006B9" w14:textId="77777777" w:rsidR="00F84EA5" w:rsidRPr="002A7F3A" w:rsidDel="00CA732A" w:rsidRDefault="00F84EA5" w:rsidP="007003EF">
            <w:pPr>
              <w:pStyle w:val="tabletext11"/>
              <w:suppressAutoHyphens/>
              <w:jc w:val="right"/>
              <w:rPr>
                <w:del w:id="6730" w:author="Author"/>
              </w:rPr>
            </w:pPr>
            <w:del w:id="6731" w:author="Author">
              <w:r w:rsidRPr="002A7F3A" w:rsidDel="00CA732A">
                <w:delText>100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454EB728" w14:textId="77777777" w:rsidR="00F84EA5" w:rsidRPr="002A7F3A" w:rsidDel="00CA732A" w:rsidRDefault="00F84EA5" w:rsidP="007003EF">
            <w:pPr>
              <w:pStyle w:val="tabletext11"/>
              <w:suppressAutoHyphens/>
              <w:rPr>
                <w:del w:id="6732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7D54C19" w14:textId="77777777" w:rsidR="00F84EA5" w:rsidRPr="002A7F3A" w:rsidDel="00CA732A" w:rsidRDefault="00F84EA5" w:rsidP="007003EF">
            <w:pPr>
              <w:pStyle w:val="tabletext11"/>
              <w:suppressAutoHyphens/>
              <w:rPr>
                <w:del w:id="6733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4CD561BA" w14:textId="77777777" w:rsidR="00F84EA5" w:rsidRPr="002A7F3A" w:rsidDel="00CA732A" w:rsidRDefault="00F84EA5" w:rsidP="007003EF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6734" w:author="Author"/>
              </w:rPr>
            </w:pPr>
            <w:del w:id="6735" w:author="Author">
              <w:r w:rsidRPr="002A7F3A" w:rsidDel="00CA732A">
                <w:delText>274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31130625" w14:textId="77777777" w:rsidR="00F84EA5" w:rsidRPr="002A7F3A" w:rsidDel="00CA732A" w:rsidRDefault="00F84EA5" w:rsidP="007003EF">
            <w:pPr>
              <w:pStyle w:val="tabletext11"/>
              <w:tabs>
                <w:tab w:val="decimal" w:pos="340"/>
              </w:tabs>
              <w:suppressAutoHyphens/>
              <w:rPr>
                <w:del w:id="6736" w:author="Author"/>
              </w:rPr>
            </w:pPr>
          </w:p>
        </w:tc>
      </w:tr>
      <w:tr w:rsidR="00F84EA5" w:rsidRPr="002A7F3A" w:rsidDel="00CA732A" w14:paraId="28DEE028" w14:textId="77777777" w:rsidTr="00162F7F">
        <w:trPr>
          <w:cantSplit/>
          <w:trHeight w:val="190"/>
          <w:del w:id="6737" w:author="Author"/>
        </w:trPr>
        <w:tc>
          <w:tcPr>
            <w:tcW w:w="200" w:type="dxa"/>
          </w:tcPr>
          <w:p w14:paraId="38BD675B" w14:textId="77777777" w:rsidR="00F84EA5" w:rsidRPr="002A7F3A" w:rsidDel="00CA732A" w:rsidRDefault="00F84EA5" w:rsidP="007003EF">
            <w:pPr>
              <w:pStyle w:val="tabletext11"/>
              <w:suppressAutoHyphens/>
              <w:rPr>
                <w:del w:id="6738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5532DE3B" w14:textId="77777777" w:rsidR="00F84EA5" w:rsidRPr="002A7F3A" w:rsidDel="00CA732A" w:rsidRDefault="00F84EA5" w:rsidP="007003EF">
            <w:pPr>
              <w:pStyle w:val="tabletext11"/>
              <w:suppressAutoHyphens/>
              <w:jc w:val="center"/>
              <w:rPr>
                <w:del w:id="6739" w:author="Author"/>
              </w:rPr>
            </w:pPr>
            <w:del w:id="6740" w:author="Author">
              <w:r w:rsidRPr="002A7F3A" w:rsidDel="00CA732A">
                <w:delText>6603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B8464EA" w14:textId="77777777" w:rsidR="00F84EA5" w:rsidRPr="002A7F3A" w:rsidDel="00CA732A" w:rsidRDefault="00F84EA5" w:rsidP="007003EF">
            <w:pPr>
              <w:pStyle w:val="tabletext11"/>
              <w:suppressAutoHyphens/>
              <w:jc w:val="right"/>
              <w:rPr>
                <w:del w:id="6741" w:author="Author"/>
              </w:rPr>
            </w:pPr>
            <w:del w:id="6742" w:author="Author">
              <w:r w:rsidRPr="002A7F3A" w:rsidDel="00CA732A">
                <w:delText>101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41201291" w14:textId="77777777" w:rsidR="00F84EA5" w:rsidRPr="002A7F3A" w:rsidDel="00CA732A" w:rsidRDefault="00F84EA5" w:rsidP="007003EF">
            <w:pPr>
              <w:pStyle w:val="tabletext11"/>
              <w:suppressAutoHyphens/>
              <w:jc w:val="both"/>
              <w:rPr>
                <w:del w:id="6743" w:author="Author"/>
              </w:rPr>
            </w:pPr>
            <w:del w:id="6744" w:author="Author">
              <w:r w:rsidRPr="002A7F3A" w:rsidDel="00CA732A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067508F0" w14:textId="77777777" w:rsidR="00F84EA5" w:rsidRPr="002A7F3A" w:rsidDel="00CA732A" w:rsidRDefault="00F84EA5" w:rsidP="007003EF">
            <w:pPr>
              <w:pStyle w:val="tabletext11"/>
              <w:suppressAutoHyphens/>
              <w:jc w:val="right"/>
              <w:rPr>
                <w:del w:id="6745" w:author="Author"/>
              </w:rPr>
            </w:pPr>
            <w:del w:id="6746" w:author="Author">
              <w:r w:rsidRPr="002A7F3A" w:rsidDel="00CA732A">
                <w:delText>500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52E4A4DF" w14:textId="77777777" w:rsidR="00F84EA5" w:rsidRPr="002A7F3A" w:rsidDel="00CA732A" w:rsidRDefault="00F84EA5" w:rsidP="007003EF">
            <w:pPr>
              <w:pStyle w:val="tabletext11"/>
              <w:suppressAutoHyphens/>
              <w:rPr>
                <w:del w:id="6747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895D601" w14:textId="77777777" w:rsidR="00F84EA5" w:rsidRPr="002A7F3A" w:rsidDel="00CA732A" w:rsidRDefault="00F84EA5" w:rsidP="007003EF">
            <w:pPr>
              <w:pStyle w:val="tabletext11"/>
              <w:suppressAutoHyphens/>
              <w:rPr>
                <w:del w:id="6748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173FB9C9" w14:textId="77777777" w:rsidR="00F84EA5" w:rsidRPr="002A7F3A" w:rsidDel="00CA732A" w:rsidRDefault="00F84EA5" w:rsidP="007003EF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6749" w:author="Author"/>
              </w:rPr>
            </w:pPr>
            <w:del w:id="6750" w:author="Author">
              <w:r w:rsidRPr="002A7F3A" w:rsidDel="00CA732A">
                <w:delText>717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02C70A32" w14:textId="77777777" w:rsidR="00F84EA5" w:rsidRPr="002A7F3A" w:rsidDel="00CA732A" w:rsidRDefault="00F84EA5" w:rsidP="007003EF">
            <w:pPr>
              <w:pStyle w:val="tabletext11"/>
              <w:tabs>
                <w:tab w:val="decimal" w:pos="340"/>
              </w:tabs>
              <w:suppressAutoHyphens/>
              <w:rPr>
                <w:del w:id="6751" w:author="Author"/>
              </w:rPr>
            </w:pPr>
          </w:p>
        </w:tc>
      </w:tr>
      <w:tr w:rsidR="00F84EA5" w:rsidRPr="002A7F3A" w:rsidDel="00CA732A" w14:paraId="2985998B" w14:textId="77777777" w:rsidTr="00162F7F">
        <w:trPr>
          <w:cantSplit/>
          <w:trHeight w:val="190"/>
          <w:del w:id="6752" w:author="Author"/>
        </w:trPr>
        <w:tc>
          <w:tcPr>
            <w:tcW w:w="200" w:type="dxa"/>
          </w:tcPr>
          <w:p w14:paraId="094A16A9" w14:textId="77777777" w:rsidR="00F84EA5" w:rsidRPr="002A7F3A" w:rsidDel="00CA732A" w:rsidRDefault="00F84EA5" w:rsidP="007003EF">
            <w:pPr>
              <w:pStyle w:val="tabletext11"/>
              <w:suppressAutoHyphens/>
              <w:rPr>
                <w:del w:id="6753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7A53F761" w14:textId="77777777" w:rsidR="00F84EA5" w:rsidRPr="002A7F3A" w:rsidDel="00CA732A" w:rsidRDefault="00F84EA5" w:rsidP="007003EF">
            <w:pPr>
              <w:pStyle w:val="tabletext11"/>
              <w:suppressAutoHyphens/>
              <w:jc w:val="center"/>
              <w:rPr>
                <w:del w:id="6754" w:author="Author"/>
              </w:rPr>
            </w:pPr>
            <w:del w:id="6755" w:author="Author">
              <w:r w:rsidRPr="002A7F3A" w:rsidDel="00CA732A">
                <w:delText>6604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24647F7" w14:textId="77777777" w:rsidR="00F84EA5" w:rsidRPr="002A7F3A" w:rsidDel="00CA732A" w:rsidRDefault="00F84EA5" w:rsidP="007003EF">
            <w:pPr>
              <w:pStyle w:val="tabletext11"/>
              <w:suppressAutoHyphens/>
              <w:jc w:val="right"/>
              <w:rPr>
                <w:del w:id="6756" w:author="Author"/>
              </w:rPr>
            </w:pPr>
            <w:del w:id="6757" w:author="Author">
              <w:r w:rsidRPr="002A7F3A" w:rsidDel="00CA732A">
                <w:delText>501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5D438ECB" w14:textId="77777777" w:rsidR="00F84EA5" w:rsidRPr="002A7F3A" w:rsidDel="00CA732A" w:rsidRDefault="00F84EA5" w:rsidP="007003EF">
            <w:pPr>
              <w:pStyle w:val="tabletext11"/>
              <w:suppressAutoHyphens/>
              <w:jc w:val="both"/>
              <w:rPr>
                <w:del w:id="6758" w:author="Author"/>
              </w:rPr>
            </w:pPr>
            <w:del w:id="6759" w:author="Author">
              <w:r w:rsidRPr="002A7F3A" w:rsidDel="00CA732A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03C9E735" w14:textId="77777777" w:rsidR="00F84EA5" w:rsidRPr="002A7F3A" w:rsidDel="00CA732A" w:rsidRDefault="00F84EA5" w:rsidP="007003EF">
            <w:pPr>
              <w:pStyle w:val="tabletext11"/>
              <w:suppressAutoHyphens/>
              <w:jc w:val="right"/>
              <w:rPr>
                <w:del w:id="6760" w:author="Author"/>
              </w:rPr>
            </w:pPr>
            <w:del w:id="6761" w:author="Author">
              <w:r w:rsidRPr="002A7F3A" w:rsidDel="00CA732A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73B77E1E" w14:textId="77777777" w:rsidR="00F84EA5" w:rsidRPr="002A7F3A" w:rsidDel="00CA732A" w:rsidRDefault="00F84EA5" w:rsidP="007003EF">
            <w:pPr>
              <w:pStyle w:val="tabletext11"/>
              <w:suppressAutoHyphens/>
              <w:rPr>
                <w:del w:id="6762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16E48FF" w14:textId="77777777" w:rsidR="00F84EA5" w:rsidRPr="002A7F3A" w:rsidDel="00CA732A" w:rsidRDefault="00F84EA5" w:rsidP="007003EF">
            <w:pPr>
              <w:pStyle w:val="tabletext11"/>
              <w:suppressAutoHyphens/>
              <w:rPr>
                <w:del w:id="6763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5EF34177" w14:textId="77777777" w:rsidR="00F84EA5" w:rsidRPr="002A7F3A" w:rsidDel="00CA732A" w:rsidRDefault="00F84EA5" w:rsidP="007003EF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6764" w:author="Author"/>
              </w:rPr>
            </w:pPr>
            <w:del w:id="6765" w:author="Author">
              <w:r w:rsidRPr="002A7F3A" w:rsidDel="00CA732A">
                <w:delText>1,649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35236279" w14:textId="77777777" w:rsidR="00F84EA5" w:rsidRPr="002A7F3A" w:rsidDel="00CA732A" w:rsidRDefault="00F84EA5" w:rsidP="007003EF">
            <w:pPr>
              <w:pStyle w:val="tabletext11"/>
              <w:tabs>
                <w:tab w:val="decimal" w:pos="340"/>
              </w:tabs>
              <w:suppressAutoHyphens/>
              <w:rPr>
                <w:del w:id="6766" w:author="Author"/>
              </w:rPr>
            </w:pPr>
          </w:p>
        </w:tc>
      </w:tr>
      <w:tr w:rsidR="00F84EA5" w:rsidRPr="002A7F3A" w:rsidDel="00CA732A" w14:paraId="7AFB890D" w14:textId="77777777" w:rsidTr="00162F7F">
        <w:trPr>
          <w:cantSplit/>
          <w:trHeight w:val="190"/>
          <w:del w:id="6767" w:author="Author"/>
        </w:trPr>
        <w:tc>
          <w:tcPr>
            <w:tcW w:w="200" w:type="dxa"/>
          </w:tcPr>
          <w:p w14:paraId="05603E52" w14:textId="77777777" w:rsidR="00F84EA5" w:rsidRPr="002A7F3A" w:rsidDel="00CA732A" w:rsidRDefault="00F84EA5" w:rsidP="007003EF">
            <w:pPr>
              <w:pStyle w:val="tabletext11"/>
              <w:suppressAutoHyphens/>
              <w:rPr>
                <w:del w:id="6768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37494" w14:textId="77777777" w:rsidR="00F84EA5" w:rsidRPr="002A7F3A" w:rsidDel="00CA732A" w:rsidRDefault="00F84EA5" w:rsidP="007003EF">
            <w:pPr>
              <w:pStyle w:val="tabletext11"/>
              <w:suppressAutoHyphens/>
              <w:jc w:val="center"/>
              <w:rPr>
                <w:del w:id="6769" w:author="Author"/>
              </w:rPr>
            </w:pPr>
            <w:del w:id="6770" w:author="Author">
              <w:r w:rsidRPr="002A7F3A" w:rsidDel="00CA732A">
                <w:delText>6605</w:delText>
              </w:r>
            </w:del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EDC32B9" w14:textId="77777777" w:rsidR="00F84EA5" w:rsidRPr="002A7F3A" w:rsidDel="00CA732A" w:rsidRDefault="00F84EA5" w:rsidP="007003EF">
            <w:pPr>
              <w:pStyle w:val="tabletext11"/>
              <w:suppressAutoHyphens/>
              <w:jc w:val="right"/>
              <w:rPr>
                <w:del w:id="6771" w:author="Author"/>
              </w:rPr>
            </w:pPr>
            <w:del w:id="6772" w:author="Author">
              <w:r w:rsidRPr="002A7F3A" w:rsidDel="00CA732A">
                <w:delText>Over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5092BEB2" w14:textId="77777777" w:rsidR="00F84EA5" w:rsidRPr="002A7F3A" w:rsidDel="00CA732A" w:rsidRDefault="00F84EA5" w:rsidP="007003EF">
            <w:pPr>
              <w:pStyle w:val="tabletext11"/>
              <w:suppressAutoHyphens/>
              <w:jc w:val="right"/>
              <w:rPr>
                <w:del w:id="6773" w:author="Author"/>
              </w:rPr>
            </w:pPr>
            <w:del w:id="6774" w:author="Author">
              <w:r w:rsidRPr="002A7F3A" w:rsidDel="00CA732A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8AA8430" w14:textId="77777777" w:rsidR="00F84EA5" w:rsidRPr="002A7F3A" w:rsidDel="00CA732A" w:rsidRDefault="00F84EA5" w:rsidP="007003EF">
            <w:pPr>
              <w:pStyle w:val="tabletext11"/>
              <w:suppressAutoHyphens/>
              <w:rPr>
                <w:del w:id="6775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309DF0E4" w14:textId="77777777" w:rsidR="00F84EA5" w:rsidRPr="002A7F3A" w:rsidDel="00CA732A" w:rsidRDefault="00F84EA5" w:rsidP="007003EF">
            <w:pPr>
              <w:pStyle w:val="tabletext11"/>
              <w:suppressAutoHyphens/>
              <w:rPr>
                <w:del w:id="6776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362F314C" w14:textId="77777777" w:rsidR="00F84EA5" w:rsidRPr="002A7F3A" w:rsidDel="00CA732A" w:rsidRDefault="00F84EA5" w:rsidP="007003EF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6777" w:author="Author"/>
              </w:rPr>
            </w:pPr>
            <w:del w:id="6778" w:author="Author">
              <w:r w:rsidRPr="002A7F3A" w:rsidDel="00CA732A">
                <w:delText>3,476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B82FB9D" w14:textId="77777777" w:rsidR="00F84EA5" w:rsidRPr="002A7F3A" w:rsidDel="00CA732A" w:rsidRDefault="00F84EA5" w:rsidP="007003EF">
            <w:pPr>
              <w:pStyle w:val="tabletext11"/>
              <w:tabs>
                <w:tab w:val="decimal" w:pos="340"/>
              </w:tabs>
              <w:suppressAutoHyphens/>
              <w:rPr>
                <w:del w:id="6779" w:author="Author"/>
              </w:rPr>
            </w:pPr>
          </w:p>
        </w:tc>
      </w:tr>
    </w:tbl>
    <w:p w14:paraId="1EC5C1D1" w14:textId="77777777" w:rsidR="00F84EA5" w:rsidRDefault="00F84EA5" w:rsidP="007003EF">
      <w:pPr>
        <w:pStyle w:val="tablecaption"/>
        <w:suppressAutoHyphens/>
      </w:pPr>
      <w:del w:id="6780" w:author="Author">
        <w:r w:rsidRPr="002A7F3A" w:rsidDel="00CA732A">
          <w:delText>Table 89.B.2.a.(1)(a)(LC) Other Than Auto Service Operations Loss Costs</w:delText>
        </w:r>
      </w:del>
    </w:p>
    <w:p w14:paraId="23A93FC7" w14:textId="77777777" w:rsidR="00F84EA5" w:rsidRDefault="00F84EA5" w:rsidP="007003EF">
      <w:pPr>
        <w:pStyle w:val="isonormal"/>
        <w:jc w:val="left"/>
      </w:pPr>
    </w:p>
    <w:p w14:paraId="2F006865" w14:textId="77777777" w:rsidR="00F84EA5" w:rsidRDefault="00F84EA5" w:rsidP="007003EF">
      <w:pPr>
        <w:pStyle w:val="isonormal"/>
        <w:sectPr w:rsidR="00F84EA5" w:rsidSect="00162F7F">
          <w:pgSz w:w="12240" w:h="15840"/>
          <w:pgMar w:top="1735" w:right="960" w:bottom="1560" w:left="1200" w:header="575" w:footer="480" w:gutter="0"/>
          <w:cols w:space="720"/>
          <w:docGrid w:linePitch="360"/>
        </w:sectPr>
      </w:pPr>
    </w:p>
    <w:p w14:paraId="3DB1BFE3" w14:textId="77777777" w:rsidR="00F84EA5" w:rsidRPr="00162C38" w:rsidDel="00E7484C" w:rsidRDefault="00F84EA5" w:rsidP="007003EF">
      <w:pPr>
        <w:pStyle w:val="boxrule"/>
        <w:rPr>
          <w:del w:id="6781" w:author="Author"/>
        </w:rPr>
      </w:pPr>
      <w:del w:id="6782" w:author="Author">
        <w:r w:rsidRPr="00162C38" w:rsidDel="00E7484C">
          <w:lastRenderedPageBreak/>
          <w:delText>90.  HIRED AUTOS</w:delText>
        </w:r>
      </w:del>
    </w:p>
    <w:p w14:paraId="671B2F18" w14:textId="77777777" w:rsidR="00F84EA5" w:rsidRPr="00162C38" w:rsidDel="00E7484C" w:rsidRDefault="00F84EA5" w:rsidP="007003EF">
      <w:pPr>
        <w:pStyle w:val="isonormal"/>
        <w:suppressAutoHyphens/>
        <w:rPr>
          <w:del w:id="6783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400"/>
        <w:gridCol w:w="2400"/>
      </w:tblGrid>
      <w:tr w:rsidR="00F84EA5" w:rsidRPr="00162C38" w:rsidDel="00E7484C" w14:paraId="7E9450D9" w14:textId="77777777" w:rsidTr="00162F7F">
        <w:trPr>
          <w:cantSplit/>
          <w:trHeight w:val="190"/>
          <w:del w:id="6784" w:author="Author"/>
        </w:trPr>
        <w:tc>
          <w:tcPr>
            <w:tcW w:w="200" w:type="dxa"/>
          </w:tcPr>
          <w:p w14:paraId="18EA9E70" w14:textId="77777777" w:rsidR="00F84EA5" w:rsidRPr="00162C38" w:rsidDel="00E7484C" w:rsidRDefault="00F84EA5" w:rsidP="007003EF">
            <w:pPr>
              <w:pStyle w:val="tablehead"/>
              <w:suppressAutoHyphens/>
              <w:rPr>
                <w:del w:id="6785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CCE5AE" w14:textId="77777777" w:rsidR="00F84EA5" w:rsidRPr="00162C38" w:rsidDel="00E7484C" w:rsidRDefault="00F84EA5" w:rsidP="007003EF">
            <w:pPr>
              <w:pStyle w:val="tablehead"/>
              <w:suppressAutoHyphens/>
              <w:rPr>
                <w:del w:id="6786" w:author="Author"/>
              </w:rPr>
            </w:pPr>
            <w:del w:id="6787" w:author="Author">
              <w:r w:rsidRPr="00162C38" w:rsidDel="00E7484C">
                <w:delText xml:space="preserve">Cost Of Hire Basis – All Territories </w:delText>
              </w:r>
              <w:r w:rsidRPr="00162C38" w:rsidDel="00E7484C">
                <w:br/>
                <w:delText xml:space="preserve">Liability Base Loss Cost </w:delText>
              </w:r>
            </w:del>
          </w:p>
        </w:tc>
      </w:tr>
      <w:tr w:rsidR="00F84EA5" w:rsidRPr="00162C38" w:rsidDel="00E7484C" w14:paraId="0F053096" w14:textId="77777777" w:rsidTr="00162F7F">
        <w:trPr>
          <w:cantSplit/>
          <w:trHeight w:val="190"/>
          <w:del w:id="6788" w:author="Author"/>
        </w:trPr>
        <w:tc>
          <w:tcPr>
            <w:tcW w:w="200" w:type="dxa"/>
          </w:tcPr>
          <w:p w14:paraId="1AEE92CA" w14:textId="77777777" w:rsidR="00F84EA5" w:rsidRPr="00162C38" w:rsidDel="00E7484C" w:rsidRDefault="00F84EA5" w:rsidP="007003EF">
            <w:pPr>
              <w:pStyle w:val="tabletext11"/>
              <w:suppressAutoHyphens/>
              <w:rPr>
                <w:del w:id="6789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D820FE5" w14:textId="77777777" w:rsidR="00F84EA5" w:rsidRPr="00162C38" w:rsidDel="00E7484C" w:rsidRDefault="00F84EA5" w:rsidP="007003EF">
            <w:pPr>
              <w:pStyle w:val="tabletext11"/>
              <w:suppressAutoHyphens/>
              <w:jc w:val="right"/>
              <w:rPr>
                <w:del w:id="6790" w:author="Author"/>
              </w:rPr>
            </w:pPr>
            <w:del w:id="6791" w:author="Author">
              <w:r w:rsidRPr="00162C38" w:rsidDel="00E7484C">
                <w:delText>$</w:delText>
              </w:r>
            </w:del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1A8AD18" w14:textId="77777777" w:rsidR="00F84EA5" w:rsidRPr="00162C38" w:rsidDel="00E7484C" w:rsidRDefault="00F84EA5" w:rsidP="007003EF">
            <w:pPr>
              <w:pStyle w:val="tabletext11"/>
              <w:suppressAutoHyphens/>
              <w:rPr>
                <w:del w:id="6792" w:author="Author"/>
              </w:rPr>
            </w:pPr>
            <w:del w:id="6793" w:author="Author">
              <w:r w:rsidRPr="00162C38" w:rsidDel="00E7484C">
                <w:delText>0.41</w:delText>
              </w:r>
            </w:del>
          </w:p>
        </w:tc>
      </w:tr>
    </w:tbl>
    <w:p w14:paraId="5525AD2D" w14:textId="77777777" w:rsidR="00F84EA5" w:rsidRDefault="00F84EA5" w:rsidP="007003EF">
      <w:pPr>
        <w:pStyle w:val="tablecaption"/>
        <w:suppressAutoHyphens/>
      </w:pPr>
      <w:del w:id="6794" w:author="Author">
        <w:r w:rsidRPr="00162C38" w:rsidDel="00E7484C">
          <w:delText>Table 90.B.3.b.(LC) Cost Of Hire Basis Liability Loss Cost</w:delText>
        </w:r>
      </w:del>
    </w:p>
    <w:p w14:paraId="21718A84" w14:textId="77777777" w:rsidR="00F84EA5" w:rsidRDefault="00F84EA5" w:rsidP="007003EF">
      <w:pPr>
        <w:pStyle w:val="isonormal"/>
        <w:jc w:val="left"/>
      </w:pPr>
    </w:p>
    <w:p w14:paraId="1BDBA466" w14:textId="77777777" w:rsidR="00F84EA5" w:rsidRDefault="00F84EA5" w:rsidP="007003EF">
      <w:pPr>
        <w:pStyle w:val="isonormal"/>
        <w:sectPr w:rsidR="00F84EA5" w:rsidSect="00162F7F">
          <w:pgSz w:w="12240" w:h="15840"/>
          <w:pgMar w:top="1735" w:right="960" w:bottom="1560" w:left="1200" w:header="575" w:footer="480" w:gutter="0"/>
          <w:cols w:space="0"/>
          <w:noEndnote/>
          <w:docGrid w:linePitch="326"/>
        </w:sectPr>
      </w:pPr>
    </w:p>
    <w:p w14:paraId="543EAA9B" w14:textId="77777777" w:rsidR="00F84EA5" w:rsidRPr="00463B2D" w:rsidDel="009553FB" w:rsidRDefault="00F84EA5" w:rsidP="007003EF">
      <w:pPr>
        <w:pStyle w:val="boxrule"/>
        <w:rPr>
          <w:del w:id="6795" w:author="Author"/>
        </w:rPr>
      </w:pPr>
      <w:del w:id="6796" w:author="Author">
        <w:r w:rsidRPr="00463B2D" w:rsidDel="009553FB">
          <w:lastRenderedPageBreak/>
          <w:delText>97.  UNINSURED MOTORISTS INSURANCE</w:delText>
        </w:r>
      </w:del>
    </w:p>
    <w:p w14:paraId="0323D614" w14:textId="77777777" w:rsidR="00F84EA5" w:rsidRPr="00463B2D" w:rsidDel="009553FB" w:rsidRDefault="00F84EA5" w:rsidP="007003EF">
      <w:pPr>
        <w:pStyle w:val="isonormal"/>
        <w:suppressAutoHyphens/>
        <w:rPr>
          <w:del w:id="6797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010"/>
        <w:gridCol w:w="390"/>
        <w:gridCol w:w="570"/>
        <w:gridCol w:w="600"/>
        <w:gridCol w:w="430"/>
        <w:gridCol w:w="530"/>
        <w:gridCol w:w="600"/>
        <w:gridCol w:w="470"/>
      </w:tblGrid>
      <w:tr w:rsidR="00F84EA5" w:rsidRPr="00463B2D" w:rsidDel="009553FB" w14:paraId="2B33E125" w14:textId="77777777" w:rsidTr="00162F7F">
        <w:trPr>
          <w:cantSplit/>
          <w:trHeight w:val="190"/>
          <w:del w:id="6798" w:author="Author"/>
        </w:trPr>
        <w:tc>
          <w:tcPr>
            <w:tcW w:w="200" w:type="dxa"/>
          </w:tcPr>
          <w:p w14:paraId="10D8619C" w14:textId="77777777" w:rsidR="00F84EA5" w:rsidRPr="00463B2D" w:rsidDel="009553FB" w:rsidRDefault="00F84EA5" w:rsidP="007003EF">
            <w:pPr>
              <w:pStyle w:val="tablehead"/>
              <w:suppressAutoHyphens/>
              <w:rPr>
                <w:del w:id="6799" w:author="Author"/>
              </w:rPr>
            </w:pPr>
          </w:p>
        </w:tc>
        <w:tc>
          <w:tcPr>
            <w:tcW w:w="4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554D2" w14:textId="77777777" w:rsidR="00F84EA5" w:rsidRPr="00463B2D" w:rsidDel="009553FB" w:rsidRDefault="00F84EA5" w:rsidP="007003EF">
            <w:pPr>
              <w:pStyle w:val="tablehead"/>
              <w:suppressAutoHyphens/>
              <w:rPr>
                <w:del w:id="6800" w:author="Author"/>
              </w:rPr>
            </w:pPr>
            <w:del w:id="6801" w:author="Author">
              <w:r w:rsidRPr="00463B2D" w:rsidDel="009553FB">
                <w:delText>Uninsured Motorists Bodily Injury</w:delText>
              </w:r>
            </w:del>
          </w:p>
        </w:tc>
      </w:tr>
      <w:tr w:rsidR="00F84EA5" w:rsidRPr="00463B2D" w:rsidDel="009553FB" w14:paraId="6DE7BFF8" w14:textId="77777777" w:rsidTr="00162F7F">
        <w:trPr>
          <w:cantSplit/>
          <w:trHeight w:val="190"/>
          <w:del w:id="6802" w:author="Author"/>
        </w:trPr>
        <w:tc>
          <w:tcPr>
            <w:tcW w:w="200" w:type="dxa"/>
          </w:tcPr>
          <w:p w14:paraId="00510EA7" w14:textId="77777777" w:rsidR="00F84EA5" w:rsidRPr="00463B2D" w:rsidDel="009553FB" w:rsidRDefault="00F84EA5" w:rsidP="007003EF">
            <w:pPr>
              <w:pStyle w:val="tablehead"/>
              <w:suppressAutoHyphens/>
              <w:rPr>
                <w:del w:id="6803" w:author="Author"/>
              </w:rPr>
            </w:pPr>
            <w:del w:id="6804" w:author="Author">
              <w:r w:rsidRPr="00463B2D" w:rsidDel="009553FB">
                <w:br/>
              </w:r>
              <w:r w:rsidRPr="00463B2D" w:rsidDel="009553FB">
                <w:br/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ABD7B6" w14:textId="77777777" w:rsidR="00F84EA5" w:rsidRPr="00463B2D" w:rsidDel="009553FB" w:rsidRDefault="00F84EA5" w:rsidP="007003EF">
            <w:pPr>
              <w:pStyle w:val="tablehead"/>
              <w:suppressAutoHyphens/>
              <w:rPr>
                <w:del w:id="6805" w:author="Author"/>
              </w:rPr>
            </w:pPr>
            <w:del w:id="6806" w:author="Author">
              <w:r w:rsidRPr="00463B2D" w:rsidDel="009553FB">
                <w:delText>Bodily</w:delText>
              </w:r>
              <w:r w:rsidRPr="00463B2D" w:rsidDel="009553FB">
                <w:br/>
                <w:delText>Injury</w:delText>
              </w:r>
              <w:r w:rsidRPr="00463B2D" w:rsidDel="009553FB">
                <w:br/>
                <w:delText>Limits</w:delText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7F400E" w14:textId="77777777" w:rsidR="00F84EA5" w:rsidRPr="00463B2D" w:rsidDel="009553FB" w:rsidRDefault="00F84EA5" w:rsidP="007003EF">
            <w:pPr>
              <w:pStyle w:val="tablehead"/>
              <w:suppressAutoHyphens/>
              <w:rPr>
                <w:del w:id="6807" w:author="Author"/>
              </w:rPr>
            </w:pPr>
            <w:del w:id="6808" w:author="Author">
              <w:r w:rsidRPr="00463B2D" w:rsidDel="009553FB">
                <w:delText>Private</w:delText>
              </w:r>
              <w:r w:rsidRPr="00463B2D" w:rsidDel="009553FB">
                <w:br/>
                <w:delText>Passenger</w:delText>
              </w:r>
              <w:r w:rsidRPr="00463B2D" w:rsidDel="009553FB">
                <w:br/>
                <w:delText>Types</w:delText>
              </w:r>
              <w:r w:rsidRPr="00463B2D" w:rsidDel="009553FB">
                <w:br/>
                <w:delText>Per Exposure</w:delText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C92044" w14:textId="77777777" w:rsidR="00F84EA5" w:rsidRPr="00463B2D" w:rsidDel="009553FB" w:rsidRDefault="00F84EA5" w:rsidP="007003EF">
            <w:pPr>
              <w:pStyle w:val="tablehead"/>
              <w:suppressAutoHyphens/>
              <w:rPr>
                <w:del w:id="6809" w:author="Author"/>
              </w:rPr>
            </w:pPr>
            <w:del w:id="6810" w:author="Author">
              <w:r w:rsidRPr="00463B2D" w:rsidDel="009553FB">
                <w:delText>Other Than</w:delText>
              </w:r>
              <w:r w:rsidRPr="00463B2D" w:rsidDel="009553FB">
                <w:br/>
                <w:delText>Private</w:delText>
              </w:r>
              <w:r w:rsidRPr="00463B2D" w:rsidDel="009553FB">
                <w:br/>
                <w:delText>Passenger</w:delText>
              </w:r>
              <w:r w:rsidRPr="00463B2D" w:rsidDel="009553FB">
                <w:br/>
                <w:delText>Types</w:delText>
              </w:r>
              <w:r w:rsidRPr="00463B2D" w:rsidDel="009553FB">
                <w:br/>
                <w:delText>Per Exposure</w:delText>
              </w:r>
            </w:del>
          </w:p>
        </w:tc>
      </w:tr>
      <w:tr w:rsidR="00F84EA5" w:rsidRPr="00463B2D" w:rsidDel="009553FB" w14:paraId="32907E76" w14:textId="77777777" w:rsidTr="00162F7F">
        <w:trPr>
          <w:cantSplit/>
          <w:trHeight w:val="190"/>
          <w:del w:id="6811" w:author="Author"/>
        </w:trPr>
        <w:tc>
          <w:tcPr>
            <w:tcW w:w="200" w:type="dxa"/>
          </w:tcPr>
          <w:p w14:paraId="6EBC8341" w14:textId="77777777" w:rsidR="00F84EA5" w:rsidRPr="00463B2D" w:rsidDel="009553FB" w:rsidRDefault="00F84EA5" w:rsidP="007003EF">
            <w:pPr>
              <w:pStyle w:val="tabletext11"/>
              <w:suppressAutoHyphens/>
              <w:rPr>
                <w:del w:id="681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043FAF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813" w:author="Author"/>
              </w:rPr>
            </w:pPr>
            <w:del w:id="6814" w:author="Author">
              <w:r w:rsidRPr="00463B2D" w:rsidDel="009553FB">
                <w:delText>$</w:delText>
              </w:r>
            </w:del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B0C0C25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815" w:author="Author"/>
              </w:rPr>
            </w:pPr>
            <w:del w:id="6816" w:author="Author">
              <w:r w:rsidRPr="00463B2D" w:rsidDel="009553FB">
                <w:delText>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3AACAE" w14:textId="77777777" w:rsidR="00F84EA5" w:rsidRPr="00463B2D" w:rsidDel="009553FB" w:rsidRDefault="00F84EA5" w:rsidP="007003EF">
            <w:pPr>
              <w:pStyle w:val="tabletext11"/>
              <w:tabs>
                <w:tab w:val="decimal" w:pos="870"/>
              </w:tabs>
              <w:suppressAutoHyphens/>
              <w:rPr>
                <w:del w:id="6817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FF3C64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8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3BCB679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819" w:author="Author"/>
              </w:rPr>
            </w:pPr>
            <w:del w:id="6820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8.23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B11A40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6821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48B801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82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2C7E565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823" w:author="Author"/>
              </w:rPr>
            </w:pPr>
            <w:del w:id="6824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3.85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B7FDCD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6825" w:author="Author"/>
              </w:rPr>
            </w:pPr>
          </w:p>
        </w:tc>
      </w:tr>
      <w:tr w:rsidR="00F84EA5" w:rsidRPr="00463B2D" w:rsidDel="009553FB" w14:paraId="0D15F5B9" w14:textId="77777777" w:rsidTr="00162F7F">
        <w:trPr>
          <w:cantSplit/>
          <w:trHeight w:val="190"/>
          <w:del w:id="6826" w:author="Author"/>
        </w:trPr>
        <w:tc>
          <w:tcPr>
            <w:tcW w:w="200" w:type="dxa"/>
          </w:tcPr>
          <w:p w14:paraId="6C504F4E" w14:textId="77777777" w:rsidR="00F84EA5" w:rsidRPr="00463B2D" w:rsidDel="009553FB" w:rsidRDefault="00F84EA5" w:rsidP="007003EF">
            <w:pPr>
              <w:pStyle w:val="tabletext11"/>
              <w:suppressAutoHyphens/>
              <w:rPr>
                <w:del w:id="682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FF4664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828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F3C4943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829" w:author="Author"/>
              </w:rPr>
            </w:pPr>
            <w:del w:id="6830" w:author="Author">
              <w:r w:rsidRPr="00463B2D" w:rsidDel="009553FB">
                <w:delText>75,000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6D36E80" w14:textId="77777777" w:rsidR="00F84EA5" w:rsidRPr="00463B2D" w:rsidDel="009553FB" w:rsidRDefault="00F84EA5" w:rsidP="007003EF">
            <w:pPr>
              <w:pStyle w:val="tabletext11"/>
              <w:tabs>
                <w:tab w:val="decimal" w:pos="870"/>
              </w:tabs>
              <w:suppressAutoHyphens/>
              <w:rPr>
                <w:del w:id="6831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42F234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83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B52763A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833" w:author="Author"/>
              </w:rPr>
            </w:pPr>
            <w:del w:id="6834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9.40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8E77E6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6835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9A6A74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83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FF2AAF2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837" w:author="Author"/>
              </w:rPr>
            </w:pPr>
            <w:del w:id="6838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4.39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94F8B5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6839" w:author="Author"/>
              </w:rPr>
            </w:pPr>
          </w:p>
        </w:tc>
      </w:tr>
      <w:tr w:rsidR="00F84EA5" w:rsidRPr="00463B2D" w:rsidDel="009553FB" w14:paraId="7F98FC4B" w14:textId="77777777" w:rsidTr="00162F7F">
        <w:trPr>
          <w:cantSplit/>
          <w:trHeight w:val="190"/>
          <w:del w:id="6840" w:author="Author"/>
        </w:trPr>
        <w:tc>
          <w:tcPr>
            <w:tcW w:w="200" w:type="dxa"/>
          </w:tcPr>
          <w:p w14:paraId="1E807601" w14:textId="77777777" w:rsidR="00F84EA5" w:rsidRPr="00463B2D" w:rsidDel="009553FB" w:rsidRDefault="00F84EA5" w:rsidP="007003EF">
            <w:pPr>
              <w:pStyle w:val="tabletext11"/>
              <w:suppressAutoHyphens/>
              <w:rPr>
                <w:del w:id="684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3BB5E4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842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ABDC824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843" w:author="Author"/>
              </w:rPr>
            </w:pPr>
            <w:del w:id="6844" w:author="Author">
              <w:r w:rsidRPr="00463B2D" w:rsidDel="009553FB">
                <w:delText>100,000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DB3DE86" w14:textId="77777777" w:rsidR="00F84EA5" w:rsidRPr="00463B2D" w:rsidDel="009553FB" w:rsidRDefault="00F84EA5" w:rsidP="007003EF">
            <w:pPr>
              <w:pStyle w:val="tabletext11"/>
              <w:tabs>
                <w:tab w:val="decimal" w:pos="870"/>
              </w:tabs>
              <w:suppressAutoHyphens/>
              <w:rPr>
                <w:del w:id="6845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6CA588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84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B1706A2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847" w:author="Author"/>
              </w:rPr>
            </w:pPr>
            <w:del w:id="6848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10.29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D663F7B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6849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9E2839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8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C7A0B0A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851" w:author="Author"/>
              </w:rPr>
            </w:pPr>
            <w:del w:id="6852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4.81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0673E5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6853" w:author="Author"/>
              </w:rPr>
            </w:pPr>
          </w:p>
        </w:tc>
      </w:tr>
      <w:tr w:rsidR="00F84EA5" w:rsidRPr="00463B2D" w:rsidDel="009553FB" w14:paraId="067F379C" w14:textId="77777777" w:rsidTr="00162F7F">
        <w:trPr>
          <w:cantSplit/>
          <w:trHeight w:val="190"/>
          <w:del w:id="6854" w:author="Author"/>
        </w:trPr>
        <w:tc>
          <w:tcPr>
            <w:tcW w:w="200" w:type="dxa"/>
          </w:tcPr>
          <w:p w14:paraId="2B13BCDD" w14:textId="77777777" w:rsidR="00F84EA5" w:rsidRPr="00463B2D" w:rsidDel="009553FB" w:rsidRDefault="00F84EA5" w:rsidP="007003EF">
            <w:pPr>
              <w:pStyle w:val="tabletext11"/>
              <w:suppressAutoHyphens/>
              <w:rPr>
                <w:del w:id="685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412841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856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1B20167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857" w:author="Author"/>
              </w:rPr>
            </w:pPr>
            <w:del w:id="6858" w:author="Author">
              <w:r w:rsidRPr="00463B2D" w:rsidDel="009553FB">
                <w:delText>125,000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ECCAAC" w14:textId="77777777" w:rsidR="00F84EA5" w:rsidRPr="00463B2D" w:rsidDel="009553FB" w:rsidRDefault="00F84EA5" w:rsidP="007003EF">
            <w:pPr>
              <w:pStyle w:val="tabletext11"/>
              <w:tabs>
                <w:tab w:val="decimal" w:pos="870"/>
              </w:tabs>
              <w:suppressAutoHyphens/>
              <w:rPr>
                <w:del w:id="6859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2804E0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8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94FB76D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861" w:author="Author"/>
              </w:rPr>
            </w:pPr>
            <w:del w:id="6862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10.98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3CB753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6863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51C61D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8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22A3402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865" w:author="Author"/>
              </w:rPr>
            </w:pPr>
            <w:del w:id="6866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5.13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19F2AA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6867" w:author="Author"/>
              </w:rPr>
            </w:pPr>
          </w:p>
        </w:tc>
      </w:tr>
      <w:tr w:rsidR="00F84EA5" w:rsidRPr="00463B2D" w:rsidDel="009553FB" w14:paraId="389C292C" w14:textId="77777777" w:rsidTr="00162F7F">
        <w:trPr>
          <w:cantSplit/>
          <w:trHeight w:val="190"/>
          <w:del w:id="6868" w:author="Author"/>
        </w:trPr>
        <w:tc>
          <w:tcPr>
            <w:tcW w:w="200" w:type="dxa"/>
          </w:tcPr>
          <w:p w14:paraId="5985099A" w14:textId="77777777" w:rsidR="00F84EA5" w:rsidRPr="00463B2D" w:rsidDel="009553FB" w:rsidRDefault="00F84EA5" w:rsidP="007003EF">
            <w:pPr>
              <w:pStyle w:val="tabletext11"/>
              <w:suppressAutoHyphens/>
              <w:rPr>
                <w:del w:id="686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CE400C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870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67BE3CE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871" w:author="Author"/>
              </w:rPr>
            </w:pPr>
            <w:del w:id="6872" w:author="Author">
              <w:r w:rsidRPr="00463B2D" w:rsidDel="009553FB">
                <w:delText>150,000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DF0856" w14:textId="77777777" w:rsidR="00F84EA5" w:rsidRPr="00463B2D" w:rsidDel="009553FB" w:rsidRDefault="00F84EA5" w:rsidP="007003EF">
            <w:pPr>
              <w:pStyle w:val="tabletext11"/>
              <w:tabs>
                <w:tab w:val="decimal" w:pos="870"/>
              </w:tabs>
              <w:suppressAutoHyphens/>
              <w:rPr>
                <w:del w:id="6873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4FB56A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8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8EF8C1B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875" w:author="Author"/>
              </w:rPr>
            </w:pPr>
            <w:del w:id="6876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11.53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DED788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6877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FF294A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87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2DFCE27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879" w:author="Author"/>
              </w:rPr>
            </w:pPr>
            <w:del w:id="6880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5.39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F498F0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6881" w:author="Author"/>
              </w:rPr>
            </w:pPr>
          </w:p>
        </w:tc>
      </w:tr>
      <w:tr w:rsidR="00F84EA5" w:rsidRPr="00463B2D" w:rsidDel="009553FB" w14:paraId="518A897E" w14:textId="77777777" w:rsidTr="00162F7F">
        <w:trPr>
          <w:cantSplit/>
          <w:trHeight w:val="190"/>
          <w:del w:id="6882" w:author="Author"/>
        </w:trPr>
        <w:tc>
          <w:tcPr>
            <w:tcW w:w="200" w:type="dxa"/>
          </w:tcPr>
          <w:p w14:paraId="59E44BBC" w14:textId="77777777" w:rsidR="00F84EA5" w:rsidRPr="00463B2D" w:rsidDel="009553FB" w:rsidRDefault="00F84EA5" w:rsidP="007003EF">
            <w:pPr>
              <w:pStyle w:val="tabletext11"/>
              <w:suppressAutoHyphens/>
              <w:rPr>
                <w:del w:id="688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3A4177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884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3EE47BA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885" w:author="Author"/>
              </w:rPr>
            </w:pPr>
            <w:del w:id="6886" w:author="Author">
              <w:r w:rsidRPr="00463B2D" w:rsidDel="009553FB">
                <w:delText>200,000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4267B7" w14:textId="77777777" w:rsidR="00F84EA5" w:rsidRPr="00463B2D" w:rsidDel="009553FB" w:rsidRDefault="00F84EA5" w:rsidP="007003EF">
            <w:pPr>
              <w:pStyle w:val="tabletext11"/>
              <w:tabs>
                <w:tab w:val="decimal" w:pos="870"/>
              </w:tabs>
              <w:suppressAutoHyphens/>
              <w:rPr>
                <w:del w:id="6887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91935A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8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0CE9C32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889" w:author="Author"/>
              </w:rPr>
            </w:pPr>
            <w:del w:id="6890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12.49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4ADBFF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6891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E67118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89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68D988C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893" w:author="Author"/>
              </w:rPr>
            </w:pPr>
            <w:del w:id="6894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5.83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22079B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6895" w:author="Author"/>
              </w:rPr>
            </w:pPr>
          </w:p>
        </w:tc>
      </w:tr>
      <w:tr w:rsidR="00F84EA5" w:rsidRPr="00463B2D" w:rsidDel="009553FB" w14:paraId="54D5B976" w14:textId="77777777" w:rsidTr="00162F7F">
        <w:trPr>
          <w:cantSplit/>
          <w:trHeight w:val="190"/>
          <w:del w:id="6896" w:author="Author"/>
        </w:trPr>
        <w:tc>
          <w:tcPr>
            <w:tcW w:w="200" w:type="dxa"/>
          </w:tcPr>
          <w:p w14:paraId="4AC98BDA" w14:textId="77777777" w:rsidR="00F84EA5" w:rsidRPr="00463B2D" w:rsidDel="009553FB" w:rsidRDefault="00F84EA5" w:rsidP="007003EF">
            <w:pPr>
              <w:pStyle w:val="tabletext11"/>
              <w:suppressAutoHyphens/>
              <w:rPr>
                <w:del w:id="689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07054F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898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5637CBD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899" w:author="Author"/>
              </w:rPr>
            </w:pPr>
            <w:del w:id="6900" w:author="Author">
              <w:r w:rsidRPr="00463B2D" w:rsidDel="009553FB">
                <w:delText>250,000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B56516" w14:textId="77777777" w:rsidR="00F84EA5" w:rsidRPr="00463B2D" w:rsidDel="009553FB" w:rsidRDefault="00F84EA5" w:rsidP="007003EF">
            <w:pPr>
              <w:pStyle w:val="tabletext11"/>
              <w:tabs>
                <w:tab w:val="decimal" w:pos="870"/>
              </w:tabs>
              <w:suppressAutoHyphens/>
              <w:rPr>
                <w:del w:id="6901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F3AB60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90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802460F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903" w:author="Author"/>
              </w:rPr>
            </w:pPr>
            <w:del w:id="6904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13.18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469288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6905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702028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90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88E7394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907" w:author="Author"/>
              </w:rPr>
            </w:pPr>
            <w:del w:id="6908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6.15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F4AE76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6909" w:author="Author"/>
              </w:rPr>
            </w:pPr>
          </w:p>
        </w:tc>
      </w:tr>
      <w:tr w:rsidR="00F84EA5" w:rsidRPr="00463B2D" w:rsidDel="009553FB" w14:paraId="16DFC64E" w14:textId="77777777" w:rsidTr="00162F7F">
        <w:trPr>
          <w:cantSplit/>
          <w:trHeight w:val="190"/>
          <w:del w:id="6910" w:author="Author"/>
        </w:trPr>
        <w:tc>
          <w:tcPr>
            <w:tcW w:w="200" w:type="dxa"/>
          </w:tcPr>
          <w:p w14:paraId="2638C07B" w14:textId="77777777" w:rsidR="00F84EA5" w:rsidRPr="00463B2D" w:rsidDel="009553FB" w:rsidRDefault="00F84EA5" w:rsidP="007003EF">
            <w:pPr>
              <w:pStyle w:val="tabletext11"/>
              <w:suppressAutoHyphens/>
              <w:rPr>
                <w:del w:id="691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3CF5A3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912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FA86EF1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913" w:author="Author"/>
              </w:rPr>
            </w:pPr>
            <w:del w:id="6914" w:author="Author">
              <w:r w:rsidRPr="00463B2D" w:rsidDel="009553FB">
                <w:delText>300,000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B4EFA3" w14:textId="77777777" w:rsidR="00F84EA5" w:rsidRPr="00463B2D" w:rsidDel="009553FB" w:rsidRDefault="00F84EA5" w:rsidP="007003EF">
            <w:pPr>
              <w:pStyle w:val="tabletext11"/>
              <w:tabs>
                <w:tab w:val="decimal" w:pos="870"/>
              </w:tabs>
              <w:suppressAutoHyphens/>
              <w:rPr>
                <w:del w:id="6915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5A231F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91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8022D1C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917" w:author="Author"/>
              </w:rPr>
            </w:pPr>
            <w:del w:id="6918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13.72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8964A4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6919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E69669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9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C2501C7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921" w:author="Author"/>
              </w:rPr>
            </w:pPr>
            <w:del w:id="6922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6.41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C1FBA4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6923" w:author="Author"/>
              </w:rPr>
            </w:pPr>
          </w:p>
        </w:tc>
      </w:tr>
      <w:tr w:rsidR="00F84EA5" w:rsidRPr="00463B2D" w:rsidDel="009553FB" w14:paraId="2D631F43" w14:textId="77777777" w:rsidTr="00162F7F">
        <w:trPr>
          <w:cantSplit/>
          <w:trHeight w:val="190"/>
          <w:del w:id="6924" w:author="Author"/>
        </w:trPr>
        <w:tc>
          <w:tcPr>
            <w:tcW w:w="200" w:type="dxa"/>
          </w:tcPr>
          <w:p w14:paraId="21C75E67" w14:textId="77777777" w:rsidR="00F84EA5" w:rsidRPr="00463B2D" w:rsidDel="009553FB" w:rsidRDefault="00F84EA5" w:rsidP="007003EF">
            <w:pPr>
              <w:pStyle w:val="tabletext11"/>
              <w:suppressAutoHyphens/>
              <w:rPr>
                <w:del w:id="692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7D5481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926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B1FD6D1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927" w:author="Author"/>
              </w:rPr>
            </w:pPr>
            <w:del w:id="6928" w:author="Author">
              <w:r w:rsidRPr="00463B2D" w:rsidDel="009553FB">
                <w:delText>350,000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80F6CE" w14:textId="77777777" w:rsidR="00F84EA5" w:rsidRPr="00463B2D" w:rsidDel="009553FB" w:rsidRDefault="00F84EA5" w:rsidP="007003EF">
            <w:pPr>
              <w:pStyle w:val="tabletext11"/>
              <w:tabs>
                <w:tab w:val="decimal" w:pos="870"/>
              </w:tabs>
              <w:suppressAutoHyphens/>
              <w:rPr>
                <w:del w:id="6929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88FF72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9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FBCA49C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931" w:author="Author"/>
              </w:rPr>
            </w:pPr>
            <w:del w:id="6932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14.14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03D999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6933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BFB620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9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6BAA08C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935" w:author="Author"/>
              </w:rPr>
            </w:pPr>
            <w:del w:id="6936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6.61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ADFA2C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6937" w:author="Author"/>
              </w:rPr>
            </w:pPr>
          </w:p>
        </w:tc>
      </w:tr>
      <w:tr w:rsidR="00F84EA5" w:rsidRPr="00463B2D" w:rsidDel="009553FB" w14:paraId="3971A4E5" w14:textId="77777777" w:rsidTr="00162F7F">
        <w:trPr>
          <w:cantSplit/>
          <w:trHeight w:val="190"/>
          <w:del w:id="6938" w:author="Author"/>
        </w:trPr>
        <w:tc>
          <w:tcPr>
            <w:tcW w:w="200" w:type="dxa"/>
          </w:tcPr>
          <w:p w14:paraId="4EB30670" w14:textId="77777777" w:rsidR="00F84EA5" w:rsidRPr="00463B2D" w:rsidDel="009553FB" w:rsidRDefault="00F84EA5" w:rsidP="007003EF">
            <w:pPr>
              <w:pStyle w:val="tabletext11"/>
              <w:suppressAutoHyphens/>
              <w:rPr>
                <w:del w:id="693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0AC566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940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943BFF5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941" w:author="Author"/>
              </w:rPr>
            </w:pPr>
            <w:del w:id="6942" w:author="Author">
              <w:r w:rsidRPr="00463B2D" w:rsidDel="009553FB">
                <w:delText>400,000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27F50B" w14:textId="77777777" w:rsidR="00F84EA5" w:rsidRPr="00463B2D" w:rsidDel="009553FB" w:rsidRDefault="00F84EA5" w:rsidP="007003EF">
            <w:pPr>
              <w:pStyle w:val="tabletext11"/>
              <w:tabs>
                <w:tab w:val="decimal" w:pos="870"/>
              </w:tabs>
              <w:suppressAutoHyphens/>
              <w:rPr>
                <w:del w:id="6943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F07512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9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DC817B8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945" w:author="Author"/>
              </w:rPr>
            </w:pPr>
            <w:del w:id="6946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14.62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42C210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6947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1BBFF2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9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F9F827A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949" w:author="Author"/>
              </w:rPr>
            </w:pPr>
            <w:del w:id="6950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6.83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5D5AD0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6951" w:author="Author"/>
              </w:rPr>
            </w:pPr>
          </w:p>
        </w:tc>
      </w:tr>
      <w:tr w:rsidR="00F84EA5" w:rsidRPr="00463B2D" w:rsidDel="009553FB" w14:paraId="7AB1ED02" w14:textId="77777777" w:rsidTr="00162F7F">
        <w:trPr>
          <w:cantSplit/>
          <w:trHeight w:val="190"/>
          <w:del w:id="6952" w:author="Author"/>
        </w:trPr>
        <w:tc>
          <w:tcPr>
            <w:tcW w:w="200" w:type="dxa"/>
          </w:tcPr>
          <w:p w14:paraId="57CFBC08" w14:textId="77777777" w:rsidR="00F84EA5" w:rsidRPr="00463B2D" w:rsidDel="009553FB" w:rsidRDefault="00F84EA5" w:rsidP="007003EF">
            <w:pPr>
              <w:pStyle w:val="tabletext11"/>
              <w:suppressAutoHyphens/>
              <w:rPr>
                <w:del w:id="695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6D6CC0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954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BF1E688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955" w:author="Author"/>
              </w:rPr>
            </w:pPr>
            <w:del w:id="6956" w:author="Author">
              <w:r w:rsidRPr="00463B2D" w:rsidDel="009553FB">
                <w:delText>500,000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25AEA6" w14:textId="77777777" w:rsidR="00F84EA5" w:rsidRPr="00463B2D" w:rsidDel="009553FB" w:rsidRDefault="00F84EA5" w:rsidP="007003EF">
            <w:pPr>
              <w:pStyle w:val="tabletext11"/>
              <w:tabs>
                <w:tab w:val="decimal" w:pos="870"/>
              </w:tabs>
              <w:suppressAutoHyphens/>
              <w:rPr>
                <w:del w:id="6957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A9D579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9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86F3B27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959" w:author="Author"/>
              </w:rPr>
            </w:pPr>
            <w:del w:id="6960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15.16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3D29D9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6961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7B6324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96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79738EB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963" w:author="Author"/>
              </w:rPr>
            </w:pPr>
            <w:del w:id="6964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7.09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6F44DF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6965" w:author="Author"/>
              </w:rPr>
            </w:pPr>
          </w:p>
        </w:tc>
      </w:tr>
      <w:tr w:rsidR="00F84EA5" w:rsidRPr="00463B2D" w:rsidDel="009553FB" w14:paraId="00B2DA19" w14:textId="77777777" w:rsidTr="00162F7F">
        <w:trPr>
          <w:cantSplit/>
          <w:trHeight w:val="190"/>
          <w:del w:id="6966" w:author="Author"/>
        </w:trPr>
        <w:tc>
          <w:tcPr>
            <w:tcW w:w="200" w:type="dxa"/>
          </w:tcPr>
          <w:p w14:paraId="16DE694E" w14:textId="77777777" w:rsidR="00F84EA5" w:rsidRPr="00463B2D" w:rsidDel="009553FB" w:rsidRDefault="00F84EA5" w:rsidP="007003EF">
            <w:pPr>
              <w:pStyle w:val="tabletext11"/>
              <w:suppressAutoHyphens/>
              <w:rPr>
                <w:del w:id="696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7A8750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968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0A5E7D3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969" w:author="Author"/>
              </w:rPr>
            </w:pPr>
            <w:del w:id="6970" w:author="Author">
              <w:r w:rsidRPr="00463B2D" w:rsidDel="009553FB">
                <w:delText>600,000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BB4286" w14:textId="77777777" w:rsidR="00F84EA5" w:rsidRPr="00463B2D" w:rsidDel="009553FB" w:rsidRDefault="00F84EA5" w:rsidP="007003EF">
            <w:pPr>
              <w:pStyle w:val="tabletext11"/>
              <w:tabs>
                <w:tab w:val="decimal" w:pos="870"/>
              </w:tabs>
              <w:suppressAutoHyphens/>
              <w:rPr>
                <w:del w:id="6971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F3E358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97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865B0EA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973" w:author="Author"/>
              </w:rPr>
            </w:pPr>
            <w:del w:id="6974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15.64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40C3EB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6975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A8F014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97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F0F03B5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977" w:author="Author"/>
              </w:rPr>
            </w:pPr>
            <w:del w:id="6978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7.31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0E2BCA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6979" w:author="Author"/>
              </w:rPr>
            </w:pPr>
          </w:p>
        </w:tc>
      </w:tr>
      <w:tr w:rsidR="00F84EA5" w:rsidRPr="00463B2D" w:rsidDel="009553FB" w14:paraId="53DCD6C3" w14:textId="77777777" w:rsidTr="00162F7F">
        <w:trPr>
          <w:cantSplit/>
          <w:trHeight w:val="190"/>
          <w:del w:id="6980" w:author="Author"/>
        </w:trPr>
        <w:tc>
          <w:tcPr>
            <w:tcW w:w="200" w:type="dxa"/>
          </w:tcPr>
          <w:p w14:paraId="6865B258" w14:textId="77777777" w:rsidR="00F84EA5" w:rsidRPr="00463B2D" w:rsidDel="009553FB" w:rsidRDefault="00F84EA5" w:rsidP="007003EF">
            <w:pPr>
              <w:pStyle w:val="tabletext11"/>
              <w:suppressAutoHyphens/>
              <w:rPr>
                <w:del w:id="698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77BBD4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982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C6D7B80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983" w:author="Author"/>
              </w:rPr>
            </w:pPr>
            <w:del w:id="6984" w:author="Author">
              <w:r w:rsidRPr="00463B2D" w:rsidDel="009553FB">
                <w:delText>750,000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279BE9" w14:textId="77777777" w:rsidR="00F84EA5" w:rsidRPr="00463B2D" w:rsidDel="009553FB" w:rsidRDefault="00F84EA5" w:rsidP="007003EF">
            <w:pPr>
              <w:pStyle w:val="tabletext11"/>
              <w:tabs>
                <w:tab w:val="decimal" w:pos="870"/>
              </w:tabs>
              <w:suppressAutoHyphens/>
              <w:rPr>
                <w:del w:id="6985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95459D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98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29C5733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987" w:author="Author"/>
              </w:rPr>
            </w:pPr>
            <w:del w:id="6988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16.20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CA1E16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6989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F114AD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9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1B2ECCA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991" w:author="Author"/>
              </w:rPr>
            </w:pPr>
            <w:del w:id="6992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7.57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32E735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6993" w:author="Author"/>
              </w:rPr>
            </w:pPr>
          </w:p>
        </w:tc>
      </w:tr>
      <w:tr w:rsidR="00F84EA5" w:rsidRPr="00463B2D" w:rsidDel="009553FB" w14:paraId="31C24428" w14:textId="77777777" w:rsidTr="00162F7F">
        <w:trPr>
          <w:cantSplit/>
          <w:trHeight w:val="190"/>
          <w:del w:id="6994" w:author="Author"/>
        </w:trPr>
        <w:tc>
          <w:tcPr>
            <w:tcW w:w="200" w:type="dxa"/>
          </w:tcPr>
          <w:p w14:paraId="5A27D014" w14:textId="77777777" w:rsidR="00F84EA5" w:rsidRPr="00463B2D" w:rsidDel="009553FB" w:rsidRDefault="00F84EA5" w:rsidP="007003EF">
            <w:pPr>
              <w:pStyle w:val="tabletext11"/>
              <w:suppressAutoHyphens/>
              <w:rPr>
                <w:del w:id="699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6675EB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996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9C68C5E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6997" w:author="Author"/>
              </w:rPr>
            </w:pPr>
            <w:del w:id="6998" w:author="Author">
              <w:r w:rsidRPr="00463B2D" w:rsidDel="009553FB">
                <w:delText>1,000,000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103BD60" w14:textId="77777777" w:rsidR="00F84EA5" w:rsidRPr="00463B2D" w:rsidDel="009553FB" w:rsidRDefault="00F84EA5" w:rsidP="007003EF">
            <w:pPr>
              <w:pStyle w:val="tabletext11"/>
              <w:tabs>
                <w:tab w:val="decimal" w:pos="870"/>
              </w:tabs>
              <w:suppressAutoHyphens/>
              <w:rPr>
                <w:del w:id="6999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84F3CD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0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289D6D7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001" w:author="Author"/>
              </w:rPr>
            </w:pPr>
            <w:del w:id="7002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16.81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03C801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003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1C964B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70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4BEA379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005" w:author="Author"/>
              </w:rPr>
            </w:pPr>
            <w:del w:id="7006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7.86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9225D5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007" w:author="Author"/>
              </w:rPr>
            </w:pPr>
          </w:p>
        </w:tc>
      </w:tr>
      <w:tr w:rsidR="00F84EA5" w:rsidRPr="00463B2D" w:rsidDel="009553FB" w14:paraId="53A45647" w14:textId="77777777" w:rsidTr="00162F7F">
        <w:trPr>
          <w:cantSplit/>
          <w:trHeight w:val="190"/>
          <w:del w:id="7008" w:author="Author"/>
        </w:trPr>
        <w:tc>
          <w:tcPr>
            <w:tcW w:w="200" w:type="dxa"/>
          </w:tcPr>
          <w:p w14:paraId="04BD7C0A" w14:textId="77777777" w:rsidR="00F84EA5" w:rsidRPr="00463B2D" w:rsidDel="009553FB" w:rsidRDefault="00F84EA5" w:rsidP="007003EF">
            <w:pPr>
              <w:pStyle w:val="tabletext11"/>
              <w:suppressAutoHyphens/>
              <w:rPr>
                <w:del w:id="700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4C4660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010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D34BA4D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011" w:author="Author"/>
              </w:rPr>
            </w:pPr>
            <w:del w:id="7012" w:author="Author">
              <w:r w:rsidRPr="00463B2D" w:rsidDel="009553FB">
                <w:delText>1,500,000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DBE553" w14:textId="77777777" w:rsidR="00F84EA5" w:rsidRPr="00463B2D" w:rsidDel="009553FB" w:rsidRDefault="00F84EA5" w:rsidP="007003EF">
            <w:pPr>
              <w:pStyle w:val="tabletext11"/>
              <w:tabs>
                <w:tab w:val="decimal" w:pos="870"/>
              </w:tabs>
              <w:suppressAutoHyphens/>
              <w:rPr>
                <w:del w:id="7013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F99AB0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0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2B01D3E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015" w:author="Author"/>
              </w:rPr>
            </w:pPr>
            <w:del w:id="7016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17.63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5E9C0D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017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959855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70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F01C73A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019" w:author="Author"/>
              </w:rPr>
            </w:pPr>
            <w:del w:id="7020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8.24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44C772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021" w:author="Author"/>
              </w:rPr>
            </w:pPr>
          </w:p>
        </w:tc>
      </w:tr>
      <w:tr w:rsidR="00F84EA5" w:rsidRPr="00463B2D" w:rsidDel="009553FB" w14:paraId="4049F79D" w14:textId="77777777" w:rsidTr="00162F7F">
        <w:trPr>
          <w:cantSplit/>
          <w:trHeight w:val="190"/>
          <w:del w:id="7022" w:author="Author"/>
        </w:trPr>
        <w:tc>
          <w:tcPr>
            <w:tcW w:w="200" w:type="dxa"/>
          </w:tcPr>
          <w:p w14:paraId="628EB0FE" w14:textId="77777777" w:rsidR="00F84EA5" w:rsidRPr="00463B2D" w:rsidDel="009553FB" w:rsidRDefault="00F84EA5" w:rsidP="007003EF">
            <w:pPr>
              <w:pStyle w:val="tabletext11"/>
              <w:suppressAutoHyphens/>
              <w:rPr>
                <w:del w:id="702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28D9E4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024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53BBC99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025" w:author="Author"/>
              </w:rPr>
            </w:pPr>
            <w:del w:id="7026" w:author="Author">
              <w:r w:rsidRPr="00463B2D" w:rsidDel="009553FB">
                <w:delText>2,000,000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BEF8F9" w14:textId="77777777" w:rsidR="00F84EA5" w:rsidRPr="00463B2D" w:rsidDel="009553FB" w:rsidRDefault="00F84EA5" w:rsidP="007003EF">
            <w:pPr>
              <w:pStyle w:val="tabletext11"/>
              <w:tabs>
                <w:tab w:val="decimal" w:pos="870"/>
              </w:tabs>
              <w:suppressAutoHyphens/>
              <w:rPr>
                <w:del w:id="7027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62358F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0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EAD8544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029" w:author="Author"/>
              </w:rPr>
            </w:pPr>
            <w:del w:id="7030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18.05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DE6523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031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DAA4B1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703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DECDDE3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033" w:author="Author"/>
              </w:rPr>
            </w:pPr>
            <w:del w:id="7034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8.44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092128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035" w:author="Author"/>
              </w:rPr>
            </w:pPr>
          </w:p>
        </w:tc>
      </w:tr>
    </w:tbl>
    <w:p w14:paraId="70AD1414" w14:textId="77777777" w:rsidR="00F84EA5" w:rsidRPr="00463B2D" w:rsidDel="009553FB" w:rsidRDefault="00F84EA5" w:rsidP="007003EF">
      <w:pPr>
        <w:pStyle w:val="tablecaption"/>
        <w:suppressAutoHyphens/>
        <w:rPr>
          <w:del w:id="7036" w:author="Author"/>
        </w:rPr>
      </w:pPr>
      <w:del w:id="7037" w:author="Author">
        <w:r w:rsidRPr="00463B2D" w:rsidDel="009553FB">
          <w:delText>Table 97.B.1.a.(LC) Single Limits Uninsured Motorists Bodily Injury Coverage Loss Costs</w:delText>
        </w:r>
      </w:del>
    </w:p>
    <w:p w14:paraId="3AE83F7F" w14:textId="77777777" w:rsidR="00F84EA5" w:rsidRPr="00463B2D" w:rsidDel="009553FB" w:rsidRDefault="00F84EA5" w:rsidP="007003EF">
      <w:pPr>
        <w:pStyle w:val="isonormal"/>
        <w:suppressAutoHyphens/>
        <w:rPr>
          <w:del w:id="7038" w:author="Author"/>
        </w:rPr>
      </w:pPr>
    </w:p>
    <w:p w14:paraId="7AD8CB44" w14:textId="77777777" w:rsidR="00F84EA5" w:rsidRPr="00463B2D" w:rsidDel="009553FB" w:rsidRDefault="00F84EA5" w:rsidP="007003EF">
      <w:pPr>
        <w:pStyle w:val="space8"/>
        <w:suppressAutoHyphens/>
        <w:rPr>
          <w:del w:id="7039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010"/>
        <w:gridCol w:w="390"/>
        <w:gridCol w:w="570"/>
        <w:gridCol w:w="600"/>
        <w:gridCol w:w="430"/>
        <w:gridCol w:w="530"/>
        <w:gridCol w:w="600"/>
        <w:gridCol w:w="470"/>
      </w:tblGrid>
      <w:tr w:rsidR="00F84EA5" w:rsidRPr="00463B2D" w:rsidDel="009553FB" w14:paraId="3D6A7542" w14:textId="77777777" w:rsidTr="00162F7F">
        <w:trPr>
          <w:cantSplit/>
          <w:trHeight w:val="190"/>
          <w:del w:id="7040" w:author="Author"/>
        </w:trPr>
        <w:tc>
          <w:tcPr>
            <w:tcW w:w="200" w:type="dxa"/>
          </w:tcPr>
          <w:p w14:paraId="69FAF1A0" w14:textId="77777777" w:rsidR="00F84EA5" w:rsidRPr="00463B2D" w:rsidDel="009553FB" w:rsidRDefault="00F84EA5" w:rsidP="007003EF">
            <w:pPr>
              <w:pStyle w:val="tablehead"/>
              <w:suppressAutoHyphens/>
              <w:rPr>
                <w:del w:id="7041" w:author="Author"/>
              </w:rPr>
            </w:pPr>
          </w:p>
        </w:tc>
        <w:tc>
          <w:tcPr>
            <w:tcW w:w="4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48621" w14:textId="77777777" w:rsidR="00F84EA5" w:rsidRPr="00463B2D" w:rsidDel="009553FB" w:rsidRDefault="00F84EA5" w:rsidP="007003EF">
            <w:pPr>
              <w:pStyle w:val="tablehead"/>
              <w:suppressAutoHyphens/>
              <w:rPr>
                <w:del w:id="7042" w:author="Author"/>
              </w:rPr>
            </w:pPr>
            <w:del w:id="7043" w:author="Author">
              <w:r w:rsidRPr="00463B2D" w:rsidDel="009553FB">
                <w:delText>Underinsured Motorists Bodily Injury</w:delText>
              </w:r>
            </w:del>
          </w:p>
        </w:tc>
      </w:tr>
      <w:tr w:rsidR="00F84EA5" w:rsidRPr="00463B2D" w:rsidDel="009553FB" w14:paraId="4C235CD9" w14:textId="77777777" w:rsidTr="00162F7F">
        <w:trPr>
          <w:cantSplit/>
          <w:trHeight w:val="190"/>
          <w:del w:id="7044" w:author="Author"/>
        </w:trPr>
        <w:tc>
          <w:tcPr>
            <w:tcW w:w="200" w:type="dxa"/>
          </w:tcPr>
          <w:p w14:paraId="38213394" w14:textId="77777777" w:rsidR="00F84EA5" w:rsidRPr="00463B2D" w:rsidDel="009553FB" w:rsidRDefault="00F84EA5" w:rsidP="007003EF">
            <w:pPr>
              <w:pStyle w:val="tablehead"/>
              <w:suppressAutoHyphens/>
              <w:rPr>
                <w:del w:id="7045" w:author="Author"/>
              </w:rPr>
            </w:pPr>
            <w:del w:id="7046" w:author="Author">
              <w:r w:rsidRPr="00463B2D" w:rsidDel="009553FB">
                <w:br/>
              </w:r>
              <w:r w:rsidRPr="00463B2D" w:rsidDel="009553FB">
                <w:br/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C47CFE" w14:textId="77777777" w:rsidR="00F84EA5" w:rsidRPr="00463B2D" w:rsidDel="009553FB" w:rsidRDefault="00F84EA5" w:rsidP="007003EF">
            <w:pPr>
              <w:pStyle w:val="tablehead"/>
              <w:suppressAutoHyphens/>
              <w:rPr>
                <w:del w:id="7047" w:author="Author"/>
              </w:rPr>
            </w:pPr>
            <w:del w:id="7048" w:author="Author">
              <w:r w:rsidRPr="00463B2D" w:rsidDel="009553FB">
                <w:delText>Bodily</w:delText>
              </w:r>
              <w:r w:rsidRPr="00463B2D" w:rsidDel="009553FB">
                <w:br/>
                <w:delText>Injury</w:delText>
              </w:r>
              <w:r w:rsidRPr="00463B2D" w:rsidDel="009553FB">
                <w:br/>
                <w:delText>Limits</w:delText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FC205F" w14:textId="77777777" w:rsidR="00F84EA5" w:rsidRPr="00463B2D" w:rsidDel="009553FB" w:rsidRDefault="00F84EA5" w:rsidP="007003EF">
            <w:pPr>
              <w:pStyle w:val="tablehead"/>
              <w:suppressAutoHyphens/>
              <w:rPr>
                <w:del w:id="7049" w:author="Author"/>
              </w:rPr>
            </w:pPr>
            <w:del w:id="7050" w:author="Author">
              <w:r w:rsidRPr="00463B2D" w:rsidDel="009553FB">
                <w:delText>Private</w:delText>
              </w:r>
              <w:r w:rsidRPr="00463B2D" w:rsidDel="009553FB">
                <w:br/>
                <w:delText>Passenger</w:delText>
              </w:r>
              <w:r w:rsidRPr="00463B2D" w:rsidDel="009553FB">
                <w:br/>
                <w:delText>Types</w:delText>
              </w:r>
              <w:r w:rsidRPr="00463B2D" w:rsidDel="009553FB">
                <w:br/>
                <w:delText>Per Exposure</w:delText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72BF58" w14:textId="77777777" w:rsidR="00F84EA5" w:rsidRPr="00463B2D" w:rsidDel="009553FB" w:rsidRDefault="00F84EA5" w:rsidP="007003EF">
            <w:pPr>
              <w:pStyle w:val="tablehead"/>
              <w:suppressAutoHyphens/>
              <w:rPr>
                <w:del w:id="7051" w:author="Author"/>
              </w:rPr>
            </w:pPr>
            <w:del w:id="7052" w:author="Author">
              <w:r w:rsidRPr="00463B2D" w:rsidDel="009553FB">
                <w:delText>Other Than</w:delText>
              </w:r>
              <w:r w:rsidRPr="00463B2D" w:rsidDel="009553FB">
                <w:br/>
                <w:delText>Private</w:delText>
              </w:r>
              <w:r w:rsidRPr="00463B2D" w:rsidDel="009553FB">
                <w:br/>
                <w:delText>Passenger</w:delText>
              </w:r>
              <w:r w:rsidRPr="00463B2D" w:rsidDel="009553FB">
                <w:br/>
                <w:delText>Types</w:delText>
              </w:r>
              <w:r w:rsidRPr="00463B2D" w:rsidDel="009553FB">
                <w:br/>
                <w:delText>Per Exposure</w:delText>
              </w:r>
            </w:del>
          </w:p>
        </w:tc>
      </w:tr>
      <w:tr w:rsidR="00F84EA5" w:rsidRPr="00463B2D" w:rsidDel="009553FB" w14:paraId="10DA54AD" w14:textId="77777777" w:rsidTr="00162F7F">
        <w:trPr>
          <w:cantSplit/>
          <w:trHeight w:val="190"/>
          <w:del w:id="7053" w:author="Author"/>
        </w:trPr>
        <w:tc>
          <w:tcPr>
            <w:tcW w:w="200" w:type="dxa"/>
          </w:tcPr>
          <w:p w14:paraId="03ADCE6C" w14:textId="77777777" w:rsidR="00F84EA5" w:rsidRPr="00463B2D" w:rsidDel="009553FB" w:rsidRDefault="00F84EA5" w:rsidP="007003EF">
            <w:pPr>
              <w:pStyle w:val="tabletext11"/>
              <w:suppressAutoHyphens/>
              <w:rPr>
                <w:del w:id="705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D4B3B1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055" w:author="Author"/>
              </w:rPr>
            </w:pPr>
            <w:del w:id="7056" w:author="Author">
              <w:r w:rsidRPr="00463B2D" w:rsidDel="009553FB">
                <w:delText>$</w:delText>
              </w:r>
            </w:del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3FE5875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057" w:author="Author"/>
              </w:rPr>
            </w:pPr>
            <w:del w:id="7058" w:author="Author">
              <w:r w:rsidRPr="00463B2D" w:rsidDel="009553FB">
                <w:delText>75,000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943B18" w14:textId="77777777" w:rsidR="00F84EA5" w:rsidRPr="00463B2D" w:rsidDel="009553FB" w:rsidRDefault="00F84EA5" w:rsidP="007003EF">
            <w:pPr>
              <w:pStyle w:val="tabletext11"/>
              <w:tabs>
                <w:tab w:val="decimal" w:pos="870"/>
              </w:tabs>
              <w:suppressAutoHyphens/>
              <w:rPr>
                <w:del w:id="7059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AC0992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0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6F7F7A2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061" w:author="Author"/>
              </w:rPr>
            </w:pPr>
            <w:del w:id="7062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3.38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E3FAA3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063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131190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0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0958CB0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065" w:author="Author"/>
              </w:rPr>
            </w:pPr>
            <w:del w:id="7066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2.20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4331CD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067" w:author="Author"/>
              </w:rPr>
            </w:pPr>
          </w:p>
        </w:tc>
      </w:tr>
      <w:tr w:rsidR="00F84EA5" w:rsidRPr="00463B2D" w:rsidDel="009553FB" w14:paraId="0F2858C1" w14:textId="77777777" w:rsidTr="00162F7F">
        <w:trPr>
          <w:cantSplit/>
          <w:trHeight w:val="190"/>
          <w:del w:id="7068" w:author="Author"/>
        </w:trPr>
        <w:tc>
          <w:tcPr>
            <w:tcW w:w="200" w:type="dxa"/>
          </w:tcPr>
          <w:p w14:paraId="22EF241A" w14:textId="77777777" w:rsidR="00F84EA5" w:rsidRPr="00463B2D" w:rsidDel="009553FB" w:rsidRDefault="00F84EA5" w:rsidP="007003EF">
            <w:pPr>
              <w:pStyle w:val="tabletext11"/>
              <w:suppressAutoHyphens/>
              <w:rPr>
                <w:del w:id="706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48B636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070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F831B5F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071" w:author="Author"/>
              </w:rPr>
            </w:pPr>
            <w:del w:id="7072" w:author="Author">
              <w:r w:rsidRPr="00463B2D" w:rsidDel="009553FB">
                <w:delText>100,000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BDD89D" w14:textId="77777777" w:rsidR="00F84EA5" w:rsidRPr="00463B2D" w:rsidDel="009553FB" w:rsidRDefault="00F84EA5" w:rsidP="007003EF">
            <w:pPr>
              <w:pStyle w:val="tabletext11"/>
              <w:tabs>
                <w:tab w:val="decimal" w:pos="870"/>
              </w:tabs>
              <w:suppressAutoHyphens/>
              <w:rPr>
                <w:del w:id="7073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2BD55A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0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DA4C120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075" w:author="Author"/>
              </w:rPr>
            </w:pPr>
            <w:del w:id="7076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5.25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91C3E3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077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14BE73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07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1DAF34F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079" w:author="Author"/>
              </w:rPr>
            </w:pPr>
            <w:del w:id="7080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3.41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B4D3A6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081" w:author="Author"/>
              </w:rPr>
            </w:pPr>
          </w:p>
        </w:tc>
      </w:tr>
      <w:tr w:rsidR="00F84EA5" w:rsidRPr="00463B2D" w:rsidDel="009553FB" w14:paraId="22805C8F" w14:textId="77777777" w:rsidTr="00162F7F">
        <w:trPr>
          <w:cantSplit/>
          <w:trHeight w:val="190"/>
          <w:del w:id="7082" w:author="Author"/>
        </w:trPr>
        <w:tc>
          <w:tcPr>
            <w:tcW w:w="200" w:type="dxa"/>
          </w:tcPr>
          <w:p w14:paraId="19E1A89A" w14:textId="77777777" w:rsidR="00F84EA5" w:rsidRPr="00463B2D" w:rsidDel="009553FB" w:rsidRDefault="00F84EA5" w:rsidP="007003EF">
            <w:pPr>
              <w:pStyle w:val="tabletext11"/>
              <w:suppressAutoHyphens/>
              <w:rPr>
                <w:del w:id="708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0DD02D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084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9F7F29E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085" w:author="Author"/>
              </w:rPr>
            </w:pPr>
            <w:del w:id="7086" w:author="Author">
              <w:r w:rsidRPr="00463B2D" w:rsidDel="009553FB">
                <w:delText>125,000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234795" w14:textId="77777777" w:rsidR="00F84EA5" w:rsidRPr="00463B2D" w:rsidDel="009553FB" w:rsidRDefault="00F84EA5" w:rsidP="007003EF">
            <w:pPr>
              <w:pStyle w:val="tabletext11"/>
              <w:tabs>
                <w:tab w:val="decimal" w:pos="870"/>
              </w:tabs>
              <w:suppressAutoHyphens/>
              <w:rPr>
                <w:del w:id="7087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7DD63D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0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290BFB6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089" w:author="Author"/>
              </w:rPr>
            </w:pPr>
            <w:del w:id="7090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7.37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617674F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091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E31265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09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4459E95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093" w:author="Author"/>
              </w:rPr>
            </w:pPr>
            <w:del w:id="7094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4.79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E19791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095" w:author="Author"/>
              </w:rPr>
            </w:pPr>
          </w:p>
        </w:tc>
      </w:tr>
      <w:tr w:rsidR="00F84EA5" w:rsidRPr="00463B2D" w:rsidDel="009553FB" w14:paraId="208F2312" w14:textId="77777777" w:rsidTr="00162F7F">
        <w:trPr>
          <w:cantSplit/>
          <w:trHeight w:val="190"/>
          <w:del w:id="7096" w:author="Author"/>
        </w:trPr>
        <w:tc>
          <w:tcPr>
            <w:tcW w:w="200" w:type="dxa"/>
          </w:tcPr>
          <w:p w14:paraId="316BAD58" w14:textId="77777777" w:rsidR="00F84EA5" w:rsidRPr="00463B2D" w:rsidDel="009553FB" w:rsidRDefault="00F84EA5" w:rsidP="007003EF">
            <w:pPr>
              <w:pStyle w:val="tabletext11"/>
              <w:suppressAutoHyphens/>
              <w:rPr>
                <w:del w:id="709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E5E92E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098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12F45E1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099" w:author="Author"/>
              </w:rPr>
            </w:pPr>
            <w:del w:id="7100" w:author="Author">
              <w:r w:rsidRPr="00463B2D" w:rsidDel="009553FB">
                <w:delText>150,000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989D1B" w14:textId="77777777" w:rsidR="00F84EA5" w:rsidRPr="00463B2D" w:rsidDel="009553FB" w:rsidRDefault="00F84EA5" w:rsidP="007003EF">
            <w:pPr>
              <w:pStyle w:val="tabletext11"/>
              <w:tabs>
                <w:tab w:val="decimal" w:pos="870"/>
              </w:tabs>
              <w:suppressAutoHyphens/>
              <w:rPr>
                <w:del w:id="7101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D002E0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10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10B4522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103" w:author="Author"/>
              </w:rPr>
            </w:pPr>
            <w:del w:id="7104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11.12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680990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105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43957C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710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DCA640E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107" w:author="Author"/>
              </w:rPr>
            </w:pPr>
            <w:del w:id="7108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7.23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6D34CB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109" w:author="Author"/>
              </w:rPr>
            </w:pPr>
          </w:p>
        </w:tc>
      </w:tr>
      <w:tr w:rsidR="00F84EA5" w:rsidRPr="00463B2D" w:rsidDel="009553FB" w14:paraId="66A8E7E1" w14:textId="77777777" w:rsidTr="00162F7F">
        <w:trPr>
          <w:cantSplit/>
          <w:trHeight w:val="190"/>
          <w:del w:id="7110" w:author="Author"/>
        </w:trPr>
        <w:tc>
          <w:tcPr>
            <w:tcW w:w="200" w:type="dxa"/>
          </w:tcPr>
          <w:p w14:paraId="2E411C6B" w14:textId="77777777" w:rsidR="00F84EA5" w:rsidRPr="00463B2D" w:rsidDel="009553FB" w:rsidRDefault="00F84EA5" w:rsidP="007003EF">
            <w:pPr>
              <w:pStyle w:val="tabletext11"/>
              <w:suppressAutoHyphens/>
              <w:rPr>
                <w:del w:id="711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EBF52A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112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128F9E5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113" w:author="Author"/>
              </w:rPr>
            </w:pPr>
            <w:del w:id="7114" w:author="Author">
              <w:r w:rsidRPr="00463B2D" w:rsidDel="009553FB">
                <w:delText>200,000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C076B0F" w14:textId="77777777" w:rsidR="00F84EA5" w:rsidRPr="00463B2D" w:rsidDel="009553FB" w:rsidRDefault="00F84EA5" w:rsidP="007003EF">
            <w:pPr>
              <w:pStyle w:val="tabletext11"/>
              <w:tabs>
                <w:tab w:val="decimal" w:pos="870"/>
              </w:tabs>
              <w:suppressAutoHyphens/>
              <w:rPr>
                <w:del w:id="7115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A2E003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11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A78B5F4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117" w:author="Author"/>
              </w:rPr>
            </w:pPr>
            <w:del w:id="7118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17.68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E95884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119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F571A2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71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81517BD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121" w:author="Author"/>
              </w:rPr>
            </w:pPr>
            <w:del w:id="7122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11.48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3C76DD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123" w:author="Author"/>
              </w:rPr>
            </w:pPr>
          </w:p>
        </w:tc>
      </w:tr>
      <w:tr w:rsidR="00F84EA5" w:rsidRPr="00463B2D" w:rsidDel="009553FB" w14:paraId="1C7D79C4" w14:textId="77777777" w:rsidTr="00162F7F">
        <w:trPr>
          <w:cantSplit/>
          <w:trHeight w:val="190"/>
          <w:del w:id="7124" w:author="Author"/>
        </w:trPr>
        <w:tc>
          <w:tcPr>
            <w:tcW w:w="200" w:type="dxa"/>
          </w:tcPr>
          <w:p w14:paraId="78D49CA5" w14:textId="77777777" w:rsidR="00F84EA5" w:rsidRPr="00463B2D" w:rsidDel="009553FB" w:rsidRDefault="00F84EA5" w:rsidP="007003EF">
            <w:pPr>
              <w:pStyle w:val="tabletext11"/>
              <w:suppressAutoHyphens/>
              <w:rPr>
                <w:del w:id="712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8A5417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126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8C8AA6E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127" w:author="Author"/>
              </w:rPr>
            </w:pPr>
            <w:del w:id="7128" w:author="Author">
              <w:r w:rsidRPr="00463B2D" w:rsidDel="009553FB">
                <w:delText>250,000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53F2104" w14:textId="77777777" w:rsidR="00F84EA5" w:rsidRPr="00463B2D" w:rsidDel="009553FB" w:rsidRDefault="00F84EA5" w:rsidP="007003EF">
            <w:pPr>
              <w:pStyle w:val="tabletext11"/>
              <w:tabs>
                <w:tab w:val="decimal" w:pos="870"/>
              </w:tabs>
              <w:suppressAutoHyphens/>
              <w:rPr>
                <w:del w:id="7129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E2753C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1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7B87663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131" w:author="Author"/>
              </w:rPr>
            </w:pPr>
            <w:del w:id="7132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22.94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A2638C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133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D1B272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71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1B7AF49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135" w:author="Author"/>
              </w:rPr>
            </w:pPr>
            <w:del w:id="7136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14.91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CC3E44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137" w:author="Author"/>
              </w:rPr>
            </w:pPr>
          </w:p>
        </w:tc>
      </w:tr>
      <w:tr w:rsidR="00F84EA5" w:rsidRPr="00463B2D" w:rsidDel="009553FB" w14:paraId="4BBE3769" w14:textId="77777777" w:rsidTr="00162F7F">
        <w:trPr>
          <w:cantSplit/>
          <w:trHeight w:val="190"/>
          <w:del w:id="7138" w:author="Author"/>
        </w:trPr>
        <w:tc>
          <w:tcPr>
            <w:tcW w:w="200" w:type="dxa"/>
          </w:tcPr>
          <w:p w14:paraId="14B51D7C" w14:textId="77777777" w:rsidR="00F84EA5" w:rsidRPr="00463B2D" w:rsidDel="009553FB" w:rsidRDefault="00F84EA5" w:rsidP="007003EF">
            <w:pPr>
              <w:pStyle w:val="tabletext11"/>
              <w:suppressAutoHyphens/>
              <w:rPr>
                <w:del w:id="713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38EA41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140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97F68AD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141" w:author="Author"/>
              </w:rPr>
            </w:pPr>
            <w:del w:id="7142" w:author="Author">
              <w:r w:rsidRPr="00463B2D" w:rsidDel="009553FB">
                <w:delText>300,000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DF7D01" w14:textId="77777777" w:rsidR="00F84EA5" w:rsidRPr="00463B2D" w:rsidDel="009553FB" w:rsidRDefault="00F84EA5" w:rsidP="007003EF">
            <w:pPr>
              <w:pStyle w:val="tabletext11"/>
              <w:tabs>
                <w:tab w:val="decimal" w:pos="870"/>
              </w:tabs>
              <w:suppressAutoHyphens/>
              <w:rPr>
                <w:del w:id="7143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CB7D23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1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08C5F2A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145" w:author="Author"/>
              </w:rPr>
            </w:pPr>
            <w:del w:id="7146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27.63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2B919F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147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7E3F8D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71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458E64F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149" w:author="Author"/>
              </w:rPr>
            </w:pPr>
            <w:del w:id="7150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17.96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880F42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151" w:author="Author"/>
              </w:rPr>
            </w:pPr>
          </w:p>
        </w:tc>
      </w:tr>
      <w:tr w:rsidR="00F84EA5" w:rsidRPr="00463B2D" w:rsidDel="009553FB" w14:paraId="3E4CB25E" w14:textId="77777777" w:rsidTr="00162F7F">
        <w:trPr>
          <w:cantSplit/>
          <w:trHeight w:val="190"/>
          <w:del w:id="7152" w:author="Author"/>
        </w:trPr>
        <w:tc>
          <w:tcPr>
            <w:tcW w:w="200" w:type="dxa"/>
          </w:tcPr>
          <w:p w14:paraId="5B608837" w14:textId="77777777" w:rsidR="00F84EA5" w:rsidRPr="00463B2D" w:rsidDel="009553FB" w:rsidRDefault="00F84EA5" w:rsidP="007003EF">
            <w:pPr>
              <w:pStyle w:val="tabletext11"/>
              <w:suppressAutoHyphens/>
              <w:rPr>
                <w:del w:id="715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56945A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154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1860987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155" w:author="Author"/>
              </w:rPr>
            </w:pPr>
            <w:del w:id="7156" w:author="Author">
              <w:r w:rsidRPr="00463B2D" w:rsidDel="009553FB">
                <w:delText>350,000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2848CC" w14:textId="77777777" w:rsidR="00F84EA5" w:rsidRPr="00463B2D" w:rsidDel="009553FB" w:rsidRDefault="00F84EA5" w:rsidP="007003EF">
            <w:pPr>
              <w:pStyle w:val="tabletext11"/>
              <w:tabs>
                <w:tab w:val="decimal" w:pos="870"/>
              </w:tabs>
              <w:suppressAutoHyphens/>
              <w:rPr>
                <w:del w:id="7157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7DA242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1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0C6AA3F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159" w:author="Author"/>
              </w:rPr>
            </w:pPr>
            <w:del w:id="7160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31.87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7E1EC8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161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6FCE13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716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9418CA4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163" w:author="Author"/>
              </w:rPr>
            </w:pPr>
            <w:del w:id="7164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20.72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BD2BF8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165" w:author="Author"/>
              </w:rPr>
            </w:pPr>
          </w:p>
        </w:tc>
      </w:tr>
      <w:tr w:rsidR="00F84EA5" w:rsidRPr="00463B2D" w:rsidDel="009553FB" w14:paraId="19772A60" w14:textId="77777777" w:rsidTr="00162F7F">
        <w:trPr>
          <w:cantSplit/>
          <w:trHeight w:val="190"/>
          <w:del w:id="7166" w:author="Author"/>
        </w:trPr>
        <w:tc>
          <w:tcPr>
            <w:tcW w:w="200" w:type="dxa"/>
          </w:tcPr>
          <w:p w14:paraId="1F63A1DB" w14:textId="77777777" w:rsidR="00F84EA5" w:rsidRPr="00463B2D" w:rsidDel="009553FB" w:rsidRDefault="00F84EA5" w:rsidP="007003EF">
            <w:pPr>
              <w:pStyle w:val="tabletext11"/>
              <w:suppressAutoHyphens/>
              <w:rPr>
                <w:del w:id="716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452301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168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35CAC0B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169" w:author="Author"/>
              </w:rPr>
            </w:pPr>
            <w:del w:id="7170" w:author="Author">
              <w:r w:rsidRPr="00463B2D" w:rsidDel="009553FB">
                <w:delText>400,000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40CAD4" w14:textId="77777777" w:rsidR="00F84EA5" w:rsidRPr="00463B2D" w:rsidDel="009553FB" w:rsidRDefault="00F84EA5" w:rsidP="007003EF">
            <w:pPr>
              <w:pStyle w:val="tabletext11"/>
              <w:tabs>
                <w:tab w:val="decimal" w:pos="870"/>
              </w:tabs>
              <w:suppressAutoHyphens/>
              <w:rPr>
                <w:del w:id="7171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B226FF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17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A8EC168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173" w:author="Author"/>
              </w:rPr>
            </w:pPr>
            <w:del w:id="7174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36.10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19E722C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175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8EE616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717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31DCD9B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177" w:author="Author"/>
              </w:rPr>
            </w:pPr>
            <w:del w:id="7178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23.46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6597A4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179" w:author="Author"/>
              </w:rPr>
            </w:pPr>
          </w:p>
        </w:tc>
      </w:tr>
      <w:tr w:rsidR="00F84EA5" w:rsidRPr="00463B2D" w:rsidDel="009553FB" w14:paraId="18E6EB98" w14:textId="77777777" w:rsidTr="00162F7F">
        <w:trPr>
          <w:cantSplit/>
          <w:trHeight w:val="190"/>
          <w:del w:id="7180" w:author="Author"/>
        </w:trPr>
        <w:tc>
          <w:tcPr>
            <w:tcW w:w="200" w:type="dxa"/>
          </w:tcPr>
          <w:p w14:paraId="0BA15668" w14:textId="77777777" w:rsidR="00F84EA5" w:rsidRPr="00463B2D" w:rsidDel="009553FB" w:rsidRDefault="00F84EA5" w:rsidP="007003EF">
            <w:pPr>
              <w:pStyle w:val="tabletext11"/>
              <w:suppressAutoHyphens/>
              <w:rPr>
                <w:del w:id="718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7C89BB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182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FBC9C62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183" w:author="Author"/>
              </w:rPr>
            </w:pPr>
            <w:del w:id="7184" w:author="Author">
              <w:r w:rsidRPr="00463B2D" w:rsidDel="009553FB">
                <w:delText>500,000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C82016" w14:textId="77777777" w:rsidR="00F84EA5" w:rsidRPr="00463B2D" w:rsidDel="009553FB" w:rsidRDefault="00F84EA5" w:rsidP="007003EF">
            <w:pPr>
              <w:pStyle w:val="tabletext11"/>
              <w:tabs>
                <w:tab w:val="decimal" w:pos="870"/>
              </w:tabs>
              <w:suppressAutoHyphens/>
              <w:rPr>
                <w:del w:id="7185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83C696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18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B660CC2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187" w:author="Author"/>
              </w:rPr>
            </w:pPr>
            <w:del w:id="7188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41.19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044506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189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D8A2CB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71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4E9EE49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191" w:author="Author"/>
              </w:rPr>
            </w:pPr>
            <w:del w:id="7192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26.77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672443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193" w:author="Author"/>
              </w:rPr>
            </w:pPr>
          </w:p>
        </w:tc>
      </w:tr>
      <w:tr w:rsidR="00F84EA5" w:rsidRPr="00463B2D" w:rsidDel="009553FB" w14:paraId="211D077B" w14:textId="77777777" w:rsidTr="00162F7F">
        <w:trPr>
          <w:cantSplit/>
          <w:trHeight w:val="190"/>
          <w:del w:id="7194" w:author="Author"/>
        </w:trPr>
        <w:tc>
          <w:tcPr>
            <w:tcW w:w="200" w:type="dxa"/>
          </w:tcPr>
          <w:p w14:paraId="6DE8E41B" w14:textId="77777777" w:rsidR="00F84EA5" w:rsidRPr="00463B2D" w:rsidDel="009553FB" w:rsidRDefault="00F84EA5" w:rsidP="007003EF">
            <w:pPr>
              <w:pStyle w:val="tabletext11"/>
              <w:suppressAutoHyphens/>
              <w:rPr>
                <w:del w:id="719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83E15D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196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0696282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197" w:author="Author"/>
              </w:rPr>
            </w:pPr>
            <w:del w:id="7198" w:author="Author">
              <w:r w:rsidRPr="00463B2D" w:rsidDel="009553FB">
                <w:delText>600,000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F4F821" w14:textId="77777777" w:rsidR="00F84EA5" w:rsidRPr="00463B2D" w:rsidDel="009553FB" w:rsidRDefault="00F84EA5" w:rsidP="007003EF">
            <w:pPr>
              <w:pStyle w:val="tabletext11"/>
              <w:tabs>
                <w:tab w:val="decimal" w:pos="870"/>
              </w:tabs>
              <w:suppressAutoHyphens/>
              <w:rPr>
                <w:del w:id="7199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E00133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2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99ADB12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201" w:author="Author"/>
              </w:rPr>
            </w:pPr>
            <w:del w:id="7202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45.81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D2F756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203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67881F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72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ADDB39F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205" w:author="Author"/>
              </w:rPr>
            </w:pPr>
            <w:del w:id="7206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29.78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40DAF7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207" w:author="Author"/>
              </w:rPr>
            </w:pPr>
          </w:p>
        </w:tc>
      </w:tr>
      <w:tr w:rsidR="00F84EA5" w:rsidRPr="00463B2D" w:rsidDel="009553FB" w14:paraId="52AAA3E4" w14:textId="77777777" w:rsidTr="00162F7F">
        <w:trPr>
          <w:cantSplit/>
          <w:trHeight w:val="190"/>
          <w:del w:id="7208" w:author="Author"/>
        </w:trPr>
        <w:tc>
          <w:tcPr>
            <w:tcW w:w="200" w:type="dxa"/>
          </w:tcPr>
          <w:p w14:paraId="71B4B3AD" w14:textId="77777777" w:rsidR="00F84EA5" w:rsidRPr="00463B2D" w:rsidDel="009553FB" w:rsidRDefault="00F84EA5" w:rsidP="007003EF">
            <w:pPr>
              <w:pStyle w:val="tabletext11"/>
              <w:suppressAutoHyphens/>
              <w:rPr>
                <w:del w:id="720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5DE451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210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90CC3A0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211" w:author="Author"/>
              </w:rPr>
            </w:pPr>
            <w:del w:id="7212" w:author="Author">
              <w:r w:rsidRPr="00463B2D" w:rsidDel="009553FB">
                <w:delText>750,000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B9C6E9" w14:textId="77777777" w:rsidR="00F84EA5" w:rsidRPr="00463B2D" w:rsidDel="009553FB" w:rsidRDefault="00F84EA5" w:rsidP="007003EF">
            <w:pPr>
              <w:pStyle w:val="tabletext11"/>
              <w:tabs>
                <w:tab w:val="decimal" w:pos="870"/>
              </w:tabs>
              <w:suppressAutoHyphens/>
              <w:rPr>
                <w:del w:id="7213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10C729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2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9B56D1A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215" w:author="Author"/>
              </w:rPr>
            </w:pPr>
            <w:del w:id="7216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51.95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2745EE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217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B279E0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72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2FA6BFA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219" w:author="Author"/>
              </w:rPr>
            </w:pPr>
            <w:del w:id="7220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33.77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0D3B59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221" w:author="Author"/>
              </w:rPr>
            </w:pPr>
          </w:p>
        </w:tc>
      </w:tr>
      <w:tr w:rsidR="00F84EA5" w:rsidRPr="00463B2D" w:rsidDel="009553FB" w14:paraId="4B50463B" w14:textId="77777777" w:rsidTr="00162F7F">
        <w:trPr>
          <w:cantSplit/>
          <w:trHeight w:val="190"/>
          <w:del w:id="7222" w:author="Author"/>
        </w:trPr>
        <w:tc>
          <w:tcPr>
            <w:tcW w:w="200" w:type="dxa"/>
          </w:tcPr>
          <w:p w14:paraId="775E44A8" w14:textId="77777777" w:rsidR="00F84EA5" w:rsidRPr="00463B2D" w:rsidDel="009553FB" w:rsidRDefault="00F84EA5" w:rsidP="007003EF">
            <w:pPr>
              <w:pStyle w:val="tabletext11"/>
              <w:suppressAutoHyphens/>
              <w:rPr>
                <w:del w:id="722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7CD145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224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D75482B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225" w:author="Author"/>
              </w:rPr>
            </w:pPr>
            <w:del w:id="7226" w:author="Author">
              <w:r w:rsidRPr="00463B2D" w:rsidDel="009553FB">
                <w:delText>1,000,000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5E5618" w14:textId="77777777" w:rsidR="00F84EA5" w:rsidRPr="00463B2D" w:rsidDel="009553FB" w:rsidRDefault="00F84EA5" w:rsidP="007003EF">
            <w:pPr>
              <w:pStyle w:val="tabletext11"/>
              <w:tabs>
                <w:tab w:val="decimal" w:pos="870"/>
              </w:tabs>
              <w:suppressAutoHyphens/>
              <w:rPr>
                <w:del w:id="7227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197A3C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2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1732D61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229" w:author="Author"/>
              </w:rPr>
            </w:pPr>
            <w:del w:id="7230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59.09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A0DD6B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231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5B4363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723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0350DED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233" w:author="Author"/>
              </w:rPr>
            </w:pPr>
            <w:del w:id="7234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38.41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63F239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235" w:author="Author"/>
              </w:rPr>
            </w:pPr>
          </w:p>
        </w:tc>
      </w:tr>
      <w:tr w:rsidR="00F84EA5" w:rsidRPr="00463B2D" w:rsidDel="009553FB" w14:paraId="7447CF5E" w14:textId="77777777" w:rsidTr="00162F7F">
        <w:trPr>
          <w:cantSplit/>
          <w:trHeight w:val="190"/>
          <w:del w:id="7236" w:author="Author"/>
        </w:trPr>
        <w:tc>
          <w:tcPr>
            <w:tcW w:w="200" w:type="dxa"/>
          </w:tcPr>
          <w:p w14:paraId="61A310E2" w14:textId="77777777" w:rsidR="00F84EA5" w:rsidRPr="00463B2D" w:rsidDel="009553FB" w:rsidRDefault="00F84EA5" w:rsidP="007003EF">
            <w:pPr>
              <w:pStyle w:val="tabletext11"/>
              <w:suppressAutoHyphens/>
              <w:rPr>
                <w:del w:id="723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CBAAEF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238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B695DD3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239" w:author="Author"/>
              </w:rPr>
            </w:pPr>
            <w:del w:id="7240" w:author="Author">
              <w:r w:rsidRPr="00463B2D" w:rsidDel="009553FB">
                <w:delText>1,500,000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416109" w14:textId="77777777" w:rsidR="00F84EA5" w:rsidRPr="00463B2D" w:rsidDel="009553FB" w:rsidRDefault="00F84EA5" w:rsidP="007003EF">
            <w:pPr>
              <w:pStyle w:val="tabletext11"/>
              <w:tabs>
                <w:tab w:val="decimal" w:pos="870"/>
              </w:tabs>
              <w:suppressAutoHyphens/>
              <w:rPr>
                <w:del w:id="7241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347A00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24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73922C6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243" w:author="Author"/>
              </w:rPr>
            </w:pPr>
            <w:del w:id="7244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68.81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F7D86C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245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36A6EA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724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BAE2645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247" w:author="Author"/>
              </w:rPr>
            </w:pPr>
            <w:del w:id="7248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44.73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FECE94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249" w:author="Author"/>
              </w:rPr>
            </w:pPr>
          </w:p>
        </w:tc>
      </w:tr>
      <w:tr w:rsidR="00F84EA5" w:rsidRPr="00463B2D" w:rsidDel="009553FB" w14:paraId="0629EAF6" w14:textId="77777777" w:rsidTr="00162F7F">
        <w:trPr>
          <w:cantSplit/>
          <w:trHeight w:val="190"/>
          <w:del w:id="7250" w:author="Author"/>
        </w:trPr>
        <w:tc>
          <w:tcPr>
            <w:tcW w:w="200" w:type="dxa"/>
          </w:tcPr>
          <w:p w14:paraId="01EB2D8E" w14:textId="77777777" w:rsidR="00F84EA5" w:rsidRPr="00463B2D" w:rsidDel="009553FB" w:rsidRDefault="00F84EA5" w:rsidP="007003EF">
            <w:pPr>
              <w:pStyle w:val="tabletext11"/>
              <w:suppressAutoHyphens/>
              <w:rPr>
                <w:del w:id="725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3F6359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252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8D3211B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253" w:author="Author"/>
              </w:rPr>
            </w:pPr>
            <w:del w:id="7254" w:author="Author">
              <w:r w:rsidRPr="00463B2D" w:rsidDel="009553FB">
                <w:delText>2,000,000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A9D623" w14:textId="77777777" w:rsidR="00F84EA5" w:rsidRPr="00463B2D" w:rsidDel="009553FB" w:rsidRDefault="00F84EA5" w:rsidP="007003EF">
            <w:pPr>
              <w:pStyle w:val="tabletext11"/>
              <w:tabs>
                <w:tab w:val="decimal" w:pos="870"/>
              </w:tabs>
              <w:suppressAutoHyphens/>
              <w:rPr>
                <w:del w:id="7255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88C194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25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576FB77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257" w:author="Author"/>
              </w:rPr>
            </w:pPr>
            <w:del w:id="7258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75.89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9A06FA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259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0AA3AC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72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335EB42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261" w:author="Author"/>
              </w:rPr>
            </w:pPr>
            <w:del w:id="7262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49.32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8EFA6D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263" w:author="Author"/>
              </w:rPr>
            </w:pPr>
          </w:p>
        </w:tc>
      </w:tr>
    </w:tbl>
    <w:p w14:paraId="11279E29" w14:textId="77777777" w:rsidR="00F84EA5" w:rsidRPr="00463B2D" w:rsidDel="009553FB" w:rsidRDefault="00F84EA5" w:rsidP="007003EF">
      <w:pPr>
        <w:pStyle w:val="tablecaption"/>
        <w:suppressAutoHyphens/>
        <w:rPr>
          <w:del w:id="7264" w:author="Author"/>
        </w:rPr>
      </w:pPr>
      <w:del w:id="7265" w:author="Author">
        <w:r w:rsidRPr="00463B2D" w:rsidDel="009553FB">
          <w:delText>Table 97.B.1.b.(LC) Single Limits Underinsured Motorists Bodily Injury Coverage Loss Costs</w:delText>
        </w:r>
      </w:del>
    </w:p>
    <w:p w14:paraId="37EB469D" w14:textId="77777777" w:rsidR="00F84EA5" w:rsidRPr="00463B2D" w:rsidDel="009553FB" w:rsidRDefault="00F84EA5" w:rsidP="007003EF">
      <w:pPr>
        <w:pStyle w:val="isonormal"/>
        <w:suppressAutoHyphens/>
        <w:rPr>
          <w:del w:id="7266" w:author="Author"/>
        </w:rPr>
      </w:pPr>
    </w:p>
    <w:p w14:paraId="5800C5F5" w14:textId="77777777" w:rsidR="00F84EA5" w:rsidRPr="00463B2D" w:rsidDel="009553FB" w:rsidRDefault="00F84EA5" w:rsidP="007003EF">
      <w:pPr>
        <w:pStyle w:val="space8"/>
        <w:suppressAutoHyphens/>
        <w:rPr>
          <w:del w:id="7267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610"/>
        <w:gridCol w:w="360"/>
        <w:gridCol w:w="600"/>
        <w:gridCol w:w="430"/>
        <w:gridCol w:w="530"/>
        <w:gridCol w:w="600"/>
        <w:gridCol w:w="470"/>
      </w:tblGrid>
      <w:tr w:rsidR="00F84EA5" w:rsidRPr="00463B2D" w:rsidDel="009553FB" w14:paraId="29F6FDD9" w14:textId="77777777" w:rsidTr="00162F7F">
        <w:trPr>
          <w:cantSplit/>
          <w:trHeight w:val="190"/>
          <w:del w:id="7268" w:author="Author"/>
        </w:trPr>
        <w:tc>
          <w:tcPr>
            <w:tcW w:w="200" w:type="dxa"/>
          </w:tcPr>
          <w:p w14:paraId="30B72870" w14:textId="77777777" w:rsidR="00F84EA5" w:rsidRPr="00463B2D" w:rsidDel="009553FB" w:rsidRDefault="00F84EA5" w:rsidP="007003EF">
            <w:pPr>
              <w:pStyle w:val="tablehead"/>
              <w:suppressAutoHyphens/>
              <w:rPr>
                <w:del w:id="7269" w:author="Author"/>
              </w:rPr>
            </w:pPr>
          </w:p>
        </w:tc>
        <w:tc>
          <w:tcPr>
            <w:tcW w:w="480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721C2" w14:textId="77777777" w:rsidR="00F84EA5" w:rsidRPr="00463B2D" w:rsidDel="009553FB" w:rsidRDefault="00F84EA5" w:rsidP="007003EF">
            <w:pPr>
              <w:pStyle w:val="tablehead"/>
              <w:suppressAutoHyphens/>
              <w:rPr>
                <w:del w:id="7270" w:author="Author"/>
              </w:rPr>
            </w:pPr>
            <w:del w:id="7271" w:author="Author">
              <w:r w:rsidRPr="00463B2D" w:rsidDel="009553FB">
                <w:delText>Uninsured Motorists Bodily Injury</w:delText>
              </w:r>
            </w:del>
          </w:p>
        </w:tc>
      </w:tr>
      <w:tr w:rsidR="00F84EA5" w:rsidRPr="00463B2D" w:rsidDel="009553FB" w14:paraId="346BE4BA" w14:textId="77777777" w:rsidTr="00162F7F">
        <w:trPr>
          <w:cantSplit/>
          <w:trHeight w:val="190"/>
          <w:del w:id="7272" w:author="Author"/>
        </w:trPr>
        <w:tc>
          <w:tcPr>
            <w:tcW w:w="200" w:type="dxa"/>
          </w:tcPr>
          <w:p w14:paraId="037536BE" w14:textId="77777777" w:rsidR="00F84EA5" w:rsidRPr="00463B2D" w:rsidDel="009553FB" w:rsidRDefault="00F84EA5" w:rsidP="007003EF">
            <w:pPr>
              <w:pStyle w:val="tablehead"/>
              <w:suppressAutoHyphens/>
              <w:rPr>
                <w:del w:id="7273" w:author="Author"/>
              </w:rPr>
            </w:pPr>
            <w:del w:id="7274" w:author="Author">
              <w:r w:rsidRPr="00463B2D" w:rsidDel="009553FB">
                <w:lastRenderedPageBreak/>
                <w:br/>
              </w:r>
              <w:r w:rsidRPr="00463B2D" w:rsidDel="009553FB">
                <w:br/>
              </w:r>
            </w:del>
          </w:p>
        </w:tc>
        <w:tc>
          <w:tcPr>
            <w:tcW w:w="1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C1C062" w14:textId="77777777" w:rsidR="00F84EA5" w:rsidRPr="00463B2D" w:rsidDel="009553FB" w:rsidRDefault="00F84EA5" w:rsidP="007003EF">
            <w:pPr>
              <w:pStyle w:val="tablehead"/>
              <w:suppressAutoHyphens/>
              <w:rPr>
                <w:del w:id="7275" w:author="Author"/>
              </w:rPr>
            </w:pPr>
            <w:del w:id="7276" w:author="Author">
              <w:r w:rsidRPr="00463B2D" w:rsidDel="009553FB">
                <w:delText>Bodily</w:delText>
              </w:r>
              <w:r w:rsidRPr="00463B2D" w:rsidDel="009553FB">
                <w:br/>
                <w:delText>Injury</w:delText>
              </w:r>
              <w:r w:rsidRPr="00463B2D" w:rsidDel="009553FB">
                <w:br/>
                <w:delText>Limits</w:delText>
              </w:r>
            </w:del>
          </w:p>
        </w:tc>
        <w:tc>
          <w:tcPr>
            <w:tcW w:w="13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FE53A2" w14:textId="77777777" w:rsidR="00F84EA5" w:rsidRPr="00463B2D" w:rsidDel="009553FB" w:rsidRDefault="00F84EA5" w:rsidP="007003EF">
            <w:pPr>
              <w:pStyle w:val="tablehead"/>
              <w:suppressAutoHyphens/>
              <w:rPr>
                <w:del w:id="7277" w:author="Author"/>
              </w:rPr>
            </w:pPr>
            <w:del w:id="7278" w:author="Author">
              <w:r w:rsidRPr="00463B2D" w:rsidDel="009553FB">
                <w:delText>Private</w:delText>
              </w:r>
              <w:r w:rsidRPr="00463B2D" w:rsidDel="009553FB">
                <w:br/>
                <w:delText>Passenger</w:delText>
              </w:r>
              <w:r w:rsidRPr="00463B2D" w:rsidDel="009553FB">
                <w:br/>
                <w:delText>Types</w:delText>
              </w:r>
              <w:r w:rsidRPr="00463B2D" w:rsidDel="009553FB">
                <w:br/>
                <w:delText>Per Exposure</w:delText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DB3422" w14:textId="77777777" w:rsidR="00F84EA5" w:rsidRPr="00463B2D" w:rsidDel="009553FB" w:rsidRDefault="00F84EA5" w:rsidP="007003EF">
            <w:pPr>
              <w:pStyle w:val="tablehead"/>
              <w:suppressAutoHyphens/>
              <w:rPr>
                <w:del w:id="7279" w:author="Author"/>
              </w:rPr>
            </w:pPr>
            <w:del w:id="7280" w:author="Author">
              <w:r w:rsidRPr="00463B2D" w:rsidDel="009553FB">
                <w:delText>Other Than</w:delText>
              </w:r>
              <w:r w:rsidRPr="00463B2D" w:rsidDel="009553FB">
                <w:br/>
                <w:delText>Private</w:delText>
              </w:r>
              <w:r w:rsidRPr="00463B2D" w:rsidDel="009553FB">
                <w:br/>
                <w:delText>Passenger</w:delText>
              </w:r>
              <w:r w:rsidRPr="00463B2D" w:rsidDel="009553FB">
                <w:br/>
                <w:delText>Types</w:delText>
              </w:r>
              <w:r w:rsidRPr="00463B2D" w:rsidDel="009553FB">
                <w:br/>
                <w:delText>Per Exposure</w:delText>
              </w:r>
            </w:del>
          </w:p>
        </w:tc>
      </w:tr>
      <w:tr w:rsidR="00F84EA5" w:rsidRPr="00463B2D" w:rsidDel="009553FB" w14:paraId="67587EBF" w14:textId="77777777" w:rsidTr="00162F7F">
        <w:trPr>
          <w:cantSplit/>
          <w:trHeight w:val="190"/>
          <w:del w:id="7281" w:author="Author"/>
        </w:trPr>
        <w:tc>
          <w:tcPr>
            <w:tcW w:w="200" w:type="dxa"/>
          </w:tcPr>
          <w:p w14:paraId="2A328E63" w14:textId="77777777" w:rsidR="00F84EA5" w:rsidRPr="00463B2D" w:rsidDel="009553FB" w:rsidRDefault="00F84EA5" w:rsidP="007003EF">
            <w:pPr>
              <w:pStyle w:val="tabletext11"/>
              <w:suppressAutoHyphens/>
              <w:rPr>
                <w:del w:id="728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8D2522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283" w:author="Author"/>
              </w:rPr>
            </w:pPr>
            <w:del w:id="7284" w:author="Author">
              <w:r w:rsidRPr="00463B2D" w:rsidDel="009553FB">
                <w:delText>$</w:delText>
              </w:r>
            </w:del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D679E4" w14:textId="77777777" w:rsidR="00F84EA5" w:rsidRPr="00463B2D" w:rsidDel="009553FB" w:rsidRDefault="00F84EA5" w:rsidP="007003EF">
            <w:pPr>
              <w:pStyle w:val="tabletext11"/>
              <w:suppressAutoHyphens/>
              <w:jc w:val="center"/>
              <w:rPr>
                <w:del w:id="7285" w:author="Author"/>
              </w:rPr>
            </w:pPr>
            <w:del w:id="7286" w:author="Author">
              <w:r w:rsidRPr="00463B2D" w:rsidDel="009553FB">
                <w:delText>25,000/50,000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0F1970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28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A4FB008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288" w:author="Author"/>
              </w:rPr>
            </w:pPr>
            <w:del w:id="7289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6.86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2114A5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290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21F3F4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29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F98B4B3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292" w:author="Author"/>
              </w:rPr>
            </w:pPr>
            <w:del w:id="7293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3.21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5927CC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294" w:author="Author"/>
              </w:rPr>
            </w:pPr>
          </w:p>
        </w:tc>
      </w:tr>
      <w:tr w:rsidR="00F84EA5" w:rsidRPr="00463B2D" w:rsidDel="009553FB" w14:paraId="3A3308D2" w14:textId="77777777" w:rsidTr="00162F7F">
        <w:trPr>
          <w:cantSplit/>
          <w:trHeight w:val="190"/>
          <w:del w:id="7295" w:author="Author"/>
        </w:trPr>
        <w:tc>
          <w:tcPr>
            <w:tcW w:w="200" w:type="dxa"/>
          </w:tcPr>
          <w:p w14:paraId="490343B9" w14:textId="77777777" w:rsidR="00F84EA5" w:rsidRPr="00463B2D" w:rsidDel="009553FB" w:rsidRDefault="00F84EA5" w:rsidP="007003EF">
            <w:pPr>
              <w:pStyle w:val="tabletext11"/>
              <w:suppressAutoHyphens/>
              <w:rPr>
                <w:del w:id="729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49DDFC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297" w:author="Author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D5D4DB" w14:textId="77777777" w:rsidR="00F84EA5" w:rsidRPr="00463B2D" w:rsidDel="009553FB" w:rsidRDefault="00F84EA5" w:rsidP="007003EF">
            <w:pPr>
              <w:pStyle w:val="tabletext11"/>
              <w:suppressAutoHyphens/>
              <w:jc w:val="center"/>
              <w:rPr>
                <w:del w:id="7298" w:author="Author"/>
              </w:rPr>
            </w:pPr>
            <w:del w:id="7299" w:author="Author">
              <w:r w:rsidRPr="00463B2D" w:rsidDel="009553FB">
                <w:delText>50,000/100,000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5393E6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3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C5DBD31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301" w:author="Author"/>
              </w:rPr>
            </w:pPr>
            <w:del w:id="7302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8.71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2FC417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303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825E2D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3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663CA8D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305" w:author="Author"/>
              </w:rPr>
            </w:pPr>
            <w:del w:id="7306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4.07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5E6AC6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307" w:author="Author"/>
              </w:rPr>
            </w:pPr>
          </w:p>
        </w:tc>
      </w:tr>
      <w:tr w:rsidR="00F84EA5" w:rsidRPr="00463B2D" w:rsidDel="009553FB" w14:paraId="4404A800" w14:textId="77777777" w:rsidTr="00162F7F">
        <w:trPr>
          <w:cantSplit/>
          <w:trHeight w:val="190"/>
          <w:del w:id="7308" w:author="Author"/>
        </w:trPr>
        <w:tc>
          <w:tcPr>
            <w:tcW w:w="200" w:type="dxa"/>
          </w:tcPr>
          <w:p w14:paraId="52E6206D" w14:textId="77777777" w:rsidR="00F84EA5" w:rsidRPr="00463B2D" w:rsidDel="009553FB" w:rsidRDefault="00F84EA5" w:rsidP="007003EF">
            <w:pPr>
              <w:pStyle w:val="tabletext11"/>
              <w:suppressAutoHyphens/>
              <w:rPr>
                <w:del w:id="730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76E204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310" w:author="Author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C9AD4A" w14:textId="77777777" w:rsidR="00F84EA5" w:rsidRPr="00463B2D" w:rsidDel="009553FB" w:rsidRDefault="00F84EA5" w:rsidP="007003EF">
            <w:pPr>
              <w:pStyle w:val="tabletext11"/>
              <w:suppressAutoHyphens/>
              <w:jc w:val="center"/>
              <w:rPr>
                <w:del w:id="7311" w:author="Author"/>
              </w:rPr>
            </w:pPr>
            <w:del w:id="7312" w:author="Author">
              <w:r w:rsidRPr="00463B2D" w:rsidDel="009553FB">
                <w:delText>100,000/300,000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09B0B2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3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ACC7B12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314" w:author="Author"/>
              </w:rPr>
            </w:pPr>
            <w:del w:id="7315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10.84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9A5CA6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316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E11090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31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A45505B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318" w:author="Author"/>
              </w:rPr>
            </w:pPr>
            <w:del w:id="7319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5.06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28B06A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320" w:author="Author"/>
              </w:rPr>
            </w:pPr>
          </w:p>
        </w:tc>
      </w:tr>
      <w:tr w:rsidR="00F84EA5" w:rsidRPr="00463B2D" w:rsidDel="009553FB" w14:paraId="13B5CA5F" w14:textId="77777777" w:rsidTr="00162F7F">
        <w:trPr>
          <w:cantSplit/>
          <w:trHeight w:val="190"/>
          <w:del w:id="7321" w:author="Author"/>
        </w:trPr>
        <w:tc>
          <w:tcPr>
            <w:tcW w:w="200" w:type="dxa"/>
          </w:tcPr>
          <w:p w14:paraId="01ADEB82" w14:textId="77777777" w:rsidR="00F84EA5" w:rsidRPr="00463B2D" w:rsidDel="009553FB" w:rsidRDefault="00F84EA5" w:rsidP="007003EF">
            <w:pPr>
              <w:pStyle w:val="tabletext11"/>
              <w:suppressAutoHyphens/>
              <w:rPr>
                <w:del w:id="732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309619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323" w:author="Author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FAF594" w14:textId="77777777" w:rsidR="00F84EA5" w:rsidRPr="00463B2D" w:rsidDel="009553FB" w:rsidRDefault="00F84EA5" w:rsidP="007003EF">
            <w:pPr>
              <w:pStyle w:val="tabletext11"/>
              <w:suppressAutoHyphens/>
              <w:jc w:val="center"/>
              <w:rPr>
                <w:del w:id="7324" w:author="Author"/>
              </w:rPr>
            </w:pPr>
            <w:del w:id="7325" w:author="Author">
              <w:r w:rsidRPr="00463B2D" w:rsidDel="009553FB">
                <w:delText>250,000/500,000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AC1DF4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3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E05D31D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327" w:author="Author"/>
              </w:rPr>
            </w:pPr>
            <w:del w:id="7328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13.45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80BF39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329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34D6AE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3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41CBD68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331" w:author="Author"/>
              </w:rPr>
            </w:pPr>
            <w:del w:id="7332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6.29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9B23B7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333" w:author="Author"/>
              </w:rPr>
            </w:pPr>
          </w:p>
        </w:tc>
      </w:tr>
      <w:tr w:rsidR="00F84EA5" w:rsidRPr="00463B2D" w:rsidDel="009553FB" w14:paraId="099B5564" w14:textId="77777777" w:rsidTr="00162F7F">
        <w:trPr>
          <w:cantSplit/>
          <w:trHeight w:val="190"/>
          <w:del w:id="7334" w:author="Author"/>
        </w:trPr>
        <w:tc>
          <w:tcPr>
            <w:tcW w:w="200" w:type="dxa"/>
          </w:tcPr>
          <w:p w14:paraId="40215C67" w14:textId="77777777" w:rsidR="00F84EA5" w:rsidRPr="00463B2D" w:rsidDel="009553FB" w:rsidRDefault="00F84EA5" w:rsidP="007003EF">
            <w:pPr>
              <w:pStyle w:val="tabletext11"/>
              <w:suppressAutoHyphens/>
              <w:rPr>
                <w:del w:id="733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E2B69B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336" w:author="Author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843452" w14:textId="77777777" w:rsidR="00F84EA5" w:rsidRPr="00463B2D" w:rsidDel="009553FB" w:rsidRDefault="00F84EA5" w:rsidP="007003EF">
            <w:pPr>
              <w:pStyle w:val="tabletext11"/>
              <w:suppressAutoHyphens/>
              <w:jc w:val="center"/>
              <w:rPr>
                <w:del w:id="7337" w:author="Author"/>
              </w:rPr>
            </w:pPr>
            <w:del w:id="7338" w:author="Author">
              <w:r w:rsidRPr="00463B2D" w:rsidDel="009553FB">
                <w:delText>500,000/1,000,000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D809BA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3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2F9F989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340" w:author="Author"/>
              </w:rPr>
            </w:pPr>
            <w:del w:id="7341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15.31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E6FC38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342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66EF80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3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9FEBE6B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344" w:author="Author"/>
              </w:rPr>
            </w:pPr>
            <w:del w:id="7345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7.15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DBDC33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346" w:author="Author"/>
              </w:rPr>
            </w:pPr>
          </w:p>
        </w:tc>
      </w:tr>
    </w:tbl>
    <w:p w14:paraId="27278E09" w14:textId="77777777" w:rsidR="00F84EA5" w:rsidRPr="00463B2D" w:rsidDel="009553FB" w:rsidRDefault="00F84EA5" w:rsidP="007003EF">
      <w:pPr>
        <w:pStyle w:val="tablecaption"/>
        <w:suppressAutoHyphens/>
        <w:rPr>
          <w:del w:id="7347" w:author="Author"/>
        </w:rPr>
      </w:pPr>
      <w:del w:id="7348" w:author="Author">
        <w:r w:rsidRPr="00463B2D" w:rsidDel="009553FB">
          <w:delText>Table 97.B.1.c.(LC) Split Limits Uninsured Motorists Bodily Injury Coverage Loss Costs</w:delText>
        </w:r>
      </w:del>
    </w:p>
    <w:p w14:paraId="3380A54B" w14:textId="77777777" w:rsidR="00F84EA5" w:rsidRPr="00463B2D" w:rsidDel="009553FB" w:rsidRDefault="00F84EA5" w:rsidP="007003EF">
      <w:pPr>
        <w:pStyle w:val="isonormal"/>
        <w:suppressAutoHyphens/>
        <w:rPr>
          <w:del w:id="7349" w:author="Author"/>
        </w:rPr>
      </w:pPr>
    </w:p>
    <w:p w14:paraId="695206A9" w14:textId="77777777" w:rsidR="00F84EA5" w:rsidRPr="00463B2D" w:rsidDel="009553FB" w:rsidRDefault="00F84EA5" w:rsidP="007003EF">
      <w:pPr>
        <w:pStyle w:val="space8"/>
        <w:suppressAutoHyphens/>
        <w:rPr>
          <w:del w:id="735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610"/>
        <w:gridCol w:w="360"/>
        <w:gridCol w:w="600"/>
        <w:gridCol w:w="430"/>
        <w:gridCol w:w="530"/>
        <w:gridCol w:w="600"/>
        <w:gridCol w:w="470"/>
      </w:tblGrid>
      <w:tr w:rsidR="00F84EA5" w:rsidRPr="00463B2D" w:rsidDel="009553FB" w14:paraId="6E90A02D" w14:textId="77777777" w:rsidTr="00162F7F">
        <w:trPr>
          <w:cantSplit/>
          <w:trHeight w:val="190"/>
          <w:del w:id="7351" w:author="Author"/>
        </w:trPr>
        <w:tc>
          <w:tcPr>
            <w:tcW w:w="200" w:type="dxa"/>
          </w:tcPr>
          <w:p w14:paraId="0AD66820" w14:textId="77777777" w:rsidR="00F84EA5" w:rsidRPr="00463B2D" w:rsidDel="009553FB" w:rsidRDefault="00F84EA5" w:rsidP="007003EF">
            <w:pPr>
              <w:pStyle w:val="tablehead"/>
              <w:suppressAutoHyphens/>
              <w:rPr>
                <w:del w:id="7352" w:author="Author"/>
              </w:rPr>
            </w:pPr>
          </w:p>
        </w:tc>
        <w:tc>
          <w:tcPr>
            <w:tcW w:w="480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54839" w14:textId="77777777" w:rsidR="00F84EA5" w:rsidRPr="00463B2D" w:rsidDel="009553FB" w:rsidRDefault="00F84EA5" w:rsidP="007003EF">
            <w:pPr>
              <w:pStyle w:val="tablehead"/>
              <w:suppressAutoHyphens/>
              <w:rPr>
                <w:del w:id="7353" w:author="Author"/>
              </w:rPr>
            </w:pPr>
            <w:del w:id="7354" w:author="Author">
              <w:r w:rsidRPr="00463B2D" w:rsidDel="009553FB">
                <w:delText>Underinsured Motorists Bodily Injury</w:delText>
              </w:r>
            </w:del>
          </w:p>
        </w:tc>
      </w:tr>
      <w:tr w:rsidR="00F84EA5" w:rsidRPr="00463B2D" w:rsidDel="009553FB" w14:paraId="0C355C1B" w14:textId="77777777" w:rsidTr="00162F7F">
        <w:trPr>
          <w:cantSplit/>
          <w:trHeight w:val="190"/>
          <w:del w:id="7355" w:author="Author"/>
        </w:trPr>
        <w:tc>
          <w:tcPr>
            <w:tcW w:w="200" w:type="dxa"/>
          </w:tcPr>
          <w:p w14:paraId="3D5DC6A6" w14:textId="77777777" w:rsidR="00F84EA5" w:rsidRPr="00463B2D" w:rsidDel="009553FB" w:rsidRDefault="00F84EA5" w:rsidP="007003EF">
            <w:pPr>
              <w:pStyle w:val="tablehead"/>
              <w:suppressAutoHyphens/>
              <w:rPr>
                <w:del w:id="7356" w:author="Author"/>
              </w:rPr>
            </w:pPr>
            <w:del w:id="7357" w:author="Author">
              <w:r w:rsidRPr="00463B2D" w:rsidDel="009553FB">
                <w:br/>
              </w:r>
              <w:r w:rsidRPr="00463B2D" w:rsidDel="009553FB">
                <w:br/>
              </w:r>
            </w:del>
          </w:p>
        </w:tc>
        <w:tc>
          <w:tcPr>
            <w:tcW w:w="1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9AA226" w14:textId="77777777" w:rsidR="00F84EA5" w:rsidRPr="00463B2D" w:rsidDel="009553FB" w:rsidRDefault="00F84EA5" w:rsidP="007003EF">
            <w:pPr>
              <w:pStyle w:val="tablehead"/>
              <w:suppressAutoHyphens/>
              <w:rPr>
                <w:del w:id="7358" w:author="Author"/>
              </w:rPr>
            </w:pPr>
            <w:del w:id="7359" w:author="Author">
              <w:r w:rsidRPr="00463B2D" w:rsidDel="009553FB">
                <w:delText>Bodily</w:delText>
              </w:r>
              <w:r w:rsidRPr="00463B2D" w:rsidDel="009553FB">
                <w:br/>
                <w:delText>Injury</w:delText>
              </w:r>
              <w:r w:rsidRPr="00463B2D" w:rsidDel="009553FB">
                <w:br/>
                <w:delText>Limits</w:delText>
              </w:r>
            </w:del>
          </w:p>
        </w:tc>
        <w:tc>
          <w:tcPr>
            <w:tcW w:w="13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4B6F76" w14:textId="77777777" w:rsidR="00F84EA5" w:rsidRPr="00463B2D" w:rsidDel="009553FB" w:rsidRDefault="00F84EA5" w:rsidP="007003EF">
            <w:pPr>
              <w:pStyle w:val="tablehead"/>
              <w:suppressAutoHyphens/>
              <w:rPr>
                <w:del w:id="7360" w:author="Author"/>
              </w:rPr>
            </w:pPr>
            <w:del w:id="7361" w:author="Author">
              <w:r w:rsidRPr="00463B2D" w:rsidDel="009553FB">
                <w:delText>Private</w:delText>
              </w:r>
              <w:r w:rsidRPr="00463B2D" w:rsidDel="009553FB">
                <w:br/>
                <w:delText>Passenger</w:delText>
              </w:r>
              <w:r w:rsidRPr="00463B2D" w:rsidDel="009553FB">
                <w:br/>
                <w:delText>Types</w:delText>
              </w:r>
              <w:r w:rsidRPr="00463B2D" w:rsidDel="009553FB">
                <w:br/>
                <w:delText>Per Exposure</w:delText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FFCBAC" w14:textId="77777777" w:rsidR="00F84EA5" w:rsidRPr="00463B2D" w:rsidDel="009553FB" w:rsidRDefault="00F84EA5" w:rsidP="007003EF">
            <w:pPr>
              <w:pStyle w:val="tablehead"/>
              <w:suppressAutoHyphens/>
              <w:rPr>
                <w:del w:id="7362" w:author="Author"/>
              </w:rPr>
            </w:pPr>
            <w:del w:id="7363" w:author="Author">
              <w:r w:rsidRPr="00463B2D" w:rsidDel="009553FB">
                <w:delText>Other Than</w:delText>
              </w:r>
              <w:r w:rsidRPr="00463B2D" w:rsidDel="009553FB">
                <w:br/>
                <w:delText>Private</w:delText>
              </w:r>
              <w:r w:rsidRPr="00463B2D" w:rsidDel="009553FB">
                <w:br/>
                <w:delText>Passenger</w:delText>
              </w:r>
              <w:r w:rsidRPr="00463B2D" w:rsidDel="009553FB">
                <w:br/>
                <w:delText>Types</w:delText>
              </w:r>
              <w:r w:rsidRPr="00463B2D" w:rsidDel="009553FB">
                <w:br/>
                <w:delText>Per Exposure</w:delText>
              </w:r>
            </w:del>
          </w:p>
        </w:tc>
      </w:tr>
      <w:tr w:rsidR="00F84EA5" w:rsidRPr="00463B2D" w:rsidDel="009553FB" w14:paraId="76CA9375" w14:textId="77777777" w:rsidTr="00162F7F">
        <w:trPr>
          <w:cantSplit/>
          <w:trHeight w:val="190"/>
          <w:del w:id="7364" w:author="Author"/>
        </w:trPr>
        <w:tc>
          <w:tcPr>
            <w:tcW w:w="200" w:type="dxa"/>
          </w:tcPr>
          <w:p w14:paraId="761B2A62" w14:textId="77777777" w:rsidR="00F84EA5" w:rsidRPr="00463B2D" w:rsidDel="009553FB" w:rsidRDefault="00F84EA5" w:rsidP="007003EF">
            <w:pPr>
              <w:pStyle w:val="tabletext11"/>
              <w:suppressAutoHyphens/>
              <w:rPr>
                <w:del w:id="736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35E2BF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366" w:author="Author"/>
              </w:rPr>
            </w:pPr>
            <w:del w:id="7367" w:author="Author">
              <w:r w:rsidRPr="00463B2D" w:rsidDel="009553FB">
                <w:delText>$</w:delText>
              </w:r>
            </w:del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4877A7" w14:textId="77777777" w:rsidR="00F84EA5" w:rsidRPr="00463B2D" w:rsidDel="009553FB" w:rsidRDefault="00F84EA5" w:rsidP="007003EF">
            <w:pPr>
              <w:pStyle w:val="tabletext11"/>
              <w:suppressAutoHyphens/>
              <w:jc w:val="center"/>
              <w:rPr>
                <w:del w:id="7368" w:author="Author"/>
              </w:rPr>
            </w:pPr>
            <w:del w:id="7369" w:author="Author">
              <w:r w:rsidRPr="00463B2D" w:rsidDel="009553FB">
                <w:delText>50,000/100,000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231955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37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D8FBFA5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371" w:author="Author"/>
              </w:rPr>
            </w:pPr>
            <w:del w:id="7372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1.98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B8211E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373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DB3F42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3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E16AC21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375" w:author="Author"/>
              </w:rPr>
            </w:pPr>
            <w:del w:id="7376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1.29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D65011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377" w:author="Author"/>
              </w:rPr>
            </w:pPr>
          </w:p>
        </w:tc>
      </w:tr>
      <w:tr w:rsidR="00F84EA5" w:rsidRPr="00463B2D" w:rsidDel="009553FB" w14:paraId="6E6D87FF" w14:textId="77777777" w:rsidTr="00162F7F">
        <w:trPr>
          <w:cantSplit/>
          <w:trHeight w:val="190"/>
          <w:del w:id="7378" w:author="Author"/>
        </w:trPr>
        <w:tc>
          <w:tcPr>
            <w:tcW w:w="200" w:type="dxa"/>
          </w:tcPr>
          <w:p w14:paraId="5487F64D" w14:textId="77777777" w:rsidR="00F84EA5" w:rsidRPr="00463B2D" w:rsidDel="009553FB" w:rsidRDefault="00F84EA5" w:rsidP="007003EF">
            <w:pPr>
              <w:pStyle w:val="tabletext11"/>
              <w:suppressAutoHyphens/>
              <w:rPr>
                <w:del w:id="737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00B91E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380" w:author="Author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CAA93C" w14:textId="77777777" w:rsidR="00F84EA5" w:rsidRPr="00463B2D" w:rsidDel="009553FB" w:rsidRDefault="00F84EA5" w:rsidP="007003EF">
            <w:pPr>
              <w:pStyle w:val="tabletext11"/>
              <w:suppressAutoHyphens/>
              <w:jc w:val="center"/>
              <w:rPr>
                <w:del w:id="7381" w:author="Author"/>
              </w:rPr>
            </w:pPr>
            <w:del w:id="7382" w:author="Author">
              <w:r w:rsidRPr="00463B2D" w:rsidDel="009553FB">
                <w:delText>100,000/300,000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CB4E05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3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87CECE2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384" w:author="Author"/>
              </w:rPr>
            </w:pPr>
            <w:del w:id="7385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6.67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98767E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386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0671D3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38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9499260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388" w:author="Author"/>
              </w:rPr>
            </w:pPr>
            <w:del w:id="7389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4.34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816E33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390" w:author="Author"/>
              </w:rPr>
            </w:pPr>
          </w:p>
        </w:tc>
      </w:tr>
      <w:tr w:rsidR="00F84EA5" w:rsidRPr="00463B2D" w:rsidDel="009553FB" w14:paraId="406A03EC" w14:textId="77777777" w:rsidTr="00162F7F">
        <w:trPr>
          <w:cantSplit/>
          <w:trHeight w:val="190"/>
          <w:del w:id="7391" w:author="Author"/>
        </w:trPr>
        <w:tc>
          <w:tcPr>
            <w:tcW w:w="200" w:type="dxa"/>
          </w:tcPr>
          <w:p w14:paraId="7B0729EF" w14:textId="77777777" w:rsidR="00F84EA5" w:rsidRPr="00463B2D" w:rsidDel="009553FB" w:rsidRDefault="00F84EA5" w:rsidP="007003EF">
            <w:pPr>
              <w:pStyle w:val="tabletext11"/>
              <w:suppressAutoHyphens/>
              <w:rPr>
                <w:del w:id="739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E0B008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393" w:author="Author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CE06A3" w14:textId="77777777" w:rsidR="00F84EA5" w:rsidRPr="00463B2D" w:rsidDel="009553FB" w:rsidRDefault="00F84EA5" w:rsidP="007003EF">
            <w:pPr>
              <w:pStyle w:val="tabletext11"/>
              <w:suppressAutoHyphens/>
              <w:jc w:val="center"/>
              <w:rPr>
                <w:del w:id="7394" w:author="Author"/>
              </w:rPr>
            </w:pPr>
            <w:del w:id="7395" w:author="Author">
              <w:r w:rsidRPr="00463B2D" w:rsidDel="009553FB">
                <w:delText>250,000/500,000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E16BFD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39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6F89B67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397" w:author="Author"/>
              </w:rPr>
            </w:pPr>
            <w:del w:id="7398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25.29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6EBE19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399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7F8C57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4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937B57B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401" w:author="Author"/>
              </w:rPr>
            </w:pPr>
            <w:del w:id="7402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16.44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39FB48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403" w:author="Author"/>
              </w:rPr>
            </w:pPr>
          </w:p>
        </w:tc>
      </w:tr>
      <w:tr w:rsidR="00F84EA5" w:rsidRPr="00463B2D" w:rsidDel="009553FB" w14:paraId="5055C2CE" w14:textId="77777777" w:rsidTr="00162F7F">
        <w:trPr>
          <w:cantSplit/>
          <w:trHeight w:val="190"/>
          <w:del w:id="7404" w:author="Author"/>
        </w:trPr>
        <w:tc>
          <w:tcPr>
            <w:tcW w:w="200" w:type="dxa"/>
          </w:tcPr>
          <w:p w14:paraId="3E255DDC" w14:textId="77777777" w:rsidR="00F84EA5" w:rsidRPr="00463B2D" w:rsidDel="009553FB" w:rsidRDefault="00F84EA5" w:rsidP="007003EF">
            <w:pPr>
              <w:pStyle w:val="tabletext11"/>
              <w:suppressAutoHyphens/>
              <w:rPr>
                <w:del w:id="740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8E94B1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406" w:author="Author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EB26FE" w14:textId="77777777" w:rsidR="00F84EA5" w:rsidRPr="00463B2D" w:rsidDel="009553FB" w:rsidRDefault="00F84EA5" w:rsidP="007003EF">
            <w:pPr>
              <w:pStyle w:val="tabletext11"/>
              <w:suppressAutoHyphens/>
              <w:jc w:val="center"/>
              <w:rPr>
                <w:del w:id="7407" w:author="Author"/>
              </w:rPr>
            </w:pPr>
            <w:del w:id="7408" w:author="Author">
              <w:r w:rsidRPr="00463B2D" w:rsidDel="009553FB">
                <w:delText>500,000/1,000,000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4385D5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4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B7238FD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410" w:author="Author"/>
              </w:rPr>
            </w:pPr>
            <w:del w:id="7411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42.41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00F816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412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3A23FC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4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98332AC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414" w:author="Author"/>
              </w:rPr>
            </w:pPr>
            <w:del w:id="7415" w:author="Author">
              <w:r w:rsidRPr="00463B2D" w:rsidDel="009553FB">
                <w:rPr>
                  <w:rFonts w:cs="Arial"/>
                  <w:color w:val="000000"/>
                  <w:szCs w:val="18"/>
                </w:rPr>
                <w:delText>27.57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3BA5D6" w14:textId="77777777" w:rsidR="00F84EA5" w:rsidRPr="00463B2D" w:rsidDel="009553FB" w:rsidRDefault="00F84EA5" w:rsidP="007003EF">
            <w:pPr>
              <w:pStyle w:val="tabletext11"/>
              <w:tabs>
                <w:tab w:val="decimal" w:pos="220"/>
              </w:tabs>
              <w:suppressAutoHyphens/>
              <w:rPr>
                <w:del w:id="7416" w:author="Author"/>
              </w:rPr>
            </w:pPr>
          </w:p>
        </w:tc>
      </w:tr>
    </w:tbl>
    <w:p w14:paraId="051F3E4B" w14:textId="77777777" w:rsidR="00F84EA5" w:rsidRPr="00463B2D" w:rsidDel="009553FB" w:rsidRDefault="00F84EA5" w:rsidP="007003EF">
      <w:pPr>
        <w:pStyle w:val="tablecaption"/>
        <w:suppressAutoHyphens/>
        <w:rPr>
          <w:del w:id="7417" w:author="Author"/>
        </w:rPr>
      </w:pPr>
      <w:del w:id="7418" w:author="Author">
        <w:r w:rsidRPr="00463B2D" w:rsidDel="009553FB">
          <w:delText>Table 97.B.1.d.(LC) Split Limits Underinsured Motorists Bodily Injury Coverage Loss Costs</w:delText>
        </w:r>
      </w:del>
    </w:p>
    <w:p w14:paraId="1AA5747A" w14:textId="77777777" w:rsidR="00F84EA5" w:rsidRPr="00463B2D" w:rsidDel="009553FB" w:rsidRDefault="00F84EA5" w:rsidP="007003EF">
      <w:pPr>
        <w:pStyle w:val="isonormal"/>
        <w:suppressAutoHyphens/>
        <w:rPr>
          <w:del w:id="7419" w:author="Author"/>
        </w:rPr>
      </w:pPr>
    </w:p>
    <w:p w14:paraId="58722CC2" w14:textId="77777777" w:rsidR="00F84EA5" w:rsidRPr="00463B2D" w:rsidDel="009553FB" w:rsidRDefault="00F84EA5" w:rsidP="007003EF">
      <w:pPr>
        <w:pStyle w:val="space8"/>
        <w:suppressAutoHyphens/>
        <w:rPr>
          <w:del w:id="742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50"/>
        <w:gridCol w:w="1350"/>
        <w:gridCol w:w="360"/>
        <w:gridCol w:w="1240"/>
        <w:gridCol w:w="360"/>
        <w:gridCol w:w="1240"/>
      </w:tblGrid>
      <w:tr w:rsidR="00F84EA5" w:rsidRPr="00463B2D" w:rsidDel="009553FB" w14:paraId="38F56DAA" w14:textId="77777777" w:rsidTr="00162F7F">
        <w:trPr>
          <w:cantSplit/>
          <w:trHeight w:val="190"/>
          <w:del w:id="7421" w:author="Author"/>
        </w:trPr>
        <w:tc>
          <w:tcPr>
            <w:tcW w:w="200" w:type="dxa"/>
          </w:tcPr>
          <w:p w14:paraId="2F2BF069" w14:textId="77777777" w:rsidR="00F84EA5" w:rsidRPr="00463B2D" w:rsidDel="009553FB" w:rsidRDefault="00F84EA5" w:rsidP="007003EF">
            <w:pPr>
              <w:pStyle w:val="tabletext11"/>
              <w:suppressAutoHyphens/>
              <w:rPr>
                <w:del w:id="7422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B2AF21" w14:textId="77777777" w:rsidR="00F84EA5" w:rsidRPr="00463B2D" w:rsidDel="009553FB" w:rsidRDefault="00F84EA5" w:rsidP="007003EF">
            <w:pPr>
              <w:pStyle w:val="tablehead"/>
              <w:suppressAutoHyphens/>
              <w:rPr>
                <w:del w:id="7423" w:author="Author"/>
              </w:rPr>
            </w:pPr>
            <w:del w:id="7424" w:author="Author">
              <w:r w:rsidRPr="00463B2D" w:rsidDel="009553FB">
                <w:delText>Uninsured Motorists Property Damage</w:delText>
              </w:r>
            </w:del>
          </w:p>
        </w:tc>
      </w:tr>
      <w:tr w:rsidR="00F84EA5" w:rsidRPr="00463B2D" w:rsidDel="009553FB" w14:paraId="11582EC0" w14:textId="77777777" w:rsidTr="00162F7F">
        <w:trPr>
          <w:cantSplit/>
          <w:trHeight w:val="190"/>
          <w:del w:id="7425" w:author="Author"/>
        </w:trPr>
        <w:tc>
          <w:tcPr>
            <w:tcW w:w="200" w:type="dxa"/>
            <w:hideMark/>
          </w:tcPr>
          <w:p w14:paraId="3A7CE315" w14:textId="77777777" w:rsidR="00F84EA5" w:rsidRPr="00463B2D" w:rsidDel="009553FB" w:rsidRDefault="00F84EA5" w:rsidP="007003EF">
            <w:pPr>
              <w:pStyle w:val="tablehead"/>
              <w:suppressAutoHyphens/>
              <w:rPr>
                <w:del w:id="7426" w:author="Author"/>
              </w:rPr>
            </w:pPr>
            <w:del w:id="7427" w:author="Author">
              <w:r w:rsidRPr="00463B2D" w:rsidDel="009553FB">
                <w:br/>
              </w:r>
              <w:r w:rsidRPr="00463B2D" w:rsidDel="009553FB">
                <w:br/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4206BAD" w14:textId="77777777" w:rsidR="00F84EA5" w:rsidRPr="00463B2D" w:rsidDel="009553FB" w:rsidRDefault="00F84EA5" w:rsidP="007003EF">
            <w:pPr>
              <w:pStyle w:val="tablehead"/>
              <w:suppressAutoHyphens/>
              <w:rPr>
                <w:del w:id="7428" w:author="Author"/>
              </w:rPr>
            </w:pPr>
            <w:del w:id="7429" w:author="Author">
              <w:r w:rsidRPr="00463B2D" w:rsidDel="009553FB">
                <w:delText>Property Damage</w:delText>
              </w:r>
              <w:r w:rsidRPr="00463B2D" w:rsidDel="009553FB">
                <w:br/>
                <w:delText>Limit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ACFBDE3" w14:textId="77777777" w:rsidR="00F84EA5" w:rsidRPr="00463B2D" w:rsidDel="009553FB" w:rsidRDefault="00F84EA5" w:rsidP="007003EF">
            <w:pPr>
              <w:pStyle w:val="tablehead"/>
              <w:suppressAutoHyphens/>
              <w:rPr>
                <w:del w:id="7430" w:author="Author"/>
              </w:rPr>
            </w:pPr>
            <w:del w:id="7431" w:author="Author">
              <w:r w:rsidRPr="00463B2D" w:rsidDel="009553FB">
                <w:delText>Private</w:delText>
              </w:r>
              <w:r w:rsidRPr="00463B2D" w:rsidDel="009553FB">
                <w:br/>
                <w:delText>Passenger</w:delText>
              </w:r>
              <w:r w:rsidRPr="00463B2D" w:rsidDel="009553FB">
                <w:br/>
                <w:delText>Types</w:delText>
              </w:r>
              <w:r w:rsidRPr="00463B2D" w:rsidDel="009553FB">
                <w:br/>
                <w:delText>Per Exposure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EB498D7" w14:textId="77777777" w:rsidR="00F84EA5" w:rsidRPr="00463B2D" w:rsidDel="009553FB" w:rsidRDefault="00F84EA5" w:rsidP="007003EF">
            <w:pPr>
              <w:pStyle w:val="tablehead"/>
              <w:suppressAutoHyphens/>
              <w:rPr>
                <w:del w:id="7432" w:author="Author"/>
              </w:rPr>
            </w:pPr>
            <w:del w:id="7433" w:author="Author">
              <w:r w:rsidRPr="00463B2D" w:rsidDel="009553FB">
                <w:delText>Other Than</w:delText>
              </w:r>
              <w:r w:rsidRPr="00463B2D" w:rsidDel="009553FB">
                <w:br/>
                <w:delText>Private</w:delText>
              </w:r>
              <w:r w:rsidRPr="00463B2D" w:rsidDel="009553FB">
                <w:br/>
                <w:delText>Passenger</w:delText>
              </w:r>
              <w:r w:rsidRPr="00463B2D" w:rsidDel="009553FB">
                <w:br/>
                <w:delText>Types</w:delText>
              </w:r>
              <w:r w:rsidRPr="00463B2D" w:rsidDel="009553FB">
                <w:br/>
                <w:delText>Per Exposure</w:delText>
              </w:r>
            </w:del>
          </w:p>
        </w:tc>
      </w:tr>
      <w:tr w:rsidR="00F84EA5" w:rsidRPr="00463B2D" w:rsidDel="009553FB" w14:paraId="5D2A22D2" w14:textId="77777777" w:rsidTr="00162F7F">
        <w:trPr>
          <w:cantSplit/>
          <w:trHeight w:val="190"/>
          <w:del w:id="7434" w:author="Author"/>
        </w:trPr>
        <w:tc>
          <w:tcPr>
            <w:tcW w:w="200" w:type="dxa"/>
          </w:tcPr>
          <w:p w14:paraId="7F062987" w14:textId="77777777" w:rsidR="00F84EA5" w:rsidRPr="00463B2D" w:rsidDel="009553FB" w:rsidRDefault="00F84EA5" w:rsidP="007003EF">
            <w:pPr>
              <w:pStyle w:val="tabletext11"/>
              <w:suppressAutoHyphens/>
              <w:rPr>
                <w:del w:id="7435" w:author="Author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A741F93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436" w:author="Author"/>
              </w:rPr>
            </w:pPr>
            <w:del w:id="7437" w:author="Author">
              <w:r w:rsidRPr="00463B2D" w:rsidDel="009553FB">
                <w:delText>$</w:delText>
              </w:r>
            </w:del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3EC03DF" w14:textId="77777777" w:rsidR="00F84EA5" w:rsidRPr="00463B2D" w:rsidDel="009553FB" w:rsidRDefault="00F84EA5" w:rsidP="007003EF">
            <w:pPr>
              <w:pStyle w:val="tabletext11"/>
              <w:suppressAutoHyphens/>
              <w:jc w:val="center"/>
              <w:rPr>
                <w:del w:id="7438" w:author="Author"/>
              </w:rPr>
            </w:pPr>
            <w:del w:id="7439" w:author="Author">
              <w:r w:rsidRPr="00463B2D" w:rsidDel="009553FB">
                <w:delText>7,500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05D6810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440" w:author="Author"/>
              </w:rPr>
            </w:pPr>
            <w:del w:id="7441" w:author="Author">
              <w:r w:rsidRPr="00463B2D" w:rsidDel="009553FB">
                <w:delText>$</w:delText>
              </w:r>
            </w:del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A6E16CA" w14:textId="77777777" w:rsidR="00F84EA5" w:rsidRPr="00463B2D" w:rsidDel="009553FB" w:rsidRDefault="00F84EA5" w:rsidP="007003EF">
            <w:pPr>
              <w:pStyle w:val="tabletext11"/>
              <w:suppressAutoHyphens/>
              <w:jc w:val="center"/>
              <w:rPr>
                <w:del w:id="7442" w:author="Author"/>
              </w:rPr>
            </w:pPr>
            <w:del w:id="7443" w:author="Author">
              <w:r w:rsidRPr="00463B2D" w:rsidDel="009553FB">
                <w:delText>1.63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C6D0937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444" w:author="Author"/>
              </w:rPr>
            </w:pPr>
            <w:del w:id="7445" w:author="Author">
              <w:r w:rsidRPr="00463B2D" w:rsidDel="009553FB">
                <w:delText>$</w:delText>
              </w:r>
            </w:del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E0767E8" w14:textId="77777777" w:rsidR="00F84EA5" w:rsidRPr="00463B2D" w:rsidDel="009553FB" w:rsidRDefault="00F84EA5" w:rsidP="007003EF">
            <w:pPr>
              <w:pStyle w:val="tabletext11"/>
              <w:suppressAutoHyphens/>
              <w:jc w:val="center"/>
              <w:rPr>
                <w:del w:id="7446" w:author="Author"/>
              </w:rPr>
            </w:pPr>
            <w:del w:id="7447" w:author="Author">
              <w:r w:rsidRPr="00463B2D" w:rsidDel="009553FB">
                <w:delText>1.61</w:delText>
              </w:r>
            </w:del>
          </w:p>
        </w:tc>
      </w:tr>
    </w:tbl>
    <w:p w14:paraId="3486AF93" w14:textId="77777777" w:rsidR="00F84EA5" w:rsidRPr="00463B2D" w:rsidDel="009553FB" w:rsidRDefault="00F84EA5" w:rsidP="007003EF">
      <w:pPr>
        <w:pStyle w:val="tablecaption"/>
        <w:suppressAutoHyphens/>
        <w:rPr>
          <w:del w:id="7448" w:author="Author"/>
        </w:rPr>
      </w:pPr>
      <w:del w:id="7449" w:author="Author">
        <w:r w:rsidRPr="00463B2D" w:rsidDel="009553FB">
          <w:delText>Table 97.B.1.e.(LC) Uninsured Motorists Property Damage Coverage Loss Costs</w:delText>
        </w:r>
      </w:del>
    </w:p>
    <w:p w14:paraId="2E0A79B6" w14:textId="77777777" w:rsidR="00F84EA5" w:rsidRPr="00463B2D" w:rsidDel="009553FB" w:rsidRDefault="00F84EA5" w:rsidP="007003EF">
      <w:pPr>
        <w:pStyle w:val="isonormal"/>
        <w:suppressAutoHyphens/>
        <w:rPr>
          <w:del w:id="7450" w:author="Author"/>
        </w:rPr>
      </w:pPr>
    </w:p>
    <w:p w14:paraId="62EC16C1" w14:textId="77777777" w:rsidR="00F84EA5" w:rsidRPr="00463B2D" w:rsidDel="009553FB" w:rsidRDefault="00F84EA5" w:rsidP="007003EF">
      <w:pPr>
        <w:pStyle w:val="space8"/>
        <w:suppressAutoHyphens/>
        <w:rPr>
          <w:del w:id="7451" w:author="Author"/>
        </w:rPr>
      </w:pPr>
    </w:p>
    <w:tbl>
      <w:tblPr>
        <w:tblW w:w="49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160"/>
        <w:gridCol w:w="2610"/>
      </w:tblGrid>
      <w:tr w:rsidR="00F84EA5" w:rsidRPr="00463B2D" w:rsidDel="009553FB" w14:paraId="463F9140" w14:textId="77777777" w:rsidTr="00162F7F">
        <w:trPr>
          <w:trHeight w:val="190"/>
          <w:del w:id="7452" w:author="Author"/>
        </w:trPr>
        <w:tc>
          <w:tcPr>
            <w:tcW w:w="210" w:type="dxa"/>
          </w:tcPr>
          <w:p w14:paraId="1631C993" w14:textId="77777777" w:rsidR="00F84EA5" w:rsidRPr="00463B2D" w:rsidDel="009553FB" w:rsidRDefault="00F84EA5" w:rsidP="007003EF">
            <w:pPr>
              <w:pStyle w:val="tablehead"/>
              <w:suppressAutoHyphens/>
              <w:rPr>
                <w:del w:id="7453" w:author="Author"/>
              </w:rPr>
            </w:pP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F0ECF9E" w14:textId="77777777" w:rsidR="00F84EA5" w:rsidRPr="00463B2D" w:rsidDel="009553FB" w:rsidRDefault="00F84EA5" w:rsidP="007003EF">
            <w:pPr>
              <w:pStyle w:val="tablehead"/>
              <w:suppressAutoHyphens/>
              <w:rPr>
                <w:del w:id="7454" w:author="Author"/>
              </w:rPr>
            </w:pPr>
            <w:del w:id="7455" w:author="Author">
              <w:r w:rsidRPr="00463B2D" w:rsidDel="009553FB">
                <w:delText>Loss Cost</w:delText>
              </w:r>
            </w:del>
          </w:p>
        </w:tc>
      </w:tr>
      <w:tr w:rsidR="00F84EA5" w:rsidRPr="00463B2D" w:rsidDel="009553FB" w14:paraId="12BDB6A9" w14:textId="77777777" w:rsidTr="00162F7F">
        <w:trPr>
          <w:trHeight w:val="190"/>
          <w:del w:id="7456" w:author="Author"/>
        </w:trPr>
        <w:tc>
          <w:tcPr>
            <w:tcW w:w="210" w:type="dxa"/>
          </w:tcPr>
          <w:p w14:paraId="0FB42E94" w14:textId="77777777" w:rsidR="00F84EA5" w:rsidRPr="00463B2D" w:rsidDel="009553FB" w:rsidRDefault="00F84EA5" w:rsidP="007003EF">
            <w:pPr>
              <w:pStyle w:val="tabletext11"/>
              <w:suppressAutoHyphens/>
              <w:rPr>
                <w:del w:id="7457" w:author="Autho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6B8D94" w14:textId="77777777" w:rsidR="00F84EA5" w:rsidRPr="00463B2D" w:rsidDel="009553FB" w:rsidRDefault="00F84EA5" w:rsidP="007003EF">
            <w:pPr>
              <w:pStyle w:val="tabletext11"/>
              <w:suppressAutoHyphens/>
              <w:jc w:val="right"/>
              <w:rPr>
                <w:del w:id="7458" w:author="Author"/>
              </w:rPr>
            </w:pPr>
            <w:del w:id="7459" w:author="Author">
              <w:r w:rsidRPr="00463B2D" w:rsidDel="009553FB">
                <w:delText>$</w:delText>
              </w:r>
            </w:del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2327E1" w14:textId="77777777" w:rsidR="00F84EA5" w:rsidRPr="00463B2D" w:rsidDel="009553FB" w:rsidRDefault="00F84EA5" w:rsidP="007003EF">
            <w:pPr>
              <w:pStyle w:val="tabletext11"/>
              <w:suppressAutoHyphens/>
              <w:rPr>
                <w:del w:id="7460" w:author="Author"/>
              </w:rPr>
            </w:pPr>
            <w:del w:id="7461" w:author="Author">
              <w:r w:rsidRPr="00463B2D" w:rsidDel="009553FB">
                <w:delText>1.25</w:delText>
              </w:r>
            </w:del>
          </w:p>
        </w:tc>
      </w:tr>
    </w:tbl>
    <w:p w14:paraId="131535A8" w14:textId="77777777" w:rsidR="00F84EA5" w:rsidRPr="00EC73CA" w:rsidRDefault="00F84EA5" w:rsidP="007003EF">
      <w:pPr>
        <w:pStyle w:val="tablecaption"/>
        <w:suppressAutoHyphens/>
      </w:pPr>
      <w:del w:id="7462" w:author="Author">
        <w:r w:rsidRPr="00463B2D" w:rsidDel="009553FB">
          <w:delText>Table 97.B.2.a.(4)(LC) Individual Named Insured Loss Cost</w:delText>
        </w:r>
      </w:del>
    </w:p>
    <w:p w14:paraId="2FB833B7" w14:textId="77777777" w:rsidR="00F84EA5" w:rsidRPr="00C83E31" w:rsidRDefault="00F84EA5" w:rsidP="007003EF">
      <w:pPr>
        <w:pStyle w:val="tablecaption"/>
      </w:pPr>
    </w:p>
    <w:p w14:paraId="647E4482" w14:textId="48A4CA79" w:rsidR="00F84EA5" w:rsidRDefault="00F84EA5" w:rsidP="00F84EA5">
      <w:pPr>
        <w:pStyle w:val="isonormal"/>
      </w:pPr>
    </w:p>
    <w:sectPr w:rsidR="00F84EA5" w:rsidSect="00945F5F">
      <w:pgSz w:w="12240" w:h="15840"/>
      <w:pgMar w:top="1400" w:right="960" w:bottom="1560" w:left="1200" w:header="0" w:footer="480" w:gutter="0"/>
      <w:cols w:space="48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41C87" w14:textId="77777777" w:rsidR="0073177D" w:rsidRDefault="0073177D" w:rsidP="00C83E31">
      <w:r>
        <w:separator/>
      </w:r>
    </w:p>
  </w:endnote>
  <w:endnote w:type="continuationSeparator" w:id="0">
    <w:p w14:paraId="593C4E39" w14:textId="77777777" w:rsidR="0073177D" w:rsidRDefault="0073177D" w:rsidP="00C8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6551A7" w14:paraId="3D8F393F" w14:textId="77777777" w:rsidTr="006A04D3">
      <w:tc>
        <w:tcPr>
          <w:tcW w:w="6900" w:type="dxa"/>
        </w:tcPr>
        <w:p w14:paraId="1CC943A6" w14:textId="77777777" w:rsidR="006551A7" w:rsidRDefault="006551A7" w:rsidP="006551A7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70350860" w14:textId="77777777" w:rsidR="006551A7" w:rsidRDefault="006551A7" w:rsidP="006551A7">
          <w:pPr>
            <w:pStyle w:val="FilingFooter"/>
          </w:pPr>
        </w:p>
      </w:tc>
    </w:tr>
  </w:tbl>
  <w:p w14:paraId="2236C00E" w14:textId="77777777" w:rsidR="006551A7" w:rsidRDefault="006551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6551A7" w14:paraId="7AD4CB15" w14:textId="77777777">
      <w:tc>
        <w:tcPr>
          <w:tcW w:w="6900" w:type="dxa"/>
        </w:tcPr>
        <w:p w14:paraId="75D6B623" w14:textId="0C2136FF" w:rsidR="006551A7" w:rsidRDefault="006551A7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491662B0" w14:textId="77777777" w:rsidR="006551A7" w:rsidRDefault="006551A7" w:rsidP="00143BE8">
          <w:pPr>
            <w:pStyle w:val="FilingFooter"/>
          </w:pPr>
        </w:p>
      </w:tc>
    </w:tr>
  </w:tbl>
  <w:p w14:paraId="01212E4A" w14:textId="77777777" w:rsidR="006551A7" w:rsidRDefault="006551A7" w:rsidP="006551A7">
    <w:pPr>
      <w:pStyle w:val="Filing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2D854" w14:textId="77777777" w:rsidR="0073177D" w:rsidRDefault="0073177D" w:rsidP="00C83E31">
      <w:r>
        <w:separator/>
      </w:r>
    </w:p>
  </w:footnote>
  <w:footnote w:type="continuationSeparator" w:id="0">
    <w:p w14:paraId="2CBA11AF" w14:textId="77777777" w:rsidR="0073177D" w:rsidRDefault="0073177D" w:rsidP="00C83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67697" w14:textId="77777777" w:rsidR="00A55807" w:rsidRDefault="00A55807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6551A7" w14:paraId="7630D7A3" w14:textId="77777777" w:rsidTr="00A55807">
      <w:tc>
        <w:tcPr>
          <w:tcW w:w="10100" w:type="dxa"/>
          <w:gridSpan w:val="2"/>
        </w:tcPr>
        <w:p w14:paraId="76FA2A2C" w14:textId="77777777" w:rsidR="006551A7" w:rsidRDefault="006551A7" w:rsidP="006551A7">
          <w:pPr>
            <w:pStyle w:val="FilingHeader"/>
          </w:pPr>
          <w:r>
            <w:t>OHIO – COMMERCIAL AUTO</w:t>
          </w:r>
        </w:p>
      </w:tc>
    </w:tr>
    <w:tr w:rsidR="006551A7" w:rsidRPr="006551A7" w14:paraId="634DA167" w14:textId="77777777" w:rsidTr="00A55807">
      <w:tc>
        <w:tcPr>
          <w:tcW w:w="8300" w:type="dxa"/>
        </w:tcPr>
        <w:p w14:paraId="4ACD7995" w14:textId="77777777" w:rsidR="006551A7" w:rsidRDefault="006551A7" w:rsidP="006551A7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7BE1C39" w14:textId="1500CB3B" w:rsidR="006551A7" w:rsidRPr="006551A7" w:rsidRDefault="006551A7" w:rsidP="006551A7">
          <w:pPr>
            <w:pStyle w:val="FilingHeader"/>
            <w:jc w:val="right"/>
          </w:pPr>
        </w:p>
      </w:tc>
    </w:tr>
  </w:tbl>
  <w:p w14:paraId="2252819B" w14:textId="77777777" w:rsidR="006551A7" w:rsidRDefault="006551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21B85" w14:textId="77777777" w:rsidR="00A55807" w:rsidRDefault="00A55807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6551A7" w14:paraId="2CA77327" w14:textId="77777777" w:rsidTr="00A55807">
      <w:tc>
        <w:tcPr>
          <w:tcW w:w="10100" w:type="dxa"/>
          <w:gridSpan w:val="2"/>
        </w:tcPr>
        <w:p w14:paraId="70F9726B" w14:textId="7BF54353" w:rsidR="006551A7" w:rsidRDefault="006551A7" w:rsidP="00143BE8">
          <w:pPr>
            <w:pStyle w:val="FilingHeader"/>
          </w:pPr>
          <w:r>
            <w:t>OHIO – COMMERCIAL AUTO</w:t>
          </w:r>
        </w:p>
      </w:tc>
    </w:tr>
    <w:tr w:rsidR="006551A7" w14:paraId="1DAA5657" w14:textId="77777777" w:rsidTr="00A55807">
      <w:tc>
        <w:tcPr>
          <w:tcW w:w="8300" w:type="dxa"/>
        </w:tcPr>
        <w:p w14:paraId="2EF95CFC" w14:textId="4140E0D9" w:rsidR="006551A7" w:rsidRDefault="006551A7" w:rsidP="00143BE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F7103C5" w14:textId="42D5894B" w:rsidR="006551A7" w:rsidRPr="006551A7" w:rsidRDefault="006551A7" w:rsidP="006551A7">
          <w:pPr>
            <w:pStyle w:val="FilingHeader"/>
            <w:jc w:val="right"/>
          </w:pPr>
        </w:p>
      </w:tc>
    </w:tr>
  </w:tbl>
  <w:p w14:paraId="2BA0F550" w14:textId="77777777" w:rsidR="006551A7" w:rsidRDefault="006551A7" w:rsidP="006551A7">
    <w:pPr>
      <w:pStyle w:val="Filing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attachedTemplate r:id="rId1"/>
  <w:linkStyles/>
  <w:doNotTrackMoves/>
  <w:defaultTabStop w:val="72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ssFlag$" w:val="S"/>
    <w:docVar w:name="dbflag$" w:val="N"/>
    <w:docVar w:name="dcy$" w:val="2022"/>
    <w:docVar w:name="dfullob$" w:val="Commercial Auto"/>
    <w:docVar w:name="didnum$" w:val="RLC1"/>
    <w:docVar w:name="didyr$" w:val="2022"/>
    <w:docVar w:name="dlob$" w:val="CA"/>
    <w:docVar w:name="dpageno$" w:val="10"/>
    <w:docVar w:name="dRP$" w:val="RP"/>
    <w:docVar w:name="drpflag$" w:val="N"/>
    <w:docVar w:name="dst$" w:val="Ohio"/>
    <w:docVar w:name="dtype$" w:val="LOSS COSTS FILING"/>
  </w:docVars>
  <w:rsids>
    <w:rsidRoot w:val="00E20D61"/>
    <w:rsid w:val="002C54CD"/>
    <w:rsid w:val="002F4DFF"/>
    <w:rsid w:val="00387916"/>
    <w:rsid w:val="00555509"/>
    <w:rsid w:val="006551A7"/>
    <w:rsid w:val="0073177D"/>
    <w:rsid w:val="007370B6"/>
    <w:rsid w:val="00945F5F"/>
    <w:rsid w:val="009A5F57"/>
    <w:rsid w:val="00A55807"/>
    <w:rsid w:val="00AB2720"/>
    <w:rsid w:val="00AB443E"/>
    <w:rsid w:val="00AD19F8"/>
    <w:rsid w:val="00C83E31"/>
    <w:rsid w:val="00E11D70"/>
    <w:rsid w:val="00E20D61"/>
    <w:rsid w:val="00F84EA5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4:docId w14:val="298A1A4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443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AB443E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AB443E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AB443E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AB443E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AB443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B443E"/>
  </w:style>
  <w:style w:type="paragraph" w:styleId="Header">
    <w:name w:val="header"/>
    <w:basedOn w:val="isonormal"/>
    <w:link w:val="HeaderChar"/>
    <w:rsid w:val="00AB443E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AB443E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AB443E"/>
    <w:pPr>
      <w:spacing w:before="0" w:line="240" w:lineRule="auto"/>
    </w:pPr>
  </w:style>
  <w:style w:type="character" w:customStyle="1" w:styleId="FooterChar">
    <w:name w:val="Footer Char"/>
    <w:link w:val="Footer"/>
    <w:rsid w:val="00AB443E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AB443E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AB443E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AB443E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AB443E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AB443E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AB443E"/>
    <w:pPr>
      <w:spacing w:before="20" w:after="20"/>
      <w:jc w:val="left"/>
    </w:pPr>
  </w:style>
  <w:style w:type="paragraph" w:customStyle="1" w:styleId="isonormal">
    <w:name w:val="isonormal"/>
    <w:rsid w:val="00AB443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AB443E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AB443E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AB443E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AB443E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AB443E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AB443E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AB443E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AB443E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AB443E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AB443E"/>
    <w:pPr>
      <w:keepLines/>
    </w:pPr>
  </w:style>
  <w:style w:type="paragraph" w:customStyle="1" w:styleId="blocktext10">
    <w:name w:val="blocktext10"/>
    <w:basedOn w:val="isonormal"/>
    <w:rsid w:val="00AB443E"/>
    <w:pPr>
      <w:keepLines/>
      <w:ind w:left="2700"/>
    </w:pPr>
  </w:style>
  <w:style w:type="paragraph" w:customStyle="1" w:styleId="blocktext2">
    <w:name w:val="blocktext2"/>
    <w:basedOn w:val="isonormal"/>
    <w:rsid w:val="00AB443E"/>
    <w:pPr>
      <w:keepLines/>
      <w:ind w:left="300"/>
    </w:pPr>
  </w:style>
  <w:style w:type="paragraph" w:customStyle="1" w:styleId="blocktext3">
    <w:name w:val="blocktext3"/>
    <w:basedOn w:val="isonormal"/>
    <w:rsid w:val="00AB443E"/>
    <w:pPr>
      <w:keepLines/>
      <w:ind w:left="600"/>
    </w:pPr>
  </w:style>
  <w:style w:type="paragraph" w:customStyle="1" w:styleId="blocktext4">
    <w:name w:val="blocktext4"/>
    <w:basedOn w:val="isonormal"/>
    <w:rsid w:val="00AB443E"/>
    <w:pPr>
      <w:keepLines/>
      <w:ind w:left="900"/>
    </w:pPr>
  </w:style>
  <w:style w:type="paragraph" w:customStyle="1" w:styleId="blocktext5">
    <w:name w:val="blocktext5"/>
    <w:basedOn w:val="isonormal"/>
    <w:rsid w:val="00AB443E"/>
    <w:pPr>
      <w:keepLines/>
      <w:ind w:left="1200"/>
    </w:pPr>
  </w:style>
  <w:style w:type="paragraph" w:customStyle="1" w:styleId="blocktext6">
    <w:name w:val="blocktext6"/>
    <w:basedOn w:val="isonormal"/>
    <w:rsid w:val="00AB443E"/>
    <w:pPr>
      <w:keepLines/>
      <w:ind w:left="1500"/>
    </w:pPr>
  </w:style>
  <w:style w:type="paragraph" w:customStyle="1" w:styleId="blocktext7">
    <w:name w:val="blocktext7"/>
    <w:basedOn w:val="isonormal"/>
    <w:rsid w:val="00AB443E"/>
    <w:pPr>
      <w:keepLines/>
      <w:ind w:left="1800"/>
    </w:pPr>
  </w:style>
  <w:style w:type="paragraph" w:customStyle="1" w:styleId="blocktext8">
    <w:name w:val="blocktext8"/>
    <w:basedOn w:val="isonormal"/>
    <w:rsid w:val="00AB443E"/>
    <w:pPr>
      <w:keepLines/>
      <w:ind w:left="2100"/>
    </w:pPr>
  </w:style>
  <w:style w:type="paragraph" w:customStyle="1" w:styleId="blocktext9">
    <w:name w:val="blocktext9"/>
    <w:basedOn w:val="isonormal"/>
    <w:rsid w:val="00AB443E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AB443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AB443E"/>
    <w:pPr>
      <w:jc w:val="center"/>
    </w:pPr>
    <w:rPr>
      <w:b/>
    </w:rPr>
  </w:style>
  <w:style w:type="paragraph" w:customStyle="1" w:styleId="ctoutlinetxt1">
    <w:name w:val="ctoutlinetxt1"/>
    <w:basedOn w:val="isonormal"/>
    <w:rsid w:val="00AB443E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AB443E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AB443E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AB443E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AB443E"/>
    <w:rPr>
      <w:b/>
    </w:rPr>
  </w:style>
  <w:style w:type="paragraph" w:customStyle="1" w:styleId="icblock">
    <w:name w:val="i/cblock"/>
    <w:basedOn w:val="isonormal"/>
    <w:rsid w:val="00AB443E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AB443E"/>
  </w:style>
  <w:style w:type="paragraph" w:styleId="MacroText">
    <w:name w:val="macro"/>
    <w:link w:val="MacroTextChar"/>
    <w:rsid w:val="00AB443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AB443E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AB443E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AB443E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AB443E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AB443E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AB443E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AB443E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AB443E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AB443E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AB443E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AB443E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AB443E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AB443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AB443E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AB443E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AB443E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AB443E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AB443E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AB443E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AB443E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AB443E"/>
  </w:style>
  <w:style w:type="character" w:customStyle="1" w:styleId="rulelink">
    <w:name w:val="rulelink"/>
    <w:rsid w:val="00AB443E"/>
    <w:rPr>
      <w:b/>
    </w:rPr>
  </w:style>
  <w:style w:type="paragraph" w:styleId="Signature">
    <w:name w:val="Signature"/>
    <w:basedOn w:val="Normal"/>
    <w:link w:val="SignatureChar"/>
    <w:rsid w:val="00AB443E"/>
    <w:pPr>
      <w:ind w:left="4320"/>
    </w:pPr>
  </w:style>
  <w:style w:type="character" w:customStyle="1" w:styleId="SignatureChar">
    <w:name w:val="Signature Char"/>
    <w:link w:val="Signature"/>
    <w:rsid w:val="00AB443E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AB443E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AB443E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AB443E"/>
    <w:pPr>
      <w:spacing w:before="0" w:line="160" w:lineRule="exact"/>
    </w:pPr>
  </w:style>
  <w:style w:type="character" w:customStyle="1" w:styleId="spotlinksource">
    <w:name w:val="spotlinksource"/>
    <w:rsid w:val="00AB443E"/>
    <w:rPr>
      <w:b/>
    </w:rPr>
  </w:style>
  <w:style w:type="character" w:customStyle="1" w:styleId="spotlinktarget">
    <w:name w:val="spotlinktarget"/>
    <w:rsid w:val="00AB443E"/>
    <w:rPr>
      <w:b/>
    </w:rPr>
  </w:style>
  <w:style w:type="paragraph" w:customStyle="1" w:styleId="subcap">
    <w:name w:val="subcap"/>
    <w:basedOn w:val="isonormal"/>
    <w:rsid w:val="00AB443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AB443E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AB443E"/>
    <w:pPr>
      <w:spacing w:after="60"/>
      <w:jc w:val="center"/>
    </w:pPr>
    <w:rPr>
      <w:i/>
    </w:rPr>
  </w:style>
  <w:style w:type="character" w:customStyle="1" w:styleId="SubtitleChar">
    <w:name w:val="Subtitle Char"/>
    <w:link w:val="Subtitle"/>
    <w:rsid w:val="00AB443E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AB443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AB443E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AB443E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AB443E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AB443E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AB443E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AB443E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AB443E"/>
    <w:pPr>
      <w:jc w:val="left"/>
    </w:pPr>
    <w:rPr>
      <w:b/>
    </w:rPr>
  </w:style>
  <w:style w:type="character" w:customStyle="1" w:styleId="tablelink">
    <w:name w:val="tablelink"/>
    <w:rsid w:val="00AB443E"/>
    <w:rPr>
      <w:b/>
    </w:rPr>
  </w:style>
  <w:style w:type="paragraph" w:customStyle="1" w:styleId="tabletext00">
    <w:name w:val="tabletext0/0"/>
    <w:basedOn w:val="isonormal"/>
    <w:rsid w:val="00AB443E"/>
    <w:pPr>
      <w:spacing w:before="0"/>
      <w:jc w:val="left"/>
    </w:pPr>
  </w:style>
  <w:style w:type="paragraph" w:customStyle="1" w:styleId="tabletext01">
    <w:name w:val="tabletext0/1"/>
    <w:basedOn w:val="isonormal"/>
    <w:rsid w:val="00AB443E"/>
    <w:pPr>
      <w:spacing w:before="0" w:after="20"/>
      <w:jc w:val="left"/>
    </w:pPr>
  </w:style>
  <w:style w:type="paragraph" w:customStyle="1" w:styleId="tabletext10">
    <w:name w:val="tabletext1/0"/>
    <w:basedOn w:val="isonormal"/>
    <w:rsid w:val="00AB443E"/>
    <w:pPr>
      <w:spacing w:before="20"/>
      <w:jc w:val="left"/>
    </w:pPr>
  </w:style>
  <w:style w:type="paragraph" w:customStyle="1" w:styleId="tabletext40">
    <w:name w:val="tabletext4/0"/>
    <w:basedOn w:val="isonormal"/>
    <w:rsid w:val="00AB443E"/>
    <w:pPr>
      <w:jc w:val="left"/>
    </w:pPr>
  </w:style>
  <w:style w:type="paragraph" w:customStyle="1" w:styleId="tabletext44">
    <w:name w:val="tabletext4/4"/>
    <w:basedOn w:val="isonormal"/>
    <w:rsid w:val="00AB443E"/>
    <w:pPr>
      <w:spacing w:after="80"/>
      <w:jc w:val="left"/>
    </w:pPr>
  </w:style>
  <w:style w:type="paragraph" w:customStyle="1" w:styleId="terr2colblock1">
    <w:name w:val="terr2colblock1"/>
    <w:basedOn w:val="isonormal"/>
    <w:rsid w:val="00AB443E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AB443E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AB443E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AB443E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AB443E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AB443E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AB443E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AB443E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AB443E"/>
  </w:style>
  <w:style w:type="paragraph" w:customStyle="1" w:styleId="tabletext1">
    <w:name w:val="tabletext1"/>
    <w:rsid w:val="00AB443E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AB443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AB443E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AB443E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AB443E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AB443E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AB443E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AB443E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AB443E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AB443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AB443E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AB443E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AB443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AB443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AB443E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AB443E"/>
  </w:style>
  <w:style w:type="paragraph" w:customStyle="1" w:styleId="spacesingle">
    <w:name w:val="spacesingle"/>
    <w:basedOn w:val="isonormal"/>
    <w:next w:val="isonormal"/>
    <w:rsid w:val="00AB443E"/>
    <w:pPr>
      <w:spacing w:line="240" w:lineRule="auto"/>
    </w:pPr>
  </w:style>
  <w:style w:type="character" w:customStyle="1" w:styleId="companylink">
    <w:name w:val="companylink"/>
    <w:basedOn w:val="DefaultParagraphFont"/>
    <w:rsid w:val="00C83E31"/>
  </w:style>
  <w:style w:type="paragraph" w:customStyle="1" w:styleId="subhead">
    <w:name w:val="subhead"/>
    <w:basedOn w:val="isonormal"/>
    <w:rsid w:val="00C83E31"/>
    <w:pPr>
      <w:spacing w:line="200" w:lineRule="exact"/>
      <w:jc w:val="center"/>
    </w:pPr>
    <w:rPr>
      <w:b/>
    </w:rPr>
  </w:style>
  <w:style w:type="paragraph" w:customStyle="1" w:styleId="oldtable">
    <w:name w:val="oldtable"/>
    <w:basedOn w:val="Normal"/>
    <w:rsid w:val="00C83E31"/>
    <w:rPr>
      <w:rFonts w:ascii="Courier" w:hAnsi="Courier"/>
    </w:rPr>
  </w:style>
  <w:style w:type="paragraph" w:customStyle="1" w:styleId="oldtable1">
    <w:name w:val="oldtable1"/>
    <w:basedOn w:val="isonormal"/>
    <w:rsid w:val="00C83E31"/>
    <w:rPr>
      <w:rFonts w:ascii="Courier" w:hAnsi="Courier"/>
      <w:spacing w:val="-30"/>
    </w:rPr>
  </w:style>
  <w:style w:type="paragraph" w:customStyle="1" w:styleId="tabletext110">
    <w:name w:val="tabletext 1/1"/>
    <w:basedOn w:val="Normal"/>
    <w:rsid w:val="00C83E31"/>
    <w:rPr>
      <w:color w:val="000000"/>
    </w:rPr>
  </w:style>
  <w:style w:type="character" w:styleId="Strong">
    <w:name w:val="Strong"/>
    <w:qFormat/>
    <w:rsid w:val="00F84EA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LI-CA-2022-124 - 004 - Loss Costs.docx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Loss Costs </CircularDocDescription>
    <Date_x0020_Modified xmlns="a86cc342-0045-41e2-80e9-abdb777d2eca">2022-05-05T17:34:29+00:00</Date_x0020_Modified>
    <CircularDate xmlns="a86cc342-0045-41e2-80e9-abdb777d2eca">2022-05-10T04:00:00+00:00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providing a loss costs supplement to filing CA-2022-RLC1 in Ohio, which complements the multistate loss costs filing attached to circular LI-CA-2022-112. We are also implementing filing CA-2022-RLC1 in Ohio. Effective Date: 04/01/2023</KeyMessage>
    <CircularNumber xmlns="a86cc342-0045-41e2-80e9-abdb777d2eca">LI-CA-2022-124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3</Sequence>
    <ServiceModuleString xmlns="a86cc342-0045-41e2-80e9-abdb777d2eca">Loss Costs;</ServiceModuleString>
    <CircId xmlns="a86cc342-0045-41e2-80e9-abdb777d2eca">35370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OHIO SUPPLEMENT TO THE COMMERCIAL AUTO 2022 MULTISTATE LOSS COSTS FILING PROVIDED AND TO BE IMPLEMENTED</CircularTitle>
    <Jurs xmlns="a86cc342-0045-41e2-80e9-abdb777d2eca">
      <Value>37</Value>
    </Jurs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405A33-86B8-46C6-9073-49CEC9A2DF23}"/>
</file>

<file path=customXml/itemProps2.xml><?xml version="1.0" encoding="utf-8"?>
<ds:datastoreItem xmlns:ds="http://schemas.openxmlformats.org/officeDocument/2006/customXml" ds:itemID="{48430375-D08E-4709-8CE1-BC8972C634A7}"/>
</file>

<file path=customXml/itemProps3.xml><?xml version="1.0" encoding="utf-8"?>
<ds:datastoreItem xmlns:ds="http://schemas.openxmlformats.org/officeDocument/2006/customXml" ds:itemID="{8AE37E60-611F-4330-8DA5-B2B0318E687E}"/>
</file>

<file path=customXml/itemProps4.xml><?xml version="1.0" encoding="utf-8"?>
<ds:datastoreItem xmlns:ds="http://schemas.openxmlformats.org/officeDocument/2006/customXml" ds:itemID="{696EBE9F-46D7-4191-AC78-32ED0D7B16B1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102</Pages>
  <Words>19198</Words>
  <Characters>95612</Characters>
  <Application>Microsoft Office Word</Application>
  <DocSecurity>4</DocSecurity>
  <Lines>19122</Lines>
  <Paragraphs>7175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CombineMacroBlankDocument</vt:lpstr>
    </vt:vector>
  </TitlesOfParts>
  <Company/>
  <LinksUpToDate>false</LinksUpToDate>
  <CharactersWithSpaces>107635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2022-05-05T17:32:00Z</dcterms:created>
  <dcterms:modified xsi:type="dcterms:W3CDTF">2022-05-05T17:32:00Z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[LC, Loss Costs]</vt:lpwstr>
  </property>
  <property fmtid="{D5CDD505-2E9C-101B-9397-08002B2CF9AE}" pid="10" name="VersionNumber">
    <vt:lpwstr>1</vt:lpwstr>
  </property>
  <property fmtid="{D5CDD505-2E9C-101B-9397-08002B2CF9AE}" pid="11" name="SequenceNumber">
    <vt:lpwstr>720495</vt:lpwstr>
  </property>
  <property fmtid="{D5CDD505-2E9C-101B-9397-08002B2CF9AE}" pid="12" name="_docset_NoMedatataSyncRequired">
    <vt:lpwstr>False</vt:lpwstr>
  </property>
</Properties>
</file>