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7BDD" w14:textId="4BEEE733" w:rsidR="00212137" w:rsidRDefault="00212137" w:rsidP="00212137">
      <w:pPr>
        <w:tabs>
          <w:tab w:val="left" w:pos="1440"/>
          <w:tab w:val="left" w:pos="8040"/>
        </w:tabs>
        <w:jc w:val="center"/>
      </w:pPr>
      <w:r>
        <w:t>OHIO</w:t>
      </w:r>
    </w:p>
    <w:p w14:paraId="14CEC147" w14:textId="77777777" w:rsidR="00212137" w:rsidRDefault="00212137" w:rsidP="00212137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5AD97B29" w14:textId="77777777" w:rsidR="00212137" w:rsidRDefault="00212137" w:rsidP="00212137">
      <w:pPr>
        <w:tabs>
          <w:tab w:val="left" w:pos="1440"/>
          <w:tab w:val="left" w:pos="8040"/>
        </w:tabs>
      </w:pPr>
    </w:p>
    <w:p w14:paraId="6456C0D7" w14:textId="77777777" w:rsidR="00212137" w:rsidRDefault="00212137" w:rsidP="00212137">
      <w:pPr>
        <w:tabs>
          <w:tab w:val="left" w:pos="1440"/>
          <w:tab w:val="left" w:pos="8040"/>
        </w:tabs>
      </w:pPr>
    </w:p>
    <w:p w14:paraId="6F30D5FD" w14:textId="77777777" w:rsidR="00212137" w:rsidRPr="00C869E6" w:rsidRDefault="00212137" w:rsidP="00212137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3F8E3B9A" w14:textId="77777777" w:rsidR="00212137" w:rsidRDefault="00212137" w:rsidP="00212137">
      <w:pPr>
        <w:tabs>
          <w:tab w:val="left" w:pos="1440"/>
          <w:tab w:val="left" w:pos="8040"/>
          <w:tab w:val="left" w:pos="8640"/>
        </w:tabs>
        <w:ind w:left="1440"/>
      </w:pPr>
    </w:p>
    <w:p w14:paraId="4E9163FA" w14:textId="77777777" w:rsidR="00212137" w:rsidRDefault="00212137" w:rsidP="00212137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3AB55047" w14:textId="77777777" w:rsidR="00212137" w:rsidRDefault="00212137" w:rsidP="00212137">
      <w:pPr>
        <w:tabs>
          <w:tab w:val="left" w:pos="1440"/>
          <w:tab w:val="left" w:pos="8040"/>
          <w:tab w:val="left" w:pos="8640"/>
        </w:tabs>
        <w:ind w:left="1440"/>
      </w:pPr>
    </w:p>
    <w:p w14:paraId="58D58131" w14:textId="77777777" w:rsidR="00212137" w:rsidRDefault="00212137" w:rsidP="00212137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11CA26FF" w14:textId="77777777" w:rsidR="00212137" w:rsidRDefault="00212137" w:rsidP="00212137">
      <w:pPr>
        <w:tabs>
          <w:tab w:val="left" w:pos="1440"/>
          <w:tab w:val="left" w:pos="8040"/>
          <w:tab w:val="left" w:pos="8640"/>
        </w:tabs>
        <w:ind w:left="1440"/>
      </w:pPr>
    </w:p>
    <w:p w14:paraId="1346B139" w14:textId="77777777" w:rsidR="00212137" w:rsidRDefault="00212137" w:rsidP="00212137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1A098E1C" w14:textId="77777777" w:rsidR="00212137" w:rsidRDefault="00212137">
      <w:pPr>
        <w:sectPr w:rsidR="00212137" w:rsidSect="002121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B9D76B3" w14:textId="77777777" w:rsidR="00212137" w:rsidRPr="00212137" w:rsidRDefault="00212137" w:rsidP="0021213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12137">
        <w:rPr>
          <w:rFonts w:ascii="Arial" w:hAnsi="Arial"/>
          <w:b/>
          <w:sz w:val="18"/>
        </w:rPr>
        <w:lastRenderedPageBreak/>
        <w:t>70.  CAUSES OF LOSS – BASIC FORM</w:t>
      </w:r>
    </w:p>
    <w:p w14:paraId="62DFA983" w14:textId="77777777" w:rsidR="00212137" w:rsidRPr="00212137" w:rsidRDefault="00212137" w:rsidP="00212137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12137">
        <w:rPr>
          <w:rFonts w:ascii="Arial" w:hAnsi="Arial"/>
          <w:b/>
          <w:sz w:val="18"/>
        </w:rPr>
        <w:tab/>
        <w:t>E.</w:t>
      </w:r>
      <w:r w:rsidRPr="00212137">
        <w:rPr>
          <w:rFonts w:ascii="Arial" w:hAnsi="Arial"/>
          <w:b/>
          <w:sz w:val="18"/>
        </w:rPr>
        <w:tab/>
        <w:t>Rating Procedure</w:t>
      </w:r>
    </w:p>
    <w:p w14:paraId="3976E36D" w14:textId="77777777" w:rsidR="00212137" w:rsidRPr="00212137" w:rsidRDefault="00212137" w:rsidP="00212137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12137">
        <w:rPr>
          <w:rFonts w:ascii="Arial" w:hAnsi="Arial"/>
          <w:b/>
          <w:sz w:val="18"/>
        </w:rPr>
        <w:tab/>
        <w:t>2.</w:t>
      </w:r>
      <w:r w:rsidRPr="00212137">
        <w:rPr>
          <w:rFonts w:ascii="Arial" w:hAnsi="Arial"/>
          <w:b/>
          <w:sz w:val="18"/>
        </w:rPr>
        <w:tab/>
        <w:t>Property Damage – Group II Causes Of Loss</w:t>
      </w:r>
    </w:p>
    <w:p w14:paraId="20FFA876" w14:textId="77777777" w:rsidR="00212137" w:rsidRPr="00212137" w:rsidRDefault="00212137" w:rsidP="00212137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212137">
        <w:rPr>
          <w:rFonts w:ascii="Arial" w:hAnsi="Arial"/>
          <w:b/>
          <w:sz w:val="18"/>
        </w:rPr>
        <w:tab/>
        <w:t>e.</w:t>
      </w:r>
      <w:r w:rsidRPr="00212137">
        <w:rPr>
          <w:rFonts w:ascii="Arial" w:hAnsi="Arial"/>
          <w:b/>
          <w:sz w:val="18"/>
        </w:rPr>
        <w:tab/>
        <w:t>Loss Costs</w:t>
      </w:r>
    </w:p>
    <w:p w14:paraId="0AEE84DF" w14:textId="77777777" w:rsidR="00212137" w:rsidRPr="00212137" w:rsidRDefault="00212137" w:rsidP="002121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tab/>
        <w:t>(1)</w:t>
      </w:r>
      <w:r w:rsidRPr="00212137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212137">
        <w:rPr>
          <w:rFonts w:ascii="Arial" w:hAnsi="Arial"/>
          <w:b/>
          <w:bCs/>
          <w:sz w:val="18"/>
        </w:rPr>
        <w:t>70.E.2.a.</w:t>
      </w:r>
    </w:p>
    <w:p w14:paraId="7B6C15DB" w14:textId="77777777" w:rsidR="00212137" w:rsidRPr="00212137" w:rsidRDefault="00212137" w:rsidP="002121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tab/>
        <w:t>(2)</w:t>
      </w:r>
      <w:r w:rsidRPr="00212137">
        <w:rPr>
          <w:rFonts w:ascii="Arial" w:hAnsi="Arial"/>
          <w:sz w:val="18"/>
        </w:rPr>
        <w:tab/>
        <w:t xml:space="preserve">For Symbols </w:t>
      </w:r>
      <w:r w:rsidRPr="00212137">
        <w:rPr>
          <w:rFonts w:ascii="Arial" w:hAnsi="Arial"/>
          <w:b/>
          <w:sz w:val="18"/>
        </w:rPr>
        <w:t>AA,</w:t>
      </w:r>
      <w:r w:rsidRPr="00212137">
        <w:rPr>
          <w:rFonts w:ascii="Arial" w:hAnsi="Arial"/>
          <w:bCs/>
          <w:sz w:val="18"/>
        </w:rPr>
        <w:t xml:space="preserve"> </w:t>
      </w:r>
      <w:r w:rsidRPr="00212137">
        <w:rPr>
          <w:rFonts w:ascii="Arial" w:hAnsi="Arial"/>
          <w:b/>
          <w:sz w:val="18"/>
        </w:rPr>
        <w:t>A,</w:t>
      </w:r>
      <w:r w:rsidRPr="00212137">
        <w:rPr>
          <w:rFonts w:ascii="Arial" w:hAnsi="Arial"/>
          <w:bCs/>
          <w:sz w:val="18"/>
        </w:rPr>
        <w:t xml:space="preserve"> </w:t>
      </w:r>
      <w:r w:rsidRPr="00212137">
        <w:rPr>
          <w:rFonts w:ascii="Arial" w:hAnsi="Arial"/>
          <w:b/>
          <w:sz w:val="18"/>
        </w:rPr>
        <w:t>AB</w:t>
      </w:r>
      <w:r w:rsidRPr="00212137">
        <w:rPr>
          <w:rFonts w:ascii="Arial" w:hAnsi="Arial"/>
          <w:sz w:val="18"/>
        </w:rPr>
        <w:t xml:space="preserve"> and </w:t>
      </w:r>
      <w:r w:rsidRPr="00212137">
        <w:rPr>
          <w:rFonts w:ascii="Arial" w:hAnsi="Arial"/>
          <w:b/>
          <w:sz w:val="18"/>
        </w:rPr>
        <w:t>B</w:t>
      </w:r>
      <w:ins w:id="0" w:author="Author" w:date="2022-05-12T09:06:00Z">
        <w:r w:rsidRPr="00212137">
          <w:rPr>
            <w:rFonts w:ascii="Arial" w:hAnsi="Arial"/>
            <w:b/>
            <w:sz w:val="18"/>
          </w:rPr>
          <w:t>,</w:t>
        </w:r>
      </w:ins>
      <w:r w:rsidRPr="00212137">
        <w:rPr>
          <w:rFonts w:ascii="Arial" w:hAnsi="Arial"/>
          <w:sz w:val="18"/>
        </w:rPr>
        <w:t xml:space="preserve"> use the applicable rate.</w:t>
      </w:r>
    </w:p>
    <w:p w14:paraId="7C8F7142" w14:textId="77777777" w:rsidR="00212137" w:rsidRPr="00212137" w:rsidRDefault="00212137" w:rsidP="002121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tab/>
        <w:t>(3)</w:t>
      </w:r>
      <w:r w:rsidRPr="00212137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212137">
        <w:rPr>
          <w:rFonts w:ascii="Arial" w:hAnsi="Arial"/>
          <w:b/>
          <w:bCs/>
          <w:sz w:val="18"/>
        </w:rPr>
        <w:t>70.E.2.a.</w:t>
      </w:r>
    </w:p>
    <w:p w14:paraId="25F8F72D" w14:textId="77777777" w:rsidR="00212137" w:rsidRPr="00212137" w:rsidRDefault="00212137" w:rsidP="0021213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1200"/>
        <w:gridCol w:w="1200"/>
      </w:tblGrid>
      <w:tr w:rsidR="00212137" w:rsidRPr="00212137" w14:paraId="58E04513" w14:textId="77777777" w:rsidTr="00C0700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2F391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DAED71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77F5B9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BEA54F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7CAC47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212137" w:rsidRPr="00212137" w14:paraId="708E9F08" w14:textId="77777777" w:rsidTr="00C0700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C6D20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C7528F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5B2842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C85550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Loss Cost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21C3E4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212137" w:rsidRPr="00212137" w14:paraId="2DEBC369" w14:textId="77777777" w:rsidTr="00C0700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7E34E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457E24E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A91A24D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00C4741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1" w:author="Author" w:date="2022-04-27T10:35:00Z">
              <w:r w:rsidRPr="00212137" w:rsidDel="009208D4">
                <w:rPr>
                  <w:rFonts w:ascii="Arial" w:hAnsi="Arial"/>
                  <w:sz w:val="18"/>
                </w:rPr>
                <w:delText>036</w:delText>
              </w:r>
            </w:del>
            <w:ins w:id="2" w:author="Author" w:date="2022-04-27T10:35:00Z">
              <w:r w:rsidRPr="00212137">
                <w:rPr>
                  <w:rFonts w:ascii="Arial" w:hAnsi="Arial"/>
                  <w:sz w:val="18"/>
                </w:rPr>
                <w:t>043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21655F2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3" w:author="Author" w:date="2022-04-27T10:35:00Z">
              <w:r w:rsidRPr="00212137" w:rsidDel="009208D4">
                <w:rPr>
                  <w:rFonts w:ascii="Arial" w:hAnsi="Arial"/>
                  <w:sz w:val="18"/>
                </w:rPr>
                <w:delText>053</w:delText>
              </w:r>
            </w:del>
            <w:ins w:id="4" w:author="Author" w:date="2022-04-27T10:35:00Z">
              <w:r w:rsidRPr="00212137">
                <w:rPr>
                  <w:rFonts w:ascii="Arial" w:hAnsi="Arial"/>
                  <w:sz w:val="18"/>
                </w:rPr>
                <w:t>063</w:t>
              </w:r>
            </w:ins>
          </w:p>
        </w:tc>
      </w:tr>
      <w:tr w:rsidR="00212137" w:rsidRPr="00212137" w14:paraId="37D644C9" w14:textId="77777777" w:rsidTr="00C0700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B46A37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C5B8D02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F3D5513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EF5A175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5" w:author="Author" w:date="2022-04-27T10:34:00Z">
              <w:r w:rsidRPr="00212137" w:rsidDel="009208D4">
                <w:rPr>
                  <w:rFonts w:ascii="Arial" w:hAnsi="Arial"/>
                  <w:sz w:val="18"/>
                </w:rPr>
                <w:delText>042</w:delText>
              </w:r>
            </w:del>
            <w:ins w:id="6" w:author="Author" w:date="2022-04-27T10:34:00Z">
              <w:r w:rsidRPr="00212137">
                <w:rPr>
                  <w:rFonts w:ascii="Arial" w:hAnsi="Arial"/>
                  <w:sz w:val="18"/>
                </w:rPr>
                <w:t>050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03FBA2E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7" w:author="Author" w:date="2022-04-27T10:34:00Z">
              <w:r w:rsidRPr="00212137" w:rsidDel="009208D4">
                <w:rPr>
                  <w:rFonts w:ascii="Arial" w:hAnsi="Arial"/>
                  <w:sz w:val="18"/>
                </w:rPr>
                <w:delText>057</w:delText>
              </w:r>
            </w:del>
            <w:ins w:id="8" w:author="Author" w:date="2022-04-27T10:34:00Z">
              <w:r w:rsidRPr="00212137">
                <w:rPr>
                  <w:rFonts w:ascii="Arial" w:hAnsi="Arial"/>
                  <w:sz w:val="18"/>
                </w:rPr>
                <w:t>067</w:t>
              </w:r>
            </w:ins>
          </w:p>
        </w:tc>
      </w:tr>
      <w:tr w:rsidR="00212137" w:rsidRPr="00212137" w14:paraId="7ABA9DD6" w14:textId="77777777" w:rsidTr="00C0700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9B73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F95F3C0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6B4C685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030B7E0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9" w:author="Author" w:date="2022-04-27T10:35:00Z">
              <w:r w:rsidRPr="00212137" w:rsidDel="009208D4">
                <w:rPr>
                  <w:rFonts w:ascii="Arial" w:hAnsi="Arial"/>
                  <w:sz w:val="18"/>
                </w:rPr>
                <w:delText>053</w:delText>
              </w:r>
            </w:del>
            <w:ins w:id="10" w:author="Author" w:date="2022-04-27T10:35:00Z">
              <w:r w:rsidRPr="00212137">
                <w:rPr>
                  <w:rFonts w:ascii="Arial" w:hAnsi="Arial"/>
                  <w:sz w:val="18"/>
                </w:rPr>
                <w:t>063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80B0B3B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11" w:author="Author" w:date="2022-04-27T10:35:00Z">
              <w:r w:rsidRPr="00212137" w:rsidDel="009208D4">
                <w:rPr>
                  <w:rFonts w:ascii="Arial" w:hAnsi="Arial"/>
                  <w:sz w:val="18"/>
                </w:rPr>
                <w:delText>068</w:delText>
              </w:r>
            </w:del>
            <w:ins w:id="12" w:author="Author" w:date="2022-04-27T10:35:00Z">
              <w:r w:rsidRPr="00212137">
                <w:rPr>
                  <w:rFonts w:ascii="Arial" w:hAnsi="Arial"/>
                  <w:sz w:val="18"/>
                </w:rPr>
                <w:t>080</w:t>
              </w:r>
            </w:ins>
          </w:p>
        </w:tc>
      </w:tr>
      <w:tr w:rsidR="00212137" w:rsidRPr="00212137" w14:paraId="4A442CBD" w14:textId="77777777" w:rsidTr="00C0700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461EEA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11CE0B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BE64B15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CDB6D39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13" w:author="Author" w:date="2022-04-27T10:35:00Z">
              <w:r w:rsidRPr="00212137" w:rsidDel="009208D4">
                <w:rPr>
                  <w:rFonts w:ascii="Arial" w:hAnsi="Arial"/>
                  <w:sz w:val="18"/>
                </w:rPr>
                <w:delText>061</w:delText>
              </w:r>
            </w:del>
            <w:ins w:id="14" w:author="Author" w:date="2022-04-27T10:35:00Z">
              <w:r w:rsidRPr="00212137">
                <w:rPr>
                  <w:rFonts w:ascii="Arial" w:hAnsi="Arial"/>
                  <w:sz w:val="18"/>
                </w:rPr>
                <w:t>072</w:t>
              </w:r>
            </w:ins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8FA02A5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.</w:t>
            </w:r>
            <w:del w:id="15" w:author="Author" w:date="2022-04-27T10:35:00Z">
              <w:r w:rsidRPr="00212137" w:rsidDel="009208D4">
                <w:rPr>
                  <w:rFonts w:ascii="Arial" w:hAnsi="Arial"/>
                  <w:sz w:val="18"/>
                </w:rPr>
                <w:delText>075</w:delText>
              </w:r>
            </w:del>
            <w:ins w:id="16" w:author="Author" w:date="2022-04-27T10:35:00Z">
              <w:r w:rsidRPr="00212137">
                <w:rPr>
                  <w:rFonts w:ascii="Arial" w:hAnsi="Arial"/>
                  <w:sz w:val="18"/>
                </w:rPr>
                <w:t>089</w:t>
              </w:r>
            </w:ins>
          </w:p>
        </w:tc>
      </w:tr>
    </w:tbl>
    <w:p w14:paraId="34751C5D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0BCDDD20" w14:textId="77777777" w:rsidR="00212137" w:rsidRDefault="00212137">
      <w:pPr>
        <w:sectPr w:rsidR="00212137" w:rsidSect="00212137">
          <w:headerReference w:type="even" r:id="rId13"/>
          <w:pgSz w:w="12240" w:h="15840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73A8D715" w14:textId="77777777" w:rsidR="00212137" w:rsidRPr="00212137" w:rsidRDefault="00212137" w:rsidP="0021213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12137">
        <w:rPr>
          <w:rFonts w:ascii="Arial" w:hAnsi="Arial"/>
          <w:b/>
          <w:sz w:val="18"/>
        </w:rPr>
        <w:lastRenderedPageBreak/>
        <w:t>72.  CAUSES OF LOSS – SPECIAL FORM</w:t>
      </w:r>
    </w:p>
    <w:p w14:paraId="2F504541" w14:textId="77777777" w:rsidR="00212137" w:rsidRPr="00212137" w:rsidRDefault="00212137" w:rsidP="00212137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tab/>
        <w:t>E.2.</w:t>
      </w:r>
      <w:r w:rsidRPr="00212137">
        <w:rPr>
          <w:rFonts w:ascii="Arial" w:hAnsi="Arial"/>
          <w:sz w:val="18"/>
        </w:rPr>
        <w:tab/>
        <w:t>Rating Procedure – Property Damage – Other Than Builders' Risk</w:t>
      </w:r>
    </w:p>
    <w:p w14:paraId="357D9592" w14:textId="77777777" w:rsidR="00212137" w:rsidRPr="00212137" w:rsidRDefault="00212137" w:rsidP="002121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tab/>
        <w:t>b.(1)</w:t>
      </w:r>
      <w:r w:rsidRPr="00212137">
        <w:rPr>
          <w:rFonts w:ascii="Arial" w:hAnsi="Arial"/>
          <w:sz w:val="18"/>
        </w:rPr>
        <w:tab/>
        <w:t>Building Coverage – Loss Cost: .</w:t>
      </w:r>
      <w:del w:id="17" w:author="Author" w:date="2022-04-27T10:37:00Z">
        <w:r w:rsidRPr="00212137" w:rsidDel="00126B07">
          <w:rPr>
            <w:rFonts w:ascii="Arial" w:hAnsi="Arial"/>
            <w:sz w:val="18"/>
          </w:rPr>
          <w:delText>042</w:delText>
        </w:r>
      </w:del>
      <w:ins w:id="18" w:author="Author" w:date="2022-04-27T10:37:00Z">
        <w:r w:rsidRPr="00212137">
          <w:rPr>
            <w:rFonts w:ascii="Arial" w:hAnsi="Arial"/>
            <w:sz w:val="18"/>
          </w:rPr>
          <w:t>037</w:t>
        </w:r>
      </w:ins>
    </w:p>
    <w:p w14:paraId="2DDFDC67" w14:textId="77777777" w:rsidR="00212137" w:rsidRPr="00212137" w:rsidRDefault="00212137" w:rsidP="002121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</w:r>
      <w:r w:rsidRPr="00212137">
        <w:rPr>
          <w:rFonts w:ascii="Arial" w:hAnsi="Arial"/>
          <w:b/>
          <w:sz w:val="18"/>
        </w:rPr>
        <w:t>c.(2)</w:t>
      </w:r>
      <w:r w:rsidRPr="00212137">
        <w:rPr>
          <w:rFonts w:ascii="Arial" w:hAnsi="Arial"/>
          <w:sz w:val="18"/>
        </w:rPr>
        <w:tab/>
        <w:t>Personal Property Coverage – Loss Costs</w:t>
      </w:r>
    </w:p>
    <w:p w14:paraId="00173782" w14:textId="77777777" w:rsidR="00212137" w:rsidRPr="00212137" w:rsidRDefault="00212137" w:rsidP="0021213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10"/>
        <w:gridCol w:w="1190"/>
      </w:tblGrid>
      <w:tr w:rsidR="00212137" w:rsidRPr="00212137" w14:paraId="4BD97523" w14:textId="77777777" w:rsidTr="00C0700A">
        <w:trPr>
          <w:cantSplit/>
          <w:trHeight w:val="190"/>
        </w:trPr>
        <w:tc>
          <w:tcPr>
            <w:tcW w:w="200" w:type="dxa"/>
          </w:tcPr>
          <w:p w14:paraId="15B932C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D806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9449A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212137" w:rsidRPr="00212137" w14:paraId="7E3083F6" w14:textId="77777777" w:rsidTr="00C0700A">
        <w:trPr>
          <w:cantSplit/>
          <w:trHeight w:val="190"/>
        </w:trPr>
        <w:tc>
          <w:tcPr>
            <w:tcW w:w="200" w:type="dxa"/>
          </w:tcPr>
          <w:p w14:paraId="706F9CC6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E48B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E97BCBD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19" w:author="Author" w:date="2022-04-27T10:37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126</w:delText>
              </w:r>
            </w:del>
            <w:ins w:id="20" w:author="Author" w:date="2022-04-27T10:37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107</w:t>
              </w:r>
            </w:ins>
          </w:p>
        </w:tc>
      </w:tr>
      <w:tr w:rsidR="00212137" w:rsidRPr="00212137" w14:paraId="5AC9508C" w14:textId="77777777" w:rsidTr="00C0700A">
        <w:trPr>
          <w:cantSplit/>
          <w:trHeight w:val="190"/>
        </w:trPr>
        <w:tc>
          <w:tcPr>
            <w:tcW w:w="200" w:type="dxa"/>
          </w:tcPr>
          <w:p w14:paraId="2643646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26EF2B9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6264FE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21" w:author="Author" w:date="2022-04-27T10:37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130</w:delText>
              </w:r>
            </w:del>
            <w:ins w:id="22" w:author="Author" w:date="2022-04-27T10:37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102</w:t>
              </w:r>
            </w:ins>
          </w:p>
        </w:tc>
      </w:tr>
      <w:tr w:rsidR="00212137" w:rsidRPr="00212137" w14:paraId="13D69224" w14:textId="77777777" w:rsidTr="00C0700A">
        <w:trPr>
          <w:cantSplit/>
          <w:trHeight w:val="190"/>
        </w:trPr>
        <w:tc>
          <w:tcPr>
            <w:tcW w:w="200" w:type="dxa"/>
          </w:tcPr>
          <w:p w14:paraId="7823E765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470F40C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4F28A1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23" w:author="Author" w:date="2022-04-27T10:37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207</w:delText>
              </w:r>
            </w:del>
            <w:ins w:id="24" w:author="Author" w:date="2022-04-27T10:37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182</w:t>
              </w:r>
            </w:ins>
          </w:p>
        </w:tc>
      </w:tr>
      <w:tr w:rsidR="00212137" w:rsidRPr="00212137" w14:paraId="6BF60422" w14:textId="77777777" w:rsidTr="00C0700A">
        <w:trPr>
          <w:cantSplit/>
          <w:trHeight w:val="190"/>
        </w:trPr>
        <w:tc>
          <w:tcPr>
            <w:tcW w:w="200" w:type="dxa"/>
          </w:tcPr>
          <w:p w14:paraId="29B126E7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C2E2BC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518206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25" w:author="Author" w:date="2022-04-27T10:37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273</w:delText>
              </w:r>
            </w:del>
            <w:ins w:id="26" w:author="Author" w:date="2022-04-27T10:37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232</w:t>
              </w:r>
            </w:ins>
          </w:p>
        </w:tc>
      </w:tr>
      <w:tr w:rsidR="00212137" w:rsidRPr="00212137" w14:paraId="63F56C7C" w14:textId="77777777" w:rsidTr="00C0700A">
        <w:trPr>
          <w:cantSplit/>
          <w:trHeight w:val="190"/>
        </w:trPr>
        <w:tc>
          <w:tcPr>
            <w:tcW w:w="200" w:type="dxa"/>
          </w:tcPr>
          <w:p w14:paraId="58097207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7D68631C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AF30F2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27" w:author="Author" w:date="2022-04-27T10:37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155</w:delText>
              </w:r>
            </w:del>
            <w:ins w:id="28" w:author="Author" w:date="2022-04-27T10:37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13</w:t>
              </w:r>
            </w:ins>
            <w:ins w:id="29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8</w:t>
              </w:r>
            </w:ins>
          </w:p>
        </w:tc>
      </w:tr>
      <w:tr w:rsidR="00212137" w:rsidRPr="00212137" w14:paraId="3980286E" w14:textId="77777777" w:rsidTr="00C0700A">
        <w:trPr>
          <w:cantSplit/>
          <w:trHeight w:val="190"/>
        </w:trPr>
        <w:tc>
          <w:tcPr>
            <w:tcW w:w="200" w:type="dxa"/>
          </w:tcPr>
          <w:p w14:paraId="594FB034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127AEF4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6FAE57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30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130</w:delText>
              </w:r>
            </w:del>
            <w:ins w:id="31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112</w:t>
              </w:r>
            </w:ins>
          </w:p>
        </w:tc>
      </w:tr>
      <w:tr w:rsidR="00212137" w:rsidRPr="00212137" w14:paraId="610E3491" w14:textId="77777777" w:rsidTr="00C0700A">
        <w:trPr>
          <w:cantSplit/>
          <w:trHeight w:val="190"/>
        </w:trPr>
        <w:tc>
          <w:tcPr>
            <w:tcW w:w="200" w:type="dxa"/>
          </w:tcPr>
          <w:p w14:paraId="049BE23A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B426B8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237361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32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144</w:delText>
              </w:r>
            </w:del>
            <w:ins w:id="33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187</w:t>
              </w:r>
            </w:ins>
          </w:p>
        </w:tc>
      </w:tr>
      <w:tr w:rsidR="00212137" w:rsidRPr="00212137" w14:paraId="5F9A8CA1" w14:textId="77777777" w:rsidTr="00C0700A">
        <w:trPr>
          <w:cantSplit/>
          <w:trHeight w:val="190"/>
        </w:trPr>
        <w:tc>
          <w:tcPr>
            <w:tcW w:w="200" w:type="dxa"/>
          </w:tcPr>
          <w:p w14:paraId="790380E7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6752325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D1F46C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34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045</w:delText>
              </w:r>
            </w:del>
            <w:ins w:id="35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039</w:t>
              </w:r>
            </w:ins>
          </w:p>
        </w:tc>
      </w:tr>
      <w:tr w:rsidR="00212137" w:rsidRPr="00212137" w14:paraId="2711F970" w14:textId="77777777" w:rsidTr="00C0700A">
        <w:trPr>
          <w:cantSplit/>
          <w:trHeight w:val="190"/>
        </w:trPr>
        <w:tc>
          <w:tcPr>
            <w:tcW w:w="200" w:type="dxa"/>
          </w:tcPr>
          <w:p w14:paraId="4711DB92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3215D2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FECD2D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36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295</w:delText>
              </w:r>
            </w:del>
            <w:ins w:id="37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268</w:t>
              </w:r>
            </w:ins>
          </w:p>
        </w:tc>
      </w:tr>
      <w:tr w:rsidR="00212137" w:rsidRPr="00212137" w14:paraId="1247D339" w14:textId="77777777" w:rsidTr="00C0700A">
        <w:trPr>
          <w:cantSplit/>
          <w:trHeight w:val="190"/>
        </w:trPr>
        <w:tc>
          <w:tcPr>
            <w:tcW w:w="200" w:type="dxa"/>
          </w:tcPr>
          <w:p w14:paraId="779AF91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F53733A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7839A3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38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187</w:delText>
              </w:r>
            </w:del>
            <w:ins w:id="39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152</w:t>
              </w:r>
            </w:ins>
          </w:p>
        </w:tc>
      </w:tr>
      <w:tr w:rsidR="00212137" w:rsidRPr="00212137" w14:paraId="3FD83806" w14:textId="77777777" w:rsidTr="00C0700A">
        <w:trPr>
          <w:cantSplit/>
          <w:trHeight w:val="190"/>
        </w:trPr>
        <w:tc>
          <w:tcPr>
            <w:tcW w:w="200" w:type="dxa"/>
          </w:tcPr>
          <w:p w14:paraId="687EDD3D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5FA5B74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93595D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40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178</w:delText>
              </w:r>
            </w:del>
            <w:ins w:id="41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171</w:t>
              </w:r>
            </w:ins>
          </w:p>
        </w:tc>
      </w:tr>
      <w:tr w:rsidR="00212137" w:rsidRPr="00212137" w14:paraId="1F14E16A" w14:textId="77777777" w:rsidTr="00C0700A">
        <w:trPr>
          <w:cantSplit/>
          <w:trHeight w:val="190"/>
        </w:trPr>
        <w:tc>
          <w:tcPr>
            <w:tcW w:w="200" w:type="dxa"/>
          </w:tcPr>
          <w:p w14:paraId="64EA25F4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5BEF170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410977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42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149</w:delText>
              </w:r>
            </w:del>
            <w:ins w:id="43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134</w:t>
              </w:r>
            </w:ins>
          </w:p>
        </w:tc>
      </w:tr>
      <w:tr w:rsidR="00212137" w:rsidRPr="00212137" w14:paraId="37715484" w14:textId="77777777" w:rsidTr="00C0700A">
        <w:trPr>
          <w:cantSplit/>
          <w:trHeight w:val="190"/>
        </w:trPr>
        <w:tc>
          <w:tcPr>
            <w:tcW w:w="200" w:type="dxa"/>
          </w:tcPr>
          <w:p w14:paraId="7F186869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66A7A3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E00D77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del w:id="44" w:author="Author" w:date="2022-04-27T10:38:00Z">
              <w:r w:rsidRPr="00212137" w:rsidDel="00126B07">
                <w:rPr>
                  <w:rFonts w:ascii="Arial" w:hAnsi="Arial" w:cs="Arial"/>
                  <w:color w:val="000000"/>
                  <w:sz w:val="18"/>
                  <w:szCs w:val="18"/>
                </w:rPr>
                <w:delText>327</w:delText>
              </w:r>
            </w:del>
            <w:ins w:id="45" w:author="Author" w:date="2022-04-27T10:38:00Z">
              <w:r w:rsidRPr="00212137">
                <w:rPr>
                  <w:rFonts w:ascii="Arial" w:hAnsi="Arial" w:cs="Arial"/>
                  <w:color w:val="000000"/>
                  <w:sz w:val="18"/>
                  <w:szCs w:val="18"/>
                </w:rPr>
                <w:t>313</w:t>
              </w:r>
            </w:ins>
          </w:p>
        </w:tc>
      </w:tr>
      <w:tr w:rsidR="00212137" w:rsidRPr="00212137" w14:paraId="7E0DF015" w14:textId="77777777" w:rsidTr="00C0700A">
        <w:trPr>
          <w:cantSplit/>
          <w:trHeight w:val="190"/>
        </w:trPr>
        <w:tc>
          <w:tcPr>
            <w:tcW w:w="200" w:type="dxa"/>
          </w:tcPr>
          <w:p w14:paraId="11C40DF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8978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A8F0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Territorial</w:t>
            </w:r>
            <w:r w:rsidRPr="00212137">
              <w:rPr>
                <w:rFonts w:ascii="Arial" w:hAnsi="Arial"/>
                <w:b/>
                <w:sz w:val="18"/>
              </w:rPr>
              <w:br/>
              <w:t>Multiplier</w:t>
            </w:r>
          </w:p>
        </w:tc>
      </w:tr>
      <w:tr w:rsidR="00212137" w:rsidRPr="00212137" w14:paraId="70016845" w14:textId="77777777" w:rsidTr="00C0700A">
        <w:trPr>
          <w:cantSplit/>
          <w:trHeight w:val="190"/>
        </w:trPr>
        <w:tc>
          <w:tcPr>
            <w:tcW w:w="200" w:type="dxa"/>
          </w:tcPr>
          <w:p w14:paraId="77C04F16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6E9C4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Cuyahoga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962D7E6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</w:tr>
      <w:tr w:rsidR="00212137" w:rsidRPr="00212137" w14:paraId="5CF2A04A" w14:textId="77777777" w:rsidTr="00C0700A">
        <w:trPr>
          <w:cantSplit/>
          <w:trHeight w:val="190"/>
        </w:trPr>
        <w:tc>
          <w:tcPr>
            <w:tcW w:w="200" w:type="dxa"/>
          </w:tcPr>
          <w:p w14:paraId="010A177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7B33794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Mahoning, Lucas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BFE64C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</w:tr>
      <w:tr w:rsidR="00212137" w:rsidRPr="00212137" w14:paraId="20786164" w14:textId="77777777" w:rsidTr="00C0700A">
        <w:trPr>
          <w:cantSplit/>
          <w:trHeight w:val="190"/>
        </w:trPr>
        <w:tc>
          <w:tcPr>
            <w:tcW w:w="200" w:type="dxa"/>
          </w:tcPr>
          <w:p w14:paraId="62FC16F1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7C08FB9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Hamilton, Summit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A96443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</w:tr>
      <w:tr w:rsidR="00212137" w:rsidRPr="00212137" w14:paraId="2EAFB367" w14:textId="77777777" w:rsidTr="00C0700A">
        <w:trPr>
          <w:cantSplit/>
          <w:trHeight w:val="190"/>
        </w:trPr>
        <w:tc>
          <w:tcPr>
            <w:tcW w:w="200" w:type="dxa"/>
          </w:tcPr>
          <w:p w14:paraId="453D0754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14EFEBA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Franklin (including entire city of Columbus)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8EFDE9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</w:tr>
      <w:tr w:rsidR="00212137" w:rsidRPr="00212137" w14:paraId="05B04B16" w14:textId="77777777" w:rsidTr="00C0700A">
        <w:trPr>
          <w:cantSplit/>
          <w:trHeight w:val="190"/>
        </w:trPr>
        <w:tc>
          <w:tcPr>
            <w:tcW w:w="200" w:type="dxa"/>
          </w:tcPr>
          <w:p w14:paraId="25825581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6FC99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E53F0A" w14:textId="77777777" w:rsidR="00212137" w:rsidRPr="00212137" w:rsidRDefault="00212137" w:rsidP="00212137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2121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</w:tr>
    </w:tbl>
    <w:p w14:paraId="573D466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64C3058E" w14:textId="77777777" w:rsidR="00212137" w:rsidRDefault="00212137">
      <w:pPr>
        <w:sectPr w:rsidR="00212137" w:rsidSect="00212137"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14:paraId="28B90981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</w:t>
      </w:r>
    </w:p>
    <w:p w14:paraId="5DAE6970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070FC3C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bookmarkStart w:id="46" w:name="ISOSuiteClassCodes"/>
      <w:bookmarkEnd w:id="46"/>
    </w:p>
    <w:p w14:paraId="02D69E2F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7E7F3255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4E738B8A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EF1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6C5556AA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BD17E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4AF2E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212137" w:rsidRPr="00212137" w14:paraId="6B05161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B44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508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212137" w:rsidRPr="00212137" w14:paraId="66A6ABF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7D4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DFE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212137" w:rsidRPr="00212137" w14:paraId="5E5E3B4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076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E5D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212137" w:rsidRPr="00212137" w14:paraId="2FEF443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231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706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212137" w:rsidRPr="00212137" w14:paraId="52595E8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7A96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A7E3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212137" w:rsidRPr="00212137" w14:paraId="1BB446F3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F4D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40C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212137" w:rsidRPr="00212137" w14:paraId="467D1E1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894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610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212137" w:rsidRPr="00212137" w14:paraId="0F74C2F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478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B4F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212137" w:rsidRPr="00212137" w14:paraId="7660756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908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EB6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212137" w:rsidRPr="00212137" w14:paraId="5C6029E6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1BA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CB4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212137" w:rsidRPr="00212137" w14:paraId="2C6CA826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444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596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1CDD1D4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B8A9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802244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AF3DA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445EBA0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B96FC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013115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C4B0A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A794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A39B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159E9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D0A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49AF652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12DE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DCA3A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8055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4BCF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5BC4C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9945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51AB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12137" w:rsidRPr="00212137" w14:paraId="401EBF9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C9691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D2110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E3A8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D69FE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EC1C2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A3F4C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9EF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12137" w:rsidRPr="00212137" w14:paraId="0F13C26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A8B1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DD3A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9CFC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1C87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F38F4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DB7F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18737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12137" w:rsidRPr="00212137" w14:paraId="47E9471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14C4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041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AF0D3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B0AE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FD95B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61D0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742CD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12137" w:rsidRPr="00212137" w14:paraId="15FC41D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5A0BE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87C47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889C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D6F5D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0FF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27A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A138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12137" w:rsidRPr="00212137" w14:paraId="4C52F42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76D1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D05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B404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33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9DCF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15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F558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12137" w:rsidRPr="00212137" w14:paraId="494C987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6E9C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868C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592DF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44CD4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84A6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F107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AB2F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12137" w:rsidRPr="00212137" w14:paraId="532BE87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817E9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3637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6CA8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14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C851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2E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E931E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12137" w:rsidRPr="00212137" w14:paraId="085B382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8137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3D09C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C93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A258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30EF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56E3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6E3E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12137" w:rsidRPr="00212137" w14:paraId="064A81B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86C7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7B9B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BCBA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5D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165E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69E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627C6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12137" w:rsidRPr="00212137" w14:paraId="6BF5F35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5FE3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B0865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1F09A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C144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7362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3A82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D6368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12137" w:rsidRPr="00212137" w14:paraId="4055119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8624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99F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1A43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BC7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4E23C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444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AA964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12137" w:rsidRPr="00212137" w14:paraId="5C5E953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91A7B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DC4F6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E0060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5416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080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5FD8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F0224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12137" w:rsidRPr="00212137" w14:paraId="78197D3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8F400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958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50E9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7B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AEF39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DE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DC439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12137" w:rsidRPr="00212137" w14:paraId="2CA5EBC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E6DD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C70E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452F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3968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5993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A22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9AC5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12137" w:rsidRPr="00212137" w14:paraId="0EF624F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5417F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8990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8284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EDA8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B26F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98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BE77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12137" w:rsidRPr="00212137" w14:paraId="4E1E22A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F608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DDF2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614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C234E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757C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6018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147D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12137" w:rsidRPr="00212137" w14:paraId="0223E64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2389F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0F9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6FF0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192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0403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8E2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05F2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12137" w:rsidRPr="00212137" w14:paraId="42641E7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46919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4CB04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13F49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9AA89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43302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9B2C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1825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12137" w:rsidRPr="00212137" w14:paraId="1504E68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F2333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4B43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A211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90F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19345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9E62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FFBD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12137" w:rsidRPr="00212137" w14:paraId="03BFDDC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0DA3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57EE0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5479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BCC19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5B14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FBC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8CB9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12137" w:rsidRPr="00212137" w14:paraId="711585A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AB4CF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B58D3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F7EC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284E0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4519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E503D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D0ECB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12137" w:rsidRPr="00212137" w14:paraId="0EFDC58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ACA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09F5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67F6D24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901F9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C17CEC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6363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205A991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EEE97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7EEF4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AED62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5213E4B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AF079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C3846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BB14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360A7BD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3B2EF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852FF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8EE59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7DE5844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3CCFF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03757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BF74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61402DE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117F7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5333D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F7DF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25DCC5B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2EB9B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97421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CEAD5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446DF6D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19AA30D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49A2D2F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06845787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E1E8AF2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14C52289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69CA933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1B7EC70E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69A7134A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7D2DC92A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BE85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57787F85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8B55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69874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212137" w:rsidRPr="00212137" w14:paraId="1703C2E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0F66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95BC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212137" w:rsidRPr="00212137" w14:paraId="19C23D0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11C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F93B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212137" w:rsidRPr="00212137" w14:paraId="511F0E4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B165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222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212137" w:rsidRPr="00212137" w14:paraId="7C07D79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2B69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BD0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212137" w:rsidRPr="00212137" w14:paraId="5B815BB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779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399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212137" w:rsidRPr="00212137" w14:paraId="66EBC03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9F5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FCB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212137" w:rsidRPr="00212137" w14:paraId="6E41618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7E8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253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0D408D3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75B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9453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3B46628F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7E9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84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462EED3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D2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EEF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4E85F87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4A6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4EDD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5BF7616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9A14D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E88F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797E8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34B137A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61539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CF814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00D1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23D68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A778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F73DA4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BC1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0D1CDDA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B074A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772D7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17F41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FAEE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A5BC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31CDD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B183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12137" w:rsidRPr="00212137" w14:paraId="243083A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7008C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0D0A6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555BB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ACB28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49DB9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079A4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EB2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12137" w:rsidRPr="00212137" w14:paraId="3866BB7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38498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69BD6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93C7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5B295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4EB70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FF3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B61C4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12137" w:rsidRPr="00212137" w14:paraId="72B65B6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3178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EE64A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09827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2387F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62500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8877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6E0B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1C66C5C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DC70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CF1DE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BB5F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3BE15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</w:tcBorders>
          </w:tcPr>
          <w:p w14:paraId="7240239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A31E9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DA72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212137" w:rsidRPr="00212137" w14:paraId="37BBA41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BE4F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DF3F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B5EC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2E0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49AD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0A8E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7D15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212137" w:rsidRPr="00212137" w14:paraId="516A6F9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9399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BB06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5B2C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B681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8F6E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FC63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838AA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12137" w:rsidRPr="00212137" w14:paraId="4BC500C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47248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066D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E8546C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FA0F7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92F74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9C49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2BB70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5A7857F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BAA1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D3F22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FE169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B576D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</w:tcBorders>
          </w:tcPr>
          <w:p w14:paraId="709C39B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5F232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D585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212137" w:rsidRPr="00212137" w14:paraId="5FAE631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D349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5B2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BAB9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C8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F1346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3C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E26E4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212137" w:rsidRPr="00212137" w14:paraId="6CC80F2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1CC2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2EBA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2655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B6A3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A242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FE0B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8C7D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12137" w:rsidRPr="00212137" w14:paraId="54F436C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FABA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5AE1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CB3617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B01C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733F3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0DB95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8B3E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5B88F37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E64C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FEA8C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C9E32D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11135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</w:tcBorders>
          </w:tcPr>
          <w:p w14:paraId="161F8AC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1AF7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83135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212137" w:rsidRPr="00212137" w14:paraId="6909EC2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F15C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7F21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BE6A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CE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0845F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F2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0A02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212137" w:rsidRPr="00212137" w14:paraId="68EDC40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B54E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8D0AF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EAD89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3BC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D2E69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E5FA5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C1A5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7B6116B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85D50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92B0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04971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433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E23F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56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362C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23DD5E6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B1B3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32305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753F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09D10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A4B69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E59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CD08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6D4925A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7B15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E31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B6C0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E5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1330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5ED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C84D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1C77750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35A2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A1285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9551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6252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158B5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8EAE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C7F7B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11CEA0B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D0B0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AC77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0620B4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5752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CFFED7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5B7B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A6887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665EAA7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EF85D1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8995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C08C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E2C24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E435B4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0C16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D9535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214B128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BE4E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7E0237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CBCA46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FB00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4FBB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8DE6DC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827288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677CBA5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50B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FCA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149B4B3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06228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1677D5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406C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52FB995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A178B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9FCD8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9BB85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37A46BF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36F0E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C5AF2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DC689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36AA407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CE2AF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53D9F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DEB3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5E698E1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78620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54D0D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DC10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0C1C5F4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7C224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3CD50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C5BE2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1B2B417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808F8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0EC1E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3173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2134009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57A55A1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630696E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0ED8597D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CEDD905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6BAB48AA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250F9646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6204C04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6B51ADF2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6F4A953F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B1FA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590710F0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4C7F9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74DF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212137" w:rsidRPr="00212137" w14:paraId="267F8A6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ABF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085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212137" w:rsidRPr="00212137" w14:paraId="45D354D3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D965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6A4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212137" w:rsidRPr="00212137" w14:paraId="7B79004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087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2AC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212137" w:rsidRPr="00212137" w14:paraId="7B750EC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BA8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BE9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212137" w:rsidRPr="00212137" w14:paraId="1BEC8F4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4092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437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212137" w:rsidRPr="00212137" w14:paraId="12BBE10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E59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B88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212137" w:rsidRPr="00212137" w14:paraId="0C5F20A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866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9041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700B418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896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B76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548E33B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116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EF80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5AB4D3F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36B3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23F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5093A7E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4496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CCE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3BC7F0B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C625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58A4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45D9F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2584EF7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69518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6872D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0B808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4F512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A0EC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5C38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C019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245251B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E48A1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93767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49D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98A0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4841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063A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FA2B0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12137" w:rsidRPr="00212137" w14:paraId="669F939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1591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7855C6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3693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BB71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BF8CD5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2EA19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9EDE6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48AFB48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EDAC9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02370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705E72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81945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</w:tcBorders>
          </w:tcPr>
          <w:p w14:paraId="2E23B66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19522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7085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212137" w:rsidRPr="00212137" w14:paraId="75B23F2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AD76B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EB8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EB51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12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9E878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141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0BB1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12137" w:rsidRPr="00212137" w14:paraId="5FC390C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2E726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E8616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ED101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F4F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ED63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005B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B4C3A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12137" w:rsidRPr="00212137" w14:paraId="47EA252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96D0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D726D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8FAED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6C07D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47686C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1E0D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0A65A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13343A6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A074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B1A80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4889E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22C82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</w:tcBorders>
          </w:tcPr>
          <w:p w14:paraId="1964A1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95CEC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2B53A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212137" w:rsidRPr="00212137" w14:paraId="21B7508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B259D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4D3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5476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24E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020D6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FD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031E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12137" w:rsidRPr="00212137" w14:paraId="63253F7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990D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B92B5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C0C9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09A5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30EA4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9918D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5B93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12137" w:rsidRPr="00212137" w14:paraId="3155433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00F8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471D8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458D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1581B0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C10DF5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53D3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EF8F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0715364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F0044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5308E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4894F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B8C35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</w:tcBorders>
          </w:tcPr>
          <w:p w14:paraId="052ACA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955E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4B3AA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212137" w:rsidRPr="00212137" w14:paraId="3AE4EE9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D07BC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8E19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638A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049E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B078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BA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978C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12137" w:rsidRPr="00212137" w14:paraId="1259739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A315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1B57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4AC7E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E4D66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02A25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1B74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62335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12137" w:rsidRPr="00212137" w14:paraId="33F30CD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B53F6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E257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F1D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862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8D269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2F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A718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212137" w:rsidRPr="00212137" w14:paraId="00C619C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4117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42A7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7CF0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322B6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B6E5E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EBB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8E6B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12137" w:rsidRPr="00212137" w14:paraId="478D00A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D6BA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4CB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4C4D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562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7BB84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9D4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421E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212137" w:rsidRPr="00212137" w14:paraId="59C7E6E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E47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FB343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0EA38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A551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2D0B8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2127D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0271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12137" w:rsidRPr="00212137" w14:paraId="6B2AB01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F306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1A7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5B2B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14E7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1BC82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5E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6288E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212137" w:rsidRPr="00212137" w14:paraId="0898B31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B2B9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8243A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6B33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7B5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1A82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143A3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0ACE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12137" w:rsidRPr="00212137" w14:paraId="4F55F7F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1B5A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75C9C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2CA90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0690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6D150D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17F7B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7019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212137" w:rsidRPr="00212137" w14:paraId="0F47DB9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015C7D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F930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AD7BE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571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01C9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A4A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05602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39A1086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C10F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37C3F7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9BD19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4C5208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7E4A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CF4D1E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72536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2068569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C4ED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EF9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4FB8CC1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CE61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18CCC3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8393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5DEF401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79A95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62C13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9BBE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3233CEA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7A067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5632A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E3334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05F45FC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8B2FD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B7F34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FD85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58AF6D4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0AD2C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43BC7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A2A56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3532FB3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FF298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EA2FB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352E0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0F368DB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DC237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48F50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EBF58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7F1AC1B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AE85BE9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4086CC5F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0E5B1D3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87CDCD6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4930E25F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73692E2D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251D621F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7349F6C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01F7025E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475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146317E6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228C5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6DD3C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212137" w:rsidRPr="00212137" w14:paraId="7EE01FB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7D6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0217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212137" w:rsidRPr="00212137" w14:paraId="6080BC1D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E126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33D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212137" w:rsidRPr="00212137" w14:paraId="6007BC46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970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B00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212137" w:rsidRPr="00212137" w14:paraId="6744701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C63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E37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212137" w:rsidRPr="00212137" w14:paraId="0B9B924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D527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66F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212137" w:rsidRPr="00212137" w14:paraId="43D8F89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D1F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A33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212137" w:rsidRPr="00212137" w14:paraId="278EC13F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3AE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EC60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212137" w:rsidRPr="00212137" w14:paraId="501088F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602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C94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212137" w:rsidRPr="00212137" w14:paraId="62B42EA6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EDC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DB4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212137" w:rsidRPr="00212137" w14:paraId="486C46D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79C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DC6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08A2AA3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5BE7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9468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13BA181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7DFC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0EE8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CB4F9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6D5E9FC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3A42E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4918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E943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9157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78558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544C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B628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4C739FE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24F9A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8B2DE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6CB86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EB3E2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BD40B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690D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3760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212137" w:rsidRPr="00212137" w14:paraId="7292E75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C982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AEF38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C0D9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651F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C84B1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997E0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27A1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212137" w:rsidRPr="00212137" w14:paraId="28000BC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C1379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7F619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EE8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AF7F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BE96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514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376A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12137" w:rsidRPr="00212137" w14:paraId="5D17F05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D18A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882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EFFF2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D7EB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925D9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25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232A3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212137" w:rsidRPr="00212137" w14:paraId="1759572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6C7B2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D1B1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C574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0805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BC37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A0047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D812E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212137" w:rsidRPr="00212137" w14:paraId="774B9DC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71079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E4F2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6F76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30E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44F3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3B4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701E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212137" w:rsidRPr="00212137" w14:paraId="2DC6451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F0A9E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27E7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ABB2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F8C0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06FC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D20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AE6E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212137" w:rsidRPr="00212137" w14:paraId="73C298D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553D6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24FA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57417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8479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5FCE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23F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7D80C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0.379</w:t>
            </w:r>
          </w:p>
        </w:tc>
      </w:tr>
      <w:tr w:rsidR="00212137" w:rsidRPr="00212137" w14:paraId="1B22C2D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6ECA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567CF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061E5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0.601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722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8D52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8FCEE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0216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0.363</w:t>
            </w:r>
          </w:p>
        </w:tc>
      </w:tr>
      <w:tr w:rsidR="00212137" w:rsidRPr="00212137" w14:paraId="0B55E77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988B6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4F6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7ACE4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0.679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51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0.609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FD5D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5C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B921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0.473</w:t>
            </w:r>
          </w:p>
        </w:tc>
      </w:tr>
      <w:tr w:rsidR="00212137" w:rsidRPr="00212137" w14:paraId="51A7988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9CBC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E7556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C435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3E50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E604F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58BC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37619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212137" w:rsidRPr="00212137" w14:paraId="6DF234B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932F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FEF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F0F79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3BB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F7DB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C9B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FE042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12137" w:rsidRPr="00212137" w14:paraId="3DC80F4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DC53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6AF12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B2B1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4BC4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F8E0D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D57B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F5ABA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12137" w:rsidRPr="00212137" w14:paraId="728AADA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FEBA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251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94EC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2D9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AD94C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92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5F995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12137" w:rsidRPr="00212137" w14:paraId="1949B75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3463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0F6C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9715C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BD1E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207DD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892C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8974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12137" w:rsidRPr="00212137" w14:paraId="7514BD6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0A7F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7E6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0471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1FC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0AA0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64D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D241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212137" w:rsidRPr="00212137" w14:paraId="4847AD7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B3ADF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253BB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6FA4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252D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0026E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1DD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E9900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12137" w:rsidRPr="00212137" w14:paraId="2F31FFD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D5B1C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DE1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81ADB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FB8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4BCC2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BB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FB1A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212137" w:rsidRPr="00212137" w14:paraId="15A2EC1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30F4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D2C0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2FA2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7130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4DF7D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288E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FB16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12137" w:rsidRPr="00212137" w14:paraId="49C9512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492BB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E70B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D625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73516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06B2A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0D9D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B285F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212137" w:rsidRPr="00212137" w14:paraId="02351BB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B3B46D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A9C9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F66D4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B12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C91FDA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C2C2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F6E17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29E1CF9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7491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4EE40B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35DA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0238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45B2B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0E718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C95CCE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51837B8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DDB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7E47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09D0C1A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27820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2B4FE8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9601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0BF95BC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A156B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8895C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E6D1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1127783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42E07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A9589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B992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56A768E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3CB93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9A52E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6ABB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79F9F54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702C2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59A90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676D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310DB65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42FF6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4CFA3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2719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3B1A53D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19AE9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4C503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E3B0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0316469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C0FBEC3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089FAD9C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70D3F27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18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E09CA4B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28A24862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74BFA6B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776C0037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0551254F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4A499EF2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10DC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48311CF2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63911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C1FDC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212137" w:rsidRPr="00212137" w14:paraId="54873007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5A7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45F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212137" w:rsidRPr="00212137" w14:paraId="667C40D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519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C78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212137" w:rsidRPr="00212137" w14:paraId="73EF959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F6E9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4AF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212137" w:rsidRPr="00212137" w14:paraId="5C35E1A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5E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FDA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212137" w:rsidRPr="00212137" w14:paraId="16ECF51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0E8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12E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212137" w:rsidRPr="00212137" w14:paraId="121D5D46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50E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DC4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212137" w:rsidRPr="00212137" w14:paraId="1029FE1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FF30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96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0C1CA566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58A7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472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66B819E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E1B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208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2EE770B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79F3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066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149E130D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B221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E7B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28BEAF9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4D9CB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1B46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F3B04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37045DB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623FB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333AD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65A23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C52A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C69A5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DE4F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A3B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010805B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8CA12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0E52C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8B0D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9142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BBF2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AF3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49DF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212137" w:rsidRPr="00212137" w14:paraId="291845B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CFB2D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0CC3E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6C3C26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04DC6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883B1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D502C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A5B2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212137" w:rsidRPr="00212137" w14:paraId="3799363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36F6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9BDD8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8F3B8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B3A3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25A5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A58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1047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12137" w:rsidRPr="00212137" w14:paraId="7CAE7F9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C2D64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3D90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CAD7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05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C82FC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DB6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A43C6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212137" w:rsidRPr="00212137" w14:paraId="216A563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613F2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BFEA9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98A57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116A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1F47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08AE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110E9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12137" w:rsidRPr="00212137" w14:paraId="3BF5277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79F9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2EA6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C7F59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4AE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4E8F2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60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A88B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212137" w:rsidRPr="00212137" w14:paraId="4432D4F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720D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3F5E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ED8D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5218B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8AED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BFE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3076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12137" w:rsidRPr="00212137" w14:paraId="4007A4A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211D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6084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275B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156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5C0F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B6B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43D9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212137" w:rsidRPr="00212137" w14:paraId="2FEE09C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456FD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DF7F2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1D563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81E8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C4DA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02EF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9AC7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12137" w:rsidRPr="00212137" w14:paraId="425B717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F93EB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4AF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901C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8E7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B3BF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C11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186EB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212137" w:rsidRPr="00212137" w14:paraId="4521F54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1DA5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4BD3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C64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612F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72892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5AA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5CE7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12137" w:rsidRPr="00212137" w14:paraId="37CEE4A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CB4DC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73B2D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DA0E3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03F00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C055A5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68C1F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E6A1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045283E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2687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367DF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8BBA1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86F994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</w:tcBorders>
          </w:tcPr>
          <w:p w14:paraId="2C5892E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08C5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47EEC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212137" w:rsidRPr="00212137" w14:paraId="1232772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9AFAA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8F9CD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07F82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C3DE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</w:tcBorders>
          </w:tcPr>
          <w:p w14:paraId="0346C6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D2B6B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D4725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212137" w:rsidRPr="00212137" w14:paraId="3671635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11D1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0861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14CAE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537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C2E7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97EA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EBD5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212137" w:rsidRPr="00212137" w14:paraId="01BBC13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FC75A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3AE70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BDE3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CB2F1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DAFC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463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356DA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12137" w:rsidRPr="00212137" w14:paraId="1B61D4C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EF0DA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EC8B6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0ABD77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74BD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88F161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4FC9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3E676A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1D4080C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2DC6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1BF9F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2515B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6382C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</w:tcBorders>
          </w:tcPr>
          <w:p w14:paraId="2420A2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FA21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D818E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212137" w:rsidRPr="00212137" w14:paraId="746CD8E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984B5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8F6A0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FE2659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5FC7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nil"/>
            </w:tcBorders>
          </w:tcPr>
          <w:p w14:paraId="048729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4EB92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72228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212137" w:rsidRPr="00212137" w14:paraId="7378F66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C9445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4EDF1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ED2803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E14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1AF8E0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8410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3F3B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212137" w:rsidRPr="00212137" w14:paraId="74463E7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29218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D2FC7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E2C15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4E6A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7581C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FBA9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B6D64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6EADDEE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D69C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53F4C9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86A38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E05E2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2BC556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E24E86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8F449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07DAE14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1C8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494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77DA43C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01AC1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23326B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616E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461D122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660F9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71E56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7AAB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246E5D4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4EAE6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8644E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0EC3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49AC7D5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FCBED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32F0D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4F1A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2794BDC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51BE5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FFBE8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3C765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1D11E1B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412A6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0554B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90B8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4143416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0BF54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CD848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62F4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35EE551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C3204C8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1343CE9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2B595245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CB5EB9F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0A1D0257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15EF7356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1E2878C5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11ADDED5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7B73E964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4CD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4AC4A6F9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CD8E2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D2319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Government Offices</w:t>
            </w:r>
          </w:p>
        </w:tc>
      </w:tr>
      <w:tr w:rsidR="00212137" w:rsidRPr="00212137" w14:paraId="15E1831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67EE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C1E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212137" w:rsidRPr="00212137" w14:paraId="2958C38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E46A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F50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212137" w:rsidRPr="00212137" w14:paraId="01610AB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43F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76A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212137" w:rsidRPr="00212137" w14:paraId="66CCB2B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5D57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2A2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212137" w:rsidRPr="00212137" w14:paraId="2ADCBF7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08C2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186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212137" w:rsidRPr="00212137" w14:paraId="698F3B2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1E1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B34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212137" w:rsidRPr="00212137" w14:paraId="778BFA97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D519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C79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212137" w:rsidRPr="00212137" w14:paraId="4086573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740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367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425AB79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D45A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F67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6C749A7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96D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892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38162E6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5FC3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A1DC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7B94522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F9CC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D88C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E627D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740514E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21831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AE847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1D6A4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84035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0BB4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D861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EA88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27E0656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FF6F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6D366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CD5B2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2F8F9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A436D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D8F6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652F9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212137" w:rsidRPr="00212137" w14:paraId="756805B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9F630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BA612D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D2E07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EFAA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674A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7A53B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8D7446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4828EA3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B070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C6DD6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92904A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A51A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</w:tcBorders>
          </w:tcPr>
          <w:p w14:paraId="49E9BBB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D40C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F0E9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212137" w:rsidRPr="00212137" w14:paraId="539F891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AF1C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E7006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07253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2B98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</w:tcBorders>
          </w:tcPr>
          <w:p w14:paraId="1993D6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790885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CC03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12137" w:rsidRPr="00212137" w14:paraId="32FA8CB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5BC56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A5C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D5C22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7193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DFC0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26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9B89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212137" w:rsidRPr="00212137" w14:paraId="2E641BB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F55C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6313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FB9A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63C45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7050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D45F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5823D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212137" w:rsidRPr="00212137" w14:paraId="1F763B3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890EA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050E1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6F9686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2659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3180A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21B28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CBBF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71C0FBE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CABC2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A19BE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BE5F3E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CAFE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</w:tcBorders>
          </w:tcPr>
          <w:p w14:paraId="4981DCD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0312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F540B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12137" w:rsidRPr="00212137" w14:paraId="63AC258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8BDE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E58BC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C3059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DB59A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</w:tcBorders>
          </w:tcPr>
          <w:p w14:paraId="6B0AA71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B823C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4037D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12137" w:rsidRPr="00212137" w14:paraId="2B4AA10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296D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716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78D3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DDB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B04D8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B583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93E8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212137" w:rsidRPr="00212137" w14:paraId="7A4C343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0F99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8FF40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91AA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34B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7BA87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FB27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1FFD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212137" w:rsidRPr="00212137" w14:paraId="7691AA9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7C2EB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414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8DEA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0C42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523F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B72A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796E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212137" w:rsidRPr="00212137" w14:paraId="106B928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4A97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B46CE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C24D5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D7B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2879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D0093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FE14A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212137" w:rsidRPr="00212137" w14:paraId="4F6E799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E023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D686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8C6BC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06C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1FE4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FB8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284F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212137" w:rsidRPr="00212137" w14:paraId="2829C8B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3BB9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45521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6AAE0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3C1A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49CFF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CAA9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EA78D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212137" w:rsidRPr="00212137" w14:paraId="4BA32E5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05BF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226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6E45B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4D44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0038A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A33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E60D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212137" w:rsidRPr="00212137" w14:paraId="1A509F7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35C86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56CB0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B68A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F8B9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02FD8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481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97B0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212137" w:rsidRPr="00212137" w14:paraId="4573B64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02CF3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ED7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498D1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6F1F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6E650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7A4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D9CBF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12137" w:rsidRPr="00212137" w14:paraId="334DDA5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25787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A8A6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EC54D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80325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1748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C33B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68108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212137" w:rsidRPr="00212137" w14:paraId="0124955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BEEFC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1DD9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9FC9F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310B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7456F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8A3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EF308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12137" w:rsidRPr="00212137" w14:paraId="2CB67E7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81E13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AA57D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F9D7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C5CE9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94198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333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04DD9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212137" w:rsidRPr="00212137" w14:paraId="4DB9A26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1F72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88CF0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7C27B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0CC3A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BB45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74522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1843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12137" w:rsidRPr="00212137" w14:paraId="29B4B96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DEE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FE29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23B18CD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39C2F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3F9650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A6B66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6B10A18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74660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7AD92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EAB4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38C3F7E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10D80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3D9D9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D300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5E05B4B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0AAD3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A2FAD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7D828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327DF1A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F2760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A677B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4C199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3042983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AD223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072DF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7B323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5C91899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D631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4330B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AFCE7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1A5587D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658738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5E4935F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39A85664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A07185E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4D3E800D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71C34B83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6C34C3CB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3F482F7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11CAD8F8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D7A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375B47AA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F2578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14505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212137" w:rsidRPr="00212137" w14:paraId="732B30B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1CB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C87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212137" w:rsidRPr="00212137" w14:paraId="32D9FBD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878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D07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212137" w:rsidRPr="00212137" w14:paraId="1B278113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FFB3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5541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212137" w:rsidRPr="00212137" w14:paraId="4F06867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686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219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212137" w:rsidRPr="00212137" w14:paraId="78405A0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FFD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46E1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Drive-in Theaters</w:t>
            </w:r>
          </w:p>
        </w:tc>
      </w:tr>
      <w:tr w:rsidR="00212137" w:rsidRPr="00212137" w14:paraId="6327370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60B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CF95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212137" w:rsidRPr="00212137" w14:paraId="3FA2D03F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FED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118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212137" w:rsidRPr="00212137" w14:paraId="3932227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BD70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150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Halls and Auditoriums</w:t>
            </w:r>
          </w:p>
        </w:tc>
      </w:tr>
      <w:tr w:rsidR="00212137" w:rsidRPr="00212137" w14:paraId="7EBFF43D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C09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6C7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212137" w:rsidRPr="00212137" w14:paraId="275F806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B98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F432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212137" w:rsidRPr="00212137" w14:paraId="2C07132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2F2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4164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6F493FE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64BD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688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3C530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3245EBC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24ECF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A473C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9CF1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8B6C44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559A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D135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BC8D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7492188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73FAA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64AB9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16C90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2A9B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9CAA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37C7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E86C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212137" w:rsidRPr="00212137" w14:paraId="38DB036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C2FC3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52541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710A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AF1B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AF26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4766A8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C1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212137" w:rsidRPr="00212137" w14:paraId="78C1766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1EB57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23E29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B928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EE36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77FD2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6B2B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737E4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12137" w:rsidRPr="00212137" w14:paraId="5A4745D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E79E1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7AD7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B5BB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ECA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83850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31B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8A8C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12137" w:rsidRPr="00212137" w14:paraId="36D6109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4E64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71785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2230D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796E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24A8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58AA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A2E9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12137" w:rsidRPr="00212137" w14:paraId="0DE0E54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486C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8BB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CCB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381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EE856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869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B9899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12137" w:rsidRPr="00212137" w14:paraId="62AAD09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C9038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91BF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D3EA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CC2A7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873C0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6B5F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5025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12137" w:rsidRPr="00212137" w14:paraId="2E16425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10513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9C06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279D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81B3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C979C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BA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09F5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212137" w:rsidRPr="00212137" w14:paraId="4928CAB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FB790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F5D6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8E4FE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9BCF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65A45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D78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F759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12137" w:rsidRPr="00212137" w14:paraId="279715F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F4B0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9AFA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74B3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E45D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9A38F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899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1242B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12137" w:rsidRPr="00212137" w14:paraId="36E3999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318AC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A4DD8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D3BF4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5E50A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48D72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73E89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AF8DE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12137" w:rsidRPr="00212137" w14:paraId="19B13EE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889C1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EF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8070B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1B6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624E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AFB7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3DD2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212137" w:rsidRPr="00212137" w14:paraId="587D4B0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C704A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0A414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7612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A293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EFEE0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8B65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B15E5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12137" w:rsidRPr="00212137" w14:paraId="5F169FF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35A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40FB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CB9C4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602A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101AA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5B9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B30D6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212137" w:rsidRPr="00212137" w14:paraId="5DC802D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043F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01C08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4451B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FFB35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8F228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CC2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2036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12137" w:rsidRPr="00212137" w14:paraId="6911B8E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2207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6E2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54F1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67F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D7597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FC3B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53C74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212137" w:rsidRPr="00212137" w14:paraId="3CF663F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F041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18356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C671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EB495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68D3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976F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99E5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12137" w:rsidRPr="00212137" w14:paraId="40C92F0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65046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75DF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8D293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41F2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DC80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6EE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283D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12137" w:rsidRPr="00212137" w14:paraId="2540EE3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1CF9E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AEF4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AA35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D9628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A659B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CBE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C7ACE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12137" w:rsidRPr="00212137" w14:paraId="5B27546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FF74B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8E4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B85F6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1C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CC08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2EA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F50E0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212137" w:rsidRPr="00212137" w14:paraId="41131F9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DD6F3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0B0F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9152E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269F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BE9F7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F9738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D1C8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12137" w:rsidRPr="00212137" w14:paraId="3F4BC10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B0FB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9D838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CB107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441AF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CC7A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74627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F2BD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212137" w:rsidRPr="00212137" w14:paraId="255E839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84C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9B2D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6F1177C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EB65D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2AEBA1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265ED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4DFEF36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2D226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8D8EE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F0F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1B8B6FA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CDC4B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01513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957A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4954553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4834B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1BF7E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02FA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7F2EC25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56CBA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D0360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B5EC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6C42DD6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E3305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C3643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E7375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44E0009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344EE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C393E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0E40F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412EDF3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083F3DA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3E3625D6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3E5648F3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F3973B0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2A17DF83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70E65D62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50996CAA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28EA9D89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615330AA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5A3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0D41DE40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7ED74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16943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212137" w:rsidRPr="00212137" w14:paraId="3968220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FAE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CFA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Hospitals</w:t>
            </w:r>
          </w:p>
        </w:tc>
      </w:tr>
      <w:tr w:rsidR="00212137" w:rsidRPr="00212137" w14:paraId="5EB45E5D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DAE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FF69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212137" w:rsidRPr="00212137" w14:paraId="1F8070D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0F9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079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212137" w:rsidRPr="00212137" w14:paraId="3088E52E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B04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C8AE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212137" w:rsidRPr="00212137" w14:paraId="0F77C3B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F0D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A3B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212137" w:rsidRPr="00212137" w14:paraId="7EA1B7F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64C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E91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212137" w:rsidRPr="00212137" w14:paraId="3F7694D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CB2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00ED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212137" w:rsidRPr="00212137" w14:paraId="5F4A49F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E4A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C970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212137" w:rsidRPr="00212137" w14:paraId="0C522F4F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3AC6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671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Funeral Homes</w:t>
            </w:r>
          </w:p>
        </w:tc>
      </w:tr>
      <w:tr w:rsidR="00212137" w:rsidRPr="00212137" w14:paraId="67F5149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9B8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5BD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212137" w:rsidRPr="00212137" w14:paraId="7E478FEF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4910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44C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3A6035E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9B784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207C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28DA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1064718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FFAAC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47EE1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6832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19CD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A0C9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1D0B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046A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79C38DD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642C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0FBA48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6A27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8421E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149DD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8FB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424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12137" w:rsidRPr="00212137" w14:paraId="4639B68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25E0C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2DF50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41D34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63C1E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127E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D834E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7BF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212137" w:rsidRPr="00212137" w14:paraId="56264E4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1D6C6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D3BCA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FA00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FF9A6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2B7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688C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7A26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212137" w:rsidRPr="00212137" w14:paraId="093A9BE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9616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BAC0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33B16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AB2D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1B887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3D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F49D1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212137" w:rsidRPr="00212137" w14:paraId="239D6AB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7B90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F2F4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7503E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41B6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3BE76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2942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D781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12137" w:rsidRPr="00212137" w14:paraId="54F624A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1435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264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D6854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8D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82A4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CFD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B45A3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212137" w:rsidRPr="00212137" w14:paraId="219C1AB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E8323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DB603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07F27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ED4B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713F5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715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1C66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12137" w:rsidRPr="00212137" w14:paraId="48FB541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BADC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13AD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2AD0A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5C6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EF79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9DD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9B82F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212137" w:rsidRPr="00212137" w14:paraId="20EB490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D57F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7AABC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1C60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C61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1920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F7A28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22ED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212137" w:rsidRPr="00212137" w14:paraId="0E28740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5C9F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EA0F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813B0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36B7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FDA25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F1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B216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212137" w:rsidRPr="00212137" w14:paraId="2497C1D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F8DA8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47C0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7622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0652C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A34DC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EB93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92D8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12137" w:rsidRPr="00212137" w14:paraId="25E3FB5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F3A6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4773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9E6E1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64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152DF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F38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DAA47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212137" w:rsidRPr="00212137" w14:paraId="5D4A702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2EF72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B666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239C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ED2A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24D5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3066F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EC4C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12137" w:rsidRPr="00212137" w14:paraId="577CB87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BD0CF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2B2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30808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1F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8B04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59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95EB9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212137" w:rsidRPr="00212137" w14:paraId="12DBC09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BD32D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54A09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A0F6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2CCB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764E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3EE2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C327D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212137" w:rsidRPr="00212137" w14:paraId="134ECA3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7738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6E6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B56BB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2E5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64406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87B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73D8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12137" w:rsidRPr="00212137" w14:paraId="02F4949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AF73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E0446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AC08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F45E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E8955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510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40406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12137" w:rsidRPr="00212137" w14:paraId="6FD0C1C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F5AD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C57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74CE5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C488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173EF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F82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57C94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12137" w:rsidRPr="00212137" w14:paraId="194A10B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65F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7058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8AEED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F9AB2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2823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F25C7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D332A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12137" w:rsidRPr="00212137" w14:paraId="42734E3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6F5E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B77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237C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58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1CCD4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2BF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301A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12137" w:rsidRPr="00212137" w14:paraId="1516C5A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8CAD2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DAD5A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44565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B22C0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5057F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4AB0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5CA4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212137" w:rsidRPr="00212137" w14:paraId="3979D89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A988B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EF71C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EDE0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B922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5CF4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0CF1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FBE0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12137" w:rsidRPr="00212137" w14:paraId="3C4EB3F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5F6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44CB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2BB87BD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5B9F4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FFAC46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4E95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66261F1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73034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527CE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8ECB9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05FF0AE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84E75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ABD0D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77B8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1828D65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515A5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02A39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4A29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782F2DB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B2E84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8683A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7561A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53CA512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FA73D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39EFC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B020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5A50F73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97915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AEB5F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87303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01F1E9C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F288E8F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38A24B70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4534E0DB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8A301E2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408C0A27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576E45D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3C7A5AD7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3CFBCF1C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31B4B197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395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7A57051A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0DCD8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92FF4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212137" w:rsidRPr="00212137" w14:paraId="50EEAF5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A1E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E93F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212137" w:rsidRPr="00212137" w14:paraId="7937F89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686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172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212137" w:rsidRPr="00212137" w14:paraId="769253F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40D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95A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212137" w:rsidRPr="00212137" w14:paraId="7FFFFD4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556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BB5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212137" w:rsidRPr="00212137" w14:paraId="7C08CA9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412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4E74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212137" w:rsidRPr="00212137" w14:paraId="45F2FB13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914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EF2B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Penal Institutions</w:t>
            </w:r>
          </w:p>
        </w:tc>
      </w:tr>
      <w:tr w:rsidR="00212137" w:rsidRPr="00212137" w14:paraId="602C6BC7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ED9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334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212137" w:rsidRPr="00212137" w14:paraId="0413C52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945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F91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Schools, Academic</w:t>
            </w:r>
          </w:p>
        </w:tc>
      </w:tr>
      <w:tr w:rsidR="00212137" w:rsidRPr="00212137" w14:paraId="56CAE0F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0C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0DD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212137" w:rsidRPr="00212137" w14:paraId="5DCA5DF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919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2AB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68A0FB11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B2E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6254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6D460D3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CB90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E42DE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C2766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77DB630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7585C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9953A5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AB79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D0C1E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B129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F5A8C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9173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787B25E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73E90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F7C6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141A2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3B9C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F6DBF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6145E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C3B1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12137" w:rsidRPr="00212137" w14:paraId="23D8018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6AC1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9A957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665D4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B93F2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5D697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46E0C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E2A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12137" w:rsidRPr="00212137" w14:paraId="3B7A186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C052D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35F88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8C8D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0D85B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CFC0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8B02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5BCAA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12137" w:rsidRPr="00212137" w14:paraId="2A5D91B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06CFA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9284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6A70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6BA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E0F54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930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28E17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12137" w:rsidRPr="00212137" w14:paraId="2B7E5E0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AC1D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E37A6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DC87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418D4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D64AE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04D6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A921B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12137" w:rsidRPr="00212137" w14:paraId="48F87DA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EA7E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838D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A8EF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1ED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01C2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4629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C808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12137" w:rsidRPr="00212137" w14:paraId="616D12E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F8C4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A8D6A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4085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4BE4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82CDF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24752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AEBB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212137" w:rsidRPr="00212137" w14:paraId="5F7EF78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7ACF2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AF87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C9F40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25BA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A3ADC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77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EFCC5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12137" w:rsidRPr="00212137" w14:paraId="2DE8C4C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E9D7C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086EF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96135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708B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AA758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6BE9E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F81FC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0.211</w:t>
            </w:r>
          </w:p>
        </w:tc>
      </w:tr>
      <w:tr w:rsidR="00212137" w:rsidRPr="00212137" w14:paraId="12120A6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D0EC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6AED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6EA9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3B87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A86DB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6FA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5514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0.271</w:t>
            </w:r>
          </w:p>
        </w:tc>
      </w:tr>
      <w:tr w:rsidR="00212137" w:rsidRPr="00212137" w14:paraId="0965B1B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2677A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9E24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FB24C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BF7F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997F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ACFFC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DD432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12137" w:rsidRPr="00212137" w14:paraId="0C808D6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5F9A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BF68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1ED0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5FE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B1D87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A053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3669A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12137" w:rsidRPr="00212137" w14:paraId="19AA407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BE734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5A2F9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136F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0633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E69EA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0CA2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37119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212137" w:rsidRPr="00212137" w14:paraId="511EACB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7732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B1C9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E4D71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CB8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ECED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59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7DCC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212137" w:rsidRPr="00212137" w14:paraId="2DFFA31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D5165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C5E47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DB58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E64A8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C506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F0D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F40F6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212137" w:rsidRPr="00212137" w14:paraId="0E2CE73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202D1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F26E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570F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AD0C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6731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01E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57FA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212137" w:rsidRPr="00212137" w14:paraId="0CF9E3E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AF78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A7392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49627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53576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4C10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2237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A98FA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212137" w:rsidRPr="00212137" w14:paraId="3E426C4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A7BDC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9288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03BE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45C2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6F414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7C16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33048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212137" w:rsidRPr="00212137" w14:paraId="2346D5F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412F4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F427C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664F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14A1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84E6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94E7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7A84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212137" w:rsidRPr="00212137" w14:paraId="0F1549C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8C39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8127D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E2E7A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DCFB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99833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3AB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8A95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212137" w:rsidRPr="00212137" w14:paraId="7D862F2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EBCCCC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80A6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B84597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9768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BF6329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012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C2D5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1C38A3A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CBAA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3695C7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0DA3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4107F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3DB7F1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6A8B3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05F2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1B0F6D6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65B4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C7AC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3812C56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E4CFF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A0B6F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5FF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6398499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2C4E8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CE1EF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859B0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26EBCB7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4BB94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0F1AE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87E8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4585214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E9DE2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FCB8B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480F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1AA847D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5AF96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1F0FB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AA4F1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300B4B8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D91DA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5491D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6C12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7BD098D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5CED1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0008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47C15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2AEA01A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C8379F2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6E4EE545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63BE7456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C81F337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405C5501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3135E0E7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7B01DA14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11181B24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00EC988D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00E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4C3CE1D9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A5006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0D95E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Builders' Risk</w:t>
            </w:r>
          </w:p>
        </w:tc>
      </w:tr>
      <w:tr w:rsidR="00212137" w:rsidRPr="00212137" w14:paraId="33089A22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2E0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A77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212137" w:rsidRPr="00212137" w14:paraId="746AEB5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E7A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378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Freight Terminals</w:t>
            </w:r>
          </w:p>
        </w:tc>
      </w:tr>
      <w:tr w:rsidR="00212137" w:rsidRPr="00212137" w14:paraId="14C381D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61F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E49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212137" w:rsidRPr="00212137" w14:paraId="0F12043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623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3E7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212137" w:rsidRPr="00212137" w14:paraId="78BE7AA3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999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9B12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212137" w:rsidRPr="00212137" w14:paraId="299FB53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AC0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BF0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212137" w:rsidRPr="00212137" w14:paraId="11E7E23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6C5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7D3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212137" w:rsidRPr="00212137" w14:paraId="50F4174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EA1D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759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212137" w:rsidRPr="00212137" w14:paraId="52057DD8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A3D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48C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54378B87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A91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17E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62E97D7C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AF3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479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3419E91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FE8E5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673C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648A49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31CA8B2E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0EDCC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38D9E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0CF07A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72459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E3D64B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0D66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3C57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7F8AD4F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4A38A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6D444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E216B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8D3A2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FD9A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297FA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11D0F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12137" w:rsidRPr="00212137" w14:paraId="226D002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1930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5C4BF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8DBC2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BD208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9525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7CE2B2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237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29BD630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AA886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F4A1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09D4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2E04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D1DAA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BF20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4DA4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212137" w:rsidRPr="00212137" w14:paraId="63BFC57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8BF2B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DF5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86374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2E37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DC920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51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7F6E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212137" w:rsidRPr="00212137" w14:paraId="049AC0B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08899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3CB7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F0502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3F67B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7AD4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2CEC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6E114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12137" w:rsidRPr="00212137" w14:paraId="1C41C76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DF1A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C205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40C1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CD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70A6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6392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BB308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212137" w:rsidRPr="00212137" w14:paraId="0E3002E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8C30E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3E0B3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41981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73C8E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EE072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952B7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B1A5B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12137" w:rsidRPr="00212137" w14:paraId="6BE4676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EC17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E5F3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D6971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03C3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C27CB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772E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404D5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12137" w:rsidRPr="00212137" w14:paraId="00375B1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61033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417A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CBA1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0C252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F9E2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6765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A4B81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12137" w:rsidRPr="00212137" w14:paraId="4FF5B73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AF65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413F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3FB3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98A3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90C9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F32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718B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212137" w:rsidRPr="00212137" w14:paraId="298C39C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8349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B5B80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160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C5890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27EC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AC95D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FDB8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12137" w:rsidRPr="00212137" w14:paraId="599F1D8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913E9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02A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413AF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043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B5745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5D9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3D1D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212137" w:rsidRPr="00212137" w14:paraId="46F2302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3C23E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3A0B5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D0F75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ACD6E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D857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B69B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7A17D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212137" w:rsidRPr="00212137" w14:paraId="5DDDAF5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2D60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E3460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9038C8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0.435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332A9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340" w:type="dxa"/>
            <w:tcBorders>
              <w:left w:val="nil"/>
            </w:tcBorders>
          </w:tcPr>
          <w:p w14:paraId="0DF53C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413082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2BBC2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212137" w:rsidRPr="00212137" w14:paraId="64A78BE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9C2C3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8254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99CCB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0.541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22E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5729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54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3D606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3B049E4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AF2A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F4204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88286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1D53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DCD5B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F1B8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CEF7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212137" w:rsidRPr="00212137" w14:paraId="052BF87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B38F5D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3C101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242648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165F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</w:tcBorders>
          </w:tcPr>
          <w:p w14:paraId="1D48C2A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5F434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A3C0E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212137" w:rsidRPr="00212137" w14:paraId="6697488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E6EC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9089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9B270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3616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01ABF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ED41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8C04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6849682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4C70C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8F4A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0DDDE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4FF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CB0F0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CE5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C1A7A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64EB809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2D08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BCD38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40CA56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336BA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3B6388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0A2FF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81EE9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769AC2F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B1A2C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BDCE4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29E956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D5E7E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2D98A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4711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88366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30A3EBC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36392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D3B424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6B08C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63C390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644B4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5A8FA8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E9FB9B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17296FB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8424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63BF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1B2A608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AF13A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691972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618B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5C0BD7A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C67E3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E546B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D6DDE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15FC29F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5E3C9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46B1B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1D6D7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5C8F5C9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E3D9F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2E2A7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1F8DC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59EB26A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DF0CE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FDE44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2BA87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2160AED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361EA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427B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7D5CD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0CB5AFB7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1FD05D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892EFF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DC8A6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1DC0658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122C3DB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79033694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0B51C81D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5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B76B176" w14:textId="77777777" w:rsidR="00212137" w:rsidRPr="00212137" w:rsidRDefault="00212137" w:rsidP="002121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12137">
        <w:rPr>
          <w:rFonts w:ascii="Arial" w:hAnsi="Arial"/>
          <w:b/>
          <w:sz w:val="18"/>
        </w:rPr>
        <w:lastRenderedPageBreak/>
        <w:t>85.  BASIC GROUP I CLASS LOSS COSTS</w:t>
      </w:r>
      <w:r w:rsidRPr="00212137">
        <w:rPr>
          <w:rFonts w:ascii="Arial" w:hAnsi="Arial"/>
          <w:sz w:val="18"/>
        </w:rPr>
        <w:t xml:space="preserve"> (Cont'd)</w:t>
      </w:r>
    </w:p>
    <w:p w14:paraId="7382ED28" w14:textId="77777777" w:rsidR="00212137" w:rsidRPr="00212137" w:rsidRDefault="00212137" w:rsidP="002121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tab/>
        <w:t>All rates are subject to protection class and territorial multipliers.</w:t>
      </w:r>
    </w:p>
    <w:p w14:paraId="00D109F3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6E7770D6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  <w:r w:rsidRPr="00212137">
        <w:rPr>
          <w:rFonts w:ascii="Arial" w:hAnsi="Arial"/>
          <w:sz w:val="18"/>
        </w:rPr>
        <w:br w:type="column"/>
      </w:r>
    </w:p>
    <w:p w14:paraId="7730BF78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  <w:sectPr w:rsidR="00212137" w:rsidRPr="00212137" w:rsidSect="00212137">
          <w:headerReference w:type="default" r:id="rId2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12137" w:rsidRPr="00212137" w14:paraId="228183A7" w14:textId="77777777" w:rsidTr="00C0700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6265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12137" w:rsidRPr="00212137" w14:paraId="73487928" w14:textId="77777777" w:rsidTr="00C0700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A451A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DDE936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Mill Yards</w:t>
            </w:r>
          </w:p>
        </w:tc>
      </w:tr>
      <w:tr w:rsidR="00212137" w:rsidRPr="00212137" w14:paraId="4106F47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EAB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549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212137" w:rsidRPr="00212137" w14:paraId="58E124A5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AFD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F4B1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212137" w:rsidRPr="00212137" w14:paraId="7406A2D7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C5F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E1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212137" w:rsidRPr="00212137" w14:paraId="19D75C54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043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CAC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212137" w:rsidRPr="00212137" w14:paraId="4E12A11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D2E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1310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212137" w:rsidRPr="00212137" w14:paraId="45B8DB0A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27D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3D18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Textile Mill Products</w:t>
            </w:r>
          </w:p>
        </w:tc>
      </w:tr>
      <w:tr w:rsidR="00212137" w:rsidRPr="00212137" w14:paraId="77890720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E9A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3990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212137" w:rsidRPr="00212137" w14:paraId="4AF93787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3513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3E6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Printing</w:t>
            </w:r>
          </w:p>
        </w:tc>
      </w:tr>
      <w:tr w:rsidR="00212137" w:rsidRPr="00212137" w14:paraId="4BB96D49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0E8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651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24C3ECEB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775E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A0F91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02D94933" w14:textId="77777777" w:rsidTr="00C0700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B28A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105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12137" w:rsidRPr="00212137" w14:paraId="2F0C33D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D9E57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5126D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E0A44E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12137" w:rsidRPr="00212137" w14:paraId="1419311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2D30A6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0019C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</w:r>
            <w:r w:rsidRPr="002121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3A8514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Frame</w:t>
            </w:r>
            <w:r w:rsidRPr="002121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104513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Joisted Masonry</w:t>
            </w:r>
            <w:r w:rsidRPr="002121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6F10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Non</w:t>
            </w:r>
            <w:r w:rsidRPr="002121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121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853A8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Mas. Non-Comb.</w:t>
            </w:r>
            <w:r w:rsidRPr="002121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E38E2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Mod. F.R. (5) </w:t>
            </w:r>
            <w:r w:rsidRPr="00212137">
              <w:rPr>
                <w:rFonts w:ascii="Arial" w:hAnsi="Arial"/>
                <w:b/>
                <w:sz w:val="18"/>
              </w:rPr>
              <w:br/>
              <w:t>Or</w:t>
            </w:r>
            <w:r w:rsidRPr="002121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12137" w:rsidRPr="00212137" w14:paraId="04BB35D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7BE9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A8D1C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844CE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88228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A237D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450AE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C0D5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12137" w:rsidRPr="00212137" w14:paraId="6C84ECE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0D16D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A32874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F7D9A9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9FA7B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7F1AE5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DB9DC1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E3CC60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212137" w:rsidRPr="00212137" w14:paraId="2C2AC48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8234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EEFA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AC0F0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9CFC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3489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CA03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BB4AA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12137" w:rsidRPr="00212137" w14:paraId="1A3F5D9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C13D5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5A1119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4EC50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941F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94387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47B6C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3BBF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12137" w:rsidRPr="00212137" w14:paraId="048596A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F71A7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22B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45984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83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89509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462A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A97F4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12137" w:rsidRPr="00212137" w14:paraId="0B41639B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F02FF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C3D1F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71787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2691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A3B44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485F5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7F3C8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12137" w:rsidRPr="00212137" w14:paraId="511CB183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96E81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3F00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47C6E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5847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D6FA0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2DEF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70B6A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12137" w:rsidRPr="00212137" w14:paraId="2381FF3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D2BD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D87B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DD38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CF39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D86AD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87B3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0EE5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212137" w:rsidRPr="00212137" w14:paraId="3E0324B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27F5E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1AFD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933D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9CD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DC6C6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84B4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AD50D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0.269</w:t>
            </w:r>
          </w:p>
        </w:tc>
      </w:tr>
      <w:tr w:rsidR="00212137" w:rsidRPr="00212137" w14:paraId="33368424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A46DC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152BD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3F8CD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A83E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73C59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6FBE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EFA26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212137" w:rsidRPr="00212137" w14:paraId="0C46934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78256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0CA53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9E921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6DB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BAFF2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AA17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71B55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212137" w:rsidRPr="00212137" w14:paraId="6FC0D07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8D38B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C51B6B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B9C36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9C64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8810F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FFD40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75295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12137" w:rsidRPr="00212137" w14:paraId="369B867D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0B476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9F05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448A2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3C5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3C282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49B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62D53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12137" w:rsidRPr="00212137" w14:paraId="0C2692F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83308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E92041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87317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1392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7AA3B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6E0A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44F2E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212137" w:rsidRPr="00212137" w14:paraId="217BBDA1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E0861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4E5F7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7704C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39A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F697E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69C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9C267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212137" w:rsidRPr="00212137" w14:paraId="08F51F4C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2697A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94335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8346E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432C9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1334B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DA145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4C235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212137" w:rsidRPr="00212137" w14:paraId="7B26B0F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BE5F4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26BE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30109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CC0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14C13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6BD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EAC8D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212137" w:rsidRPr="00212137" w14:paraId="4D1050F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6113E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498A6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A0E0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C1864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494D4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265D7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DC21FA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212137" w:rsidRPr="00212137" w14:paraId="4D8AB2D0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FE986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287EC2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39390D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27B8E9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1ED765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1F48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6F6BE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212137" w:rsidRPr="00212137" w14:paraId="40BCCE6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CFABD1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5E7E4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10DCDF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A2BEF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85D65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C86B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48324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2C15997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479A71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FCA40A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E2DD5F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F75753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81F743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BA074B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B6B39E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45E8A3C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ADB88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A8C2F3D" w14:textId="77777777" w:rsidR="00212137" w:rsidRPr="00212137" w:rsidRDefault="00212137" w:rsidP="002121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FD131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D27B0D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EC77AF7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5C51604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4EA91CF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12137" w:rsidRPr="00212137" w14:paraId="5ADD181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06450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0211" w14:textId="77777777" w:rsidR="00212137" w:rsidRPr="00212137" w:rsidRDefault="00212137" w:rsidP="002121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121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12137" w:rsidRPr="00212137" w14:paraId="6AA6C0B8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F158D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BE9CB9B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34C643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1.090</w:t>
            </w:r>
          </w:p>
        </w:tc>
      </w:tr>
      <w:tr w:rsidR="00212137" w:rsidRPr="00212137" w14:paraId="75726346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3C3E85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37287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184742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1.605</w:t>
            </w:r>
          </w:p>
        </w:tc>
      </w:tr>
      <w:tr w:rsidR="00212137" w:rsidRPr="00212137" w14:paraId="2803065A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576C64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E60AD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3A19F8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1.030</w:t>
            </w:r>
          </w:p>
        </w:tc>
      </w:tr>
      <w:tr w:rsidR="00212137" w:rsidRPr="00212137" w14:paraId="1B732F4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177A92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C5FEA3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C6BDFC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1.687</w:t>
            </w:r>
          </w:p>
        </w:tc>
      </w:tr>
      <w:tr w:rsidR="00212137" w:rsidRPr="00212137" w14:paraId="371F7CDF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EABD7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738148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337516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1.337</w:t>
            </w:r>
          </w:p>
        </w:tc>
      </w:tr>
      <w:tr w:rsidR="00212137" w:rsidRPr="00212137" w14:paraId="1A9416F5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065379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BD285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C17435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1.005</w:t>
            </w:r>
          </w:p>
        </w:tc>
      </w:tr>
      <w:tr w:rsidR="00212137" w:rsidRPr="00212137" w14:paraId="4D8CB999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417897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BC0C8C" w14:textId="77777777" w:rsidR="00212137" w:rsidRPr="00212137" w:rsidRDefault="00212137" w:rsidP="00212137">
            <w:pPr>
              <w:spacing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3A52F0" w14:textId="77777777" w:rsidR="00212137" w:rsidRPr="00212137" w:rsidRDefault="00212137" w:rsidP="002121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t>1.000</w:t>
            </w:r>
          </w:p>
        </w:tc>
      </w:tr>
      <w:tr w:rsidR="00212137" w:rsidRPr="00212137" w14:paraId="152313A2" w14:textId="77777777" w:rsidTr="00C0700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AB8F887" w14:textId="77777777" w:rsidR="00212137" w:rsidRPr="00212137" w:rsidRDefault="00212137" w:rsidP="002121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12137">
              <w:rPr>
                <w:rFonts w:ascii="Arial" w:hAnsi="Arial"/>
                <w:sz w:val="18"/>
              </w:rPr>
              <w:br/>
            </w:r>
          </w:p>
        </w:tc>
      </w:tr>
    </w:tbl>
    <w:p w14:paraId="7DB4F75A" w14:textId="77777777" w:rsidR="00212137" w:rsidRPr="00212137" w:rsidRDefault="00212137" w:rsidP="00212137">
      <w:pPr>
        <w:spacing w:before="80" w:line="190" w:lineRule="exact"/>
        <w:jc w:val="both"/>
        <w:rPr>
          <w:rFonts w:ascii="Arial" w:hAnsi="Arial"/>
          <w:sz w:val="18"/>
        </w:rPr>
      </w:pPr>
    </w:p>
    <w:p w14:paraId="22823F2B" w14:textId="77777777" w:rsidR="0087005C" w:rsidRDefault="00212137"/>
    <w:sectPr w:rsidR="0087005C" w:rsidSect="00212137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2289" w14:textId="77777777" w:rsidR="00212137" w:rsidRDefault="00212137" w:rsidP="00212137">
      <w:r>
        <w:separator/>
      </w:r>
    </w:p>
  </w:endnote>
  <w:endnote w:type="continuationSeparator" w:id="0">
    <w:p w14:paraId="44CDE430" w14:textId="77777777" w:rsidR="00212137" w:rsidRDefault="00212137" w:rsidP="0021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D8F8" w14:textId="77777777" w:rsidR="00212137" w:rsidRDefault="00212137" w:rsidP="00D265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AE81DA" w14:textId="77777777" w:rsidR="00212137" w:rsidRDefault="00212137" w:rsidP="002121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FBE4" w14:textId="77777777" w:rsidR="00212137" w:rsidRPr="00212137" w:rsidRDefault="00212137" w:rsidP="00212137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212137">
      <w:rPr>
        <w:rStyle w:val="PageNumber"/>
        <w:rFonts w:ascii="Times New Roman" w:hAnsi="Times New Roman"/>
      </w:rPr>
      <w:t>© Insurance Services Office, Inc., 2022        Ohio        CF-2022-RLA1        E-</w:t>
    </w:r>
    <w:r w:rsidRPr="00212137">
      <w:rPr>
        <w:rStyle w:val="PageNumber"/>
        <w:rFonts w:ascii="Times New Roman" w:hAnsi="Times New Roman"/>
      </w:rPr>
      <w:fldChar w:fldCharType="begin"/>
    </w:r>
    <w:r w:rsidRPr="00212137">
      <w:rPr>
        <w:rStyle w:val="PageNumber"/>
        <w:rFonts w:ascii="Times New Roman" w:hAnsi="Times New Roman"/>
      </w:rPr>
      <w:instrText xml:space="preserve"> PAGE </w:instrText>
    </w:r>
    <w:r w:rsidRPr="00212137">
      <w:rPr>
        <w:rStyle w:val="PageNumber"/>
        <w:rFonts w:ascii="Times New Roman" w:hAnsi="Times New Roman"/>
      </w:rPr>
      <w:fldChar w:fldCharType="separate"/>
    </w:r>
    <w:r w:rsidRPr="00212137">
      <w:rPr>
        <w:rStyle w:val="PageNumber"/>
        <w:rFonts w:ascii="Times New Roman" w:hAnsi="Times New Roman"/>
        <w:noProof/>
      </w:rPr>
      <w:t>1</w:t>
    </w:r>
    <w:r w:rsidRPr="00212137">
      <w:rPr>
        <w:rStyle w:val="PageNumber"/>
        <w:rFonts w:ascii="Times New Roman" w:hAnsi="Times New Roman"/>
      </w:rPr>
      <w:fldChar w:fldCharType="end"/>
    </w:r>
  </w:p>
  <w:p w14:paraId="52F21F49" w14:textId="77777777" w:rsidR="00212137" w:rsidRPr="00212137" w:rsidRDefault="00212137" w:rsidP="00212137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75F1" w14:textId="77777777" w:rsidR="00212137" w:rsidRDefault="00212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CD04F" w14:textId="77777777" w:rsidR="00212137" w:rsidRDefault="00212137" w:rsidP="00212137">
      <w:r>
        <w:separator/>
      </w:r>
    </w:p>
  </w:footnote>
  <w:footnote w:type="continuationSeparator" w:id="0">
    <w:p w14:paraId="6442074E" w14:textId="77777777" w:rsidR="00212137" w:rsidRDefault="00212137" w:rsidP="00212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E130" w14:textId="77777777" w:rsidR="00212137" w:rsidRDefault="00212137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1EE16ECF" w14:textId="77777777">
      <w:trPr>
        <w:cantSplit/>
      </w:trPr>
      <w:tc>
        <w:tcPr>
          <w:tcW w:w="2420" w:type="dxa"/>
        </w:tcPr>
        <w:p w14:paraId="3D60623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5A4D988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3A126C" w14:textId="77777777" w:rsidR="00212137" w:rsidRDefault="00212137">
          <w:pPr>
            <w:pStyle w:val="Header"/>
            <w:jc w:val="right"/>
          </w:pPr>
          <w:r>
            <w:t>OHIO (34)</w:t>
          </w:r>
        </w:p>
      </w:tc>
    </w:tr>
    <w:tr w:rsidR="00212137" w14:paraId="4472D79E" w14:textId="77777777">
      <w:trPr>
        <w:cantSplit/>
      </w:trPr>
      <w:tc>
        <w:tcPr>
          <w:tcW w:w="2420" w:type="dxa"/>
        </w:tcPr>
        <w:p w14:paraId="4964D02B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B92DAB6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DD50D6" w14:textId="77777777" w:rsidR="00212137" w:rsidRDefault="00212137">
          <w:pPr>
            <w:pStyle w:val="Header"/>
            <w:jc w:val="right"/>
          </w:pPr>
        </w:p>
      </w:tc>
    </w:tr>
    <w:tr w:rsidR="00212137" w14:paraId="0CF8D53A" w14:textId="77777777">
      <w:trPr>
        <w:cantSplit/>
      </w:trPr>
      <w:tc>
        <w:tcPr>
          <w:tcW w:w="2420" w:type="dxa"/>
        </w:tcPr>
        <w:p w14:paraId="04C692E2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0FD8A58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9B12C2F" w14:textId="77777777" w:rsidR="00212137" w:rsidRDefault="00212137">
          <w:pPr>
            <w:pStyle w:val="Header"/>
            <w:jc w:val="right"/>
          </w:pPr>
        </w:p>
      </w:tc>
    </w:tr>
    <w:tr w:rsidR="00212137" w14:paraId="523ED62C" w14:textId="77777777">
      <w:trPr>
        <w:cantSplit/>
      </w:trPr>
      <w:tc>
        <w:tcPr>
          <w:tcW w:w="2420" w:type="dxa"/>
        </w:tcPr>
        <w:p w14:paraId="4118D6DB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70F75FA7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1D908A" w14:textId="77777777" w:rsidR="00212137" w:rsidRDefault="00212137">
          <w:pPr>
            <w:pStyle w:val="Header"/>
            <w:jc w:val="right"/>
          </w:pPr>
        </w:p>
      </w:tc>
    </w:tr>
    <w:tr w:rsidR="00212137" w14:paraId="43139F21" w14:textId="77777777">
      <w:trPr>
        <w:cantSplit/>
      </w:trPr>
      <w:tc>
        <w:tcPr>
          <w:tcW w:w="2420" w:type="dxa"/>
        </w:tcPr>
        <w:p w14:paraId="4FAB403B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77CC0700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69357698" w14:textId="77777777" w:rsidR="00212137" w:rsidRDefault="00212137">
          <w:pPr>
            <w:pStyle w:val="Header"/>
            <w:jc w:val="right"/>
          </w:pPr>
        </w:p>
      </w:tc>
    </w:tr>
  </w:tbl>
  <w:p w14:paraId="62CC7CC5" w14:textId="77777777" w:rsidR="00212137" w:rsidRDefault="0021213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4D72E2D1" w14:textId="77777777">
      <w:trPr>
        <w:cantSplit/>
      </w:trPr>
      <w:tc>
        <w:tcPr>
          <w:tcW w:w="2420" w:type="dxa"/>
        </w:tcPr>
        <w:p w14:paraId="51C585AD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21A624E0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E175D8" w14:textId="77777777" w:rsidR="00212137" w:rsidRDefault="00212137">
          <w:pPr>
            <w:pStyle w:val="Header"/>
            <w:jc w:val="right"/>
          </w:pPr>
        </w:p>
      </w:tc>
    </w:tr>
    <w:tr w:rsidR="00212137" w14:paraId="184AC3D3" w14:textId="77777777">
      <w:trPr>
        <w:cantSplit/>
      </w:trPr>
      <w:tc>
        <w:tcPr>
          <w:tcW w:w="2420" w:type="dxa"/>
        </w:tcPr>
        <w:p w14:paraId="4B7455C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490C6633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B98C5D" w14:textId="77777777" w:rsidR="00212137" w:rsidRDefault="00212137">
          <w:pPr>
            <w:pStyle w:val="Header"/>
            <w:jc w:val="right"/>
          </w:pPr>
        </w:p>
      </w:tc>
    </w:tr>
    <w:tr w:rsidR="00212137" w14:paraId="77B4906E" w14:textId="77777777">
      <w:trPr>
        <w:cantSplit/>
      </w:trPr>
      <w:tc>
        <w:tcPr>
          <w:tcW w:w="2420" w:type="dxa"/>
        </w:tcPr>
        <w:p w14:paraId="074728D5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4FF6292D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1968D39" w14:textId="77777777" w:rsidR="00212137" w:rsidRDefault="00212137">
          <w:pPr>
            <w:pStyle w:val="Header"/>
            <w:jc w:val="right"/>
          </w:pPr>
        </w:p>
      </w:tc>
    </w:tr>
    <w:tr w:rsidR="00212137" w14:paraId="03FF7251" w14:textId="77777777">
      <w:trPr>
        <w:cantSplit/>
      </w:trPr>
      <w:tc>
        <w:tcPr>
          <w:tcW w:w="2420" w:type="dxa"/>
        </w:tcPr>
        <w:p w14:paraId="6515CC29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0463902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05BBB8" w14:textId="77777777" w:rsidR="00212137" w:rsidRDefault="00212137">
          <w:pPr>
            <w:pStyle w:val="Header"/>
            <w:jc w:val="right"/>
          </w:pPr>
        </w:p>
      </w:tc>
    </w:tr>
    <w:tr w:rsidR="00212137" w14:paraId="2C1BF336" w14:textId="77777777">
      <w:trPr>
        <w:cantSplit/>
      </w:trPr>
      <w:tc>
        <w:tcPr>
          <w:tcW w:w="2420" w:type="dxa"/>
        </w:tcPr>
        <w:p w14:paraId="79D13343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69A88720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0154C526" w14:textId="77777777" w:rsidR="00212137" w:rsidRDefault="00212137">
          <w:pPr>
            <w:pStyle w:val="Header"/>
            <w:jc w:val="right"/>
          </w:pPr>
        </w:p>
      </w:tc>
    </w:tr>
  </w:tbl>
  <w:p w14:paraId="474E1F22" w14:textId="77777777" w:rsidR="00212137" w:rsidRDefault="0021213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0788C9FD" w14:textId="77777777">
      <w:trPr>
        <w:cantSplit/>
      </w:trPr>
      <w:tc>
        <w:tcPr>
          <w:tcW w:w="2420" w:type="dxa"/>
        </w:tcPr>
        <w:p w14:paraId="62F9AEC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FB3E7A2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CA00AD" w14:textId="77777777" w:rsidR="00212137" w:rsidRDefault="00212137">
          <w:pPr>
            <w:pStyle w:val="Header"/>
            <w:jc w:val="right"/>
          </w:pPr>
          <w:r>
            <w:t>OHIO (34)</w:t>
          </w:r>
        </w:p>
      </w:tc>
    </w:tr>
    <w:tr w:rsidR="00212137" w14:paraId="209458A0" w14:textId="77777777">
      <w:trPr>
        <w:cantSplit/>
      </w:trPr>
      <w:tc>
        <w:tcPr>
          <w:tcW w:w="2420" w:type="dxa"/>
        </w:tcPr>
        <w:p w14:paraId="25B999EC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C52B040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B4065F5" w14:textId="77777777" w:rsidR="00212137" w:rsidRDefault="00212137">
          <w:pPr>
            <w:pStyle w:val="Header"/>
            <w:jc w:val="right"/>
          </w:pPr>
        </w:p>
      </w:tc>
    </w:tr>
    <w:tr w:rsidR="00212137" w14:paraId="292DC829" w14:textId="77777777">
      <w:trPr>
        <w:cantSplit/>
      </w:trPr>
      <w:tc>
        <w:tcPr>
          <w:tcW w:w="2420" w:type="dxa"/>
        </w:tcPr>
        <w:p w14:paraId="7618A5E6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AA1561A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A70EC81" w14:textId="77777777" w:rsidR="00212137" w:rsidRDefault="00212137">
          <w:pPr>
            <w:pStyle w:val="Header"/>
            <w:jc w:val="right"/>
          </w:pPr>
        </w:p>
      </w:tc>
    </w:tr>
    <w:tr w:rsidR="00212137" w14:paraId="591B828B" w14:textId="77777777">
      <w:trPr>
        <w:cantSplit/>
      </w:trPr>
      <w:tc>
        <w:tcPr>
          <w:tcW w:w="2420" w:type="dxa"/>
        </w:tcPr>
        <w:p w14:paraId="5C64A8AE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CA8089C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5F03A3" w14:textId="77777777" w:rsidR="00212137" w:rsidRDefault="00212137">
          <w:pPr>
            <w:pStyle w:val="Header"/>
            <w:jc w:val="right"/>
          </w:pPr>
        </w:p>
      </w:tc>
    </w:tr>
    <w:tr w:rsidR="00212137" w14:paraId="1DD60F3D" w14:textId="77777777">
      <w:trPr>
        <w:cantSplit/>
      </w:trPr>
      <w:tc>
        <w:tcPr>
          <w:tcW w:w="2420" w:type="dxa"/>
        </w:tcPr>
        <w:p w14:paraId="0F6BF1EE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B2CEC5C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45746867" w14:textId="77777777" w:rsidR="00212137" w:rsidRDefault="00212137">
          <w:pPr>
            <w:pStyle w:val="Header"/>
            <w:jc w:val="right"/>
          </w:pPr>
        </w:p>
      </w:tc>
    </w:tr>
  </w:tbl>
  <w:p w14:paraId="38134624" w14:textId="77777777" w:rsidR="00212137" w:rsidRDefault="0021213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17DA1386" w14:textId="77777777">
      <w:trPr>
        <w:cantSplit/>
      </w:trPr>
      <w:tc>
        <w:tcPr>
          <w:tcW w:w="2420" w:type="dxa"/>
        </w:tcPr>
        <w:p w14:paraId="2130AC6B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63533C9E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4958A3" w14:textId="77777777" w:rsidR="00212137" w:rsidRDefault="00212137">
          <w:pPr>
            <w:pStyle w:val="Header"/>
            <w:jc w:val="right"/>
          </w:pPr>
        </w:p>
      </w:tc>
    </w:tr>
    <w:tr w:rsidR="00212137" w14:paraId="1697A1BE" w14:textId="77777777">
      <w:trPr>
        <w:cantSplit/>
      </w:trPr>
      <w:tc>
        <w:tcPr>
          <w:tcW w:w="2420" w:type="dxa"/>
        </w:tcPr>
        <w:p w14:paraId="242BB8E6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C611264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0B6110" w14:textId="77777777" w:rsidR="00212137" w:rsidRDefault="00212137">
          <w:pPr>
            <w:pStyle w:val="Header"/>
            <w:jc w:val="right"/>
          </w:pPr>
        </w:p>
      </w:tc>
    </w:tr>
    <w:tr w:rsidR="00212137" w14:paraId="6D215418" w14:textId="77777777">
      <w:trPr>
        <w:cantSplit/>
      </w:trPr>
      <w:tc>
        <w:tcPr>
          <w:tcW w:w="2420" w:type="dxa"/>
        </w:tcPr>
        <w:p w14:paraId="5224C479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6792369D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F460B03" w14:textId="77777777" w:rsidR="00212137" w:rsidRDefault="00212137">
          <w:pPr>
            <w:pStyle w:val="Header"/>
            <w:jc w:val="right"/>
          </w:pPr>
        </w:p>
      </w:tc>
    </w:tr>
    <w:tr w:rsidR="00212137" w14:paraId="23922B1E" w14:textId="77777777">
      <w:trPr>
        <w:cantSplit/>
      </w:trPr>
      <w:tc>
        <w:tcPr>
          <w:tcW w:w="2420" w:type="dxa"/>
        </w:tcPr>
        <w:p w14:paraId="32A40D0A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A94F6E6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D0AD39" w14:textId="77777777" w:rsidR="00212137" w:rsidRDefault="00212137">
          <w:pPr>
            <w:pStyle w:val="Header"/>
            <w:jc w:val="right"/>
          </w:pPr>
        </w:p>
      </w:tc>
    </w:tr>
    <w:tr w:rsidR="00212137" w14:paraId="3A6CED5F" w14:textId="77777777">
      <w:trPr>
        <w:cantSplit/>
      </w:trPr>
      <w:tc>
        <w:tcPr>
          <w:tcW w:w="2420" w:type="dxa"/>
        </w:tcPr>
        <w:p w14:paraId="398CD559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6AE17AB1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672CBD74" w14:textId="77777777" w:rsidR="00212137" w:rsidRDefault="00212137">
          <w:pPr>
            <w:pStyle w:val="Header"/>
            <w:jc w:val="right"/>
          </w:pPr>
        </w:p>
      </w:tc>
    </w:tr>
  </w:tbl>
  <w:p w14:paraId="7FDB345E" w14:textId="77777777" w:rsidR="00212137" w:rsidRDefault="0021213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3148B643" w14:textId="77777777">
      <w:trPr>
        <w:cantSplit/>
      </w:trPr>
      <w:tc>
        <w:tcPr>
          <w:tcW w:w="2420" w:type="dxa"/>
        </w:tcPr>
        <w:p w14:paraId="7D75E349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E9D55D1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F1F4C9" w14:textId="77777777" w:rsidR="00212137" w:rsidRDefault="00212137">
          <w:pPr>
            <w:pStyle w:val="Header"/>
            <w:jc w:val="right"/>
          </w:pPr>
          <w:r>
            <w:t>OHIO (34)</w:t>
          </w:r>
        </w:p>
      </w:tc>
    </w:tr>
    <w:tr w:rsidR="00212137" w14:paraId="0436147A" w14:textId="77777777">
      <w:trPr>
        <w:cantSplit/>
      </w:trPr>
      <w:tc>
        <w:tcPr>
          <w:tcW w:w="2420" w:type="dxa"/>
        </w:tcPr>
        <w:p w14:paraId="4D84E9C0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7F085A8A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E8660A2" w14:textId="77777777" w:rsidR="00212137" w:rsidRDefault="00212137">
          <w:pPr>
            <w:pStyle w:val="Header"/>
            <w:jc w:val="right"/>
          </w:pPr>
        </w:p>
      </w:tc>
    </w:tr>
    <w:tr w:rsidR="00212137" w14:paraId="2A7C7FD2" w14:textId="77777777">
      <w:trPr>
        <w:cantSplit/>
      </w:trPr>
      <w:tc>
        <w:tcPr>
          <w:tcW w:w="2420" w:type="dxa"/>
        </w:tcPr>
        <w:p w14:paraId="29BC35E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46CD7DA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A1A67A" w14:textId="77777777" w:rsidR="00212137" w:rsidRDefault="00212137">
          <w:pPr>
            <w:pStyle w:val="Header"/>
            <w:jc w:val="right"/>
          </w:pPr>
        </w:p>
      </w:tc>
    </w:tr>
    <w:tr w:rsidR="00212137" w14:paraId="3BFC334B" w14:textId="77777777">
      <w:trPr>
        <w:cantSplit/>
      </w:trPr>
      <w:tc>
        <w:tcPr>
          <w:tcW w:w="2420" w:type="dxa"/>
        </w:tcPr>
        <w:p w14:paraId="05406B8B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36A5538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53EEC7" w14:textId="77777777" w:rsidR="00212137" w:rsidRDefault="00212137">
          <w:pPr>
            <w:pStyle w:val="Header"/>
            <w:jc w:val="right"/>
          </w:pPr>
        </w:p>
      </w:tc>
    </w:tr>
    <w:tr w:rsidR="00212137" w14:paraId="7E0881F4" w14:textId="77777777">
      <w:trPr>
        <w:cantSplit/>
      </w:trPr>
      <w:tc>
        <w:tcPr>
          <w:tcW w:w="2420" w:type="dxa"/>
        </w:tcPr>
        <w:p w14:paraId="5548866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A592C88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2A0E34B3" w14:textId="77777777" w:rsidR="00212137" w:rsidRDefault="00212137">
          <w:pPr>
            <w:pStyle w:val="Header"/>
            <w:jc w:val="right"/>
          </w:pPr>
        </w:p>
      </w:tc>
    </w:tr>
  </w:tbl>
  <w:p w14:paraId="276E600F" w14:textId="77777777" w:rsidR="00212137" w:rsidRDefault="00212137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7533068E" w14:textId="77777777">
      <w:trPr>
        <w:cantSplit/>
      </w:trPr>
      <w:tc>
        <w:tcPr>
          <w:tcW w:w="2420" w:type="dxa"/>
        </w:tcPr>
        <w:p w14:paraId="3C300775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199AE567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5F6859" w14:textId="77777777" w:rsidR="00212137" w:rsidRDefault="00212137">
          <w:pPr>
            <w:pStyle w:val="Header"/>
            <w:jc w:val="right"/>
          </w:pPr>
        </w:p>
      </w:tc>
    </w:tr>
    <w:tr w:rsidR="00212137" w14:paraId="6178F93F" w14:textId="77777777">
      <w:trPr>
        <w:cantSplit/>
      </w:trPr>
      <w:tc>
        <w:tcPr>
          <w:tcW w:w="2420" w:type="dxa"/>
        </w:tcPr>
        <w:p w14:paraId="418F68D3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5B54E94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945B23" w14:textId="77777777" w:rsidR="00212137" w:rsidRDefault="00212137">
          <w:pPr>
            <w:pStyle w:val="Header"/>
            <w:jc w:val="right"/>
          </w:pPr>
        </w:p>
      </w:tc>
    </w:tr>
    <w:tr w:rsidR="00212137" w14:paraId="7BA2B175" w14:textId="77777777">
      <w:trPr>
        <w:cantSplit/>
      </w:trPr>
      <w:tc>
        <w:tcPr>
          <w:tcW w:w="2420" w:type="dxa"/>
        </w:tcPr>
        <w:p w14:paraId="78FED42E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631ED0EF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425424" w14:textId="77777777" w:rsidR="00212137" w:rsidRDefault="00212137">
          <w:pPr>
            <w:pStyle w:val="Header"/>
            <w:jc w:val="right"/>
          </w:pPr>
        </w:p>
      </w:tc>
    </w:tr>
    <w:tr w:rsidR="00212137" w14:paraId="4D646278" w14:textId="77777777">
      <w:trPr>
        <w:cantSplit/>
      </w:trPr>
      <w:tc>
        <w:tcPr>
          <w:tcW w:w="2420" w:type="dxa"/>
        </w:tcPr>
        <w:p w14:paraId="2B7EC12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8C5B5F0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E182D2" w14:textId="77777777" w:rsidR="00212137" w:rsidRDefault="00212137">
          <w:pPr>
            <w:pStyle w:val="Header"/>
            <w:jc w:val="right"/>
          </w:pPr>
        </w:p>
      </w:tc>
    </w:tr>
    <w:tr w:rsidR="00212137" w14:paraId="0B183B7B" w14:textId="77777777">
      <w:trPr>
        <w:cantSplit/>
      </w:trPr>
      <w:tc>
        <w:tcPr>
          <w:tcW w:w="2420" w:type="dxa"/>
        </w:tcPr>
        <w:p w14:paraId="1F226791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05EBF494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48128F82" w14:textId="77777777" w:rsidR="00212137" w:rsidRDefault="00212137">
          <w:pPr>
            <w:pStyle w:val="Header"/>
            <w:jc w:val="right"/>
          </w:pPr>
        </w:p>
      </w:tc>
    </w:tr>
  </w:tbl>
  <w:p w14:paraId="3BAE9B93" w14:textId="77777777" w:rsidR="00212137" w:rsidRDefault="00212137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32F6C7F5" w14:textId="77777777">
      <w:trPr>
        <w:cantSplit/>
      </w:trPr>
      <w:tc>
        <w:tcPr>
          <w:tcW w:w="2420" w:type="dxa"/>
        </w:tcPr>
        <w:p w14:paraId="0DE249DF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3D38A596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354076" w14:textId="77777777" w:rsidR="00212137" w:rsidRDefault="00212137">
          <w:pPr>
            <w:pStyle w:val="Header"/>
            <w:jc w:val="right"/>
          </w:pPr>
        </w:p>
      </w:tc>
    </w:tr>
    <w:tr w:rsidR="00212137" w14:paraId="2D6693C7" w14:textId="77777777">
      <w:trPr>
        <w:cantSplit/>
      </w:trPr>
      <w:tc>
        <w:tcPr>
          <w:tcW w:w="2420" w:type="dxa"/>
        </w:tcPr>
        <w:p w14:paraId="4061DAB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0510A116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A006D1B" w14:textId="77777777" w:rsidR="00212137" w:rsidRDefault="00212137">
          <w:pPr>
            <w:pStyle w:val="Header"/>
            <w:jc w:val="right"/>
          </w:pPr>
        </w:p>
      </w:tc>
    </w:tr>
    <w:tr w:rsidR="00212137" w14:paraId="72E3BC46" w14:textId="77777777">
      <w:trPr>
        <w:cantSplit/>
      </w:trPr>
      <w:tc>
        <w:tcPr>
          <w:tcW w:w="2420" w:type="dxa"/>
        </w:tcPr>
        <w:p w14:paraId="53401381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C393060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01BE06" w14:textId="77777777" w:rsidR="00212137" w:rsidRDefault="00212137">
          <w:pPr>
            <w:pStyle w:val="Header"/>
            <w:jc w:val="right"/>
          </w:pPr>
        </w:p>
      </w:tc>
    </w:tr>
    <w:tr w:rsidR="00212137" w14:paraId="6E679DCF" w14:textId="77777777">
      <w:trPr>
        <w:cantSplit/>
      </w:trPr>
      <w:tc>
        <w:tcPr>
          <w:tcW w:w="2420" w:type="dxa"/>
        </w:tcPr>
        <w:p w14:paraId="25BAD04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0AD5F204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B24756" w14:textId="77777777" w:rsidR="00212137" w:rsidRDefault="00212137">
          <w:pPr>
            <w:pStyle w:val="Header"/>
            <w:jc w:val="right"/>
          </w:pPr>
        </w:p>
      </w:tc>
    </w:tr>
    <w:tr w:rsidR="00212137" w14:paraId="71EED3D9" w14:textId="77777777">
      <w:trPr>
        <w:cantSplit/>
      </w:trPr>
      <w:tc>
        <w:tcPr>
          <w:tcW w:w="2420" w:type="dxa"/>
        </w:tcPr>
        <w:p w14:paraId="181DF9C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104DAA7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424526D0" w14:textId="77777777" w:rsidR="00212137" w:rsidRDefault="00212137">
          <w:pPr>
            <w:pStyle w:val="Header"/>
            <w:jc w:val="right"/>
          </w:pPr>
        </w:p>
      </w:tc>
    </w:tr>
  </w:tbl>
  <w:p w14:paraId="72422750" w14:textId="77777777" w:rsidR="00212137" w:rsidRDefault="00212137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147B9854" w14:textId="77777777">
      <w:trPr>
        <w:cantSplit/>
      </w:trPr>
      <w:tc>
        <w:tcPr>
          <w:tcW w:w="2420" w:type="dxa"/>
        </w:tcPr>
        <w:p w14:paraId="4AAEB5E7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B8542F3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662A90" w14:textId="77777777" w:rsidR="00212137" w:rsidRDefault="00212137">
          <w:pPr>
            <w:pStyle w:val="Header"/>
            <w:jc w:val="right"/>
          </w:pPr>
          <w:r>
            <w:t>OHIO (34)</w:t>
          </w:r>
        </w:p>
      </w:tc>
    </w:tr>
    <w:tr w:rsidR="00212137" w14:paraId="21C34859" w14:textId="77777777">
      <w:trPr>
        <w:cantSplit/>
      </w:trPr>
      <w:tc>
        <w:tcPr>
          <w:tcW w:w="2420" w:type="dxa"/>
        </w:tcPr>
        <w:p w14:paraId="648F82F7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70A01D43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8F83E2" w14:textId="77777777" w:rsidR="00212137" w:rsidRDefault="00212137">
          <w:pPr>
            <w:pStyle w:val="Header"/>
            <w:jc w:val="right"/>
          </w:pPr>
        </w:p>
      </w:tc>
    </w:tr>
    <w:tr w:rsidR="00212137" w14:paraId="6CE0AFFA" w14:textId="77777777">
      <w:trPr>
        <w:cantSplit/>
      </w:trPr>
      <w:tc>
        <w:tcPr>
          <w:tcW w:w="2420" w:type="dxa"/>
        </w:tcPr>
        <w:p w14:paraId="5BBB509A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C100EB8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F117C77" w14:textId="77777777" w:rsidR="00212137" w:rsidRDefault="00212137">
          <w:pPr>
            <w:pStyle w:val="Header"/>
            <w:jc w:val="right"/>
          </w:pPr>
        </w:p>
      </w:tc>
    </w:tr>
    <w:tr w:rsidR="00212137" w14:paraId="11E1AE92" w14:textId="77777777">
      <w:trPr>
        <w:cantSplit/>
      </w:trPr>
      <w:tc>
        <w:tcPr>
          <w:tcW w:w="2420" w:type="dxa"/>
        </w:tcPr>
        <w:p w14:paraId="02CC065B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681C8056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7454B0" w14:textId="77777777" w:rsidR="00212137" w:rsidRDefault="00212137">
          <w:pPr>
            <w:pStyle w:val="Header"/>
            <w:jc w:val="right"/>
          </w:pPr>
        </w:p>
      </w:tc>
    </w:tr>
    <w:tr w:rsidR="00212137" w14:paraId="0FD08743" w14:textId="77777777">
      <w:trPr>
        <w:cantSplit/>
      </w:trPr>
      <w:tc>
        <w:tcPr>
          <w:tcW w:w="2420" w:type="dxa"/>
        </w:tcPr>
        <w:p w14:paraId="19F2C73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1D18152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2D5ACF54" w14:textId="77777777" w:rsidR="00212137" w:rsidRDefault="00212137">
          <w:pPr>
            <w:pStyle w:val="Header"/>
            <w:jc w:val="right"/>
          </w:pPr>
        </w:p>
      </w:tc>
    </w:tr>
  </w:tbl>
  <w:p w14:paraId="4DE1BC3A" w14:textId="77777777" w:rsidR="00212137" w:rsidRDefault="0021213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747B" w14:textId="77777777" w:rsidR="001A4991" w:rsidRDefault="0021213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DADF" w14:textId="77777777" w:rsidR="00212137" w:rsidRDefault="0021213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436E0" w14:paraId="6F1ED5DC" w14:textId="77777777"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653FD9EE" w14:textId="77777777" w:rsidR="00C436E0" w:rsidRDefault="00212137">
          <w:pPr>
            <w:pStyle w:val="Header"/>
          </w:pPr>
          <w:smartTag w:uri="urn:schemas-microsoft-com:office:smarttags" w:element="State">
            <w:smartTag w:uri="urn:schemas-microsoft-com:office:smarttags" w:element="place">
              <w:r>
                <w:t>OHIO</w:t>
              </w:r>
            </w:smartTag>
          </w:smartTag>
          <w:r>
            <w:t xml:space="preserve"> (34)</w:t>
          </w: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5D987459" w14:textId="77777777" w:rsidR="00C436E0" w:rsidRDefault="00212137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3CB461F5" w14:textId="77777777" w:rsidR="00C436E0" w:rsidRDefault="00212137">
          <w:pPr>
            <w:pStyle w:val="Header"/>
          </w:pPr>
        </w:p>
      </w:tc>
    </w:tr>
  </w:tbl>
  <w:p w14:paraId="0CFF3B4E" w14:textId="77777777" w:rsidR="00C436E0" w:rsidRDefault="0021213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1699CA3D" w14:textId="77777777">
      <w:trPr>
        <w:cantSplit/>
      </w:trPr>
      <w:tc>
        <w:tcPr>
          <w:tcW w:w="2420" w:type="dxa"/>
        </w:tcPr>
        <w:p w14:paraId="3C886663" w14:textId="77777777" w:rsidR="00212137" w:rsidRDefault="00212137">
          <w:pPr>
            <w:pStyle w:val="Header"/>
          </w:pPr>
          <w:bookmarkStart w:id="47" w:name="PageHdrStart"/>
          <w:bookmarkEnd w:id="47"/>
        </w:p>
      </w:tc>
      <w:tc>
        <w:tcPr>
          <w:tcW w:w="5440" w:type="dxa"/>
        </w:tcPr>
        <w:p w14:paraId="57CCB26A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E56D2A" w14:textId="77777777" w:rsidR="00212137" w:rsidRDefault="00212137">
          <w:pPr>
            <w:pStyle w:val="Header"/>
            <w:jc w:val="right"/>
          </w:pPr>
          <w:r>
            <w:t>OHIO (34)</w:t>
          </w:r>
        </w:p>
      </w:tc>
    </w:tr>
    <w:tr w:rsidR="00212137" w14:paraId="48BCD9E3" w14:textId="77777777">
      <w:trPr>
        <w:cantSplit/>
      </w:trPr>
      <w:tc>
        <w:tcPr>
          <w:tcW w:w="2420" w:type="dxa"/>
        </w:tcPr>
        <w:p w14:paraId="24F041CE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01945CB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4973AF0" w14:textId="77777777" w:rsidR="00212137" w:rsidRDefault="00212137">
          <w:pPr>
            <w:pStyle w:val="Header"/>
            <w:jc w:val="right"/>
          </w:pPr>
        </w:p>
      </w:tc>
    </w:tr>
    <w:tr w:rsidR="00212137" w14:paraId="659AD565" w14:textId="77777777">
      <w:trPr>
        <w:cantSplit/>
      </w:trPr>
      <w:tc>
        <w:tcPr>
          <w:tcW w:w="2420" w:type="dxa"/>
        </w:tcPr>
        <w:p w14:paraId="0FFFA4FF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D6981B5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A1EA00" w14:textId="77777777" w:rsidR="00212137" w:rsidRDefault="00212137">
          <w:pPr>
            <w:pStyle w:val="Header"/>
            <w:jc w:val="right"/>
          </w:pPr>
        </w:p>
      </w:tc>
    </w:tr>
    <w:tr w:rsidR="00212137" w14:paraId="368FD05D" w14:textId="77777777">
      <w:trPr>
        <w:cantSplit/>
      </w:trPr>
      <w:tc>
        <w:tcPr>
          <w:tcW w:w="2420" w:type="dxa"/>
        </w:tcPr>
        <w:p w14:paraId="7FF963E5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D7A5116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858D6F" w14:textId="77777777" w:rsidR="00212137" w:rsidRDefault="00212137">
          <w:pPr>
            <w:pStyle w:val="Header"/>
            <w:jc w:val="right"/>
          </w:pPr>
        </w:p>
      </w:tc>
    </w:tr>
    <w:tr w:rsidR="00212137" w14:paraId="14751F57" w14:textId="77777777">
      <w:trPr>
        <w:cantSplit/>
      </w:trPr>
      <w:tc>
        <w:tcPr>
          <w:tcW w:w="2420" w:type="dxa"/>
        </w:tcPr>
        <w:p w14:paraId="46394F22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F9DB2E8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7FE522CD" w14:textId="77777777" w:rsidR="00212137" w:rsidRDefault="00212137">
          <w:pPr>
            <w:pStyle w:val="Header"/>
            <w:jc w:val="right"/>
          </w:pPr>
        </w:p>
      </w:tc>
    </w:tr>
  </w:tbl>
  <w:p w14:paraId="6C4012A9" w14:textId="77777777" w:rsidR="00212137" w:rsidRDefault="0021213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0FE14F8B" w14:textId="77777777">
      <w:trPr>
        <w:cantSplit/>
      </w:trPr>
      <w:tc>
        <w:tcPr>
          <w:tcW w:w="2420" w:type="dxa"/>
        </w:tcPr>
        <w:p w14:paraId="6105B365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32C0161D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1D2A02" w14:textId="77777777" w:rsidR="00212137" w:rsidRDefault="00212137">
          <w:pPr>
            <w:pStyle w:val="Header"/>
            <w:jc w:val="right"/>
          </w:pPr>
        </w:p>
      </w:tc>
    </w:tr>
    <w:tr w:rsidR="00212137" w14:paraId="153406D6" w14:textId="77777777">
      <w:trPr>
        <w:cantSplit/>
      </w:trPr>
      <w:tc>
        <w:tcPr>
          <w:tcW w:w="2420" w:type="dxa"/>
        </w:tcPr>
        <w:p w14:paraId="51B53F8B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1538C3E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37EAB5" w14:textId="77777777" w:rsidR="00212137" w:rsidRDefault="00212137">
          <w:pPr>
            <w:pStyle w:val="Header"/>
            <w:jc w:val="right"/>
          </w:pPr>
        </w:p>
      </w:tc>
    </w:tr>
    <w:tr w:rsidR="00212137" w14:paraId="3E895F58" w14:textId="77777777">
      <w:trPr>
        <w:cantSplit/>
      </w:trPr>
      <w:tc>
        <w:tcPr>
          <w:tcW w:w="2420" w:type="dxa"/>
        </w:tcPr>
        <w:p w14:paraId="07F6F492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8113AB1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054DE0" w14:textId="77777777" w:rsidR="00212137" w:rsidRDefault="00212137">
          <w:pPr>
            <w:pStyle w:val="Header"/>
            <w:jc w:val="right"/>
          </w:pPr>
        </w:p>
      </w:tc>
    </w:tr>
    <w:tr w:rsidR="00212137" w14:paraId="115A919E" w14:textId="77777777">
      <w:trPr>
        <w:cantSplit/>
      </w:trPr>
      <w:tc>
        <w:tcPr>
          <w:tcW w:w="2420" w:type="dxa"/>
        </w:tcPr>
        <w:p w14:paraId="371B8C0F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36D8F42A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1BCB7F" w14:textId="77777777" w:rsidR="00212137" w:rsidRDefault="00212137">
          <w:pPr>
            <w:pStyle w:val="Header"/>
            <w:jc w:val="right"/>
          </w:pPr>
        </w:p>
      </w:tc>
    </w:tr>
    <w:tr w:rsidR="00212137" w14:paraId="7F89DA27" w14:textId="77777777">
      <w:trPr>
        <w:cantSplit/>
      </w:trPr>
      <w:tc>
        <w:tcPr>
          <w:tcW w:w="2420" w:type="dxa"/>
        </w:tcPr>
        <w:p w14:paraId="5A912301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0CF8B795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3CA776EB" w14:textId="77777777" w:rsidR="00212137" w:rsidRDefault="00212137">
          <w:pPr>
            <w:pStyle w:val="Header"/>
            <w:jc w:val="right"/>
          </w:pPr>
        </w:p>
      </w:tc>
    </w:tr>
  </w:tbl>
  <w:p w14:paraId="668300A1" w14:textId="77777777" w:rsidR="00212137" w:rsidRDefault="0021213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6E8F30A2" w14:textId="77777777">
      <w:trPr>
        <w:cantSplit/>
      </w:trPr>
      <w:tc>
        <w:tcPr>
          <w:tcW w:w="2420" w:type="dxa"/>
        </w:tcPr>
        <w:p w14:paraId="2981EE8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78A956FC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7AF17E" w14:textId="77777777" w:rsidR="00212137" w:rsidRDefault="00212137">
          <w:pPr>
            <w:pStyle w:val="Header"/>
            <w:jc w:val="right"/>
          </w:pPr>
          <w:r>
            <w:t>OHIO (34)</w:t>
          </w:r>
        </w:p>
      </w:tc>
    </w:tr>
    <w:tr w:rsidR="00212137" w14:paraId="37255F94" w14:textId="77777777">
      <w:trPr>
        <w:cantSplit/>
      </w:trPr>
      <w:tc>
        <w:tcPr>
          <w:tcW w:w="2420" w:type="dxa"/>
        </w:tcPr>
        <w:p w14:paraId="0649AA1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30F1C48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BCCD87" w14:textId="77777777" w:rsidR="00212137" w:rsidRDefault="00212137">
          <w:pPr>
            <w:pStyle w:val="Header"/>
            <w:jc w:val="right"/>
          </w:pPr>
        </w:p>
      </w:tc>
    </w:tr>
    <w:tr w:rsidR="00212137" w14:paraId="1F0B2852" w14:textId="77777777">
      <w:trPr>
        <w:cantSplit/>
      </w:trPr>
      <w:tc>
        <w:tcPr>
          <w:tcW w:w="2420" w:type="dxa"/>
        </w:tcPr>
        <w:p w14:paraId="2FD078B3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6BB32CE3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CDF3B4" w14:textId="77777777" w:rsidR="00212137" w:rsidRDefault="00212137">
          <w:pPr>
            <w:pStyle w:val="Header"/>
            <w:jc w:val="right"/>
          </w:pPr>
        </w:p>
      </w:tc>
    </w:tr>
    <w:tr w:rsidR="00212137" w14:paraId="3AF09F3D" w14:textId="77777777">
      <w:trPr>
        <w:cantSplit/>
      </w:trPr>
      <w:tc>
        <w:tcPr>
          <w:tcW w:w="2420" w:type="dxa"/>
        </w:tcPr>
        <w:p w14:paraId="0A1682CC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1CA477A5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8EBCDF" w14:textId="77777777" w:rsidR="00212137" w:rsidRDefault="00212137">
          <w:pPr>
            <w:pStyle w:val="Header"/>
            <w:jc w:val="right"/>
          </w:pPr>
        </w:p>
      </w:tc>
    </w:tr>
    <w:tr w:rsidR="00212137" w14:paraId="7D301DB9" w14:textId="77777777">
      <w:trPr>
        <w:cantSplit/>
      </w:trPr>
      <w:tc>
        <w:tcPr>
          <w:tcW w:w="2420" w:type="dxa"/>
        </w:tcPr>
        <w:p w14:paraId="3C19B41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411F84EB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713AF0AD" w14:textId="77777777" w:rsidR="00212137" w:rsidRDefault="00212137">
          <w:pPr>
            <w:pStyle w:val="Header"/>
            <w:jc w:val="right"/>
          </w:pPr>
        </w:p>
      </w:tc>
    </w:tr>
  </w:tbl>
  <w:p w14:paraId="39F12C3B" w14:textId="77777777" w:rsidR="00212137" w:rsidRDefault="0021213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27C9DB0F" w14:textId="77777777">
      <w:trPr>
        <w:cantSplit/>
      </w:trPr>
      <w:tc>
        <w:tcPr>
          <w:tcW w:w="2420" w:type="dxa"/>
        </w:tcPr>
        <w:p w14:paraId="0A38A68E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3A5A3DAC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FCD025" w14:textId="77777777" w:rsidR="00212137" w:rsidRDefault="00212137">
          <w:pPr>
            <w:pStyle w:val="Header"/>
            <w:jc w:val="right"/>
          </w:pPr>
        </w:p>
      </w:tc>
    </w:tr>
    <w:tr w:rsidR="00212137" w14:paraId="5AFF1354" w14:textId="77777777">
      <w:trPr>
        <w:cantSplit/>
      </w:trPr>
      <w:tc>
        <w:tcPr>
          <w:tcW w:w="2420" w:type="dxa"/>
        </w:tcPr>
        <w:p w14:paraId="05E58A19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51EF84AC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CC19F09" w14:textId="77777777" w:rsidR="00212137" w:rsidRDefault="00212137">
          <w:pPr>
            <w:pStyle w:val="Header"/>
            <w:jc w:val="right"/>
          </w:pPr>
        </w:p>
      </w:tc>
    </w:tr>
    <w:tr w:rsidR="00212137" w14:paraId="0D54E9AC" w14:textId="77777777">
      <w:trPr>
        <w:cantSplit/>
      </w:trPr>
      <w:tc>
        <w:tcPr>
          <w:tcW w:w="2420" w:type="dxa"/>
        </w:tcPr>
        <w:p w14:paraId="06956F7C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DE2A617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0A831D" w14:textId="77777777" w:rsidR="00212137" w:rsidRDefault="00212137">
          <w:pPr>
            <w:pStyle w:val="Header"/>
            <w:jc w:val="right"/>
          </w:pPr>
        </w:p>
      </w:tc>
    </w:tr>
    <w:tr w:rsidR="00212137" w14:paraId="2AF58E84" w14:textId="77777777">
      <w:trPr>
        <w:cantSplit/>
      </w:trPr>
      <w:tc>
        <w:tcPr>
          <w:tcW w:w="2420" w:type="dxa"/>
        </w:tcPr>
        <w:p w14:paraId="0D9521F6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D448FDE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5005A6" w14:textId="77777777" w:rsidR="00212137" w:rsidRDefault="00212137">
          <w:pPr>
            <w:pStyle w:val="Header"/>
            <w:jc w:val="right"/>
          </w:pPr>
        </w:p>
      </w:tc>
    </w:tr>
    <w:tr w:rsidR="00212137" w14:paraId="172CA683" w14:textId="77777777">
      <w:trPr>
        <w:cantSplit/>
      </w:trPr>
      <w:tc>
        <w:tcPr>
          <w:tcW w:w="2420" w:type="dxa"/>
        </w:tcPr>
        <w:p w14:paraId="2969364C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4454BB01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0196F474" w14:textId="77777777" w:rsidR="00212137" w:rsidRDefault="00212137">
          <w:pPr>
            <w:pStyle w:val="Header"/>
            <w:jc w:val="right"/>
          </w:pPr>
        </w:p>
      </w:tc>
    </w:tr>
  </w:tbl>
  <w:p w14:paraId="26FCB50D" w14:textId="77777777" w:rsidR="00212137" w:rsidRDefault="0021213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2137" w14:paraId="34007960" w14:textId="77777777">
      <w:trPr>
        <w:cantSplit/>
      </w:trPr>
      <w:tc>
        <w:tcPr>
          <w:tcW w:w="2420" w:type="dxa"/>
        </w:tcPr>
        <w:p w14:paraId="58FFA421" w14:textId="77777777" w:rsidR="00212137" w:rsidRDefault="00212137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624861D9" w14:textId="77777777" w:rsidR="00212137" w:rsidRDefault="002121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DEB633" w14:textId="77777777" w:rsidR="00212137" w:rsidRDefault="00212137">
          <w:pPr>
            <w:pStyle w:val="Header"/>
            <w:jc w:val="right"/>
          </w:pPr>
        </w:p>
      </w:tc>
    </w:tr>
    <w:tr w:rsidR="00212137" w14:paraId="4714E832" w14:textId="77777777">
      <w:trPr>
        <w:cantSplit/>
      </w:trPr>
      <w:tc>
        <w:tcPr>
          <w:tcW w:w="2420" w:type="dxa"/>
        </w:tcPr>
        <w:p w14:paraId="113D303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736F8DBC" w14:textId="77777777" w:rsidR="00212137" w:rsidRDefault="002121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9D6ABF" w14:textId="77777777" w:rsidR="00212137" w:rsidRDefault="00212137">
          <w:pPr>
            <w:pStyle w:val="Header"/>
            <w:jc w:val="right"/>
          </w:pPr>
        </w:p>
      </w:tc>
    </w:tr>
    <w:tr w:rsidR="00212137" w14:paraId="7A340F52" w14:textId="77777777">
      <w:trPr>
        <w:cantSplit/>
      </w:trPr>
      <w:tc>
        <w:tcPr>
          <w:tcW w:w="2420" w:type="dxa"/>
        </w:tcPr>
        <w:p w14:paraId="081C9298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4B308F2F" w14:textId="77777777" w:rsidR="00212137" w:rsidRDefault="002121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F1E03C" w14:textId="77777777" w:rsidR="00212137" w:rsidRDefault="00212137">
          <w:pPr>
            <w:pStyle w:val="Header"/>
            <w:jc w:val="right"/>
          </w:pPr>
        </w:p>
      </w:tc>
    </w:tr>
    <w:tr w:rsidR="00212137" w14:paraId="0733B342" w14:textId="77777777">
      <w:trPr>
        <w:cantSplit/>
      </w:trPr>
      <w:tc>
        <w:tcPr>
          <w:tcW w:w="2420" w:type="dxa"/>
        </w:tcPr>
        <w:p w14:paraId="3A3CBF77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478A09AD" w14:textId="77777777" w:rsidR="00212137" w:rsidRDefault="002121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A21CB3" w14:textId="77777777" w:rsidR="00212137" w:rsidRDefault="00212137">
          <w:pPr>
            <w:pStyle w:val="Header"/>
            <w:jc w:val="right"/>
          </w:pPr>
        </w:p>
      </w:tc>
    </w:tr>
    <w:tr w:rsidR="00212137" w14:paraId="39435AB4" w14:textId="77777777">
      <w:trPr>
        <w:cantSplit/>
      </w:trPr>
      <w:tc>
        <w:tcPr>
          <w:tcW w:w="2420" w:type="dxa"/>
        </w:tcPr>
        <w:p w14:paraId="65708F3D" w14:textId="77777777" w:rsidR="00212137" w:rsidRDefault="00212137">
          <w:pPr>
            <w:pStyle w:val="Header"/>
          </w:pPr>
        </w:p>
      </w:tc>
      <w:tc>
        <w:tcPr>
          <w:tcW w:w="5440" w:type="dxa"/>
        </w:tcPr>
        <w:p w14:paraId="2A341411" w14:textId="77777777" w:rsidR="00212137" w:rsidRDefault="00212137">
          <w:pPr>
            <w:pStyle w:val="Header"/>
            <w:jc w:val="center"/>
          </w:pPr>
        </w:p>
      </w:tc>
      <w:tc>
        <w:tcPr>
          <w:tcW w:w="2420" w:type="dxa"/>
        </w:tcPr>
        <w:p w14:paraId="2AF2A226" w14:textId="77777777" w:rsidR="00212137" w:rsidRDefault="00212137">
          <w:pPr>
            <w:pStyle w:val="Header"/>
            <w:jc w:val="right"/>
          </w:pPr>
        </w:p>
      </w:tc>
    </w:tr>
  </w:tbl>
  <w:p w14:paraId="67FB8F7E" w14:textId="77777777" w:rsidR="00212137" w:rsidRDefault="0021213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37"/>
    <w:rsid w:val="00212137"/>
    <w:rsid w:val="00AD6821"/>
    <w:rsid w:val="00BB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482550E"/>
  <w15:chartTrackingRefBased/>
  <w15:docId w15:val="{487F87BA-06FA-4FD0-9808-A8A57AE9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12137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12137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12137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12137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121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2137"/>
    <w:rPr>
      <w:rFonts w:ascii="Times New Roman" w:eastAsia="Times New Roman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21213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21213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21213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212137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12137"/>
  </w:style>
  <w:style w:type="paragraph" w:styleId="Footer">
    <w:name w:val="footer"/>
    <w:basedOn w:val="isonormal"/>
    <w:link w:val="FooterChar"/>
    <w:rsid w:val="0021213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12137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21213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12137"/>
    <w:pPr>
      <w:spacing w:before="20" w:after="20"/>
      <w:jc w:val="left"/>
    </w:pPr>
  </w:style>
  <w:style w:type="paragraph" w:customStyle="1" w:styleId="isonormal">
    <w:name w:val="isonormal"/>
    <w:rsid w:val="0021213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21213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1213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1213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1213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1213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1213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1213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1213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1213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12137"/>
    <w:pPr>
      <w:keepLines/>
    </w:pPr>
  </w:style>
  <w:style w:type="paragraph" w:customStyle="1" w:styleId="blocktext10">
    <w:name w:val="blocktext10"/>
    <w:basedOn w:val="isonormal"/>
    <w:rsid w:val="00212137"/>
    <w:pPr>
      <w:keepLines/>
      <w:ind w:left="2700"/>
    </w:pPr>
  </w:style>
  <w:style w:type="paragraph" w:customStyle="1" w:styleId="blocktext2">
    <w:name w:val="blocktext2"/>
    <w:basedOn w:val="isonormal"/>
    <w:rsid w:val="00212137"/>
    <w:pPr>
      <w:keepLines/>
      <w:ind w:left="300"/>
    </w:pPr>
  </w:style>
  <w:style w:type="paragraph" w:customStyle="1" w:styleId="blocktext3">
    <w:name w:val="blocktext3"/>
    <w:basedOn w:val="isonormal"/>
    <w:rsid w:val="00212137"/>
    <w:pPr>
      <w:keepLines/>
      <w:ind w:left="600"/>
    </w:pPr>
  </w:style>
  <w:style w:type="paragraph" w:customStyle="1" w:styleId="blocktext4">
    <w:name w:val="blocktext4"/>
    <w:basedOn w:val="isonormal"/>
    <w:rsid w:val="00212137"/>
    <w:pPr>
      <w:keepLines/>
      <w:ind w:left="900"/>
    </w:pPr>
  </w:style>
  <w:style w:type="paragraph" w:customStyle="1" w:styleId="blocktext5">
    <w:name w:val="blocktext5"/>
    <w:basedOn w:val="isonormal"/>
    <w:rsid w:val="00212137"/>
    <w:pPr>
      <w:keepLines/>
      <w:ind w:left="1200"/>
    </w:pPr>
  </w:style>
  <w:style w:type="paragraph" w:customStyle="1" w:styleId="blocktext6">
    <w:name w:val="blocktext6"/>
    <w:basedOn w:val="isonormal"/>
    <w:rsid w:val="00212137"/>
    <w:pPr>
      <w:keepLines/>
      <w:ind w:left="1500"/>
    </w:pPr>
  </w:style>
  <w:style w:type="paragraph" w:customStyle="1" w:styleId="blocktext7">
    <w:name w:val="blocktext7"/>
    <w:basedOn w:val="isonormal"/>
    <w:rsid w:val="00212137"/>
    <w:pPr>
      <w:keepLines/>
      <w:ind w:left="1800"/>
    </w:pPr>
  </w:style>
  <w:style w:type="paragraph" w:customStyle="1" w:styleId="blocktext8">
    <w:name w:val="blocktext8"/>
    <w:basedOn w:val="isonormal"/>
    <w:rsid w:val="00212137"/>
    <w:pPr>
      <w:keepLines/>
      <w:ind w:left="2100"/>
    </w:pPr>
  </w:style>
  <w:style w:type="paragraph" w:customStyle="1" w:styleId="blocktext9">
    <w:name w:val="blocktext9"/>
    <w:basedOn w:val="isonormal"/>
    <w:rsid w:val="0021213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1213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12137"/>
    <w:pPr>
      <w:jc w:val="center"/>
    </w:pPr>
    <w:rPr>
      <w:b/>
    </w:rPr>
  </w:style>
  <w:style w:type="paragraph" w:customStyle="1" w:styleId="ctoutlinetxt1">
    <w:name w:val="ctoutlinetxt1"/>
    <w:basedOn w:val="isonormal"/>
    <w:rsid w:val="0021213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1213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1213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1213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12137"/>
    <w:rPr>
      <w:b/>
    </w:rPr>
  </w:style>
  <w:style w:type="paragraph" w:customStyle="1" w:styleId="icblock">
    <w:name w:val="i/cblock"/>
    <w:basedOn w:val="isonormal"/>
    <w:rsid w:val="0021213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12137"/>
  </w:style>
  <w:style w:type="paragraph" w:styleId="MacroText">
    <w:name w:val="macro"/>
    <w:link w:val="MacroTextChar"/>
    <w:rsid w:val="0021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212137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21213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1213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1213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1213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1213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1213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1213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1213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1213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1213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1213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1213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1213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1213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1213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1213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1213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1213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1213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12137"/>
  </w:style>
  <w:style w:type="character" w:customStyle="1" w:styleId="rulelink">
    <w:name w:val="rulelink"/>
    <w:rsid w:val="00212137"/>
    <w:rPr>
      <w:b/>
    </w:rPr>
  </w:style>
  <w:style w:type="paragraph" w:styleId="Signature">
    <w:name w:val="Signature"/>
    <w:basedOn w:val="Normal"/>
    <w:link w:val="SignatureChar"/>
    <w:rsid w:val="00212137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212137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21213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1213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12137"/>
    <w:pPr>
      <w:spacing w:before="0" w:line="160" w:lineRule="exact"/>
    </w:pPr>
  </w:style>
  <w:style w:type="character" w:customStyle="1" w:styleId="spotlinksource">
    <w:name w:val="spotlinksource"/>
    <w:rsid w:val="00212137"/>
    <w:rPr>
      <w:b/>
    </w:rPr>
  </w:style>
  <w:style w:type="character" w:customStyle="1" w:styleId="spotlinktarget">
    <w:name w:val="spotlinktarget"/>
    <w:rsid w:val="00212137"/>
    <w:rPr>
      <w:b/>
    </w:rPr>
  </w:style>
  <w:style w:type="paragraph" w:customStyle="1" w:styleId="subcap">
    <w:name w:val="subcap"/>
    <w:basedOn w:val="isonormal"/>
    <w:rsid w:val="0021213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1213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12137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212137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21213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12137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212137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21213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1213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1213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1213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12137"/>
    <w:pPr>
      <w:jc w:val="left"/>
    </w:pPr>
    <w:rPr>
      <w:b/>
    </w:rPr>
  </w:style>
  <w:style w:type="character" w:customStyle="1" w:styleId="tablelink">
    <w:name w:val="tablelink"/>
    <w:rsid w:val="00212137"/>
    <w:rPr>
      <w:b/>
    </w:rPr>
  </w:style>
  <w:style w:type="paragraph" w:customStyle="1" w:styleId="tabletext00">
    <w:name w:val="tabletext0/0"/>
    <w:basedOn w:val="isonormal"/>
    <w:rsid w:val="00212137"/>
    <w:pPr>
      <w:spacing w:before="0"/>
      <w:jc w:val="left"/>
    </w:pPr>
  </w:style>
  <w:style w:type="paragraph" w:customStyle="1" w:styleId="tabletext01">
    <w:name w:val="tabletext0/1"/>
    <w:basedOn w:val="isonormal"/>
    <w:rsid w:val="00212137"/>
    <w:pPr>
      <w:spacing w:before="0" w:after="20"/>
      <w:jc w:val="left"/>
    </w:pPr>
  </w:style>
  <w:style w:type="paragraph" w:customStyle="1" w:styleId="tabletext10">
    <w:name w:val="tabletext1/0"/>
    <w:basedOn w:val="isonormal"/>
    <w:rsid w:val="00212137"/>
    <w:pPr>
      <w:spacing w:before="20"/>
      <w:jc w:val="left"/>
    </w:pPr>
  </w:style>
  <w:style w:type="paragraph" w:customStyle="1" w:styleId="tabletext40">
    <w:name w:val="tabletext4/0"/>
    <w:basedOn w:val="isonormal"/>
    <w:rsid w:val="00212137"/>
    <w:pPr>
      <w:jc w:val="left"/>
    </w:pPr>
  </w:style>
  <w:style w:type="paragraph" w:customStyle="1" w:styleId="tabletext44">
    <w:name w:val="tabletext4/4"/>
    <w:basedOn w:val="isonormal"/>
    <w:rsid w:val="00212137"/>
    <w:pPr>
      <w:spacing w:after="80"/>
      <w:jc w:val="left"/>
    </w:pPr>
  </w:style>
  <w:style w:type="paragraph" w:customStyle="1" w:styleId="terr2colblock1">
    <w:name w:val="terr2colblock1"/>
    <w:basedOn w:val="isonormal"/>
    <w:rsid w:val="0021213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1213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1213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1213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1213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1213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1213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1213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12137"/>
  </w:style>
  <w:style w:type="paragraph" w:customStyle="1" w:styleId="tabletext1">
    <w:name w:val="tabletext1"/>
    <w:rsid w:val="00212137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21213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212137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212137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21213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1213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1213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1213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1213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1213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1213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12137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21213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1213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1213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12137"/>
  </w:style>
  <w:style w:type="paragraph" w:customStyle="1" w:styleId="spacesingle">
    <w:name w:val="spacesingle"/>
    <w:basedOn w:val="isonormal"/>
    <w:next w:val="isonormal"/>
    <w:rsid w:val="0021213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LI-CF-2022-057 - 004 -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2022-06-10T04:00:00+00:00</Date_x0020_Modified>
    <CircularDate xmlns="a86cc342-0045-41e2-80e9-abdb777d2eca">2022-06-22T04:00:00+00:00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11.9% have been filed.</KeyMessage>
    <CircularNumber xmlns="a86cc342-0045-41e2-80e9-abdb777d2eca">LI-CF-2022-057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35634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COMMERCIAL FIRE AND ALLIED LINES ADVISORY PROSPECTIVE LOSS COST REVISION FILED; EXHIBITS PRESENTED IN EXCEL</CircularTitle>
    <Jurs xmlns="a86cc342-0045-41e2-80e9-abdb777d2eca">
      <Value>37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99368-FC62-497F-AB7E-7B32FD9890E0}"/>
</file>

<file path=customXml/itemProps2.xml><?xml version="1.0" encoding="utf-8"?>
<ds:datastoreItem xmlns:ds="http://schemas.openxmlformats.org/officeDocument/2006/customXml" ds:itemID="{CF36B20B-38DA-49B5-9BCA-B3D324FD52BD}"/>
</file>

<file path=customXml/itemProps3.xml><?xml version="1.0" encoding="utf-8"?>
<ds:datastoreItem xmlns:ds="http://schemas.openxmlformats.org/officeDocument/2006/customXml" ds:itemID="{F8F5141B-32FB-4254-B876-11BEBB02BF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3340</Words>
  <Characters>18359</Characters>
  <Application>Microsoft Office Word</Application>
  <DocSecurity>0</DocSecurity>
  <Lines>2764</Lines>
  <Paragraphs>1955</Paragraphs>
  <ScaleCrop>false</ScaleCrop>
  <Company/>
  <LinksUpToDate>false</LinksUpToDate>
  <CharactersWithSpaces>24033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Dorsey, Reginald I.</dc:creator>
  <cp:keywords/>
  <dc:description/>
  <cp:lastModifiedBy>Dorsey, Reginald I.</cp:lastModifiedBy>
  <cp:revision>1</cp:revision>
  <dcterms:created xsi:type="dcterms:W3CDTF">2022-05-17T01:27:00Z</dcterms:created>
  <dcterms:modified xsi:type="dcterms:W3CDTF">2022-05-17T01:29:00Z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