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B082" w14:textId="77777777" w:rsidR="00AC62D2" w:rsidRPr="00641C7E" w:rsidRDefault="00AC62D2" w:rsidP="00AC62D2">
      <w:pPr>
        <w:pStyle w:val="subcap"/>
      </w:pPr>
      <w:bookmarkStart w:id="0" w:name="BeginDoc"/>
      <w:bookmarkEnd w:id="0"/>
      <w:r w:rsidRPr="00641C7E">
        <w:t>TERRITORY 101</w:t>
      </w:r>
    </w:p>
    <w:p w14:paraId="03CF21C7" w14:textId="77777777" w:rsidR="00AC62D2" w:rsidRPr="00641C7E" w:rsidRDefault="00AC62D2" w:rsidP="00AC62D2">
      <w:pPr>
        <w:pStyle w:val="subcap2"/>
      </w:pPr>
      <w:r w:rsidRPr="00641C7E">
        <w:t>LIAB, MED PAY</w:t>
      </w:r>
    </w:p>
    <w:p w14:paraId="3C4F8BC3" w14:textId="77777777" w:rsidR="00AC62D2" w:rsidRPr="00641C7E" w:rsidRDefault="00AC62D2" w:rsidP="00AC62D2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C62D2" w:rsidRPr="00641C7E" w14:paraId="6DD60E27" w14:textId="77777777" w:rsidTr="00DE33F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CA4D6D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20949C8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6048D0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PERSONAL INJURY PROTECTION</w:t>
            </w:r>
          </w:p>
        </w:tc>
      </w:tr>
      <w:tr w:rsidR="00AC62D2" w:rsidRPr="00641C7E" w14:paraId="231B69CF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E9F005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4A9C169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F6DD1EE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</w:p>
        </w:tc>
      </w:tr>
      <w:tr w:rsidR="00AC62D2" w:rsidRPr="00641C7E" w14:paraId="45A08888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B6F593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EF7FE44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E245E7" w14:textId="77777777" w:rsidR="00AC62D2" w:rsidRPr="00641C7E" w:rsidRDefault="00AC62D2" w:rsidP="00DE33F5">
            <w:pPr>
              <w:pStyle w:val="tablehead"/>
              <w:rPr>
                <w:kern w:val="18"/>
              </w:rPr>
            </w:pPr>
            <w:r w:rsidRPr="00641C7E">
              <w:rPr>
                <w:kern w:val="18"/>
              </w:rPr>
              <w:t>Basic Limits</w:t>
            </w:r>
          </w:p>
        </w:tc>
      </w:tr>
      <w:tr w:rsidR="00AC62D2" w:rsidRPr="00641C7E" w14:paraId="0DC1E987" w14:textId="77777777" w:rsidTr="00DE33F5">
        <w:trPr>
          <w:cantSplit/>
        </w:trPr>
        <w:tc>
          <w:tcPr>
            <w:tcW w:w="9360" w:type="dxa"/>
            <w:gridSpan w:val="7"/>
          </w:tcPr>
          <w:p w14:paraId="3AA2AC89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RULE 223. TRUCKS, TRACTORS AND TRAILERS CLASSIFICATIONS</w:t>
            </w:r>
          </w:p>
        </w:tc>
      </w:tr>
      <w:tr w:rsidR="00AC62D2" w:rsidRPr="00641C7E" w14:paraId="6BBFC509" w14:textId="77777777" w:rsidTr="00DE33F5">
        <w:trPr>
          <w:cantSplit/>
        </w:trPr>
        <w:tc>
          <w:tcPr>
            <w:tcW w:w="3120" w:type="dxa"/>
            <w:gridSpan w:val="3"/>
          </w:tcPr>
          <w:p w14:paraId="632886C7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24C77CFA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4123FE4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29C2BB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203C8D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38E17D77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F6E5FA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RULE 232. PRIVATE PASSENGER TYPES CLASSIFICATIONS</w:t>
            </w:r>
          </w:p>
        </w:tc>
      </w:tr>
      <w:tr w:rsidR="00AC62D2" w:rsidRPr="00641C7E" w14:paraId="0F74F91A" w14:textId="77777777" w:rsidTr="00DE33F5">
        <w:trPr>
          <w:cantSplit/>
        </w:trPr>
        <w:tc>
          <w:tcPr>
            <w:tcW w:w="3120" w:type="dxa"/>
            <w:gridSpan w:val="3"/>
          </w:tcPr>
          <w:p w14:paraId="3D97094F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257</w:t>
            </w:r>
          </w:p>
        </w:tc>
        <w:tc>
          <w:tcPr>
            <w:tcW w:w="3120" w:type="dxa"/>
          </w:tcPr>
          <w:p w14:paraId="664CF5B0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17A408C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0B0C02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D877B3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2FB2A308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852394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RULE 240. PUBLIC AUTO CLASSIFICATIONS –</w:t>
            </w:r>
          </w:p>
        </w:tc>
      </w:tr>
      <w:tr w:rsidR="00AC62D2" w:rsidRPr="00641C7E" w14:paraId="09A1C217" w14:textId="77777777" w:rsidTr="00DE33F5">
        <w:trPr>
          <w:cantSplit/>
        </w:trPr>
        <w:tc>
          <w:tcPr>
            <w:tcW w:w="540" w:type="dxa"/>
            <w:gridSpan w:val="2"/>
          </w:tcPr>
          <w:p w14:paraId="73254192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516BC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b/>
                <w:kern w:val="18"/>
              </w:rPr>
              <w:t>– TAXICABS AND LIMOUSINES</w:t>
            </w:r>
          </w:p>
        </w:tc>
      </w:tr>
      <w:tr w:rsidR="00AC62D2" w:rsidRPr="00641C7E" w14:paraId="78FF8277" w14:textId="77777777" w:rsidTr="00DE33F5">
        <w:trPr>
          <w:cantSplit/>
        </w:trPr>
        <w:tc>
          <w:tcPr>
            <w:tcW w:w="3120" w:type="dxa"/>
            <w:gridSpan w:val="3"/>
          </w:tcPr>
          <w:p w14:paraId="1D9F9066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1077</w:t>
            </w:r>
          </w:p>
        </w:tc>
        <w:tc>
          <w:tcPr>
            <w:tcW w:w="3120" w:type="dxa"/>
          </w:tcPr>
          <w:p w14:paraId="0D735AB2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1D6B16A3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5038FE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A73095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7F98F6F8" w14:textId="77777777" w:rsidTr="00DE33F5">
        <w:trPr>
          <w:cantSplit/>
        </w:trPr>
        <w:tc>
          <w:tcPr>
            <w:tcW w:w="540" w:type="dxa"/>
            <w:gridSpan w:val="2"/>
          </w:tcPr>
          <w:p w14:paraId="7D3D143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3DDECC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b/>
                <w:kern w:val="18"/>
              </w:rPr>
              <w:t>– SCHOOL AND CHURCH BUSES</w:t>
            </w:r>
          </w:p>
        </w:tc>
      </w:tr>
      <w:tr w:rsidR="00AC62D2" w:rsidRPr="00641C7E" w14:paraId="6FB0900D" w14:textId="77777777" w:rsidTr="00DE33F5">
        <w:trPr>
          <w:cantSplit/>
        </w:trPr>
        <w:tc>
          <w:tcPr>
            <w:tcW w:w="3120" w:type="dxa"/>
            <w:gridSpan w:val="3"/>
          </w:tcPr>
          <w:p w14:paraId="2A479782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102</w:t>
            </w:r>
          </w:p>
        </w:tc>
        <w:tc>
          <w:tcPr>
            <w:tcW w:w="3120" w:type="dxa"/>
          </w:tcPr>
          <w:p w14:paraId="178C232E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62E6417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C2B206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349123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682A5699" w14:textId="77777777" w:rsidTr="00DE33F5">
        <w:trPr>
          <w:cantSplit/>
        </w:trPr>
        <w:tc>
          <w:tcPr>
            <w:tcW w:w="540" w:type="dxa"/>
            <w:gridSpan w:val="2"/>
          </w:tcPr>
          <w:p w14:paraId="6393469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08296F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– OTHER BUSES</w:t>
            </w:r>
          </w:p>
        </w:tc>
      </w:tr>
      <w:tr w:rsidR="00AC62D2" w:rsidRPr="00641C7E" w14:paraId="5D933975" w14:textId="77777777" w:rsidTr="00DE33F5">
        <w:trPr>
          <w:cantSplit/>
        </w:trPr>
        <w:tc>
          <w:tcPr>
            <w:tcW w:w="3120" w:type="dxa"/>
            <w:gridSpan w:val="3"/>
          </w:tcPr>
          <w:p w14:paraId="3B490C2A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847</w:t>
            </w:r>
          </w:p>
        </w:tc>
        <w:tc>
          <w:tcPr>
            <w:tcW w:w="3120" w:type="dxa"/>
          </w:tcPr>
          <w:p w14:paraId="7C648643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377FC4D5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AEE909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2EC6F3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23255A22" w14:textId="77777777" w:rsidTr="00DE33F5">
        <w:trPr>
          <w:cantSplit/>
        </w:trPr>
        <w:tc>
          <w:tcPr>
            <w:tcW w:w="540" w:type="dxa"/>
            <w:gridSpan w:val="2"/>
          </w:tcPr>
          <w:p w14:paraId="74102DE5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BD95B7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– VAN POOLS</w:t>
            </w:r>
          </w:p>
        </w:tc>
      </w:tr>
      <w:tr w:rsidR="00AC62D2" w:rsidRPr="00641C7E" w14:paraId="57583E08" w14:textId="77777777" w:rsidTr="00DE33F5">
        <w:trPr>
          <w:cantSplit/>
        </w:trPr>
        <w:tc>
          <w:tcPr>
            <w:tcW w:w="3120" w:type="dxa"/>
            <w:gridSpan w:val="3"/>
          </w:tcPr>
          <w:p w14:paraId="6AFF9D38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6B3F697F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ABF2C96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1E75A6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941E39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03B55D0F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50A420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  <w:r w:rsidRPr="00641C7E">
              <w:rPr>
                <w:b/>
                <w:kern w:val="18"/>
              </w:rPr>
              <w:t>RULE 249. AUTO DEALERS – PREMIUM DEVELOPMENT</w:t>
            </w:r>
          </w:p>
        </w:tc>
      </w:tr>
      <w:tr w:rsidR="00AC62D2" w:rsidRPr="00641C7E" w14:paraId="6656641F" w14:textId="77777777" w:rsidTr="00DE33F5">
        <w:trPr>
          <w:cantSplit/>
        </w:trPr>
        <w:tc>
          <w:tcPr>
            <w:tcW w:w="3120" w:type="dxa"/>
            <w:gridSpan w:val="3"/>
          </w:tcPr>
          <w:p w14:paraId="5FBFBE9F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$   509</w:t>
            </w:r>
          </w:p>
        </w:tc>
        <w:tc>
          <w:tcPr>
            <w:tcW w:w="3120" w:type="dxa"/>
          </w:tcPr>
          <w:p w14:paraId="5A00C01D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 xml:space="preserve">Refer to Rule </w:t>
            </w:r>
            <w:r w:rsidRPr="00641C7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D6F704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CF5687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641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375F79" w14:textId="77777777" w:rsidR="00AC62D2" w:rsidRPr="00641C7E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641C7E" w14:paraId="47A375F8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4BD7D3" w14:textId="77777777" w:rsidR="00AC62D2" w:rsidRPr="00641C7E" w:rsidRDefault="00AC62D2" w:rsidP="00DE33F5">
            <w:pPr>
              <w:pStyle w:val="tabletext11"/>
              <w:rPr>
                <w:b/>
                <w:kern w:val="18"/>
              </w:rPr>
            </w:pPr>
          </w:p>
        </w:tc>
      </w:tr>
      <w:tr w:rsidR="00AC62D2" w:rsidRPr="00641C7E" w14:paraId="6D001D2B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64F18D66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CA67E2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kern w:val="18"/>
              </w:rPr>
              <w:t xml:space="preserve">For Other Than Zone-rated Trucks, Tractors and Trailers Classifications, refer to Rule </w:t>
            </w:r>
            <w:r w:rsidRPr="00641C7E">
              <w:rPr>
                <w:b/>
                <w:kern w:val="18"/>
              </w:rPr>
              <w:t>222.</w:t>
            </w:r>
            <w:r w:rsidRPr="00641C7E">
              <w:rPr>
                <w:kern w:val="18"/>
              </w:rPr>
              <w:t xml:space="preserve"> for premium development.</w:t>
            </w:r>
          </w:p>
        </w:tc>
      </w:tr>
      <w:tr w:rsidR="00AC62D2" w:rsidRPr="00641C7E" w14:paraId="2D2BF291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386BF32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5D0F9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kern w:val="18"/>
              </w:rPr>
              <w:t xml:space="preserve">For Private Passenger Types Classifications, refer to Rule </w:t>
            </w:r>
            <w:r w:rsidRPr="00641C7E">
              <w:rPr>
                <w:b/>
                <w:kern w:val="18"/>
              </w:rPr>
              <w:t>232.</w:t>
            </w:r>
            <w:r w:rsidRPr="00641C7E">
              <w:rPr>
                <w:kern w:val="18"/>
              </w:rPr>
              <w:t xml:space="preserve"> for premium development.</w:t>
            </w:r>
          </w:p>
        </w:tc>
      </w:tr>
      <w:tr w:rsidR="00AC62D2" w:rsidRPr="00641C7E" w14:paraId="21D24D42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0A056EEF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7D7A87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kern w:val="18"/>
              </w:rPr>
              <w:t xml:space="preserve">For Other Than Zone-rated Public Autos, refer to Rule </w:t>
            </w:r>
            <w:r w:rsidRPr="00641C7E">
              <w:rPr>
                <w:rStyle w:val="rulelink"/>
              </w:rPr>
              <w:t xml:space="preserve">239. </w:t>
            </w:r>
            <w:r w:rsidRPr="00FE6804">
              <w:rPr>
                <w:rStyle w:val="rulelink"/>
                <w:b w:val="0"/>
                <w:bCs/>
              </w:rPr>
              <w:t>for premium development.</w:t>
            </w:r>
            <w:r w:rsidRPr="00641C7E">
              <w:rPr>
                <w:rStyle w:val="rulelink"/>
              </w:rPr>
              <w:t xml:space="preserve"> </w:t>
            </w:r>
          </w:p>
        </w:tc>
      </w:tr>
      <w:tr w:rsidR="00AC62D2" w:rsidRPr="00641C7E" w14:paraId="5BFCA8AB" w14:textId="77777777" w:rsidTr="00DE33F5">
        <w:trPr>
          <w:cantSplit/>
        </w:trPr>
        <w:tc>
          <w:tcPr>
            <w:tcW w:w="220" w:type="dxa"/>
          </w:tcPr>
          <w:p w14:paraId="1BEAAA01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488B7B7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kern w:val="18"/>
              </w:rPr>
              <w:t xml:space="preserve">For liability increased limits factors, refer to Rule </w:t>
            </w:r>
            <w:r w:rsidRPr="00641C7E">
              <w:rPr>
                <w:rStyle w:val="rulelink"/>
              </w:rPr>
              <w:t>300.</w:t>
            </w:r>
          </w:p>
        </w:tc>
      </w:tr>
      <w:tr w:rsidR="00AC62D2" w:rsidRPr="00641C7E" w14:paraId="0AA7FF7F" w14:textId="77777777" w:rsidTr="00DE33F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DF8303" w14:textId="77777777" w:rsidR="00AC62D2" w:rsidRPr="00641C7E" w:rsidRDefault="00AC62D2" w:rsidP="00DE33F5">
            <w:pPr>
              <w:pStyle w:val="tabletext11"/>
              <w:jc w:val="both"/>
              <w:rPr>
                <w:kern w:val="18"/>
              </w:rPr>
            </w:pPr>
            <w:r w:rsidRPr="00641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7B1CA3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  <w:r w:rsidRPr="00641C7E">
              <w:rPr>
                <w:kern w:val="18"/>
              </w:rPr>
              <w:t xml:space="preserve">Other Than Auto losses for </w:t>
            </w:r>
            <w:r w:rsidRPr="00641C7E">
              <w:t>Auto Dealers</w:t>
            </w:r>
            <w:r w:rsidRPr="00641C7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1C7E">
              <w:rPr>
                <w:rStyle w:val="rulelink"/>
              </w:rPr>
              <w:t>249.</w:t>
            </w:r>
          </w:p>
        </w:tc>
      </w:tr>
      <w:tr w:rsidR="00AC62D2" w:rsidRPr="00641C7E" w14:paraId="1E839670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1583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A329B3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23DDA14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2F1B6F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3C3582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1178705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20874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AF8D1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33EEEAD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7ADB13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335274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1E7C082E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B4AEAB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DD18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0C1B6233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5281E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EABA3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1EFDD27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92EF62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F64690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63D1963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80C687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4CD69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644B643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7C34EF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7B22F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3E414298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00265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78BEED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06B0450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A4996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E22F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1A06C5F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6166F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A76CD4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41A0314E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E4D951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71AA54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5C79EC8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0608B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D47AD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0C1334C1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7440F9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ED7E4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232D4A45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B8F5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7553A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1690B41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6F563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8092E9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5F97DCA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A6A3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A9EB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619FBBF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8A40B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A2EBC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37879FE1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FB9CA5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B54793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294E575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D4D8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644F9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63DB60D0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7A0F6E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ED2D8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641C7E" w14:paraId="202174A9" w14:textId="77777777" w:rsidTr="00DE33F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21DFC2D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3604AC7" w14:textId="77777777" w:rsidR="00AC62D2" w:rsidRPr="00641C7E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584BBA93" w14:textId="6C4182F9" w:rsidR="00AC62D2" w:rsidRDefault="00AC62D2" w:rsidP="00AC62D2">
      <w:pPr>
        <w:pStyle w:val="isonormal"/>
        <w:jc w:val="left"/>
      </w:pPr>
      <w:bookmarkStart w:id="1" w:name="EndDoc"/>
      <w:bookmarkEnd w:id="1"/>
    </w:p>
    <w:p w14:paraId="1DD201CE" w14:textId="22B40CF5" w:rsidR="00AC62D2" w:rsidRPr="009B2AF4" w:rsidRDefault="004A5032" w:rsidP="00AC62D2">
      <w:pPr>
        <w:pStyle w:val="subcap"/>
      </w:pPr>
      <w:r>
        <w:br w:type="page"/>
      </w:r>
      <w:r w:rsidR="00AC62D2" w:rsidRPr="009B2AF4">
        <w:lastRenderedPageBreak/>
        <w:t>TERRITORY 104</w:t>
      </w:r>
    </w:p>
    <w:p w14:paraId="1C9C0FC2" w14:textId="77777777" w:rsidR="00AC62D2" w:rsidRPr="009B2AF4" w:rsidRDefault="00AC62D2" w:rsidP="00AC62D2">
      <w:pPr>
        <w:pStyle w:val="subcap2"/>
      </w:pPr>
      <w:r w:rsidRPr="009B2AF4">
        <w:t>LIAB, MED PAY</w:t>
      </w:r>
    </w:p>
    <w:p w14:paraId="2A1549BD" w14:textId="77777777" w:rsidR="00AC62D2" w:rsidRPr="009B2AF4" w:rsidRDefault="00AC62D2" w:rsidP="00AC62D2">
      <w:pPr>
        <w:pStyle w:val="isonormal"/>
      </w:pPr>
    </w:p>
    <w:p w14:paraId="0DBA9D59" w14:textId="77777777" w:rsidR="00AC62D2" w:rsidRPr="009B2AF4" w:rsidRDefault="00AC62D2" w:rsidP="00AC62D2">
      <w:pPr>
        <w:pStyle w:val="isonormal"/>
        <w:sectPr w:rsidR="00AC62D2" w:rsidRPr="009B2AF4" w:rsidSect="00AC62D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C62D2" w:rsidRPr="009B2AF4" w14:paraId="6C2769F0" w14:textId="77777777" w:rsidTr="00DE33F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330FF6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F825CA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CE6C8E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PERSONAL INJURY PROTECTION</w:t>
            </w:r>
          </w:p>
        </w:tc>
      </w:tr>
      <w:tr w:rsidR="00AC62D2" w:rsidRPr="009B2AF4" w14:paraId="0743B11E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180623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7B04090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A9919A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</w:p>
        </w:tc>
      </w:tr>
      <w:tr w:rsidR="00AC62D2" w:rsidRPr="009B2AF4" w14:paraId="0EA73FC2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EE7C27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1DBD1C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1ECA5F4" w14:textId="77777777" w:rsidR="00AC62D2" w:rsidRPr="009B2AF4" w:rsidRDefault="00AC62D2" w:rsidP="00DE33F5">
            <w:pPr>
              <w:pStyle w:val="tablehead"/>
              <w:rPr>
                <w:kern w:val="18"/>
              </w:rPr>
            </w:pPr>
            <w:r w:rsidRPr="009B2AF4">
              <w:rPr>
                <w:kern w:val="18"/>
              </w:rPr>
              <w:t>Basic Limits</w:t>
            </w:r>
          </w:p>
        </w:tc>
      </w:tr>
      <w:tr w:rsidR="00AC62D2" w:rsidRPr="009B2AF4" w14:paraId="2BC523E7" w14:textId="77777777" w:rsidTr="00DE33F5">
        <w:trPr>
          <w:cantSplit/>
        </w:trPr>
        <w:tc>
          <w:tcPr>
            <w:tcW w:w="9360" w:type="dxa"/>
            <w:gridSpan w:val="7"/>
          </w:tcPr>
          <w:p w14:paraId="4145BF35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RULE 223. TRUCKS, TRACTORS AND TRAILERS CLASSIFICATIONS</w:t>
            </w:r>
          </w:p>
        </w:tc>
      </w:tr>
      <w:tr w:rsidR="00AC62D2" w:rsidRPr="009B2AF4" w14:paraId="56F9F395" w14:textId="77777777" w:rsidTr="00DE33F5">
        <w:trPr>
          <w:cantSplit/>
        </w:trPr>
        <w:tc>
          <w:tcPr>
            <w:tcW w:w="3120" w:type="dxa"/>
            <w:gridSpan w:val="3"/>
          </w:tcPr>
          <w:p w14:paraId="44FF31FB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143</w:t>
            </w:r>
          </w:p>
        </w:tc>
        <w:tc>
          <w:tcPr>
            <w:tcW w:w="3120" w:type="dxa"/>
          </w:tcPr>
          <w:p w14:paraId="0D2D3497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1A47467F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682E1C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BDB5F3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50EEED03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027FD5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RULE 232. PRIVATE PASSENGER TYPES CLASSIFICATIONS</w:t>
            </w:r>
          </w:p>
        </w:tc>
      </w:tr>
      <w:tr w:rsidR="00AC62D2" w:rsidRPr="009B2AF4" w14:paraId="3D698FCE" w14:textId="77777777" w:rsidTr="00DE33F5">
        <w:trPr>
          <w:cantSplit/>
        </w:trPr>
        <w:tc>
          <w:tcPr>
            <w:tcW w:w="3120" w:type="dxa"/>
            <w:gridSpan w:val="3"/>
          </w:tcPr>
          <w:p w14:paraId="790775BC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154</w:t>
            </w:r>
          </w:p>
        </w:tc>
        <w:tc>
          <w:tcPr>
            <w:tcW w:w="3120" w:type="dxa"/>
          </w:tcPr>
          <w:p w14:paraId="2E3CB1D9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697F91BE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0723E7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F934C0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4B51C59C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BE9473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RULE 240. PUBLIC AUTO CLASSIFICATIONS –</w:t>
            </w:r>
          </w:p>
        </w:tc>
      </w:tr>
      <w:tr w:rsidR="00AC62D2" w:rsidRPr="009B2AF4" w14:paraId="156C458D" w14:textId="77777777" w:rsidTr="00DE33F5">
        <w:trPr>
          <w:cantSplit/>
        </w:trPr>
        <w:tc>
          <w:tcPr>
            <w:tcW w:w="540" w:type="dxa"/>
            <w:gridSpan w:val="2"/>
          </w:tcPr>
          <w:p w14:paraId="1B16D69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339F1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b/>
                <w:kern w:val="18"/>
              </w:rPr>
              <w:t>– TAXICABS AND LIMOUSINES</w:t>
            </w:r>
          </w:p>
        </w:tc>
      </w:tr>
      <w:tr w:rsidR="00AC62D2" w:rsidRPr="009B2AF4" w14:paraId="69A37417" w14:textId="77777777" w:rsidTr="00DE33F5">
        <w:trPr>
          <w:cantSplit/>
        </w:trPr>
        <w:tc>
          <w:tcPr>
            <w:tcW w:w="3120" w:type="dxa"/>
            <w:gridSpan w:val="3"/>
          </w:tcPr>
          <w:p w14:paraId="75B4EB2A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575</w:t>
            </w:r>
          </w:p>
        </w:tc>
        <w:tc>
          <w:tcPr>
            <w:tcW w:w="3120" w:type="dxa"/>
          </w:tcPr>
          <w:p w14:paraId="38AEAC42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20133F83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784EC5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72AEAA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0C6B8966" w14:textId="77777777" w:rsidTr="00DE33F5">
        <w:trPr>
          <w:cantSplit/>
        </w:trPr>
        <w:tc>
          <w:tcPr>
            <w:tcW w:w="540" w:type="dxa"/>
            <w:gridSpan w:val="2"/>
          </w:tcPr>
          <w:p w14:paraId="3EA9895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07D46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b/>
                <w:kern w:val="18"/>
              </w:rPr>
              <w:t>– SCHOOL AND CHURCH BUSES</w:t>
            </w:r>
          </w:p>
        </w:tc>
      </w:tr>
      <w:tr w:rsidR="00AC62D2" w:rsidRPr="009B2AF4" w14:paraId="3320F3B9" w14:textId="77777777" w:rsidTr="00DE33F5">
        <w:trPr>
          <w:cantSplit/>
        </w:trPr>
        <w:tc>
          <w:tcPr>
            <w:tcW w:w="3120" w:type="dxa"/>
            <w:gridSpan w:val="3"/>
          </w:tcPr>
          <w:p w14:paraId="1482C0B6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54</w:t>
            </w:r>
          </w:p>
        </w:tc>
        <w:tc>
          <w:tcPr>
            <w:tcW w:w="3120" w:type="dxa"/>
          </w:tcPr>
          <w:p w14:paraId="7727B17F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8D15BDC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BDD12E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0E8569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6CA7E0FD" w14:textId="77777777" w:rsidTr="00DE33F5">
        <w:trPr>
          <w:cantSplit/>
        </w:trPr>
        <w:tc>
          <w:tcPr>
            <w:tcW w:w="540" w:type="dxa"/>
            <w:gridSpan w:val="2"/>
          </w:tcPr>
          <w:p w14:paraId="1232CD3D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F84625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– OTHER BUSES</w:t>
            </w:r>
          </w:p>
        </w:tc>
      </w:tr>
      <w:tr w:rsidR="00AC62D2" w:rsidRPr="009B2AF4" w14:paraId="3C54F7E0" w14:textId="77777777" w:rsidTr="00DE33F5">
        <w:trPr>
          <w:cantSplit/>
        </w:trPr>
        <w:tc>
          <w:tcPr>
            <w:tcW w:w="3120" w:type="dxa"/>
            <w:gridSpan w:val="3"/>
          </w:tcPr>
          <w:p w14:paraId="7F6F4B28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452</w:t>
            </w:r>
          </w:p>
        </w:tc>
        <w:tc>
          <w:tcPr>
            <w:tcW w:w="3120" w:type="dxa"/>
          </w:tcPr>
          <w:p w14:paraId="6BA34A78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726CD10E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9D02D7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82DC94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2AE5F130" w14:textId="77777777" w:rsidTr="00DE33F5">
        <w:trPr>
          <w:cantSplit/>
        </w:trPr>
        <w:tc>
          <w:tcPr>
            <w:tcW w:w="540" w:type="dxa"/>
            <w:gridSpan w:val="2"/>
          </w:tcPr>
          <w:p w14:paraId="22B62B9C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B3D457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– VAN POOLS</w:t>
            </w:r>
          </w:p>
        </w:tc>
      </w:tr>
      <w:tr w:rsidR="00AC62D2" w:rsidRPr="009B2AF4" w14:paraId="3F16D675" w14:textId="77777777" w:rsidTr="00DE33F5">
        <w:trPr>
          <w:cantSplit/>
        </w:trPr>
        <w:tc>
          <w:tcPr>
            <w:tcW w:w="3120" w:type="dxa"/>
            <w:gridSpan w:val="3"/>
          </w:tcPr>
          <w:p w14:paraId="52628146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136</w:t>
            </w:r>
          </w:p>
        </w:tc>
        <w:tc>
          <w:tcPr>
            <w:tcW w:w="3120" w:type="dxa"/>
          </w:tcPr>
          <w:p w14:paraId="2806352B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11328B31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127EBC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94EB61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07BB14B6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2E27D5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  <w:r w:rsidRPr="009B2AF4">
              <w:rPr>
                <w:b/>
                <w:kern w:val="18"/>
              </w:rPr>
              <w:t>RULE 249. AUTO DEALERS – PREMIUM DEVELOPMENT</w:t>
            </w:r>
          </w:p>
        </w:tc>
      </w:tr>
      <w:tr w:rsidR="00AC62D2" w:rsidRPr="009B2AF4" w14:paraId="61D948AD" w14:textId="77777777" w:rsidTr="00DE33F5">
        <w:trPr>
          <w:cantSplit/>
        </w:trPr>
        <w:tc>
          <w:tcPr>
            <w:tcW w:w="3120" w:type="dxa"/>
            <w:gridSpan w:val="3"/>
          </w:tcPr>
          <w:p w14:paraId="2F164709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04AFF199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 xml:space="preserve">Refer to Rule </w:t>
            </w:r>
            <w:r w:rsidRPr="009B2AF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CD43F70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92A91F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9B2A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6EC070" w14:textId="77777777" w:rsidR="00AC62D2" w:rsidRPr="009B2AF4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9B2AF4" w14:paraId="3014DF98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C5F355" w14:textId="77777777" w:rsidR="00AC62D2" w:rsidRPr="009B2AF4" w:rsidRDefault="00AC62D2" w:rsidP="00DE33F5">
            <w:pPr>
              <w:pStyle w:val="tabletext11"/>
              <w:rPr>
                <w:b/>
                <w:kern w:val="18"/>
              </w:rPr>
            </w:pPr>
          </w:p>
        </w:tc>
      </w:tr>
      <w:tr w:rsidR="00AC62D2" w:rsidRPr="009B2AF4" w14:paraId="44E92543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2BD28A49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0FD19C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kern w:val="18"/>
              </w:rPr>
              <w:t xml:space="preserve">For Other Than Zone-rated Trucks, Tractors and Trailers Classifications, refer to Rule </w:t>
            </w:r>
            <w:r w:rsidRPr="009B2AF4">
              <w:rPr>
                <w:b/>
                <w:kern w:val="18"/>
              </w:rPr>
              <w:t>222.</w:t>
            </w:r>
            <w:r w:rsidRPr="009B2AF4">
              <w:rPr>
                <w:kern w:val="18"/>
              </w:rPr>
              <w:t xml:space="preserve"> for premium development.</w:t>
            </w:r>
          </w:p>
        </w:tc>
      </w:tr>
      <w:tr w:rsidR="00AC62D2" w:rsidRPr="009B2AF4" w14:paraId="27A0F314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3F476224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8CE10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kern w:val="18"/>
              </w:rPr>
              <w:t xml:space="preserve">For Private Passenger Types Classifications, refer to Rule </w:t>
            </w:r>
            <w:r w:rsidRPr="009B2AF4">
              <w:rPr>
                <w:b/>
                <w:kern w:val="18"/>
              </w:rPr>
              <w:t>232.</w:t>
            </w:r>
            <w:r w:rsidRPr="009B2AF4">
              <w:rPr>
                <w:kern w:val="18"/>
              </w:rPr>
              <w:t xml:space="preserve"> for premium development.</w:t>
            </w:r>
          </w:p>
        </w:tc>
      </w:tr>
      <w:tr w:rsidR="00AC62D2" w:rsidRPr="009B2AF4" w14:paraId="5552CF67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649A089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47E618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kern w:val="18"/>
              </w:rPr>
              <w:t xml:space="preserve">For Other Than Zone-rated Public Autos, refer to Rule </w:t>
            </w:r>
            <w:r w:rsidRPr="009B2AF4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  <w:r w:rsidRPr="009B2AF4">
              <w:rPr>
                <w:rStyle w:val="rulelink"/>
              </w:rPr>
              <w:t xml:space="preserve"> </w:t>
            </w:r>
          </w:p>
        </w:tc>
      </w:tr>
      <w:tr w:rsidR="00AC62D2" w:rsidRPr="009B2AF4" w14:paraId="0F8B7162" w14:textId="77777777" w:rsidTr="00DE33F5">
        <w:trPr>
          <w:cantSplit/>
        </w:trPr>
        <w:tc>
          <w:tcPr>
            <w:tcW w:w="220" w:type="dxa"/>
          </w:tcPr>
          <w:p w14:paraId="64EB947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AB37E0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kern w:val="18"/>
              </w:rPr>
              <w:t xml:space="preserve">For liability increased limits factors, refer to Rule </w:t>
            </w:r>
            <w:r w:rsidRPr="009B2AF4">
              <w:rPr>
                <w:rStyle w:val="rulelink"/>
              </w:rPr>
              <w:t>300.</w:t>
            </w:r>
          </w:p>
        </w:tc>
      </w:tr>
      <w:tr w:rsidR="00AC62D2" w:rsidRPr="009B2AF4" w14:paraId="4A80E109" w14:textId="77777777" w:rsidTr="00DE33F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3896A61" w14:textId="77777777" w:rsidR="00AC62D2" w:rsidRPr="009B2AF4" w:rsidRDefault="00AC62D2" w:rsidP="00DE33F5">
            <w:pPr>
              <w:pStyle w:val="tabletext11"/>
              <w:jc w:val="both"/>
              <w:rPr>
                <w:kern w:val="18"/>
              </w:rPr>
            </w:pPr>
            <w:r w:rsidRPr="009B2A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9C30AC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  <w:r w:rsidRPr="009B2AF4">
              <w:rPr>
                <w:kern w:val="18"/>
              </w:rPr>
              <w:t xml:space="preserve">Other Than Auto losses for </w:t>
            </w:r>
            <w:r w:rsidRPr="009B2AF4">
              <w:t>Auto Dealers</w:t>
            </w:r>
            <w:r w:rsidRPr="009B2AF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B2AF4">
              <w:rPr>
                <w:rStyle w:val="rulelink"/>
              </w:rPr>
              <w:t>249.</w:t>
            </w:r>
          </w:p>
        </w:tc>
      </w:tr>
      <w:tr w:rsidR="00AC62D2" w:rsidRPr="009B2AF4" w14:paraId="7A0294E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5FC6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F09EA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73FAAB9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82D66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92921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02E07CD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95544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04B2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1FBD3202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17A1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5196D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4F51FFE8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342E2D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DC37B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15291131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D3495D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B245B6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4DC4C26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852F8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7C7C9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058A9EA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32544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99637D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73890AB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6651C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91AC3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6B82406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6D83B8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631750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1BEE7487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EEE37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9A8509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3E1E85F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F912B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50E999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23248ED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0670C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22766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39E9BD5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8927C6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7A3F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252B066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120D3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9304C6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69E5F6D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A29661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70011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3E99F6FE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C68A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6DB5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66E1BE85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54C4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6D4AF6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4569A6B0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6D78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96F60B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4A892B8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2C8B9A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4485F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03270E9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86055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45D2B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51EE7915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688EA1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34780E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9B2AF4" w14:paraId="16243D1F" w14:textId="77777777" w:rsidTr="00DE33F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4A7FA93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B44B6C2" w14:textId="77777777" w:rsidR="00AC62D2" w:rsidRPr="009B2AF4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284A880A" w14:textId="6B22F32D" w:rsidR="00AC62D2" w:rsidRDefault="00AC62D2" w:rsidP="00AC62D2">
      <w:pPr>
        <w:pStyle w:val="isonormal"/>
      </w:pPr>
    </w:p>
    <w:p w14:paraId="36D7E64E" w14:textId="13AB19FA" w:rsidR="00AC62D2" w:rsidRDefault="00AC62D2" w:rsidP="00AC62D2">
      <w:pPr>
        <w:pStyle w:val="isonormal"/>
        <w:jc w:val="left"/>
      </w:pPr>
    </w:p>
    <w:p w14:paraId="3BA66159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F1574A" w14:textId="77777777" w:rsidR="00AC62D2" w:rsidRPr="002B799C" w:rsidRDefault="00AC62D2" w:rsidP="00AC62D2">
      <w:pPr>
        <w:pStyle w:val="subcap"/>
      </w:pPr>
      <w:r w:rsidRPr="002B799C">
        <w:lastRenderedPageBreak/>
        <w:t>TERRITORY 106</w:t>
      </w:r>
    </w:p>
    <w:p w14:paraId="5DAEA86B" w14:textId="77777777" w:rsidR="00AC62D2" w:rsidRPr="002B799C" w:rsidRDefault="00AC62D2" w:rsidP="00AC62D2">
      <w:pPr>
        <w:pStyle w:val="subcap2"/>
      </w:pPr>
      <w:r w:rsidRPr="002B799C">
        <w:t>LIAB, MED PAY</w:t>
      </w:r>
    </w:p>
    <w:p w14:paraId="107FF880" w14:textId="77777777" w:rsidR="00AC62D2" w:rsidRPr="002B799C" w:rsidRDefault="00AC62D2" w:rsidP="00AC62D2">
      <w:pPr>
        <w:pStyle w:val="isonormal"/>
      </w:pPr>
    </w:p>
    <w:p w14:paraId="186D01FF" w14:textId="77777777" w:rsidR="00AC62D2" w:rsidRPr="002B799C" w:rsidRDefault="00AC62D2" w:rsidP="00AC62D2">
      <w:pPr>
        <w:pStyle w:val="isonormal"/>
        <w:sectPr w:rsidR="00AC62D2" w:rsidRPr="002B799C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C62D2" w:rsidRPr="002B799C" w14:paraId="5B59FE5B" w14:textId="77777777" w:rsidTr="00DE33F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F24FA8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2E6A676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8CF32F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PERSONAL INJURY PROTECTION</w:t>
            </w:r>
          </w:p>
        </w:tc>
      </w:tr>
      <w:tr w:rsidR="00AC62D2" w:rsidRPr="002B799C" w14:paraId="20DDCE64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7FD050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0674C15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DE6BE3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</w:p>
        </w:tc>
      </w:tr>
      <w:tr w:rsidR="00AC62D2" w:rsidRPr="002B799C" w14:paraId="3488ED61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438D85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2991430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A84C6E" w14:textId="77777777" w:rsidR="00AC62D2" w:rsidRPr="002B799C" w:rsidRDefault="00AC62D2" w:rsidP="00DE33F5">
            <w:pPr>
              <w:pStyle w:val="tablehead"/>
              <w:rPr>
                <w:kern w:val="18"/>
              </w:rPr>
            </w:pPr>
            <w:r w:rsidRPr="002B799C">
              <w:rPr>
                <w:kern w:val="18"/>
              </w:rPr>
              <w:t>Basic Limits</w:t>
            </w:r>
          </w:p>
        </w:tc>
      </w:tr>
      <w:tr w:rsidR="00AC62D2" w:rsidRPr="002B799C" w14:paraId="2E975848" w14:textId="77777777" w:rsidTr="00DE33F5">
        <w:trPr>
          <w:cantSplit/>
        </w:trPr>
        <w:tc>
          <w:tcPr>
            <w:tcW w:w="9360" w:type="dxa"/>
            <w:gridSpan w:val="7"/>
          </w:tcPr>
          <w:p w14:paraId="04077EC7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RULE 223. TRUCKS, TRACTORS AND TRAILERS CLASSIFICATIONS</w:t>
            </w:r>
          </w:p>
        </w:tc>
      </w:tr>
      <w:tr w:rsidR="00AC62D2" w:rsidRPr="002B799C" w14:paraId="3852422B" w14:textId="77777777" w:rsidTr="00DE33F5">
        <w:trPr>
          <w:cantSplit/>
        </w:trPr>
        <w:tc>
          <w:tcPr>
            <w:tcW w:w="3120" w:type="dxa"/>
            <w:gridSpan w:val="3"/>
          </w:tcPr>
          <w:p w14:paraId="7F22A0A3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85</w:t>
            </w:r>
          </w:p>
        </w:tc>
        <w:tc>
          <w:tcPr>
            <w:tcW w:w="3120" w:type="dxa"/>
          </w:tcPr>
          <w:p w14:paraId="6E798F4A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 3</w:t>
            </w:r>
          </w:p>
        </w:tc>
        <w:tc>
          <w:tcPr>
            <w:tcW w:w="1040" w:type="dxa"/>
          </w:tcPr>
          <w:p w14:paraId="487AF04F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61EC3A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B04BA1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00D762EE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C14DED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RULE 232. PRIVATE PASSENGER TYPES CLASSIFICATIONS</w:t>
            </w:r>
          </w:p>
        </w:tc>
      </w:tr>
      <w:tr w:rsidR="00AC62D2" w:rsidRPr="002B799C" w14:paraId="7607F74F" w14:textId="77777777" w:rsidTr="00DE33F5">
        <w:trPr>
          <w:cantSplit/>
        </w:trPr>
        <w:tc>
          <w:tcPr>
            <w:tcW w:w="3120" w:type="dxa"/>
            <w:gridSpan w:val="3"/>
          </w:tcPr>
          <w:p w14:paraId="61FAF22A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73292DD1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0DCF9A33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5B3FF6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B1AB5D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76144503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A77A87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RULE 240. PUBLIC AUTO CLASSIFICATIONS –</w:t>
            </w:r>
          </w:p>
        </w:tc>
      </w:tr>
      <w:tr w:rsidR="00AC62D2" w:rsidRPr="002B799C" w14:paraId="2681F21C" w14:textId="77777777" w:rsidTr="00DE33F5">
        <w:trPr>
          <w:cantSplit/>
        </w:trPr>
        <w:tc>
          <w:tcPr>
            <w:tcW w:w="540" w:type="dxa"/>
            <w:gridSpan w:val="2"/>
          </w:tcPr>
          <w:p w14:paraId="02A8783C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1937E4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b/>
                <w:kern w:val="18"/>
              </w:rPr>
              <w:t>– TAXICABS AND LIMOUSINES</w:t>
            </w:r>
          </w:p>
        </w:tc>
      </w:tr>
      <w:tr w:rsidR="00AC62D2" w:rsidRPr="002B799C" w14:paraId="730D5043" w14:textId="77777777" w:rsidTr="00DE33F5">
        <w:trPr>
          <w:cantSplit/>
        </w:trPr>
        <w:tc>
          <w:tcPr>
            <w:tcW w:w="3120" w:type="dxa"/>
            <w:gridSpan w:val="3"/>
          </w:tcPr>
          <w:p w14:paraId="6231E334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342</w:t>
            </w:r>
          </w:p>
        </w:tc>
        <w:tc>
          <w:tcPr>
            <w:tcW w:w="3120" w:type="dxa"/>
          </w:tcPr>
          <w:p w14:paraId="2EE62339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DE219AC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FFBEC3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463287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4647FED1" w14:textId="77777777" w:rsidTr="00DE33F5">
        <w:trPr>
          <w:cantSplit/>
        </w:trPr>
        <w:tc>
          <w:tcPr>
            <w:tcW w:w="540" w:type="dxa"/>
            <w:gridSpan w:val="2"/>
          </w:tcPr>
          <w:p w14:paraId="60CD17D8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189CE6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b/>
                <w:kern w:val="18"/>
              </w:rPr>
              <w:t>– SCHOOL AND CHURCH BUSES</w:t>
            </w:r>
          </w:p>
        </w:tc>
      </w:tr>
      <w:tr w:rsidR="00AC62D2" w:rsidRPr="002B799C" w14:paraId="4AC01A0B" w14:textId="77777777" w:rsidTr="00DE33F5">
        <w:trPr>
          <w:cantSplit/>
        </w:trPr>
        <w:tc>
          <w:tcPr>
            <w:tcW w:w="3120" w:type="dxa"/>
            <w:gridSpan w:val="3"/>
          </w:tcPr>
          <w:p w14:paraId="53077AE8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32</w:t>
            </w:r>
          </w:p>
        </w:tc>
        <w:tc>
          <w:tcPr>
            <w:tcW w:w="3120" w:type="dxa"/>
          </w:tcPr>
          <w:p w14:paraId="6102EE18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8750A6D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1DCD2A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54AEBC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53203406" w14:textId="77777777" w:rsidTr="00DE33F5">
        <w:trPr>
          <w:cantSplit/>
        </w:trPr>
        <w:tc>
          <w:tcPr>
            <w:tcW w:w="540" w:type="dxa"/>
            <w:gridSpan w:val="2"/>
          </w:tcPr>
          <w:p w14:paraId="46B3F73B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20671B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– OTHER BUSES</w:t>
            </w:r>
          </w:p>
        </w:tc>
      </w:tr>
      <w:tr w:rsidR="00AC62D2" w:rsidRPr="002B799C" w14:paraId="06E9C4FD" w14:textId="77777777" w:rsidTr="00DE33F5">
        <w:trPr>
          <w:cantSplit/>
        </w:trPr>
        <w:tc>
          <w:tcPr>
            <w:tcW w:w="3120" w:type="dxa"/>
            <w:gridSpan w:val="3"/>
          </w:tcPr>
          <w:p w14:paraId="1578B362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269</w:t>
            </w:r>
          </w:p>
        </w:tc>
        <w:tc>
          <w:tcPr>
            <w:tcW w:w="3120" w:type="dxa"/>
          </w:tcPr>
          <w:p w14:paraId="52867671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36</w:t>
            </w:r>
          </w:p>
        </w:tc>
        <w:tc>
          <w:tcPr>
            <w:tcW w:w="1040" w:type="dxa"/>
          </w:tcPr>
          <w:p w14:paraId="0B7A9D9A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FCDA88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589F72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2A603B74" w14:textId="77777777" w:rsidTr="00DE33F5">
        <w:trPr>
          <w:cantSplit/>
        </w:trPr>
        <w:tc>
          <w:tcPr>
            <w:tcW w:w="540" w:type="dxa"/>
            <w:gridSpan w:val="2"/>
          </w:tcPr>
          <w:p w14:paraId="5136D907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30C772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– VAN POOLS</w:t>
            </w:r>
          </w:p>
        </w:tc>
      </w:tr>
      <w:tr w:rsidR="00AC62D2" w:rsidRPr="002B799C" w14:paraId="3F9E8B11" w14:textId="77777777" w:rsidTr="00DE33F5">
        <w:trPr>
          <w:cantSplit/>
        </w:trPr>
        <w:tc>
          <w:tcPr>
            <w:tcW w:w="3120" w:type="dxa"/>
            <w:gridSpan w:val="3"/>
          </w:tcPr>
          <w:p w14:paraId="48D59F37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81</w:t>
            </w:r>
          </w:p>
        </w:tc>
        <w:tc>
          <w:tcPr>
            <w:tcW w:w="3120" w:type="dxa"/>
          </w:tcPr>
          <w:p w14:paraId="4649E529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  3</w:t>
            </w:r>
          </w:p>
        </w:tc>
        <w:tc>
          <w:tcPr>
            <w:tcW w:w="1040" w:type="dxa"/>
          </w:tcPr>
          <w:p w14:paraId="1BE92A1E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017AAB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BCDAF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6B1D9C11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49D282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  <w:r w:rsidRPr="002B799C">
              <w:rPr>
                <w:b/>
                <w:kern w:val="18"/>
              </w:rPr>
              <w:t>RULE 249. AUTO DEALERS – PREMIUM DEVELOPMENT</w:t>
            </w:r>
          </w:p>
        </w:tc>
      </w:tr>
      <w:tr w:rsidR="00AC62D2" w:rsidRPr="002B799C" w14:paraId="34D0E956" w14:textId="77777777" w:rsidTr="00DE33F5">
        <w:trPr>
          <w:cantSplit/>
        </w:trPr>
        <w:tc>
          <w:tcPr>
            <w:tcW w:w="3120" w:type="dxa"/>
            <w:gridSpan w:val="3"/>
          </w:tcPr>
          <w:p w14:paraId="69F92605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$   150</w:t>
            </w:r>
          </w:p>
        </w:tc>
        <w:tc>
          <w:tcPr>
            <w:tcW w:w="3120" w:type="dxa"/>
          </w:tcPr>
          <w:p w14:paraId="163472BF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 xml:space="preserve">Refer to Rule </w:t>
            </w:r>
            <w:r w:rsidRPr="002B799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522D68F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8E2F99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B79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C4DFF7" w14:textId="77777777" w:rsidR="00AC62D2" w:rsidRPr="002B799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B799C" w14:paraId="50BD0EB7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946394" w14:textId="77777777" w:rsidR="00AC62D2" w:rsidRPr="002B799C" w:rsidRDefault="00AC62D2" w:rsidP="00DE33F5">
            <w:pPr>
              <w:pStyle w:val="tabletext11"/>
              <w:rPr>
                <w:b/>
                <w:kern w:val="18"/>
              </w:rPr>
            </w:pPr>
          </w:p>
        </w:tc>
      </w:tr>
      <w:tr w:rsidR="00AC62D2" w:rsidRPr="002B799C" w14:paraId="739FA838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7FEA562C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F8D210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kern w:val="18"/>
              </w:rPr>
              <w:t xml:space="preserve">For Other Than Zone-rated Trucks, Tractors and Trailers Classifications, refer to Rule </w:t>
            </w:r>
            <w:r w:rsidRPr="002B799C">
              <w:rPr>
                <w:b/>
                <w:kern w:val="18"/>
              </w:rPr>
              <w:t>222.</w:t>
            </w:r>
            <w:r w:rsidRPr="002B799C">
              <w:rPr>
                <w:kern w:val="18"/>
              </w:rPr>
              <w:t xml:space="preserve"> for premium development.</w:t>
            </w:r>
          </w:p>
        </w:tc>
      </w:tr>
      <w:tr w:rsidR="00AC62D2" w:rsidRPr="002B799C" w14:paraId="461FF655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4F05689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89AF8A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kern w:val="18"/>
              </w:rPr>
              <w:t xml:space="preserve">For Private Passenger Types Classifications, refer to Rule </w:t>
            </w:r>
            <w:r w:rsidRPr="002B799C">
              <w:rPr>
                <w:b/>
                <w:kern w:val="18"/>
              </w:rPr>
              <w:t>232.</w:t>
            </w:r>
            <w:r w:rsidRPr="002B799C">
              <w:rPr>
                <w:kern w:val="18"/>
              </w:rPr>
              <w:t xml:space="preserve"> for premium development.</w:t>
            </w:r>
          </w:p>
        </w:tc>
      </w:tr>
      <w:tr w:rsidR="00AC62D2" w:rsidRPr="002B799C" w14:paraId="6456174F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5339F35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3A4AD7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kern w:val="18"/>
              </w:rPr>
              <w:t xml:space="preserve">For Other Than Zone-rated Public Autos, refer to Rule </w:t>
            </w:r>
            <w:r w:rsidRPr="002B799C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  <w:r w:rsidRPr="002B799C">
              <w:rPr>
                <w:rStyle w:val="rulelink"/>
              </w:rPr>
              <w:t xml:space="preserve"> </w:t>
            </w:r>
          </w:p>
        </w:tc>
      </w:tr>
      <w:tr w:rsidR="00AC62D2" w:rsidRPr="002B799C" w14:paraId="5DE058EC" w14:textId="77777777" w:rsidTr="00DE33F5">
        <w:trPr>
          <w:cantSplit/>
        </w:trPr>
        <w:tc>
          <w:tcPr>
            <w:tcW w:w="220" w:type="dxa"/>
          </w:tcPr>
          <w:p w14:paraId="55C91F9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FCEDC26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kern w:val="18"/>
              </w:rPr>
              <w:t xml:space="preserve">For liability increased limits factors, refer to Rule </w:t>
            </w:r>
            <w:r w:rsidRPr="002B799C">
              <w:rPr>
                <w:rStyle w:val="rulelink"/>
              </w:rPr>
              <w:t>300.</w:t>
            </w:r>
          </w:p>
        </w:tc>
      </w:tr>
      <w:tr w:rsidR="00AC62D2" w:rsidRPr="002B799C" w14:paraId="19CF06B2" w14:textId="77777777" w:rsidTr="00DE33F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C03BA4" w14:textId="77777777" w:rsidR="00AC62D2" w:rsidRPr="002B799C" w:rsidRDefault="00AC62D2" w:rsidP="00DE33F5">
            <w:pPr>
              <w:pStyle w:val="tabletext11"/>
              <w:jc w:val="both"/>
              <w:rPr>
                <w:kern w:val="18"/>
              </w:rPr>
            </w:pPr>
            <w:r w:rsidRPr="002B79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3BCB741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  <w:r w:rsidRPr="002B799C">
              <w:rPr>
                <w:kern w:val="18"/>
              </w:rPr>
              <w:t xml:space="preserve">Other Than Auto losses for </w:t>
            </w:r>
            <w:r w:rsidRPr="002B799C">
              <w:t>Auto Dealers</w:t>
            </w:r>
            <w:r w:rsidRPr="002B799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B799C">
              <w:rPr>
                <w:rStyle w:val="rulelink"/>
              </w:rPr>
              <w:t>249.</w:t>
            </w:r>
          </w:p>
        </w:tc>
      </w:tr>
      <w:tr w:rsidR="00AC62D2" w:rsidRPr="002B799C" w14:paraId="7BE3047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0891F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D9356A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D39597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F24B8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A07870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71673BF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2A494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B00B6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30DDB8F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74DB6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11184B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7E7D0B3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E56D1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55D67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7342B3D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240BCF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E5BAF8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078DC20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F9AFE5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DC2F9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3C493195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59F5F0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3CDF2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8CFD0F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0023C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2A139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7F4C68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1461C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3B95F5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2C33ECC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0D97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2D14A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3ACF10F8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F99E2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8F5C26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FB8483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ADAFA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3F7D56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01C43E8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B88A5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9F9282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58EB7DE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A058F9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8239A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23DC046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4B1CBB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9A19C9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1111E75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A252E3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52BC62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66A88F4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522D0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756B77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2C11154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D1824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40142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01A9DAAE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69DF2B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A34C10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5DDF6C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70905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1ED6C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457EA8D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508F52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973FF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B799C" w14:paraId="723D0F3D" w14:textId="77777777" w:rsidTr="00DE33F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72061CE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54DA07" w14:textId="77777777" w:rsidR="00AC62D2" w:rsidRPr="002B799C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261044EB" w14:textId="6CAA87B3" w:rsidR="00AC62D2" w:rsidRDefault="00AC62D2" w:rsidP="00AC62D2">
      <w:pPr>
        <w:pStyle w:val="isonormal"/>
      </w:pPr>
    </w:p>
    <w:p w14:paraId="6524D6A9" w14:textId="514BFC51" w:rsidR="00AC62D2" w:rsidRDefault="00AC62D2" w:rsidP="00AC62D2">
      <w:pPr>
        <w:pStyle w:val="isonormal"/>
        <w:jc w:val="left"/>
      </w:pPr>
    </w:p>
    <w:p w14:paraId="5EDB2213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B72EB0" w14:textId="77777777" w:rsidR="00AC62D2" w:rsidRPr="00C07FD8" w:rsidRDefault="00AC62D2" w:rsidP="00AC62D2">
      <w:pPr>
        <w:pStyle w:val="subcap"/>
      </w:pPr>
      <w:r w:rsidRPr="00C07FD8">
        <w:lastRenderedPageBreak/>
        <w:t>TERRITORY 108</w:t>
      </w:r>
    </w:p>
    <w:p w14:paraId="6986CC1C" w14:textId="77777777" w:rsidR="00AC62D2" w:rsidRPr="00C07FD8" w:rsidRDefault="00AC62D2" w:rsidP="00AC62D2">
      <w:pPr>
        <w:pStyle w:val="subcap2"/>
      </w:pPr>
      <w:r w:rsidRPr="00C07FD8">
        <w:t>LIAB, MED PAY</w:t>
      </w:r>
    </w:p>
    <w:p w14:paraId="73513485" w14:textId="77777777" w:rsidR="00AC62D2" w:rsidRPr="00C07FD8" w:rsidRDefault="00AC62D2" w:rsidP="00AC62D2">
      <w:pPr>
        <w:pStyle w:val="isonormal"/>
      </w:pPr>
    </w:p>
    <w:p w14:paraId="0D58D72B" w14:textId="77777777" w:rsidR="00AC62D2" w:rsidRPr="00C07FD8" w:rsidRDefault="00AC62D2" w:rsidP="00AC62D2">
      <w:pPr>
        <w:pStyle w:val="isonormal"/>
        <w:sectPr w:rsidR="00AC62D2" w:rsidRPr="00C07FD8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C62D2" w:rsidRPr="00C07FD8" w14:paraId="6BEC295C" w14:textId="77777777" w:rsidTr="00DE33F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43420C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498D64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C216A8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PERSONAL INJURY PROTECTION</w:t>
            </w:r>
          </w:p>
        </w:tc>
      </w:tr>
      <w:tr w:rsidR="00AC62D2" w:rsidRPr="00C07FD8" w14:paraId="3632C0C1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FB91DA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7173389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020D25A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</w:p>
        </w:tc>
      </w:tr>
      <w:tr w:rsidR="00AC62D2" w:rsidRPr="00C07FD8" w14:paraId="11568E7F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1981E8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1997A4B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F5875C" w14:textId="77777777" w:rsidR="00AC62D2" w:rsidRPr="00C07FD8" w:rsidRDefault="00AC62D2" w:rsidP="00DE33F5">
            <w:pPr>
              <w:pStyle w:val="tablehead"/>
              <w:rPr>
                <w:kern w:val="18"/>
              </w:rPr>
            </w:pPr>
            <w:r w:rsidRPr="00C07FD8">
              <w:rPr>
                <w:kern w:val="18"/>
              </w:rPr>
              <w:t>Basic Limits</w:t>
            </w:r>
          </w:p>
        </w:tc>
      </w:tr>
      <w:tr w:rsidR="00AC62D2" w:rsidRPr="00C07FD8" w14:paraId="1FE874D7" w14:textId="77777777" w:rsidTr="00DE33F5">
        <w:trPr>
          <w:cantSplit/>
        </w:trPr>
        <w:tc>
          <w:tcPr>
            <w:tcW w:w="9360" w:type="dxa"/>
            <w:gridSpan w:val="7"/>
          </w:tcPr>
          <w:p w14:paraId="40A548D9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RULE 223. TRUCKS, TRACTORS AND TRAILERS CLASSIFICATIONS</w:t>
            </w:r>
          </w:p>
        </w:tc>
      </w:tr>
      <w:tr w:rsidR="00AC62D2" w:rsidRPr="00C07FD8" w14:paraId="51054A48" w14:textId="77777777" w:rsidTr="00DE33F5">
        <w:trPr>
          <w:cantSplit/>
        </w:trPr>
        <w:tc>
          <w:tcPr>
            <w:tcW w:w="3120" w:type="dxa"/>
            <w:gridSpan w:val="3"/>
          </w:tcPr>
          <w:p w14:paraId="33D724F0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209</w:t>
            </w:r>
          </w:p>
        </w:tc>
        <w:tc>
          <w:tcPr>
            <w:tcW w:w="3120" w:type="dxa"/>
          </w:tcPr>
          <w:p w14:paraId="5FB0D3F1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DBFACB4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513B4C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5CBE82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3056F2B7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FF89D1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RULE 232. PRIVATE PASSENGER TYPES CLASSIFICATIONS</w:t>
            </w:r>
          </w:p>
        </w:tc>
      </w:tr>
      <w:tr w:rsidR="00AC62D2" w:rsidRPr="00C07FD8" w14:paraId="4DDF4F67" w14:textId="77777777" w:rsidTr="00DE33F5">
        <w:trPr>
          <w:cantSplit/>
        </w:trPr>
        <w:tc>
          <w:tcPr>
            <w:tcW w:w="3120" w:type="dxa"/>
            <w:gridSpan w:val="3"/>
          </w:tcPr>
          <w:p w14:paraId="12AA1D84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194</w:t>
            </w:r>
          </w:p>
        </w:tc>
        <w:tc>
          <w:tcPr>
            <w:tcW w:w="3120" w:type="dxa"/>
          </w:tcPr>
          <w:p w14:paraId="233B0BEC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B4534B4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039A4F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439607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1970E670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F5F97D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RULE 240. PUBLIC AUTO CLASSIFICATIONS –</w:t>
            </w:r>
          </w:p>
        </w:tc>
      </w:tr>
      <w:tr w:rsidR="00AC62D2" w:rsidRPr="00C07FD8" w14:paraId="6FA6ADED" w14:textId="77777777" w:rsidTr="00DE33F5">
        <w:trPr>
          <w:cantSplit/>
        </w:trPr>
        <w:tc>
          <w:tcPr>
            <w:tcW w:w="540" w:type="dxa"/>
            <w:gridSpan w:val="2"/>
          </w:tcPr>
          <w:p w14:paraId="1B4508BE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6D2163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b/>
                <w:kern w:val="18"/>
              </w:rPr>
              <w:t>– TAXICABS AND LIMOUSINES</w:t>
            </w:r>
          </w:p>
        </w:tc>
      </w:tr>
      <w:tr w:rsidR="00AC62D2" w:rsidRPr="00C07FD8" w14:paraId="2B5F7921" w14:textId="77777777" w:rsidTr="00DE33F5">
        <w:trPr>
          <w:cantSplit/>
        </w:trPr>
        <w:tc>
          <w:tcPr>
            <w:tcW w:w="3120" w:type="dxa"/>
            <w:gridSpan w:val="3"/>
          </w:tcPr>
          <w:p w14:paraId="686B4A91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840</w:t>
            </w:r>
          </w:p>
        </w:tc>
        <w:tc>
          <w:tcPr>
            <w:tcW w:w="3120" w:type="dxa"/>
          </w:tcPr>
          <w:p w14:paraId="7718850C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35</w:t>
            </w:r>
          </w:p>
        </w:tc>
        <w:tc>
          <w:tcPr>
            <w:tcW w:w="1040" w:type="dxa"/>
          </w:tcPr>
          <w:p w14:paraId="02B51E8A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614D4D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DF7385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6B362BC4" w14:textId="77777777" w:rsidTr="00DE33F5">
        <w:trPr>
          <w:cantSplit/>
        </w:trPr>
        <w:tc>
          <w:tcPr>
            <w:tcW w:w="540" w:type="dxa"/>
            <w:gridSpan w:val="2"/>
          </w:tcPr>
          <w:p w14:paraId="08B6A93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86DF6C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b/>
                <w:kern w:val="18"/>
              </w:rPr>
              <w:t>– SCHOOL AND CHURCH BUSES</w:t>
            </w:r>
          </w:p>
        </w:tc>
      </w:tr>
      <w:tr w:rsidR="00AC62D2" w:rsidRPr="00C07FD8" w14:paraId="6125771A" w14:textId="77777777" w:rsidTr="00DE33F5">
        <w:trPr>
          <w:cantSplit/>
        </w:trPr>
        <w:tc>
          <w:tcPr>
            <w:tcW w:w="3120" w:type="dxa"/>
            <w:gridSpan w:val="3"/>
          </w:tcPr>
          <w:p w14:paraId="1839EFDF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79</w:t>
            </w:r>
          </w:p>
        </w:tc>
        <w:tc>
          <w:tcPr>
            <w:tcW w:w="3120" w:type="dxa"/>
          </w:tcPr>
          <w:p w14:paraId="01B4069F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26EB59C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3A1631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720B39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6ADF5267" w14:textId="77777777" w:rsidTr="00DE33F5">
        <w:trPr>
          <w:cantSplit/>
        </w:trPr>
        <w:tc>
          <w:tcPr>
            <w:tcW w:w="540" w:type="dxa"/>
            <w:gridSpan w:val="2"/>
          </w:tcPr>
          <w:p w14:paraId="755701C6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EC0743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– OTHER BUSES</w:t>
            </w:r>
          </w:p>
        </w:tc>
      </w:tr>
      <w:tr w:rsidR="00AC62D2" w:rsidRPr="00C07FD8" w14:paraId="7F01B729" w14:textId="77777777" w:rsidTr="00DE33F5">
        <w:trPr>
          <w:cantSplit/>
        </w:trPr>
        <w:tc>
          <w:tcPr>
            <w:tcW w:w="3120" w:type="dxa"/>
            <w:gridSpan w:val="3"/>
          </w:tcPr>
          <w:p w14:paraId="14693B0C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240AF821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53DDC960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835B56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53EEED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3B27513E" w14:textId="77777777" w:rsidTr="00DE33F5">
        <w:trPr>
          <w:cantSplit/>
        </w:trPr>
        <w:tc>
          <w:tcPr>
            <w:tcW w:w="540" w:type="dxa"/>
            <w:gridSpan w:val="2"/>
          </w:tcPr>
          <w:p w14:paraId="7FDCA184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2D4E72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– VAN POOLS</w:t>
            </w:r>
          </w:p>
        </w:tc>
      </w:tr>
      <w:tr w:rsidR="00AC62D2" w:rsidRPr="00C07FD8" w14:paraId="11F70483" w14:textId="77777777" w:rsidTr="00DE33F5">
        <w:trPr>
          <w:cantSplit/>
        </w:trPr>
        <w:tc>
          <w:tcPr>
            <w:tcW w:w="3120" w:type="dxa"/>
            <w:gridSpan w:val="3"/>
          </w:tcPr>
          <w:p w14:paraId="6E648B97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224C186B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C517E63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6A7AAD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F1091A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393B0CDD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74D5CE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  <w:r w:rsidRPr="00C07FD8">
              <w:rPr>
                <w:b/>
                <w:kern w:val="18"/>
              </w:rPr>
              <w:t>RULE 249. AUTO DEALERS – PREMIUM DEVELOPMENT</w:t>
            </w:r>
          </w:p>
        </w:tc>
      </w:tr>
      <w:tr w:rsidR="00AC62D2" w:rsidRPr="00C07FD8" w14:paraId="4379BFCE" w14:textId="77777777" w:rsidTr="00DE33F5">
        <w:trPr>
          <w:cantSplit/>
        </w:trPr>
        <w:tc>
          <w:tcPr>
            <w:tcW w:w="3120" w:type="dxa"/>
            <w:gridSpan w:val="3"/>
          </w:tcPr>
          <w:p w14:paraId="296949A3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$   383</w:t>
            </w:r>
          </w:p>
        </w:tc>
        <w:tc>
          <w:tcPr>
            <w:tcW w:w="3120" w:type="dxa"/>
          </w:tcPr>
          <w:p w14:paraId="473AB367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 xml:space="preserve">Refer to Rule </w:t>
            </w:r>
            <w:r w:rsidRPr="00C07FD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201514F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9903D6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07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35152A" w14:textId="77777777" w:rsidR="00AC62D2" w:rsidRPr="00C07FD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07FD8" w14:paraId="523DCCB0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C0099E" w14:textId="77777777" w:rsidR="00AC62D2" w:rsidRPr="00C07FD8" w:rsidRDefault="00AC62D2" w:rsidP="00DE33F5">
            <w:pPr>
              <w:pStyle w:val="tabletext11"/>
              <w:rPr>
                <w:b/>
                <w:kern w:val="18"/>
              </w:rPr>
            </w:pPr>
          </w:p>
        </w:tc>
      </w:tr>
      <w:tr w:rsidR="00AC62D2" w:rsidRPr="00C07FD8" w14:paraId="7F02C201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27E2510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4C6D1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kern w:val="18"/>
              </w:rPr>
              <w:t xml:space="preserve">For Other Than Zone-rated Trucks, Tractors and Trailers Classifications, refer to Rule </w:t>
            </w:r>
            <w:r w:rsidRPr="00C07FD8">
              <w:rPr>
                <w:b/>
                <w:kern w:val="18"/>
              </w:rPr>
              <w:t>222.</w:t>
            </w:r>
            <w:r w:rsidRPr="00C07FD8">
              <w:rPr>
                <w:kern w:val="18"/>
              </w:rPr>
              <w:t xml:space="preserve"> for premium development.</w:t>
            </w:r>
          </w:p>
        </w:tc>
      </w:tr>
      <w:tr w:rsidR="00AC62D2" w:rsidRPr="00C07FD8" w14:paraId="03FDEB01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27D9A3B7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6A66F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kern w:val="18"/>
              </w:rPr>
              <w:t xml:space="preserve">For Private Passenger Types Classifications, refer to Rule </w:t>
            </w:r>
            <w:r w:rsidRPr="00C07FD8">
              <w:rPr>
                <w:b/>
                <w:kern w:val="18"/>
              </w:rPr>
              <w:t>232.</w:t>
            </w:r>
            <w:r w:rsidRPr="00C07FD8">
              <w:rPr>
                <w:kern w:val="18"/>
              </w:rPr>
              <w:t xml:space="preserve"> for premium development.</w:t>
            </w:r>
          </w:p>
        </w:tc>
      </w:tr>
      <w:tr w:rsidR="00AC62D2" w:rsidRPr="00C07FD8" w14:paraId="6EB5E8AE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3F2D38D7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EA61C7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kern w:val="18"/>
              </w:rPr>
              <w:t xml:space="preserve">For Other Than Zone-rated Public Autos, refer to Rule </w:t>
            </w:r>
            <w:r w:rsidRPr="00C07FD8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  <w:r w:rsidRPr="00C07FD8">
              <w:rPr>
                <w:rStyle w:val="rulelink"/>
              </w:rPr>
              <w:t xml:space="preserve"> </w:t>
            </w:r>
          </w:p>
        </w:tc>
      </w:tr>
      <w:tr w:rsidR="00AC62D2" w:rsidRPr="00C07FD8" w14:paraId="4919780C" w14:textId="77777777" w:rsidTr="00DE33F5">
        <w:trPr>
          <w:cantSplit/>
        </w:trPr>
        <w:tc>
          <w:tcPr>
            <w:tcW w:w="220" w:type="dxa"/>
          </w:tcPr>
          <w:p w14:paraId="53AC4FCC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47E373A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kern w:val="18"/>
              </w:rPr>
              <w:t xml:space="preserve">For liability increased limits factors, refer to Rule </w:t>
            </w:r>
            <w:r w:rsidRPr="00C07FD8">
              <w:rPr>
                <w:rStyle w:val="rulelink"/>
              </w:rPr>
              <w:t>300.</w:t>
            </w:r>
          </w:p>
        </w:tc>
      </w:tr>
      <w:tr w:rsidR="00AC62D2" w:rsidRPr="00C07FD8" w14:paraId="1D2FEBA4" w14:textId="77777777" w:rsidTr="00DE33F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1F453D" w14:textId="77777777" w:rsidR="00AC62D2" w:rsidRPr="00C07FD8" w:rsidRDefault="00AC62D2" w:rsidP="00DE33F5">
            <w:pPr>
              <w:pStyle w:val="tabletext11"/>
              <w:jc w:val="both"/>
              <w:rPr>
                <w:kern w:val="18"/>
              </w:rPr>
            </w:pPr>
            <w:r w:rsidRPr="00C07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7B0300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  <w:r w:rsidRPr="00C07FD8">
              <w:rPr>
                <w:kern w:val="18"/>
              </w:rPr>
              <w:t xml:space="preserve">Other Than Auto losses for </w:t>
            </w:r>
            <w:r w:rsidRPr="00C07FD8">
              <w:t>Auto Dealers</w:t>
            </w:r>
            <w:r w:rsidRPr="00C07FD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07FD8">
              <w:rPr>
                <w:rStyle w:val="rulelink"/>
              </w:rPr>
              <w:t>249.</w:t>
            </w:r>
          </w:p>
        </w:tc>
      </w:tr>
      <w:tr w:rsidR="00AC62D2" w:rsidRPr="00C07FD8" w14:paraId="582C8F6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FBDA8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CBB006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2E034B7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719B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F3835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618AC58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41044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0E55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06EDCC51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C9534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8C3583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542AAEC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3FE4A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FF45EE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4B77D30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7FD0A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754228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61DA6147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E8370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93957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88984E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D2D99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1D51C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6797A557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CD483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314E59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2D81F8B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AEE1E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E53C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759D65C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2ED652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10C31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4C8433A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56630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2C8F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7A179D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F3111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A1C02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7CD2B492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CB92A8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60C4D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55DE7C3F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633A2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7AB95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DB5002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51664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CED457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29229DA2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4677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92CF2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5EA3842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0610BE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D0809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73F7822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7D0088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8A6953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1868CA4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49B6D6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F81C77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406F6588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25302F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B63080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640EA68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96F3BE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171A1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07FD8" w14:paraId="3457120D" w14:textId="77777777" w:rsidTr="00DE33F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6D651B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6CCA808" w14:textId="77777777" w:rsidR="00AC62D2" w:rsidRPr="00C07FD8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6B1B90FB" w14:textId="03489455" w:rsidR="00AC62D2" w:rsidRDefault="00AC62D2" w:rsidP="00AC62D2">
      <w:pPr>
        <w:pStyle w:val="isonormal"/>
      </w:pPr>
    </w:p>
    <w:p w14:paraId="126F4118" w14:textId="512102BF" w:rsidR="00AC62D2" w:rsidRDefault="00AC62D2" w:rsidP="00AC62D2">
      <w:pPr>
        <w:pStyle w:val="isonormal"/>
        <w:jc w:val="left"/>
      </w:pPr>
    </w:p>
    <w:p w14:paraId="514EAB3A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0BBD77" w14:textId="77777777" w:rsidR="00AC62D2" w:rsidRPr="00DC492F" w:rsidRDefault="00AC62D2" w:rsidP="00AC62D2">
      <w:pPr>
        <w:pStyle w:val="subcap"/>
      </w:pPr>
      <w:r w:rsidRPr="00DC492F">
        <w:lastRenderedPageBreak/>
        <w:t>TERRITORY 109</w:t>
      </w:r>
    </w:p>
    <w:p w14:paraId="27705F90" w14:textId="77777777" w:rsidR="00AC62D2" w:rsidRPr="00DC492F" w:rsidRDefault="00AC62D2" w:rsidP="00AC62D2">
      <w:pPr>
        <w:pStyle w:val="subcap2"/>
      </w:pPr>
      <w:r w:rsidRPr="00DC492F">
        <w:t>LIAB, MED PAY</w:t>
      </w:r>
    </w:p>
    <w:p w14:paraId="1D0EEF48" w14:textId="77777777" w:rsidR="00AC62D2" w:rsidRPr="00DC492F" w:rsidRDefault="00AC62D2" w:rsidP="00AC62D2">
      <w:pPr>
        <w:pStyle w:val="isonormal"/>
      </w:pPr>
    </w:p>
    <w:p w14:paraId="60FE5A12" w14:textId="77777777" w:rsidR="00AC62D2" w:rsidRPr="00DC492F" w:rsidRDefault="00AC62D2" w:rsidP="00AC62D2">
      <w:pPr>
        <w:pStyle w:val="isonormal"/>
        <w:sectPr w:rsidR="00AC62D2" w:rsidRPr="00DC492F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C62D2" w:rsidRPr="00DC492F" w14:paraId="7ACF5172" w14:textId="77777777" w:rsidTr="00DE33F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D2583B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88F944B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738D851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PERSONAL INJURY PROTECTION</w:t>
            </w:r>
          </w:p>
        </w:tc>
      </w:tr>
      <w:tr w:rsidR="00AC62D2" w:rsidRPr="00DC492F" w14:paraId="261224B5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E748130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68D1B87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E65E514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</w:p>
        </w:tc>
      </w:tr>
      <w:tr w:rsidR="00AC62D2" w:rsidRPr="00DC492F" w14:paraId="07A2B425" w14:textId="77777777" w:rsidTr="00DE33F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116F1B9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440201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0D91E4" w14:textId="77777777" w:rsidR="00AC62D2" w:rsidRPr="00DC492F" w:rsidRDefault="00AC62D2" w:rsidP="00DE33F5">
            <w:pPr>
              <w:pStyle w:val="tablehead"/>
              <w:rPr>
                <w:kern w:val="18"/>
              </w:rPr>
            </w:pPr>
            <w:r w:rsidRPr="00DC492F">
              <w:rPr>
                <w:kern w:val="18"/>
              </w:rPr>
              <w:t>Basic Limits</w:t>
            </w:r>
          </w:p>
        </w:tc>
      </w:tr>
      <w:tr w:rsidR="00AC62D2" w:rsidRPr="00DC492F" w14:paraId="0E65F188" w14:textId="77777777" w:rsidTr="00DE33F5">
        <w:trPr>
          <w:cantSplit/>
        </w:trPr>
        <w:tc>
          <w:tcPr>
            <w:tcW w:w="9360" w:type="dxa"/>
            <w:gridSpan w:val="7"/>
          </w:tcPr>
          <w:p w14:paraId="07E59A87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RULE 223. TRUCKS, TRACTORS AND TRAILERS CLASSIFICATIONS</w:t>
            </w:r>
          </w:p>
        </w:tc>
      </w:tr>
      <w:tr w:rsidR="00AC62D2" w:rsidRPr="00DC492F" w14:paraId="1EB7280A" w14:textId="77777777" w:rsidTr="00DE33F5">
        <w:trPr>
          <w:cantSplit/>
        </w:trPr>
        <w:tc>
          <w:tcPr>
            <w:tcW w:w="3120" w:type="dxa"/>
            <w:gridSpan w:val="3"/>
          </w:tcPr>
          <w:p w14:paraId="77EFA2A1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3F3EEB7B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6BDCA439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95170C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A1D00C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3BC29495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87CCA4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RULE 232. PRIVATE PASSENGER TYPES CLASSIFICATIONS</w:t>
            </w:r>
          </w:p>
        </w:tc>
      </w:tr>
      <w:tr w:rsidR="00AC62D2" w:rsidRPr="00DC492F" w14:paraId="5D243AC8" w14:textId="77777777" w:rsidTr="00DE33F5">
        <w:trPr>
          <w:cantSplit/>
        </w:trPr>
        <w:tc>
          <w:tcPr>
            <w:tcW w:w="3120" w:type="dxa"/>
            <w:gridSpan w:val="3"/>
          </w:tcPr>
          <w:p w14:paraId="32CAEC46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160</w:t>
            </w:r>
          </w:p>
        </w:tc>
        <w:tc>
          <w:tcPr>
            <w:tcW w:w="3120" w:type="dxa"/>
          </w:tcPr>
          <w:p w14:paraId="2DD71299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EF130E7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EDE608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9EB220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7EE0A27B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EFFD98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RULE 240. PUBLIC AUTO CLASSIFICATIONS –</w:t>
            </w:r>
          </w:p>
        </w:tc>
      </w:tr>
      <w:tr w:rsidR="00AC62D2" w:rsidRPr="00DC492F" w14:paraId="6DF6C7FE" w14:textId="77777777" w:rsidTr="00DE33F5">
        <w:trPr>
          <w:cantSplit/>
        </w:trPr>
        <w:tc>
          <w:tcPr>
            <w:tcW w:w="540" w:type="dxa"/>
            <w:gridSpan w:val="2"/>
          </w:tcPr>
          <w:p w14:paraId="0AC648F7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E9DE01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b/>
                <w:kern w:val="18"/>
              </w:rPr>
              <w:t>– TAXICABS AND LIMOUSINES</w:t>
            </w:r>
          </w:p>
        </w:tc>
      </w:tr>
      <w:tr w:rsidR="00AC62D2" w:rsidRPr="00DC492F" w14:paraId="05F3662B" w14:textId="77777777" w:rsidTr="00DE33F5">
        <w:trPr>
          <w:cantSplit/>
        </w:trPr>
        <w:tc>
          <w:tcPr>
            <w:tcW w:w="3120" w:type="dxa"/>
            <w:gridSpan w:val="3"/>
          </w:tcPr>
          <w:p w14:paraId="2F635063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740</w:t>
            </w:r>
          </w:p>
        </w:tc>
        <w:tc>
          <w:tcPr>
            <w:tcW w:w="3120" w:type="dxa"/>
          </w:tcPr>
          <w:p w14:paraId="100FBC36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31</w:t>
            </w:r>
          </w:p>
        </w:tc>
        <w:tc>
          <w:tcPr>
            <w:tcW w:w="1040" w:type="dxa"/>
          </w:tcPr>
          <w:p w14:paraId="46B419B7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4B60D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CFE0E5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597B0EFE" w14:textId="77777777" w:rsidTr="00DE33F5">
        <w:trPr>
          <w:cantSplit/>
        </w:trPr>
        <w:tc>
          <w:tcPr>
            <w:tcW w:w="540" w:type="dxa"/>
            <w:gridSpan w:val="2"/>
          </w:tcPr>
          <w:p w14:paraId="65A3433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561BF3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b/>
                <w:kern w:val="18"/>
              </w:rPr>
              <w:t>– SCHOOL AND CHURCH BUSES</w:t>
            </w:r>
          </w:p>
        </w:tc>
      </w:tr>
      <w:tr w:rsidR="00AC62D2" w:rsidRPr="00DC492F" w14:paraId="4D80FDAE" w14:textId="77777777" w:rsidTr="00DE33F5">
        <w:trPr>
          <w:cantSplit/>
        </w:trPr>
        <w:tc>
          <w:tcPr>
            <w:tcW w:w="3120" w:type="dxa"/>
            <w:gridSpan w:val="3"/>
          </w:tcPr>
          <w:p w14:paraId="60FB1EA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70</w:t>
            </w:r>
          </w:p>
        </w:tc>
        <w:tc>
          <w:tcPr>
            <w:tcW w:w="3120" w:type="dxa"/>
          </w:tcPr>
          <w:p w14:paraId="1CD4F572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0D8D009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B1B6E6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C24FED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15218C2E" w14:textId="77777777" w:rsidTr="00DE33F5">
        <w:trPr>
          <w:cantSplit/>
        </w:trPr>
        <w:tc>
          <w:tcPr>
            <w:tcW w:w="540" w:type="dxa"/>
            <w:gridSpan w:val="2"/>
          </w:tcPr>
          <w:p w14:paraId="6890DA18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0BBB6A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– OTHER BUSES</w:t>
            </w:r>
          </w:p>
        </w:tc>
      </w:tr>
      <w:tr w:rsidR="00AC62D2" w:rsidRPr="00DC492F" w14:paraId="06D9D3B0" w14:textId="77777777" w:rsidTr="00DE33F5">
        <w:trPr>
          <w:cantSplit/>
        </w:trPr>
        <w:tc>
          <w:tcPr>
            <w:tcW w:w="3120" w:type="dxa"/>
            <w:gridSpan w:val="3"/>
          </w:tcPr>
          <w:p w14:paraId="430B7CC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581</w:t>
            </w:r>
          </w:p>
        </w:tc>
        <w:tc>
          <w:tcPr>
            <w:tcW w:w="3120" w:type="dxa"/>
          </w:tcPr>
          <w:p w14:paraId="2ABFB83D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180BC7F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0407DC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AE3953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68B2916F" w14:textId="77777777" w:rsidTr="00DE33F5">
        <w:trPr>
          <w:cantSplit/>
        </w:trPr>
        <w:tc>
          <w:tcPr>
            <w:tcW w:w="540" w:type="dxa"/>
            <w:gridSpan w:val="2"/>
          </w:tcPr>
          <w:p w14:paraId="6D9AB2B1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C63380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– VAN POOLS</w:t>
            </w:r>
          </w:p>
        </w:tc>
      </w:tr>
      <w:tr w:rsidR="00AC62D2" w:rsidRPr="00DC492F" w14:paraId="3C349BF0" w14:textId="77777777" w:rsidTr="00DE33F5">
        <w:trPr>
          <w:cantSplit/>
        </w:trPr>
        <w:tc>
          <w:tcPr>
            <w:tcW w:w="3120" w:type="dxa"/>
            <w:gridSpan w:val="3"/>
          </w:tcPr>
          <w:p w14:paraId="25824AA8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175</w:t>
            </w:r>
          </w:p>
        </w:tc>
        <w:tc>
          <w:tcPr>
            <w:tcW w:w="3120" w:type="dxa"/>
          </w:tcPr>
          <w:p w14:paraId="1276E820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6B3C5F9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BEE40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3FDE00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7AFCC4AE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4F1C48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  <w:r w:rsidRPr="00DC492F">
              <w:rPr>
                <w:b/>
                <w:kern w:val="18"/>
              </w:rPr>
              <w:t>RULE 249. AUTO DEALERS – PREMIUM DEVELOPMENT</w:t>
            </w:r>
          </w:p>
        </w:tc>
      </w:tr>
      <w:tr w:rsidR="00AC62D2" w:rsidRPr="00DC492F" w14:paraId="48610832" w14:textId="77777777" w:rsidTr="00DE33F5">
        <w:trPr>
          <w:cantSplit/>
        </w:trPr>
        <w:tc>
          <w:tcPr>
            <w:tcW w:w="3120" w:type="dxa"/>
            <w:gridSpan w:val="3"/>
          </w:tcPr>
          <w:p w14:paraId="4E122ED6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2A9BA9AD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 xml:space="preserve">Refer to Rule </w:t>
            </w:r>
            <w:r w:rsidRPr="00DC492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0C914D6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31180E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DC492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74A169" w14:textId="77777777" w:rsidR="00AC62D2" w:rsidRPr="00DC492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DC492F" w14:paraId="6378F07A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8431D7" w14:textId="77777777" w:rsidR="00AC62D2" w:rsidRPr="00DC492F" w:rsidRDefault="00AC62D2" w:rsidP="00DE33F5">
            <w:pPr>
              <w:pStyle w:val="tabletext11"/>
              <w:rPr>
                <w:b/>
                <w:kern w:val="18"/>
              </w:rPr>
            </w:pPr>
          </w:p>
        </w:tc>
      </w:tr>
      <w:tr w:rsidR="00AC62D2" w:rsidRPr="00DC492F" w14:paraId="52EDF5C6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31AE5D53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3F0D4D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kern w:val="18"/>
              </w:rPr>
              <w:t xml:space="preserve">For Other Than Zone-rated Trucks, Tractors and Trailers Classifications, refer to Rule </w:t>
            </w:r>
            <w:r w:rsidRPr="00DC492F">
              <w:rPr>
                <w:b/>
                <w:kern w:val="18"/>
              </w:rPr>
              <w:t>222.</w:t>
            </w:r>
            <w:r w:rsidRPr="00DC492F">
              <w:rPr>
                <w:kern w:val="18"/>
              </w:rPr>
              <w:t xml:space="preserve"> for premium development.</w:t>
            </w:r>
          </w:p>
        </w:tc>
      </w:tr>
      <w:tr w:rsidR="00AC62D2" w:rsidRPr="00DC492F" w14:paraId="44771205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0DFA8C9E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F13B2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kern w:val="18"/>
              </w:rPr>
              <w:t xml:space="preserve">For Private Passenger Types Classifications, refer to Rule </w:t>
            </w:r>
            <w:r w:rsidRPr="00DC492F">
              <w:rPr>
                <w:b/>
                <w:kern w:val="18"/>
              </w:rPr>
              <w:t>232.</w:t>
            </w:r>
            <w:r w:rsidRPr="00DC492F">
              <w:rPr>
                <w:kern w:val="18"/>
              </w:rPr>
              <w:t xml:space="preserve"> for premium development.</w:t>
            </w:r>
          </w:p>
        </w:tc>
      </w:tr>
      <w:tr w:rsidR="00AC62D2" w:rsidRPr="00DC492F" w14:paraId="7751C815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26FB354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373751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kern w:val="18"/>
              </w:rPr>
              <w:t xml:space="preserve">For Other Than Zone-rated Public Autos, refer to Rule </w:t>
            </w:r>
            <w:r w:rsidRPr="00DC492F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  <w:r w:rsidRPr="00DC492F">
              <w:rPr>
                <w:rStyle w:val="rulelink"/>
              </w:rPr>
              <w:t xml:space="preserve"> </w:t>
            </w:r>
          </w:p>
        </w:tc>
      </w:tr>
      <w:tr w:rsidR="00AC62D2" w:rsidRPr="00DC492F" w14:paraId="3C1DA26C" w14:textId="77777777" w:rsidTr="00DE33F5">
        <w:trPr>
          <w:cantSplit/>
        </w:trPr>
        <w:tc>
          <w:tcPr>
            <w:tcW w:w="220" w:type="dxa"/>
          </w:tcPr>
          <w:p w14:paraId="1775CD89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D5AB6A5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kern w:val="18"/>
              </w:rPr>
              <w:t xml:space="preserve">For liability increased limits factors, refer to Rule </w:t>
            </w:r>
            <w:r w:rsidRPr="00DC492F">
              <w:rPr>
                <w:rStyle w:val="rulelink"/>
              </w:rPr>
              <w:t>300.</w:t>
            </w:r>
          </w:p>
        </w:tc>
      </w:tr>
      <w:tr w:rsidR="00AC62D2" w:rsidRPr="00DC492F" w14:paraId="7961BAF0" w14:textId="77777777" w:rsidTr="00DE33F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ECD1D7" w14:textId="77777777" w:rsidR="00AC62D2" w:rsidRPr="00DC492F" w:rsidRDefault="00AC62D2" w:rsidP="00DE33F5">
            <w:pPr>
              <w:pStyle w:val="tabletext11"/>
              <w:jc w:val="both"/>
              <w:rPr>
                <w:kern w:val="18"/>
              </w:rPr>
            </w:pPr>
            <w:r w:rsidRPr="00DC49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33AFF52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  <w:r w:rsidRPr="00DC492F">
              <w:rPr>
                <w:kern w:val="18"/>
              </w:rPr>
              <w:t xml:space="preserve">Other Than Auto losses for </w:t>
            </w:r>
            <w:r w:rsidRPr="00DC492F">
              <w:t>Auto Dealers</w:t>
            </w:r>
            <w:r w:rsidRPr="00DC492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C492F">
              <w:rPr>
                <w:rStyle w:val="rulelink"/>
              </w:rPr>
              <w:t>249.</w:t>
            </w:r>
          </w:p>
        </w:tc>
      </w:tr>
      <w:tr w:rsidR="00AC62D2" w:rsidRPr="00DC492F" w14:paraId="587BC4D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D745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74D77D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5E90A86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BD582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7AAEC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28722ED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98EDD3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8AE43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7D529059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7C84C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FE1AB0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10E86447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78B24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5CF32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6F2FC625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BB41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19787A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370EC69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173E1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72AB8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08D1217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5382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79A24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1EC33E6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FE53AF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D3EEA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23641F61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E7D8A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2FBD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73C9357C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48F8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2E5DD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46CE9A8D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15CCF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4B709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2482BD3A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BFB98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BFF76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4BDCE0A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22440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557E58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3586806B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3CCC5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F39AC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09E27083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9498A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86DD3F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77362EEE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031506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4A734D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3A86ACC3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B3581E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487A40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4C58A6A0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9E8191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DD7183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26D6EB66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D21A9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0152E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71875F73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115C5B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10E0A8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4D7D51D4" w14:textId="77777777" w:rsidTr="00DE33F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5B77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3D01D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DC492F" w14:paraId="5C631C4D" w14:textId="77777777" w:rsidTr="00DE33F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BB903FC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DACFCF" w14:textId="77777777" w:rsidR="00AC62D2" w:rsidRPr="00DC492F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7A733FBC" w14:textId="5BB0E61A" w:rsidR="00AC62D2" w:rsidRDefault="00AC62D2" w:rsidP="00AC62D2">
      <w:pPr>
        <w:pStyle w:val="isonormal"/>
      </w:pPr>
    </w:p>
    <w:p w14:paraId="2C784F16" w14:textId="1E7EB817" w:rsidR="00AC62D2" w:rsidRDefault="00AC62D2" w:rsidP="00AC62D2">
      <w:pPr>
        <w:pStyle w:val="isonormal"/>
        <w:jc w:val="left"/>
      </w:pPr>
    </w:p>
    <w:p w14:paraId="1A57F727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B16358" w14:textId="77777777" w:rsidR="00AC62D2" w:rsidRPr="00504AB5" w:rsidRDefault="00AC62D2" w:rsidP="00AC62D2">
      <w:pPr>
        <w:pStyle w:val="subcap"/>
      </w:pPr>
      <w:r w:rsidRPr="00504AB5">
        <w:lastRenderedPageBreak/>
        <w:t>TERRITORY 101</w:t>
      </w:r>
    </w:p>
    <w:p w14:paraId="1F3CE815" w14:textId="77777777" w:rsidR="00AC62D2" w:rsidRPr="00504AB5" w:rsidRDefault="00AC62D2" w:rsidP="00AC62D2">
      <w:pPr>
        <w:pStyle w:val="subcap2"/>
      </w:pPr>
      <w:r w:rsidRPr="00504AB5">
        <w:t>PHYS DAM</w:t>
      </w:r>
    </w:p>
    <w:p w14:paraId="7EA0418C" w14:textId="77777777" w:rsidR="00AC62D2" w:rsidRPr="00504AB5" w:rsidRDefault="00AC62D2" w:rsidP="00AC62D2">
      <w:pPr>
        <w:pStyle w:val="isonormal"/>
      </w:pPr>
    </w:p>
    <w:p w14:paraId="64FF827B" w14:textId="77777777" w:rsidR="00AC62D2" w:rsidRPr="00504AB5" w:rsidRDefault="00AC62D2" w:rsidP="00AC62D2">
      <w:pPr>
        <w:pStyle w:val="isonormal"/>
        <w:sectPr w:rsidR="00AC62D2" w:rsidRPr="00504AB5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C62D2" w:rsidRPr="00504AB5" w14:paraId="0A8280CD" w14:textId="77777777" w:rsidTr="00DE33F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93D94CE" w14:textId="77777777" w:rsidR="00AC62D2" w:rsidRPr="00504AB5" w:rsidRDefault="00AC62D2" w:rsidP="00DE33F5">
            <w:pPr>
              <w:pStyle w:val="tablehead"/>
              <w:rPr>
                <w:kern w:val="18"/>
              </w:rPr>
            </w:pPr>
            <w:r w:rsidRPr="00504AB5">
              <w:rPr>
                <w:kern w:val="18"/>
              </w:rPr>
              <w:t>PHYSICAL DAMAGE</w:t>
            </w:r>
            <w:r w:rsidRPr="00504AB5">
              <w:rPr>
                <w:kern w:val="18"/>
              </w:rPr>
              <w:br/>
              <w:t>Original Cost New Range</w:t>
            </w:r>
            <w:r w:rsidRPr="00504AB5">
              <w:rPr>
                <w:kern w:val="18"/>
              </w:rPr>
              <w:br/>
              <w:t>$25,000 – 29,999</w:t>
            </w:r>
          </w:p>
        </w:tc>
      </w:tr>
      <w:tr w:rsidR="00AC62D2" w:rsidRPr="00504AB5" w14:paraId="2446CD05" w14:textId="77777777" w:rsidTr="00DE33F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B93E368" w14:textId="77777777" w:rsidR="00AC62D2" w:rsidRPr="00504AB5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87E9B2" w14:textId="77777777" w:rsidR="00AC62D2" w:rsidRPr="00504AB5" w:rsidRDefault="00AC62D2" w:rsidP="00DE33F5">
            <w:pPr>
              <w:pStyle w:val="tablehead"/>
              <w:rPr>
                <w:kern w:val="18"/>
              </w:rPr>
            </w:pPr>
            <w:r w:rsidRPr="00504AB5">
              <w:rPr>
                <w:kern w:val="18"/>
              </w:rPr>
              <w:t>Specified</w:t>
            </w:r>
            <w:r w:rsidRPr="00504AB5">
              <w:rPr>
                <w:kern w:val="18"/>
              </w:rPr>
              <w:br/>
              <w:t>Causes</w:t>
            </w:r>
            <w:r w:rsidRPr="00504AB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1D0E22" w14:textId="77777777" w:rsidR="00AC62D2" w:rsidRPr="00504AB5" w:rsidRDefault="00AC62D2" w:rsidP="00DE33F5">
            <w:pPr>
              <w:pStyle w:val="tablehead"/>
              <w:rPr>
                <w:kern w:val="18"/>
              </w:rPr>
            </w:pPr>
            <w:r w:rsidRPr="00504AB5">
              <w:rPr>
                <w:kern w:val="18"/>
              </w:rPr>
              <w:br/>
            </w:r>
            <w:r w:rsidRPr="00504AB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B3F83B" w14:textId="77777777" w:rsidR="00AC62D2" w:rsidRPr="00504AB5" w:rsidRDefault="00AC62D2" w:rsidP="00DE33F5">
            <w:pPr>
              <w:pStyle w:val="tablehead"/>
              <w:rPr>
                <w:kern w:val="18"/>
              </w:rPr>
            </w:pPr>
            <w:r w:rsidRPr="00504AB5">
              <w:rPr>
                <w:kern w:val="18"/>
              </w:rPr>
              <w:t>$500</w:t>
            </w:r>
            <w:r w:rsidRPr="00504AB5">
              <w:rPr>
                <w:kern w:val="18"/>
              </w:rPr>
              <w:br/>
              <w:t>Ded.</w:t>
            </w:r>
            <w:r w:rsidRPr="00504AB5">
              <w:rPr>
                <w:kern w:val="18"/>
              </w:rPr>
              <w:br/>
              <w:t>Coll.</w:t>
            </w:r>
          </w:p>
        </w:tc>
      </w:tr>
      <w:tr w:rsidR="00AC62D2" w:rsidRPr="00504AB5" w14:paraId="26FBF15F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340DA3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C62D2" w:rsidRPr="00504AB5" w14:paraId="2640C422" w14:textId="77777777" w:rsidTr="00DE33F5">
        <w:trPr>
          <w:cantSplit/>
        </w:trPr>
        <w:tc>
          <w:tcPr>
            <w:tcW w:w="540" w:type="dxa"/>
            <w:gridSpan w:val="2"/>
          </w:tcPr>
          <w:p w14:paraId="2A67841B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43DB4B" w14:textId="77777777" w:rsidR="00AC62D2" w:rsidRPr="00504AB5" w:rsidRDefault="00AC62D2" w:rsidP="00DE33F5">
            <w:pPr>
              <w:pStyle w:val="tabletext11"/>
              <w:rPr>
                <w:b/>
                <w:kern w:val="18"/>
              </w:rPr>
            </w:pPr>
            <w:r w:rsidRPr="00504AB5">
              <w:rPr>
                <w:b/>
                <w:kern w:val="18"/>
              </w:rPr>
              <w:t>– Local And Intermediate – All Vehicles</w:t>
            </w:r>
          </w:p>
        </w:tc>
      </w:tr>
      <w:tr w:rsidR="00AC62D2" w:rsidRPr="00504AB5" w14:paraId="2DDD4B57" w14:textId="77777777" w:rsidTr="00DE33F5">
        <w:trPr>
          <w:cantSplit/>
        </w:trPr>
        <w:tc>
          <w:tcPr>
            <w:tcW w:w="540" w:type="dxa"/>
            <w:gridSpan w:val="2"/>
          </w:tcPr>
          <w:p w14:paraId="1DB117CF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EB104E" w14:textId="77777777" w:rsidR="00AC62D2" w:rsidRPr="00504AB5" w:rsidRDefault="00AC62D2" w:rsidP="00DE33F5">
            <w:pPr>
              <w:pStyle w:val="tabletext11"/>
              <w:rPr>
                <w:b/>
                <w:kern w:val="18"/>
              </w:rPr>
            </w:pPr>
            <w:r w:rsidRPr="00504AB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C62D2" w:rsidRPr="00504AB5" w14:paraId="19FFBD31" w14:textId="77777777" w:rsidTr="00DE33F5">
        <w:trPr>
          <w:cantSplit/>
        </w:trPr>
        <w:tc>
          <w:tcPr>
            <w:tcW w:w="4860" w:type="dxa"/>
            <w:gridSpan w:val="3"/>
          </w:tcPr>
          <w:p w14:paraId="1DA01BA1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0ACDB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0C041E56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150C7561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252</w:t>
            </w:r>
          </w:p>
        </w:tc>
      </w:tr>
      <w:tr w:rsidR="00AC62D2" w:rsidRPr="00504AB5" w14:paraId="294CB753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09C810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C62D2" w:rsidRPr="00504AB5" w14:paraId="67531418" w14:textId="77777777" w:rsidTr="00DE33F5">
        <w:trPr>
          <w:cantSplit/>
        </w:trPr>
        <w:tc>
          <w:tcPr>
            <w:tcW w:w="4860" w:type="dxa"/>
            <w:gridSpan w:val="3"/>
          </w:tcPr>
          <w:p w14:paraId="7F21B6C1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6D0585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799F73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E6DA57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504AB5" w14:paraId="65983D1E" w14:textId="77777777" w:rsidTr="00DE33F5">
        <w:trPr>
          <w:cantSplit/>
        </w:trPr>
        <w:tc>
          <w:tcPr>
            <w:tcW w:w="4860" w:type="dxa"/>
            <w:gridSpan w:val="3"/>
          </w:tcPr>
          <w:p w14:paraId="7936CA69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001B5A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0D261341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248</w:t>
            </w:r>
          </w:p>
        </w:tc>
        <w:tc>
          <w:tcPr>
            <w:tcW w:w="1500" w:type="dxa"/>
          </w:tcPr>
          <w:p w14:paraId="08BD6A00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251</w:t>
            </w:r>
          </w:p>
        </w:tc>
      </w:tr>
      <w:tr w:rsidR="00AC62D2" w:rsidRPr="00504AB5" w14:paraId="31E5CC83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C6D8DCE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4F71DCF0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E38BAA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C62D2" w:rsidRPr="00504AB5" w14:paraId="572C1C92" w14:textId="77777777" w:rsidTr="00DE33F5">
        <w:trPr>
          <w:cantSplit/>
        </w:trPr>
        <w:tc>
          <w:tcPr>
            <w:tcW w:w="540" w:type="dxa"/>
            <w:gridSpan w:val="2"/>
          </w:tcPr>
          <w:p w14:paraId="5E35B768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C9F0EA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– taxicabs and limousines</w:t>
            </w:r>
          </w:p>
        </w:tc>
      </w:tr>
      <w:tr w:rsidR="00AC62D2" w:rsidRPr="00504AB5" w14:paraId="4E962EBF" w14:textId="77777777" w:rsidTr="00DE33F5">
        <w:trPr>
          <w:cantSplit/>
        </w:trPr>
        <w:tc>
          <w:tcPr>
            <w:tcW w:w="4860" w:type="dxa"/>
            <w:gridSpan w:val="3"/>
          </w:tcPr>
          <w:p w14:paraId="5250E587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8259BE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7B97E81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4236E258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567</w:t>
            </w:r>
          </w:p>
        </w:tc>
      </w:tr>
      <w:tr w:rsidR="00AC62D2" w:rsidRPr="00504AB5" w14:paraId="44386452" w14:textId="77777777" w:rsidTr="00DE33F5">
        <w:trPr>
          <w:cantSplit/>
        </w:trPr>
        <w:tc>
          <w:tcPr>
            <w:tcW w:w="540" w:type="dxa"/>
            <w:gridSpan w:val="2"/>
          </w:tcPr>
          <w:p w14:paraId="728C3AFD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BFE171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– SCHOOL AND CHURCH BUSES</w:t>
            </w:r>
          </w:p>
        </w:tc>
      </w:tr>
      <w:tr w:rsidR="00AC62D2" w:rsidRPr="00504AB5" w14:paraId="3A0642FF" w14:textId="77777777" w:rsidTr="00DE33F5">
        <w:trPr>
          <w:cantSplit/>
        </w:trPr>
        <w:tc>
          <w:tcPr>
            <w:tcW w:w="4860" w:type="dxa"/>
            <w:gridSpan w:val="3"/>
          </w:tcPr>
          <w:p w14:paraId="426D8770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F1B1DE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19419E37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55F7488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159</w:t>
            </w:r>
          </w:p>
        </w:tc>
      </w:tr>
      <w:tr w:rsidR="00AC62D2" w:rsidRPr="00504AB5" w14:paraId="0C413364" w14:textId="77777777" w:rsidTr="00DE33F5">
        <w:trPr>
          <w:cantSplit/>
        </w:trPr>
        <w:tc>
          <w:tcPr>
            <w:tcW w:w="540" w:type="dxa"/>
            <w:gridSpan w:val="2"/>
          </w:tcPr>
          <w:p w14:paraId="1D451651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75E78E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– OTHER BUSES</w:t>
            </w:r>
          </w:p>
        </w:tc>
      </w:tr>
      <w:tr w:rsidR="00AC62D2" w:rsidRPr="00504AB5" w14:paraId="302340A2" w14:textId="77777777" w:rsidTr="00DE33F5">
        <w:trPr>
          <w:cantSplit/>
        </w:trPr>
        <w:tc>
          <w:tcPr>
            <w:tcW w:w="4860" w:type="dxa"/>
            <w:gridSpan w:val="3"/>
          </w:tcPr>
          <w:p w14:paraId="3C5D4018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70BE78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6047F50E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439116C4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159</w:t>
            </w:r>
          </w:p>
        </w:tc>
      </w:tr>
      <w:tr w:rsidR="00AC62D2" w:rsidRPr="00504AB5" w14:paraId="521700C5" w14:textId="77777777" w:rsidTr="00DE33F5">
        <w:trPr>
          <w:cantSplit/>
        </w:trPr>
        <w:tc>
          <w:tcPr>
            <w:tcW w:w="540" w:type="dxa"/>
            <w:gridSpan w:val="2"/>
          </w:tcPr>
          <w:p w14:paraId="5373621D" w14:textId="77777777" w:rsidR="00AC62D2" w:rsidRPr="00504AB5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87D585" w14:textId="77777777" w:rsidR="00AC62D2" w:rsidRPr="00504AB5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504AB5">
              <w:rPr>
                <w:b/>
                <w:caps/>
                <w:kern w:val="18"/>
              </w:rPr>
              <w:t>– VAN POOLS</w:t>
            </w:r>
          </w:p>
        </w:tc>
      </w:tr>
      <w:tr w:rsidR="00AC62D2" w:rsidRPr="00504AB5" w14:paraId="10E79078" w14:textId="77777777" w:rsidTr="00DE33F5">
        <w:trPr>
          <w:cantSplit/>
        </w:trPr>
        <w:tc>
          <w:tcPr>
            <w:tcW w:w="4860" w:type="dxa"/>
            <w:gridSpan w:val="3"/>
          </w:tcPr>
          <w:p w14:paraId="57855AE9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FD7237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63136C17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7B268C76" w14:textId="77777777" w:rsidR="00AC62D2" w:rsidRPr="00504AB5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504AB5">
              <w:rPr>
                <w:kern w:val="18"/>
              </w:rPr>
              <w:t>$   567</w:t>
            </w:r>
          </w:p>
        </w:tc>
      </w:tr>
      <w:tr w:rsidR="00AC62D2" w:rsidRPr="00504AB5" w14:paraId="2D8BB002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9DF9FA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1219F92B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EBFB71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33568680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0978954E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504A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048B07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  <w:r w:rsidRPr="00504AB5">
              <w:rPr>
                <w:kern w:val="18"/>
              </w:rPr>
              <w:t xml:space="preserve">For Other Than Zone-rated Trucks, Tractors and Trailers Classifications, refer to Rule </w:t>
            </w:r>
            <w:r w:rsidRPr="00504AB5">
              <w:rPr>
                <w:rStyle w:val="rulelink"/>
              </w:rPr>
              <w:t xml:space="preserve">222.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504AB5" w14:paraId="1DE0AA08" w14:textId="77777777" w:rsidTr="00DE33F5">
        <w:trPr>
          <w:cantSplit/>
        </w:trPr>
        <w:tc>
          <w:tcPr>
            <w:tcW w:w="220" w:type="dxa"/>
          </w:tcPr>
          <w:p w14:paraId="1972B930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504A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37345C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  <w:r w:rsidRPr="00504AB5">
              <w:rPr>
                <w:kern w:val="18"/>
              </w:rPr>
              <w:t xml:space="preserve">For Private Passenger Types Classifications, refer to Rule </w:t>
            </w:r>
            <w:r w:rsidRPr="00504AB5">
              <w:rPr>
                <w:rStyle w:val="rulelink"/>
              </w:rPr>
              <w:t xml:space="preserve">232.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504AB5" w14:paraId="6FC695FD" w14:textId="77777777" w:rsidTr="00DE33F5">
        <w:trPr>
          <w:cantSplit/>
        </w:trPr>
        <w:tc>
          <w:tcPr>
            <w:tcW w:w="220" w:type="dxa"/>
          </w:tcPr>
          <w:p w14:paraId="4EE7AB01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504A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9824C0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  <w:r w:rsidRPr="00504AB5">
              <w:rPr>
                <w:kern w:val="18"/>
              </w:rPr>
              <w:t xml:space="preserve">For Other Than Zone-rated Publics Autos, refer to Rule </w:t>
            </w:r>
            <w:r w:rsidRPr="00504AB5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504AB5" w14:paraId="4414D554" w14:textId="77777777" w:rsidTr="00DE33F5">
        <w:trPr>
          <w:cantSplit/>
        </w:trPr>
        <w:tc>
          <w:tcPr>
            <w:tcW w:w="220" w:type="dxa"/>
          </w:tcPr>
          <w:p w14:paraId="30750C9D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504A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71A6B3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  <w:r w:rsidRPr="00504AB5">
              <w:rPr>
                <w:kern w:val="18"/>
              </w:rPr>
              <w:t xml:space="preserve">For Deductible factors, refer to Rule </w:t>
            </w:r>
            <w:r w:rsidRPr="00504AB5">
              <w:rPr>
                <w:rStyle w:val="rulelink"/>
              </w:rPr>
              <w:t>298.</w:t>
            </w:r>
          </w:p>
        </w:tc>
      </w:tr>
      <w:tr w:rsidR="00AC62D2" w:rsidRPr="00504AB5" w14:paraId="47349C5A" w14:textId="77777777" w:rsidTr="00DE33F5">
        <w:trPr>
          <w:cantSplit/>
        </w:trPr>
        <w:tc>
          <w:tcPr>
            <w:tcW w:w="220" w:type="dxa"/>
          </w:tcPr>
          <w:p w14:paraId="6E48C91C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504A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582FF4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  <w:r w:rsidRPr="00504AB5">
              <w:rPr>
                <w:kern w:val="18"/>
              </w:rPr>
              <w:t xml:space="preserve">For Vehicle Value factors, refer to Rule </w:t>
            </w:r>
            <w:r w:rsidRPr="00504AB5">
              <w:rPr>
                <w:rStyle w:val="rulelink"/>
              </w:rPr>
              <w:t>301.</w:t>
            </w:r>
          </w:p>
        </w:tc>
      </w:tr>
      <w:tr w:rsidR="00AC62D2" w:rsidRPr="00504AB5" w14:paraId="29B4446F" w14:textId="77777777" w:rsidTr="00DE33F5">
        <w:trPr>
          <w:cantSplit/>
        </w:trPr>
        <w:tc>
          <w:tcPr>
            <w:tcW w:w="220" w:type="dxa"/>
          </w:tcPr>
          <w:p w14:paraId="485EF426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7DC92C45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46E025B1" w14:textId="77777777" w:rsidTr="00DE33F5">
        <w:trPr>
          <w:cantSplit/>
        </w:trPr>
        <w:tc>
          <w:tcPr>
            <w:tcW w:w="220" w:type="dxa"/>
          </w:tcPr>
          <w:p w14:paraId="03B2296C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BD891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1749DE50" w14:textId="77777777" w:rsidTr="00DE33F5">
        <w:trPr>
          <w:cantSplit/>
        </w:trPr>
        <w:tc>
          <w:tcPr>
            <w:tcW w:w="220" w:type="dxa"/>
          </w:tcPr>
          <w:p w14:paraId="2012CA2C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E2CFC8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5DAFB508" w14:textId="77777777" w:rsidTr="00DE33F5">
        <w:trPr>
          <w:cantSplit/>
        </w:trPr>
        <w:tc>
          <w:tcPr>
            <w:tcW w:w="220" w:type="dxa"/>
          </w:tcPr>
          <w:p w14:paraId="07E24E73" w14:textId="77777777" w:rsidR="00AC62D2" w:rsidRPr="00504AB5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E84BC6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321B30DE" w14:textId="77777777" w:rsidTr="00DE33F5">
        <w:trPr>
          <w:cantSplit/>
        </w:trPr>
        <w:tc>
          <w:tcPr>
            <w:tcW w:w="220" w:type="dxa"/>
          </w:tcPr>
          <w:p w14:paraId="38C0E666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539F82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6130AF0C" w14:textId="77777777" w:rsidTr="00DE33F5">
        <w:trPr>
          <w:cantSplit/>
        </w:trPr>
        <w:tc>
          <w:tcPr>
            <w:tcW w:w="220" w:type="dxa"/>
          </w:tcPr>
          <w:p w14:paraId="582E8B0A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98E909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44AFA508" w14:textId="77777777" w:rsidTr="00DE33F5">
        <w:trPr>
          <w:cantSplit/>
        </w:trPr>
        <w:tc>
          <w:tcPr>
            <w:tcW w:w="220" w:type="dxa"/>
          </w:tcPr>
          <w:p w14:paraId="23B842B7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E43AC6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774F8E56" w14:textId="77777777" w:rsidTr="00DE33F5">
        <w:trPr>
          <w:cantSplit/>
        </w:trPr>
        <w:tc>
          <w:tcPr>
            <w:tcW w:w="220" w:type="dxa"/>
          </w:tcPr>
          <w:p w14:paraId="215AFB5A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695E33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7AFAC5D2" w14:textId="77777777" w:rsidTr="00DE33F5">
        <w:trPr>
          <w:cantSplit/>
        </w:trPr>
        <w:tc>
          <w:tcPr>
            <w:tcW w:w="220" w:type="dxa"/>
          </w:tcPr>
          <w:p w14:paraId="421461D8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FA64D3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504AB5" w14:paraId="7B2AA7E2" w14:textId="77777777" w:rsidTr="00DE33F5">
        <w:trPr>
          <w:cantSplit/>
        </w:trPr>
        <w:tc>
          <w:tcPr>
            <w:tcW w:w="220" w:type="dxa"/>
          </w:tcPr>
          <w:p w14:paraId="0183FAF6" w14:textId="77777777" w:rsidR="00AC62D2" w:rsidRPr="00504AB5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3F519C" w14:textId="77777777" w:rsidR="00AC62D2" w:rsidRPr="00504AB5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7E690D90" w14:textId="34B5DF57" w:rsidR="00AC62D2" w:rsidRDefault="00AC62D2" w:rsidP="00AC62D2">
      <w:pPr>
        <w:pStyle w:val="isonormal"/>
      </w:pPr>
    </w:p>
    <w:p w14:paraId="4045E4DF" w14:textId="546A17CD" w:rsidR="00AC62D2" w:rsidRDefault="00AC62D2" w:rsidP="00AC62D2">
      <w:pPr>
        <w:pStyle w:val="isonormal"/>
        <w:jc w:val="left"/>
      </w:pPr>
    </w:p>
    <w:p w14:paraId="652BA504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668782" w14:textId="77777777" w:rsidR="00AC62D2" w:rsidRPr="00B221C8" w:rsidRDefault="00AC62D2" w:rsidP="00AC62D2">
      <w:pPr>
        <w:pStyle w:val="subcap"/>
      </w:pPr>
      <w:r w:rsidRPr="00B221C8">
        <w:lastRenderedPageBreak/>
        <w:t>TERRITORY 104</w:t>
      </w:r>
    </w:p>
    <w:p w14:paraId="36696623" w14:textId="77777777" w:rsidR="00AC62D2" w:rsidRPr="00B221C8" w:rsidRDefault="00AC62D2" w:rsidP="00AC62D2">
      <w:pPr>
        <w:pStyle w:val="subcap2"/>
      </w:pPr>
      <w:r w:rsidRPr="00B221C8">
        <w:t>PHYS DAM</w:t>
      </w:r>
    </w:p>
    <w:p w14:paraId="04801360" w14:textId="77777777" w:rsidR="00AC62D2" w:rsidRPr="00B221C8" w:rsidRDefault="00AC62D2" w:rsidP="00AC62D2">
      <w:pPr>
        <w:pStyle w:val="isonormal"/>
      </w:pPr>
    </w:p>
    <w:p w14:paraId="4074085E" w14:textId="77777777" w:rsidR="00AC62D2" w:rsidRPr="00B221C8" w:rsidRDefault="00AC62D2" w:rsidP="00AC62D2">
      <w:pPr>
        <w:pStyle w:val="isonormal"/>
        <w:sectPr w:rsidR="00AC62D2" w:rsidRPr="00B221C8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C62D2" w:rsidRPr="00B221C8" w14:paraId="2D86B878" w14:textId="77777777" w:rsidTr="00DE33F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E71C45B" w14:textId="77777777" w:rsidR="00AC62D2" w:rsidRPr="00B221C8" w:rsidRDefault="00AC62D2" w:rsidP="00DE33F5">
            <w:pPr>
              <w:pStyle w:val="tablehead"/>
              <w:rPr>
                <w:kern w:val="18"/>
              </w:rPr>
            </w:pPr>
            <w:r w:rsidRPr="00B221C8">
              <w:rPr>
                <w:kern w:val="18"/>
              </w:rPr>
              <w:t>PHYSICAL DAMAGE</w:t>
            </w:r>
            <w:r w:rsidRPr="00B221C8">
              <w:rPr>
                <w:kern w:val="18"/>
              </w:rPr>
              <w:br/>
              <w:t>Original Cost New Range</w:t>
            </w:r>
            <w:r w:rsidRPr="00B221C8">
              <w:rPr>
                <w:kern w:val="18"/>
              </w:rPr>
              <w:br/>
              <w:t>$25,000 – 29,999</w:t>
            </w:r>
          </w:p>
        </w:tc>
      </w:tr>
      <w:tr w:rsidR="00AC62D2" w:rsidRPr="00B221C8" w14:paraId="1FA312F3" w14:textId="77777777" w:rsidTr="00DE33F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45F8C2B" w14:textId="77777777" w:rsidR="00AC62D2" w:rsidRPr="00B221C8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91066C" w14:textId="77777777" w:rsidR="00AC62D2" w:rsidRPr="00B221C8" w:rsidRDefault="00AC62D2" w:rsidP="00DE33F5">
            <w:pPr>
              <w:pStyle w:val="tablehead"/>
              <w:rPr>
                <w:kern w:val="18"/>
              </w:rPr>
            </w:pPr>
            <w:r w:rsidRPr="00B221C8">
              <w:rPr>
                <w:kern w:val="18"/>
              </w:rPr>
              <w:t>Specified</w:t>
            </w:r>
            <w:r w:rsidRPr="00B221C8">
              <w:rPr>
                <w:kern w:val="18"/>
              </w:rPr>
              <w:br/>
              <w:t>Causes</w:t>
            </w:r>
            <w:r w:rsidRPr="00B221C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B00492" w14:textId="77777777" w:rsidR="00AC62D2" w:rsidRPr="00B221C8" w:rsidRDefault="00AC62D2" w:rsidP="00DE33F5">
            <w:pPr>
              <w:pStyle w:val="tablehead"/>
              <w:rPr>
                <w:kern w:val="18"/>
              </w:rPr>
            </w:pPr>
            <w:r w:rsidRPr="00B221C8">
              <w:rPr>
                <w:kern w:val="18"/>
              </w:rPr>
              <w:br/>
            </w:r>
            <w:r w:rsidRPr="00B221C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AC3CBE" w14:textId="77777777" w:rsidR="00AC62D2" w:rsidRPr="00B221C8" w:rsidRDefault="00AC62D2" w:rsidP="00DE33F5">
            <w:pPr>
              <w:pStyle w:val="tablehead"/>
              <w:rPr>
                <w:kern w:val="18"/>
              </w:rPr>
            </w:pPr>
            <w:r w:rsidRPr="00B221C8">
              <w:rPr>
                <w:kern w:val="18"/>
              </w:rPr>
              <w:t>$500</w:t>
            </w:r>
            <w:r w:rsidRPr="00B221C8">
              <w:rPr>
                <w:kern w:val="18"/>
              </w:rPr>
              <w:br/>
              <w:t>Ded.</w:t>
            </w:r>
            <w:r w:rsidRPr="00B221C8">
              <w:rPr>
                <w:kern w:val="18"/>
              </w:rPr>
              <w:br/>
              <w:t>Coll.</w:t>
            </w:r>
          </w:p>
        </w:tc>
      </w:tr>
      <w:tr w:rsidR="00AC62D2" w:rsidRPr="00B221C8" w14:paraId="74D82CC6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E1ACA85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C62D2" w:rsidRPr="00B221C8" w14:paraId="11BF255A" w14:textId="77777777" w:rsidTr="00DE33F5">
        <w:trPr>
          <w:cantSplit/>
        </w:trPr>
        <w:tc>
          <w:tcPr>
            <w:tcW w:w="540" w:type="dxa"/>
            <w:gridSpan w:val="2"/>
          </w:tcPr>
          <w:p w14:paraId="243AADAE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25A886" w14:textId="77777777" w:rsidR="00AC62D2" w:rsidRPr="00B221C8" w:rsidRDefault="00AC62D2" w:rsidP="00DE33F5">
            <w:pPr>
              <w:pStyle w:val="tabletext11"/>
              <w:rPr>
                <w:b/>
                <w:kern w:val="18"/>
              </w:rPr>
            </w:pPr>
            <w:r w:rsidRPr="00B221C8">
              <w:rPr>
                <w:b/>
                <w:kern w:val="18"/>
              </w:rPr>
              <w:t>– Local And Intermediate – All Vehicles</w:t>
            </w:r>
          </w:p>
        </w:tc>
      </w:tr>
      <w:tr w:rsidR="00AC62D2" w:rsidRPr="00B221C8" w14:paraId="586EC313" w14:textId="77777777" w:rsidTr="00DE33F5">
        <w:trPr>
          <w:cantSplit/>
        </w:trPr>
        <w:tc>
          <w:tcPr>
            <w:tcW w:w="540" w:type="dxa"/>
            <w:gridSpan w:val="2"/>
          </w:tcPr>
          <w:p w14:paraId="6D08AD28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E7D1F8" w14:textId="77777777" w:rsidR="00AC62D2" w:rsidRPr="00B221C8" w:rsidRDefault="00AC62D2" w:rsidP="00DE33F5">
            <w:pPr>
              <w:pStyle w:val="tabletext11"/>
              <w:rPr>
                <w:b/>
                <w:kern w:val="18"/>
              </w:rPr>
            </w:pPr>
            <w:r w:rsidRPr="00B221C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C62D2" w:rsidRPr="00B221C8" w14:paraId="0A99626C" w14:textId="77777777" w:rsidTr="00DE33F5">
        <w:trPr>
          <w:cantSplit/>
        </w:trPr>
        <w:tc>
          <w:tcPr>
            <w:tcW w:w="4860" w:type="dxa"/>
            <w:gridSpan w:val="3"/>
          </w:tcPr>
          <w:p w14:paraId="2C3EA1A5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CC11E7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4D7B864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02C99658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254</w:t>
            </w:r>
          </w:p>
        </w:tc>
      </w:tr>
      <w:tr w:rsidR="00AC62D2" w:rsidRPr="00B221C8" w14:paraId="6CD4B0F4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618268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C62D2" w:rsidRPr="00B221C8" w14:paraId="5F7C44E8" w14:textId="77777777" w:rsidTr="00DE33F5">
        <w:trPr>
          <w:cantSplit/>
        </w:trPr>
        <w:tc>
          <w:tcPr>
            <w:tcW w:w="4860" w:type="dxa"/>
            <w:gridSpan w:val="3"/>
          </w:tcPr>
          <w:p w14:paraId="369561C0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D3C5D0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5885D8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137BAC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B221C8" w14:paraId="3B961BDA" w14:textId="77777777" w:rsidTr="00DE33F5">
        <w:trPr>
          <w:cantSplit/>
        </w:trPr>
        <w:tc>
          <w:tcPr>
            <w:tcW w:w="4860" w:type="dxa"/>
            <w:gridSpan w:val="3"/>
          </w:tcPr>
          <w:p w14:paraId="3D6C66CD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B09D3E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4C8D1409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5B46862C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216</w:t>
            </w:r>
          </w:p>
        </w:tc>
      </w:tr>
      <w:tr w:rsidR="00AC62D2" w:rsidRPr="00B221C8" w14:paraId="7D0B6455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8B75A2F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79459879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1517FA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C62D2" w:rsidRPr="00B221C8" w14:paraId="3EA629CF" w14:textId="77777777" w:rsidTr="00DE33F5">
        <w:trPr>
          <w:cantSplit/>
        </w:trPr>
        <w:tc>
          <w:tcPr>
            <w:tcW w:w="540" w:type="dxa"/>
            <w:gridSpan w:val="2"/>
          </w:tcPr>
          <w:p w14:paraId="7DF7652C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F135B5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– taxicabs and limousines</w:t>
            </w:r>
          </w:p>
        </w:tc>
      </w:tr>
      <w:tr w:rsidR="00AC62D2" w:rsidRPr="00B221C8" w14:paraId="021D48C2" w14:textId="77777777" w:rsidTr="00DE33F5">
        <w:trPr>
          <w:cantSplit/>
        </w:trPr>
        <w:tc>
          <w:tcPr>
            <w:tcW w:w="4860" w:type="dxa"/>
            <w:gridSpan w:val="3"/>
          </w:tcPr>
          <w:p w14:paraId="079EC7DD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661EB5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75B4F325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39E0DA23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572</w:t>
            </w:r>
          </w:p>
        </w:tc>
      </w:tr>
      <w:tr w:rsidR="00AC62D2" w:rsidRPr="00B221C8" w14:paraId="0EE13283" w14:textId="77777777" w:rsidTr="00DE33F5">
        <w:trPr>
          <w:cantSplit/>
        </w:trPr>
        <w:tc>
          <w:tcPr>
            <w:tcW w:w="540" w:type="dxa"/>
            <w:gridSpan w:val="2"/>
          </w:tcPr>
          <w:p w14:paraId="387CFE5D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36FEFE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– SCHOOL AND CHURCH BUSES</w:t>
            </w:r>
          </w:p>
        </w:tc>
      </w:tr>
      <w:tr w:rsidR="00AC62D2" w:rsidRPr="00B221C8" w14:paraId="0EEF92C1" w14:textId="77777777" w:rsidTr="00DE33F5">
        <w:trPr>
          <w:cantSplit/>
        </w:trPr>
        <w:tc>
          <w:tcPr>
            <w:tcW w:w="4860" w:type="dxa"/>
            <w:gridSpan w:val="3"/>
          </w:tcPr>
          <w:p w14:paraId="705B9611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98F926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B9ADABA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7EC60D0C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160</w:t>
            </w:r>
          </w:p>
        </w:tc>
      </w:tr>
      <w:tr w:rsidR="00AC62D2" w:rsidRPr="00B221C8" w14:paraId="49A0E4FD" w14:textId="77777777" w:rsidTr="00DE33F5">
        <w:trPr>
          <w:cantSplit/>
        </w:trPr>
        <w:tc>
          <w:tcPr>
            <w:tcW w:w="540" w:type="dxa"/>
            <w:gridSpan w:val="2"/>
          </w:tcPr>
          <w:p w14:paraId="17DDA04D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5B6791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– OTHER BUSES</w:t>
            </w:r>
          </w:p>
        </w:tc>
      </w:tr>
      <w:tr w:rsidR="00AC62D2" w:rsidRPr="00B221C8" w14:paraId="555CED54" w14:textId="77777777" w:rsidTr="00DE33F5">
        <w:trPr>
          <w:cantSplit/>
        </w:trPr>
        <w:tc>
          <w:tcPr>
            <w:tcW w:w="4860" w:type="dxa"/>
            <w:gridSpan w:val="3"/>
          </w:tcPr>
          <w:p w14:paraId="3C7DAA68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FF3238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48367166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6BA934D6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160</w:t>
            </w:r>
          </w:p>
        </w:tc>
      </w:tr>
      <w:tr w:rsidR="00AC62D2" w:rsidRPr="00B221C8" w14:paraId="34511202" w14:textId="77777777" w:rsidTr="00DE33F5">
        <w:trPr>
          <w:cantSplit/>
        </w:trPr>
        <w:tc>
          <w:tcPr>
            <w:tcW w:w="540" w:type="dxa"/>
            <w:gridSpan w:val="2"/>
          </w:tcPr>
          <w:p w14:paraId="69098575" w14:textId="77777777" w:rsidR="00AC62D2" w:rsidRPr="00B221C8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51C075" w14:textId="77777777" w:rsidR="00AC62D2" w:rsidRPr="00B221C8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B221C8">
              <w:rPr>
                <w:b/>
                <w:caps/>
                <w:kern w:val="18"/>
              </w:rPr>
              <w:t>– VAN POOLS</w:t>
            </w:r>
          </w:p>
        </w:tc>
      </w:tr>
      <w:tr w:rsidR="00AC62D2" w:rsidRPr="00B221C8" w14:paraId="6A6C66DE" w14:textId="77777777" w:rsidTr="00DE33F5">
        <w:trPr>
          <w:cantSplit/>
        </w:trPr>
        <w:tc>
          <w:tcPr>
            <w:tcW w:w="4860" w:type="dxa"/>
            <w:gridSpan w:val="3"/>
          </w:tcPr>
          <w:p w14:paraId="252CB7D6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954FCE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5E235B1D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0D6B5A1B" w14:textId="77777777" w:rsidR="00AC62D2" w:rsidRPr="00B221C8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B221C8">
              <w:rPr>
                <w:kern w:val="18"/>
              </w:rPr>
              <w:t>$   572</w:t>
            </w:r>
          </w:p>
        </w:tc>
      </w:tr>
      <w:tr w:rsidR="00AC62D2" w:rsidRPr="00B221C8" w14:paraId="06D7E564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B3412B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30BC3A02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87EDD8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1FC81B16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400A1D97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B22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F1E12E7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  <w:r w:rsidRPr="00B221C8">
              <w:rPr>
                <w:kern w:val="18"/>
              </w:rPr>
              <w:t xml:space="preserve">For Other Than Zone-rated Trucks, Tractors and Trailers Classifications, refer to Rule </w:t>
            </w:r>
            <w:r w:rsidRPr="00B221C8">
              <w:rPr>
                <w:rStyle w:val="rulelink"/>
              </w:rPr>
              <w:t xml:space="preserve">222.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B221C8" w14:paraId="1C1CB8ED" w14:textId="77777777" w:rsidTr="00DE33F5">
        <w:trPr>
          <w:cantSplit/>
        </w:trPr>
        <w:tc>
          <w:tcPr>
            <w:tcW w:w="220" w:type="dxa"/>
          </w:tcPr>
          <w:p w14:paraId="5AC3D56F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B22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DFF73D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  <w:r w:rsidRPr="00B221C8">
              <w:rPr>
                <w:kern w:val="18"/>
              </w:rPr>
              <w:t xml:space="preserve">For Private Passenger Types Classifications, refer to Rule </w:t>
            </w:r>
            <w:r w:rsidRPr="00B221C8">
              <w:rPr>
                <w:rStyle w:val="rulelink"/>
              </w:rPr>
              <w:t xml:space="preserve">232.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B221C8" w14:paraId="4AF88866" w14:textId="77777777" w:rsidTr="00DE33F5">
        <w:trPr>
          <w:cantSplit/>
        </w:trPr>
        <w:tc>
          <w:tcPr>
            <w:tcW w:w="220" w:type="dxa"/>
          </w:tcPr>
          <w:p w14:paraId="14EF26CE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B22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B063FC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  <w:r w:rsidRPr="00B221C8">
              <w:rPr>
                <w:kern w:val="18"/>
              </w:rPr>
              <w:t xml:space="preserve">For Other Than Zone-rated Publics Autos, refer to Rule </w:t>
            </w:r>
            <w:r w:rsidRPr="00B221C8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B221C8" w14:paraId="62DC5917" w14:textId="77777777" w:rsidTr="00DE33F5">
        <w:trPr>
          <w:cantSplit/>
        </w:trPr>
        <w:tc>
          <w:tcPr>
            <w:tcW w:w="220" w:type="dxa"/>
          </w:tcPr>
          <w:p w14:paraId="3B958054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B22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68F718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  <w:r w:rsidRPr="00B221C8">
              <w:rPr>
                <w:kern w:val="18"/>
              </w:rPr>
              <w:t xml:space="preserve">For Deductible factors, refer to Rule </w:t>
            </w:r>
            <w:r w:rsidRPr="00B221C8">
              <w:rPr>
                <w:rStyle w:val="rulelink"/>
              </w:rPr>
              <w:t>298.</w:t>
            </w:r>
          </w:p>
        </w:tc>
      </w:tr>
      <w:tr w:rsidR="00AC62D2" w:rsidRPr="00B221C8" w14:paraId="0520DD34" w14:textId="77777777" w:rsidTr="00DE33F5">
        <w:trPr>
          <w:cantSplit/>
        </w:trPr>
        <w:tc>
          <w:tcPr>
            <w:tcW w:w="220" w:type="dxa"/>
          </w:tcPr>
          <w:p w14:paraId="3A52AD7C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B22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D637A1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  <w:r w:rsidRPr="00B221C8">
              <w:rPr>
                <w:kern w:val="18"/>
              </w:rPr>
              <w:t xml:space="preserve">For Vehicle Value factors, refer to Rule </w:t>
            </w:r>
            <w:r w:rsidRPr="00B221C8">
              <w:rPr>
                <w:rStyle w:val="rulelink"/>
              </w:rPr>
              <w:t>301.</w:t>
            </w:r>
          </w:p>
        </w:tc>
      </w:tr>
      <w:tr w:rsidR="00AC62D2" w:rsidRPr="00B221C8" w14:paraId="2DBAC4F4" w14:textId="77777777" w:rsidTr="00DE33F5">
        <w:trPr>
          <w:cantSplit/>
        </w:trPr>
        <w:tc>
          <w:tcPr>
            <w:tcW w:w="220" w:type="dxa"/>
          </w:tcPr>
          <w:p w14:paraId="58D2D2D4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EEFF09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07E98BB8" w14:textId="77777777" w:rsidTr="00DE33F5">
        <w:trPr>
          <w:cantSplit/>
        </w:trPr>
        <w:tc>
          <w:tcPr>
            <w:tcW w:w="220" w:type="dxa"/>
          </w:tcPr>
          <w:p w14:paraId="71227F75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809BE5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6404CD9B" w14:textId="77777777" w:rsidTr="00DE33F5">
        <w:trPr>
          <w:cantSplit/>
        </w:trPr>
        <w:tc>
          <w:tcPr>
            <w:tcW w:w="220" w:type="dxa"/>
          </w:tcPr>
          <w:p w14:paraId="25A1B80F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1EE35A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620F977A" w14:textId="77777777" w:rsidTr="00DE33F5">
        <w:trPr>
          <w:cantSplit/>
        </w:trPr>
        <w:tc>
          <w:tcPr>
            <w:tcW w:w="220" w:type="dxa"/>
          </w:tcPr>
          <w:p w14:paraId="2750B250" w14:textId="77777777" w:rsidR="00AC62D2" w:rsidRPr="00B221C8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D57C54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468C2AC7" w14:textId="77777777" w:rsidTr="00DE33F5">
        <w:trPr>
          <w:cantSplit/>
        </w:trPr>
        <w:tc>
          <w:tcPr>
            <w:tcW w:w="220" w:type="dxa"/>
          </w:tcPr>
          <w:p w14:paraId="0B3311EB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431BBE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7EFED50B" w14:textId="77777777" w:rsidTr="00DE33F5">
        <w:trPr>
          <w:cantSplit/>
        </w:trPr>
        <w:tc>
          <w:tcPr>
            <w:tcW w:w="220" w:type="dxa"/>
          </w:tcPr>
          <w:p w14:paraId="0A51FD92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798563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5581F8F3" w14:textId="77777777" w:rsidTr="00DE33F5">
        <w:trPr>
          <w:cantSplit/>
        </w:trPr>
        <w:tc>
          <w:tcPr>
            <w:tcW w:w="220" w:type="dxa"/>
          </w:tcPr>
          <w:p w14:paraId="113FFC0A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B4B49E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1C52D0E6" w14:textId="77777777" w:rsidTr="00DE33F5">
        <w:trPr>
          <w:cantSplit/>
        </w:trPr>
        <w:tc>
          <w:tcPr>
            <w:tcW w:w="220" w:type="dxa"/>
          </w:tcPr>
          <w:p w14:paraId="76385D2A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5AFAC2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5171575C" w14:textId="77777777" w:rsidTr="00DE33F5">
        <w:trPr>
          <w:cantSplit/>
        </w:trPr>
        <w:tc>
          <w:tcPr>
            <w:tcW w:w="220" w:type="dxa"/>
          </w:tcPr>
          <w:p w14:paraId="3024DB1A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F63C3B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B221C8" w14:paraId="1B1ED75F" w14:textId="77777777" w:rsidTr="00DE33F5">
        <w:trPr>
          <w:cantSplit/>
        </w:trPr>
        <w:tc>
          <w:tcPr>
            <w:tcW w:w="220" w:type="dxa"/>
          </w:tcPr>
          <w:p w14:paraId="0431398B" w14:textId="77777777" w:rsidR="00AC62D2" w:rsidRPr="00B221C8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794A28" w14:textId="77777777" w:rsidR="00AC62D2" w:rsidRPr="00B221C8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051FF6AE" w14:textId="2B6C15AE" w:rsidR="00AC62D2" w:rsidRDefault="00AC62D2" w:rsidP="00AC62D2">
      <w:pPr>
        <w:pStyle w:val="isonormal"/>
      </w:pPr>
    </w:p>
    <w:p w14:paraId="6C8873D3" w14:textId="49D047A9" w:rsidR="00AC62D2" w:rsidRDefault="00AC62D2" w:rsidP="00AC62D2">
      <w:pPr>
        <w:pStyle w:val="isonormal"/>
        <w:jc w:val="left"/>
      </w:pPr>
    </w:p>
    <w:p w14:paraId="1D310F2A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1F89C8" w14:textId="77777777" w:rsidR="00AC62D2" w:rsidRPr="00C7782C" w:rsidRDefault="00AC62D2" w:rsidP="00AC62D2">
      <w:pPr>
        <w:pStyle w:val="subcap"/>
      </w:pPr>
      <w:r w:rsidRPr="00C7782C">
        <w:lastRenderedPageBreak/>
        <w:t>TERRITORY 106</w:t>
      </w:r>
    </w:p>
    <w:p w14:paraId="1AF5C175" w14:textId="77777777" w:rsidR="00AC62D2" w:rsidRPr="00C7782C" w:rsidRDefault="00AC62D2" w:rsidP="00AC62D2">
      <w:pPr>
        <w:pStyle w:val="subcap2"/>
      </w:pPr>
      <w:r w:rsidRPr="00C7782C">
        <w:t>PHYS DAM</w:t>
      </w:r>
    </w:p>
    <w:p w14:paraId="610B6C76" w14:textId="77777777" w:rsidR="00AC62D2" w:rsidRPr="00C7782C" w:rsidRDefault="00AC62D2" w:rsidP="00AC62D2">
      <w:pPr>
        <w:pStyle w:val="isonormal"/>
      </w:pPr>
    </w:p>
    <w:p w14:paraId="0E4CC53C" w14:textId="77777777" w:rsidR="00AC62D2" w:rsidRPr="00C7782C" w:rsidRDefault="00AC62D2" w:rsidP="00AC62D2">
      <w:pPr>
        <w:pStyle w:val="isonormal"/>
        <w:sectPr w:rsidR="00AC62D2" w:rsidRPr="00C7782C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C62D2" w:rsidRPr="00C7782C" w14:paraId="0D4C853A" w14:textId="77777777" w:rsidTr="00DE33F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374486" w14:textId="77777777" w:rsidR="00AC62D2" w:rsidRPr="00C7782C" w:rsidRDefault="00AC62D2" w:rsidP="00DE33F5">
            <w:pPr>
              <w:pStyle w:val="tablehead"/>
              <w:rPr>
                <w:kern w:val="18"/>
              </w:rPr>
            </w:pPr>
            <w:r w:rsidRPr="00C7782C">
              <w:rPr>
                <w:kern w:val="18"/>
              </w:rPr>
              <w:t>PHYSICAL DAMAGE</w:t>
            </w:r>
            <w:r w:rsidRPr="00C7782C">
              <w:rPr>
                <w:kern w:val="18"/>
              </w:rPr>
              <w:br/>
              <w:t>Original Cost New Range</w:t>
            </w:r>
            <w:r w:rsidRPr="00C7782C">
              <w:rPr>
                <w:kern w:val="18"/>
              </w:rPr>
              <w:br/>
              <w:t>$25,000 – 29,999</w:t>
            </w:r>
          </w:p>
        </w:tc>
      </w:tr>
      <w:tr w:rsidR="00AC62D2" w:rsidRPr="00C7782C" w14:paraId="1BDDE5B8" w14:textId="77777777" w:rsidTr="00DE33F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B9FAC8E" w14:textId="77777777" w:rsidR="00AC62D2" w:rsidRPr="00C7782C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AB9D0D" w14:textId="77777777" w:rsidR="00AC62D2" w:rsidRPr="00C7782C" w:rsidRDefault="00AC62D2" w:rsidP="00DE33F5">
            <w:pPr>
              <w:pStyle w:val="tablehead"/>
              <w:rPr>
                <w:kern w:val="18"/>
              </w:rPr>
            </w:pPr>
            <w:r w:rsidRPr="00C7782C">
              <w:rPr>
                <w:kern w:val="18"/>
              </w:rPr>
              <w:t>Specified</w:t>
            </w:r>
            <w:r w:rsidRPr="00C7782C">
              <w:rPr>
                <w:kern w:val="18"/>
              </w:rPr>
              <w:br/>
              <w:t>Causes</w:t>
            </w:r>
            <w:r w:rsidRPr="00C7782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B4D0EB" w14:textId="77777777" w:rsidR="00AC62D2" w:rsidRPr="00C7782C" w:rsidRDefault="00AC62D2" w:rsidP="00DE33F5">
            <w:pPr>
              <w:pStyle w:val="tablehead"/>
              <w:rPr>
                <w:kern w:val="18"/>
              </w:rPr>
            </w:pPr>
            <w:r w:rsidRPr="00C7782C">
              <w:rPr>
                <w:kern w:val="18"/>
              </w:rPr>
              <w:br/>
            </w:r>
            <w:r w:rsidRPr="00C7782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BF8F01" w14:textId="77777777" w:rsidR="00AC62D2" w:rsidRPr="00C7782C" w:rsidRDefault="00AC62D2" w:rsidP="00DE33F5">
            <w:pPr>
              <w:pStyle w:val="tablehead"/>
              <w:rPr>
                <w:kern w:val="18"/>
              </w:rPr>
            </w:pPr>
            <w:r w:rsidRPr="00C7782C">
              <w:rPr>
                <w:kern w:val="18"/>
              </w:rPr>
              <w:t>$500</w:t>
            </w:r>
            <w:r w:rsidRPr="00C7782C">
              <w:rPr>
                <w:kern w:val="18"/>
              </w:rPr>
              <w:br/>
              <w:t>Ded.</w:t>
            </w:r>
            <w:r w:rsidRPr="00C7782C">
              <w:rPr>
                <w:kern w:val="18"/>
              </w:rPr>
              <w:br/>
              <w:t>Coll.</w:t>
            </w:r>
          </w:p>
        </w:tc>
      </w:tr>
      <w:tr w:rsidR="00AC62D2" w:rsidRPr="00C7782C" w14:paraId="01EF7063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AC27AD8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C62D2" w:rsidRPr="00C7782C" w14:paraId="41E157FD" w14:textId="77777777" w:rsidTr="00DE33F5">
        <w:trPr>
          <w:cantSplit/>
        </w:trPr>
        <w:tc>
          <w:tcPr>
            <w:tcW w:w="540" w:type="dxa"/>
            <w:gridSpan w:val="2"/>
          </w:tcPr>
          <w:p w14:paraId="59B7371E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CA59BB" w14:textId="77777777" w:rsidR="00AC62D2" w:rsidRPr="00C7782C" w:rsidRDefault="00AC62D2" w:rsidP="00DE33F5">
            <w:pPr>
              <w:pStyle w:val="tabletext11"/>
              <w:rPr>
                <w:b/>
                <w:kern w:val="18"/>
              </w:rPr>
            </w:pPr>
            <w:r w:rsidRPr="00C7782C">
              <w:rPr>
                <w:b/>
                <w:kern w:val="18"/>
              </w:rPr>
              <w:t>– Local And Intermediate – All Vehicles</w:t>
            </w:r>
          </w:p>
        </w:tc>
      </w:tr>
      <w:tr w:rsidR="00AC62D2" w:rsidRPr="00C7782C" w14:paraId="661B32D7" w14:textId="77777777" w:rsidTr="00DE33F5">
        <w:trPr>
          <w:cantSplit/>
        </w:trPr>
        <w:tc>
          <w:tcPr>
            <w:tcW w:w="540" w:type="dxa"/>
            <w:gridSpan w:val="2"/>
          </w:tcPr>
          <w:p w14:paraId="7CF964D1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9D92F3" w14:textId="77777777" w:rsidR="00AC62D2" w:rsidRPr="00C7782C" w:rsidRDefault="00AC62D2" w:rsidP="00DE33F5">
            <w:pPr>
              <w:pStyle w:val="tabletext11"/>
              <w:rPr>
                <w:b/>
                <w:kern w:val="18"/>
              </w:rPr>
            </w:pPr>
            <w:r w:rsidRPr="00C7782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C62D2" w:rsidRPr="00C7782C" w14:paraId="36FE2CD6" w14:textId="77777777" w:rsidTr="00DE33F5">
        <w:trPr>
          <w:cantSplit/>
        </w:trPr>
        <w:tc>
          <w:tcPr>
            <w:tcW w:w="4860" w:type="dxa"/>
            <w:gridSpan w:val="3"/>
          </w:tcPr>
          <w:p w14:paraId="3C7A55A5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4783A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43F52861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239</w:t>
            </w:r>
          </w:p>
        </w:tc>
        <w:tc>
          <w:tcPr>
            <w:tcW w:w="1500" w:type="dxa"/>
          </w:tcPr>
          <w:p w14:paraId="2F1AECE0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190</w:t>
            </w:r>
          </w:p>
        </w:tc>
      </w:tr>
      <w:tr w:rsidR="00AC62D2" w:rsidRPr="00C7782C" w14:paraId="49FEF7DB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0AD0F4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C62D2" w:rsidRPr="00C7782C" w14:paraId="32FB0727" w14:textId="77777777" w:rsidTr="00DE33F5">
        <w:trPr>
          <w:cantSplit/>
        </w:trPr>
        <w:tc>
          <w:tcPr>
            <w:tcW w:w="4860" w:type="dxa"/>
            <w:gridSpan w:val="3"/>
          </w:tcPr>
          <w:p w14:paraId="557776E1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188C46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CA40E8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8D833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C7782C" w14:paraId="07FD9D13" w14:textId="77777777" w:rsidTr="00DE33F5">
        <w:trPr>
          <w:cantSplit/>
        </w:trPr>
        <w:tc>
          <w:tcPr>
            <w:tcW w:w="4860" w:type="dxa"/>
            <w:gridSpan w:val="3"/>
          </w:tcPr>
          <w:p w14:paraId="634E28D9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820A30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337</w:t>
            </w:r>
          </w:p>
        </w:tc>
        <w:tc>
          <w:tcPr>
            <w:tcW w:w="1500" w:type="dxa"/>
          </w:tcPr>
          <w:p w14:paraId="3FCDA8DB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520</w:t>
            </w:r>
          </w:p>
        </w:tc>
        <w:tc>
          <w:tcPr>
            <w:tcW w:w="1500" w:type="dxa"/>
          </w:tcPr>
          <w:p w14:paraId="4FD3B618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246</w:t>
            </w:r>
          </w:p>
        </w:tc>
      </w:tr>
      <w:tr w:rsidR="00AC62D2" w:rsidRPr="00C7782C" w14:paraId="6544B3E4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7F9A07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3FCD5B11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B61842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C62D2" w:rsidRPr="00C7782C" w14:paraId="6712F84B" w14:textId="77777777" w:rsidTr="00DE33F5">
        <w:trPr>
          <w:cantSplit/>
        </w:trPr>
        <w:tc>
          <w:tcPr>
            <w:tcW w:w="540" w:type="dxa"/>
            <w:gridSpan w:val="2"/>
          </w:tcPr>
          <w:p w14:paraId="442B72C4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DEB001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– taxicabs and limousines</w:t>
            </w:r>
          </w:p>
        </w:tc>
      </w:tr>
      <w:tr w:rsidR="00AC62D2" w:rsidRPr="00C7782C" w14:paraId="34C6BF1E" w14:textId="77777777" w:rsidTr="00DE33F5">
        <w:trPr>
          <w:cantSplit/>
        </w:trPr>
        <w:tc>
          <w:tcPr>
            <w:tcW w:w="4860" w:type="dxa"/>
            <w:gridSpan w:val="3"/>
          </w:tcPr>
          <w:p w14:paraId="5DCC3E98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A35E4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74426283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363</w:t>
            </w:r>
          </w:p>
        </w:tc>
        <w:tc>
          <w:tcPr>
            <w:tcW w:w="1500" w:type="dxa"/>
          </w:tcPr>
          <w:p w14:paraId="31CA3101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428</w:t>
            </w:r>
          </w:p>
        </w:tc>
      </w:tr>
      <w:tr w:rsidR="00AC62D2" w:rsidRPr="00C7782C" w14:paraId="5430F77F" w14:textId="77777777" w:rsidTr="00DE33F5">
        <w:trPr>
          <w:cantSplit/>
        </w:trPr>
        <w:tc>
          <w:tcPr>
            <w:tcW w:w="540" w:type="dxa"/>
            <w:gridSpan w:val="2"/>
          </w:tcPr>
          <w:p w14:paraId="479EADE0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814B42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– SCHOOL AND CHURCH BUSES</w:t>
            </w:r>
          </w:p>
        </w:tc>
      </w:tr>
      <w:tr w:rsidR="00AC62D2" w:rsidRPr="00C7782C" w14:paraId="779DC3EB" w14:textId="77777777" w:rsidTr="00DE33F5">
        <w:trPr>
          <w:cantSplit/>
        </w:trPr>
        <w:tc>
          <w:tcPr>
            <w:tcW w:w="4860" w:type="dxa"/>
            <w:gridSpan w:val="3"/>
          </w:tcPr>
          <w:p w14:paraId="759398C7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58FBBC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2BE3571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5614D0DE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120</w:t>
            </w:r>
          </w:p>
        </w:tc>
      </w:tr>
      <w:tr w:rsidR="00AC62D2" w:rsidRPr="00C7782C" w14:paraId="774FC269" w14:textId="77777777" w:rsidTr="00DE33F5">
        <w:trPr>
          <w:cantSplit/>
        </w:trPr>
        <w:tc>
          <w:tcPr>
            <w:tcW w:w="540" w:type="dxa"/>
            <w:gridSpan w:val="2"/>
          </w:tcPr>
          <w:p w14:paraId="7A71F518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D49B20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– OTHER BUSES</w:t>
            </w:r>
          </w:p>
        </w:tc>
      </w:tr>
      <w:tr w:rsidR="00AC62D2" w:rsidRPr="00C7782C" w14:paraId="7ADC6BE5" w14:textId="77777777" w:rsidTr="00DE33F5">
        <w:trPr>
          <w:cantSplit/>
        </w:trPr>
        <w:tc>
          <w:tcPr>
            <w:tcW w:w="4860" w:type="dxa"/>
            <w:gridSpan w:val="3"/>
          </w:tcPr>
          <w:p w14:paraId="49E2214B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2415E3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1A685E90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31007D87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120</w:t>
            </w:r>
          </w:p>
        </w:tc>
      </w:tr>
      <w:tr w:rsidR="00AC62D2" w:rsidRPr="00C7782C" w14:paraId="4094D02B" w14:textId="77777777" w:rsidTr="00DE33F5">
        <w:trPr>
          <w:cantSplit/>
        </w:trPr>
        <w:tc>
          <w:tcPr>
            <w:tcW w:w="540" w:type="dxa"/>
            <w:gridSpan w:val="2"/>
          </w:tcPr>
          <w:p w14:paraId="752437CF" w14:textId="77777777" w:rsidR="00AC62D2" w:rsidRPr="00C7782C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7DF7B7" w14:textId="77777777" w:rsidR="00AC62D2" w:rsidRPr="00C7782C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C7782C">
              <w:rPr>
                <w:b/>
                <w:caps/>
                <w:kern w:val="18"/>
              </w:rPr>
              <w:t>– VAN POOLS</w:t>
            </w:r>
          </w:p>
        </w:tc>
      </w:tr>
      <w:tr w:rsidR="00AC62D2" w:rsidRPr="00C7782C" w14:paraId="45F6F35E" w14:textId="77777777" w:rsidTr="00DE33F5">
        <w:trPr>
          <w:cantSplit/>
        </w:trPr>
        <w:tc>
          <w:tcPr>
            <w:tcW w:w="4860" w:type="dxa"/>
            <w:gridSpan w:val="3"/>
          </w:tcPr>
          <w:p w14:paraId="2802CD4D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8AC7FC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7D26CD2F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363</w:t>
            </w:r>
          </w:p>
        </w:tc>
        <w:tc>
          <w:tcPr>
            <w:tcW w:w="1500" w:type="dxa"/>
          </w:tcPr>
          <w:p w14:paraId="549A7E95" w14:textId="77777777" w:rsidR="00AC62D2" w:rsidRPr="00C7782C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C7782C">
              <w:rPr>
                <w:kern w:val="18"/>
              </w:rPr>
              <w:t>$   428</w:t>
            </w:r>
          </w:p>
        </w:tc>
      </w:tr>
      <w:tr w:rsidR="00AC62D2" w:rsidRPr="00C7782C" w14:paraId="02ACE379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E343CD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21138938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9F3DD2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666F4DCC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0583F15B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C77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CED287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  <w:r w:rsidRPr="00C7782C">
              <w:rPr>
                <w:kern w:val="18"/>
              </w:rPr>
              <w:t xml:space="preserve">For Other Than Zone-rated Trucks, Tractors and Trailers Classifications, refer to Rule </w:t>
            </w:r>
            <w:r w:rsidRPr="00C7782C">
              <w:rPr>
                <w:rStyle w:val="rulelink"/>
              </w:rPr>
              <w:t xml:space="preserve">222.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C7782C" w14:paraId="34C937C9" w14:textId="77777777" w:rsidTr="00DE33F5">
        <w:trPr>
          <w:cantSplit/>
        </w:trPr>
        <w:tc>
          <w:tcPr>
            <w:tcW w:w="220" w:type="dxa"/>
          </w:tcPr>
          <w:p w14:paraId="57087342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C77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3A973F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  <w:r w:rsidRPr="00C7782C">
              <w:rPr>
                <w:kern w:val="18"/>
              </w:rPr>
              <w:t xml:space="preserve">For Private Passenger Types Classifications, refer to Rule </w:t>
            </w:r>
            <w:r w:rsidRPr="00C7782C">
              <w:rPr>
                <w:rStyle w:val="rulelink"/>
              </w:rPr>
              <w:t xml:space="preserve">232.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C7782C" w14:paraId="6EB9C919" w14:textId="77777777" w:rsidTr="00DE33F5">
        <w:trPr>
          <w:cantSplit/>
        </w:trPr>
        <w:tc>
          <w:tcPr>
            <w:tcW w:w="220" w:type="dxa"/>
          </w:tcPr>
          <w:p w14:paraId="266DE314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C77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AD2D90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  <w:r w:rsidRPr="00C7782C">
              <w:rPr>
                <w:kern w:val="18"/>
              </w:rPr>
              <w:t xml:space="preserve">For Other Than Zone-rated Publics Autos, refer to Rule </w:t>
            </w:r>
            <w:r w:rsidRPr="00C7782C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C7782C" w14:paraId="7249BCA2" w14:textId="77777777" w:rsidTr="00DE33F5">
        <w:trPr>
          <w:cantSplit/>
        </w:trPr>
        <w:tc>
          <w:tcPr>
            <w:tcW w:w="220" w:type="dxa"/>
          </w:tcPr>
          <w:p w14:paraId="6864B17A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C77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F976A6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  <w:r w:rsidRPr="00C7782C">
              <w:rPr>
                <w:kern w:val="18"/>
              </w:rPr>
              <w:t xml:space="preserve">For Deductible factors, refer to Rule </w:t>
            </w:r>
            <w:r w:rsidRPr="00C7782C">
              <w:rPr>
                <w:rStyle w:val="rulelink"/>
              </w:rPr>
              <w:t>298.</w:t>
            </w:r>
          </w:p>
        </w:tc>
      </w:tr>
      <w:tr w:rsidR="00AC62D2" w:rsidRPr="00C7782C" w14:paraId="55B562B9" w14:textId="77777777" w:rsidTr="00DE33F5">
        <w:trPr>
          <w:cantSplit/>
        </w:trPr>
        <w:tc>
          <w:tcPr>
            <w:tcW w:w="220" w:type="dxa"/>
          </w:tcPr>
          <w:p w14:paraId="11D67649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C77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84837E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  <w:r w:rsidRPr="00C7782C">
              <w:rPr>
                <w:kern w:val="18"/>
              </w:rPr>
              <w:t xml:space="preserve">For Vehicle Value factors, refer to Rule </w:t>
            </w:r>
            <w:r w:rsidRPr="00C7782C">
              <w:rPr>
                <w:rStyle w:val="rulelink"/>
              </w:rPr>
              <w:t>301.</w:t>
            </w:r>
          </w:p>
        </w:tc>
      </w:tr>
      <w:tr w:rsidR="00AC62D2" w:rsidRPr="00C7782C" w14:paraId="404DB00B" w14:textId="77777777" w:rsidTr="00DE33F5">
        <w:trPr>
          <w:cantSplit/>
        </w:trPr>
        <w:tc>
          <w:tcPr>
            <w:tcW w:w="220" w:type="dxa"/>
          </w:tcPr>
          <w:p w14:paraId="2A99270E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7C0160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547290AC" w14:textId="77777777" w:rsidTr="00DE33F5">
        <w:trPr>
          <w:cantSplit/>
        </w:trPr>
        <w:tc>
          <w:tcPr>
            <w:tcW w:w="220" w:type="dxa"/>
          </w:tcPr>
          <w:p w14:paraId="7F676C9C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BE9BFA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79D2B958" w14:textId="77777777" w:rsidTr="00DE33F5">
        <w:trPr>
          <w:cantSplit/>
        </w:trPr>
        <w:tc>
          <w:tcPr>
            <w:tcW w:w="220" w:type="dxa"/>
          </w:tcPr>
          <w:p w14:paraId="4A2501EE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C7F370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0357B0BC" w14:textId="77777777" w:rsidTr="00DE33F5">
        <w:trPr>
          <w:cantSplit/>
        </w:trPr>
        <w:tc>
          <w:tcPr>
            <w:tcW w:w="220" w:type="dxa"/>
          </w:tcPr>
          <w:p w14:paraId="241D64E0" w14:textId="77777777" w:rsidR="00AC62D2" w:rsidRPr="00C7782C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39B40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37CEBA7C" w14:textId="77777777" w:rsidTr="00DE33F5">
        <w:trPr>
          <w:cantSplit/>
        </w:trPr>
        <w:tc>
          <w:tcPr>
            <w:tcW w:w="220" w:type="dxa"/>
          </w:tcPr>
          <w:p w14:paraId="5623BE8A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18E59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5BCC9AD4" w14:textId="77777777" w:rsidTr="00DE33F5">
        <w:trPr>
          <w:cantSplit/>
        </w:trPr>
        <w:tc>
          <w:tcPr>
            <w:tcW w:w="220" w:type="dxa"/>
          </w:tcPr>
          <w:p w14:paraId="10D4EBD6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681A7A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243F0A73" w14:textId="77777777" w:rsidTr="00DE33F5">
        <w:trPr>
          <w:cantSplit/>
        </w:trPr>
        <w:tc>
          <w:tcPr>
            <w:tcW w:w="220" w:type="dxa"/>
          </w:tcPr>
          <w:p w14:paraId="535C8F0E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E8F656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4AB29DFF" w14:textId="77777777" w:rsidTr="00DE33F5">
        <w:trPr>
          <w:cantSplit/>
        </w:trPr>
        <w:tc>
          <w:tcPr>
            <w:tcW w:w="220" w:type="dxa"/>
          </w:tcPr>
          <w:p w14:paraId="2180A303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FA7DA2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0DE81B03" w14:textId="77777777" w:rsidTr="00DE33F5">
        <w:trPr>
          <w:cantSplit/>
        </w:trPr>
        <w:tc>
          <w:tcPr>
            <w:tcW w:w="220" w:type="dxa"/>
          </w:tcPr>
          <w:p w14:paraId="416419ED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436E38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C7782C" w14:paraId="670EB463" w14:textId="77777777" w:rsidTr="00DE33F5">
        <w:trPr>
          <w:cantSplit/>
        </w:trPr>
        <w:tc>
          <w:tcPr>
            <w:tcW w:w="220" w:type="dxa"/>
          </w:tcPr>
          <w:p w14:paraId="1C60EC34" w14:textId="77777777" w:rsidR="00AC62D2" w:rsidRPr="00C7782C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523D83" w14:textId="77777777" w:rsidR="00AC62D2" w:rsidRPr="00C7782C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5659E859" w14:textId="7EFF6CEF" w:rsidR="00AC62D2" w:rsidRDefault="00AC62D2" w:rsidP="00AC62D2">
      <w:pPr>
        <w:pStyle w:val="isonormal"/>
      </w:pPr>
    </w:p>
    <w:p w14:paraId="2802FFCE" w14:textId="161C3E28" w:rsidR="00AC62D2" w:rsidRDefault="00AC62D2" w:rsidP="00AC62D2">
      <w:pPr>
        <w:pStyle w:val="isonormal"/>
        <w:jc w:val="left"/>
      </w:pPr>
    </w:p>
    <w:p w14:paraId="047DBE18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F24A8D" w14:textId="77777777" w:rsidR="00AC62D2" w:rsidRPr="008B50FB" w:rsidRDefault="00AC62D2" w:rsidP="00AC62D2">
      <w:pPr>
        <w:pStyle w:val="subcap"/>
      </w:pPr>
      <w:r w:rsidRPr="008B50FB">
        <w:lastRenderedPageBreak/>
        <w:t>TERRITORY 108</w:t>
      </w:r>
    </w:p>
    <w:p w14:paraId="7822E706" w14:textId="77777777" w:rsidR="00AC62D2" w:rsidRPr="008B50FB" w:rsidRDefault="00AC62D2" w:rsidP="00AC62D2">
      <w:pPr>
        <w:pStyle w:val="subcap2"/>
      </w:pPr>
      <w:r w:rsidRPr="008B50FB">
        <w:t>PHYS DAM</w:t>
      </w:r>
    </w:p>
    <w:p w14:paraId="6E05CF48" w14:textId="77777777" w:rsidR="00AC62D2" w:rsidRPr="008B50FB" w:rsidRDefault="00AC62D2" w:rsidP="00AC62D2">
      <w:pPr>
        <w:pStyle w:val="isonormal"/>
      </w:pPr>
    </w:p>
    <w:p w14:paraId="6FEDF1F8" w14:textId="77777777" w:rsidR="00AC62D2" w:rsidRPr="008B50FB" w:rsidRDefault="00AC62D2" w:rsidP="00AC62D2">
      <w:pPr>
        <w:pStyle w:val="isonormal"/>
        <w:sectPr w:rsidR="00AC62D2" w:rsidRPr="008B50FB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C62D2" w:rsidRPr="008B50FB" w14:paraId="459566AC" w14:textId="77777777" w:rsidTr="00DE33F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66897D4" w14:textId="77777777" w:rsidR="00AC62D2" w:rsidRPr="008B50FB" w:rsidRDefault="00AC62D2" w:rsidP="00DE33F5">
            <w:pPr>
              <w:pStyle w:val="tablehead"/>
              <w:rPr>
                <w:kern w:val="18"/>
              </w:rPr>
            </w:pPr>
            <w:r w:rsidRPr="008B50FB">
              <w:rPr>
                <w:kern w:val="18"/>
              </w:rPr>
              <w:t>PHYSICAL DAMAGE</w:t>
            </w:r>
            <w:r w:rsidRPr="008B50FB">
              <w:rPr>
                <w:kern w:val="18"/>
              </w:rPr>
              <w:br/>
              <w:t>Original Cost New Range</w:t>
            </w:r>
            <w:r w:rsidRPr="008B50FB">
              <w:rPr>
                <w:kern w:val="18"/>
              </w:rPr>
              <w:br/>
              <w:t>$25,000 – 29,999</w:t>
            </w:r>
          </w:p>
        </w:tc>
      </w:tr>
      <w:tr w:rsidR="00AC62D2" w:rsidRPr="008B50FB" w14:paraId="15D1B0B4" w14:textId="77777777" w:rsidTr="00DE33F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90B957" w14:textId="77777777" w:rsidR="00AC62D2" w:rsidRPr="008B50FB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2304D0" w14:textId="77777777" w:rsidR="00AC62D2" w:rsidRPr="008B50FB" w:rsidRDefault="00AC62D2" w:rsidP="00DE33F5">
            <w:pPr>
              <w:pStyle w:val="tablehead"/>
              <w:rPr>
                <w:kern w:val="18"/>
              </w:rPr>
            </w:pPr>
            <w:r w:rsidRPr="008B50FB">
              <w:rPr>
                <w:kern w:val="18"/>
              </w:rPr>
              <w:t>Specified</w:t>
            </w:r>
            <w:r w:rsidRPr="008B50FB">
              <w:rPr>
                <w:kern w:val="18"/>
              </w:rPr>
              <w:br/>
              <w:t>Causes</w:t>
            </w:r>
            <w:r w:rsidRPr="008B50F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7C80F8" w14:textId="77777777" w:rsidR="00AC62D2" w:rsidRPr="008B50FB" w:rsidRDefault="00AC62D2" w:rsidP="00DE33F5">
            <w:pPr>
              <w:pStyle w:val="tablehead"/>
              <w:rPr>
                <w:kern w:val="18"/>
              </w:rPr>
            </w:pPr>
            <w:r w:rsidRPr="008B50FB">
              <w:rPr>
                <w:kern w:val="18"/>
              </w:rPr>
              <w:br/>
            </w:r>
            <w:r w:rsidRPr="008B50F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6C8908" w14:textId="77777777" w:rsidR="00AC62D2" w:rsidRPr="008B50FB" w:rsidRDefault="00AC62D2" w:rsidP="00DE33F5">
            <w:pPr>
              <w:pStyle w:val="tablehead"/>
              <w:rPr>
                <w:kern w:val="18"/>
              </w:rPr>
            </w:pPr>
            <w:r w:rsidRPr="008B50FB">
              <w:rPr>
                <w:kern w:val="18"/>
              </w:rPr>
              <w:t>$500</w:t>
            </w:r>
            <w:r w:rsidRPr="008B50FB">
              <w:rPr>
                <w:kern w:val="18"/>
              </w:rPr>
              <w:br/>
              <w:t>Ded.</w:t>
            </w:r>
            <w:r w:rsidRPr="008B50FB">
              <w:rPr>
                <w:kern w:val="18"/>
              </w:rPr>
              <w:br/>
              <w:t>Coll.</w:t>
            </w:r>
          </w:p>
        </w:tc>
      </w:tr>
      <w:tr w:rsidR="00AC62D2" w:rsidRPr="008B50FB" w14:paraId="20A0D50F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874B718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C62D2" w:rsidRPr="008B50FB" w14:paraId="7D4C2516" w14:textId="77777777" w:rsidTr="00DE33F5">
        <w:trPr>
          <w:cantSplit/>
        </w:trPr>
        <w:tc>
          <w:tcPr>
            <w:tcW w:w="540" w:type="dxa"/>
            <w:gridSpan w:val="2"/>
          </w:tcPr>
          <w:p w14:paraId="551A62E9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5162E7" w14:textId="77777777" w:rsidR="00AC62D2" w:rsidRPr="008B50FB" w:rsidRDefault="00AC62D2" w:rsidP="00DE33F5">
            <w:pPr>
              <w:pStyle w:val="tabletext11"/>
              <w:rPr>
                <w:b/>
                <w:kern w:val="18"/>
              </w:rPr>
            </w:pPr>
            <w:r w:rsidRPr="008B50FB">
              <w:rPr>
                <w:b/>
                <w:kern w:val="18"/>
              </w:rPr>
              <w:t>– Local And Intermediate – All Vehicles</w:t>
            </w:r>
          </w:p>
        </w:tc>
      </w:tr>
      <w:tr w:rsidR="00AC62D2" w:rsidRPr="008B50FB" w14:paraId="32A1428A" w14:textId="77777777" w:rsidTr="00DE33F5">
        <w:trPr>
          <w:cantSplit/>
        </w:trPr>
        <w:tc>
          <w:tcPr>
            <w:tcW w:w="540" w:type="dxa"/>
            <w:gridSpan w:val="2"/>
          </w:tcPr>
          <w:p w14:paraId="6D37AFDB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624FEF" w14:textId="77777777" w:rsidR="00AC62D2" w:rsidRPr="008B50FB" w:rsidRDefault="00AC62D2" w:rsidP="00DE33F5">
            <w:pPr>
              <w:pStyle w:val="tabletext11"/>
              <w:rPr>
                <w:b/>
                <w:kern w:val="18"/>
              </w:rPr>
            </w:pPr>
            <w:r w:rsidRPr="008B50F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C62D2" w:rsidRPr="008B50FB" w14:paraId="1EC33105" w14:textId="77777777" w:rsidTr="00DE33F5">
        <w:trPr>
          <w:cantSplit/>
        </w:trPr>
        <w:tc>
          <w:tcPr>
            <w:tcW w:w="4860" w:type="dxa"/>
            <w:gridSpan w:val="3"/>
          </w:tcPr>
          <w:p w14:paraId="6F82833E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F1DCED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65B57698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7D9380DA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206</w:t>
            </w:r>
          </w:p>
        </w:tc>
      </w:tr>
      <w:tr w:rsidR="00AC62D2" w:rsidRPr="008B50FB" w14:paraId="41DCB380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3C502D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C62D2" w:rsidRPr="008B50FB" w14:paraId="171B4030" w14:textId="77777777" w:rsidTr="00DE33F5">
        <w:trPr>
          <w:cantSplit/>
        </w:trPr>
        <w:tc>
          <w:tcPr>
            <w:tcW w:w="4860" w:type="dxa"/>
            <w:gridSpan w:val="3"/>
          </w:tcPr>
          <w:p w14:paraId="4ADF1795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98800D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755328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03F6AE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8B50FB" w14:paraId="1AA8169C" w14:textId="77777777" w:rsidTr="00DE33F5">
        <w:trPr>
          <w:cantSplit/>
        </w:trPr>
        <w:tc>
          <w:tcPr>
            <w:tcW w:w="4860" w:type="dxa"/>
            <w:gridSpan w:val="3"/>
          </w:tcPr>
          <w:p w14:paraId="0B7A3626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C18EF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35D56D74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384</w:t>
            </w:r>
          </w:p>
        </w:tc>
        <w:tc>
          <w:tcPr>
            <w:tcW w:w="1500" w:type="dxa"/>
          </w:tcPr>
          <w:p w14:paraId="57D4D2CE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258</w:t>
            </w:r>
          </w:p>
        </w:tc>
      </w:tr>
      <w:tr w:rsidR="00AC62D2" w:rsidRPr="008B50FB" w14:paraId="42F5669F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D78161F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43D1E117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6EC6EA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C62D2" w:rsidRPr="008B50FB" w14:paraId="6C557624" w14:textId="77777777" w:rsidTr="00DE33F5">
        <w:trPr>
          <w:cantSplit/>
        </w:trPr>
        <w:tc>
          <w:tcPr>
            <w:tcW w:w="540" w:type="dxa"/>
            <w:gridSpan w:val="2"/>
          </w:tcPr>
          <w:p w14:paraId="65B50047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D88439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– taxicabs and limousines</w:t>
            </w:r>
          </w:p>
        </w:tc>
      </w:tr>
      <w:tr w:rsidR="00AC62D2" w:rsidRPr="008B50FB" w14:paraId="56E4F999" w14:textId="77777777" w:rsidTr="00DE33F5">
        <w:trPr>
          <w:cantSplit/>
        </w:trPr>
        <w:tc>
          <w:tcPr>
            <w:tcW w:w="4860" w:type="dxa"/>
            <w:gridSpan w:val="3"/>
          </w:tcPr>
          <w:p w14:paraId="25A23199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5916C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266</w:t>
            </w:r>
          </w:p>
        </w:tc>
        <w:tc>
          <w:tcPr>
            <w:tcW w:w="1500" w:type="dxa"/>
          </w:tcPr>
          <w:p w14:paraId="1FB8CA15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409</w:t>
            </w:r>
          </w:p>
        </w:tc>
        <w:tc>
          <w:tcPr>
            <w:tcW w:w="1500" w:type="dxa"/>
          </w:tcPr>
          <w:p w14:paraId="0F2D460C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464</w:t>
            </w:r>
          </w:p>
        </w:tc>
      </w:tr>
      <w:tr w:rsidR="00AC62D2" w:rsidRPr="008B50FB" w14:paraId="77A4409C" w14:textId="77777777" w:rsidTr="00DE33F5">
        <w:trPr>
          <w:cantSplit/>
        </w:trPr>
        <w:tc>
          <w:tcPr>
            <w:tcW w:w="540" w:type="dxa"/>
            <w:gridSpan w:val="2"/>
          </w:tcPr>
          <w:p w14:paraId="2948481D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0338BB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– SCHOOL AND CHURCH BUSES</w:t>
            </w:r>
          </w:p>
        </w:tc>
      </w:tr>
      <w:tr w:rsidR="00AC62D2" w:rsidRPr="008B50FB" w14:paraId="35564029" w14:textId="77777777" w:rsidTr="00DE33F5">
        <w:trPr>
          <w:cantSplit/>
        </w:trPr>
        <w:tc>
          <w:tcPr>
            <w:tcW w:w="4860" w:type="dxa"/>
            <w:gridSpan w:val="3"/>
          </w:tcPr>
          <w:p w14:paraId="734FA957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20546F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3D53FA78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59BCA6C2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130</w:t>
            </w:r>
          </w:p>
        </w:tc>
      </w:tr>
      <w:tr w:rsidR="00AC62D2" w:rsidRPr="008B50FB" w14:paraId="1C6F1700" w14:textId="77777777" w:rsidTr="00DE33F5">
        <w:trPr>
          <w:cantSplit/>
        </w:trPr>
        <w:tc>
          <w:tcPr>
            <w:tcW w:w="540" w:type="dxa"/>
            <w:gridSpan w:val="2"/>
          </w:tcPr>
          <w:p w14:paraId="48E83D03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7966F2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– OTHER BUSES</w:t>
            </w:r>
          </w:p>
        </w:tc>
      </w:tr>
      <w:tr w:rsidR="00AC62D2" w:rsidRPr="008B50FB" w14:paraId="3BF0CD99" w14:textId="77777777" w:rsidTr="00DE33F5">
        <w:trPr>
          <w:cantSplit/>
        </w:trPr>
        <w:tc>
          <w:tcPr>
            <w:tcW w:w="4860" w:type="dxa"/>
            <w:gridSpan w:val="3"/>
          </w:tcPr>
          <w:p w14:paraId="6CD2209B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39D0B2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49081634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5648A50D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130</w:t>
            </w:r>
          </w:p>
        </w:tc>
      </w:tr>
      <w:tr w:rsidR="00AC62D2" w:rsidRPr="008B50FB" w14:paraId="55747ACE" w14:textId="77777777" w:rsidTr="00DE33F5">
        <w:trPr>
          <w:cantSplit/>
        </w:trPr>
        <w:tc>
          <w:tcPr>
            <w:tcW w:w="540" w:type="dxa"/>
            <w:gridSpan w:val="2"/>
          </w:tcPr>
          <w:p w14:paraId="200C3350" w14:textId="77777777" w:rsidR="00AC62D2" w:rsidRPr="008B50FB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19378B" w14:textId="77777777" w:rsidR="00AC62D2" w:rsidRPr="008B50FB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8B50FB">
              <w:rPr>
                <w:b/>
                <w:caps/>
                <w:kern w:val="18"/>
              </w:rPr>
              <w:t>– VAN POOLS</w:t>
            </w:r>
          </w:p>
        </w:tc>
      </w:tr>
      <w:tr w:rsidR="00AC62D2" w:rsidRPr="008B50FB" w14:paraId="751B94B8" w14:textId="77777777" w:rsidTr="00DE33F5">
        <w:trPr>
          <w:cantSplit/>
        </w:trPr>
        <w:tc>
          <w:tcPr>
            <w:tcW w:w="4860" w:type="dxa"/>
            <w:gridSpan w:val="3"/>
          </w:tcPr>
          <w:p w14:paraId="70980A39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CD214C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266</w:t>
            </w:r>
          </w:p>
        </w:tc>
        <w:tc>
          <w:tcPr>
            <w:tcW w:w="1500" w:type="dxa"/>
          </w:tcPr>
          <w:p w14:paraId="3F832C5D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409</w:t>
            </w:r>
          </w:p>
        </w:tc>
        <w:tc>
          <w:tcPr>
            <w:tcW w:w="1500" w:type="dxa"/>
          </w:tcPr>
          <w:p w14:paraId="2649B7C4" w14:textId="77777777" w:rsidR="00AC62D2" w:rsidRPr="008B50FB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8B50FB">
              <w:rPr>
                <w:kern w:val="18"/>
              </w:rPr>
              <w:t>$   464</w:t>
            </w:r>
          </w:p>
        </w:tc>
      </w:tr>
      <w:tr w:rsidR="00AC62D2" w:rsidRPr="008B50FB" w14:paraId="38BD2237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2551BA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1DA31071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D6630F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3AACFD74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13BA784D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8B50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3A5CCC1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  <w:r w:rsidRPr="008B50FB">
              <w:rPr>
                <w:kern w:val="18"/>
              </w:rPr>
              <w:t xml:space="preserve">For Other Than Zone-rated Trucks, Tractors and Trailers Classifications, refer to Rule </w:t>
            </w:r>
            <w:r w:rsidRPr="008B50FB">
              <w:rPr>
                <w:rStyle w:val="rulelink"/>
              </w:rPr>
              <w:t xml:space="preserve">222.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8B50FB" w14:paraId="4F241390" w14:textId="77777777" w:rsidTr="00DE33F5">
        <w:trPr>
          <w:cantSplit/>
        </w:trPr>
        <w:tc>
          <w:tcPr>
            <w:tcW w:w="220" w:type="dxa"/>
          </w:tcPr>
          <w:p w14:paraId="19841001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8B50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66A710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  <w:r w:rsidRPr="008B50FB">
              <w:rPr>
                <w:kern w:val="18"/>
              </w:rPr>
              <w:t xml:space="preserve">For Private Passenger Types Classifications, refer to Rule </w:t>
            </w:r>
            <w:r w:rsidRPr="008B50FB">
              <w:rPr>
                <w:rStyle w:val="rulelink"/>
              </w:rPr>
              <w:t xml:space="preserve">232.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8B50FB" w14:paraId="23E1C177" w14:textId="77777777" w:rsidTr="00DE33F5">
        <w:trPr>
          <w:cantSplit/>
        </w:trPr>
        <w:tc>
          <w:tcPr>
            <w:tcW w:w="220" w:type="dxa"/>
          </w:tcPr>
          <w:p w14:paraId="360F53CE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8B50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0ECD2C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  <w:r w:rsidRPr="008B50FB">
              <w:rPr>
                <w:kern w:val="18"/>
              </w:rPr>
              <w:t xml:space="preserve">For Other Than Zone-rated Publics Autos, refer to Rule </w:t>
            </w:r>
            <w:r w:rsidRPr="008B50FB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8B50FB" w14:paraId="5C67B9CB" w14:textId="77777777" w:rsidTr="00DE33F5">
        <w:trPr>
          <w:cantSplit/>
        </w:trPr>
        <w:tc>
          <w:tcPr>
            <w:tcW w:w="220" w:type="dxa"/>
          </w:tcPr>
          <w:p w14:paraId="26C7B9B7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8B50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2C5FE5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  <w:r w:rsidRPr="008B50FB">
              <w:rPr>
                <w:kern w:val="18"/>
              </w:rPr>
              <w:t xml:space="preserve">For Deductible factors, refer to Rule </w:t>
            </w:r>
            <w:r w:rsidRPr="008B50FB">
              <w:rPr>
                <w:rStyle w:val="rulelink"/>
              </w:rPr>
              <w:t>298.</w:t>
            </w:r>
          </w:p>
        </w:tc>
      </w:tr>
      <w:tr w:rsidR="00AC62D2" w:rsidRPr="008B50FB" w14:paraId="7A8F1196" w14:textId="77777777" w:rsidTr="00DE33F5">
        <w:trPr>
          <w:cantSplit/>
        </w:trPr>
        <w:tc>
          <w:tcPr>
            <w:tcW w:w="220" w:type="dxa"/>
          </w:tcPr>
          <w:p w14:paraId="124F8647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8B50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DF09FE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  <w:r w:rsidRPr="008B50FB">
              <w:rPr>
                <w:kern w:val="18"/>
              </w:rPr>
              <w:t xml:space="preserve">For Vehicle Value factors, refer to Rule </w:t>
            </w:r>
            <w:r w:rsidRPr="008B50FB">
              <w:rPr>
                <w:rStyle w:val="rulelink"/>
              </w:rPr>
              <w:t>301.</w:t>
            </w:r>
          </w:p>
        </w:tc>
      </w:tr>
      <w:tr w:rsidR="00AC62D2" w:rsidRPr="008B50FB" w14:paraId="353B5F47" w14:textId="77777777" w:rsidTr="00DE33F5">
        <w:trPr>
          <w:cantSplit/>
        </w:trPr>
        <w:tc>
          <w:tcPr>
            <w:tcW w:w="220" w:type="dxa"/>
          </w:tcPr>
          <w:p w14:paraId="5DA2B029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4CFAB9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22377539" w14:textId="77777777" w:rsidTr="00DE33F5">
        <w:trPr>
          <w:cantSplit/>
        </w:trPr>
        <w:tc>
          <w:tcPr>
            <w:tcW w:w="220" w:type="dxa"/>
          </w:tcPr>
          <w:p w14:paraId="41C2F8FD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D6E5B6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18FE446B" w14:textId="77777777" w:rsidTr="00DE33F5">
        <w:trPr>
          <w:cantSplit/>
        </w:trPr>
        <w:tc>
          <w:tcPr>
            <w:tcW w:w="220" w:type="dxa"/>
          </w:tcPr>
          <w:p w14:paraId="4498DA28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F61131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3BEB8DE9" w14:textId="77777777" w:rsidTr="00DE33F5">
        <w:trPr>
          <w:cantSplit/>
        </w:trPr>
        <w:tc>
          <w:tcPr>
            <w:tcW w:w="220" w:type="dxa"/>
          </w:tcPr>
          <w:p w14:paraId="6D937883" w14:textId="77777777" w:rsidR="00AC62D2" w:rsidRPr="008B50FB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8329E8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61B12067" w14:textId="77777777" w:rsidTr="00DE33F5">
        <w:trPr>
          <w:cantSplit/>
        </w:trPr>
        <w:tc>
          <w:tcPr>
            <w:tcW w:w="220" w:type="dxa"/>
          </w:tcPr>
          <w:p w14:paraId="56AFFB4F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48F378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6F231C83" w14:textId="77777777" w:rsidTr="00DE33F5">
        <w:trPr>
          <w:cantSplit/>
        </w:trPr>
        <w:tc>
          <w:tcPr>
            <w:tcW w:w="220" w:type="dxa"/>
          </w:tcPr>
          <w:p w14:paraId="6334F924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46BF3C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55A51F70" w14:textId="77777777" w:rsidTr="00DE33F5">
        <w:trPr>
          <w:cantSplit/>
        </w:trPr>
        <w:tc>
          <w:tcPr>
            <w:tcW w:w="220" w:type="dxa"/>
          </w:tcPr>
          <w:p w14:paraId="3109C4E1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D2BCE2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338491B9" w14:textId="77777777" w:rsidTr="00DE33F5">
        <w:trPr>
          <w:cantSplit/>
        </w:trPr>
        <w:tc>
          <w:tcPr>
            <w:tcW w:w="220" w:type="dxa"/>
          </w:tcPr>
          <w:p w14:paraId="3AB3F6C3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E5FF9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2718B38B" w14:textId="77777777" w:rsidTr="00DE33F5">
        <w:trPr>
          <w:cantSplit/>
        </w:trPr>
        <w:tc>
          <w:tcPr>
            <w:tcW w:w="220" w:type="dxa"/>
          </w:tcPr>
          <w:p w14:paraId="7FD73DDF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6D81C7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8B50FB" w14:paraId="1CD035EC" w14:textId="77777777" w:rsidTr="00DE33F5">
        <w:trPr>
          <w:cantSplit/>
        </w:trPr>
        <w:tc>
          <w:tcPr>
            <w:tcW w:w="220" w:type="dxa"/>
          </w:tcPr>
          <w:p w14:paraId="79ACA5E6" w14:textId="77777777" w:rsidR="00AC62D2" w:rsidRPr="008B50FB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65508D" w14:textId="77777777" w:rsidR="00AC62D2" w:rsidRPr="008B50FB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54894079" w14:textId="6006C37E" w:rsidR="00AC62D2" w:rsidRDefault="00AC62D2" w:rsidP="00AC62D2">
      <w:pPr>
        <w:pStyle w:val="isonormal"/>
      </w:pPr>
    </w:p>
    <w:p w14:paraId="7E869ADA" w14:textId="0CEF947C" w:rsidR="00AC62D2" w:rsidRDefault="00AC62D2" w:rsidP="00AC62D2">
      <w:pPr>
        <w:pStyle w:val="isonormal"/>
        <w:jc w:val="left"/>
      </w:pPr>
    </w:p>
    <w:p w14:paraId="446BB677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43BC0F" w14:textId="77777777" w:rsidR="00AC62D2" w:rsidRPr="002A47FF" w:rsidRDefault="00AC62D2" w:rsidP="00AC62D2">
      <w:pPr>
        <w:pStyle w:val="subcap"/>
      </w:pPr>
      <w:r w:rsidRPr="002A47FF">
        <w:lastRenderedPageBreak/>
        <w:t>TERRITORY 109</w:t>
      </w:r>
    </w:p>
    <w:p w14:paraId="08927A92" w14:textId="77777777" w:rsidR="00AC62D2" w:rsidRPr="002A47FF" w:rsidRDefault="00AC62D2" w:rsidP="00AC62D2">
      <w:pPr>
        <w:pStyle w:val="subcap2"/>
      </w:pPr>
      <w:r w:rsidRPr="002A47FF">
        <w:t>PHYS DAM</w:t>
      </w:r>
    </w:p>
    <w:p w14:paraId="7674F4E6" w14:textId="77777777" w:rsidR="00AC62D2" w:rsidRPr="002A47FF" w:rsidRDefault="00AC62D2" w:rsidP="00AC62D2">
      <w:pPr>
        <w:pStyle w:val="isonormal"/>
      </w:pPr>
    </w:p>
    <w:p w14:paraId="7FE40ECA" w14:textId="77777777" w:rsidR="00AC62D2" w:rsidRPr="002A47FF" w:rsidRDefault="00AC62D2" w:rsidP="00AC62D2">
      <w:pPr>
        <w:pStyle w:val="isonormal"/>
        <w:sectPr w:rsidR="00AC62D2" w:rsidRPr="002A47FF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C62D2" w:rsidRPr="002A47FF" w14:paraId="229AC2EE" w14:textId="77777777" w:rsidTr="00DE33F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B1869AB" w14:textId="77777777" w:rsidR="00AC62D2" w:rsidRPr="002A47FF" w:rsidRDefault="00AC62D2" w:rsidP="00DE33F5">
            <w:pPr>
              <w:pStyle w:val="tablehead"/>
              <w:rPr>
                <w:kern w:val="18"/>
              </w:rPr>
            </w:pPr>
            <w:r w:rsidRPr="002A47FF">
              <w:rPr>
                <w:kern w:val="18"/>
              </w:rPr>
              <w:t>PHYSICAL DAMAGE</w:t>
            </w:r>
            <w:r w:rsidRPr="002A47FF">
              <w:rPr>
                <w:kern w:val="18"/>
              </w:rPr>
              <w:br/>
              <w:t>Original Cost New Range</w:t>
            </w:r>
            <w:r w:rsidRPr="002A47FF">
              <w:rPr>
                <w:kern w:val="18"/>
              </w:rPr>
              <w:br/>
              <w:t>$25,000 – 29,999</w:t>
            </w:r>
          </w:p>
        </w:tc>
      </w:tr>
      <w:tr w:rsidR="00AC62D2" w:rsidRPr="002A47FF" w14:paraId="3AD01135" w14:textId="77777777" w:rsidTr="00DE33F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34D70A" w14:textId="77777777" w:rsidR="00AC62D2" w:rsidRPr="002A47FF" w:rsidRDefault="00AC62D2" w:rsidP="00DE33F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2A6569" w14:textId="77777777" w:rsidR="00AC62D2" w:rsidRPr="002A47FF" w:rsidRDefault="00AC62D2" w:rsidP="00DE33F5">
            <w:pPr>
              <w:pStyle w:val="tablehead"/>
              <w:rPr>
                <w:kern w:val="18"/>
              </w:rPr>
            </w:pPr>
            <w:r w:rsidRPr="002A47FF">
              <w:rPr>
                <w:kern w:val="18"/>
              </w:rPr>
              <w:t>Specified</w:t>
            </w:r>
            <w:r w:rsidRPr="002A47FF">
              <w:rPr>
                <w:kern w:val="18"/>
              </w:rPr>
              <w:br/>
              <w:t>Causes</w:t>
            </w:r>
            <w:r w:rsidRPr="002A47F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81519F" w14:textId="77777777" w:rsidR="00AC62D2" w:rsidRPr="002A47FF" w:rsidRDefault="00AC62D2" w:rsidP="00DE33F5">
            <w:pPr>
              <w:pStyle w:val="tablehead"/>
              <w:rPr>
                <w:kern w:val="18"/>
              </w:rPr>
            </w:pPr>
            <w:r w:rsidRPr="002A47FF">
              <w:rPr>
                <w:kern w:val="18"/>
              </w:rPr>
              <w:br/>
            </w:r>
            <w:r w:rsidRPr="002A47F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2530DA" w14:textId="77777777" w:rsidR="00AC62D2" w:rsidRPr="002A47FF" w:rsidRDefault="00AC62D2" w:rsidP="00DE33F5">
            <w:pPr>
              <w:pStyle w:val="tablehead"/>
              <w:rPr>
                <w:kern w:val="18"/>
              </w:rPr>
            </w:pPr>
            <w:r w:rsidRPr="002A47FF">
              <w:rPr>
                <w:kern w:val="18"/>
              </w:rPr>
              <w:t>$500</w:t>
            </w:r>
            <w:r w:rsidRPr="002A47FF">
              <w:rPr>
                <w:kern w:val="18"/>
              </w:rPr>
              <w:br/>
              <w:t>Ded.</w:t>
            </w:r>
            <w:r w:rsidRPr="002A47FF">
              <w:rPr>
                <w:kern w:val="18"/>
              </w:rPr>
              <w:br/>
              <w:t>Coll.</w:t>
            </w:r>
          </w:p>
        </w:tc>
      </w:tr>
      <w:tr w:rsidR="00AC62D2" w:rsidRPr="002A47FF" w14:paraId="0128FCB4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30FB63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C62D2" w:rsidRPr="002A47FF" w14:paraId="39C59208" w14:textId="77777777" w:rsidTr="00DE33F5">
        <w:trPr>
          <w:cantSplit/>
        </w:trPr>
        <w:tc>
          <w:tcPr>
            <w:tcW w:w="540" w:type="dxa"/>
            <w:gridSpan w:val="2"/>
          </w:tcPr>
          <w:p w14:paraId="1C7342E9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DA9CFF" w14:textId="77777777" w:rsidR="00AC62D2" w:rsidRPr="002A47FF" w:rsidRDefault="00AC62D2" w:rsidP="00DE33F5">
            <w:pPr>
              <w:pStyle w:val="tabletext11"/>
              <w:rPr>
                <w:b/>
                <w:kern w:val="18"/>
              </w:rPr>
            </w:pPr>
            <w:r w:rsidRPr="002A47FF">
              <w:rPr>
                <w:b/>
                <w:kern w:val="18"/>
              </w:rPr>
              <w:t>– Local And Intermediate – All Vehicles</w:t>
            </w:r>
          </w:p>
        </w:tc>
      </w:tr>
      <w:tr w:rsidR="00AC62D2" w:rsidRPr="002A47FF" w14:paraId="76764F54" w14:textId="77777777" w:rsidTr="00DE33F5">
        <w:trPr>
          <w:cantSplit/>
        </w:trPr>
        <w:tc>
          <w:tcPr>
            <w:tcW w:w="540" w:type="dxa"/>
            <w:gridSpan w:val="2"/>
          </w:tcPr>
          <w:p w14:paraId="6B7FFF41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704791" w14:textId="77777777" w:rsidR="00AC62D2" w:rsidRPr="002A47FF" w:rsidRDefault="00AC62D2" w:rsidP="00DE33F5">
            <w:pPr>
              <w:pStyle w:val="tabletext11"/>
              <w:rPr>
                <w:b/>
                <w:kern w:val="18"/>
              </w:rPr>
            </w:pPr>
            <w:r w:rsidRPr="002A47F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C62D2" w:rsidRPr="002A47FF" w14:paraId="571F7ED2" w14:textId="77777777" w:rsidTr="00DE33F5">
        <w:trPr>
          <w:cantSplit/>
        </w:trPr>
        <w:tc>
          <w:tcPr>
            <w:tcW w:w="4860" w:type="dxa"/>
            <w:gridSpan w:val="3"/>
          </w:tcPr>
          <w:p w14:paraId="33CE388F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5CA749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428A4D1F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379</w:t>
            </w:r>
          </w:p>
        </w:tc>
        <w:tc>
          <w:tcPr>
            <w:tcW w:w="1500" w:type="dxa"/>
          </w:tcPr>
          <w:p w14:paraId="4EBD818B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350</w:t>
            </w:r>
          </w:p>
        </w:tc>
      </w:tr>
      <w:tr w:rsidR="00AC62D2" w:rsidRPr="002A47FF" w14:paraId="3AB25DA8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512982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C62D2" w:rsidRPr="002A47FF" w14:paraId="428E060A" w14:textId="77777777" w:rsidTr="00DE33F5">
        <w:trPr>
          <w:cantSplit/>
        </w:trPr>
        <w:tc>
          <w:tcPr>
            <w:tcW w:w="4860" w:type="dxa"/>
            <w:gridSpan w:val="3"/>
          </w:tcPr>
          <w:p w14:paraId="67BFD291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FDEB07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2E4A07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DACA41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C62D2" w:rsidRPr="002A47FF" w14:paraId="4891D50C" w14:textId="77777777" w:rsidTr="00DE33F5">
        <w:trPr>
          <w:cantSplit/>
        </w:trPr>
        <w:tc>
          <w:tcPr>
            <w:tcW w:w="4860" w:type="dxa"/>
            <w:gridSpan w:val="3"/>
          </w:tcPr>
          <w:p w14:paraId="5D8A9329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C6A75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465</w:t>
            </w:r>
          </w:p>
        </w:tc>
        <w:tc>
          <w:tcPr>
            <w:tcW w:w="1500" w:type="dxa"/>
          </w:tcPr>
          <w:p w14:paraId="30CCC6D3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718</w:t>
            </w:r>
          </w:p>
        </w:tc>
        <w:tc>
          <w:tcPr>
            <w:tcW w:w="1500" w:type="dxa"/>
          </w:tcPr>
          <w:p w14:paraId="3AF44898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256</w:t>
            </w:r>
          </w:p>
        </w:tc>
      </w:tr>
      <w:tr w:rsidR="00AC62D2" w:rsidRPr="002A47FF" w14:paraId="2AEEAB29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A7016E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3D2517FC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290157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C62D2" w:rsidRPr="002A47FF" w14:paraId="233D6056" w14:textId="77777777" w:rsidTr="00DE33F5">
        <w:trPr>
          <w:cantSplit/>
        </w:trPr>
        <w:tc>
          <w:tcPr>
            <w:tcW w:w="540" w:type="dxa"/>
            <w:gridSpan w:val="2"/>
          </w:tcPr>
          <w:p w14:paraId="5315ECEC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2EF36D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– taxicabs and limousines</w:t>
            </w:r>
          </w:p>
        </w:tc>
      </w:tr>
      <w:tr w:rsidR="00AC62D2" w:rsidRPr="002A47FF" w14:paraId="2285C14B" w14:textId="77777777" w:rsidTr="00DE33F5">
        <w:trPr>
          <w:cantSplit/>
        </w:trPr>
        <w:tc>
          <w:tcPr>
            <w:tcW w:w="4860" w:type="dxa"/>
            <w:gridSpan w:val="3"/>
          </w:tcPr>
          <w:p w14:paraId="04A57E84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F33510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372</w:t>
            </w:r>
          </w:p>
        </w:tc>
        <w:tc>
          <w:tcPr>
            <w:tcW w:w="1500" w:type="dxa"/>
          </w:tcPr>
          <w:p w14:paraId="1C479FF9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576</w:t>
            </w:r>
          </w:p>
        </w:tc>
        <w:tc>
          <w:tcPr>
            <w:tcW w:w="1500" w:type="dxa"/>
          </w:tcPr>
          <w:p w14:paraId="02D0E249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788</w:t>
            </w:r>
          </w:p>
        </w:tc>
      </w:tr>
      <w:tr w:rsidR="00AC62D2" w:rsidRPr="002A47FF" w14:paraId="20F66ACE" w14:textId="77777777" w:rsidTr="00DE33F5">
        <w:trPr>
          <w:cantSplit/>
        </w:trPr>
        <w:tc>
          <w:tcPr>
            <w:tcW w:w="540" w:type="dxa"/>
            <w:gridSpan w:val="2"/>
          </w:tcPr>
          <w:p w14:paraId="00552BA0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774748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– SCHOOL AND CHURCH BUSES</w:t>
            </w:r>
          </w:p>
        </w:tc>
      </w:tr>
      <w:tr w:rsidR="00AC62D2" w:rsidRPr="002A47FF" w14:paraId="2D98DF3E" w14:textId="77777777" w:rsidTr="00DE33F5">
        <w:trPr>
          <w:cantSplit/>
        </w:trPr>
        <w:tc>
          <w:tcPr>
            <w:tcW w:w="4860" w:type="dxa"/>
            <w:gridSpan w:val="3"/>
          </w:tcPr>
          <w:p w14:paraId="286C13F0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5B361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DFF7E3B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7D9A9025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221</w:t>
            </w:r>
          </w:p>
        </w:tc>
      </w:tr>
      <w:tr w:rsidR="00AC62D2" w:rsidRPr="002A47FF" w14:paraId="7756E171" w14:textId="77777777" w:rsidTr="00DE33F5">
        <w:trPr>
          <w:cantSplit/>
        </w:trPr>
        <w:tc>
          <w:tcPr>
            <w:tcW w:w="540" w:type="dxa"/>
            <w:gridSpan w:val="2"/>
          </w:tcPr>
          <w:p w14:paraId="5CB9147B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538D0C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– OTHER BUSES</w:t>
            </w:r>
          </w:p>
        </w:tc>
      </w:tr>
      <w:tr w:rsidR="00AC62D2" w:rsidRPr="002A47FF" w14:paraId="4857E26A" w14:textId="77777777" w:rsidTr="00DE33F5">
        <w:trPr>
          <w:cantSplit/>
        </w:trPr>
        <w:tc>
          <w:tcPr>
            <w:tcW w:w="4860" w:type="dxa"/>
            <w:gridSpan w:val="3"/>
          </w:tcPr>
          <w:p w14:paraId="5B13B551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1FDBA4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4739D5AE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10C74968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221</w:t>
            </w:r>
          </w:p>
        </w:tc>
      </w:tr>
      <w:tr w:rsidR="00AC62D2" w:rsidRPr="002A47FF" w14:paraId="689E1995" w14:textId="77777777" w:rsidTr="00DE33F5">
        <w:trPr>
          <w:cantSplit/>
        </w:trPr>
        <w:tc>
          <w:tcPr>
            <w:tcW w:w="540" w:type="dxa"/>
            <w:gridSpan w:val="2"/>
          </w:tcPr>
          <w:p w14:paraId="6E95C8DB" w14:textId="77777777" w:rsidR="00AC62D2" w:rsidRPr="002A47FF" w:rsidRDefault="00AC62D2" w:rsidP="00DE33F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477D49" w14:textId="77777777" w:rsidR="00AC62D2" w:rsidRPr="002A47FF" w:rsidRDefault="00AC62D2" w:rsidP="00DE33F5">
            <w:pPr>
              <w:pStyle w:val="tabletext11"/>
              <w:rPr>
                <w:b/>
                <w:caps/>
                <w:kern w:val="18"/>
              </w:rPr>
            </w:pPr>
            <w:r w:rsidRPr="002A47FF">
              <w:rPr>
                <w:b/>
                <w:caps/>
                <w:kern w:val="18"/>
              </w:rPr>
              <w:t>– VAN POOLS</w:t>
            </w:r>
          </w:p>
        </w:tc>
      </w:tr>
      <w:tr w:rsidR="00AC62D2" w:rsidRPr="002A47FF" w14:paraId="552B579C" w14:textId="77777777" w:rsidTr="00DE33F5">
        <w:trPr>
          <w:cantSplit/>
        </w:trPr>
        <w:tc>
          <w:tcPr>
            <w:tcW w:w="4860" w:type="dxa"/>
            <w:gridSpan w:val="3"/>
          </w:tcPr>
          <w:p w14:paraId="14484E96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FB98B9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372</w:t>
            </w:r>
          </w:p>
        </w:tc>
        <w:tc>
          <w:tcPr>
            <w:tcW w:w="1500" w:type="dxa"/>
          </w:tcPr>
          <w:p w14:paraId="331ECEF2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576</w:t>
            </w:r>
          </w:p>
        </w:tc>
        <w:tc>
          <w:tcPr>
            <w:tcW w:w="1500" w:type="dxa"/>
          </w:tcPr>
          <w:p w14:paraId="3FF5D64E" w14:textId="77777777" w:rsidR="00AC62D2" w:rsidRPr="002A47FF" w:rsidRDefault="00AC62D2" w:rsidP="00DE33F5">
            <w:pPr>
              <w:pStyle w:val="tabletext11"/>
              <w:jc w:val="center"/>
              <w:rPr>
                <w:kern w:val="18"/>
              </w:rPr>
            </w:pPr>
            <w:r w:rsidRPr="002A47FF">
              <w:rPr>
                <w:kern w:val="18"/>
              </w:rPr>
              <w:t>$   788</w:t>
            </w:r>
          </w:p>
        </w:tc>
      </w:tr>
      <w:tr w:rsidR="00AC62D2" w:rsidRPr="002A47FF" w14:paraId="2055A6AF" w14:textId="77777777" w:rsidTr="00DE33F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CCDD60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3C448452" w14:textId="77777777" w:rsidTr="00DE33F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E85654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6A80F9A0" w14:textId="77777777" w:rsidTr="00DE33F5">
        <w:trPr>
          <w:cantSplit/>
        </w:trPr>
        <w:tc>
          <w:tcPr>
            <w:tcW w:w="220" w:type="dxa"/>
            <w:tcBorders>
              <w:top w:val="nil"/>
            </w:tcBorders>
          </w:tcPr>
          <w:p w14:paraId="2B951349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2A4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1194AA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  <w:r w:rsidRPr="002A47FF">
              <w:rPr>
                <w:kern w:val="18"/>
              </w:rPr>
              <w:t xml:space="preserve">For Other Than Zone-rated Trucks, Tractors and Trailers Classifications, refer to Rule </w:t>
            </w:r>
            <w:r w:rsidRPr="002A47FF">
              <w:rPr>
                <w:rStyle w:val="rulelink"/>
              </w:rPr>
              <w:t xml:space="preserve">222.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2A47FF" w14:paraId="3CFFE88F" w14:textId="77777777" w:rsidTr="00DE33F5">
        <w:trPr>
          <w:cantSplit/>
        </w:trPr>
        <w:tc>
          <w:tcPr>
            <w:tcW w:w="220" w:type="dxa"/>
          </w:tcPr>
          <w:p w14:paraId="70F54DFB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2A4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BD94BE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  <w:r w:rsidRPr="002A47FF">
              <w:rPr>
                <w:kern w:val="18"/>
              </w:rPr>
              <w:t xml:space="preserve">For Private Passenger Types Classifications, refer to Rule </w:t>
            </w:r>
            <w:r w:rsidRPr="002A47FF">
              <w:rPr>
                <w:rStyle w:val="rulelink"/>
              </w:rPr>
              <w:t xml:space="preserve">232.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2A47FF" w14:paraId="56F7B89B" w14:textId="77777777" w:rsidTr="00DE33F5">
        <w:trPr>
          <w:cantSplit/>
        </w:trPr>
        <w:tc>
          <w:tcPr>
            <w:tcW w:w="220" w:type="dxa"/>
          </w:tcPr>
          <w:p w14:paraId="40897DE1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2A4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AF08F6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  <w:r w:rsidRPr="002A47FF">
              <w:rPr>
                <w:kern w:val="18"/>
              </w:rPr>
              <w:t xml:space="preserve">For Other Than Zone-rated Publics Autos, refer to Rule </w:t>
            </w:r>
            <w:r w:rsidRPr="002A47FF">
              <w:rPr>
                <w:rStyle w:val="rulelink"/>
              </w:rPr>
              <w:t xml:space="preserve">239. </w:t>
            </w:r>
            <w:r w:rsidRPr="003A62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C62D2" w:rsidRPr="002A47FF" w14:paraId="6CAEC84D" w14:textId="77777777" w:rsidTr="00DE33F5">
        <w:trPr>
          <w:cantSplit/>
        </w:trPr>
        <w:tc>
          <w:tcPr>
            <w:tcW w:w="220" w:type="dxa"/>
          </w:tcPr>
          <w:p w14:paraId="7871FA3B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2A4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99A72A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  <w:r w:rsidRPr="002A47FF">
              <w:rPr>
                <w:kern w:val="18"/>
              </w:rPr>
              <w:t xml:space="preserve">For Deductible factors, refer to Rule </w:t>
            </w:r>
            <w:r w:rsidRPr="002A47FF">
              <w:rPr>
                <w:rStyle w:val="rulelink"/>
              </w:rPr>
              <w:t>298.</w:t>
            </w:r>
          </w:p>
        </w:tc>
      </w:tr>
      <w:tr w:rsidR="00AC62D2" w:rsidRPr="002A47FF" w14:paraId="61CAFEBE" w14:textId="77777777" w:rsidTr="00DE33F5">
        <w:trPr>
          <w:cantSplit/>
        </w:trPr>
        <w:tc>
          <w:tcPr>
            <w:tcW w:w="220" w:type="dxa"/>
          </w:tcPr>
          <w:p w14:paraId="08472E35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  <w:r w:rsidRPr="002A4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C46106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  <w:r w:rsidRPr="002A47FF">
              <w:rPr>
                <w:kern w:val="18"/>
              </w:rPr>
              <w:t xml:space="preserve">For Vehicle Value factors, refer to Rule </w:t>
            </w:r>
            <w:r w:rsidRPr="002A47FF">
              <w:rPr>
                <w:rStyle w:val="rulelink"/>
              </w:rPr>
              <w:t>301.</w:t>
            </w:r>
          </w:p>
        </w:tc>
      </w:tr>
      <w:tr w:rsidR="00AC62D2" w:rsidRPr="002A47FF" w14:paraId="67CA495C" w14:textId="77777777" w:rsidTr="00DE33F5">
        <w:trPr>
          <w:cantSplit/>
        </w:trPr>
        <w:tc>
          <w:tcPr>
            <w:tcW w:w="220" w:type="dxa"/>
          </w:tcPr>
          <w:p w14:paraId="439B9784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106A49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24B0114A" w14:textId="77777777" w:rsidTr="00DE33F5">
        <w:trPr>
          <w:cantSplit/>
        </w:trPr>
        <w:tc>
          <w:tcPr>
            <w:tcW w:w="220" w:type="dxa"/>
          </w:tcPr>
          <w:p w14:paraId="566D3C44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ADE17C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6D2D370D" w14:textId="77777777" w:rsidTr="00DE33F5">
        <w:trPr>
          <w:cantSplit/>
        </w:trPr>
        <w:tc>
          <w:tcPr>
            <w:tcW w:w="220" w:type="dxa"/>
          </w:tcPr>
          <w:p w14:paraId="1194030D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5C1EA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5621946B" w14:textId="77777777" w:rsidTr="00DE33F5">
        <w:trPr>
          <w:cantSplit/>
        </w:trPr>
        <w:tc>
          <w:tcPr>
            <w:tcW w:w="220" w:type="dxa"/>
          </w:tcPr>
          <w:p w14:paraId="7AA5D01A" w14:textId="77777777" w:rsidR="00AC62D2" w:rsidRPr="002A47FF" w:rsidRDefault="00AC62D2" w:rsidP="00DE33F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2D6251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22BA683A" w14:textId="77777777" w:rsidTr="00DE33F5">
        <w:trPr>
          <w:cantSplit/>
        </w:trPr>
        <w:tc>
          <w:tcPr>
            <w:tcW w:w="220" w:type="dxa"/>
          </w:tcPr>
          <w:p w14:paraId="6147A24A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29CD6C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61418804" w14:textId="77777777" w:rsidTr="00DE33F5">
        <w:trPr>
          <w:cantSplit/>
        </w:trPr>
        <w:tc>
          <w:tcPr>
            <w:tcW w:w="220" w:type="dxa"/>
          </w:tcPr>
          <w:p w14:paraId="643D3131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950084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72A136D0" w14:textId="77777777" w:rsidTr="00DE33F5">
        <w:trPr>
          <w:cantSplit/>
        </w:trPr>
        <w:tc>
          <w:tcPr>
            <w:tcW w:w="220" w:type="dxa"/>
          </w:tcPr>
          <w:p w14:paraId="2A0BE6E8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A629E0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6D486FCE" w14:textId="77777777" w:rsidTr="00DE33F5">
        <w:trPr>
          <w:cantSplit/>
        </w:trPr>
        <w:tc>
          <w:tcPr>
            <w:tcW w:w="220" w:type="dxa"/>
          </w:tcPr>
          <w:p w14:paraId="2DC0AB7F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7FEA32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797CD07E" w14:textId="77777777" w:rsidTr="00DE33F5">
        <w:trPr>
          <w:cantSplit/>
        </w:trPr>
        <w:tc>
          <w:tcPr>
            <w:tcW w:w="220" w:type="dxa"/>
          </w:tcPr>
          <w:p w14:paraId="0EF62468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DF52EB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  <w:tr w:rsidR="00AC62D2" w:rsidRPr="002A47FF" w14:paraId="1EC3C688" w14:textId="77777777" w:rsidTr="00DE33F5">
        <w:trPr>
          <w:cantSplit/>
        </w:trPr>
        <w:tc>
          <w:tcPr>
            <w:tcW w:w="220" w:type="dxa"/>
          </w:tcPr>
          <w:p w14:paraId="44576AC8" w14:textId="77777777" w:rsidR="00AC62D2" w:rsidRPr="002A47FF" w:rsidRDefault="00AC62D2" w:rsidP="00DE33F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A861FB" w14:textId="77777777" w:rsidR="00AC62D2" w:rsidRPr="002A47FF" w:rsidRDefault="00AC62D2" w:rsidP="00DE33F5">
            <w:pPr>
              <w:pStyle w:val="tabletext11"/>
              <w:rPr>
                <w:kern w:val="18"/>
              </w:rPr>
            </w:pPr>
          </w:p>
        </w:tc>
      </w:tr>
    </w:tbl>
    <w:p w14:paraId="5E20131D" w14:textId="6D166B9E" w:rsidR="00AC62D2" w:rsidRDefault="00AC62D2" w:rsidP="00AC62D2">
      <w:pPr>
        <w:pStyle w:val="isonormal"/>
      </w:pPr>
    </w:p>
    <w:p w14:paraId="102B88B5" w14:textId="7128486A" w:rsidR="00AC62D2" w:rsidRDefault="00AC62D2" w:rsidP="00AC62D2">
      <w:pPr>
        <w:pStyle w:val="isonormal"/>
        <w:jc w:val="left"/>
      </w:pPr>
    </w:p>
    <w:p w14:paraId="545A5F2E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024B98" w14:textId="77777777" w:rsidR="00AC62D2" w:rsidRPr="00FC61C6" w:rsidRDefault="00AC62D2" w:rsidP="00AC62D2">
      <w:pPr>
        <w:pStyle w:val="subcap"/>
      </w:pPr>
      <w:r w:rsidRPr="00FC61C6">
        <w:lastRenderedPageBreak/>
        <w:t>ALL TERRITORIES</w:t>
      </w:r>
    </w:p>
    <w:p w14:paraId="351ABE91" w14:textId="77777777" w:rsidR="00AC62D2" w:rsidRPr="00FC61C6" w:rsidRDefault="00AC62D2" w:rsidP="00AC62D2">
      <w:pPr>
        <w:pStyle w:val="isonormal"/>
      </w:pPr>
    </w:p>
    <w:p w14:paraId="5E0D8AEE" w14:textId="77777777" w:rsidR="00AC62D2" w:rsidRPr="00FC61C6" w:rsidRDefault="00AC62D2" w:rsidP="00AC62D2">
      <w:pPr>
        <w:pStyle w:val="isonormal"/>
        <w:sectPr w:rsidR="00AC62D2" w:rsidRPr="00FC61C6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97A686" w14:textId="77777777" w:rsidR="00AC62D2" w:rsidRPr="00FC61C6" w:rsidRDefault="00AC62D2" w:rsidP="00AC62D2">
      <w:pPr>
        <w:pStyle w:val="boxrule"/>
        <w:rPr>
          <w:b w:val="0"/>
        </w:rPr>
      </w:pPr>
      <w:r w:rsidRPr="00FC61C6">
        <w:t xml:space="preserve">249.  </w:t>
      </w:r>
      <w:bookmarkStart w:id="3" w:name="Rule49"/>
      <w:bookmarkEnd w:id="3"/>
      <w:r w:rsidRPr="00FC61C6">
        <w:t>AUTO DEALERS – PREMIUM DEVELOPMENT</w:t>
      </w:r>
    </w:p>
    <w:p w14:paraId="7CDC4941" w14:textId="77777777" w:rsidR="00AC62D2" w:rsidRPr="00FC61C6" w:rsidRDefault="00AC62D2" w:rsidP="00AC62D2">
      <w:pPr>
        <w:pStyle w:val="isonormal"/>
      </w:pPr>
    </w:p>
    <w:p w14:paraId="29F33601" w14:textId="77777777" w:rsidR="00AC62D2" w:rsidRPr="00FC61C6" w:rsidRDefault="00AC62D2" w:rsidP="00AC62D2">
      <w:pPr>
        <w:pStyle w:val="isonormal"/>
        <w:sectPr w:rsidR="00AC62D2" w:rsidRPr="00FC61C6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AC62D2" w:rsidRPr="00FC61C6" w14:paraId="240E94AC" w14:textId="77777777" w:rsidTr="00DE33F5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726B93B6" w14:textId="77777777" w:rsidR="00AC62D2" w:rsidRPr="00FC61C6" w:rsidRDefault="00AC62D2" w:rsidP="00DE33F5">
            <w:pPr>
              <w:pStyle w:val="tablehead"/>
            </w:pPr>
            <w:r w:rsidRPr="00FC61C6">
              <w:t>FIRE</w:t>
            </w:r>
          </w:p>
        </w:tc>
      </w:tr>
      <w:tr w:rsidR="00AC62D2" w:rsidRPr="00FC61C6" w14:paraId="2D05D5F9" w14:textId="77777777" w:rsidTr="00DE33F5">
        <w:trPr>
          <w:cantSplit/>
        </w:trPr>
        <w:tc>
          <w:tcPr>
            <w:tcW w:w="9360" w:type="dxa"/>
          </w:tcPr>
          <w:p w14:paraId="5E6A3F28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>$  0.21</w:t>
            </w:r>
          </w:p>
        </w:tc>
      </w:tr>
    </w:tbl>
    <w:p w14:paraId="53EE6F46" w14:textId="77777777" w:rsidR="00AC62D2" w:rsidRPr="00FC61C6" w:rsidRDefault="00AC62D2" w:rsidP="00AC62D2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AC62D2" w:rsidRPr="00FC61C6" w14:paraId="27CC5471" w14:textId="77777777" w:rsidTr="00DE33F5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7D2FA4A5" w14:textId="1F9D4064" w:rsidR="00AC62D2" w:rsidRPr="00FC61C6" w:rsidRDefault="00AC62D2" w:rsidP="00DE33F5">
            <w:pPr>
              <w:pStyle w:val="tablehead"/>
            </w:pPr>
            <w:r w:rsidRPr="00FC61C6">
              <w:t>FIRE AND THEFT</w:t>
            </w:r>
            <w:r w:rsidRPr="00AC62D2">
              <w:rPr>
                <w:sz w:val="20"/>
              </w:rPr>
              <w:t>*</w:t>
            </w:r>
          </w:p>
        </w:tc>
      </w:tr>
      <w:tr w:rsidR="00AC62D2" w:rsidRPr="00FC61C6" w14:paraId="50C3F91A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4D02853" w14:textId="77777777" w:rsidR="00AC62D2" w:rsidRPr="00FC61C6" w:rsidRDefault="00AC62D2" w:rsidP="00DE33F5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20A7D79D" w14:textId="77777777" w:rsidR="00AC62D2" w:rsidRPr="00FC61C6" w:rsidRDefault="00AC62D2" w:rsidP="00DE33F5">
            <w:pPr>
              <w:pStyle w:val="tablehead"/>
            </w:pPr>
            <w:r w:rsidRPr="00FC61C6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6207653E" w14:textId="77777777" w:rsidR="00AC62D2" w:rsidRPr="00FC61C6" w:rsidRDefault="00AC62D2" w:rsidP="00DE33F5">
            <w:pPr>
              <w:pStyle w:val="tablehead"/>
            </w:pPr>
            <w:r w:rsidRPr="00FC61C6">
              <w:t>Miscellaneous Type Vehicles</w:t>
            </w:r>
          </w:p>
        </w:tc>
      </w:tr>
      <w:tr w:rsidR="00AC62D2" w:rsidRPr="00FC61C6" w14:paraId="7C197279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3844C6" w14:textId="77777777" w:rsidR="00AC62D2" w:rsidRPr="00FC61C6" w:rsidRDefault="00AC62D2" w:rsidP="00DE33F5">
            <w:pPr>
              <w:pStyle w:val="tablehead"/>
            </w:pPr>
            <w:r w:rsidRPr="00FC61C6">
              <w:t>Territory</w:t>
            </w:r>
            <w:r w:rsidRPr="00FC61C6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EB309BD" w14:textId="77777777" w:rsidR="00AC62D2" w:rsidRPr="00FC61C6" w:rsidRDefault="00AC62D2" w:rsidP="00DE33F5">
            <w:pPr>
              <w:pStyle w:val="tablehead"/>
            </w:pPr>
            <w:r w:rsidRPr="00FC61C6">
              <w:t>Buildings And Standard</w:t>
            </w:r>
            <w:r w:rsidRPr="00FC61C6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45897F23" w14:textId="77777777" w:rsidR="00AC62D2" w:rsidRPr="00FC61C6" w:rsidRDefault="00AC62D2" w:rsidP="00DE33F5">
            <w:pPr>
              <w:pStyle w:val="tablehead"/>
            </w:pPr>
            <w:r w:rsidRPr="00FC61C6">
              <w:t>Non-Standard</w:t>
            </w:r>
            <w:r w:rsidRPr="00FC61C6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46DF35A2" w14:textId="77777777" w:rsidR="00AC62D2" w:rsidRPr="00FC61C6" w:rsidRDefault="00AC62D2" w:rsidP="00DE33F5">
            <w:pPr>
              <w:pStyle w:val="tablehead"/>
            </w:pPr>
            <w:r w:rsidRPr="00FC61C6">
              <w:br/>
              <w:t>Buildings And Open Lots</w:t>
            </w:r>
          </w:p>
        </w:tc>
      </w:tr>
      <w:tr w:rsidR="00AC62D2" w:rsidRPr="00FC61C6" w14:paraId="0A40F736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77497800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588D9581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1.35</w:t>
            </w:r>
          </w:p>
        </w:tc>
        <w:tc>
          <w:tcPr>
            <w:tcW w:w="2250" w:type="dxa"/>
            <w:tcBorders>
              <w:bottom w:val="nil"/>
            </w:tcBorders>
          </w:tcPr>
          <w:p w14:paraId="4AAD594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1.64</w:t>
            </w:r>
          </w:p>
        </w:tc>
        <w:tc>
          <w:tcPr>
            <w:tcW w:w="2900" w:type="dxa"/>
            <w:tcBorders>
              <w:bottom w:val="nil"/>
            </w:tcBorders>
          </w:tcPr>
          <w:p w14:paraId="77476D81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0.76</w:t>
            </w:r>
          </w:p>
        </w:tc>
      </w:tr>
      <w:tr w:rsidR="00AC62D2" w:rsidRPr="00FC61C6" w14:paraId="323790B3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9588424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53D25BC1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4816CC8F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2DB274CC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06AB4A0A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8B6EDA9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3CC81C9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250" w:type="dxa"/>
          </w:tcPr>
          <w:p w14:paraId="63FD055F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900" w:type="dxa"/>
          </w:tcPr>
          <w:p w14:paraId="7CC402C5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44EA2C38" w14:textId="77777777" w:rsidTr="00DE33F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4440885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107BA91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250" w:type="dxa"/>
          </w:tcPr>
          <w:p w14:paraId="508D4E60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2900" w:type="dxa"/>
          </w:tcPr>
          <w:p w14:paraId="5804A2E6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452D6ECE" w14:textId="77777777" w:rsidTr="00DE33F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AF31F0" w14:textId="3AF14340" w:rsidR="00AC62D2" w:rsidRPr="00FC61C6" w:rsidRDefault="00AC62D2" w:rsidP="00DE33F5">
            <w:pPr>
              <w:pStyle w:val="tabletext11"/>
              <w:jc w:val="right"/>
            </w:pPr>
            <w:r w:rsidRPr="00AC62D2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1BBCF8" w14:textId="77777777" w:rsidR="00AC62D2" w:rsidRPr="00FC61C6" w:rsidRDefault="00AC62D2" w:rsidP="00DE33F5">
            <w:pPr>
              <w:pStyle w:val="tabletext11"/>
            </w:pPr>
            <w:r w:rsidRPr="00FC61C6">
              <w:t>Theft is subject to a $100 per car/$500 per occurrence deductible.</w:t>
            </w:r>
          </w:p>
        </w:tc>
      </w:tr>
      <w:tr w:rsidR="00AC62D2" w:rsidRPr="00FC61C6" w14:paraId="7B5096E1" w14:textId="77777777" w:rsidTr="00DE33F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00A036" w14:textId="77777777" w:rsidR="00AC62D2" w:rsidRPr="00FC61C6" w:rsidRDefault="00AC62D2" w:rsidP="00DE33F5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2D7A" w14:textId="77777777" w:rsidR="00AC62D2" w:rsidRPr="00FC61C6" w:rsidRDefault="00AC62D2" w:rsidP="00DE33F5">
            <w:pPr>
              <w:pStyle w:val="tabletext11"/>
            </w:pPr>
            <w:r w:rsidRPr="00FC61C6">
              <w:t xml:space="preserve">See Rule </w:t>
            </w:r>
            <w:r w:rsidRPr="00FC61C6">
              <w:rPr>
                <w:b/>
              </w:rPr>
              <w:t>298.</w:t>
            </w:r>
            <w:r w:rsidRPr="00FC61C6">
              <w:t xml:space="preserve"> for additional deductible options.</w:t>
            </w:r>
          </w:p>
        </w:tc>
      </w:tr>
    </w:tbl>
    <w:p w14:paraId="5DB935B7" w14:textId="77777777" w:rsidR="00AC62D2" w:rsidRPr="00FC61C6" w:rsidRDefault="00AC62D2" w:rsidP="00AC62D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AC62D2" w:rsidRPr="00FC61C6" w14:paraId="520E966C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909D" w14:textId="28947B08" w:rsidR="00AC62D2" w:rsidRPr="00FC61C6" w:rsidRDefault="00AC62D2" w:rsidP="00DE33F5">
            <w:pPr>
              <w:pStyle w:val="tablehead"/>
            </w:pPr>
            <w:r w:rsidRPr="00FC61C6">
              <w:t>SPECIFIED CAUSES OF LOSS</w:t>
            </w:r>
            <w:r w:rsidRPr="00AC62D2">
              <w:rPr>
                <w:sz w:val="20"/>
              </w:rPr>
              <w:t>*</w:t>
            </w:r>
          </w:p>
        </w:tc>
      </w:tr>
      <w:tr w:rsidR="00AC62D2" w:rsidRPr="00FC61C6" w14:paraId="6FB3DC51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ADA0B4" w14:textId="77777777" w:rsidR="00AC62D2" w:rsidRPr="00FC61C6" w:rsidRDefault="00AC62D2" w:rsidP="00DE33F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3FAC958" w14:textId="77777777" w:rsidR="00AC62D2" w:rsidRPr="00FC61C6" w:rsidRDefault="00AC62D2" w:rsidP="00DE33F5">
            <w:pPr>
              <w:pStyle w:val="tablehead"/>
            </w:pPr>
            <w:r w:rsidRPr="00FC61C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70B1867" w14:textId="77777777" w:rsidR="00AC62D2" w:rsidRPr="00FC61C6" w:rsidRDefault="00AC62D2" w:rsidP="00DE33F5">
            <w:pPr>
              <w:pStyle w:val="tablehead"/>
            </w:pPr>
            <w:r w:rsidRPr="00FC61C6">
              <w:t>Miscellaneous Type Vehicles</w:t>
            </w:r>
          </w:p>
        </w:tc>
      </w:tr>
      <w:tr w:rsidR="00AC62D2" w:rsidRPr="00FC61C6" w14:paraId="6C944F8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217F268" w14:textId="77777777" w:rsidR="00AC62D2" w:rsidRPr="00FC61C6" w:rsidRDefault="00AC62D2" w:rsidP="00DE33F5">
            <w:pPr>
              <w:pStyle w:val="tablehead"/>
            </w:pPr>
            <w:r w:rsidRPr="00FC61C6">
              <w:t>Territory</w:t>
            </w:r>
            <w:r w:rsidRPr="00FC61C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BBB57AC" w14:textId="77777777" w:rsidR="00AC62D2" w:rsidRPr="00FC61C6" w:rsidRDefault="00AC62D2" w:rsidP="00DE33F5">
            <w:pPr>
              <w:pStyle w:val="tablehead"/>
            </w:pPr>
            <w:r w:rsidRPr="00FC61C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D1F3DCB" w14:textId="77777777" w:rsidR="00AC62D2" w:rsidRPr="00FC61C6" w:rsidRDefault="00AC62D2" w:rsidP="00DE33F5">
            <w:pPr>
              <w:pStyle w:val="tablehead"/>
            </w:pPr>
            <w:r w:rsidRPr="00FC61C6">
              <w:t>Standard</w:t>
            </w:r>
            <w:r w:rsidRPr="00FC61C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2928C8E" w14:textId="77777777" w:rsidR="00AC62D2" w:rsidRPr="00FC61C6" w:rsidRDefault="00AC62D2" w:rsidP="00DE33F5">
            <w:pPr>
              <w:pStyle w:val="tablehead"/>
            </w:pPr>
            <w:r w:rsidRPr="00FC61C6">
              <w:t>Non-Standard</w:t>
            </w:r>
            <w:r w:rsidRPr="00FC61C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B270E83" w14:textId="77777777" w:rsidR="00AC62D2" w:rsidRPr="00FC61C6" w:rsidRDefault="00AC62D2" w:rsidP="00DE33F5">
            <w:pPr>
              <w:pStyle w:val="tablehead"/>
            </w:pPr>
            <w:r w:rsidRPr="00FC61C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46472C9" w14:textId="77777777" w:rsidR="00AC62D2" w:rsidRPr="00FC61C6" w:rsidRDefault="00AC62D2" w:rsidP="00DE33F5">
            <w:pPr>
              <w:pStyle w:val="tablehead"/>
            </w:pPr>
            <w:r w:rsidRPr="00FC61C6">
              <w:br/>
              <w:t>Open Lots</w:t>
            </w:r>
          </w:p>
        </w:tc>
      </w:tr>
      <w:tr w:rsidR="00AC62D2" w:rsidRPr="00FC61C6" w14:paraId="10D1E75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0BBC4F7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E7FDFD2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2.34</w:t>
            </w:r>
          </w:p>
        </w:tc>
        <w:tc>
          <w:tcPr>
            <w:tcW w:w="1480" w:type="dxa"/>
            <w:tcBorders>
              <w:bottom w:val="nil"/>
            </w:tcBorders>
          </w:tcPr>
          <w:p w14:paraId="5ABA3595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2.58</w:t>
            </w:r>
          </w:p>
        </w:tc>
        <w:tc>
          <w:tcPr>
            <w:tcW w:w="1540" w:type="dxa"/>
            <w:tcBorders>
              <w:bottom w:val="nil"/>
            </w:tcBorders>
          </w:tcPr>
          <w:p w14:paraId="34A67B1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2.85</w:t>
            </w:r>
          </w:p>
        </w:tc>
        <w:tc>
          <w:tcPr>
            <w:tcW w:w="1420" w:type="dxa"/>
            <w:tcBorders>
              <w:bottom w:val="nil"/>
            </w:tcBorders>
          </w:tcPr>
          <w:p w14:paraId="71CD9CD0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1.74</w:t>
            </w:r>
          </w:p>
        </w:tc>
        <w:tc>
          <w:tcPr>
            <w:tcW w:w="1480" w:type="dxa"/>
            <w:tcBorders>
              <w:bottom w:val="nil"/>
            </w:tcBorders>
          </w:tcPr>
          <w:p w14:paraId="7805C7E0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1.96</w:t>
            </w:r>
          </w:p>
        </w:tc>
      </w:tr>
      <w:tr w:rsidR="00AC62D2" w:rsidRPr="00FC61C6" w14:paraId="336B46D5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FA5D8E3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787E713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25C9B195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45AE64F0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4E6333C9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EC695BD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5634EAC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58924AF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951161A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66C9DD0D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</w:tcPr>
          <w:p w14:paraId="6932345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</w:tcPr>
          <w:p w14:paraId="460F71D5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598ECBFF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3995B86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71E9DEB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C9D15DC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315CA2C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</w:tcPr>
          <w:p w14:paraId="49DE019D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</w:tcPr>
          <w:p w14:paraId="64F0C2E4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0371A36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7CAFC01C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D0EE90" w14:textId="4244C487" w:rsidR="00AC62D2" w:rsidRPr="00FC61C6" w:rsidRDefault="00AC62D2" w:rsidP="00DE33F5">
            <w:pPr>
              <w:pStyle w:val="tabletext11"/>
              <w:jc w:val="right"/>
            </w:pPr>
            <w:r w:rsidRPr="00AC62D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5CD04C" w14:textId="77777777" w:rsidR="00AC62D2" w:rsidRPr="00FC61C6" w:rsidRDefault="00AC62D2" w:rsidP="00DE33F5">
            <w:pPr>
              <w:pStyle w:val="tabletext11"/>
            </w:pPr>
            <w:r w:rsidRPr="00FC61C6">
              <w:t>Theft and Mischief or Vandalism are subject to a $100 per car/$500 per occurrence deductible.</w:t>
            </w:r>
          </w:p>
        </w:tc>
      </w:tr>
      <w:tr w:rsidR="00AC62D2" w:rsidRPr="00FC61C6" w14:paraId="0CD752D5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69DD77" w14:textId="77777777" w:rsidR="00AC62D2" w:rsidRPr="00FC61C6" w:rsidRDefault="00AC62D2" w:rsidP="00DE33F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22A1" w14:textId="77777777" w:rsidR="00AC62D2" w:rsidRPr="00FC61C6" w:rsidRDefault="00AC62D2" w:rsidP="00DE33F5">
            <w:pPr>
              <w:pStyle w:val="tabletext11"/>
            </w:pPr>
            <w:r w:rsidRPr="00FC61C6">
              <w:t xml:space="preserve">See Rule </w:t>
            </w:r>
            <w:r w:rsidRPr="00FC61C6">
              <w:rPr>
                <w:b/>
              </w:rPr>
              <w:t>298.</w:t>
            </w:r>
            <w:r w:rsidRPr="00FC61C6">
              <w:t xml:space="preserve"> for additional deductible options.</w:t>
            </w:r>
          </w:p>
        </w:tc>
      </w:tr>
    </w:tbl>
    <w:p w14:paraId="3B916EC6" w14:textId="77777777" w:rsidR="00AC62D2" w:rsidRPr="00FC61C6" w:rsidRDefault="00AC62D2" w:rsidP="00AC62D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AC62D2" w:rsidRPr="00FC61C6" w14:paraId="7F893D2F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8103" w14:textId="697AC526" w:rsidR="00AC62D2" w:rsidRPr="00FC61C6" w:rsidRDefault="00AC62D2" w:rsidP="00DE33F5">
            <w:pPr>
              <w:pStyle w:val="tablehead"/>
            </w:pPr>
            <w:r w:rsidRPr="00FC61C6">
              <w:t>LIMITED SPECIFIED CAUSES OF LOSS</w:t>
            </w:r>
            <w:r w:rsidRPr="00AC62D2">
              <w:rPr>
                <w:sz w:val="20"/>
              </w:rPr>
              <w:t>*</w:t>
            </w:r>
          </w:p>
        </w:tc>
      </w:tr>
      <w:tr w:rsidR="00AC62D2" w:rsidRPr="00FC61C6" w14:paraId="09ACEBBB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EFD1FE5" w14:textId="77777777" w:rsidR="00AC62D2" w:rsidRPr="00FC61C6" w:rsidRDefault="00AC62D2" w:rsidP="00DE33F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FBD7CB7" w14:textId="77777777" w:rsidR="00AC62D2" w:rsidRPr="00FC61C6" w:rsidRDefault="00AC62D2" w:rsidP="00DE33F5">
            <w:pPr>
              <w:pStyle w:val="tablehead"/>
            </w:pPr>
            <w:r w:rsidRPr="00FC61C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366613C" w14:textId="77777777" w:rsidR="00AC62D2" w:rsidRPr="00FC61C6" w:rsidRDefault="00AC62D2" w:rsidP="00DE33F5">
            <w:pPr>
              <w:pStyle w:val="tablehead"/>
            </w:pPr>
            <w:r w:rsidRPr="00FC61C6">
              <w:t>Miscellaneous Type Vehicles</w:t>
            </w:r>
          </w:p>
        </w:tc>
      </w:tr>
      <w:tr w:rsidR="00AC62D2" w:rsidRPr="00FC61C6" w14:paraId="63925BD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9DC0980" w14:textId="77777777" w:rsidR="00AC62D2" w:rsidRPr="00FC61C6" w:rsidRDefault="00AC62D2" w:rsidP="00DE33F5">
            <w:pPr>
              <w:pStyle w:val="tablehead"/>
            </w:pPr>
            <w:r w:rsidRPr="00FC61C6">
              <w:t>Territory</w:t>
            </w:r>
            <w:r w:rsidRPr="00FC61C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9653F8E" w14:textId="77777777" w:rsidR="00AC62D2" w:rsidRPr="00FC61C6" w:rsidRDefault="00AC62D2" w:rsidP="00DE33F5">
            <w:pPr>
              <w:pStyle w:val="tablehead"/>
            </w:pPr>
            <w:r w:rsidRPr="00FC61C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C43EC12" w14:textId="77777777" w:rsidR="00AC62D2" w:rsidRPr="00FC61C6" w:rsidRDefault="00AC62D2" w:rsidP="00DE33F5">
            <w:pPr>
              <w:pStyle w:val="tablehead"/>
            </w:pPr>
            <w:r w:rsidRPr="00FC61C6">
              <w:t>Standard</w:t>
            </w:r>
            <w:r w:rsidRPr="00FC61C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4C4654D" w14:textId="77777777" w:rsidR="00AC62D2" w:rsidRPr="00FC61C6" w:rsidRDefault="00AC62D2" w:rsidP="00DE33F5">
            <w:pPr>
              <w:pStyle w:val="tablehead"/>
            </w:pPr>
            <w:r w:rsidRPr="00FC61C6">
              <w:t>Non-Standard</w:t>
            </w:r>
            <w:r w:rsidRPr="00FC61C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D6F10FD" w14:textId="77777777" w:rsidR="00AC62D2" w:rsidRPr="00FC61C6" w:rsidRDefault="00AC62D2" w:rsidP="00DE33F5">
            <w:pPr>
              <w:pStyle w:val="tablehead"/>
            </w:pPr>
            <w:r w:rsidRPr="00FC61C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8EBA7D4" w14:textId="77777777" w:rsidR="00AC62D2" w:rsidRPr="00FC61C6" w:rsidRDefault="00AC62D2" w:rsidP="00DE33F5">
            <w:pPr>
              <w:pStyle w:val="tablehead"/>
            </w:pPr>
            <w:r w:rsidRPr="00FC61C6">
              <w:br/>
              <w:t>Open Lots</w:t>
            </w:r>
          </w:p>
        </w:tc>
      </w:tr>
      <w:tr w:rsidR="00AC62D2" w:rsidRPr="00FC61C6" w14:paraId="0188DDF1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0DA0932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79F7E95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2.16</w:t>
            </w:r>
          </w:p>
        </w:tc>
        <w:tc>
          <w:tcPr>
            <w:tcW w:w="1480" w:type="dxa"/>
            <w:tcBorders>
              <w:bottom w:val="nil"/>
            </w:tcBorders>
          </w:tcPr>
          <w:p w14:paraId="4CC7F58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2.34</w:t>
            </w:r>
          </w:p>
        </w:tc>
        <w:tc>
          <w:tcPr>
            <w:tcW w:w="1540" w:type="dxa"/>
            <w:tcBorders>
              <w:bottom w:val="nil"/>
            </w:tcBorders>
          </w:tcPr>
          <w:p w14:paraId="2E23AB84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2.61</w:t>
            </w:r>
          </w:p>
        </w:tc>
        <w:tc>
          <w:tcPr>
            <w:tcW w:w="1420" w:type="dxa"/>
            <w:tcBorders>
              <w:bottom w:val="nil"/>
            </w:tcBorders>
          </w:tcPr>
          <w:p w14:paraId="2977AE8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1.53</w:t>
            </w:r>
          </w:p>
        </w:tc>
        <w:tc>
          <w:tcPr>
            <w:tcW w:w="1480" w:type="dxa"/>
            <w:tcBorders>
              <w:bottom w:val="nil"/>
            </w:tcBorders>
          </w:tcPr>
          <w:p w14:paraId="6F6E9CF9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br/>
            </w:r>
            <w:r w:rsidRPr="00FC61C6">
              <w:br/>
              <w:t>$  1.74</w:t>
            </w:r>
          </w:p>
        </w:tc>
      </w:tr>
      <w:tr w:rsidR="00AC62D2" w:rsidRPr="00FC61C6" w14:paraId="66606AE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AB72629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5F3FFB4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497353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27E0A2AC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6FCD5C59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45CC78E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4F9AF2A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BF2E5DC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068E1A4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62A53DAC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</w:tcPr>
          <w:p w14:paraId="783BDB4E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</w:tcPr>
          <w:p w14:paraId="2B5927CA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16582BF4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3C67E3F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65ACCCE" w14:textId="77777777" w:rsidR="00AC62D2" w:rsidRPr="00FC61C6" w:rsidRDefault="00AC62D2" w:rsidP="00DE33F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46FA4CB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2A11F529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540" w:type="dxa"/>
          </w:tcPr>
          <w:p w14:paraId="0DF6F193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20" w:type="dxa"/>
          </w:tcPr>
          <w:p w14:paraId="559E5969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  <w:tc>
          <w:tcPr>
            <w:tcW w:w="1480" w:type="dxa"/>
          </w:tcPr>
          <w:p w14:paraId="36D8F626" w14:textId="77777777" w:rsidR="00AC62D2" w:rsidRPr="00FC61C6" w:rsidRDefault="00AC62D2" w:rsidP="00DE33F5">
            <w:pPr>
              <w:pStyle w:val="tabletext00"/>
              <w:jc w:val="center"/>
            </w:pPr>
            <w:r w:rsidRPr="00FC61C6">
              <w:t xml:space="preserve">       </w:t>
            </w:r>
          </w:p>
        </w:tc>
      </w:tr>
      <w:tr w:rsidR="00AC62D2" w:rsidRPr="00FC61C6" w14:paraId="0714E47E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A0BA70" w14:textId="24565537" w:rsidR="00AC62D2" w:rsidRPr="00FC61C6" w:rsidRDefault="00AC62D2" w:rsidP="00DE33F5">
            <w:pPr>
              <w:pStyle w:val="tabletext11"/>
              <w:jc w:val="right"/>
            </w:pPr>
            <w:r w:rsidRPr="00AC62D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1D60BC" w14:textId="77777777" w:rsidR="00AC62D2" w:rsidRPr="00FC61C6" w:rsidRDefault="00AC62D2" w:rsidP="00DE33F5">
            <w:pPr>
              <w:pStyle w:val="tabletext11"/>
            </w:pPr>
            <w:r w:rsidRPr="00FC61C6">
              <w:t>Theft is subject to a $100 per car/$500 per occurrence deductible.</w:t>
            </w:r>
          </w:p>
        </w:tc>
      </w:tr>
      <w:tr w:rsidR="00AC62D2" w:rsidRPr="00FC61C6" w14:paraId="57AB2DD2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E613B" w14:textId="77777777" w:rsidR="00AC62D2" w:rsidRPr="00FC61C6" w:rsidRDefault="00AC62D2" w:rsidP="00DE33F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FBC3" w14:textId="77777777" w:rsidR="00AC62D2" w:rsidRPr="00FC61C6" w:rsidRDefault="00AC62D2" w:rsidP="00DE33F5">
            <w:pPr>
              <w:pStyle w:val="tabletext11"/>
            </w:pPr>
            <w:r w:rsidRPr="00FC61C6">
              <w:t xml:space="preserve">See Rule </w:t>
            </w:r>
            <w:r w:rsidRPr="00FC61C6">
              <w:rPr>
                <w:b/>
              </w:rPr>
              <w:t>298.</w:t>
            </w:r>
            <w:r w:rsidRPr="00FC61C6">
              <w:t xml:space="preserve"> for additional deductible options.</w:t>
            </w:r>
          </w:p>
        </w:tc>
      </w:tr>
    </w:tbl>
    <w:p w14:paraId="316F0158" w14:textId="7F6C70BC" w:rsidR="00AC62D2" w:rsidRDefault="00AC62D2" w:rsidP="00AC62D2">
      <w:pPr>
        <w:pStyle w:val="isonormal"/>
      </w:pPr>
    </w:p>
    <w:p w14:paraId="7E2DD1C8" w14:textId="3ED5DEAA" w:rsidR="00AC62D2" w:rsidRDefault="00AC62D2" w:rsidP="00AC62D2">
      <w:pPr>
        <w:pStyle w:val="isonormal"/>
        <w:jc w:val="left"/>
      </w:pPr>
    </w:p>
    <w:p w14:paraId="21EAEF53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EC0816" w14:textId="77777777" w:rsidR="00AC62D2" w:rsidRPr="00B91C92" w:rsidRDefault="00AC62D2" w:rsidP="00AC62D2">
      <w:pPr>
        <w:pStyle w:val="subcap"/>
      </w:pPr>
      <w:r w:rsidRPr="00B91C92">
        <w:lastRenderedPageBreak/>
        <w:t>ALL TERRITORIES</w:t>
      </w:r>
    </w:p>
    <w:p w14:paraId="15FF1208" w14:textId="77777777" w:rsidR="00AC62D2" w:rsidRPr="00B91C92" w:rsidRDefault="00AC62D2" w:rsidP="00AC62D2">
      <w:pPr>
        <w:pStyle w:val="isonormal"/>
      </w:pPr>
    </w:p>
    <w:p w14:paraId="75636ECE" w14:textId="77777777" w:rsidR="00AC62D2" w:rsidRPr="00B91C92" w:rsidRDefault="00AC62D2" w:rsidP="00AC62D2">
      <w:pPr>
        <w:pStyle w:val="isonormal"/>
        <w:sectPr w:rsidR="00AC62D2" w:rsidRPr="00B91C92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9ED3FE" w14:textId="77777777" w:rsidR="00AC62D2" w:rsidRPr="00B91C92" w:rsidRDefault="00AC62D2" w:rsidP="00AC62D2">
      <w:pPr>
        <w:pStyle w:val="boxrule"/>
        <w:rPr>
          <w:b w:val="0"/>
        </w:rPr>
      </w:pPr>
      <w:r w:rsidRPr="00B91C92">
        <w:t xml:space="preserve">249.  AUTO DEALERS – PREMIUM DEVELOPMENT </w:t>
      </w:r>
      <w:r w:rsidRPr="00B91C92">
        <w:tab/>
      </w:r>
      <w:r w:rsidRPr="00B91C92">
        <w:rPr>
          <w:b w:val="0"/>
        </w:rPr>
        <w:t>(Cont'd)</w:t>
      </w:r>
    </w:p>
    <w:p w14:paraId="22377431" w14:textId="77777777" w:rsidR="00AC62D2" w:rsidRPr="00B91C92" w:rsidRDefault="00AC62D2" w:rsidP="00AC62D2">
      <w:pPr>
        <w:pStyle w:val="isonormal"/>
      </w:pPr>
    </w:p>
    <w:p w14:paraId="44714921" w14:textId="77777777" w:rsidR="00AC62D2" w:rsidRPr="00B91C92" w:rsidRDefault="00AC62D2" w:rsidP="00AC62D2">
      <w:pPr>
        <w:pStyle w:val="isonormal"/>
        <w:sectPr w:rsidR="00AC62D2" w:rsidRPr="00B91C9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AC62D2" w:rsidRPr="00B91C92" w14:paraId="6BEA4331" w14:textId="77777777" w:rsidTr="00DE33F5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52DA" w14:textId="3F6B08C2" w:rsidR="00AC62D2" w:rsidRPr="00B91C92" w:rsidRDefault="00AC62D2" w:rsidP="00DE33F5">
            <w:pPr>
              <w:pStyle w:val="tablehead"/>
            </w:pPr>
            <w:r w:rsidRPr="00B91C92">
              <w:t>COMPREHENSIVE</w:t>
            </w:r>
            <w:r w:rsidRPr="00AC62D2">
              <w:rPr>
                <w:sz w:val="20"/>
              </w:rPr>
              <w:t>*</w:t>
            </w:r>
          </w:p>
        </w:tc>
      </w:tr>
      <w:tr w:rsidR="00AC62D2" w:rsidRPr="00B91C92" w14:paraId="2952711F" w14:textId="77777777" w:rsidTr="00DE33F5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0B261" w14:textId="77777777" w:rsidR="00AC62D2" w:rsidRPr="00B91C92" w:rsidRDefault="00AC62D2" w:rsidP="00DE33F5">
            <w:pPr>
              <w:pStyle w:val="tablehead"/>
            </w:pPr>
          </w:p>
          <w:p w14:paraId="2267E538" w14:textId="77777777" w:rsidR="00AC62D2" w:rsidRPr="00B91C92" w:rsidRDefault="00AC62D2" w:rsidP="00DE33F5">
            <w:pPr>
              <w:pStyle w:val="tablehead"/>
            </w:pPr>
            <w:r w:rsidRPr="00B91C92">
              <w:br/>
              <w:t>Territory</w:t>
            </w:r>
            <w:r w:rsidRPr="00B91C92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4EBE" w14:textId="77777777" w:rsidR="00AC62D2" w:rsidRPr="00B91C92" w:rsidRDefault="00AC62D2" w:rsidP="00DE33F5">
            <w:pPr>
              <w:pStyle w:val="tablehead"/>
            </w:pPr>
            <w:r w:rsidRPr="00B91C92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87BF" w14:textId="77777777" w:rsidR="00AC62D2" w:rsidRPr="00B91C92" w:rsidRDefault="00AC62D2" w:rsidP="00DE33F5">
            <w:pPr>
              <w:pStyle w:val="tablehead"/>
            </w:pPr>
            <w:r w:rsidRPr="00B91C92">
              <w:t>Miscellaneous Type Vehicles</w:t>
            </w:r>
          </w:p>
        </w:tc>
      </w:tr>
      <w:tr w:rsidR="00AC62D2" w:rsidRPr="00B91C92" w14:paraId="10C7AA87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ACA77B8" w14:textId="77777777" w:rsidR="00AC62D2" w:rsidRPr="00B91C92" w:rsidRDefault="00AC62D2" w:rsidP="00DE33F5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45FB64C" w14:textId="77777777" w:rsidR="00AC62D2" w:rsidRPr="00B91C92" w:rsidRDefault="00AC62D2" w:rsidP="00DE33F5">
            <w:pPr>
              <w:pStyle w:val="tablehead"/>
            </w:pPr>
            <w:r w:rsidRPr="00B91C92">
              <w:br/>
            </w:r>
            <w:r w:rsidRPr="00B91C92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06E13D08" w14:textId="77777777" w:rsidR="00AC62D2" w:rsidRPr="00B91C92" w:rsidRDefault="00AC62D2" w:rsidP="00DE33F5">
            <w:pPr>
              <w:pStyle w:val="tablehead"/>
            </w:pPr>
            <w:r w:rsidRPr="00B91C92">
              <w:br/>
              <w:t>Standard</w:t>
            </w:r>
            <w:r w:rsidRPr="00B91C92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09EF10F6" w14:textId="77777777" w:rsidR="00AC62D2" w:rsidRPr="00B91C92" w:rsidRDefault="00AC62D2" w:rsidP="00DE33F5">
            <w:pPr>
              <w:pStyle w:val="tablehead"/>
            </w:pPr>
            <w:r w:rsidRPr="00B91C92">
              <w:br/>
              <w:t>Non-Standard</w:t>
            </w:r>
            <w:r w:rsidRPr="00B91C92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336A518F" w14:textId="77777777" w:rsidR="00AC62D2" w:rsidRPr="00B91C92" w:rsidRDefault="00AC62D2" w:rsidP="00DE33F5">
            <w:pPr>
              <w:pStyle w:val="tablehead"/>
            </w:pPr>
            <w:r w:rsidRPr="00B91C92">
              <w:br/>
            </w:r>
            <w:r w:rsidRPr="00B91C92">
              <w:br/>
              <w:t>Buildings And Open Lots</w:t>
            </w:r>
          </w:p>
        </w:tc>
      </w:tr>
      <w:tr w:rsidR="00AC62D2" w:rsidRPr="00B91C92" w14:paraId="190EFAD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6E5ACC5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br/>
            </w:r>
            <w:r w:rsidRPr="00B91C92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4421F674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br/>
            </w:r>
            <w:r w:rsidRPr="00B91C92">
              <w:br/>
              <w:t>$  2.82</w:t>
            </w:r>
          </w:p>
        </w:tc>
        <w:tc>
          <w:tcPr>
            <w:tcW w:w="1620" w:type="dxa"/>
            <w:tcBorders>
              <w:bottom w:val="nil"/>
            </w:tcBorders>
          </w:tcPr>
          <w:p w14:paraId="65F8A7C4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br/>
            </w:r>
            <w:r w:rsidRPr="00B91C92">
              <w:br/>
              <w:t>$  3.17</w:t>
            </w:r>
          </w:p>
        </w:tc>
        <w:tc>
          <w:tcPr>
            <w:tcW w:w="1440" w:type="dxa"/>
            <w:tcBorders>
              <w:bottom w:val="nil"/>
            </w:tcBorders>
          </w:tcPr>
          <w:p w14:paraId="0F48EC10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br/>
            </w:r>
            <w:r w:rsidRPr="00B91C92">
              <w:br/>
              <w:t>$  3.45</w:t>
            </w:r>
          </w:p>
        </w:tc>
        <w:tc>
          <w:tcPr>
            <w:tcW w:w="3000" w:type="dxa"/>
            <w:tcBorders>
              <w:bottom w:val="nil"/>
            </w:tcBorders>
          </w:tcPr>
          <w:p w14:paraId="7B94DDD4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br/>
            </w:r>
            <w:r w:rsidRPr="00B91C92">
              <w:br/>
              <w:t>$  2.58</w:t>
            </w:r>
          </w:p>
        </w:tc>
      </w:tr>
      <w:tr w:rsidR="00AC62D2" w:rsidRPr="00B91C92" w14:paraId="5D8B241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EB8CD82" w14:textId="77777777" w:rsidR="00AC62D2" w:rsidRPr="00B91C92" w:rsidRDefault="00AC62D2" w:rsidP="00DE33F5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42B0ED29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18871E54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12A34D97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1DE461DD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</w:tr>
      <w:tr w:rsidR="00AC62D2" w:rsidRPr="00B91C92" w14:paraId="5FCED54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DF55BA7" w14:textId="77777777" w:rsidR="00AC62D2" w:rsidRPr="00B91C92" w:rsidRDefault="00AC62D2" w:rsidP="00DE33F5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8C9FDD2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620" w:type="dxa"/>
          </w:tcPr>
          <w:p w14:paraId="481B2732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440" w:type="dxa"/>
          </w:tcPr>
          <w:p w14:paraId="54BB950F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3000" w:type="dxa"/>
          </w:tcPr>
          <w:p w14:paraId="3B524FDE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</w:tr>
      <w:tr w:rsidR="00AC62D2" w:rsidRPr="00B91C92" w14:paraId="76979F17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CDA137D" w14:textId="77777777" w:rsidR="00AC62D2" w:rsidRPr="00B91C92" w:rsidRDefault="00AC62D2" w:rsidP="00DE33F5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752A6970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620" w:type="dxa"/>
          </w:tcPr>
          <w:p w14:paraId="771BF561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1440" w:type="dxa"/>
          </w:tcPr>
          <w:p w14:paraId="06A188A5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  <w:tc>
          <w:tcPr>
            <w:tcW w:w="3000" w:type="dxa"/>
          </w:tcPr>
          <w:p w14:paraId="7E03E5E6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    </w:t>
            </w:r>
          </w:p>
        </w:tc>
      </w:tr>
      <w:tr w:rsidR="00AC62D2" w:rsidRPr="00B91C92" w14:paraId="05FC60E3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BF1CFC" w14:textId="7B892ADE" w:rsidR="00AC62D2" w:rsidRPr="00B91C92" w:rsidRDefault="00AC62D2" w:rsidP="00DE33F5">
            <w:pPr>
              <w:pStyle w:val="tabletext11"/>
              <w:jc w:val="right"/>
            </w:pPr>
            <w:r w:rsidRPr="00AC62D2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C7AB1E" w14:textId="77777777" w:rsidR="00AC62D2" w:rsidRPr="00B91C92" w:rsidRDefault="00AC62D2" w:rsidP="00DE33F5">
            <w:pPr>
              <w:pStyle w:val="tabletext11"/>
            </w:pPr>
            <w:r w:rsidRPr="00B91C92">
              <w:t>Theft and Mischief or Vandalism are subject to a $100 per car/$500 per occurrence deductible.</w:t>
            </w:r>
          </w:p>
        </w:tc>
      </w:tr>
      <w:tr w:rsidR="00AC62D2" w:rsidRPr="00B91C92" w14:paraId="5082AC72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DA6C7" w14:textId="77777777" w:rsidR="00AC62D2" w:rsidRPr="00B91C92" w:rsidRDefault="00AC62D2" w:rsidP="00DE33F5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F09F" w14:textId="77777777" w:rsidR="00AC62D2" w:rsidRPr="00B91C92" w:rsidRDefault="00AC62D2" w:rsidP="00DE33F5">
            <w:pPr>
              <w:pStyle w:val="tabletext11"/>
            </w:pPr>
            <w:r w:rsidRPr="00B91C92">
              <w:t xml:space="preserve">See Rule </w:t>
            </w:r>
            <w:r w:rsidRPr="00B91C92">
              <w:rPr>
                <w:b/>
              </w:rPr>
              <w:t>298.</w:t>
            </w:r>
            <w:r w:rsidRPr="00B91C92">
              <w:t xml:space="preserve"> for additional deductible options.</w:t>
            </w:r>
          </w:p>
        </w:tc>
      </w:tr>
    </w:tbl>
    <w:p w14:paraId="401E8375" w14:textId="77777777" w:rsidR="00AC62D2" w:rsidRPr="00B91C92" w:rsidRDefault="00AC62D2" w:rsidP="00AC62D2">
      <w:pPr>
        <w:pStyle w:val="isonormal"/>
      </w:pPr>
    </w:p>
    <w:p w14:paraId="6DA5E483" w14:textId="77777777" w:rsidR="00AC62D2" w:rsidRPr="00B91C92" w:rsidRDefault="00AC62D2" w:rsidP="00AC62D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AC62D2" w:rsidRPr="00B91C92" w14:paraId="766C4D5C" w14:textId="77777777" w:rsidTr="00DE33F5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C5A99" w14:textId="77777777" w:rsidR="00AC62D2" w:rsidRPr="00B91C92" w:rsidRDefault="00AC62D2" w:rsidP="00DE33F5">
            <w:pPr>
              <w:pStyle w:val="tablehead"/>
              <w:rPr>
                <w:b w:val="0"/>
              </w:rPr>
            </w:pPr>
            <w:r w:rsidRPr="00B91C92">
              <w:t>BLANKET COLLISION</w:t>
            </w:r>
          </w:p>
        </w:tc>
      </w:tr>
      <w:tr w:rsidR="00AC62D2" w:rsidRPr="00B91C92" w14:paraId="1A5C0AAF" w14:textId="77777777" w:rsidTr="00DE33F5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E0C1F3" w14:textId="77777777" w:rsidR="00AC62D2" w:rsidRPr="00B91C92" w:rsidRDefault="00AC62D2" w:rsidP="00DE33F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07D671C" w14:textId="77777777" w:rsidR="00AC62D2" w:rsidRPr="00B91C92" w:rsidRDefault="00AC62D2" w:rsidP="00DE33F5">
            <w:pPr>
              <w:pStyle w:val="tablehead"/>
              <w:jc w:val="right"/>
            </w:pPr>
            <w:r w:rsidRPr="00B91C92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75E98339" w14:textId="77777777" w:rsidR="00AC62D2" w:rsidRPr="00B91C92" w:rsidRDefault="00AC62D2" w:rsidP="00DE33F5">
            <w:pPr>
              <w:pStyle w:val="tablehead"/>
              <w:jc w:val="left"/>
            </w:pPr>
            <w:r w:rsidRPr="00B91C92">
              <w:t>Reporting Form – Inventory Value</w:t>
            </w:r>
          </w:p>
        </w:tc>
      </w:tr>
      <w:tr w:rsidR="00AC62D2" w:rsidRPr="00B91C92" w14:paraId="3D5840BC" w14:textId="77777777" w:rsidTr="00DE33F5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12A17B" w14:textId="77777777" w:rsidR="00AC62D2" w:rsidRPr="00B91C92" w:rsidRDefault="00AC62D2" w:rsidP="00DE33F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DC9D794" w14:textId="77777777" w:rsidR="00AC62D2" w:rsidRPr="00B91C92" w:rsidRDefault="00AC62D2" w:rsidP="00DE33F5">
            <w:pPr>
              <w:pStyle w:val="tablehead"/>
              <w:jc w:val="right"/>
            </w:pPr>
            <w:r w:rsidRPr="00B91C92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3603830" w14:textId="77777777" w:rsidR="00AC62D2" w:rsidRPr="00B91C92" w:rsidRDefault="00AC62D2" w:rsidP="00DE33F5">
            <w:pPr>
              <w:pStyle w:val="tablehead"/>
              <w:jc w:val="left"/>
            </w:pPr>
            <w:r w:rsidRPr="00B91C92">
              <w:t>Non–Reporting Form – Limit of Insurance</w:t>
            </w:r>
          </w:p>
        </w:tc>
      </w:tr>
      <w:tr w:rsidR="00AC62D2" w:rsidRPr="00B91C92" w14:paraId="323385DE" w14:textId="77777777" w:rsidTr="00DE33F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4815" w14:textId="77777777" w:rsidR="00AC62D2" w:rsidRPr="00B91C92" w:rsidRDefault="00AC62D2" w:rsidP="00DE33F5">
            <w:pPr>
              <w:pStyle w:val="tablehead"/>
            </w:pPr>
            <w:r w:rsidRPr="00B91C92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23B07" w14:textId="77777777" w:rsidR="00AC62D2" w:rsidRPr="00B91C92" w:rsidRDefault="00AC62D2" w:rsidP="00DE33F5">
            <w:pPr>
              <w:pStyle w:val="tablehead"/>
            </w:pPr>
            <w:r w:rsidRPr="00B91C92">
              <w:t xml:space="preserve">First $ 50,000 </w:t>
            </w:r>
            <w:r w:rsidRPr="00B91C92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F3683" w14:textId="77777777" w:rsidR="00AC62D2" w:rsidRPr="00B91C92" w:rsidRDefault="00AC62D2" w:rsidP="00DE33F5">
            <w:pPr>
              <w:pStyle w:val="tablehead"/>
            </w:pPr>
            <w:r w:rsidRPr="00B91C92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178F" w14:textId="77777777" w:rsidR="00AC62D2" w:rsidRPr="00B91C92" w:rsidRDefault="00AC62D2" w:rsidP="00DE33F5">
            <w:pPr>
              <w:pStyle w:val="tablehead"/>
            </w:pPr>
            <w:r w:rsidRPr="00B91C92">
              <w:br/>
              <w:t>Over $ 100,000</w:t>
            </w:r>
          </w:p>
        </w:tc>
      </w:tr>
      <w:tr w:rsidR="00AC62D2" w:rsidRPr="00B91C92" w14:paraId="761797A7" w14:textId="77777777" w:rsidTr="00DE33F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62F9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D5AF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>$  1.39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4B5A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>$  0.54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9F0E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>$  0.23</w:t>
            </w:r>
          </w:p>
        </w:tc>
      </w:tr>
      <w:tr w:rsidR="00AC62D2" w:rsidRPr="00B91C92" w14:paraId="37A8EFEB" w14:textId="77777777" w:rsidTr="00DE33F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1CB05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4147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0.85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31F0F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0.32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39E5" w14:textId="77777777" w:rsidR="00AC62D2" w:rsidRPr="00B91C92" w:rsidRDefault="00AC62D2" w:rsidP="00DE33F5">
            <w:pPr>
              <w:pStyle w:val="tabletext11"/>
              <w:jc w:val="center"/>
            </w:pPr>
            <w:r w:rsidRPr="00B91C92">
              <w:t xml:space="preserve">   0.14</w:t>
            </w:r>
          </w:p>
        </w:tc>
      </w:tr>
      <w:tr w:rsidR="00AC62D2" w:rsidRPr="00B91C92" w14:paraId="1D4A46BF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08C929" w14:textId="77777777" w:rsidR="00AC62D2" w:rsidRPr="00B91C92" w:rsidRDefault="00AC62D2" w:rsidP="00DE33F5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0BF9" w14:textId="77777777" w:rsidR="00AC62D2" w:rsidRPr="00B91C92" w:rsidRDefault="00AC62D2" w:rsidP="00DE33F5">
            <w:pPr>
              <w:pStyle w:val="tabletext11"/>
            </w:pPr>
            <w:r w:rsidRPr="00B91C92">
              <w:t xml:space="preserve">See Rule </w:t>
            </w:r>
            <w:r w:rsidRPr="00B91C92">
              <w:rPr>
                <w:b/>
              </w:rPr>
              <w:t>298.</w:t>
            </w:r>
            <w:r w:rsidRPr="00B91C92">
              <w:t xml:space="preserve"> for additional deductible options.</w:t>
            </w:r>
          </w:p>
        </w:tc>
      </w:tr>
    </w:tbl>
    <w:p w14:paraId="2DCC0716" w14:textId="59EBAEB6" w:rsidR="00AC62D2" w:rsidRDefault="00AC62D2" w:rsidP="00AC62D2">
      <w:pPr>
        <w:pStyle w:val="isonormal"/>
      </w:pPr>
    </w:p>
    <w:p w14:paraId="419A6C6F" w14:textId="5C3EC2E0" w:rsidR="00AC62D2" w:rsidRDefault="00AC62D2" w:rsidP="00AC62D2">
      <w:pPr>
        <w:pStyle w:val="isonormal"/>
        <w:jc w:val="left"/>
      </w:pPr>
    </w:p>
    <w:p w14:paraId="3D86716B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B9DCC0" w14:textId="77777777" w:rsidR="00AC62D2" w:rsidRPr="00CE1F47" w:rsidRDefault="00AC62D2" w:rsidP="00AC62D2">
      <w:pPr>
        <w:pStyle w:val="subcap"/>
      </w:pPr>
      <w:r w:rsidRPr="00CE1F47">
        <w:lastRenderedPageBreak/>
        <w:t>ALL TERRITORIES</w:t>
      </w:r>
    </w:p>
    <w:p w14:paraId="1A56AB83" w14:textId="77777777" w:rsidR="00AC62D2" w:rsidRPr="00CE1F47" w:rsidRDefault="00AC62D2" w:rsidP="00AC62D2">
      <w:pPr>
        <w:pStyle w:val="isonormal"/>
      </w:pPr>
    </w:p>
    <w:p w14:paraId="09FE7A70" w14:textId="77777777" w:rsidR="00AC62D2" w:rsidRPr="00CE1F47" w:rsidRDefault="00AC62D2" w:rsidP="00AC62D2">
      <w:pPr>
        <w:pStyle w:val="isonormal"/>
        <w:sectPr w:rsidR="00AC62D2" w:rsidRPr="00CE1F47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ABD6DC" w14:textId="77777777" w:rsidR="00AC62D2" w:rsidRPr="00CE1F47" w:rsidRDefault="00AC62D2" w:rsidP="00AC62D2">
      <w:pPr>
        <w:pStyle w:val="boxrule"/>
      </w:pPr>
      <w:r w:rsidRPr="00CE1F47">
        <w:t xml:space="preserve">255.  </w:t>
      </w:r>
      <w:bookmarkStart w:id="4" w:name="Rule55"/>
      <w:bookmarkEnd w:id="4"/>
      <w:r w:rsidRPr="00CE1F47">
        <w:t xml:space="preserve">GARAGEKEEPERS' INSURANCE – PREMIUM </w:t>
      </w:r>
      <w:r w:rsidRPr="00CE1F47">
        <w:tab/>
        <w:t>DEVELOPMENT</w:t>
      </w:r>
    </w:p>
    <w:p w14:paraId="155E63EE" w14:textId="77777777" w:rsidR="00AC62D2" w:rsidRPr="00CE1F47" w:rsidRDefault="00AC62D2" w:rsidP="00AC62D2">
      <w:pPr>
        <w:pStyle w:val="isonormal"/>
      </w:pPr>
    </w:p>
    <w:p w14:paraId="612C692B" w14:textId="77777777" w:rsidR="00AC62D2" w:rsidRPr="00CE1F47" w:rsidRDefault="00AC62D2" w:rsidP="00AC62D2">
      <w:pPr>
        <w:pStyle w:val="isonormal"/>
        <w:sectPr w:rsidR="00AC62D2" w:rsidRPr="00CE1F47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AC62D2" w:rsidRPr="00CE1F47" w14:paraId="3D1E9416" w14:textId="77777777" w:rsidTr="00DE33F5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B80F1" w14:textId="77777777" w:rsidR="00AC62D2" w:rsidRPr="00CE1F47" w:rsidRDefault="00AC62D2" w:rsidP="00DE33F5">
            <w:pPr>
              <w:pStyle w:val="tablehead"/>
            </w:pPr>
            <w:r w:rsidRPr="00CE1F47">
              <w:t>GARAGEKEEPERS’ – OTHER THAN COLLISION</w:t>
            </w:r>
            <w:r w:rsidRPr="00CE1F47">
              <w:rPr>
                <w:rFonts w:ascii="Symbol" w:hAnsi="Symbol"/>
              </w:rPr>
              <w:t></w:t>
            </w:r>
          </w:p>
        </w:tc>
      </w:tr>
      <w:tr w:rsidR="00AC62D2" w:rsidRPr="00CE1F47" w14:paraId="37F7DA12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23F79E" w14:textId="77777777" w:rsidR="00AC62D2" w:rsidRPr="00CE1F47" w:rsidRDefault="00AC62D2" w:rsidP="00DE33F5">
            <w:pPr>
              <w:pStyle w:val="tablehead"/>
            </w:pPr>
            <w:r w:rsidRPr="00CE1F47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DF4A41" w14:textId="77777777" w:rsidR="00AC62D2" w:rsidRPr="00CE1F47" w:rsidRDefault="00AC62D2" w:rsidP="00DE33F5">
            <w:pPr>
              <w:pStyle w:val="tablehead"/>
            </w:pPr>
            <w:r w:rsidRPr="00CE1F47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3081FF" w14:textId="77777777" w:rsidR="00AC62D2" w:rsidRPr="00CE1F47" w:rsidRDefault="00AC62D2" w:rsidP="00DE33F5">
            <w:pPr>
              <w:pStyle w:val="tablehead"/>
            </w:pPr>
            <w:r w:rsidRPr="00CE1F47">
              <w:t>Comprehensive</w:t>
            </w:r>
          </w:p>
        </w:tc>
      </w:tr>
      <w:tr w:rsidR="00AC62D2" w:rsidRPr="00CE1F47" w14:paraId="265FF12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A75B47D" w14:textId="77777777" w:rsidR="00AC62D2" w:rsidRPr="00CE1F47" w:rsidRDefault="00AC62D2" w:rsidP="00DE33F5">
            <w:pPr>
              <w:pStyle w:val="tablehead"/>
            </w:pPr>
            <w:r w:rsidRPr="00CE1F47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99F1FB" w14:textId="77777777" w:rsidR="00AC62D2" w:rsidRPr="00CE1F47" w:rsidRDefault="00AC62D2" w:rsidP="00DE33F5">
            <w:pPr>
              <w:pStyle w:val="tablehead"/>
            </w:pPr>
            <w:r w:rsidRPr="00CE1F47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E50A78" w14:textId="77777777" w:rsidR="00AC62D2" w:rsidRPr="00CE1F47" w:rsidRDefault="00AC62D2" w:rsidP="00DE33F5">
            <w:pPr>
              <w:pStyle w:val="tablehead"/>
            </w:pPr>
            <w:r w:rsidRPr="00CE1F47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F60BB" w14:textId="77777777" w:rsidR="00AC62D2" w:rsidRPr="00CE1F47" w:rsidRDefault="00AC62D2" w:rsidP="00DE33F5">
            <w:pPr>
              <w:pStyle w:val="tablehead"/>
            </w:pPr>
            <w:r w:rsidRPr="00CE1F47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BEB62E" w14:textId="77777777" w:rsidR="00AC62D2" w:rsidRPr="00CE1F47" w:rsidRDefault="00AC62D2" w:rsidP="00DE33F5">
            <w:pPr>
              <w:pStyle w:val="tablehead"/>
            </w:pPr>
            <w:r w:rsidRPr="00CE1F47">
              <w:t>Direct (Primary)</w:t>
            </w:r>
          </w:p>
        </w:tc>
      </w:tr>
      <w:tr w:rsidR="00AC62D2" w:rsidRPr="00CE1F47" w14:paraId="7A48D31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9B35B54" w14:textId="77777777" w:rsidR="00AC62D2" w:rsidRPr="00CE1F47" w:rsidRDefault="00AC62D2" w:rsidP="00DE33F5">
            <w:pPr>
              <w:pStyle w:val="tabletext11"/>
              <w:jc w:val="right"/>
            </w:pPr>
            <w:r w:rsidRPr="00CE1F47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0C39084" w14:textId="77777777" w:rsidR="00AC62D2" w:rsidRPr="00CE1F47" w:rsidRDefault="00AC62D2" w:rsidP="00DE33F5">
            <w:pPr>
              <w:pStyle w:val="tabletext11"/>
              <w:jc w:val="center"/>
            </w:pPr>
            <w:r w:rsidRPr="00CE1F47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98BDA1D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>$    21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3B734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29A4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>$    25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A558B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>$    34</w:t>
            </w:r>
          </w:p>
        </w:tc>
      </w:tr>
      <w:tr w:rsidR="00AC62D2" w:rsidRPr="00CE1F47" w14:paraId="5DD9789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D73A86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1BC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10E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B68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300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40</w:t>
            </w:r>
          </w:p>
        </w:tc>
      </w:tr>
      <w:tr w:rsidR="00AC62D2" w:rsidRPr="00CE1F47" w14:paraId="189D9ED4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F43E13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5D7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236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EE5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B49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46</w:t>
            </w:r>
          </w:p>
        </w:tc>
      </w:tr>
      <w:tr w:rsidR="00AC62D2" w:rsidRPr="00CE1F47" w14:paraId="74D05F7E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E2EC6D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0CE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6FA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37E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6C4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56</w:t>
            </w:r>
          </w:p>
        </w:tc>
      </w:tr>
      <w:tr w:rsidR="00AC62D2" w:rsidRPr="00CE1F47" w14:paraId="47DE65B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EC491A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639B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003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D55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F7A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66</w:t>
            </w:r>
          </w:p>
        </w:tc>
      </w:tr>
      <w:tr w:rsidR="00AC62D2" w:rsidRPr="00CE1F47" w14:paraId="4520B8D2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9F1DED9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06D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686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32C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C8D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74</w:t>
            </w:r>
          </w:p>
        </w:tc>
      </w:tr>
      <w:tr w:rsidR="00AC62D2" w:rsidRPr="00CE1F47" w14:paraId="3F9C8E9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35F2C87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018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3A4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DCB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E672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89</w:t>
            </w:r>
          </w:p>
        </w:tc>
      </w:tr>
      <w:tr w:rsidR="00AC62D2" w:rsidRPr="00CE1F47" w14:paraId="0DC95D3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15FA8F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2E6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A8A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6E2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883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112</w:t>
            </w:r>
          </w:p>
        </w:tc>
      </w:tr>
      <w:tr w:rsidR="00AC62D2" w:rsidRPr="00CE1F47" w14:paraId="041AC16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0A8ECF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3DAB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91E2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320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40B1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132</w:t>
            </w:r>
          </w:p>
        </w:tc>
      </w:tr>
      <w:tr w:rsidR="00AC62D2" w:rsidRPr="00CE1F47" w14:paraId="6D08353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7A12DD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739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3064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193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FEE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150</w:t>
            </w:r>
          </w:p>
        </w:tc>
      </w:tr>
      <w:tr w:rsidR="00AC62D2" w:rsidRPr="00CE1F47" w14:paraId="6E49013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EF38DA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FF5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F8C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0FB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7B8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185</w:t>
            </w:r>
          </w:p>
        </w:tc>
      </w:tr>
      <w:tr w:rsidR="00AC62D2" w:rsidRPr="00CE1F47" w14:paraId="6C5A7EAE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C1BCDC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F7D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14F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AC4D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5E0B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218</w:t>
            </w:r>
          </w:p>
        </w:tc>
      </w:tr>
      <w:tr w:rsidR="00AC62D2" w:rsidRPr="00CE1F47" w14:paraId="5929AC1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BACDDF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DD2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AFCF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A755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359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252</w:t>
            </w:r>
          </w:p>
        </w:tc>
      </w:tr>
      <w:tr w:rsidR="00AC62D2" w:rsidRPr="00CE1F47" w14:paraId="30CFEC21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BACE76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46E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191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008D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00C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DCA8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310</w:t>
            </w:r>
          </w:p>
        </w:tc>
      </w:tr>
      <w:tr w:rsidR="00AC62D2" w:rsidRPr="00CE1F47" w14:paraId="5E9335E7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A27253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A6CD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FFB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98B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CB9F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363</w:t>
            </w:r>
          </w:p>
        </w:tc>
      </w:tr>
      <w:tr w:rsidR="00AC62D2" w:rsidRPr="00CE1F47" w14:paraId="51A0911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87C007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EA69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259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6EE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C77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132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419</w:t>
            </w:r>
          </w:p>
        </w:tc>
      </w:tr>
      <w:tr w:rsidR="00AC62D2" w:rsidRPr="00CE1F47" w14:paraId="337B1072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EBBAE3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D568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5E8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420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05B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976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503</w:t>
            </w:r>
          </w:p>
        </w:tc>
      </w:tr>
      <w:tr w:rsidR="00AC62D2" w:rsidRPr="00CE1F47" w14:paraId="39533A2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332C5B3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272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394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4681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531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B14F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472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F38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638</w:t>
            </w:r>
          </w:p>
        </w:tc>
      </w:tr>
      <w:tr w:rsidR="00AC62D2" w:rsidRPr="00CE1F47" w14:paraId="71AF0C07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8EA12E0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042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477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16E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644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004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572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560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773</w:t>
            </w:r>
          </w:p>
        </w:tc>
      </w:tr>
      <w:tr w:rsidR="00AC62D2" w:rsidRPr="00CE1F47" w14:paraId="57B01AF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6D5F4D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096D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559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8F7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754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6FAC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670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FB5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905</w:t>
            </w:r>
          </w:p>
        </w:tc>
      </w:tr>
      <w:tr w:rsidR="00AC62D2" w:rsidRPr="00CE1F47" w14:paraId="4FDF49E4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08226C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39C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715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C8D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965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740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858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6340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1158</w:t>
            </w:r>
          </w:p>
        </w:tc>
      </w:tr>
      <w:tr w:rsidR="00AC62D2" w:rsidRPr="00CE1F47" w14:paraId="11C5CE24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22A025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8FF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 867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FA5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80D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1040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9C2DF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1404</w:t>
            </w:r>
          </w:p>
        </w:tc>
      </w:tr>
      <w:tr w:rsidR="00AC62D2" w:rsidRPr="00CE1F47" w14:paraId="55FDCE5B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81E88F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999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1015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994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1370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83E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1217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B8E4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1644</w:t>
            </w:r>
          </w:p>
        </w:tc>
      </w:tr>
      <w:tr w:rsidR="00AC62D2" w:rsidRPr="00CE1F47" w14:paraId="578A9155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E25680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0D04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1294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4C3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1747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93E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1553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C80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2096</w:t>
            </w:r>
          </w:p>
        </w:tc>
      </w:tr>
      <w:tr w:rsidR="00AC62D2" w:rsidRPr="00CE1F47" w14:paraId="16933F9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F65852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37F3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1546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505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2087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55E7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1855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4439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2504</w:t>
            </w:r>
          </w:p>
        </w:tc>
      </w:tr>
      <w:tr w:rsidR="00AC62D2" w:rsidRPr="00CE1F47" w14:paraId="32193E64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FB2127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AFD5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1749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4FF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2361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FC3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2099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A8DE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2833</w:t>
            </w:r>
          </w:p>
        </w:tc>
      </w:tr>
      <w:tr w:rsidR="00AC62D2" w:rsidRPr="00CE1F47" w14:paraId="7959CBB9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7B51D5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0124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1905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94BA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2572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6476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2286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C1E2" w14:textId="77777777" w:rsidR="00AC62D2" w:rsidRPr="00CE1F47" w:rsidRDefault="00AC62D2" w:rsidP="00DE33F5">
            <w:pPr>
              <w:pStyle w:val="tabletext11"/>
              <w:tabs>
                <w:tab w:val="decimal" w:pos="1080"/>
              </w:tabs>
              <w:jc w:val="both"/>
            </w:pPr>
            <w:r w:rsidRPr="00CE1F47">
              <w:t xml:space="preserve">   3086</w:t>
            </w:r>
          </w:p>
        </w:tc>
      </w:tr>
      <w:tr w:rsidR="00AC62D2" w:rsidRPr="00CE1F47" w14:paraId="1C46033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E96322" w14:textId="77777777" w:rsidR="00AC62D2" w:rsidRPr="00CE1F47" w:rsidRDefault="00AC62D2" w:rsidP="00DE33F5">
            <w:pPr>
              <w:pStyle w:val="tabletext11"/>
              <w:jc w:val="center"/>
            </w:pPr>
            <w:r w:rsidRPr="00CE1F47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88CCAA0" w14:textId="77777777" w:rsidR="00AC62D2" w:rsidRPr="00CE1F47" w:rsidRDefault="00AC62D2" w:rsidP="00DE33F5">
            <w:pPr>
              <w:pStyle w:val="tabletext11"/>
              <w:jc w:val="center"/>
            </w:pPr>
          </w:p>
        </w:tc>
      </w:tr>
      <w:tr w:rsidR="00AC62D2" w:rsidRPr="00CE1F47" w14:paraId="137A282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F70DF5" w14:textId="77777777" w:rsidR="00AC62D2" w:rsidRPr="00CE1F47" w:rsidRDefault="00AC62D2" w:rsidP="00DE33F5">
            <w:pPr>
              <w:pStyle w:val="tabletext11"/>
              <w:tabs>
                <w:tab w:val="decimal" w:pos="1160"/>
              </w:tabs>
            </w:pPr>
            <w:r w:rsidRPr="00CE1F47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4DF3ED4" w14:textId="77777777" w:rsidR="00AC62D2" w:rsidRPr="00CE1F47" w:rsidRDefault="00AC62D2" w:rsidP="00DE33F5">
            <w:pPr>
              <w:pStyle w:val="tabletext11"/>
              <w:jc w:val="center"/>
            </w:pPr>
            <w:r w:rsidRPr="00CE1F47">
              <w:t>Refer to Company</w:t>
            </w:r>
          </w:p>
        </w:tc>
      </w:tr>
      <w:tr w:rsidR="00AC62D2" w:rsidRPr="00CE1F47" w14:paraId="59F9D4C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063318A" w14:textId="77777777" w:rsidR="00AC62D2" w:rsidRPr="00CE1F47" w:rsidRDefault="00AC62D2" w:rsidP="00DE33F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8705F04" w14:textId="77777777" w:rsidR="00AC62D2" w:rsidRPr="00CE1F47" w:rsidRDefault="00AC62D2" w:rsidP="00DE33F5">
            <w:pPr>
              <w:pStyle w:val="tabletext11"/>
              <w:jc w:val="center"/>
              <w:rPr>
                <w:b/>
              </w:rPr>
            </w:pPr>
            <w:r w:rsidRPr="00CE1F47">
              <w:rPr>
                <w:b/>
              </w:rPr>
              <w:t>Direct Coverage (Excess)</w:t>
            </w:r>
          </w:p>
        </w:tc>
      </w:tr>
      <w:tr w:rsidR="00AC62D2" w:rsidRPr="00CE1F47" w14:paraId="220A986E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06586BA" w14:textId="77777777" w:rsidR="00AC62D2" w:rsidRPr="00CE1F47" w:rsidRDefault="00AC62D2" w:rsidP="00DE33F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1EE67A3" w14:textId="77777777" w:rsidR="00AC62D2" w:rsidRPr="00CE1F47" w:rsidRDefault="00AC62D2" w:rsidP="00DE33F5">
            <w:pPr>
              <w:pStyle w:val="tabletext11"/>
              <w:jc w:val="center"/>
            </w:pPr>
            <w:r w:rsidRPr="00CE1F47">
              <w:t>Specified Causes Of Loss – Multiply the Legal Liability premium by 1.15.</w:t>
            </w:r>
          </w:p>
        </w:tc>
      </w:tr>
      <w:tr w:rsidR="00AC62D2" w:rsidRPr="00CE1F47" w14:paraId="5D148087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8680FE" w14:textId="77777777" w:rsidR="00AC62D2" w:rsidRPr="00CE1F47" w:rsidRDefault="00AC62D2" w:rsidP="00DE33F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F3942" w14:textId="77777777" w:rsidR="00AC62D2" w:rsidRPr="00CE1F47" w:rsidRDefault="00AC62D2" w:rsidP="00DE33F5">
            <w:pPr>
              <w:pStyle w:val="tabletext11"/>
              <w:jc w:val="center"/>
            </w:pPr>
            <w:r w:rsidRPr="00CE1F47">
              <w:t>Comprehensive – Multiply the Legal Liability premium by 1.15.</w:t>
            </w:r>
          </w:p>
        </w:tc>
      </w:tr>
      <w:tr w:rsidR="00AC62D2" w:rsidRPr="00CE1F47" w14:paraId="6B1716C9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9395EE" w14:textId="72C51F8F" w:rsidR="00AC62D2" w:rsidRPr="00CE1F47" w:rsidRDefault="00AC62D2" w:rsidP="00DE33F5">
            <w:pPr>
              <w:pStyle w:val="tabletext11"/>
              <w:jc w:val="right"/>
            </w:pPr>
            <w:r w:rsidRPr="00AC62D2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EBB1F7" w14:textId="77777777" w:rsidR="00AC62D2" w:rsidRPr="00CE1F47" w:rsidRDefault="00AC62D2" w:rsidP="00DE33F5">
            <w:pPr>
              <w:pStyle w:val="tabletext11"/>
            </w:pPr>
            <w:r w:rsidRPr="00CE1F47">
              <w:t>Theft and Mischief or Vandalism are subject to a $100 per car/$500 per occurrence deductible.</w:t>
            </w:r>
          </w:p>
        </w:tc>
      </w:tr>
      <w:tr w:rsidR="00AC62D2" w:rsidRPr="00CE1F47" w14:paraId="0E8C2ABE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D216DA" w14:textId="77777777" w:rsidR="00AC62D2" w:rsidRPr="00CE1F47" w:rsidRDefault="00AC62D2" w:rsidP="00DE33F5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9085" w14:textId="77777777" w:rsidR="00AC62D2" w:rsidRPr="00CE1F47" w:rsidRDefault="00AC62D2" w:rsidP="00DE33F5">
            <w:pPr>
              <w:pStyle w:val="tabletext11"/>
            </w:pPr>
            <w:r w:rsidRPr="00CE1F47">
              <w:t xml:space="preserve">See Rule </w:t>
            </w:r>
            <w:r w:rsidRPr="00CE1F47">
              <w:rPr>
                <w:b/>
              </w:rPr>
              <w:t>298.</w:t>
            </w:r>
            <w:r w:rsidRPr="00CE1F47">
              <w:t xml:space="preserve"> for additional deductible options.</w:t>
            </w:r>
          </w:p>
        </w:tc>
      </w:tr>
    </w:tbl>
    <w:p w14:paraId="6EC7026F" w14:textId="735358DE" w:rsidR="00AC62D2" w:rsidRDefault="00AC62D2" w:rsidP="00AC62D2">
      <w:pPr>
        <w:pStyle w:val="isonormal"/>
      </w:pPr>
    </w:p>
    <w:p w14:paraId="5F8542C5" w14:textId="165F5ECE" w:rsidR="00AC62D2" w:rsidRDefault="00AC62D2" w:rsidP="00AC62D2">
      <w:pPr>
        <w:pStyle w:val="isonormal"/>
        <w:jc w:val="left"/>
      </w:pPr>
    </w:p>
    <w:p w14:paraId="4211C93B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61B72C" w14:textId="77777777" w:rsidR="00AC62D2" w:rsidRPr="00075A5D" w:rsidRDefault="00AC62D2" w:rsidP="00AC62D2">
      <w:pPr>
        <w:pStyle w:val="subcap"/>
      </w:pPr>
      <w:r w:rsidRPr="00075A5D">
        <w:lastRenderedPageBreak/>
        <w:t>ALL TERRITORIES</w:t>
      </w:r>
    </w:p>
    <w:p w14:paraId="22BCEB8D" w14:textId="77777777" w:rsidR="00AC62D2" w:rsidRPr="00075A5D" w:rsidRDefault="00AC62D2" w:rsidP="00AC62D2">
      <w:pPr>
        <w:pStyle w:val="isonormal"/>
      </w:pPr>
    </w:p>
    <w:p w14:paraId="44A54E86" w14:textId="77777777" w:rsidR="00AC62D2" w:rsidRPr="00075A5D" w:rsidRDefault="00AC62D2" w:rsidP="00AC62D2">
      <w:pPr>
        <w:pStyle w:val="isonormal"/>
        <w:sectPr w:rsidR="00AC62D2" w:rsidRPr="00075A5D" w:rsidSect="00AC62D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C23D67" w14:textId="77777777" w:rsidR="00AC62D2" w:rsidRPr="00075A5D" w:rsidRDefault="00AC62D2" w:rsidP="00AC62D2">
      <w:pPr>
        <w:pStyle w:val="boxrule"/>
      </w:pPr>
      <w:r w:rsidRPr="00075A5D">
        <w:t xml:space="preserve">255.  GARAGEKEEPERS' INSURANCE – PREMIUM </w:t>
      </w:r>
      <w:r w:rsidRPr="00075A5D">
        <w:tab/>
        <w:t xml:space="preserve">DEVELOPMENT </w:t>
      </w:r>
      <w:r w:rsidRPr="00075A5D">
        <w:rPr>
          <w:b w:val="0"/>
        </w:rPr>
        <w:t>(Cont'd)</w:t>
      </w:r>
    </w:p>
    <w:p w14:paraId="7ABA6045" w14:textId="77777777" w:rsidR="00AC62D2" w:rsidRPr="00075A5D" w:rsidRDefault="00AC62D2" w:rsidP="00AC62D2">
      <w:pPr>
        <w:pStyle w:val="isonormal"/>
      </w:pPr>
    </w:p>
    <w:p w14:paraId="5B0C3EAF" w14:textId="77777777" w:rsidR="00AC62D2" w:rsidRPr="00075A5D" w:rsidRDefault="00AC62D2" w:rsidP="00AC62D2">
      <w:pPr>
        <w:pStyle w:val="isonormal"/>
        <w:sectPr w:rsidR="00AC62D2" w:rsidRPr="00075A5D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AC62D2" w:rsidRPr="00075A5D" w14:paraId="11F595F8" w14:textId="77777777" w:rsidTr="00DE33F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B715" w14:textId="77777777" w:rsidR="00AC62D2" w:rsidRPr="00075A5D" w:rsidRDefault="00AC62D2" w:rsidP="00DE33F5">
            <w:pPr>
              <w:pStyle w:val="tablehead"/>
            </w:pPr>
            <w:r w:rsidRPr="00075A5D">
              <w:t>GARAGEKEEPERS’ – COLLISION</w:t>
            </w:r>
          </w:p>
        </w:tc>
      </w:tr>
      <w:tr w:rsidR="00AC62D2" w:rsidRPr="00075A5D" w14:paraId="1F822E25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870FF5" w14:textId="77777777" w:rsidR="00AC62D2" w:rsidRPr="00075A5D" w:rsidRDefault="00AC62D2" w:rsidP="00DE33F5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97BDAB4" w14:textId="77777777" w:rsidR="00AC62D2" w:rsidRPr="00075A5D" w:rsidRDefault="00AC62D2" w:rsidP="00DE33F5">
            <w:pPr>
              <w:pStyle w:val="tablehead"/>
            </w:pPr>
            <w:r w:rsidRPr="00075A5D">
              <w:t>Deductibles</w:t>
            </w:r>
          </w:p>
        </w:tc>
      </w:tr>
      <w:tr w:rsidR="00AC62D2" w:rsidRPr="00075A5D" w14:paraId="7E67AAE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30F391" w14:textId="77777777" w:rsidR="00AC62D2" w:rsidRPr="00075A5D" w:rsidRDefault="00AC62D2" w:rsidP="00DE33F5">
            <w:pPr>
              <w:pStyle w:val="tablehead"/>
            </w:pPr>
            <w:r w:rsidRPr="00075A5D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EF5F" w14:textId="77777777" w:rsidR="00AC62D2" w:rsidRPr="00075A5D" w:rsidRDefault="00AC62D2" w:rsidP="00DE33F5">
            <w:pPr>
              <w:pStyle w:val="tablehead"/>
            </w:pPr>
            <w:r w:rsidRPr="00075A5D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E65B" w14:textId="77777777" w:rsidR="00AC62D2" w:rsidRPr="00075A5D" w:rsidRDefault="00AC62D2" w:rsidP="00DE33F5">
            <w:pPr>
              <w:pStyle w:val="tablehead"/>
            </w:pPr>
            <w:r w:rsidRPr="00075A5D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1CCCF88B" w14:textId="77777777" w:rsidR="00AC62D2" w:rsidRPr="00075A5D" w:rsidRDefault="00AC62D2" w:rsidP="00DE33F5">
            <w:pPr>
              <w:pStyle w:val="tablehead"/>
            </w:pPr>
            <w:r w:rsidRPr="00075A5D">
              <w:t>$ 500</w:t>
            </w:r>
          </w:p>
        </w:tc>
      </w:tr>
      <w:tr w:rsidR="00AC62D2" w:rsidRPr="00075A5D" w14:paraId="05BC86A9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A14923F" w14:textId="77777777" w:rsidR="00AC62D2" w:rsidRPr="00075A5D" w:rsidRDefault="00AC62D2" w:rsidP="00DE33F5">
            <w:pPr>
              <w:pStyle w:val="tablehead"/>
            </w:pPr>
            <w:r w:rsidRPr="00075A5D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3B606A" w14:textId="77777777" w:rsidR="00AC62D2" w:rsidRPr="00075A5D" w:rsidRDefault="00AC62D2" w:rsidP="00DE33F5">
            <w:pPr>
              <w:pStyle w:val="tablehead"/>
            </w:pPr>
            <w:r w:rsidRPr="00075A5D">
              <w:t>Legal</w:t>
            </w:r>
            <w:r w:rsidRPr="00075A5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AEEA112" w14:textId="77777777" w:rsidR="00AC62D2" w:rsidRPr="00075A5D" w:rsidRDefault="00AC62D2" w:rsidP="00DE33F5">
            <w:pPr>
              <w:pStyle w:val="tablehead"/>
            </w:pPr>
            <w:r w:rsidRPr="00075A5D">
              <w:t>Direct</w:t>
            </w:r>
            <w:r w:rsidRPr="00075A5D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FA5EBDC" w14:textId="77777777" w:rsidR="00AC62D2" w:rsidRPr="00075A5D" w:rsidRDefault="00AC62D2" w:rsidP="00DE33F5">
            <w:pPr>
              <w:pStyle w:val="tablehead"/>
            </w:pPr>
            <w:r w:rsidRPr="00075A5D">
              <w:t>Legal</w:t>
            </w:r>
            <w:r w:rsidRPr="00075A5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5612DD" w14:textId="77777777" w:rsidR="00AC62D2" w:rsidRPr="00075A5D" w:rsidRDefault="00AC62D2" w:rsidP="00DE33F5">
            <w:pPr>
              <w:pStyle w:val="tablehead"/>
            </w:pPr>
            <w:r w:rsidRPr="00075A5D">
              <w:t>Direct</w:t>
            </w:r>
            <w:r w:rsidRPr="00075A5D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01E8E1C" w14:textId="77777777" w:rsidR="00AC62D2" w:rsidRPr="00075A5D" w:rsidRDefault="00AC62D2" w:rsidP="00DE33F5">
            <w:pPr>
              <w:pStyle w:val="tablehead"/>
            </w:pPr>
            <w:r w:rsidRPr="00075A5D">
              <w:t>Legal</w:t>
            </w:r>
            <w:r w:rsidRPr="00075A5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F3EC29A" w14:textId="77777777" w:rsidR="00AC62D2" w:rsidRPr="00075A5D" w:rsidRDefault="00AC62D2" w:rsidP="00DE33F5">
            <w:pPr>
              <w:pStyle w:val="tablehead"/>
            </w:pPr>
            <w:r w:rsidRPr="00075A5D">
              <w:t>Direct</w:t>
            </w:r>
            <w:r w:rsidRPr="00075A5D">
              <w:br/>
              <w:t>(Primary)</w:t>
            </w:r>
          </w:p>
        </w:tc>
      </w:tr>
      <w:tr w:rsidR="00AC62D2" w:rsidRPr="00075A5D" w14:paraId="7F094A7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C86A669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4AAD9A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31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96C5E1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6184D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31538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27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5EBAA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16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92BC3F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>$    21</w:t>
            </w:r>
          </w:p>
        </w:tc>
      </w:tr>
      <w:tr w:rsidR="00AC62D2" w:rsidRPr="00075A5D" w14:paraId="2C97D2B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7ACDD7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687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F31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D092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E50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1E8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18D162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24</w:t>
            </w:r>
          </w:p>
        </w:tc>
      </w:tr>
      <w:tr w:rsidR="00AC62D2" w:rsidRPr="00075A5D" w14:paraId="74A7C21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7AF285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BBD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498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522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608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5FF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0BFAF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28</w:t>
            </w:r>
          </w:p>
        </w:tc>
      </w:tr>
      <w:tr w:rsidR="00AC62D2" w:rsidRPr="00075A5D" w14:paraId="7C1BD77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CD45C4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5B9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FB6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98E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954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0B0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65BD4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35</w:t>
            </w:r>
          </w:p>
        </w:tc>
      </w:tr>
      <w:tr w:rsidR="00AC62D2" w:rsidRPr="00075A5D" w14:paraId="7E98B37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25B550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AA2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AB09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499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1C9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895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564FF0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42</w:t>
            </w:r>
          </w:p>
        </w:tc>
      </w:tr>
      <w:tr w:rsidR="00AC62D2" w:rsidRPr="00075A5D" w14:paraId="5CE6556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2ABD98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3B5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8C79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B31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FE2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E99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A424F3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50</w:t>
            </w:r>
          </w:p>
        </w:tc>
      </w:tr>
      <w:tr w:rsidR="00AC62D2" w:rsidRPr="00075A5D" w14:paraId="0FAF75C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687CC9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7EF5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42B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A12F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49D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172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449D64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58</w:t>
            </w:r>
          </w:p>
        </w:tc>
      </w:tr>
      <w:tr w:rsidR="00AC62D2" w:rsidRPr="00075A5D" w14:paraId="2FD0CB9B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9474942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589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97F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8AE2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FCB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C2B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615A4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75</w:t>
            </w:r>
          </w:p>
        </w:tc>
      </w:tr>
      <w:tr w:rsidR="00AC62D2" w:rsidRPr="00075A5D" w14:paraId="39176A6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1FB82C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590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7B3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022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D18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4B2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9B4E4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88</w:t>
            </w:r>
          </w:p>
        </w:tc>
      </w:tr>
      <w:tr w:rsidR="00AC62D2" w:rsidRPr="00075A5D" w14:paraId="1FF65231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2593B52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8D1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45B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EE5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B1B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89F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65758C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99</w:t>
            </w:r>
          </w:p>
        </w:tc>
      </w:tr>
      <w:tr w:rsidR="00AC62D2" w:rsidRPr="00075A5D" w14:paraId="79155F8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BBF199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659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C74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4AA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002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567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8FE266F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125</w:t>
            </w:r>
          </w:p>
        </w:tc>
      </w:tr>
      <w:tr w:rsidR="00AC62D2" w:rsidRPr="00075A5D" w14:paraId="70EA56C2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FFAA0B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51B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E50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ECB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1FC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82A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E4785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150</w:t>
            </w:r>
          </w:p>
        </w:tc>
      </w:tr>
      <w:tr w:rsidR="00AC62D2" w:rsidRPr="00075A5D" w14:paraId="49071B5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90F3BB2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192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69F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701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EFA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17A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F960E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172</w:t>
            </w:r>
          </w:p>
        </w:tc>
      </w:tr>
      <w:tr w:rsidR="00AC62D2" w:rsidRPr="00075A5D" w14:paraId="59AB2488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0B1A763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4A5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FEF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EEA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050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3DB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44CE4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215</w:t>
            </w:r>
          </w:p>
        </w:tc>
      </w:tr>
      <w:tr w:rsidR="00AC62D2" w:rsidRPr="00075A5D" w14:paraId="03FEAC1F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A556F7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083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E31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44B9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3182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F9F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191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E04D3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258</w:t>
            </w:r>
          </w:p>
        </w:tc>
      </w:tr>
      <w:tr w:rsidR="00AC62D2" w:rsidRPr="00075A5D" w14:paraId="06F11837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C1DC7C6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DEB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8F3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D83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7D2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7D2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C183F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297</w:t>
            </w:r>
          </w:p>
        </w:tc>
      </w:tr>
      <w:tr w:rsidR="00AC62D2" w:rsidRPr="00075A5D" w14:paraId="3AE9BAB4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3ABC43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3EB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3CD4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711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95C8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E3D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5BD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264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5E0B7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356</w:t>
            </w:r>
          </w:p>
        </w:tc>
      </w:tr>
      <w:tr w:rsidR="00AC62D2" w:rsidRPr="00075A5D" w14:paraId="161FDE66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3AC5E43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062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671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1F5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2AE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738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B25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335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F060CA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453</w:t>
            </w:r>
          </w:p>
        </w:tc>
      </w:tr>
      <w:tr w:rsidR="00AC62D2" w:rsidRPr="00075A5D" w14:paraId="4ACBEFFB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A3BB55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824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813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7B7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1097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5B6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2ED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713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CEF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58DAB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548</w:t>
            </w:r>
          </w:p>
        </w:tc>
      </w:tr>
      <w:tr w:rsidR="00AC62D2" w:rsidRPr="00075A5D" w14:paraId="638E2B33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CC244EE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22A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953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F90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1286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0FE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619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F28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836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1EE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476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8C185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643</w:t>
            </w:r>
          </w:p>
        </w:tc>
      </w:tr>
      <w:tr w:rsidR="00AC62D2" w:rsidRPr="00075A5D" w14:paraId="26EC09F9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1C37D0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232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1230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051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1661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FD60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800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13B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6F0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615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7E13CF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830</w:t>
            </w:r>
          </w:p>
        </w:tc>
      </w:tr>
      <w:tr w:rsidR="00AC62D2" w:rsidRPr="00075A5D" w14:paraId="12084A9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476B2D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6F6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4B9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2028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8D1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977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3A31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1319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424A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751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D9FE9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1014</w:t>
            </w:r>
          </w:p>
        </w:tc>
      </w:tr>
      <w:tr w:rsidR="00AC62D2" w:rsidRPr="00075A5D" w14:paraId="382052DD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230A27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5EF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1759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4F8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2375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607B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2D3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1543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863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 879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A9E5B45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1187</w:t>
            </w:r>
          </w:p>
        </w:tc>
      </w:tr>
      <w:tr w:rsidR="00AC62D2" w:rsidRPr="00075A5D" w14:paraId="53B5D02E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17B83C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A85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2237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FE6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3020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AB7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1454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59E1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1963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ACF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2CBE8F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1510</w:t>
            </w:r>
          </w:p>
        </w:tc>
      </w:tr>
      <w:tr w:rsidR="00AC62D2" w:rsidRPr="00075A5D" w14:paraId="1089CC41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1005D3D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AF8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2682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652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3621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5F9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1744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1D4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2354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00F0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35D06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1811</w:t>
            </w:r>
          </w:p>
        </w:tc>
      </w:tr>
      <w:tr w:rsidR="00AC62D2" w:rsidRPr="00075A5D" w14:paraId="7230294A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6D873F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471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3061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0B7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4132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853C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1990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20B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2686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1499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1530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2C8F373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2066</w:t>
            </w:r>
          </w:p>
        </w:tc>
      </w:tr>
      <w:tr w:rsidR="00AC62D2" w:rsidRPr="00075A5D" w14:paraId="4AD7DFB2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ACE3A9" w14:textId="77777777" w:rsidR="00AC62D2" w:rsidRPr="00075A5D" w:rsidRDefault="00AC62D2" w:rsidP="00DE33F5">
            <w:pPr>
              <w:pStyle w:val="tabletext11"/>
              <w:tabs>
                <w:tab w:val="decimal" w:pos="1000"/>
              </w:tabs>
            </w:pPr>
            <w:r w:rsidRPr="00075A5D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AAD4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3335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5816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4502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325E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2168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CE29D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2926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9027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1667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2D1052" w14:textId="77777777" w:rsidR="00AC62D2" w:rsidRPr="00075A5D" w:rsidRDefault="00AC62D2" w:rsidP="00DE33F5">
            <w:pPr>
              <w:pStyle w:val="tabletext11"/>
              <w:tabs>
                <w:tab w:val="decimal" w:pos="800"/>
              </w:tabs>
            </w:pPr>
            <w:r w:rsidRPr="00075A5D">
              <w:t xml:space="preserve">   2251</w:t>
            </w:r>
          </w:p>
        </w:tc>
      </w:tr>
      <w:tr w:rsidR="00AC62D2" w:rsidRPr="00075A5D" w14:paraId="6F226FCE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6AD9B8F" w14:textId="77777777" w:rsidR="00AC62D2" w:rsidRPr="00075A5D" w:rsidRDefault="00AC62D2" w:rsidP="00DE33F5">
            <w:pPr>
              <w:pStyle w:val="tabletext11"/>
              <w:jc w:val="center"/>
            </w:pPr>
            <w:r w:rsidRPr="00075A5D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5D35AC5E" w14:textId="77777777" w:rsidR="00AC62D2" w:rsidRPr="00075A5D" w:rsidRDefault="00AC62D2" w:rsidP="00DE33F5">
            <w:pPr>
              <w:pStyle w:val="tabletext11"/>
              <w:jc w:val="center"/>
            </w:pPr>
          </w:p>
        </w:tc>
      </w:tr>
      <w:tr w:rsidR="00AC62D2" w:rsidRPr="00075A5D" w14:paraId="6BF4D9C0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2833FD" w14:textId="77777777" w:rsidR="00AC62D2" w:rsidRPr="00075A5D" w:rsidRDefault="00AC62D2" w:rsidP="00DE33F5">
            <w:pPr>
              <w:pStyle w:val="tabletext11"/>
              <w:jc w:val="center"/>
            </w:pPr>
            <w:r w:rsidRPr="00075A5D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7C5F3804" w14:textId="77777777" w:rsidR="00AC62D2" w:rsidRPr="00075A5D" w:rsidRDefault="00AC62D2" w:rsidP="00DE33F5">
            <w:pPr>
              <w:pStyle w:val="tabletext11"/>
              <w:jc w:val="center"/>
            </w:pPr>
            <w:r w:rsidRPr="00075A5D">
              <w:t>Refer to Company</w:t>
            </w:r>
          </w:p>
        </w:tc>
      </w:tr>
      <w:tr w:rsidR="00AC62D2" w:rsidRPr="00075A5D" w14:paraId="1A295EBC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5294F6" w14:textId="77777777" w:rsidR="00AC62D2" w:rsidRPr="00075A5D" w:rsidRDefault="00AC62D2" w:rsidP="00DE33F5">
            <w:pPr>
              <w:pStyle w:val="tabletext11"/>
              <w:jc w:val="center"/>
              <w:rPr>
                <w:b/>
              </w:rPr>
            </w:pPr>
            <w:r w:rsidRPr="00075A5D">
              <w:rPr>
                <w:b/>
              </w:rPr>
              <w:t>Direct Coverage (Excess)</w:t>
            </w:r>
          </w:p>
        </w:tc>
      </w:tr>
      <w:tr w:rsidR="00AC62D2" w:rsidRPr="00075A5D" w14:paraId="45623C09" w14:textId="77777777" w:rsidTr="00DE33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0242312" w14:textId="77777777" w:rsidR="00AC62D2" w:rsidRPr="00075A5D" w:rsidRDefault="00AC62D2" w:rsidP="00DE33F5">
            <w:pPr>
              <w:pStyle w:val="tabletext11"/>
              <w:jc w:val="center"/>
            </w:pPr>
            <w:r w:rsidRPr="00075A5D">
              <w:t>Multiply the Legal Liability premium for the desired deductible by 1.15.</w:t>
            </w:r>
          </w:p>
        </w:tc>
      </w:tr>
      <w:tr w:rsidR="00AC62D2" w:rsidRPr="00075A5D" w14:paraId="4F2487C0" w14:textId="77777777" w:rsidTr="00DE33F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4A5FE95" w14:textId="77777777" w:rsidR="00AC62D2" w:rsidRPr="00075A5D" w:rsidRDefault="00AC62D2" w:rsidP="00DE33F5">
            <w:pPr>
              <w:pStyle w:val="tabletext11"/>
            </w:pPr>
            <w:r w:rsidRPr="00075A5D">
              <w:t>For additional coverages, refer to company.</w:t>
            </w:r>
          </w:p>
        </w:tc>
      </w:tr>
    </w:tbl>
    <w:p w14:paraId="63C4B324" w14:textId="09D4EF32" w:rsidR="00AC62D2" w:rsidRDefault="00AC62D2" w:rsidP="00AC62D2">
      <w:pPr>
        <w:pStyle w:val="isonormal"/>
      </w:pPr>
    </w:p>
    <w:p w14:paraId="48E91772" w14:textId="313558CA" w:rsidR="00AC62D2" w:rsidRDefault="00AC62D2" w:rsidP="00AC62D2">
      <w:pPr>
        <w:pStyle w:val="isonormal"/>
        <w:jc w:val="left"/>
      </w:pPr>
    </w:p>
    <w:p w14:paraId="2DA23E35" w14:textId="77777777" w:rsidR="00AC62D2" w:rsidRDefault="00AC62D2" w:rsidP="00AC62D2">
      <w:pPr>
        <w:pStyle w:val="isonormal"/>
        <w:sectPr w:rsidR="00AC62D2" w:rsidSect="00AC62D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394A59" w14:textId="77777777" w:rsidR="00AC62D2" w:rsidRPr="0057320C" w:rsidRDefault="00AC62D2" w:rsidP="00AC62D2">
      <w:pPr>
        <w:pStyle w:val="boxrule"/>
        <w:rPr>
          <w:ins w:id="5" w:author="Author"/>
        </w:rPr>
      </w:pPr>
      <w:ins w:id="6" w:author="Author">
        <w:r w:rsidRPr="0057320C">
          <w:lastRenderedPageBreak/>
          <w:t>225.  PREMIUM DEVELOPMENT – ZONE-RATED AUTOS</w:t>
        </w:r>
      </w:ins>
    </w:p>
    <w:p w14:paraId="64E62307" w14:textId="77777777" w:rsidR="00AC62D2" w:rsidRPr="0057320C" w:rsidRDefault="00AC62D2" w:rsidP="00AC62D2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AC62D2" w:rsidRPr="0057320C" w14:paraId="7D34743A" w14:textId="77777777" w:rsidTr="00DE33F5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DAB68E" w14:textId="77777777" w:rsidR="00AC62D2" w:rsidRPr="0057320C" w:rsidRDefault="00AC62D2" w:rsidP="00DE33F5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5ED2" w14:textId="77777777" w:rsidR="00AC62D2" w:rsidRPr="0057320C" w:rsidRDefault="00AC62D2" w:rsidP="00DE33F5">
            <w:pPr>
              <w:pStyle w:val="tablehead"/>
              <w:rPr>
                <w:ins w:id="10" w:author="Author"/>
              </w:rPr>
            </w:pPr>
            <w:ins w:id="11" w:author="Author">
              <w:r w:rsidRPr="0057320C">
                <w:t xml:space="preserve">Zone-rating Table </w:t>
              </w:r>
              <w:r w:rsidRPr="0057320C">
                <w:rPr>
                  <w:rFonts w:cs="Arial"/>
                </w:rPr>
                <w:t>–</w:t>
              </w:r>
              <w:r w:rsidRPr="0057320C">
                <w:t xml:space="preserve"> Zone 42 (Midwest) Combinations</w:t>
              </w:r>
            </w:ins>
          </w:p>
        </w:tc>
      </w:tr>
      <w:tr w:rsidR="00AC62D2" w:rsidRPr="0057320C" w14:paraId="7B6D9CEC" w14:textId="77777777" w:rsidTr="00DE33F5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BE262" w14:textId="77777777" w:rsidR="00AC62D2" w:rsidRPr="0057320C" w:rsidRDefault="00AC62D2" w:rsidP="00DE33F5">
            <w:pPr>
              <w:pStyle w:val="tablehead"/>
              <w:rPr>
                <w:ins w:id="13" w:author="Author"/>
              </w:rPr>
            </w:pPr>
            <w:ins w:id="14" w:author="Author">
              <w:r w:rsidRPr="0057320C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B99F" w14:textId="77777777" w:rsidR="00AC62D2" w:rsidRPr="0057320C" w:rsidRDefault="00AC62D2" w:rsidP="00DE33F5">
            <w:pPr>
              <w:pStyle w:val="tablehead"/>
              <w:rPr>
                <w:ins w:id="15" w:author="Author"/>
              </w:rPr>
            </w:pPr>
            <w:ins w:id="16" w:author="Author">
              <w:r w:rsidRPr="0057320C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D172" w14:textId="77777777" w:rsidR="00AC62D2" w:rsidRPr="0057320C" w:rsidRDefault="00AC62D2" w:rsidP="00DE33F5">
            <w:pPr>
              <w:pStyle w:val="tablehead"/>
              <w:rPr>
                <w:ins w:id="17" w:author="Author"/>
              </w:rPr>
            </w:pPr>
            <w:ins w:id="18" w:author="Author">
              <w:r w:rsidRPr="0057320C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BD3C" w14:textId="77777777" w:rsidR="00AC62D2" w:rsidRPr="0057320C" w:rsidRDefault="00AC62D2" w:rsidP="00DE33F5">
            <w:pPr>
              <w:pStyle w:val="tablehead"/>
              <w:rPr>
                <w:ins w:id="19" w:author="Author"/>
              </w:rPr>
            </w:pPr>
            <w:ins w:id="20" w:author="Author">
              <w:r w:rsidRPr="0057320C">
                <w:t xml:space="preserve">$100,000 </w:t>
              </w:r>
              <w:r w:rsidRPr="0057320C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870D4" w14:textId="77777777" w:rsidR="00AC62D2" w:rsidRPr="0057320C" w:rsidRDefault="00AC62D2" w:rsidP="00DE33F5">
            <w:pPr>
              <w:pStyle w:val="tablehead"/>
              <w:rPr>
                <w:ins w:id="21" w:author="Author"/>
              </w:rPr>
            </w:pPr>
            <w:ins w:id="22" w:author="Author">
              <w:r w:rsidRPr="0057320C">
                <w:t>$500 Deductible</w:t>
              </w:r>
              <w:r w:rsidRPr="0057320C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D3A2D" w14:textId="77777777" w:rsidR="00AC62D2" w:rsidRPr="0057320C" w:rsidRDefault="00AC62D2" w:rsidP="00DE33F5">
            <w:pPr>
              <w:pStyle w:val="tablehead"/>
              <w:rPr>
                <w:ins w:id="23" w:author="Author"/>
              </w:rPr>
            </w:pPr>
            <w:ins w:id="24" w:author="Author">
              <w:r w:rsidRPr="0057320C">
                <w:t>$500 Deductible</w:t>
              </w:r>
              <w:r w:rsidRPr="0057320C">
                <w:br/>
                <w:t>Comprehensive</w:t>
              </w:r>
            </w:ins>
          </w:p>
        </w:tc>
      </w:tr>
      <w:tr w:rsidR="00AC62D2" w:rsidRPr="0057320C" w14:paraId="611B9E32" w14:textId="77777777" w:rsidTr="00DE33F5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29FC00" w14:textId="77777777" w:rsidR="00AC62D2" w:rsidRPr="0057320C" w:rsidRDefault="00AC62D2" w:rsidP="00DE33F5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565FD" w14:textId="77777777" w:rsidR="00AC62D2" w:rsidRPr="0057320C" w:rsidRDefault="00AC62D2" w:rsidP="00DE33F5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57320C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67A85" w14:textId="77777777" w:rsidR="00AC62D2" w:rsidRPr="0057320C" w:rsidRDefault="00AC62D2" w:rsidP="00DE33F5">
            <w:pPr>
              <w:pStyle w:val="tabletext00"/>
              <w:rPr>
                <w:ins w:id="29" w:author="Author"/>
              </w:rPr>
            </w:pPr>
            <w:ins w:id="30" w:author="Author">
              <w:r w:rsidRPr="0057320C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71177" w14:textId="77777777" w:rsidR="00AC62D2" w:rsidRPr="0057320C" w:rsidRDefault="00AC62D2" w:rsidP="00DE33F5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57320C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5D134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57320C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7A2F6" w14:textId="77777777" w:rsidR="00AC62D2" w:rsidRPr="0057320C" w:rsidRDefault="00AC62D2" w:rsidP="00DE33F5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57320C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3A6EF" w14:textId="77777777" w:rsidR="00AC62D2" w:rsidRPr="0057320C" w:rsidRDefault="00AC62D2" w:rsidP="00DE33F5">
            <w:pPr>
              <w:pStyle w:val="tabletext00"/>
              <w:rPr>
                <w:ins w:id="37" w:author="Author"/>
              </w:rPr>
            </w:pPr>
            <w:ins w:id="38" w:author="Author">
              <w:r w:rsidRPr="0057320C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80A7F" w14:textId="77777777" w:rsidR="00AC62D2" w:rsidRPr="0057320C" w:rsidRDefault="00AC62D2" w:rsidP="00DE33F5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57320C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784BA" w14:textId="77777777" w:rsidR="00AC62D2" w:rsidRPr="0057320C" w:rsidRDefault="00AC62D2" w:rsidP="00DE33F5">
            <w:pPr>
              <w:pStyle w:val="tabletext00"/>
              <w:rPr>
                <w:ins w:id="41" w:author="Author"/>
              </w:rPr>
            </w:pPr>
            <w:ins w:id="42" w:author="Author">
              <w:r w:rsidRPr="0057320C">
                <w:t>251</w:t>
              </w:r>
            </w:ins>
          </w:p>
        </w:tc>
      </w:tr>
      <w:tr w:rsidR="00AC62D2" w:rsidRPr="0057320C" w14:paraId="201790FB" w14:textId="77777777" w:rsidTr="00DE33F5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90E111" w14:textId="77777777" w:rsidR="00AC62D2" w:rsidRPr="0057320C" w:rsidRDefault="00AC62D2" w:rsidP="00DE33F5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74184" w14:textId="77777777" w:rsidR="00AC62D2" w:rsidRPr="0057320C" w:rsidRDefault="00AC62D2" w:rsidP="00DE33F5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57320C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90DA4" w14:textId="77777777" w:rsidR="00AC62D2" w:rsidRPr="0057320C" w:rsidRDefault="00AC62D2" w:rsidP="00DE33F5">
            <w:pPr>
              <w:pStyle w:val="tabletext00"/>
              <w:rPr>
                <w:ins w:id="47" w:author="Author"/>
              </w:rPr>
            </w:pPr>
            <w:ins w:id="48" w:author="Author">
              <w:r w:rsidRPr="0057320C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D1843" w14:textId="77777777" w:rsidR="00AC62D2" w:rsidRPr="0057320C" w:rsidRDefault="00AC62D2" w:rsidP="00DE33F5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86EA5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57320C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968FB" w14:textId="77777777" w:rsidR="00AC62D2" w:rsidRPr="0057320C" w:rsidRDefault="00AC62D2" w:rsidP="00DE33F5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D56F1" w14:textId="77777777" w:rsidR="00AC62D2" w:rsidRPr="0057320C" w:rsidRDefault="00AC62D2" w:rsidP="00DE33F5">
            <w:pPr>
              <w:pStyle w:val="tabletext00"/>
              <w:rPr>
                <w:ins w:id="53" w:author="Author"/>
              </w:rPr>
            </w:pPr>
            <w:ins w:id="54" w:author="Author">
              <w:r w:rsidRPr="0057320C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D498C" w14:textId="77777777" w:rsidR="00AC62D2" w:rsidRPr="0057320C" w:rsidRDefault="00AC62D2" w:rsidP="00DE33F5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B4C37" w14:textId="77777777" w:rsidR="00AC62D2" w:rsidRPr="0057320C" w:rsidRDefault="00AC62D2" w:rsidP="00DE33F5">
            <w:pPr>
              <w:pStyle w:val="tabletext00"/>
              <w:rPr>
                <w:ins w:id="56" w:author="Author"/>
              </w:rPr>
            </w:pPr>
            <w:ins w:id="57" w:author="Author">
              <w:r w:rsidRPr="0057320C">
                <w:t>227</w:t>
              </w:r>
            </w:ins>
          </w:p>
        </w:tc>
      </w:tr>
      <w:tr w:rsidR="00AC62D2" w:rsidRPr="0057320C" w14:paraId="2F8C8D46" w14:textId="77777777" w:rsidTr="00DE33F5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21AD19" w14:textId="77777777" w:rsidR="00AC62D2" w:rsidRPr="0057320C" w:rsidRDefault="00AC62D2" w:rsidP="00DE33F5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6F98" w14:textId="77777777" w:rsidR="00AC62D2" w:rsidRPr="0057320C" w:rsidRDefault="00AC62D2" w:rsidP="00DE33F5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57320C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8206B" w14:textId="77777777" w:rsidR="00AC62D2" w:rsidRPr="0057320C" w:rsidRDefault="00AC62D2" w:rsidP="00DE33F5">
            <w:pPr>
              <w:pStyle w:val="tabletext00"/>
              <w:rPr>
                <w:ins w:id="62" w:author="Author"/>
              </w:rPr>
            </w:pPr>
            <w:ins w:id="63" w:author="Author">
              <w:r w:rsidRPr="0057320C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068A2" w14:textId="77777777" w:rsidR="00AC62D2" w:rsidRPr="0057320C" w:rsidRDefault="00AC62D2" w:rsidP="00DE33F5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AFECC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57320C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D99D3" w14:textId="77777777" w:rsidR="00AC62D2" w:rsidRPr="0057320C" w:rsidRDefault="00AC62D2" w:rsidP="00DE33F5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2F299" w14:textId="77777777" w:rsidR="00AC62D2" w:rsidRPr="0057320C" w:rsidRDefault="00AC62D2" w:rsidP="00DE33F5">
            <w:pPr>
              <w:pStyle w:val="tabletext00"/>
              <w:rPr>
                <w:ins w:id="68" w:author="Author"/>
              </w:rPr>
            </w:pPr>
            <w:ins w:id="69" w:author="Author">
              <w:r w:rsidRPr="0057320C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17ADF" w14:textId="77777777" w:rsidR="00AC62D2" w:rsidRPr="0057320C" w:rsidRDefault="00AC62D2" w:rsidP="00DE33F5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3AC0E" w14:textId="77777777" w:rsidR="00AC62D2" w:rsidRPr="0057320C" w:rsidRDefault="00AC62D2" w:rsidP="00DE33F5">
            <w:pPr>
              <w:pStyle w:val="tabletext00"/>
              <w:rPr>
                <w:ins w:id="71" w:author="Author"/>
              </w:rPr>
            </w:pPr>
            <w:ins w:id="72" w:author="Author">
              <w:r w:rsidRPr="0057320C">
                <w:t>266</w:t>
              </w:r>
            </w:ins>
          </w:p>
        </w:tc>
      </w:tr>
      <w:tr w:rsidR="00AC62D2" w:rsidRPr="0057320C" w14:paraId="7D1C67E6" w14:textId="77777777" w:rsidTr="00DE33F5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147765" w14:textId="77777777" w:rsidR="00AC62D2" w:rsidRPr="0057320C" w:rsidRDefault="00AC62D2" w:rsidP="00DE33F5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23AD" w14:textId="77777777" w:rsidR="00AC62D2" w:rsidRPr="0057320C" w:rsidRDefault="00AC62D2" w:rsidP="00DE33F5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57320C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705A" w14:textId="77777777" w:rsidR="00AC62D2" w:rsidRPr="0057320C" w:rsidRDefault="00AC62D2" w:rsidP="00DE33F5">
            <w:pPr>
              <w:pStyle w:val="tabletext00"/>
              <w:rPr>
                <w:ins w:id="77" w:author="Author"/>
              </w:rPr>
            </w:pPr>
            <w:ins w:id="78" w:author="Author">
              <w:r w:rsidRPr="0057320C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0F1A0" w14:textId="77777777" w:rsidR="00AC62D2" w:rsidRPr="0057320C" w:rsidRDefault="00AC62D2" w:rsidP="00DE33F5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28B87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57320C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F6C06" w14:textId="77777777" w:rsidR="00AC62D2" w:rsidRPr="0057320C" w:rsidRDefault="00AC62D2" w:rsidP="00DE33F5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FDB93" w14:textId="77777777" w:rsidR="00AC62D2" w:rsidRPr="0057320C" w:rsidRDefault="00AC62D2" w:rsidP="00DE33F5">
            <w:pPr>
              <w:pStyle w:val="tabletext00"/>
              <w:rPr>
                <w:ins w:id="83" w:author="Author"/>
              </w:rPr>
            </w:pPr>
            <w:ins w:id="84" w:author="Author">
              <w:r w:rsidRPr="0057320C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7757D" w14:textId="77777777" w:rsidR="00AC62D2" w:rsidRPr="0057320C" w:rsidRDefault="00AC62D2" w:rsidP="00DE33F5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30325" w14:textId="77777777" w:rsidR="00AC62D2" w:rsidRPr="0057320C" w:rsidRDefault="00AC62D2" w:rsidP="00DE33F5">
            <w:pPr>
              <w:pStyle w:val="tabletext00"/>
              <w:rPr>
                <w:ins w:id="86" w:author="Author"/>
              </w:rPr>
            </w:pPr>
            <w:ins w:id="87" w:author="Author">
              <w:r w:rsidRPr="0057320C">
                <w:t>227</w:t>
              </w:r>
            </w:ins>
          </w:p>
        </w:tc>
      </w:tr>
      <w:tr w:rsidR="00AC62D2" w:rsidRPr="0057320C" w14:paraId="07822680" w14:textId="77777777" w:rsidTr="00DE33F5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CACB01" w14:textId="77777777" w:rsidR="00AC62D2" w:rsidRPr="0057320C" w:rsidRDefault="00AC62D2" w:rsidP="00DE33F5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AC74C" w14:textId="77777777" w:rsidR="00AC62D2" w:rsidRPr="0057320C" w:rsidRDefault="00AC62D2" w:rsidP="00DE33F5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57320C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C7198" w14:textId="77777777" w:rsidR="00AC62D2" w:rsidRPr="0057320C" w:rsidRDefault="00AC62D2" w:rsidP="00DE33F5">
            <w:pPr>
              <w:pStyle w:val="tabletext00"/>
              <w:rPr>
                <w:ins w:id="92" w:author="Author"/>
              </w:rPr>
            </w:pPr>
            <w:ins w:id="93" w:author="Author">
              <w:r w:rsidRPr="0057320C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EBCE4" w14:textId="77777777" w:rsidR="00AC62D2" w:rsidRPr="0057320C" w:rsidRDefault="00AC62D2" w:rsidP="00DE33F5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16D83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57320C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33001" w14:textId="77777777" w:rsidR="00AC62D2" w:rsidRPr="0057320C" w:rsidRDefault="00AC62D2" w:rsidP="00DE33F5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5621D" w14:textId="77777777" w:rsidR="00AC62D2" w:rsidRPr="0057320C" w:rsidRDefault="00AC62D2" w:rsidP="00DE33F5">
            <w:pPr>
              <w:pStyle w:val="tabletext00"/>
              <w:rPr>
                <w:ins w:id="98" w:author="Author"/>
              </w:rPr>
            </w:pPr>
            <w:ins w:id="99" w:author="Author">
              <w:r w:rsidRPr="0057320C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1E4E1" w14:textId="77777777" w:rsidR="00AC62D2" w:rsidRPr="0057320C" w:rsidRDefault="00AC62D2" w:rsidP="00DE33F5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64642" w14:textId="77777777" w:rsidR="00AC62D2" w:rsidRPr="0057320C" w:rsidRDefault="00AC62D2" w:rsidP="00DE33F5">
            <w:pPr>
              <w:pStyle w:val="tabletext00"/>
              <w:rPr>
                <w:ins w:id="101" w:author="Author"/>
              </w:rPr>
            </w:pPr>
            <w:ins w:id="102" w:author="Author">
              <w:r w:rsidRPr="0057320C">
                <w:t>251</w:t>
              </w:r>
            </w:ins>
          </w:p>
        </w:tc>
      </w:tr>
      <w:tr w:rsidR="00AC62D2" w:rsidRPr="0057320C" w14:paraId="0C78F720" w14:textId="77777777" w:rsidTr="00DE33F5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0BABC8" w14:textId="77777777" w:rsidR="00AC62D2" w:rsidRPr="0057320C" w:rsidRDefault="00AC62D2" w:rsidP="00DE33F5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9E2BD" w14:textId="77777777" w:rsidR="00AC62D2" w:rsidRPr="0057320C" w:rsidRDefault="00AC62D2" w:rsidP="00DE33F5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57320C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204A" w14:textId="77777777" w:rsidR="00AC62D2" w:rsidRPr="0057320C" w:rsidRDefault="00AC62D2" w:rsidP="00DE33F5">
            <w:pPr>
              <w:pStyle w:val="tabletext00"/>
              <w:rPr>
                <w:ins w:id="107" w:author="Author"/>
              </w:rPr>
            </w:pPr>
            <w:ins w:id="108" w:author="Author">
              <w:r w:rsidRPr="0057320C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F7021" w14:textId="77777777" w:rsidR="00AC62D2" w:rsidRPr="0057320C" w:rsidRDefault="00AC62D2" w:rsidP="00DE33F5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D7323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57320C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6D4B0" w14:textId="77777777" w:rsidR="00AC62D2" w:rsidRPr="0057320C" w:rsidRDefault="00AC62D2" w:rsidP="00DE33F5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A4F03" w14:textId="77777777" w:rsidR="00AC62D2" w:rsidRPr="0057320C" w:rsidRDefault="00AC62D2" w:rsidP="00DE33F5">
            <w:pPr>
              <w:pStyle w:val="tabletext00"/>
              <w:rPr>
                <w:ins w:id="113" w:author="Author"/>
              </w:rPr>
            </w:pPr>
            <w:ins w:id="114" w:author="Author">
              <w:r w:rsidRPr="0057320C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5EF38" w14:textId="77777777" w:rsidR="00AC62D2" w:rsidRPr="0057320C" w:rsidRDefault="00AC62D2" w:rsidP="00DE33F5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71BF8" w14:textId="77777777" w:rsidR="00AC62D2" w:rsidRPr="0057320C" w:rsidRDefault="00AC62D2" w:rsidP="00DE33F5">
            <w:pPr>
              <w:pStyle w:val="tabletext00"/>
              <w:rPr>
                <w:ins w:id="116" w:author="Author"/>
              </w:rPr>
            </w:pPr>
            <w:ins w:id="117" w:author="Author">
              <w:r w:rsidRPr="0057320C">
                <w:t>231</w:t>
              </w:r>
            </w:ins>
          </w:p>
        </w:tc>
      </w:tr>
      <w:tr w:rsidR="00AC62D2" w:rsidRPr="0057320C" w14:paraId="7A02D2CE" w14:textId="77777777" w:rsidTr="00DE33F5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AD4E2F" w14:textId="77777777" w:rsidR="00AC62D2" w:rsidRPr="0057320C" w:rsidRDefault="00AC62D2" w:rsidP="00DE33F5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2675" w14:textId="77777777" w:rsidR="00AC62D2" w:rsidRPr="0057320C" w:rsidRDefault="00AC62D2" w:rsidP="00DE33F5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57320C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37FD" w14:textId="77777777" w:rsidR="00AC62D2" w:rsidRPr="0057320C" w:rsidRDefault="00AC62D2" w:rsidP="00DE33F5">
            <w:pPr>
              <w:pStyle w:val="tabletext00"/>
              <w:rPr>
                <w:ins w:id="122" w:author="Author"/>
              </w:rPr>
            </w:pPr>
            <w:ins w:id="123" w:author="Author">
              <w:r w:rsidRPr="0057320C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5A487" w14:textId="77777777" w:rsidR="00AC62D2" w:rsidRPr="0057320C" w:rsidRDefault="00AC62D2" w:rsidP="00DE33F5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58AA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57320C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64BE4" w14:textId="77777777" w:rsidR="00AC62D2" w:rsidRPr="0057320C" w:rsidRDefault="00AC62D2" w:rsidP="00DE33F5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A4E61" w14:textId="77777777" w:rsidR="00AC62D2" w:rsidRPr="0057320C" w:rsidRDefault="00AC62D2" w:rsidP="00DE33F5">
            <w:pPr>
              <w:pStyle w:val="tabletext00"/>
              <w:rPr>
                <w:ins w:id="128" w:author="Author"/>
              </w:rPr>
            </w:pPr>
            <w:ins w:id="129" w:author="Author">
              <w:r w:rsidRPr="0057320C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DD64D" w14:textId="77777777" w:rsidR="00AC62D2" w:rsidRPr="0057320C" w:rsidRDefault="00AC62D2" w:rsidP="00DE33F5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31394" w14:textId="77777777" w:rsidR="00AC62D2" w:rsidRPr="0057320C" w:rsidRDefault="00AC62D2" w:rsidP="00DE33F5">
            <w:pPr>
              <w:pStyle w:val="tabletext00"/>
              <w:rPr>
                <w:ins w:id="131" w:author="Author"/>
              </w:rPr>
            </w:pPr>
            <w:ins w:id="132" w:author="Author">
              <w:r w:rsidRPr="0057320C">
                <w:t>231</w:t>
              </w:r>
            </w:ins>
          </w:p>
        </w:tc>
      </w:tr>
      <w:tr w:rsidR="00AC62D2" w:rsidRPr="0057320C" w14:paraId="724F31ED" w14:textId="77777777" w:rsidTr="00DE33F5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5E11F6" w14:textId="77777777" w:rsidR="00AC62D2" w:rsidRPr="0057320C" w:rsidRDefault="00AC62D2" w:rsidP="00DE33F5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DE37" w14:textId="77777777" w:rsidR="00AC62D2" w:rsidRPr="0057320C" w:rsidRDefault="00AC62D2" w:rsidP="00DE33F5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57320C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0A146" w14:textId="77777777" w:rsidR="00AC62D2" w:rsidRPr="0057320C" w:rsidRDefault="00AC62D2" w:rsidP="00DE33F5">
            <w:pPr>
              <w:pStyle w:val="tabletext00"/>
              <w:rPr>
                <w:ins w:id="137" w:author="Author"/>
              </w:rPr>
            </w:pPr>
            <w:ins w:id="138" w:author="Author">
              <w:r w:rsidRPr="0057320C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7C43B" w14:textId="77777777" w:rsidR="00AC62D2" w:rsidRPr="0057320C" w:rsidRDefault="00AC62D2" w:rsidP="00DE33F5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0086B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57320C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FA373" w14:textId="77777777" w:rsidR="00AC62D2" w:rsidRPr="0057320C" w:rsidRDefault="00AC62D2" w:rsidP="00DE33F5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E3D8E" w14:textId="77777777" w:rsidR="00AC62D2" w:rsidRPr="0057320C" w:rsidRDefault="00AC62D2" w:rsidP="00DE33F5">
            <w:pPr>
              <w:pStyle w:val="tabletext00"/>
              <w:rPr>
                <w:ins w:id="143" w:author="Author"/>
              </w:rPr>
            </w:pPr>
            <w:ins w:id="144" w:author="Author">
              <w:r w:rsidRPr="0057320C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C5512" w14:textId="77777777" w:rsidR="00AC62D2" w:rsidRPr="0057320C" w:rsidRDefault="00AC62D2" w:rsidP="00DE33F5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836E9" w14:textId="77777777" w:rsidR="00AC62D2" w:rsidRPr="0057320C" w:rsidRDefault="00AC62D2" w:rsidP="00DE33F5">
            <w:pPr>
              <w:pStyle w:val="tabletext00"/>
              <w:rPr>
                <w:ins w:id="146" w:author="Author"/>
              </w:rPr>
            </w:pPr>
            <w:ins w:id="147" w:author="Author">
              <w:r w:rsidRPr="0057320C">
                <w:t>231</w:t>
              </w:r>
            </w:ins>
          </w:p>
        </w:tc>
      </w:tr>
      <w:tr w:rsidR="00AC62D2" w:rsidRPr="0057320C" w14:paraId="243B437E" w14:textId="77777777" w:rsidTr="00DE33F5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B5485" w14:textId="77777777" w:rsidR="00AC62D2" w:rsidRPr="0057320C" w:rsidRDefault="00AC62D2" w:rsidP="00DE33F5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633B" w14:textId="77777777" w:rsidR="00AC62D2" w:rsidRPr="0057320C" w:rsidRDefault="00AC62D2" w:rsidP="00DE33F5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57320C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9C45F" w14:textId="77777777" w:rsidR="00AC62D2" w:rsidRPr="0057320C" w:rsidRDefault="00AC62D2" w:rsidP="00DE33F5">
            <w:pPr>
              <w:pStyle w:val="tabletext00"/>
              <w:rPr>
                <w:ins w:id="152" w:author="Author"/>
              </w:rPr>
            </w:pPr>
            <w:ins w:id="153" w:author="Author">
              <w:r w:rsidRPr="0057320C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F46C2" w14:textId="77777777" w:rsidR="00AC62D2" w:rsidRPr="0057320C" w:rsidRDefault="00AC62D2" w:rsidP="00DE33F5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A3694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57320C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C84CA" w14:textId="77777777" w:rsidR="00AC62D2" w:rsidRPr="0057320C" w:rsidRDefault="00AC62D2" w:rsidP="00DE33F5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EF59F" w14:textId="77777777" w:rsidR="00AC62D2" w:rsidRPr="0057320C" w:rsidRDefault="00AC62D2" w:rsidP="00DE33F5">
            <w:pPr>
              <w:pStyle w:val="tabletext00"/>
              <w:rPr>
                <w:ins w:id="158" w:author="Author"/>
              </w:rPr>
            </w:pPr>
            <w:ins w:id="159" w:author="Author">
              <w:r w:rsidRPr="0057320C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1D676" w14:textId="77777777" w:rsidR="00AC62D2" w:rsidRPr="0057320C" w:rsidRDefault="00AC62D2" w:rsidP="00DE33F5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D56E4" w14:textId="77777777" w:rsidR="00AC62D2" w:rsidRPr="0057320C" w:rsidRDefault="00AC62D2" w:rsidP="00DE33F5">
            <w:pPr>
              <w:pStyle w:val="tabletext00"/>
              <w:rPr>
                <w:ins w:id="161" w:author="Author"/>
              </w:rPr>
            </w:pPr>
            <w:ins w:id="162" w:author="Author">
              <w:r w:rsidRPr="0057320C">
                <w:t>229</w:t>
              </w:r>
            </w:ins>
          </w:p>
        </w:tc>
      </w:tr>
      <w:tr w:rsidR="00AC62D2" w:rsidRPr="0057320C" w14:paraId="0BC34CDB" w14:textId="77777777" w:rsidTr="00DE33F5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990A60" w14:textId="77777777" w:rsidR="00AC62D2" w:rsidRPr="0057320C" w:rsidRDefault="00AC62D2" w:rsidP="00DE33F5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B0EE" w14:textId="77777777" w:rsidR="00AC62D2" w:rsidRPr="0057320C" w:rsidRDefault="00AC62D2" w:rsidP="00DE33F5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57320C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932B" w14:textId="77777777" w:rsidR="00AC62D2" w:rsidRPr="0057320C" w:rsidRDefault="00AC62D2" w:rsidP="00DE33F5">
            <w:pPr>
              <w:pStyle w:val="tabletext00"/>
              <w:rPr>
                <w:ins w:id="167" w:author="Author"/>
              </w:rPr>
            </w:pPr>
            <w:ins w:id="168" w:author="Author">
              <w:r w:rsidRPr="0057320C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1CA5E" w14:textId="77777777" w:rsidR="00AC62D2" w:rsidRPr="0057320C" w:rsidRDefault="00AC62D2" w:rsidP="00DE33F5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D216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57320C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87C63" w14:textId="77777777" w:rsidR="00AC62D2" w:rsidRPr="0057320C" w:rsidRDefault="00AC62D2" w:rsidP="00DE33F5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8AC5E" w14:textId="77777777" w:rsidR="00AC62D2" w:rsidRPr="0057320C" w:rsidRDefault="00AC62D2" w:rsidP="00DE33F5">
            <w:pPr>
              <w:pStyle w:val="tabletext00"/>
              <w:rPr>
                <w:ins w:id="173" w:author="Author"/>
              </w:rPr>
            </w:pPr>
            <w:ins w:id="174" w:author="Author">
              <w:r w:rsidRPr="0057320C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97A27" w14:textId="77777777" w:rsidR="00AC62D2" w:rsidRPr="0057320C" w:rsidRDefault="00AC62D2" w:rsidP="00DE33F5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FE224" w14:textId="77777777" w:rsidR="00AC62D2" w:rsidRPr="0057320C" w:rsidRDefault="00AC62D2" w:rsidP="00DE33F5">
            <w:pPr>
              <w:pStyle w:val="tabletext00"/>
              <w:rPr>
                <w:ins w:id="176" w:author="Author"/>
              </w:rPr>
            </w:pPr>
            <w:ins w:id="177" w:author="Author">
              <w:r w:rsidRPr="0057320C">
                <w:t>345</w:t>
              </w:r>
            </w:ins>
          </w:p>
        </w:tc>
      </w:tr>
      <w:tr w:rsidR="00AC62D2" w:rsidRPr="0057320C" w14:paraId="3E6C99FA" w14:textId="77777777" w:rsidTr="00DE33F5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6835DD" w14:textId="77777777" w:rsidR="00AC62D2" w:rsidRPr="0057320C" w:rsidRDefault="00AC62D2" w:rsidP="00DE33F5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43FD" w14:textId="77777777" w:rsidR="00AC62D2" w:rsidRPr="0057320C" w:rsidRDefault="00AC62D2" w:rsidP="00DE33F5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57320C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1F8B" w14:textId="77777777" w:rsidR="00AC62D2" w:rsidRPr="0057320C" w:rsidRDefault="00AC62D2" w:rsidP="00DE33F5">
            <w:pPr>
              <w:pStyle w:val="tabletext00"/>
              <w:rPr>
                <w:ins w:id="182" w:author="Author"/>
              </w:rPr>
            </w:pPr>
            <w:ins w:id="183" w:author="Author">
              <w:r w:rsidRPr="0057320C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F0125" w14:textId="77777777" w:rsidR="00AC62D2" w:rsidRPr="0057320C" w:rsidRDefault="00AC62D2" w:rsidP="00DE33F5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BC6A0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57320C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FCE54" w14:textId="77777777" w:rsidR="00AC62D2" w:rsidRPr="0057320C" w:rsidRDefault="00AC62D2" w:rsidP="00DE33F5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B3D0F" w14:textId="77777777" w:rsidR="00AC62D2" w:rsidRPr="0057320C" w:rsidRDefault="00AC62D2" w:rsidP="00DE33F5">
            <w:pPr>
              <w:pStyle w:val="tabletext00"/>
              <w:rPr>
                <w:ins w:id="188" w:author="Author"/>
              </w:rPr>
            </w:pPr>
            <w:ins w:id="189" w:author="Author">
              <w:r w:rsidRPr="0057320C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272C5" w14:textId="77777777" w:rsidR="00AC62D2" w:rsidRPr="0057320C" w:rsidRDefault="00AC62D2" w:rsidP="00DE33F5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9AF08" w14:textId="77777777" w:rsidR="00AC62D2" w:rsidRPr="0057320C" w:rsidRDefault="00AC62D2" w:rsidP="00DE33F5">
            <w:pPr>
              <w:pStyle w:val="tabletext00"/>
              <w:rPr>
                <w:ins w:id="191" w:author="Author"/>
              </w:rPr>
            </w:pPr>
            <w:ins w:id="192" w:author="Author">
              <w:r w:rsidRPr="0057320C">
                <w:t>231</w:t>
              </w:r>
            </w:ins>
          </w:p>
        </w:tc>
      </w:tr>
      <w:tr w:rsidR="00AC62D2" w:rsidRPr="0057320C" w14:paraId="2AC957B5" w14:textId="77777777" w:rsidTr="00DE33F5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BDE04" w14:textId="77777777" w:rsidR="00AC62D2" w:rsidRPr="0057320C" w:rsidRDefault="00AC62D2" w:rsidP="00DE33F5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12342" w14:textId="77777777" w:rsidR="00AC62D2" w:rsidRPr="0057320C" w:rsidRDefault="00AC62D2" w:rsidP="00DE33F5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57320C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272B9" w14:textId="77777777" w:rsidR="00AC62D2" w:rsidRPr="0057320C" w:rsidRDefault="00AC62D2" w:rsidP="00DE33F5">
            <w:pPr>
              <w:pStyle w:val="tabletext00"/>
              <w:rPr>
                <w:ins w:id="197" w:author="Author"/>
              </w:rPr>
            </w:pPr>
            <w:ins w:id="198" w:author="Author">
              <w:r w:rsidRPr="0057320C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7CB39" w14:textId="77777777" w:rsidR="00AC62D2" w:rsidRPr="0057320C" w:rsidRDefault="00AC62D2" w:rsidP="00DE33F5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BFD09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57320C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70601" w14:textId="77777777" w:rsidR="00AC62D2" w:rsidRPr="0057320C" w:rsidRDefault="00AC62D2" w:rsidP="00DE33F5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E35FE" w14:textId="77777777" w:rsidR="00AC62D2" w:rsidRPr="0057320C" w:rsidRDefault="00AC62D2" w:rsidP="00DE33F5">
            <w:pPr>
              <w:pStyle w:val="tabletext00"/>
              <w:rPr>
                <w:ins w:id="203" w:author="Author"/>
              </w:rPr>
            </w:pPr>
            <w:ins w:id="204" w:author="Author">
              <w:r w:rsidRPr="0057320C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A451D" w14:textId="77777777" w:rsidR="00AC62D2" w:rsidRPr="0057320C" w:rsidRDefault="00AC62D2" w:rsidP="00DE33F5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A3C56" w14:textId="77777777" w:rsidR="00AC62D2" w:rsidRPr="0057320C" w:rsidRDefault="00AC62D2" w:rsidP="00DE33F5">
            <w:pPr>
              <w:pStyle w:val="tabletext00"/>
              <w:rPr>
                <w:ins w:id="206" w:author="Author"/>
              </w:rPr>
            </w:pPr>
            <w:ins w:id="207" w:author="Author">
              <w:r w:rsidRPr="0057320C">
                <w:t>266</w:t>
              </w:r>
            </w:ins>
          </w:p>
        </w:tc>
      </w:tr>
      <w:tr w:rsidR="00AC62D2" w:rsidRPr="0057320C" w14:paraId="34B55467" w14:textId="77777777" w:rsidTr="00DE33F5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367188" w14:textId="77777777" w:rsidR="00AC62D2" w:rsidRPr="0057320C" w:rsidRDefault="00AC62D2" w:rsidP="00DE33F5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196B" w14:textId="77777777" w:rsidR="00AC62D2" w:rsidRPr="0057320C" w:rsidRDefault="00AC62D2" w:rsidP="00DE33F5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57320C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DB64" w14:textId="77777777" w:rsidR="00AC62D2" w:rsidRPr="0057320C" w:rsidRDefault="00AC62D2" w:rsidP="00DE33F5">
            <w:pPr>
              <w:pStyle w:val="tabletext00"/>
              <w:rPr>
                <w:ins w:id="212" w:author="Author"/>
              </w:rPr>
            </w:pPr>
            <w:ins w:id="213" w:author="Author">
              <w:r w:rsidRPr="0057320C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A43AD" w14:textId="77777777" w:rsidR="00AC62D2" w:rsidRPr="0057320C" w:rsidRDefault="00AC62D2" w:rsidP="00DE33F5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30E1B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57320C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0D583" w14:textId="77777777" w:rsidR="00AC62D2" w:rsidRPr="0057320C" w:rsidRDefault="00AC62D2" w:rsidP="00DE33F5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BC2CE" w14:textId="77777777" w:rsidR="00AC62D2" w:rsidRPr="0057320C" w:rsidRDefault="00AC62D2" w:rsidP="00DE33F5">
            <w:pPr>
              <w:pStyle w:val="tabletext00"/>
              <w:rPr>
                <w:ins w:id="218" w:author="Author"/>
              </w:rPr>
            </w:pPr>
            <w:ins w:id="219" w:author="Author">
              <w:r w:rsidRPr="0057320C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D25DC" w14:textId="77777777" w:rsidR="00AC62D2" w:rsidRPr="0057320C" w:rsidRDefault="00AC62D2" w:rsidP="00DE33F5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25EA2" w14:textId="77777777" w:rsidR="00AC62D2" w:rsidRPr="0057320C" w:rsidRDefault="00AC62D2" w:rsidP="00DE33F5">
            <w:pPr>
              <w:pStyle w:val="tabletext00"/>
              <w:rPr>
                <w:ins w:id="221" w:author="Author"/>
              </w:rPr>
            </w:pPr>
            <w:ins w:id="222" w:author="Author">
              <w:r w:rsidRPr="0057320C">
                <w:t>229</w:t>
              </w:r>
            </w:ins>
          </w:p>
        </w:tc>
      </w:tr>
      <w:tr w:rsidR="00AC62D2" w:rsidRPr="0057320C" w14:paraId="12E9AC61" w14:textId="77777777" w:rsidTr="00DE33F5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73CE4F" w14:textId="77777777" w:rsidR="00AC62D2" w:rsidRPr="0057320C" w:rsidRDefault="00AC62D2" w:rsidP="00DE33F5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6CD7" w14:textId="77777777" w:rsidR="00AC62D2" w:rsidRPr="0057320C" w:rsidRDefault="00AC62D2" w:rsidP="00DE33F5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57320C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3A29" w14:textId="77777777" w:rsidR="00AC62D2" w:rsidRPr="0057320C" w:rsidRDefault="00AC62D2" w:rsidP="00DE33F5">
            <w:pPr>
              <w:pStyle w:val="tabletext00"/>
              <w:rPr>
                <w:ins w:id="227" w:author="Author"/>
              </w:rPr>
            </w:pPr>
            <w:ins w:id="228" w:author="Author">
              <w:r w:rsidRPr="0057320C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E30BB" w14:textId="77777777" w:rsidR="00AC62D2" w:rsidRPr="0057320C" w:rsidRDefault="00AC62D2" w:rsidP="00DE33F5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036C0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57320C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11BCC" w14:textId="77777777" w:rsidR="00AC62D2" w:rsidRPr="0057320C" w:rsidRDefault="00AC62D2" w:rsidP="00DE33F5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435DA" w14:textId="77777777" w:rsidR="00AC62D2" w:rsidRPr="0057320C" w:rsidRDefault="00AC62D2" w:rsidP="00DE33F5">
            <w:pPr>
              <w:pStyle w:val="tabletext00"/>
              <w:rPr>
                <w:ins w:id="233" w:author="Author"/>
              </w:rPr>
            </w:pPr>
            <w:ins w:id="234" w:author="Author">
              <w:r w:rsidRPr="0057320C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2D6BE" w14:textId="77777777" w:rsidR="00AC62D2" w:rsidRPr="0057320C" w:rsidRDefault="00AC62D2" w:rsidP="00DE33F5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51C41" w14:textId="77777777" w:rsidR="00AC62D2" w:rsidRPr="0057320C" w:rsidRDefault="00AC62D2" w:rsidP="00DE33F5">
            <w:pPr>
              <w:pStyle w:val="tabletext00"/>
              <w:rPr>
                <w:ins w:id="236" w:author="Author"/>
              </w:rPr>
            </w:pPr>
            <w:ins w:id="237" w:author="Author">
              <w:r w:rsidRPr="0057320C">
                <w:t>231</w:t>
              </w:r>
            </w:ins>
          </w:p>
        </w:tc>
      </w:tr>
      <w:tr w:rsidR="00AC62D2" w:rsidRPr="0057320C" w14:paraId="52247B86" w14:textId="77777777" w:rsidTr="00DE33F5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6B2A6" w14:textId="77777777" w:rsidR="00AC62D2" w:rsidRPr="0057320C" w:rsidRDefault="00AC62D2" w:rsidP="00DE33F5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040A1" w14:textId="77777777" w:rsidR="00AC62D2" w:rsidRPr="0057320C" w:rsidRDefault="00AC62D2" w:rsidP="00DE33F5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57320C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2E69" w14:textId="77777777" w:rsidR="00AC62D2" w:rsidRPr="0057320C" w:rsidRDefault="00AC62D2" w:rsidP="00DE33F5">
            <w:pPr>
              <w:pStyle w:val="tabletext00"/>
              <w:rPr>
                <w:ins w:id="242" w:author="Author"/>
              </w:rPr>
            </w:pPr>
            <w:ins w:id="243" w:author="Author">
              <w:r w:rsidRPr="0057320C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D6EC0" w14:textId="77777777" w:rsidR="00AC62D2" w:rsidRPr="0057320C" w:rsidRDefault="00AC62D2" w:rsidP="00DE33F5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E9836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57320C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22F00" w14:textId="77777777" w:rsidR="00AC62D2" w:rsidRPr="0057320C" w:rsidRDefault="00AC62D2" w:rsidP="00DE33F5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1F59C" w14:textId="77777777" w:rsidR="00AC62D2" w:rsidRPr="0057320C" w:rsidRDefault="00AC62D2" w:rsidP="00DE33F5">
            <w:pPr>
              <w:pStyle w:val="tabletext00"/>
              <w:rPr>
                <w:ins w:id="248" w:author="Author"/>
              </w:rPr>
            </w:pPr>
            <w:ins w:id="249" w:author="Author">
              <w:r w:rsidRPr="0057320C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816A6" w14:textId="77777777" w:rsidR="00AC62D2" w:rsidRPr="0057320C" w:rsidRDefault="00AC62D2" w:rsidP="00DE33F5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9A1E3" w14:textId="77777777" w:rsidR="00AC62D2" w:rsidRPr="0057320C" w:rsidRDefault="00AC62D2" w:rsidP="00DE33F5">
            <w:pPr>
              <w:pStyle w:val="tabletext00"/>
              <w:rPr>
                <w:ins w:id="251" w:author="Author"/>
              </w:rPr>
            </w:pPr>
            <w:ins w:id="252" w:author="Author">
              <w:r w:rsidRPr="0057320C">
                <w:t>251</w:t>
              </w:r>
            </w:ins>
          </w:p>
        </w:tc>
      </w:tr>
      <w:tr w:rsidR="00AC62D2" w:rsidRPr="0057320C" w14:paraId="60C74878" w14:textId="77777777" w:rsidTr="00DE33F5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A39965" w14:textId="77777777" w:rsidR="00AC62D2" w:rsidRPr="0057320C" w:rsidRDefault="00AC62D2" w:rsidP="00DE33F5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B01B" w14:textId="77777777" w:rsidR="00AC62D2" w:rsidRPr="0057320C" w:rsidRDefault="00AC62D2" w:rsidP="00DE33F5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57320C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AB50" w14:textId="77777777" w:rsidR="00AC62D2" w:rsidRPr="0057320C" w:rsidRDefault="00AC62D2" w:rsidP="00DE33F5">
            <w:pPr>
              <w:pStyle w:val="tabletext00"/>
              <w:rPr>
                <w:ins w:id="257" w:author="Author"/>
              </w:rPr>
            </w:pPr>
            <w:ins w:id="258" w:author="Author">
              <w:r w:rsidRPr="0057320C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8FC0B" w14:textId="77777777" w:rsidR="00AC62D2" w:rsidRPr="0057320C" w:rsidRDefault="00AC62D2" w:rsidP="00DE33F5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A25FD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57320C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01548" w14:textId="77777777" w:rsidR="00AC62D2" w:rsidRPr="0057320C" w:rsidRDefault="00AC62D2" w:rsidP="00DE33F5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6D31BE" w14:textId="77777777" w:rsidR="00AC62D2" w:rsidRPr="0057320C" w:rsidRDefault="00AC62D2" w:rsidP="00DE33F5">
            <w:pPr>
              <w:pStyle w:val="tabletext00"/>
              <w:rPr>
                <w:ins w:id="263" w:author="Author"/>
              </w:rPr>
            </w:pPr>
            <w:ins w:id="264" w:author="Author">
              <w:r w:rsidRPr="0057320C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9FD8B" w14:textId="77777777" w:rsidR="00AC62D2" w:rsidRPr="0057320C" w:rsidRDefault="00AC62D2" w:rsidP="00DE33F5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0AE30" w14:textId="77777777" w:rsidR="00AC62D2" w:rsidRPr="0057320C" w:rsidRDefault="00AC62D2" w:rsidP="00DE33F5">
            <w:pPr>
              <w:pStyle w:val="tabletext00"/>
              <w:rPr>
                <w:ins w:id="266" w:author="Author"/>
              </w:rPr>
            </w:pPr>
            <w:ins w:id="267" w:author="Author">
              <w:r w:rsidRPr="0057320C">
                <w:t>259</w:t>
              </w:r>
            </w:ins>
          </w:p>
        </w:tc>
      </w:tr>
      <w:tr w:rsidR="00AC62D2" w:rsidRPr="0057320C" w14:paraId="67BFB66A" w14:textId="77777777" w:rsidTr="00DE33F5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34060C" w14:textId="77777777" w:rsidR="00AC62D2" w:rsidRPr="0057320C" w:rsidRDefault="00AC62D2" w:rsidP="00DE33F5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EE1F" w14:textId="77777777" w:rsidR="00AC62D2" w:rsidRPr="0057320C" w:rsidRDefault="00AC62D2" w:rsidP="00DE33F5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57320C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0D74" w14:textId="77777777" w:rsidR="00AC62D2" w:rsidRPr="0057320C" w:rsidRDefault="00AC62D2" w:rsidP="00DE33F5">
            <w:pPr>
              <w:pStyle w:val="tabletext00"/>
              <w:rPr>
                <w:ins w:id="272" w:author="Author"/>
              </w:rPr>
            </w:pPr>
            <w:ins w:id="273" w:author="Author">
              <w:r w:rsidRPr="0057320C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4EE16" w14:textId="77777777" w:rsidR="00AC62D2" w:rsidRPr="0057320C" w:rsidRDefault="00AC62D2" w:rsidP="00DE33F5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E9EC1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57320C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D2702" w14:textId="77777777" w:rsidR="00AC62D2" w:rsidRPr="0057320C" w:rsidRDefault="00AC62D2" w:rsidP="00DE33F5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E49D8" w14:textId="77777777" w:rsidR="00AC62D2" w:rsidRPr="0057320C" w:rsidRDefault="00AC62D2" w:rsidP="00DE33F5">
            <w:pPr>
              <w:pStyle w:val="tabletext00"/>
              <w:rPr>
                <w:ins w:id="278" w:author="Author"/>
              </w:rPr>
            </w:pPr>
            <w:ins w:id="279" w:author="Author">
              <w:r w:rsidRPr="0057320C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3E6AB" w14:textId="77777777" w:rsidR="00AC62D2" w:rsidRPr="0057320C" w:rsidRDefault="00AC62D2" w:rsidP="00DE33F5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50A0F" w14:textId="77777777" w:rsidR="00AC62D2" w:rsidRPr="0057320C" w:rsidRDefault="00AC62D2" w:rsidP="00DE33F5">
            <w:pPr>
              <w:pStyle w:val="tabletext00"/>
              <w:rPr>
                <w:ins w:id="281" w:author="Author"/>
              </w:rPr>
            </w:pPr>
            <w:ins w:id="282" w:author="Author">
              <w:r w:rsidRPr="0057320C">
                <w:t>229</w:t>
              </w:r>
            </w:ins>
          </w:p>
        </w:tc>
      </w:tr>
      <w:tr w:rsidR="00AC62D2" w:rsidRPr="0057320C" w14:paraId="0EFA8089" w14:textId="77777777" w:rsidTr="00DE33F5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C5FFF6" w14:textId="77777777" w:rsidR="00AC62D2" w:rsidRPr="0057320C" w:rsidRDefault="00AC62D2" w:rsidP="00DE33F5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95916" w14:textId="77777777" w:rsidR="00AC62D2" w:rsidRPr="0057320C" w:rsidRDefault="00AC62D2" w:rsidP="00DE33F5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57320C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56DE" w14:textId="77777777" w:rsidR="00AC62D2" w:rsidRPr="0057320C" w:rsidRDefault="00AC62D2" w:rsidP="00DE33F5">
            <w:pPr>
              <w:pStyle w:val="tabletext00"/>
              <w:rPr>
                <w:ins w:id="287" w:author="Author"/>
              </w:rPr>
            </w:pPr>
            <w:ins w:id="288" w:author="Author">
              <w:r w:rsidRPr="0057320C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04D21" w14:textId="77777777" w:rsidR="00AC62D2" w:rsidRPr="0057320C" w:rsidRDefault="00AC62D2" w:rsidP="00DE33F5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BB397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57320C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5A86F" w14:textId="77777777" w:rsidR="00AC62D2" w:rsidRPr="0057320C" w:rsidRDefault="00AC62D2" w:rsidP="00DE33F5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B7879" w14:textId="77777777" w:rsidR="00AC62D2" w:rsidRPr="0057320C" w:rsidRDefault="00AC62D2" w:rsidP="00DE33F5">
            <w:pPr>
              <w:pStyle w:val="tabletext00"/>
              <w:rPr>
                <w:ins w:id="293" w:author="Author"/>
              </w:rPr>
            </w:pPr>
            <w:ins w:id="294" w:author="Author">
              <w:r w:rsidRPr="0057320C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9A51A" w14:textId="77777777" w:rsidR="00AC62D2" w:rsidRPr="0057320C" w:rsidRDefault="00AC62D2" w:rsidP="00DE33F5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FCD0F" w14:textId="77777777" w:rsidR="00AC62D2" w:rsidRPr="0057320C" w:rsidRDefault="00AC62D2" w:rsidP="00DE33F5">
            <w:pPr>
              <w:pStyle w:val="tabletext00"/>
              <w:rPr>
                <w:ins w:id="296" w:author="Author"/>
              </w:rPr>
            </w:pPr>
            <w:ins w:id="297" w:author="Author">
              <w:r w:rsidRPr="0057320C">
                <w:t>330</w:t>
              </w:r>
            </w:ins>
          </w:p>
        </w:tc>
      </w:tr>
      <w:tr w:rsidR="00AC62D2" w:rsidRPr="0057320C" w14:paraId="51AC22BB" w14:textId="77777777" w:rsidTr="00DE33F5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21B135" w14:textId="77777777" w:rsidR="00AC62D2" w:rsidRPr="0057320C" w:rsidRDefault="00AC62D2" w:rsidP="00DE33F5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802E4" w14:textId="77777777" w:rsidR="00AC62D2" w:rsidRPr="0057320C" w:rsidRDefault="00AC62D2" w:rsidP="00DE33F5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57320C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3A6FD" w14:textId="77777777" w:rsidR="00AC62D2" w:rsidRPr="0057320C" w:rsidRDefault="00AC62D2" w:rsidP="00DE33F5">
            <w:pPr>
              <w:pStyle w:val="tabletext00"/>
              <w:rPr>
                <w:ins w:id="302" w:author="Author"/>
              </w:rPr>
            </w:pPr>
            <w:ins w:id="303" w:author="Author">
              <w:r w:rsidRPr="0057320C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A20A8" w14:textId="77777777" w:rsidR="00AC62D2" w:rsidRPr="0057320C" w:rsidRDefault="00AC62D2" w:rsidP="00DE33F5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3CAA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57320C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38CDE" w14:textId="77777777" w:rsidR="00AC62D2" w:rsidRPr="0057320C" w:rsidRDefault="00AC62D2" w:rsidP="00DE33F5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FECB3" w14:textId="77777777" w:rsidR="00AC62D2" w:rsidRPr="0057320C" w:rsidRDefault="00AC62D2" w:rsidP="00DE33F5">
            <w:pPr>
              <w:pStyle w:val="tabletext00"/>
              <w:rPr>
                <w:ins w:id="308" w:author="Author"/>
              </w:rPr>
            </w:pPr>
            <w:ins w:id="309" w:author="Author">
              <w:r w:rsidRPr="0057320C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876E2" w14:textId="77777777" w:rsidR="00AC62D2" w:rsidRPr="0057320C" w:rsidRDefault="00AC62D2" w:rsidP="00DE33F5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56624" w14:textId="77777777" w:rsidR="00AC62D2" w:rsidRPr="0057320C" w:rsidRDefault="00AC62D2" w:rsidP="00DE33F5">
            <w:pPr>
              <w:pStyle w:val="tabletext00"/>
              <w:rPr>
                <w:ins w:id="311" w:author="Author"/>
              </w:rPr>
            </w:pPr>
            <w:ins w:id="312" w:author="Author">
              <w:r w:rsidRPr="0057320C">
                <w:t>307</w:t>
              </w:r>
            </w:ins>
          </w:p>
        </w:tc>
      </w:tr>
      <w:tr w:rsidR="00AC62D2" w:rsidRPr="0057320C" w14:paraId="5BED29C4" w14:textId="77777777" w:rsidTr="00DE33F5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BD4DDA" w14:textId="77777777" w:rsidR="00AC62D2" w:rsidRPr="0057320C" w:rsidRDefault="00AC62D2" w:rsidP="00DE33F5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8FF2" w14:textId="77777777" w:rsidR="00AC62D2" w:rsidRPr="0057320C" w:rsidRDefault="00AC62D2" w:rsidP="00DE33F5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57320C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F209" w14:textId="77777777" w:rsidR="00AC62D2" w:rsidRPr="0057320C" w:rsidRDefault="00AC62D2" w:rsidP="00DE33F5">
            <w:pPr>
              <w:pStyle w:val="tabletext00"/>
              <w:rPr>
                <w:ins w:id="317" w:author="Author"/>
              </w:rPr>
            </w:pPr>
            <w:ins w:id="318" w:author="Author">
              <w:r w:rsidRPr="0057320C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802CF" w14:textId="77777777" w:rsidR="00AC62D2" w:rsidRPr="0057320C" w:rsidRDefault="00AC62D2" w:rsidP="00DE33F5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09A3D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57320C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9E43D" w14:textId="77777777" w:rsidR="00AC62D2" w:rsidRPr="0057320C" w:rsidRDefault="00AC62D2" w:rsidP="00DE33F5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5B5FA" w14:textId="77777777" w:rsidR="00AC62D2" w:rsidRPr="0057320C" w:rsidRDefault="00AC62D2" w:rsidP="00DE33F5">
            <w:pPr>
              <w:pStyle w:val="tabletext00"/>
              <w:rPr>
                <w:ins w:id="323" w:author="Author"/>
              </w:rPr>
            </w:pPr>
            <w:ins w:id="324" w:author="Author">
              <w:r w:rsidRPr="0057320C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30C0A" w14:textId="77777777" w:rsidR="00AC62D2" w:rsidRPr="0057320C" w:rsidRDefault="00AC62D2" w:rsidP="00DE33F5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1BBC4" w14:textId="77777777" w:rsidR="00AC62D2" w:rsidRPr="0057320C" w:rsidRDefault="00AC62D2" w:rsidP="00DE33F5">
            <w:pPr>
              <w:pStyle w:val="tabletext00"/>
              <w:rPr>
                <w:ins w:id="326" w:author="Author"/>
              </w:rPr>
            </w:pPr>
            <w:ins w:id="327" w:author="Author">
              <w:r w:rsidRPr="0057320C">
                <w:t>307</w:t>
              </w:r>
            </w:ins>
          </w:p>
        </w:tc>
      </w:tr>
      <w:tr w:rsidR="00AC62D2" w:rsidRPr="0057320C" w14:paraId="45569161" w14:textId="77777777" w:rsidTr="00DE33F5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681CB2" w14:textId="77777777" w:rsidR="00AC62D2" w:rsidRPr="0057320C" w:rsidRDefault="00AC62D2" w:rsidP="00DE33F5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A000" w14:textId="77777777" w:rsidR="00AC62D2" w:rsidRPr="0057320C" w:rsidRDefault="00AC62D2" w:rsidP="00DE33F5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57320C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D07B" w14:textId="77777777" w:rsidR="00AC62D2" w:rsidRPr="0057320C" w:rsidRDefault="00AC62D2" w:rsidP="00DE33F5">
            <w:pPr>
              <w:pStyle w:val="tabletext00"/>
              <w:rPr>
                <w:ins w:id="332" w:author="Author"/>
              </w:rPr>
            </w:pPr>
            <w:ins w:id="333" w:author="Author">
              <w:r w:rsidRPr="0057320C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1C62A" w14:textId="77777777" w:rsidR="00AC62D2" w:rsidRPr="0057320C" w:rsidRDefault="00AC62D2" w:rsidP="00DE33F5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C1E0A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57320C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924DF" w14:textId="77777777" w:rsidR="00AC62D2" w:rsidRPr="0057320C" w:rsidRDefault="00AC62D2" w:rsidP="00DE33F5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8648B" w14:textId="77777777" w:rsidR="00AC62D2" w:rsidRPr="0057320C" w:rsidRDefault="00AC62D2" w:rsidP="00DE33F5">
            <w:pPr>
              <w:pStyle w:val="tabletext00"/>
              <w:rPr>
                <w:ins w:id="338" w:author="Author"/>
              </w:rPr>
            </w:pPr>
            <w:ins w:id="339" w:author="Author">
              <w:r w:rsidRPr="0057320C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5E0C4" w14:textId="77777777" w:rsidR="00AC62D2" w:rsidRPr="0057320C" w:rsidRDefault="00AC62D2" w:rsidP="00DE33F5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CA8DA" w14:textId="77777777" w:rsidR="00AC62D2" w:rsidRPr="0057320C" w:rsidRDefault="00AC62D2" w:rsidP="00DE33F5">
            <w:pPr>
              <w:pStyle w:val="tabletext00"/>
              <w:rPr>
                <w:ins w:id="341" w:author="Author"/>
              </w:rPr>
            </w:pPr>
            <w:ins w:id="342" w:author="Author">
              <w:r w:rsidRPr="0057320C">
                <w:t>251</w:t>
              </w:r>
            </w:ins>
          </w:p>
        </w:tc>
      </w:tr>
      <w:tr w:rsidR="00AC62D2" w:rsidRPr="0057320C" w14:paraId="02FCD8E3" w14:textId="77777777" w:rsidTr="00DE33F5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141C71" w14:textId="77777777" w:rsidR="00AC62D2" w:rsidRPr="0057320C" w:rsidRDefault="00AC62D2" w:rsidP="00DE33F5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EB9A" w14:textId="77777777" w:rsidR="00AC62D2" w:rsidRPr="0057320C" w:rsidRDefault="00AC62D2" w:rsidP="00DE33F5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57320C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308A" w14:textId="77777777" w:rsidR="00AC62D2" w:rsidRPr="0057320C" w:rsidRDefault="00AC62D2" w:rsidP="00DE33F5">
            <w:pPr>
              <w:pStyle w:val="tabletext00"/>
              <w:rPr>
                <w:ins w:id="347" w:author="Author"/>
              </w:rPr>
            </w:pPr>
            <w:ins w:id="348" w:author="Author">
              <w:r w:rsidRPr="0057320C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CDD73" w14:textId="77777777" w:rsidR="00AC62D2" w:rsidRPr="0057320C" w:rsidRDefault="00AC62D2" w:rsidP="00DE33F5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84AE9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57320C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EA716" w14:textId="77777777" w:rsidR="00AC62D2" w:rsidRPr="0057320C" w:rsidRDefault="00AC62D2" w:rsidP="00DE33F5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CB3AF" w14:textId="77777777" w:rsidR="00AC62D2" w:rsidRPr="0057320C" w:rsidRDefault="00AC62D2" w:rsidP="00DE33F5">
            <w:pPr>
              <w:pStyle w:val="tabletext00"/>
              <w:rPr>
                <w:ins w:id="353" w:author="Author"/>
              </w:rPr>
            </w:pPr>
            <w:ins w:id="354" w:author="Author">
              <w:r w:rsidRPr="0057320C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61F5C" w14:textId="77777777" w:rsidR="00AC62D2" w:rsidRPr="0057320C" w:rsidRDefault="00AC62D2" w:rsidP="00DE33F5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DDDA4" w14:textId="77777777" w:rsidR="00AC62D2" w:rsidRPr="0057320C" w:rsidRDefault="00AC62D2" w:rsidP="00DE33F5">
            <w:pPr>
              <w:pStyle w:val="tabletext00"/>
              <w:rPr>
                <w:ins w:id="356" w:author="Author"/>
              </w:rPr>
            </w:pPr>
            <w:ins w:id="357" w:author="Author">
              <w:r w:rsidRPr="0057320C">
                <w:t>259</w:t>
              </w:r>
            </w:ins>
          </w:p>
        </w:tc>
      </w:tr>
      <w:tr w:rsidR="00AC62D2" w:rsidRPr="0057320C" w14:paraId="265065D6" w14:textId="77777777" w:rsidTr="00DE33F5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193D0E" w14:textId="77777777" w:rsidR="00AC62D2" w:rsidRPr="0057320C" w:rsidRDefault="00AC62D2" w:rsidP="00DE33F5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0B98" w14:textId="77777777" w:rsidR="00AC62D2" w:rsidRPr="0057320C" w:rsidRDefault="00AC62D2" w:rsidP="00DE33F5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57320C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97F8" w14:textId="77777777" w:rsidR="00AC62D2" w:rsidRPr="0057320C" w:rsidRDefault="00AC62D2" w:rsidP="00DE33F5">
            <w:pPr>
              <w:pStyle w:val="tabletext00"/>
              <w:rPr>
                <w:ins w:id="362" w:author="Author"/>
              </w:rPr>
            </w:pPr>
            <w:ins w:id="363" w:author="Author">
              <w:r w:rsidRPr="0057320C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FBF17" w14:textId="77777777" w:rsidR="00AC62D2" w:rsidRPr="0057320C" w:rsidRDefault="00AC62D2" w:rsidP="00DE33F5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29F76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57320C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C3DFE" w14:textId="77777777" w:rsidR="00AC62D2" w:rsidRPr="0057320C" w:rsidRDefault="00AC62D2" w:rsidP="00DE33F5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32818" w14:textId="77777777" w:rsidR="00AC62D2" w:rsidRPr="0057320C" w:rsidRDefault="00AC62D2" w:rsidP="00DE33F5">
            <w:pPr>
              <w:pStyle w:val="tabletext00"/>
              <w:rPr>
                <w:ins w:id="368" w:author="Author"/>
              </w:rPr>
            </w:pPr>
            <w:ins w:id="369" w:author="Author">
              <w:r w:rsidRPr="0057320C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5ED13" w14:textId="77777777" w:rsidR="00AC62D2" w:rsidRPr="0057320C" w:rsidRDefault="00AC62D2" w:rsidP="00DE33F5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4A8E7" w14:textId="77777777" w:rsidR="00AC62D2" w:rsidRPr="0057320C" w:rsidRDefault="00AC62D2" w:rsidP="00DE33F5">
            <w:pPr>
              <w:pStyle w:val="tabletext00"/>
              <w:rPr>
                <w:ins w:id="371" w:author="Author"/>
              </w:rPr>
            </w:pPr>
            <w:ins w:id="372" w:author="Author">
              <w:r w:rsidRPr="0057320C">
                <w:t>259</w:t>
              </w:r>
            </w:ins>
          </w:p>
        </w:tc>
      </w:tr>
      <w:tr w:rsidR="00AC62D2" w:rsidRPr="0057320C" w14:paraId="049632E3" w14:textId="77777777" w:rsidTr="00DE33F5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5F8AE5" w14:textId="77777777" w:rsidR="00AC62D2" w:rsidRPr="0057320C" w:rsidRDefault="00AC62D2" w:rsidP="00DE33F5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07052" w14:textId="77777777" w:rsidR="00AC62D2" w:rsidRPr="0057320C" w:rsidRDefault="00AC62D2" w:rsidP="00DE33F5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57320C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E0D1" w14:textId="77777777" w:rsidR="00AC62D2" w:rsidRPr="0057320C" w:rsidRDefault="00AC62D2" w:rsidP="00DE33F5">
            <w:pPr>
              <w:pStyle w:val="tabletext00"/>
              <w:rPr>
                <w:ins w:id="377" w:author="Author"/>
              </w:rPr>
            </w:pPr>
            <w:ins w:id="378" w:author="Author">
              <w:r w:rsidRPr="0057320C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A8279" w14:textId="77777777" w:rsidR="00AC62D2" w:rsidRPr="0057320C" w:rsidRDefault="00AC62D2" w:rsidP="00DE33F5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C3FEA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57320C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CB353" w14:textId="77777777" w:rsidR="00AC62D2" w:rsidRPr="0057320C" w:rsidRDefault="00AC62D2" w:rsidP="00DE33F5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83D4A" w14:textId="77777777" w:rsidR="00AC62D2" w:rsidRPr="0057320C" w:rsidRDefault="00AC62D2" w:rsidP="00DE33F5">
            <w:pPr>
              <w:pStyle w:val="tabletext00"/>
              <w:rPr>
                <w:ins w:id="383" w:author="Author"/>
              </w:rPr>
            </w:pPr>
            <w:ins w:id="384" w:author="Author">
              <w:r w:rsidRPr="0057320C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3FF6D" w14:textId="77777777" w:rsidR="00AC62D2" w:rsidRPr="0057320C" w:rsidRDefault="00AC62D2" w:rsidP="00DE33F5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AAD46" w14:textId="77777777" w:rsidR="00AC62D2" w:rsidRPr="0057320C" w:rsidRDefault="00AC62D2" w:rsidP="00DE33F5">
            <w:pPr>
              <w:pStyle w:val="tabletext00"/>
              <w:rPr>
                <w:ins w:id="386" w:author="Author"/>
              </w:rPr>
            </w:pPr>
            <w:ins w:id="387" w:author="Author">
              <w:r w:rsidRPr="0057320C">
                <w:t>307</w:t>
              </w:r>
            </w:ins>
          </w:p>
        </w:tc>
      </w:tr>
      <w:tr w:rsidR="00AC62D2" w:rsidRPr="0057320C" w14:paraId="623A3FA5" w14:textId="77777777" w:rsidTr="00DE33F5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2AD83E" w14:textId="77777777" w:rsidR="00AC62D2" w:rsidRPr="0057320C" w:rsidRDefault="00AC62D2" w:rsidP="00DE33F5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66CF9" w14:textId="77777777" w:rsidR="00AC62D2" w:rsidRPr="0057320C" w:rsidRDefault="00AC62D2" w:rsidP="00DE33F5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57320C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4F41" w14:textId="77777777" w:rsidR="00AC62D2" w:rsidRPr="0057320C" w:rsidRDefault="00AC62D2" w:rsidP="00DE33F5">
            <w:pPr>
              <w:pStyle w:val="tabletext00"/>
              <w:rPr>
                <w:ins w:id="392" w:author="Author"/>
              </w:rPr>
            </w:pPr>
            <w:ins w:id="393" w:author="Author">
              <w:r w:rsidRPr="0057320C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05B0C" w14:textId="77777777" w:rsidR="00AC62D2" w:rsidRPr="0057320C" w:rsidRDefault="00AC62D2" w:rsidP="00DE33F5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1C947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57320C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3948A" w14:textId="77777777" w:rsidR="00AC62D2" w:rsidRPr="0057320C" w:rsidRDefault="00AC62D2" w:rsidP="00DE33F5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6539E" w14:textId="77777777" w:rsidR="00AC62D2" w:rsidRPr="0057320C" w:rsidRDefault="00AC62D2" w:rsidP="00DE33F5">
            <w:pPr>
              <w:pStyle w:val="tabletext00"/>
              <w:rPr>
                <w:ins w:id="398" w:author="Author"/>
              </w:rPr>
            </w:pPr>
            <w:ins w:id="399" w:author="Author">
              <w:r w:rsidRPr="0057320C"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293F1" w14:textId="77777777" w:rsidR="00AC62D2" w:rsidRPr="0057320C" w:rsidRDefault="00AC62D2" w:rsidP="00DE33F5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2393A" w14:textId="77777777" w:rsidR="00AC62D2" w:rsidRPr="0057320C" w:rsidRDefault="00AC62D2" w:rsidP="00DE33F5">
            <w:pPr>
              <w:pStyle w:val="tabletext00"/>
              <w:rPr>
                <w:ins w:id="401" w:author="Author"/>
              </w:rPr>
            </w:pPr>
            <w:ins w:id="402" w:author="Author">
              <w:r w:rsidRPr="0057320C">
                <w:t>295</w:t>
              </w:r>
            </w:ins>
          </w:p>
        </w:tc>
      </w:tr>
      <w:tr w:rsidR="00AC62D2" w:rsidRPr="0057320C" w14:paraId="6277BB91" w14:textId="77777777" w:rsidTr="00DE33F5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88FBB" w14:textId="77777777" w:rsidR="00AC62D2" w:rsidRPr="0057320C" w:rsidRDefault="00AC62D2" w:rsidP="00DE33F5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EDD44" w14:textId="77777777" w:rsidR="00AC62D2" w:rsidRPr="0057320C" w:rsidRDefault="00AC62D2" w:rsidP="00DE33F5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57320C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3592" w14:textId="77777777" w:rsidR="00AC62D2" w:rsidRPr="0057320C" w:rsidRDefault="00AC62D2" w:rsidP="00DE33F5">
            <w:pPr>
              <w:pStyle w:val="tabletext00"/>
              <w:rPr>
                <w:ins w:id="407" w:author="Author"/>
              </w:rPr>
            </w:pPr>
            <w:ins w:id="408" w:author="Author">
              <w:r w:rsidRPr="0057320C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300E6" w14:textId="77777777" w:rsidR="00AC62D2" w:rsidRPr="0057320C" w:rsidRDefault="00AC62D2" w:rsidP="00DE33F5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64FB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57320C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E2436" w14:textId="77777777" w:rsidR="00AC62D2" w:rsidRPr="0057320C" w:rsidRDefault="00AC62D2" w:rsidP="00DE33F5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FEC95" w14:textId="77777777" w:rsidR="00AC62D2" w:rsidRPr="0057320C" w:rsidRDefault="00AC62D2" w:rsidP="00DE33F5">
            <w:pPr>
              <w:pStyle w:val="tabletext00"/>
              <w:rPr>
                <w:ins w:id="413" w:author="Author"/>
              </w:rPr>
            </w:pPr>
            <w:ins w:id="414" w:author="Author">
              <w:r w:rsidRPr="0057320C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3D61C" w14:textId="77777777" w:rsidR="00AC62D2" w:rsidRPr="0057320C" w:rsidRDefault="00AC62D2" w:rsidP="00DE33F5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9E309" w14:textId="77777777" w:rsidR="00AC62D2" w:rsidRPr="0057320C" w:rsidRDefault="00AC62D2" w:rsidP="00DE33F5">
            <w:pPr>
              <w:pStyle w:val="tabletext00"/>
              <w:rPr>
                <w:ins w:id="416" w:author="Author"/>
              </w:rPr>
            </w:pPr>
            <w:ins w:id="417" w:author="Author">
              <w:r w:rsidRPr="0057320C">
                <w:t>227</w:t>
              </w:r>
            </w:ins>
          </w:p>
        </w:tc>
      </w:tr>
      <w:tr w:rsidR="00AC62D2" w:rsidRPr="0057320C" w14:paraId="088CA6C1" w14:textId="77777777" w:rsidTr="00DE33F5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6387B6" w14:textId="77777777" w:rsidR="00AC62D2" w:rsidRPr="0057320C" w:rsidRDefault="00AC62D2" w:rsidP="00DE33F5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A2962" w14:textId="77777777" w:rsidR="00AC62D2" w:rsidRPr="0057320C" w:rsidRDefault="00AC62D2" w:rsidP="00DE33F5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57320C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26D64" w14:textId="77777777" w:rsidR="00AC62D2" w:rsidRPr="0057320C" w:rsidRDefault="00AC62D2" w:rsidP="00DE33F5">
            <w:pPr>
              <w:pStyle w:val="tabletext00"/>
              <w:rPr>
                <w:ins w:id="422" w:author="Author"/>
              </w:rPr>
            </w:pPr>
            <w:ins w:id="423" w:author="Author">
              <w:r w:rsidRPr="0057320C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B7889" w14:textId="77777777" w:rsidR="00AC62D2" w:rsidRPr="0057320C" w:rsidRDefault="00AC62D2" w:rsidP="00DE33F5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BE622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57320C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848F8" w14:textId="77777777" w:rsidR="00AC62D2" w:rsidRPr="0057320C" w:rsidRDefault="00AC62D2" w:rsidP="00DE33F5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428C9" w14:textId="77777777" w:rsidR="00AC62D2" w:rsidRPr="0057320C" w:rsidRDefault="00AC62D2" w:rsidP="00DE33F5">
            <w:pPr>
              <w:pStyle w:val="tabletext00"/>
              <w:rPr>
                <w:ins w:id="428" w:author="Author"/>
              </w:rPr>
            </w:pPr>
            <w:ins w:id="429" w:author="Author">
              <w:r w:rsidRPr="0057320C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D86EE" w14:textId="77777777" w:rsidR="00AC62D2" w:rsidRPr="0057320C" w:rsidRDefault="00AC62D2" w:rsidP="00DE33F5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E1F1F" w14:textId="77777777" w:rsidR="00AC62D2" w:rsidRPr="0057320C" w:rsidRDefault="00AC62D2" w:rsidP="00DE33F5">
            <w:pPr>
              <w:pStyle w:val="tabletext00"/>
              <w:rPr>
                <w:ins w:id="431" w:author="Author"/>
              </w:rPr>
            </w:pPr>
            <w:ins w:id="432" w:author="Author">
              <w:r w:rsidRPr="0057320C">
                <w:t>229</w:t>
              </w:r>
            </w:ins>
          </w:p>
        </w:tc>
      </w:tr>
      <w:tr w:rsidR="00AC62D2" w:rsidRPr="0057320C" w14:paraId="71833E84" w14:textId="77777777" w:rsidTr="00DE33F5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60053" w14:textId="77777777" w:rsidR="00AC62D2" w:rsidRPr="0057320C" w:rsidRDefault="00AC62D2" w:rsidP="00DE33F5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72B33" w14:textId="77777777" w:rsidR="00AC62D2" w:rsidRPr="0057320C" w:rsidRDefault="00AC62D2" w:rsidP="00DE33F5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57320C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FC18" w14:textId="77777777" w:rsidR="00AC62D2" w:rsidRPr="0057320C" w:rsidRDefault="00AC62D2" w:rsidP="00DE33F5">
            <w:pPr>
              <w:pStyle w:val="tabletext00"/>
              <w:rPr>
                <w:ins w:id="437" w:author="Author"/>
              </w:rPr>
            </w:pPr>
            <w:ins w:id="438" w:author="Author">
              <w:r w:rsidRPr="0057320C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42A3F" w14:textId="77777777" w:rsidR="00AC62D2" w:rsidRPr="0057320C" w:rsidRDefault="00AC62D2" w:rsidP="00DE33F5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55A5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57320C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8E425" w14:textId="77777777" w:rsidR="00AC62D2" w:rsidRPr="0057320C" w:rsidRDefault="00AC62D2" w:rsidP="00DE33F5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5668A" w14:textId="77777777" w:rsidR="00AC62D2" w:rsidRPr="0057320C" w:rsidRDefault="00AC62D2" w:rsidP="00DE33F5">
            <w:pPr>
              <w:pStyle w:val="tabletext00"/>
              <w:rPr>
                <w:ins w:id="443" w:author="Author"/>
              </w:rPr>
            </w:pPr>
            <w:ins w:id="444" w:author="Author">
              <w:r w:rsidRPr="0057320C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B82C9" w14:textId="77777777" w:rsidR="00AC62D2" w:rsidRPr="0057320C" w:rsidRDefault="00AC62D2" w:rsidP="00DE33F5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5643C" w14:textId="77777777" w:rsidR="00AC62D2" w:rsidRPr="0057320C" w:rsidRDefault="00AC62D2" w:rsidP="00DE33F5">
            <w:pPr>
              <w:pStyle w:val="tabletext00"/>
              <w:rPr>
                <w:ins w:id="446" w:author="Author"/>
              </w:rPr>
            </w:pPr>
            <w:ins w:id="447" w:author="Author">
              <w:r w:rsidRPr="0057320C">
                <w:t>259</w:t>
              </w:r>
            </w:ins>
          </w:p>
        </w:tc>
      </w:tr>
      <w:tr w:rsidR="00AC62D2" w:rsidRPr="0057320C" w14:paraId="2E683984" w14:textId="77777777" w:rsidTr="00DE33F5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23D5F" w14:textId="77777777" w:rsidR="00AC62D2" w:rsidRPr="0057320C" w:rsidRDefault="00AC62D2" w:rsidP="00DE33F5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4340" w14:textId="77777777" w:rsidR="00AC62D2" w:rsidRPr="0057320C" w:rsidRDefault="00AC62D2" w:rsidP="00DE33F5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57320C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AAA4" w14:textId="77777777" w:rsidR="00AC62D2" w:rsidRPr="0057320C" w:rsidRDefault="00AC62D2" w:rsidP="00DE33F5">
            <w:pPr>
              <w:pStyle w:val="tabletext00"/>
              <w:rPr>
                <w:ins w:id="452" w:author="Author"/>
              </w:rPr>
            </w:pPr>
            <w:ins w:id="453" w:author="Author">
              <w:r w:rsidRPr="0057320C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03EDB" w14:textId="77777777" w:rsidR="00AC62D2" w:rsidRPr="0057320C" w:rsidRDefault="00AC62D2" w:rsidP="00DE33F5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812E7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57320C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9FC5C" w14:textId="77777777" w:rsidR="00AC62D2" w:rsidRPr="0057320C" w:rsidRDefault="00AC62D2" w:rsidP="00DE33F5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34A76" w14:textId="77777777" w:rsidR="00AC62D2" w:rsidRPr="0057320C" w:rsidRDefault="00AC62D2" w:rsidP="00DE33F5">
            <w:pPr>
              <w:pStyle w:val="tabletext00"/>
              <w:rPr>
                <w:ins w:id="458" w:author="Author"/>
              </w:rPr>
            </w:pPr>
            <w:ins w:id="459" w:author="Author">
              <w:r w:rsidRPr="0057320C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C6011" w14:textId="77777777" w:rsidR="00AC62D2" w:rsidRPr="0057320C" w:rsidRDefault="00AC62D2" w:rsidP="00DE33F5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E45CB" w14:textId="77777777" w:rsidR="00AC62D2" w:rsidRPr="0057320C" w:rsidRDefault="00AC62D2" w:rsidP="00DE33F5">
            <w:pPr>
              <w:pStyle w:val="tabletext00"/>
              <w:rPr>
                <w:ins w:id="461" w:author="Author"/>
              </w:rPr>
            </w:pPr>
            <w:ins w:id="462" w:author="Author">
              <w:r w:rsidRPr="0057320C">
                <w:t>345</w:t>
              </w:r>
            </w:ins>
          </w:p>
        </w:tc>
      </w:tr>
      <w:tr w:rsidR="00AC62D2" w:rsidRPr="0057320C" w14:paraId="623540A9" w14:textId="77777777" w:rsidTr="00DE33F5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33C57" w14:textId="77777777" w:rsidR="00AC62D2" w:rsidRPr="0057320C" w:rsidRDefault="00AC62D2" w:rsidP="00DE33F5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EC912" w14:textId="77777777" w:rsidR="00AC62D2" w:rsidRPr="0057320C" w:rsidRDefault="00AC62D2" w:rsidP="00DE33F5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57320C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8DEF" w14:textId="77777777" w:rsidR="00AC62D2" w:rsidRPr="0057320C" w:rsidRDefault="00AC62D2" w:rsidP="00DE33F5">
            <w:pPr>
              <w:pStyle w:val="tabletext00"/>
              <w:rPr>
                <w:ins w:id="467" w:author="Author"/>
              </w:rPr>
            </w:pPr>
            <w:ins w:id="468" w:author="Author">
              <w:r w:rsidRPr="0057320C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5CDDD" w14:textId="77777777" w:rsidR="00AC62D2" w:rsidRPr="0057320C" w:rsidRDefault="00AC62D2" w:rsidP="00DE33F5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74811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57320C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4712A" w14:textId="77777777" w:rsidR="00AC62D2" w:rsidRPr="0057320C" w:rsidRDefault="00AC62D2" w:rsidP="00DE33F5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652EA" w14:textId="77777777" w:rsidR="00AC62D2" w:rsidRPr="0057320C" w:rsidRDefault="00AC62D2" w:rsidP="00DE33F5">
            <w:pPr>
              <w:pStyle w:val="tabletext00"/>
              <w:rPr>
                <w:ins w:id="473" w:author="Author"/>
              </w:rPr>
            </w:pPr>
            <w:ins w:id="474" w:author="Author">
              <w:r w:rsidRPr="0057320C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7C22F" w14:textId="77777777" w:rsidR="00AC62D2" w:rsidRPr="0057320C" w:rsidRDefault="00AC62D2" w:rsidP="00DE33F5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1638E" w14:textId="77777777" w:rsidR="00AC62D2" w:rsidRPr="0057320C" w:rsidRDefault="00AC62D2" w:rsidP="00DE33F5">
            <w:pPr>
              <w:pStyle w:val="tabletext00"/>
              <w:rPr>
                <w:ins w:id="476" w:author="Author"/>
              </w:rPr>
            </w:pPr>
            <w:ins w:id="477" w:author="Author">
              <w:r w:rsidRPr="0057320C">
                <w:t>227</w:t>
              </w:r>
            </w:ins>
          </w:p>
        </w:tc>
      </w:tr>
      <w:tr w:rsidR="00AC62D2" w:rsidRPr="0057320C" w14:paraId="37A01B3F" w14:textId="77777777" w:rsidTr="00DE33F5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E79D3" w14:textId="77777777" w:rsidR="00AC62D2" w:rsidRPr="0057320C" w:rsidRDefault="00AC62D2" w:rsidP="00DE33F5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52BE" w14:textId="77777777" w:rsidR="00AC62D2" w:rsidRPr="0057320C" w:rsidRDefault="00AC62D2" w:rsidP="00DE33F5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57320C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1A9D" w14:textId="77777777" w:rsidR="00AC62D2" w:rsidRPr="0057320C" w:rsidRDefault="00AC62D2" w:rsidP="00DE33F5">
            <w:pPr>
              <w:pStyle w:val="tabletext00"/>
              <w:rPr>
                <w:ins w:id="482" w:author="Author"/>
              </w:rPr>
            </w:pPr>
            <w:ins w:id="483" w:author="Author">
              <w:r w:rsidRPr="0057320C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4DFD7" w14:textId="77777777" w:rsidR="00AC62D2" w:rsidRPr="0057320C" w:rsidRDefault="00AC62D2" w:rsidP="00DE33F5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BF6AC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57320C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30DD6" w14:textId="77777777" w:rsidR="00AC62D2" w:rsidRPr="0057320C" w:rsidRDefault="00AC62D2" w:rsidP="00DE33F5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68D34" w14:textId="77777777" w:rsidR="00AC62D2" w:rsidRPr="0057320C" w:rsidRDefault="00AC62D2" w:rsidP="00DE33F5">
            <w:pPr>
              <w:pStyle w:val="tabletext00"/>
              <w:rPr>
                <w:ins w:id="488" w:author="Author"/>
              </w:rPr>
            </w:pPr>
            <w:ins w:id="489" w:author="Author">
              <w:r w:rsidRPr="0057320C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3E226" w14:textId="77777777" w:rsidR="00AC62D2" w:rsidRPr="0057320C" w:rsidRDefault="00AC62D2" w:rsidP="00DE33F5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7B8F9" w14:textId="77777777" w:rsidR="00AC62D2" w:rsidRPr="0057320C" w:rsidRDefault="00AC62D2" w:rsidP="00DE33F5">
            <w:pPr>
              <w:pStyle w:val="tabletext00"/>
              <w:rPr>
                <w:ins w:id="491" w:author="Author"/>
              </w:rPr>
            </w:pPr>
            <w:ins w:id="492" w:author="Author">
              <w:r w:rsidRPr="0057320C">
                <w:t>227</w:t>
              </w:r>
            </w:ins>
          </w:p>
        </w:tc>
      </w:tr>
      <w:tr w:rsidR="00AC62D2" w:rsidRPr="0057320C" w14:paraId="2CA390F2" w14:textId="77777777" w:rsidTr="00DE33F5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422438" w14:textId="77777777" w:rsidR="00AC62D2" w:rsidRPr="0057320C" w:rsidRDefault="00AC62D2" w:rsidP="00DE33F5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43423" w14:textId="77777777" w:rsidR="00AC62D2" w:rsidRPr="0057320C" w:rsidRDefault="00AC62D2" w:rsidP="00DE33F5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57320C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FA9B" w14:textId="77777777" w:rsidR="00AC62D2" w:rsidRPr="0057320C" w:rsidRDefault="00AC62D2" w:rsidP="00DE33F5">
            <w:pPr>
              <w:pStyle w:val="tabletext00"/>
              <w:rPr>
                <w:ins w:id="497" w:author="Author"/>
              </w:rPr>
            </w:pPr>
            <w:ins w:id="498" w:author="Author">
              <w:r w:rsidRPr="0057320C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AE89F" w14:textId="77777777" w:rsidR="00AC62D2" w:rsidRPr="0057320C" w:rsidRDefault="00AC62D2" w:rsidP="00DE33F5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AED35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57320C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AF519" w14:textId="77777777" w:rsidR="00AC62D2" w:rsidRPr="0057320C" w:rsidRDefault="00AC62D2" w:rsidP="00DE33F5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9C109" w14:textId="77777777" w:rsidR="00AC62D2" w:rsidRPr="0057320C" w:rsidRDefault="00AC62D2" w:rsidP="00DE33F5">
            <w:pPr>
              <w:pStyle w:val="tabletext00"/>
              <w:rPr>
                <w:ins w:id="503" w:author="Author"/>
              </w:rPr>
            </w:pPr>
            <w:ins w:id="504" w:author="Author">
              <w:r w:rsidRPr="0057320C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F40FA" w14:textId="77777777" w:rsidR="00AC62D2" w:rsidRPr="0057320C" w:rsidRDefault="00AC62D2" w:rsidP="00DE33F5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C6DF8" w14:textId="77777777" w:rsidR="00AC62D2" w:rsidRPr="0057320C" w:rsidRDefault="00AC62D2" w:rsidP="00DE33F5">
            <w:pPr>
              <w:pStyle w:val="tabletext00"/>
              <w:rPr>
                <w:ins w:id="506" w:author="Author"/>
              </w:rPr>
            </w:pPr>
            <w:ins w:id="507" w:author="Author">
              <w:r w:rsidRPr="0057320C">
                <w:t>330</w:t>
              </w:r>
            </w:ins>
          </w:p>
        </w:tc>
      </w:tr>
      <w:tr w:rsidR="00AC62D2" w:rsidRPr="0057320C" w14:paraId="079F0809" w14:textId="77777777" w:rsidTr="00DE33F5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FC6331" w14:textId="77777777" w:rsidR="00AC62D2" w:rsidRPr="0057320C" w:rsidRDefault="00AC62D2" w:rsidP="00DE33F5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60906" w14:textId="77777777" w:rsidR="00AC62D2" w:rsidRPr="0057320C" w:rsidRDefault="00AC62D2" w:rsidP="00DE33F5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57320C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E3D4" w14:textId="77777777" w:rsidR="00AC62D2" w:rsidRPr="0057320C" w:rsidRDefault="00AC62D2" w:rsidP="00DE33F5">
            <w:pPr>
              <w:pStyle w:val="tabletext00"/>
              <w:rPr>
                <w:ins w:id="512" w:author="Author"/>
              </w:rPr>
            </w:pPr>
            <w:ins w:id="513" w:author="Author">
              <w:r w:rsidRPr="0057320C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4FBC8" w14:textId="77777777" w:rsidR="00AC62D2" w:rsidRPr="0057320C" w:rsidRDefault="00AC62D2" w:rsidP="00DE33F5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C083A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57320C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48F29" w14:textId="77777777" w:rsidR="00AC62D2" w:rsidRPr="0057320C" w:rsidRDefault="00AC62D2" w:rsidP="00DE33F5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4D590" w14:textId="77777777" w:rsidR="00AC62D2" w:rsidRPr="0057320C" w:rsidRDefault="00AC62D2" w:rsidP="00DE33F5">
            <w:pPr>
              <w:pStyle w:val="tabletext00"/>
              <w:rPr>
                <w:ins w:id="518" w:author="Author"/>
              </w:rPr>
            </w:pPr>
            <w:ins w:id="519" w:author="Author">
              <w:r w:rsidRPr="0057320C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1BB98" w14:textId="77777777" w:rsidR="00AC62D2" w:rsidRPr="0057320C" w:rsidRDefault="00AC62D2" w:rsidP="00DE33F5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69E97" w14:textId="77777777" w:rsidR="00AC62D2" w:rsidRPr="0057320C" w:rsidRDefault="00AC62D2" w:rsidP="00DE33F5">
            <w:pPr>
              <w:pStyle w:val="tabletext00"/>
              <w:rPr>
                <w:ins w:id="521" w:author="Author"/>
              </w:rPr>
            </w:pPr>
            <w:ins w:id="522" w:author="Author">
              <w:r w:rsidRPr="0057320C">
                <w:t>251</w:t>
              </w:r>
            </w:ins>
          </w:p>
        </w:tc>
      </w:tr>
      <w:tr w:rsidR="00AC62D2" w:rsidRPr="0057320C" w14:paraId="74D42348" w14:textId="77777777" w:rsidTr="00DE33F5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03FA70" w14:textId="77777777" w:rsidR="00AC62D2" w:rsidRPr="0057320C" w:rsidRDefault="00AC62D2" w:rsidP="00DE33F5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B8B3A" w14:textId="77777777" w:rsidR="00AC62D2" w:rsidRPr="0057320C" w:rsidRDefault="00AC62D2" w:rsidP="00DE33F5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57320C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29AD" w14:textId="77777777" w:rsidR="00AC62D2" w:rsidRPr="0057320C" w:rsidRDefault="00AC62D2" w:rsidP="00DE33F5">
            <w:pPr>
              <w:pStyle w:val="tabletext00"/>
              <w:rPr>
                <w:ins w:id="527" w:author="Author"/>
              </w:rPr>
            </w:pPr>
            <w:ins w:id="528" w:author="Author">
              <w:r w:rsidRPr="0057320C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0CA7B" w14:textId="77777777" w:rsidR="00AC62D2" w:rsidRPr="0057320C" w:rsidRDefault="00AC62D2" w:rsidP="00DE33F5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4BB75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57320C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84B34" w14:textId="77777777" w:rsidR="00AC62D2" w:rsidRPr="0057320C" w:rsidRDefault="00AC62D2" w:rsidP="00DE33F5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9B93E" w14:textId="77777777" w:rsidR="00AC62D2" w:rsidRPr="0057320C" w:rsidRDefault="00AC62D2" w:rsidP="00DE33F5">
            <w:pPr>
              <w:pStyle w:val="tabletext00"/>
              <w:rPr>
                <w:ins w:id="533" w:author="Author"/>
              </w:rPr>
            </w:pPr>
            <w:ins w:id="534" w:author="Author">
              <w:r w:rsidRPr="0057320C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477EE" w14:textId="77777777" w:rsidR="00AC62D2" w:rsidRPr="0057320C" w:rsidRDefault="00AC62D2" w:rsidP="00DE33F5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9E1B2" w14:textId="77777777" w:rsidR="00AC62D2" w:rsidRPr="0057320C" w:rsidRDefault="00AC62D2" w:rsidP="00DE33F5">
            <w:pPr>
              <w:pStyle w:val="tabletext00"/>
              <w:rPr>
                <w:ins w:id="536" w:author="Author"/>
              </w:rPr>
            </w:pPr>
            <w:ins w:id="537" w:author="Author">
              <w:r w:rsidRPr="0057320C">
                <w:t>259</w:t>
              </w:r>
            </w:ins>
          </w:p>
        </w:tc>
      </w:tr>
      <w:tr w:rsidR="00AC62D2" w:rsidRPr="0057320C" w14:paraId="3094BD9E" w14:textId="77777777" w:rsidTr="00DE33F5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5A7526" w14:textId="77777777" w:rsidR="00AC62D2" w:rsidRPr="0057320C" w:rsidRDefault="00AC62D2" w:rsidP="00DE33F5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ED2C" w14:textId="77777777" w:rsidR="00AC62D2" w:rsidRPr="0057320C" w:rsidRDefault="00AC62D2" w:rsidP="00DE33F5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57320C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9DEF" w14:textId="77777777" w:rsidR="00AC62D2" w:rsidRPr="0057320C" w:rsidRDefault="00AC62D2" w:rsidP="00DE33F5">
            <w:pPr>
              <w:pStyle w:val="tabletext00"/>
              <w:rPr>
                <w:ins w:id="542" w:author="Author"/>
              </w:rPr>
            </w:pPr>
            <w:ins w:id="543" w:author="Author">
              <w:r w:rsidRPr="0057320C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E9180" w14:textId="77777777" w:rsidR="00AC62D2" w:rsidRPr="0057320C" w:rsidRDefault="00AC62D2" w:rsidP="00DE33F5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08D66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57320C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D8136" w14:textId="77777777" w:rsidR="00AC62D2" w:rsidRPr="0057320C" w:rsidRDefault="00AC62D2" w:rsidP="00DE33F5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2B189" w14:textId="77777777" w:rsidR="00AC62D2" w:rsidRPr="0057320C" w:rsidRDefault="00AC62D2" w:rsidP="00DE33F5">
            <w:pPr>
              <w:pStyle w:val="tabletext00"/>
              <w:rPr>
                <w:ins w:id="548" w:author="Author"/>
              </w:rPr>
            </w:pPr>
            <w:ins w:id="549" w:author="Author">
              <w:r w:rsidRPr="0057320C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1A219" w14:textId="77777777" w:rsidR="00AC62D2" w:rsidRPr="0057320C" w:rsidRDefault="00AC62D2" w:rsidP="00DE33F5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45DF1" w14:textId="77777777" w:rsidR="00AC62D2" w:rsidRPr="0057320C" w:rsidRDefault="00AC62D2" w:rsidP="00DE33F5">
            <w:pPr>
              <w:pStyle w:val="tabletext00"/>
              <w:rPr>
                <w:ins w:id="551" w:author="Author"/>
              </w:rPr>
            </w:pPr>
            <w:ins w:id="552" w:author="Author">
              <w:r w:rsidRPr="0057320C">
                <w:t>345</w:t>
              </w:r>
            </w:ins>
          </w:p>
        </w:tc>
      </w:tr>
      <w:tr w:rsidR="00AC62D2" w:rsidRPr="0057320C" w14:paraId="093942B4" w14:textId="77777777" w:rsidTr="00DE33F5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3B32C9" w14:textId="77777777" w:rsidR="00AC62D2" w:rsidRPr="0057320C" w:rsidRDefault="00AC62D2" w:rsidP="00DE33F5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8216F" w14:textId="77777777" w:rsidR="00AC62D2" w:rsidRPr="0057320C" w:rsidRDefault="00AC62D2" w:rsidP="00DE33F5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57320C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7860D" w14:textId="77777777" w:rsidR="00AC62D2" w:rsidRPr="0057320C" w:rsidRDefault="00AC62D2" w:rsidP="00DE33F5">
            <w:pPr>
              <w:pStyle w:val="tabletext00"/>
              <w:rPr>
                <w:ins w:id="557" w:author="Author"/>
              </w:rPr>
            </w:pPr>
            <w:ins w:id="558" w:author="Author">
              <w:r w:rsidRPr="0057320C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E7BAF" w14:textId="77777777" w:rsidR="00AC62D2" w:rsidRPr="0057320C" w:rsidRDefault="00AC62D2" w:rsidP="00DE33F5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BD60B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57320C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F4C4C" w14:textId="77777777" w:rsidR="00AC62D2" w:rsidRPr="0057320C" w:rsidRDefault="00AC62D2" w:rsidP="00DE33F5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ED375" w14:textId="77777777" w:rsidR="00AC62D2" w:rsidRPr="0057320C" w:rsidRDefault="00AC62D2" w:rsidP="00DE33F5">
            <w:pPr>
              <w:pStyle w:val="tabletext00"/>
              <w:rPr>
                <w:ins w:id="563" w:author="Author"/>
              </w:rPr>
            </w:pPr>
            <w:ins w:id="564" w:author="Author">
              <w:r w:rsidRPr="0057320C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2ECCB" w14:textId="77777777" w:rsidR="00AC62D2" w:rsidRPr="0057320C" w:rsidRDefault="00AC62D2" w:rsidP="00DE33F5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317EA" w14:textId="77777777" w:rsidR="00AC62D2" w:rsidRPr="0057320C" w:rsidRDefault="00AC62D2" w:rsidP="00DE33F5">
            <w:pPr>
              <w:pStyle w:val="tabletext00"/>
              <w:rPr>
                <w:ins w:id="566" w:author="Author"/>
              </w:rPr>
            </w:pPr>
            <w:ins w:id="567" w:author="Author">
              <w:r w:rsidRPr="0057320C">
                <w:t>330</w:t>
              </w:r>
            </w:ins>
          </w:p>
        </w:tc>
      </w:tr>
      <w:tr w:rsidR="00AC62D2" w:rsidRPr="0057320C" w14:paraId="07B58466" w14:textId="77777777" w:rsidTr="00DE33F5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C0ACEF" w14:textId="77777777" w:rsidR="00AC62D2" w:rsidRPr="0057320C" w:rsidRDefault="00AC62D2" w:rsidP="00DE33F5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39D9" w14:textId="77777777" w:rsidR="00AC62D2" w:rsidRPr="0057320C" w:rsidRDefault="00AC62D2" w:rsidP="00DE33F5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57320C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2F865" w14:textId="77777777" w:rsidR="00AC62D2" w:rsidRPr="0057320C" w:rsidRDefault="00AC62D2" w:rsidP="00DE33F5">
            <w:pPr>
              <w:pStyle w:val="tabletext00"/>
              <w:rPr>
                <w:ins w:id="572" w:author="Author"/>
              </w:rPr>
            </w:pPr>
            <w:ins w:id="573" w:author="Author">
              <w:r w:rsidRPr="0057320C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02E3C" w14:textId="77777777" w:rsidR="00AC62D2" w:rsidRPr="0057320C" w:rsidRDefault="00AC62D2" w:rsidP="00DE33F5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A6AD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57320C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2B3E5" w14:textId="77777777" w:rsidR="00AC62D2" w:rsidRPr="0057320C" w:rsidRDefault="00AC62D2" w:rsidP="00DE33F5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C2B97" w14:textId="77777777" w:rsidR="00AC62D2" w:rsidRPr="0057320C" w:rsidRDefault="00AC62D2" w:rsidP="00DE33F5">
            <w:pPr>
              <w:pStyle w:val="tabletext00"/>
              <w:rPr>
                <w:ins w:id="578" w:author="Author"/>
              </w:rPr>
            </w:pPr>
            <w:ins w:id="579" w:author="Author">
              <w:r w:rsidRPr="0057320C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0F9B3" w14:textId="77777777" w:rsidR="00AC62D2" w:rsidRPr="0057320C" w:rsidRDefault="00AC62D2" w:rsidP="00DE33F5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82A90" w14:textId="77777777" w:rsidR="00AC62D2" w:rsidRPr="0057320C" w:rsidRDefault="00AC62D2" w:rsidP="00DE33F5">
            <w:pPr>
              <w:pStyle w:val="tabletext00"/>
              <w:rPr>
                <w:ins w:id="581" w:author="Author"/>
              </w:rPr>
            </w:pPr>
            <w:ins w:id="582" w:author="Author">
              <w:r w:rsidRPr="0057320C">
                <w:t>229</w:t>
              </w:r>
            </w:ins>
          </w:p>
        </w:tc>
      </w:tr>
      <w:tr w:rsidR="00AC62D2" w:rsidRPr="0057320C" w14:paraId="4FC8C73A" w14:textId="77777777" w:rsidTr="00DE33F5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A4E55D" w14:textId="77777777" w:rsidR="00AC62D2" w:rsidRPr="0057320C" w:rsidRDefault="00AC62D2" w:rsidP="00DE33F5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1659" w14:textId="77777777" w:rsidR="00AC62D2" w:rsidRPr="0057320C" w:rsidRDefault="00AC62D2" w:rsidP="00DE33F5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57320C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2DF2" w14:textId="77777777" w:rsidR="00AC62D2" w:rsidRPr="0057320C" w:rsidRDefault="00AC62D2" w:rsidP="00DE33F5">
            <w:pPr>
              <w:pStyle w:val="tabletext00"/>
              <w:rPr>
                <w:ins w:id="587" w:author="Author"/>
              </w:rPr>
            </w:pPr>
            <w:ins w:id="588" w:author="Author">
              <w:r w:rsidRPr="0057320C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D800C" w14:textId="77777777" w:rsidR="00AC62D2" w:rsidRPr="0057320C" w:rsidRDefault="00AC62D2" w:rsidP="00DE33F5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260BD2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57320C">
                <w:t>1749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071B8" w14:textId="77777777" w:rsidR="00AC62D2" w:rsidRPr="0057320C" w:rsidRDefault="00AC62D2" w:rsidP="00DE33F5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79868" w14:textId="77777777" w:rsidR="00AC62D2" w:rsidRPr="0057320C" w:rsidRDefault="00AC62D2" w:rsidP="00DE33F5">
            <w:pPr>
              <w:pStyle w:val="tabletext00"/>
              <w:rPr>
                <w:ins w:id="593" w:author="Author"/>
              </w:rPr>
            </w:pPr>
            <w:ins w:id="594" w:author="Author">
              <w:r w:rsidRPr="0057320C">
                <w:t>563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E8B38" w14:textId="77777777" w:rsidR="00AC62D2" w:rsidRPr="0057320C" w:rsidRDefault="00AC62D2" w:rsidP="00DE33F5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FE172" w14:textId="77777777" w:rsidR="00AC62D2" w:rsidRPr="0057320C" w:rsidRDefault="00AC62D2" w:rsidP="00DE33F5">
            <w:pPr>
              <w:pStyle w:val="tabletext00"/>
              <w:rPr>
                <w:ins w:id="596" w:author="Author"/>
              </w:rPr>
            </w:pPr>
            <w:ins w:id="597" w:author="Author">
              <w:r w:rsidRPr="0057320C">
                <w:t>336</w:t>
              </w:r>
            </w:ins>
          </w:p>
        </w:tc>
      </w:tr>
      <w:tr w:rsidR="00AC62D2" w:rsidRPr="0057320C" w14:paraId="728D1EFC" w14:textId="77777777" w:rsidTr="00DE33F5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8FDCBA" w14:textId="77777777" w:rsidR="00AC62D2" w:rsidRPr="0057320C" w:rsidRDefault="00AC62D2" w:rsidP="00DE33F5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B18B" w14:textId="77777777" w:rsidR="00AC62D2" w:rsidRPr="0057320C" w:rsidRDefault="00AC62D2" w:rsidP="00DE33F5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57320C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29DD" w14:textId="77777777" w:rsidR="00AC62D2" w:rsidRPr="0057320C" w:rsidRDefault="00AC62D2" w:rsidP="00DE33F5">
            <w:pPr>
              <w:pStyle w:val="tabletext00"/>
              <w:rPr>
                <w:ins w:id="602" w:author="Author"/>
              </w:rPr>
            </w:pPr>
            <w:ins w:id="603" w:author="Author">
              <w:r w:rsidRPr="0057320C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5F39B" w14:textId="77777777" w:rsidR="00AC62D2" w:rsidRPr="0057320C" w:rsidRDefault="00AC62D2" w:rsidP="00DE33F5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F3F7F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57320C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3E232" w14:textId="77777777" w:rsidR="00AC62D2" w:rsidRPr="0057320C" w:rsidRDefault="00AC62D2" w:rsidP="00DE33F5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98A21" w14:textId="77777777" w:rsidR="00AC62D2" w:rsidRPr="0057320C" w:rsidRDefault="00AC62D2" w:rsidP="00DE33F5">
            <w:pPr>
              <w:pStyle w:val="tabletext00"/>
              <w:rPr>
                <w:ins w:id="608" w:author="Author"/>
              </w:rPr>
            </w:pPr>
            <w:ins w:id="609" w:author="Author">
              <w:r w:rsidRPr="0057320C"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4F864" w14:textId="77777777" w:rsidR="00AC62D2" w:rsidRPr="0057320C" w:rsidRDefault="00AC62D2" w:rsidP="00DE33F5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9FD74" w14:textId="77777777" w:rsidR="00AC62D2" w:rsidRPr="0057320C" w:rsidRDefault="00AC62D2" w:rsidP="00DE33F5">
            <w:pPr>
              <w:pStyle w:val="tabletext00"/>
              <w:rPr>
                <w:ins w:id="611" w:author="Author"/>
              </w:rPr>
            </w:pPr>
            <w:ins w:id="612" w:author="Author">
              <w:r w:rsidRPr="0057320C">
                <w:t>351</w:t>
              </w:r>
            </w:ins>
          </w:p>
        </w:tc>
      </w:tr>
      <w:tr w:rsidR="00AC62D2" w:rsidRPr="0057320C" w14:paraId="77F9EE2A" w14:textId="77777777" w:rsidTr="00DE33F5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EA8D34" w14:textId="77777777" w:rsidR="00AC62D2" w:rsidRPr="0057320C" w:rsidRDefault="00AC62D2" w:rsidP="00DE33F5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CDD9" w14:textId="77777777" w:rsidR="00AC62D2" w:rsidRPr="0057320C" w:rsidRDefault="00AC62D2" w:rsidP="00DE33F5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57320C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BC07" w14:textId="77777777" w:rsidR="00AC62D2" w:rsidRPr="0057320C" w:rsidRDefault="00AC62D2" w:rsidP="00DE33F5">
            <w:pPr>
              <w:pStyle w:val="tabletext00"/>
              <w:rPr>
                <w:ins w:id="617" w:author="Author"/>
              </w:rPr>
            </w:pPr>
            <w:ins w:id="618" w:author="Author">
              <w:r w:rsidRPr="0057320C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A02E1" w14:textId="77777777" w:rsidR="00AC62D2" w:rsidRPr="0057320C" w:rsidRDefault="00AC62D2" w:rsidP="00DE33F5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D5445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57320C">
                <w:t>1314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6AF6F" w14:textId="77777777" w:rsidR="00AC62D2" w:rsidRPr="0057320C" w:rsidRDefault="00AC62D2" w:rsidP="00DE33F5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52365" w14:textId="77777777" w:rsidR="00AC62D2" w:rsidRPr="0057320C" w:rsidRDefault="00AC62D2" w:rsidP="00DE33F5">
            <w:pPr>
              <w:pStyle w:val="tabletext00"/>
              <w:rPr>
                <w:ins w:id="623" w:author="Author"/>
              </w:rPr>
            </w:pPr>
            <w:ins w:id="624" w:author="Author">
              <w:r w:rsidRPr="0057320C">
                <w:t>642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BAD04" w14:textId="77777777" w:rsidR="00AC62D2" w:rsidRPr="0057320C" w:rsidRDefault="00AC62D2" w:rsidP="00DE33F5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92554" w14:textId="77777777" w:rsidR="00AC62D2" w:rsidRPr="0057320C" w:rsidRDefault="00AC62D2" w:rsidP="00DE33F5">
            <w:pPr>
              <w:pStyle w:val="tabletext00"/>
              <w:rPr>
                <w:ins w:id="626" w:author="Author"/>
              </w:rPr>
            </w:pPr>
            <w:ins w:id="627" w:author="Author">
              <w:r w:rsidRPr="0057320C">
                <w:t>264</w:t>
              </w:r>
            </w:ins>
          </w:p>
        </w:tc>
      </w:tr>
      <w:tr w:rsidR="00AC62D2" w:rsidRPr="0057320C" w14:paraId="75D94FF0" w14:textId="77777777" w:rsidTr="00DE33F5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32BBC4" w14:textId="77777777" w:rsidR="00AC62D2" w:rsidRPr="0057320C" w:rsidRDefault="00AC62D2" w:rsidP="00DE33F5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2772" w14:textId="77777777" w:rsidR="00AC62D2" w:rsidRPr="0057320C" w:rsidRDefault="00AC62D2" w:rsidP="00DE33F5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57320C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800B3" w14:textId="77777777" w:rsidR="00AC62D2" w:rsidRPr="0057320C" w:rsidRDefault="00AC62D2" w:rsidP="00DE33F5">
            <w:pPr>
              <w:pStyle w:val="tabletext00"/>
              <w:rPr>
                <w:ins w:id="632" w:author="Author"/>
              </w:rPr>
            </w:pPr>
            <w:ins w:id="633" w:author="Author">
              <w:r w:rsidRPr="0057320C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FCD62" w14:textId="77777777" w:rsidR="00AC62D2" w:rsidRPr="0057320C" w:rsidRDefault="00AC62D2" w:rsidP="00DE33F5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71A45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57320C"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79199" w14:textId="77777777" w:rsidR="00AC62D2" w:rsidRPr="0057320C" w:rsidRDefault="00AC62D2" w:rsidP="00DE33F5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96DD3" w14:textId="77777777" w:rsidR="00AC62D2" w:rsidRPr="0057320C" w:rsidRDefault="00AC62D2" w:rsidP="00DE33F5">
            <w:pPr>
              <w:pStyle w:val="tabletext00"/>
              <w:rPr>
                <w:ins w:id="638" w:author="Author"/>
              </w:rPr>
            </w:pPr>
            <w:ins w:id="639" w:author="Author">
              <w:r w:rsidRPr="0057320C"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73049" w14:textId="77777777" w:rsidR="00AC62D2" w:rsidRPr="0057320C" w:rsidRDefault="00AC62D2" w:rsidP="00DE33F5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44B4C" w14:textId="77777777" w:rsidR="00AC62D2" w:rsidRPr="0057320C" w:rsidRDefault="00AC62D2" w:rsidP="00DE33F5">
            <w:pPr>
              <w:pStyle w:val="tabletext00"/>
              <w:rPr>
                <w:ins w:id="641" w:author="Author"/>
              </w:rPr>
            </w:pPr>
            <w:ins w:id="642" w:author="Author">
              <w:r w:rsidRPr="0057320C">
                <w:t>234</w:t>
              </w:r>
            </w:ins>
          </w:p>
        </w:tc>
      </w:tr>
      <w:tr w:rsidR="00AC62D2" w:rsidRPr="0057320C" w14:paraId="4B68498F" w14:textId="77777777" w:rsidTr="00DE33F5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DCA645" w14:textId="77777777" w:rsidR="00AC62D2" w:rsidRPr="0057320C" w:rsidRDefault="00AC62D2" w:rsidP="00DE33F5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771D" w14:textId="77777777" w:rsidR="00AC62D2" w:rsidRPr="0057320C" w:rsidRDefault="00AC62D2" w:rsidP="00DE33F5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57320C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D6967" w14:textId="77777777" w:rsidR="00AC62D2" w:rsidRPr="0057320C" w:rsidRDefault="00AC62D2" w:rsidP="00DE33F5">
            <w:pPr>
              <w:pStyle w:val="tabletext00"/>
              <w:rPr>
                <w:ins w:id="647" w:author="Author"/>
              </w:rPr>
            </w:pPr>
            <w:ins w:id="648" w:author="Author">
              <w:r w:rsidRPr="0057320C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17468" w14:textId="77777777" w:rsidR="00AC62D2" w:rsidRPr="0057320C" w:rsidRDefault="00AC62D2" w:rsidP="00DE33F5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B610A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57320C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6C3BB" w14:textId="77777777" w:rsidR="00AC62D2" w:rsidRPr="0057320C" w:rsidRDefault="00AC62D2" w:rsidP="00DE33F5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FA398" w14:textId="77777777" w:rsidR="00AC62D2" w:rsidRPr="0057320C" w:rsidRDefault="00AC62D2" w:rsidP="00DE33F5">
            <w:pPr>
              <w:pStyle w:val="tabletext00"/>
              <w:rPr>
                <w:ins w:id="653" w:author="Author"/>
              </w:rPr>
            </w:pPr>
            <w:ins w:id="654" w:author="Author">
              <w:r w:rsidRPr="0057320C"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3BCB6" w14:textId="77777777" w:rsidR="00AC62D2" w:rsidRPr="0057320C" w:rsidRDefault="00AC62D2" w:rsidP="00DE33F5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B5853" w14:textId="77777777" w:rsidR="00AC62D2" w:rsidRPr="0057320C" w:rsidRDefault="00AC62D2" w:rsidP="00DE33F5">
            <w:pPr>
              <w:pStyle w:val="tabletext00"/>
              <w:rPr>
                <w:ins w:id="656" w:author="Author"/>
              </w:rPr>
            </w:pPr>
            <w:ins w:id="657" w:author="Author">
              <w:r w:rsidRPr="0057320C">
                <w:t>235</w:t>
              </w:r>
            </w:ins>
          </w:p>
        </w:tc>
      </w:tr>
      <w:tr w:rsidR="00AC62D2" w:rsidRPr="0057320C" w14:paraId="3FE41CB1" w14:textId="77777777" w:rsidTr="00DE33F5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DAD1E1" w14:textId="77777777" w:rsidR="00AC62D2" w:rsidRPr="0057320C" w:rsidRDefault="00AC62D2" w:rsidP="00DE33F5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2AA43" w14:textId="77777777" w:rsidR="00AC62D2" w:rsidRPr="0057320C" w:rsidRDefault="00AC62D2" w:rsidP="00DE33F5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57320C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9A30" w14:textId="77777777" w:rsidR="00AC62D2" w:rsidRPr="0057320C" w:rsidRDefault="00AC62D2" w:rsidP="00DE33F5">
            <w:pPr>
              <w:pStyle w:val="tabletext00"/>
              <w:rPr>
                <w:ins w:id="662" w:author="Author"/>
              </w:rPr>
            </w:pPr>
            <w:ins w:id="663" w:author="Author">
              <w:r w:rsidRPr="0057320C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A1913" w14:textId="77777777" w:rsidR="00AC62D2" w:rsidRPr="0057320C" w:rsidRDefault="00AC62D2" w:rsidP="00DE33F5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0CE7D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57320C">
                <w:t>1807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5E4A0F" w14:textId="77777777" w:rsidR="00AC62D2" w:rsidRPr="0057320C" w:rsidRDefault="00AC62D2" w:rsidP="00DE33F5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BE138" w14:textId="77777777" w:rsidR="00AC62D2" w:rsidRPr="0057320C" w:rsidRDefault="00AC62D2" w:rsidP="00DE33F5">
            <w:pPr>
              <w:pStyle w:val="tabletext00"/>
              <w:rPr>
                <w:ins w:id="668" w:author="Author"/>
              </w:rPr>
            </w:pPr>
            <w:ins w:id="669" w:author="Author">
              <w:r w:rsidRPr="0057320C">
                <w:t>921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BDB8E" w14:textId="77777777" w:rsidR="00AC62D2" w:rsidRPr="0057320C" w:rsidRDefault="00AC62D2" w:rsidP="00DE33F5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2A656" w14:textId="77777777" w:rsidR="00AC62D2" w:rsidRPr="0057320C" w:rsidRDefault="00AC62D2" w:rsidP="00DE33F5">
            <w:pPr>
              <w:pStyle w:val="tabletext00"/>
              <w:rPr>
                <w:ins w:id="671" w:author="Author"/>
              </w:rPr>
            </w:pPr>
            <w:ins w:id="672" w:author="Author">
              <w:r w:rsidRPr="0057320C">
                <w:t>313</w:t>
              </w:r>
            </w:ins>
          </w:p>
        </w:tc>
      </w:tr>
      <w:tr w:rsidR="00AC62D2" w:rsidRPr="0057320C" w14:paraId="1B4B79E5" w14:textId="77777777" w:rsidTr="00DE33F5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2D77E9" w14:textId="77777777" w:rsidR="00AC62D2" w:rsidRPr="0057320C" w:rsidRDefault="00AC62D2" w:rsidP="00DE33F5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F5AB" w14:textId="77777777" w:rsidR="00AC62D2" w:rsidRPr="0057320C" w:rsidRDefault="00AC62D2" w:rsidP="00DE33F5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57320C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67AA9" w14:textId="77777777" w:rsidR="00AC62D2" w:rsidRPr="0057320C" w:rsidRDefault="00AC62D2" w:rsidP="00DE33F5">
            <w:pPr>
              <w:pStyle w:val="tabletext00"/>
              <w:rPr>
                <w:ins w:id="677" w:author="Author"/>
              </w:rPr>
            </w:pPr>
            <w:ins w:id="678" w:author="Author">
              <w:r w:rsidRPr="0057320C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C818F" w14:textId="77777777" w:rsidR="00AC62D2" w:rsidRPr="0057320C" w:rsidRDefault="00AC62D2" w:rsidP="00DE33F5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30E76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57320C"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E9198" w14:textId="77777777" w:rsidR="00AC62D2" w:rsidRPr="0057320C" w:rsidRDefault="00AC62D2" w:rsidP="00DE33F5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44E0F" w14:textId="77777777" w:rsidR="00AC62D2" w:rsidRPr="0057320C" w:rsidRDefault="00AC62D2" w:rsidP="00DE33F5">
            <w:pPr>
              <w:pStyle w:val="tabletext00"/>
              <w:rPr>
                <w:ins w:id="683" w:author="Author"/>
              </w:rPr>
            </w:pPr>
            <w:ins w:id="684" w:author="Author">
              <w:r w:rsidRPr="0057320C">
                <w:t>888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3671F" w14:textId="77777777" w:rsidR="00AC62D2" w:rsidRPr="0057320C" w:rsidRDefault="00AC62D2" w:rsidP="00DE33F5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7E9A7" w14:textId="77777777" w:rsidR="00AC62D2" w:rsidRPr="0057320C" w:rsidRDefault="00AC62D2" w:rsidP="00DE33F5">
            <w:pPr>
              <w:pStyle w:val="tabletext00"/>
              <w:rPr>
                <w:ins w:id="686" w:author="Author"/>
              </w:rPr>
            </w:pPr>
            <w:ins w:id="687" w:author="Author">
              <w:r w:rsidRPr="0057320C">
                <w:t>301</w:t>
              </w:r>
            </w:ins>
          </w:p>
        </w:tc>
      </w:tr>
      <w:tr w:rsidR="00AC62D2" w:rsidRPr="0057320C" w14:paraId="66C3D1FE" w14:textId="77777777" w:rsidTr="00DE33F5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9011F2" w14:textId="77777777" w:rsidR="00AC62D2" w:rsidRPr="0057320C" w:rsidRDefault="00AC62D2" w:rsidP="00DE33F5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D3CE4" w14:textId="77777777" w:rsidR="00AC62D2" w:rsidRPr="0057320C" w:rsidRDefault="00AC62D2" w:rsidP="00DE33F5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57320C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D7B7" w14:textId="77777777" w:rsidR="00AC62D2" w:rsidRPr="0057320C" w:rsidRDefault="00AC62D2" w:rsidP="00DE33F5">
            <w:pPr>
              <w:pStyle w:val="tabletext00"/>
              <w:rPr>
                <w:ins w:id="692" w:author="Author"/>
              </w:rPr>
            </w:pPr>
            <w:ins w:id="693" w:author="Author">
              <w:r w:rsidRPr="0057320C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135A2" w14:textId="77777777" w:rsidR="00AC62D2" w:rsidRPr="0057320C" w:rsidRDefault="00AC62D2" w:rsidP="00DE33F5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383DD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57320C"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67101" w14:textId="77777777" w:rsidR="00AC62D2" w:rsidRPr="0057320C" w:rsidRDefault="00AC62D2" w:rsidP="00DE33F5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A044B" w14:textId="77777777" w:rsidR="00AC62D2" w:rsidRPr="0057320C" w:rsidRDefault="00AC62D2" w:rsidP="00DE33F5">
            <w:pPr>
              <w:pStyle w:val="tabletext00"/>
              <w:rPr>
                <w:ins w:id="698" w:author="Author"/>
              </w:rPr>
            </w:pPr>
            <w:ins w:id="699" w:author="Author">
              <w:r w:rsidRPr="0057320C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35BF4" w14:textId="77777777" w:rsidR="00AC62D2" w:rsidRPr="0057320C" w:rsidRDefault="00AC62D2" w:rsidP="00DE33F5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B8E02" w14:textId="77777777" w:rsidR="00AC62D2" w:rsidRPr="0057320C" w:rsidRDefault="00AC62D2" w:rsidP="00DE33F5">
            <w:pPr>
              <w:pStyle w:val="tabletext00"/>
              <w:rPr>
                <w:ins w:id="701" w:author="Author"/>
              </w:rPr>
            </w:pPr>
            <w:ins w:id="702" w:author="Author">
              <w:r w:rsidRPr="0057320C">
                <w:t>255</w:t>
              </w:r>
            </w:ins>
          </w:p>
        </w:tc>
      </w:tr>
      <w:tr w:rsidR="00AC62D2" w:rsidRPr="0057320C" w14:paraId="6AA4390B" w14:textId="77777777" w:rsidTr="00DE33F5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5BF371" w14:textId="77777777" w:rsidR="00AC62D2" w:rsidRPr="0057320C" w:rsidRDefault="00AC62D2" w:rsidP="00DE33F5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D452" w14:textId="77777777" w:rsidR="00AC62D2" w:rsidRPr="0057320C" w:rsidRDefault="00AC62D2" w:rsidP="00DE33F5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57320C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3651" w14:textId="77777777" w:rsidR="00AC62D2" w:rsidRPr="0057320C" w:rsidRDefault="00AC62D2" w:rsidP="00DE33F5">
            <w:pPr>
              <w:pStyle w:val="tabletext00"/>
              <w:rPr>
                <w:ins w:id="707" w:author="Author"/>
              </w:rPr>
            </w:pPr>
            <w:ins w:id="708" w:author="Author">
              <w:r w:rsidRPr="0057320C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C8F47" w14:textId="77777777" w:rsidR="00AC62D2" w:rsidRPr="0057320C" w:rsidRDefault="00AC62D2" w:rsidP="00DE33F5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16612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57320C"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57AC1" w14:textId="77777777" w:rsidR="00AC62D2" w:rsidRPr="0057320C" w:rsidRDefault="00AC62D2" w:rsidP="00DE33F5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3437B" w14:textId="77777777" w:rsidR="00AC62D2" w:rsidRPr="0057320C" w:rsidRDefault="00AC62D2" w:rsidP="00DE33F5">
            <w:pPr>
              <w:pStyle w:val="tabletext00"/>
              <w:rPr>
                <w:ins w:id="713" w:author="Author"/>
              </w:rPr>
            </w:pPr>
            <w:ins w:id="714" w:author="Author">
              <w:r w:rsidRPr="0057320C">
                <w:t>800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0D22C" w14:textId="77777777" w:rsidR="00AC62D2" w:rsidRPr="0057320C" w:rsidRDefault="00AC62D2" w:rsidP="00DE33F5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BD200" w14:textId="77777777" w:rsidR="00AC62D2" w:rsidRPr="0057320C" w:rsidRDefault="00AC62D2" w:rsidP="00DE33F5">
            <w:pPr>
              <w:pStyle w:val="tabletext00"/>
              <w:rPr>
                <w:ins w:id="716" w:author="Author"/>
              </w:rPr>
            </w:pPr>
            <w:ins w:id="717" w:author="Author">
              <w:r w:rsidRPr="0057320C">
                <w:t>231</w:t>
              </w:r>
            </w:ins>
          </w:p>
        </w:tc>
      </w:tr>
      <w:tr w:rsidR="00AC62D2" w:rsidRPr="0057320C" w14:paraId="357C4769" w14:textId="77777777" w:rsidTr="00DE33F5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2D3C2E" w14:textId="77777777" w:rsidR="00AC62D2" w:rsidRPr="0057320C" w:rsidRDefault="00AC62D2" w:rsidP="00DE33F5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A7ABE" w14:textId="77777777" w:rsidR="00AC62D2" w:rsidRPr="0057320C" w:rsidRDefault="00AC62D2" w:rsidP="00DE33F5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57320C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3902E" w14:textId="77777777" w:rsidR="00AC62D2" w:rsidRPr="0057320C" w:rsidRDefault="00AC62D2" w:rsidP="00DE33F5">
            <w:pPr>
              <w:pStyle w:val="tabletext00"/>
              <w:rPr>
                <w:ins w:id="722" w:author="Author"/>
              </w:rPr>
            </w:pPr>
            <w:ins w:id="723" w:author="Author">
              <w:r w:rsidRPr="0057320C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F27A7" w14:textId="77777777" w:rsidR="00AC62D2" w:rsidRPr="0057320C" w:rsidRDefault="00AC62D2" w:rsidP="00DE33F5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0FDB9" w14:textId="77777777" w:rsidR="00AC62D2" w:rsidRPr="0057320C" w:rsidRDefault="00AC62D2" w:rsidP="00DE33F5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57320C"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263B1" w14:textId="77777777" w:rsidR="00AC62D2" w:rsidRPr="0057320C" w:rsidRDefault="00AC62D2" w:rsidP="00DE33F5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7740F" w14:textId="77777777" w:rsidR="00AC62D2" w:rsidRPr="0057320C" w:rsidRDefault="00AC62D2" w:rsidP="00DE33F5">
            <w:pPr>
              <w:pStyle w:val="tabletext00"/>
              <w:rPr>
                <w:ins w:id="728" w:author="Author"/>
              </w:rPr>
            </w:pPr>
            <w:ins w:id="729" w:author="Author">
              <w:r w:rsidRPr="0057320C"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C5FE7" w14:textId="77777777" w:rsidR="00AC62D2" w:rsidRPr="0057320C" w:rsidRDefault="00AC62D2" w:rsidP="00DE33F5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815E2" w14:textId="77777777" w:rsidR="00AC62D2" w:rsidRPr="0057320C" w:rsidRDefault="00AC62D2" w:rsidP="00DE33F5">
            <w:pPr>
              <w:pStyle w:val="tabletext00"/>
              <w:rPr>
                <w:ins w:id="731" w:author="Author"/>
              </w:rPr>
            </w:pPr>
            <w:ins w:id="732" w:author="Author">
              <w:r w:rsidRPr="0057320C">
                <w:t>271</w:t>
              </w:r>
            </w:ins>
          </w:p>
        </w:tc>
      </w:tr>
    </w:tbl>
    <w:p w14:paraId="669C1832" w14:textId="118EDEF5" w:rsidR="00AC62D2" w:rsidRDefault="00AC62D2" w:rsidP="00AC62D2">
      <w:pPr>
        <w:pStyle w:val="tablecaption"/>
      </w:pPr>
      <w:ins w:id="733" w:author="Author">
        <w:r w:rsidRPr="0057320C">
          <w:t xml:space="preserve">Table 225.F.#1(LC) Zone-rating Table </w:t>
        </w:r>
        <w:r w:rsidRPr="0057320C">
          <w:rPr>
            <w:rFonts w:cs="Arial"/>
          </w:rPr>
          <w:t>–</w:t>
        </w:r>
        <w:r w:rsidRPr="0057320C">
          <w:t xml:space="preserve"> Zone 42 (Midwest) Combinations Loss Costs</w:t>
        </w:r>
      </w:ins>
    </w:p>
    <w:p w14:paraId="310C14C0" w14:textId="3784E8FC" w:rsidR="00AC62D2" w:rsidRDefault="00AC62D2" w:rsidP="00AC62D2">
      <w:pPr>
        <w:pStyle w:val="isonormal"/>
        <w:jc w:val="left"/>
      </w:pPr>
    </w:p>
    <w:p w14:paraId="547F3426" w14:textId="77777777" w:rsidR="00AC62D2" w:rsidRDefault="00AC62D2" w:rsidP="00AC62D2">
      <w:pPr>
        <w:pStyle w:val="isonormal"/>
        <w:sectPr w:rsidR="00AC62D2" w:rsidSect="00AC62D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0EAE038" w14:textId="2A312378" w:rsidR="00AC62D2" w:rsidRDefault="00AC62D2" w:rsidP="00AC62D2">
      <w:pPr>
        <w:pStyle w:val="subcap"/>
      </w:pPr>
      <w:r w:rsidRPr="00005390">
        <w:lastRenderedPageBreak/>
        <w:t xml:space="preserve">SECTION V – </w:t>
      </w:r>
      <w:del w:id="734" w:author="Author">
        <w:r w:rsidRPr="00005390" w:rsidDel="003F0D8E">
          <w:delText>GARAGES</w:delText>
        </w:r>
      </w:del>
      <w:ins w:id="735" w:author="Author">
        <w:r w:rsidRPr="00005390">
          <w:t>AUTO DEALERS</w:t>
        </w:r>
      </w:ins>
    </w:p>
    <w:p w14:paraId="3A2A89BC" w14:textId="0CF2D4A8" w:rsidR="00AC62D2" w:rsidRDefault="00AC62D2" w:rsidP="00AC62D2">
      <w:pPr>
        <w:pStyle w:val="isonormal"/>
        <w:jc w:val="left"/>
      </w:pPr>
    </w:p>
    <w:p w14:paraId="7A535508" w14:textId="77777777" w:rsidR="00AC62D2" w:rsidRDefault="00AC62D2" w:rsidP="00AC62D2">
      <w:pPr>
        <w:pStyle w:val="isonormal"/>
        <w:sectPr w:rsidR="00AC62D2" w:rsidSect="00AC62D2">
          <w:pgSz w:w="12240" w:h="15840"/>
          <w:pgMar w:top="1400" w:right="960" w:bottom="1560" w:left="1200" w:header="0" w:footer="480" w:gutter="0"/>
          <w:cols w:space="480"/>
          <w:docGrid w:linePitch="272"/>
        </w:sectPr>
      </w:pPr>
    </w:p>
    <w:p w14:paraId="69F21322" w14:textId="77777777" w:rsidR="00AC62D2" w:rsidRPr="00B96FF3" w:rsidRDefault="00AC62D2" w:rsidP="00AC62D2">
      <w:pPr>
        <w:pStyle w:val="boxrule"/>
        <w:rPr>
          <w:ins w:id="736" w:author="Author"/>
        </w:rPr>
      </w:pPr>
      <w:ins w:id="737" w:author="Author">
        <w:r w:rsidRPr="00B96FF3">
          <w:lastRenderedPageBreak/>
          <w:t>249.  AUTO DEALERS – PREMIUM DEVELOPMENT FOR COMMON COVERAGES</w:t>
        </w:r>
      </w:ins>
    </w:p>
    <w:p w14:paraId="06D4E9AE" w14:textId="77777777" w:rsidR="00AC62D2" w:rsidRPr="00B96FF3" w:rsidRDefault="00AC62D2" w:rsidP="00AC62D2">
      <w:pPr>
        <w:pStyle w:val="isonormal"/>
        <w:rPr>
          <w:ins w:id="73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AC62D2" w:rsidRPr="00B96FF3" w14:paraId="66FBAE2A" w14:textId="77777777" w:rsidTr="00DE33F5">
        <w:trPr>
          <w:cantSplit/>
          <w:trHeight w:val="190"/>
          <w:ins w:id="739" w:author="Author"/>
        </w:trPr>
        <w:tc>
          <w:tcPr>
            <w:tcW w:w="200" w:type="dxa"/>
          </w:tcPr>
          <w:p w14:paraId="31156206" w14:textId="77777777" w:rsidR="00AC62D2" w:rsidRPr="00B96FF3" w:rsidRDefault="00AC62D2" w:rsidP="00DE33F5">
            <w:pPr>
              <w:pStyle w:val="tablehead"/>
              <w:rPr>
                <w:ins w:id="74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5E414B" w14:textId="77777777" w:rsidR="00AC62D2" w:rsidRPr="00B96FF3" w:rsidRDefault="00AC62D2" w:rsidP="00DE33F5">
            <w:pPr>
              <w:pStyle w:val="tablehead"/>
              <w:rPr>
                <w:ins w:id="741" w:author="Author"/>
              </w:rPr>
            </w:pPr>
            <w:ins w:id="742" w:author="Author">
              <w:r w:rsidRPr="00B96FF3">
                <w:t>Acts, Errors Or Omissions Base Loss Cost</w:t>
              </w:r>
            </w:ins>
          </w:p>
        </w:tc>
      </w:tr>
      <w:tr w:rsidR="00AC62D2" w:rsidRPr="00B96FF3" w14:paraId="0B64B883" w14:textId="77777777" w:rsidTr="00DE33F5">
        <w:trPr>
          <w:cantSplit/>
          <w:trHeight w:val="190"/>
          <w:ins w:id="743" w:author="Author"/>
        </w:trPr>
        <w:tc>
          <w:tcPr>
            <w:tcW w:w="200" w:type="dxa"/>
          </w:tcPr>
          <w:p w14:paraId="60556BE1" w14:textId="77777777" w:rsidR="00AC62D2" w:rsidRPr="00B96FF3" w:rsidRDefault="00AC62D2" w:rsidP="00DE33F5">
            <w:pPr>
              <w:pStyle w:val="tabletext11"/>
              <w:rPr>
                <w:ins w:id="744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481882C9" w14:textId="77777777" w:rsidR="00AC62D2" w:rsidRPr="00B96FF3" w:rsidRDefault="00AC62D2" w:rsidP="00DE33F5">
            <w:pPr>
              <w:pStyle w:val="tabletext11"/>
              <w:jc w:val="right"/>
              <w:rPr>
                <w:ins w:id="745" w:author="Author"/>
              </w:rPr>
            </w:pPr>
            <w:ins w:id="746" w:author="Author">
              <w:r w:rsidRPr="00B96FF3">
                <w:t>$</w:t>
              </w:r>
            </w:ins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F5E3002" w14:textId="77777777" w:rsidR="00AC62D2" w:rsidRPr="00B96FF3" w:rsidRDefault="00AC62D2" w:rsidP="00DE33F5">
            <w:pPr>
              <w:pStyle w:val="tabletext11"/>
              <w:rPr>
                <w:ins w:id="747" w:author="Author"/>
              </w:rPr>
            </w:pPr>
            <w:ins w:id="748" w:author="Author">
              <w:r w:rsidRPr="00B96FF3">
                <w:t>38</w:t>
              </w:r>
            </w:ins>
          </w:p>
        </w:tc>
      </w:tr>
    </w:tbl>
    <w:p w14:paraId="5AD4DEF6" w14:textId="18DC0169" w:rsidR="00AC62D2" w:rsidRDefault="00AC62D2" w:rsidP="00AC62D2">
      <w:pPr>
        <w:pStyle w:val="tablecaption"/>
      </w:pPr>
      <w:ins w:id="749" w:author="Author">
        <w:r w:rsidRPr="00B96FF3">
          <w:t>Table 249.F.2.a.(LC) Acts, Errors Or Omissions Liability Coverages Loss Cost</w:t>
        </w:r>
      </w:ins>
    </w:p>
    <w:p w14:paraId="4B2EC940" w14:textId="5CEB6740" w:rsidR="00AC62D2" w:rsidRDefault="00AC62D2" w:rsidP="00AC62D2">
      <w:pPr>
        <w:pStyle w:val="isonormal"/>
        <w:jc w:val="left"/>
      </w:pPr>
    </w:p>
    <w:p w14:paraId="76F779E6" w14:textId="77777777" w:rsidR="00AC62D2" w:rsidRDefault="00AC62D2" w:rsidP="00AC62D2">
      <w:pPr>
        <w:pStyle w:val="isonormal"/>
        <w:sectPr w:rsidR="00AC62D2" w:rsidSect="00AC62D2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0F0C656B" w14:textId="77777777" w:rsidR="00AC62D2" w:rsidRPr="00295031" w:rsidRDefault="00AC62D2" w:rsidP="00AC62D2">
      <w:pPr>
        <w:pStyle w:val="boxrule"/>
        <w:rPr>
          <w:ins w:id="750" w:author="Author"/>
        </w:rPr>
      </w:pPr>
      <w:ins w:id="751" w:author="Author">
        <w:r w:rsidRPr="00295031">
          <w:lastRenderedPageBreak/>
          <w:t>270.  FINANCED AUTOS</w:t>
        </w:r>
      </w:ins>
    </w:p>
    <w:p w14:paraId="699B6CE5" w14:textId="77777777" w:rsidR="00AC62D2" w:rsidRPr="00295031" w:rsidRDefault="00AC62D2" w:rsidP="00AC62D2">
      <w:pPr>
        <w:pStyle w:val="isonormal"/>
        <w:rPr>
          <w:ins w:id="75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570"/>
        <w:gridCol w:w="180"/>
        <w:gridCol w:w="925"/>
        <w:gridCol w:w="245"/>
        <w:gridCol w:w="463"/>
        <w:gridCol w:w="300"/>
        <w:gridCol w:w="227"/>
        <w:gridCol w:w="549"/>
        <w:gridCol w:w="232"/>
        <w:gridCol w:w="209"/>
        <w:gridCol w:w="540"/>
        <w:gridCol w:w="259"/>
        <w:gridCol w:w="281"/>
        <w:gridCol w:w="531"/>
        <w:gridCol w:w="196"/>
        <w:gridCol w:w="263"/>
        <w:gridCol w:w="463"/>
        <w:gridCol w:w="282"/>
        <w:gridCol w:w="245"/>
        <w:gridCol w:w="463"/>
        <w:gridCol w:w="300"/>
        <w:gridCol w:w="227"/>
        <w:gridCol w:w="549"/>
        <w:gridCol w:w="232"/>
        <w:gridCol w:w="209"/>
        <w:gridCol w:w="536"/>
        <w:gridCol w:w="263"/>
      </w:tblGrid>
      <w:tr w:rsidR="00AC62D2" w:rsidRPr="00295031" w14:paraId="0C350520" w14:textId="77777777" w:rsidTr="00DE33F5">
        <w:trPr>
          <w:cantSplit/>
          <w:trHeight w:val="190"/>
          <w:ins w:id="753" w:author="Author"/>
        </w:trPr>
        <w:tc>
          <w:tcPr>
            <w:tcW w:w="200" w:type="dxa"/>
          </w:tcPr>
          <w:p w14:paraId="0AAD81C9" w14:textId="77777777" w:rsidR="00AC62D2" w:rsidRPr="00295031" w:rsidRDefault="00AC62D2" w:rsidP="00DE33F5">
            <w:pPr>
              <w:pStyle w:val="tabletext11"/>
              <w:rPr>
                <w:ins w:id="754" w:author="Author"/>
              </w:rPr>
            </w:pPr>
          </w:p>
        </w:tc>
        <w:tc>
          <w:tcPr>
            <w:tcW w:w="10018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D58A169" w14:textId="77777777" w:rsidR="00AC62D2" w:rsidRPr="00295031" w:rsidRDefault="00AC62D2" w:rsidP="00DE33F5">
            <w:pPr>
              <w:pStyle w:val="tabletext11"/>
              <w:jc w:val="center"/>
              <w:rPr>
                <w:ins w:id="755" w:author="Author"/>
                <w:b/>
                <w:bCs/>
              </w:rPr>
            </w:pPr>
            <w:ins w:id="756" w:author="Author">
              <w:r w:rsidRPr="00295031">
                <w:rPr>
                  <w:b/>
                  <w:bCs/>
                </w:rPr>
                <w:t>Single Interest Coverage</w:t>
              </w:r>
            </w:ins>
          </w:p>
        </w:tc>
      </w:tr>
      <w:tr w:rsidR="00AC62D2" w:rsidRPr="00295031" w14:paraId="5A1ED981" w14:textId="77777777" w:rsidTr="00DE33F5">
        <w:trPr>
          <w:cantSplit/>
          <w:trHeight w:val="190"/>
          <w:ins w:id="757" w:author="Author"/>
        </w:trPr>
        <w:tc>
          <w:tcPr>
            <w:tcW w:w="200" w:type="dxa"/>
            <w:vMerge w:val="restart"/>
          </w:tcPr>
          <w:p w14:paraId="69125724" w14:textId="77777777" w:rsidR="00AC62D2" w:rsidRPr="00295031" w:rsidRDefault="00AC62D2" w:rsidP="00DE33F5">
            <w:pPr>
              <w:pStyle w:val="tabletext11"/>
              <w:rPr>
                <w:ins w:id="758" w:author="Author"/>
              </w:rPr>
            </w:pPr>
            <w:ins w:id="759" w:author="Author">
              <w:r w:rsidRPr="00295031">
                <w:br/>
              </w:r>
              <w:r w:rsidRPr="00295031">
                <w:br/>
              </w:r>
              <w:r w:rsidRPr="00295031">
                <w:br/>
              </w:r>
            </w:ins>
          </w:p>
        </w:tc>
        <w:tc>
          <w:tcPr>
            <w:tcW w:w="195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A5FAF5" w14:textId="77777777" w:rsidR="00AC62D2" w:rsidRPr="00295031" w:rsidRDefault="00AC62D2" w:rsidP="00DE33F5">
            <w:pPr>
              <w:pStyle w:val="tabletext11"/>
              <w:jc w:val="center"/>
              <w:rPr>
                <w:ins w:id="760" w:author="Author"/>
                <w:b/>
                <w:bCs/>
              </w:rPr>
            </w:pPr>
            <w:ins w:id="761" w:author="Author">
              <w:r w:rsidRPr="00295031">
                <w:rPr>
                  <w:b/>
                  <w:bCs/>
                </w:rPr>
                <w:t>Original Unpaid</w:t>
              </w:r>
              <w:r w:rsidRPr="00295031">
                <w:rPr>
                  <w:b/>
                  <w:bCs/>
                </w:rPr>
                <w:br/>
                <w:t>Balance Including</w:t>
              </w:r>
              <w:r w:rsidRPr="00295031">
                <w:rPr>
                  <w:b/>
                  <w:bCs/>
                </w:rPr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998503" w14:textId="77777777" w:rsidR="00AC62D2" w:rsidRPr="00295031" w:rsidRDefault="00AC62D2" w:rsidP="00DE33F5">
            <w:pPr>
              <w:pStyle w:val="tabletext11"/>
              <w:jc w:val="center"/>
              <w:rPr>
                <w:ins w:id="762" w:author="Author"/>
                <w:b/>
                <w:bCs/>
              </w:rPr>
            </w:pPr>
            <w:ins w:id="763" w:author="Author">
              <w:r w:rsidRPr="00295031">
                <w:rPr>
                  <w:b/>
                  <w:bCs/>
                </w:rPr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908F3F" w14:textId="77777777" w:rsidR="00AC62D2" w:rsidRPr="00295031" w:rsidRDefault="00AC62D2" w:rsidP="00DE33F5">
            <w:pPr>
              <w:pStyle w:val="tabletext11"/>
              <w:jc w:val="center"/>
              <w:rPr>
                <w:ins w:id="764" w:author="Author"/>
                <w:b/>
                <w:bCs/>
              </w:rPr>
            </w:pPr>
            <w:ins w:id="765" w:author="Author">
              <w:r w:rsidRPr="00295031">
                <w:rPr>
                  <w:b/>
                  <w:bCs/>
                </w:rPr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D41E7B" w14:textId="77777777" w:rsidR="00AC62D2" w:rsidRPr="00295031" w:rsidRDefault="00AC62D2" w:rsidP="00DE33F5">
            <w:pPr>
              <w:pStyle w:val="tabletext11"/>
              <w:jc w:val="center"/>
              <w:rPr>
                <w:ins w:id="766" w:author="Author"/>
                <w:b/>
                <w:bCs/>
              </w:rPr>
            </w:pPr>
            <w:ins w:id="767" w:author="Author">
              <w:r w:rsidRPr="00295031">
                <w:rPr>
                  <w:b/>
                  <w:bCs/>
                </w:rPr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A2302C" w14:textId="77777777" w:rsidR="00AC62D2" w:rsidRPr="00295031" w:rsidRDefault="00AC62D2" w:rsidP="00DE33F5">
            <w:pPr>
              <w:pStyle w:val="tabletext11"/>
              <w:jc w:val="center"/>
              <w:rPr>
                <w:ins w:id="768" w:author="Author"/>
                <w:b/>
                <w:bCs/>
              </w:rPr>
            </w:pPr>
            <w:ins w:id="769" w:author="Author">
              <w:r w:rsidRPr="00295031">
                <w:rPr>
                  <w:b/>
                  <w:bCs/>
                </w:rPr>
                <w:t>Conversion,</w:t>
              </w:r>
              <w:r w:rsidRPr="00295031">
                <w:rPr>
                  <w:b/>
                  <w:bCs/>
                </w:rPr>
                <w:br/>
                <w:t>Embezzlement</w:t>
              </w:r>
              <w:r w:rsidRPr="00295031">
                <w:rPr>
                  <w:b/>
                  <w:bCs/>
                </w:rPr>
                <w:br/>
                <w:t>And Secretion</w:t>
              </w:r>
            </w:ins>
          </w:p>
        </w:tc>
      </w:tr>
      <w:tr w:rsidR="00AC62D2" w:rsidRPr="00295031" w14:paraId="48BF515E" w14:textId="77777777" w:rsidTr="00DE33F5">
        <w:trPr>
          <w:cantSplit/>
          <w:trHeight w:val="190"/>
          <w:ins w:id="770" w:author="Author"/>
        </w:trPr>
        <w:tc>
          <w:tcPr>
            <w:tcW w:w="200" w:type="dxa"/>
            <w:vMerge/>
          </w:tcPr>
          <w:p w14:paraId="6C8B1BAD" w14:textId="77777777" w:rsidR="00AC62D2" w:rsidRPr="00295031" w:rsidRDefault="00AC62D2" w:rsidP="00DE33F5">
            <w:pPr>
              <w:pStyle w:val="tabletext11"/>
              <w:rPr>
                <w:ins w:id="771" w:author="Author"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B8AE" w14:textId="77777777" w:rsidR="00AC62D2" w:rsidRPr="00295031" w:rsidRDefault="00AC62D2" w:rsidP="00DE33F5">
            <w:pPr>
              <w:pStyle w:val="tabletext11"/>
              <w:jc w:val="center"/>
              <w:rPr>
                <w:ins w:id="772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B65D" w14:textId="77777777" w:rsidR="00AC62D2" w:rsidRPr="00295031" w:rsidRDefault="00AC62D2" w:rsidP="00DE33F5">
            <w:pPr>
              <w:pStyle w:val="tabletext11"/>
              <w:jc w:val="center"/>
              <w:rPr>
                <w:ins w:id="773" w:author="Author"/>
                <w:b/>
                <w:bCs/>
              </w:rPr>
            </w:pPr>
            <w:ins w:id="774" w:author="Author">
              <w:r w:rsidRPr="00295031">
                <w:rPr>
                  <w:b/>
                  <w:bCs/>
                </w:rPr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EEBE" w14:textId="77777777" w:rsidR="00AC62D2" w:rsidRPr="00295031" w:rsidRDefault="00AC62D2" w:rsidP="00DE33F5">
            <w:pPr>
              <w:pStyle w:val="tabletext11"/>
              <w:jc w:val="center"/>
              <w:rPr>
                <w:ins w:id="775" w:author="Author"/>
                <w:b/>
                <w:bCs/>
              </w:rPr>
            </w:pPr>
            <w:ins w:id="776" w:author="Author">
              <w:r w:rsidRPr="00295031">
                <w:rPr>
                  <w:b/>
                  <w:bCs/>
                </w:rPr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9CA84" w14:textId="77777777" w:rsidR="00AC62D2" w:rsidRPr="00295031" w:rsidRDefault="00AC62D2" w:rsidP="00DE33F5">
            <w:pPr>
              <w:pStyle w:val="tabletext11"/>
              <w:jc w:val="center"/>
              <w:rPr>
                <w:ins w:id="777" w:author="Author"/>
                <w:b/>
                <w:bCs/>
              </w:rPr>
            </w:pPr>
            <w:ins w:id="778" w:author="Author">
              <w:r w:rsidRPr="00295031">
                <w:rPr>
                  <w:b/>
                  <w:bCs/>
                </w:rPr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AD51D" w14:textId="77777777" w:rsidR="00AC62D2" w:rsidRPr="00295031" w:rsidRDefault="00AC62D2" w:rsidP="00DE33F5">
            <w:pPr>
              <w:pStyle w:val="tabletext11"/>
              <w:jc w:val="center"/>
              <w:rPr>
                <w:ins w:id="779" w:author="Author"/>
                <w:b/>
                <w:bCs/>
              </w:rPr>
            </w:pPr>
            <w:ins w:id="780" w:author="Author">
              <w:r w:rsidRPr="00295031">
                <w:rPr>
                  <w:b/>
                  <w:bCs/>
                </w:rPr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84FD" w14:textId="77777777" w:rsidR="00AC62D2" w:rsidRPr="00295031" w:rsidRDefault="00AC62D2" w:rsidP="00DE33F5">
            <w:pPr>
              <w:pStyle w:val="tabletext11"/>
              <w:jc w:val="center"/>
              <w:rPr>
                <w:ins w:id="781" w:author="Author"/>
                <w:b/>
                <w:bCs/>
              </w:rPr>
            </w:pPr>
            <w:ins w:id="782" w:author="Author">
              <w:r w:rsidRPr="00295031">
                <w:rPr>
                  <w:b/>
                  <w:bCs/>
                </w:rPr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0CB62" w14:textId="77777777" w:rsidR="00AC62D2" w:rsidRPr="00295031" w:rsidRDefault="00AC62D2" w:rsidP="00DE33F5">
            <w:pPr>
              <w:pStyle w:val="tabletext11"/>
              <w:jc w:val="center"/>
              <w:rPr>
                <w:ins w:id="783" w:author="Author"/>
                <w:b/>
                <w:bCs/>
              </w:rPr>
            </w:pPr>
            <w:ins w:id="784" w:author="Author">
              <w:r w:rsidRPr="00295031">
                <w:rPr>
                  <w:b/>
                  <w:bCs/>
                </w:rPr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309C" w14:textId="77777777" w:rsidR="00AC62D2" w:rsidRPr="00295031" w:rsidRDefault="00AC62D2" w:rsidP="00DE33F5">
            <w:pPr>
              <w:pStyle w:val="tabletext11"/>
              <w:jc w:val="center"/>
              <w:rPr>
                <w:ins w:id="785" w:author="Author"/>
                <w:b/>
                <w:bCs/>
              </w:rPr>
            </w:pPr>
            <w:ins w:id="786" w:author="Author">
              <w:r w:rsidRPr="00295031">
                <w:rPr>
                  <w:b/>
                  <w:bCs/>
                </w:rPr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0D1D9" w14:textId="77777777" w:rsidR="00AC62D2" w:rsidRPr="00295031" w:rsidRDefault="00AC62D2" w:rsidP="00DE33F5">
            <w:pPr>
              <w:pStyle w:val="tabletext11"/>
              <w:jc w:val="center"/>
              <w:rPr>
                <w:ins w:id="787" w:author="Author"/>
                <w:b/>
                <w:bCs/>
              </w:rPr>
            </w:pPr>
            <w:ins w:id="788" w:author="Author">
              <w:r w:rsidRPr="00295031">
                <w:rPr>
                  <w:b/>
                  <w:bCs/>
                </w:rPr>
                <w:t>Used</w:t>
              </w:r>
            </w:ins>
          </w:p>
        </w:tc>
      </w:tr>
      <w:tr w:rsidR="00AC62D2" w:rsidRPr="00295031" w14:paraId="7CE8C91D" w14:textId="77777777" w:rsidTr="00DE33F5">
        <w:trPr>
          <w:cantSplit/>
          <w:trHeight w:val="190"/>
          <w:ins w:id="789" w:author="Author"/>
        </w:trPr>
        <w:tc>
          <w:tcPr>
            <w:tcW w:w="200" w:type="dxa"/>
          </w:tcPr>
          <w:p w14:paraId="6EA14D53" w14:textId="77777777" w:rsidR="00AC62D2" w:rsidRPr="00295031" w:rsidRDefault="00AC62D2" w:rsidP="00DE33F5">
            <w:pPr>
              <w:pStyle w:val="tabletext11"/>
              <w:rPr>
                <w:ins w:id="79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D20629D" w14:textId="77777777" w:rsidR="00AC62D2" w:rsidRPr="00295031" w:rsidRDefault="00AC62D2" w:rsidP="00DE33F5">
            <w:pPr>
              <w:pStyle w:val="tabletext11"/>
              <w:rPr>
                <w:ins w:id="791" w:author="Author"/>
              </w:rPr>
            </w:pPr>
            <w:ins w:id="792" w:author="Author">
              <w:r w:rsidRPr="00295031">
                <w:t>$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1E73E572" w14:textId="77777777" w:rsidR="00AC62D2" w:rsidRPr="00295031" w:rsidRDefault="00AC62D2" w:rsidP="00DE33F5">
            <w:pPr>
              <w:pStyle w:val="tabletext11"/>
              <w:tabs>
                <w:tab w:val="left" w:pos="400"/>
              </w:tabs>
              <w:ind w:left="-80"/>
              <w:jc w:val="right"/>
              <w:rPr>
                <w:ins w:id="793" w:author="Author"/>
              </w:rPr>
            </w:pPr>
            <w:ins w:id="794" w:author="Author">
              <w:r w:rsidRPr="00295031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F361A08" w14:textId="77777777" w:rsidR="00AC62D2" w:rsidRPr="00295031" w:rsidRDefault="00AC62D2" w:rsidP="00DE33F5">
            <w:pPr>
              <w:pStyle w:val="tabletext11"/>
              <w:rPr>
                <w:ins w:id="795" w:author="Author"/>
              </w:rPr>
            </w:pPr>
            <w:ins w:id="796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9919A05" w14:textId="77777777" w:rsidR="00AC62D2" w:rsidRPr="00295031" w:rsidRDefault="00AC62D2" w:rsidP="00DE33F5">
            <w:pPr>
              <w:pStyle w:val="tabletext11"/>
              <w:rPr>
                <w:ins w:id="797" w:author="Author"/>
              </w:rPr>
            </w:pPr>
            <w:ins w:id="798" w:author="Author">
              <w:r w:rsidRPr="00295031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21CE87FC" w14:textId="77777777" w:rsidR="00AC62D2" w:rsidRPr="00295031" w:rsidRDefault="00AC62D2" w:rsidP="00DE33F5">
            <w:pPr>
              <w:pStyle w:val="tabletext11"/>
              <w:rPr>
                <w:ins w:id="799" w:author="Author"/>
              </w:rPr>
            </w:pPr>
            <w:ins w:id="800" w:author="Author">
              <w:r w:rsidRPr="00295031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B43A40B" w14:textId="77777777" w:rsidR="00AC62D2" w:rsidRPr="00295031" w:rsidRDefault="00AC62D2" w:rsidP="00DE33F5">
            <w:pPr>
              <w:pStyle w:val="tabletext11"/>
              <w:jc w:val="right"/>
              <w:rPr>
                <w:ins w:id="801" w:author="Author"/>
              </w:rPr>
            </w:pPr>
            <w:ins w:id="802" w:author="Author">
              <w:r w:rsidRPr="00295031">
                <w:t>10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F8F723" w14:textId="77777777" w:rsidR="00AC62D2" w:rsidRPr="00295031" w:rsidRDefault="00AC62D2" w:rsidP="00DE33F5">
            <w:pPr>
              <w:pStyle w:val="tabletext11"/>
              <w:rPr>
                <w:ins w:id="803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362DDBF2" w14:textId="77777777" w:rsidR="00AC62D2" w:rsidRPr="00295031" w:rsidRDefault="00AC62D2" w:rsidP="00DE33F5">
            <w:pPr>
              <w:pStyle w:val="tabletext11"/>
              <w:rPr>
                <w:ins w:id="804" w:author="Author"/>
              </w:rPr>
            </w:pPr>
            <w:ins w:id="805" w:author="Author">
              <w:r w:rsidRPr="00295031">
                <w:t>$</w:t>
              </w:r>
            </w:ins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185BB1C7" w14:textId="77777777" w:rsidR="00AC62D2" w:rsidRPr="00295031" w:rsidRDefault="00AC62D2" w:rsidP="00DE33F5">
            <w:pPr>
              <w:pStyle w:val="tabletext11"/>
              <w:jc w:val="right"/>
              <w:rPr>
                <w:ins w:id="806" w:author="Author"/>
              </w:rPr>
            </w:pPr>
            <w:ins w:id="807" w:author="Author">
              <w:r w:rsidRPr="00295031">
                <w:t>10</w:t>
              </w:r>
            </w:ins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BFD120" w14:textId="77777777" w:rsidR="00AC62D2" w:rsidRPr="00295031" w:rsidRDefault="00AC62D2" w:rsidP="00DE33F5">
            <w:pPr>
              <w:pStyle w:val="tabletext11"/>
              <w:rPr>
                <w:ins w:id="808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29C66416" w14:textId="77777777" w:rsidR="00AC62D2" w:rsidRPr="00295031" w:rsidRDefault="00AC62D2" w:rsidP="00DE33F5">
            <w:pPr>
              <w:pStyle w:val="tabletext11"/>
              <w:rPr>
                <w:ins w:id="809" w:author="Author"/>
              </w:rPr>
            </w:pPr>
            <w:ins w:id="810" w:author="Author">
              <w:r w:rsidRPr="00295031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3AFA60F5" w14:textId="77777777" w:rsidR="00AC62D2" w:rsidRPr="00295031" w:rsidRDefault="00AC62D2" w:rsidP="00DE33F5">
            <w:pPr>
              <w:pStyle w:val="tabletext11"/>
              <w:jc w:val="right"/>
              <w:rPr>
                <w:ins w:id="811" w:author="Author"/>
              </w:rPr>
            </w:pPr>
            <w:ins w:id="812" w:author="Author">
              <w:r w:rsidRPr="00295031">
                <w:t>40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665CFD" w14:textId="77777777" w:rsidR="00AC62D2" w:rsidRPr="00295031" w:rsidRDefault="00AC62D2" w:rsidP="00DE33F5">
            <w:pPr>
              <w:pStyle w:val="tabletext11"/>
              <w:rPr>
                <w:ins w:id="81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C0A226A" w14:textId="77777777" w:rsidR="00AC62D2" w:rsidRPr="00295031" w:rsidRDefault="00AC62D2" w:rsidP="00DE33F5">
            <w:pPr>
              <w:pStyle w:val="tabletext11"/>
              <w:rPr>
                <w:ins w:id="814" w:author="Author"/>
              </w:rPr>
            </w:pPr>
            <w:ins w:id="815" w:author="Author">
              <w:r w:rsidRPr="00295031">
                <w:t>$</w:t>
              </w:r>
            </w:ins>
          </w:p>
        </w:tc>
        <w:tc>
          <w:tcPr>
            <w:tcW w:w="531" w:type="dxa"/>
            <w:tcBorders>
              <w:top w:val="single" w:sz="6" w:space="0" w:color="auto"/>
            </w:tcBorders>
          </w:tcPr>
          <w:p w14:paraId="4BD70171" w14:textId="77777777" w:rsidR="00AC62D2" w:rsidRPr="00295031" w:rsidRDefault="00AC62D2" w:rsidP="00DE33F5">
            <w:pPr>
              <w:pStyle w:val="tabletext11"/>
              <w:jc w:val="right"/>
              <w:rPr>
                <w:ins w:id="816" w:author="Author"/>
              </w:rPr>
            </w:pPr>
            <w:ins w:id="817" w:author="Author">
              <w:r w:rsidRPr="00295031">
                <w:t>42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5F2A17" w14:textId="77777777" w:rsidR="00AC62D2" w:rsidRPr="00295031" w:rsidRDefault="00AC62D2" w:rsidP="00DE33F5">
            <w:pPr>
              <w:pStyle w:val="tabletext11"/>
              <w:rPr>
                <w:ins w:id="818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7DE6641" w14:textId="77777777" w:rsidR="00AC62D2" w:rsidRPr="00295031" w:rsidRDefault="00AC62D2" w:rsidP="00DE33F5">
            <w:pPr>
              <w:pStyle w:val="tabletext11"/>
              <w:rPr>
                <w:ins w:id="819" w:author="Author"/>
              </w:rPr>
            </w:pPr>
            <w:ins w:id="820" w:author="Author">
              <w:r w:rsidRPr="00295031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5A05CAC4" w14:textId="77777777" w:rsidR="00AC62D2" w:rsidRPr="00295031" w:rsidRDefault="00AC62D2" w:rsidP="00DE33F5">
            <w:pPr>
              <w:pStyle w:val="tabletext11"/>
              <w:jc w:val="right"/>
              <w:rPr>
                <w:ins w:id="821" w:author="Author"/>
              </w:rPr>
            </w:pPr>
            <w:ins w:id="822" w:author="Author">
              <w:r w:rsidRPr="00295031">
                <w:t>6</w:t>
              </w:r>
            </w:ins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40A469" w14:textId="77777777" w:rsidR="00AC62D2" w:rsidRPr="00295031" w:rsidRDefault="00AC62D2" w:rsidP="00DE33F5">
            <w:pPr>
              <w:pStyle w:val="tabletext11"/>
              <w:rPr>
                <w:ins w:id="823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9F01680" w14:textId="77777777" w:rsidR="00AC62D2" w:rsidRPr="00295031" w:rsidRDefault="00AC62D2" w:rsidP="00DE33F5">
            <w:pPr>
              <w:pStyle w:val="tabletext11"/>
              <w:rPr>
                <w:ins w:id="824" w:author="Author"/>
              </w:rPr>
            </w:pPr>
            <w:ins w:id="825" w:author="Author">
              <w:r w:rsidRPr="00295031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3A9C1BD8" w14:textId="77777777" w:rsidR="00AC62D2" w:rsidRPr="00295031" w:rsidRDefault="00AC62D2" w:rsidP="00DE33F5">
            <w:pPr>
              <w:pStyle w:val="tabletext11"/>
              <w:jc w:val="right"/>
              <w:rPr>
                <w:ins w:id="826" w:author="Author"/>
              </w:rPr>
            </w:pPr>
            <w:ins w:id="827" w:author="Author">
              <w:r w:rsidRPr="00295031">
                <w:t>6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E5042A" w14:textId="77777777" w:rsidR="00AC62D2" w:rsidRPr="00295031" w:rsidRDefault="00AC62D2" w:rsidP="00DE33F5">
            <w:pPr>
              <w:pStyle w:val="tabletext11"/>
              <w:rPr>
                <w:ins w:id="828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19DD78CE" w14:textId="77777777" w:rsidR="00AC62D2" w:rsidRPr="00295031" w:rsidRDefault="00AC62D2" w:rsidP="00DE33F5">
            <w:pPr>
              <w:pStyle w:val="tabletext11"/>
              <w:rPr>
                <w:ins w:id="829" w:author="Author"/>
              </w:rPr>
            </w:pPr>
            <w:ins w:id="830" w:author="Author">
              <w:r w:rsidRPr="00295031">
                <w:t>$</w:t>
              </w:r>
            </w:ins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60703D7E" w14:textId="77777777" w:rsidR="00AC62D2" w:rsidRPr="00295031" w:rsidRDefault="00AC62D2" w:rsidP="00DE33F5">
            <w:pPr>
              <w:pStyle w:val="tabletext11"/>
              <w:jc w:val="right"/>
              <w:rPr>
                <w:ins w:id="831" w:author="Author"/>
              </w:rPr>
            </w:pPr>
            <w:ins w:id="832" w:author="Author">
              <w:r w:rsidRPr="00295031">
                <w:t>4</w:t>
              </w:r>
            </w:ins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3EFA0" w14:textId="77777777" w:rsidR="00AC62D2" w:rsidRPr="00295031" w:rsidRDefault="00AC62D2" w:rsidP="00DE33F5">
            <w:pPr>
              <w:pStyle w:val="tabletext11"/>
              <w:rPr>
                <w:ins w:id="833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453CB9B2" w14:textId="77777777" w:rsidR="00AC62D2" w:rsidRPr="00295031" w:rsidRDefault="00AC62D2" w:rsidP="00DE33F5">
            <w:pPr>
              <w:pStyle w:val="tabletext11"/>
              <w:rPr>
                <w:ins w:id="834" w:author="Author"/>
              </w:rPr>
            </w:pPr>
            <w:ins w:id="835" w:author="Author">
              <w:r w:rsidRPr="00295031">
                <w:t>$</w:t>
              </w:r>
            </w:ins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45ACC312" w14:textId="77777777" w:rsidR="00AC62D2" w:rsidRPr="00295031" w:rsidRDefault="00AC62D2" w:rsidP="00DE33F5">
            <w:pPr>
              <w:pStyle w:val="tabletext11"/>
              <w:jc w:val="right"/>
              <w:rPr>
                <w:ins w:id="836" w:author="Author"/>
              </w:rPr>
            </w:pPr>
            <w:ins w:id="837" w:author="Author">
              <w:r w:rsidRPr="00295031">
                <w:t>5</w:t>
              </w:r>
            </w:ins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C4687A" w14:textId="77777777" w:rsidR="00AC62D2" w:rsidRPr="00295031" w:rsidRDefault="00AC62D2" w:rsidP="00DE33F5">
            <w:pPr>
              <w:pStyle w:val="tabletext11"/>
              <w:rPr>
                <w:ins w:id="838" w:author="Author"/>
              </w:rPr>
            </w:pPr>
          </w:p>
        </w:tc>
      </w:tr>
      <w:tr w:rsidR="00AC62D2" w:rsidRPr="00295031" w14:paraId="132EF890" w14:textId="77777777" w:rsidTr="00DE33F5">
        <w:trPr>
          <w:cantSplit/>
          <w:trHeight w:val="190"/>
          <w:ins w:id="839" w:author="Author"/>
        </w:trPr>
        <w:tc>
          <w:tcPr>
            <w:tcW w:w="200" w:type="dxa"/>
          </w:tcPr>
          <w:p w14:paraId="0978519A" w14:textId="77777777" w:rsidR="00AC62D2" w:rsidRPr="00295031" w:rsidRDefault="00AC62D2" w:rsidP="00DE33F5">
            <w:pPr>
              <w:pStyle w:val="tabletext11"/>
              <w:rPr>
                <w:ins w:id="84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DF425B" w14:textId="77777777" w:rsidR="00AC62D2" w:rsidRPr="00295031" w:rsidRDefault="00AC62D2" w:rsidP="00DE33F5">
            <w:pPr>
              <w:pStyle w:val="tabletext11"/>
              <w:rPr>
                <w:ins w:id="841" w:author="Author"/>
              </w:rPr>
            </w:pPr>
          </w:p>
        </w:tc>
        <w:tc>
          <w:tcPr>
            <w:tcW w:w="570" w:type="dxa"/>
          </w:tcPr>
          <w:p w14:paraId="7B018CD9" w14:textId="77777777" w:rsidR="00AC62D2" w:rsidRPr="00295031" w:rsidRDefault="00AC62D2" w:rsidP="00DE33F5">
            <w:pPr>
              <w:pStyle w:val="tabletext11"/>
              <w:rPr>
                <w:ins w:id="842" w:author="Author"/>
              </w:rPr>
            </w:pPr>
            <w:ins w:id="843" w:author="Author">
              <w:r w:rsidRPr="00295031">
                <w:t>1,501</w:t>
              </w:r>
            </w:ins>
          </w:p>
        </w:tc>
        <w:tc>
          <w:tcPr>
            <w:tcW w:w="180" w:type="dxa"/>
          </w:tcPr>
          <w:p w14:paraId="05856157" w14:textId="77777777" w:rsidR="00AC62D2" w:rsidRPr="00295031" w:rsidRDefault="00AC62D2" w:rsidP="00DE33F5">
            <w:pPr>
              <w:pStyle w:val="tabletext11"/>
              <w:rPr>
                <w:ins w:id="844" w:author="Author"/>
              </w:rPr>
            </w:pPr>
            <w:ins w:id="845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F3E77F" w14:textId="77777777" w:rsidR="00AC62D2" w:rsidRPr="00295031" w:rsidRDefault="00AC62D2" w:rsidP="00DE33F5">
            <w:pPr>
              <w:pStyle w:val="tabletext11"/>
              <w:rPr>
                <w:ins w:id="846" w:author="Author"/>
              </w:rPr>
            </w:pPr>
            <w:ins w:id="847" w:author="Author">
              <w:r w:rsidRPr="00295031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004E95F" w14:textId="77777777" w:rsidR="00AC62D2" w:rsidRPr="00295031" w:rsidRDefault="00AC62D2" w:rsidP="00DE33F5">
            <w:pPr>
              <w:pStyle w:val="tabletext11"/>
              <w:rPr>
                <w:ins w:id="848" w:author="Author"/>
              </w:rPr>
            </w:pPr>
          </w:p>
        </w:tc>
        <w:tc>
          <w:tcPr>
            <w:tcW w:w="463" w:type="dxa"/>
          </w:tcPr>
          <w:p w14:paraId="0779D37B" w14:textId="77777777" w:rsidR="00AC62D2" w:rsidRPr="00295031" w:rsidRDefault="00AC62D2" w:rsidP="00DE33F5">
            <w:pPr>
              <w:pStyle w:val="tabletext11"/>
              <w:jc w:val="right"/>
              <w:rPr>
                <w:ins w:id="849" w:author="Author"/>
              </w:rPr>
            </w:pPr>
            <w:ins w:id="850" w:author="Author">
              <w:r w:rsidRPr="00295031">
                <w:t>11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7B2D3CC" w14:textId="77777777" w:rsidR="00AC62D2" w:rsidRPr="00295031" w:rsidRDefault="00AC62D2" w:rsidP="00DE33F5">
            <w:pPr>
              <w:pStyle w:val="tabletext11"/>
              <w:rPr>
                <w:ins w:id="85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2742934" w14:textId="77777777" w:rsidR="00AC62D2" w:rsidRPr="00295031" w:rsidRDefault="00AC62D2" w:rsidP="00DE33F5">
            <w:pPr>
              <w:pStyle w:val="tabletext11"/>
              <w:rPr>
                <w:ins w:id="852" w:author="Author"/>
              </w:rPr>
            </w:pPr>
          </w:p>
        </w:tc>
        <w:tc>
          <w:tcPr>
            <w:tcW w:w="549" w:type="dxa"/>
          </w:tcPr>
          <w:p w14:paraId="4D5D7F8A" w14:textId="77777777" w:rsidR="00AC62D2" w:rsidRPr="00295031" w:rsidRDefault="00AC62D2" w:rsidP="00DE33F5">
            <w:pPr>
              <w:pStyle w:val="tabletext11"/>
              <w:jc w:val="right"/>
              <w:rPr>
                <w:ins w:id="853" w:author="Author"/>
              </w:rPr>
            </w:pPr>
            <w:ins w:id="854" w:author="Author">
              <w:r w:rsidRPr="00295031">
                <w:t>12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6F2AE32" w14:textId="77777777" w:rsidR="00AC62D2" w:rsidRPr="00295031" w:rsidRDefault="00AC62D2" w:rsidP="00DE33F5">
            <w:pPr>
              <w:pStyle w:val="tabletext11"/>
              <w:rPr>
                <w:ins w:id="85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7117E91" w14:textId="77777777" w:rsidR="00AC62D2" w:rsidRPr="00295031" w:rsidRDefault="00AC62D2" w:rsidP="00DE33F5">
            <w:pPr>
              <w:pStyle w:val="tabletext11"/>
              <w:rPr>
                <w:ins w:id="856" w:author="Author"/>
              </w:rPr>
            </w:pPr>
          </w:p>
        </w:tc>
        <w:tc>
          <w:tcPr>
            <w:tcW w:w="540" w:type="dxa"/>
          </w:tcPr>
          <w:p w14:paraId="753168AC" w14:textId="77777777" w:rsidR="00AC62D2" w:rsidRPr="00295031" w:rsidRDefault="00AC62D2" w:rsidP="00DE33F5">
            <w:pPr>
              <w:pStyle w:val="tabletext11"/>
              <w:jc w:val="right"/>
              <w:rPr>
                <w:ins w:id="857" w:author="Author"/>
              </w:rPr>
            </w:pPr>
            <w:ins w:id="858" w:author="Author">
              <w:r w:rsidRPr="00295031">
                <w:t>44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3899330" w14:textId="77777777" w:rsidR="00AC62D2" w:rsidRPr="00295031" w:rsidRDefault="00AC62D2" w:rsidP="00DE33F5">
            <w:pPr>
              <w:pStyle w:val="tabletext11"/>
              <w:rPr>
                <w:ins w:id="8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E03FED" w14:textId="77777777" w:rsidR="00AC62D2" w:rsidRPr="00295031" w:rsidRDefault="00AC62D2" w:rsidP="00DE33F5">
            <w:pPr>
              <w:pStyle w:val="tabletext11"/>
              <w:rPr>
                <w:ins w:id="860" w:author="Author"/>
              </w:rPr>
            </w:pPr>
          </w:p>
        </w:tc>
        <w:tc>
          <w:tcPr>
            <w:tcW w:w="531" w:type="dxa"/>
          </w:tcPr>
          <w:p w14:paraId="6901365F" w14:textId="77777777" w:rsidR="00AC62D2" w:rsidRPr="00295031" w:rsidRDefault="00AC62D2" w:rsidP="00DE33F5">
            <w:pPr>
              <w:pStyle w:val="tabletext11"/>
              <w:jc w:val="right"/>
              <w:rPr>
                <w:ins w:id="861" w:author="Author"/>
              </w:rPr>
            </w:pPr>
            <w:ins w:id="862" w:author="Author">
              <w:r w:rsidRPr="00295031">
                <w:t>47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E8FBB17" w14:textId="77777777" w:rsidR="00AC62D2" w:rsidRPr="00295031" w:rsidRDefault="00AC62D2" w:rsidP="00DE33F5">
            <w:pPr>
              <w:pStyle w:val="tabletext11"/>
              <w:rPr>
                <w:ins w:id="86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B0966BB" w14:textId="77777777" w:rsidR="00AC62D2" w:rsidRPr="00295031" w:rsidRDefault="00AC62D2" w:rsidP="00DE33F5">
            <w:pPr>
              <w:pStyle w:val="tabletext11"/>
              <w:rPr>
                <w:ins w:id="864" w:author="Author"/>
              </w:rPr>
            </w:pPr>
          </w:p>
        </w:tc>
        <w:tc>
          <w:tcPr>
            <w:tcW w:w="463" w:type="dxa"/>
          </w:tcPr>
          <w:p w14:paraId="52B6D3B2" w14:textId="77777777" w:rsidR="00AC62D2" w:rsidRPr="00295031" w:rsidRDefault="00AC62D2" w:rsidP="00DE33F5">
            <w:pPr>
              <w:pStyle w:val="tabletext11"/>
              <w:jc w:val="right"/>
              <w:rPr>
                <w:ins w:id="865" w:author="Author"/>
              </w:rPr>
            </w:pPr>
            <w:ins w:id="866" w:author="Author">
              <w:r w:rsidRPr="00295031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AE4439B" w14:textId="77777777" w:rsidR="00AC62D2" w:rsidRPr="00295031" w:rsidRDefault="00AC62D2" w:rsidP="00DE33F5">
            <w:pPr>
              <w:pStyle w:val="tabletext11"/>
              <w:rPr>
                <w:ins w:id="86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2027963" w14:textId="77777777" w:rsidR="00AC62D2" w:rsidRPr="00295031" w:rsidRDefault="00AC62D2" w:rsidP="00DE33F5">
            <w:pPr>
              <w:pStyle w:val="tabletext11"/>
              <w:rPr>
                <w:ins w:id="868" w:author="Author"/>
              </w:rPr>
            </w:pPr>
          </w:p>
        </w:tc>
        <w:tc>
          <w:tcPr>
            <w:tcW w:w="463" w:type="dxa"/>
          </w:tcPr>
          <w:p w14:paraId="23F789E8" w14:textId="77777777" w:rsidR="00AC62D2" w:rsidRPr="00295031" w:rsidRDefault="00AC62D2" w:rsidP="00DE33F5">
            <w:pPr>
              <w:pStyle w:val="tabletext11"/>
              <w:jc w:val="right"/>
              <w:rPr>
                <w:ins w:id="869" w:author="Author"/>
              </w:rPr>
            </w:pPr>
            <w:ins w:id="870" w:author="Author">
              <w:r w:rsidRPr="00295031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A7252EF" w14:textId="77777777" w:rsidR="00AC62D2" w:rsidRPr="00295031" w:rsidRDefault="00AC62D2" w:rsidP="00DE33F5">
            <w:pPr>
              <w:pStyle w:val="tabletext11"/>
              <w:rPr>
                <w:ins w:id="87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EE489DE" w14:textId="77777777" w:rsidR="00AC62D2" w:rsidRPr="00295031" w:rsidRDefault="00AC62D2" w:rsidP="00DE33F5">
            <w:pPr>
              <w:pStyle w:val="tabletext11"/>
              <w:rPr>
                <w:ins w:id="872" w:author="Author"/>
              </w:rPr>
            </w:pPr>
          </w:p>
        </w:tc>
        <w:tc>
          <w:tcPr>
            <w:tcW w:w="549" w:type="dxa"/>
          </w:tcPr>
          <w:p w14:paraId="6089EAD4" w14:textId="77777777" w:rsidR="00AC62D2" w:rsidRPr="00295031" w:rsidRDefault="00AC62D2" w:rsidP="00DE33F5">
            <w:pPr>
              <w:pStyle w:val="tabletext11"/>
              <w:jc w:val="right"/>
              <w:rPr>
                <w:ins w:id="873" w:author="Author"/>
              </w:rPr>
            </w:pPr>
            <w:ins w:id="874" w:author="Author">
              <w:r w:rsidRPr="00295031">
                <w:t>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602B769" w14:textId="77777777" w:rsidR="00AC62D2" w:rsidRPr="00295031" w:rsidRDefault="00AC62D2" w:rsidP="00DE33F5">
            <w:pPr>
              <w:pStyle w:val="tabletext11"/>
              <w:rPr>
                <w:ins w:id="87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142FC4D" w14:textId="77777777" w:rsidR="00AC62D2" w:rsidRPr="00295031" w:rsidRDefault="00AC62D2" w:rsidP="00DE33F5">
            <w:pPr>
              <w:pStyle w:val="tabletext11"/>
              <w:rPr>
                <w:ins w:id="876" w:author="Author"/>
              </w:rPr>
            </w:pPr>
          </w:p>
        </w:tc>
        <w:tc>
          <w:tcPr>
            <w:tcW w:w="536" w:type="dxa"/>
          </w:tcPr>
          <w:p w14:paraId="11D608EA" w14:textId="77777777" w:rsidR="00AC62D2" w:rsidRPr="00295031" w:rsidRDefault="00AC62D2" w:rsidP="00DE33F5">
            <w:pPr>
              <w:pStyle w:val="tabletext11"/>
              <w:jc w:val="right"/>
              <w:rPr>
                <w:ins w:id="877" w:author="Author"/>
              </w:rPr>
            </w:pPr>
            <w:ins w:id="878" w:author="Author">
              <w:r w:rsidRPr="00295031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5B20C4E9" w14:textId="77777777" w:rsidR="00AC62D2" w:rsidRPr="00295031" w:rsidRDefault="00AC62D2" w:rsidP="00DE33F5">
            <w:pPr>
              <w:pStyle w:val="tabletext11"/>
              <w:rPr>
                <w:ins w:id="879" w:author="Author"/>
              </w:rPr>
            </w:pPr>
          </w:p>
        </w:tc>
      </w:tr>
      <w:tr w:rsidR="00AC62D2" w:rsidRPr="00295031" w14:paraId="46FD1EC7" w14:textId="77777777" w:rsidTr="00DE33F5">
        <w:trPr>
          <w:cantSplit/>
          <w:trHeight w:val="190"/>
          <w:ins w:id="880" w:author="Author"/>
        </w:trPr>
        <w:tc>
          <w:tcPr>
            <w:tcW w:w="200" w:type="dxa"/>
          </w:tcPr>
          <w:p w14:paraId="0C025E98" w14:textId="77777777" w:rsidR="00AC62D2" w:rsidRPr="00295031" w:rsidRDefault="00AC62D2" w:rsidP="00DE33F5">
            <w:pPr>
              <w:pStyle w:val="tabletext11"/>
              <w:rPr>
                <w:ins w:id="88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F39C20" w14:textId="77777777" w:rsidR="00AC62D2" w:rsidRPr="00295031" w:rsidRDefault="00AC62D2" w:rsidP="00DE33F5">
            <w:pPr>
              <w:pStyle w:val="tabletext11"/>
              <w:rPr>
                <w:ins w:id="882" w:author="Author"/>
              </w:rPr>
            </w:pPr>
          </w:p>
        </w:tc>
        <w:tc>
          <w:tcPr>
            <w:tcW w:w="570" w:type="dxa"/>
          </w:tcPr>
          <w:p w14:paraId="09B9463A" w14:textId="77777777" w:rsidR="00AC62D2" w:rsidRPr="00295031" w:rsidRDefault="00AC62D2" w:rsidP="00DE33F5">
            <w:pPr>
              <w:pStyle w:val="tabletext11"/>
              <w:rPr>
                <w:ins w:id="883" w:author="Author"/>
              </w:rPr>
            </w:pPr>
            <w:ins w:id="884" w:author="Author">
              <w:r w:rsidRPr="00295031">
                <w:t>2,001</w:t>
              </w:r>
            </w:ins>
          </w:p>
        </w:tc>
        <w:tc>
          <w:tcPr>
            <w:tcW w:w="180" w:type="dxa"/>
          </w:tcPr>
          <w:p w14:paraId="23C7E74E" w14:textId="77777777" w:rsidR="00AC62D2" w:rsidRPr="00295031" w:rsidRDefault="00AC62D2" w:rsidP="00DE33F5">
            <w:pPr>
              <w:pStyle w:val="tabletext11"/>
              <w:rPr>
                <w:ins w:id="885" w:author="Author"/>
              </w:rPr>
            </w:pPr>
            <w:ins w:id="886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70152B5" w14:textId="77777777" w:rsidR="00AC62D2" w:rsidRPr="00295031" w:rsidRDefault="00AC62D2" w:rsidP="00DE33F5">
            <w:pPr>
              <w:pStyle w:val="tabletext11"/>
              <w:rPr>
                <w:ins w:id="887" w:author="Author"/>
              </w:rPr>
            </w:pPr>
            <w:ins w:id="888" w:author="Author">
              <w:r w:rsidRPr="00295031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8CECC83" w14:textId="77777777" w:rsidR="00AC62D2" w:rsidRPr="00295031" w:rsidRDefault="00AC62D2" w:rsidP="00DE33F5">
            <w:pPr>
              <w:pStyle w:val="tabletext11"/>
              <w:rPr>
                <w:ins w:id="889" w:author="Author"/>
              </w:rPr>
            </w:pPr>
          </w:p>
        </w:tc>
        <w:tc>
          <w:tcPr>
            <w:tcW w:w="463" w:type="dxa"/>
          </w:tcPr>
          <w:p w14:paraId="50888080" w14:textId="77777777" w:rsidR="00AC62D2" w:rsidRPr="00295031" w:rsidRDefault="00AC62D2" w:rsidP="00DE33F5">
            <w:pPr>
              <w:pStyle w:val="tabletext11"/>
              <w:jc w:val="right"/>
              <w:rPr>
                <w:ins w:id="890" w:author="Author"/>
              </w:rPr>
            </w:pPr>
            <w:ins w:id="891" w:author="Author">
              <w:r w:rsidRPr="00295031">
                <w:t>13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FB69035" w14:textId="77777777" w:rsidR="00AC62D2" w:rsidRPr="00295031" w:rsidRDefault="00AC62D2" w:rsidP="00DE33F5">
            <w:pPr>
              <w:pStyle w:val="tabletext11"/>
              <w:rPr>
                <w:ins w:id="89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9C715B3" w14:textId="77777777" w:rsidR="00AC62D2" w:rsidRPr="00295031" w:rsidRDefault="00AC62D2" w:rsidP="00DE33F5">
            <w:pPr>
              <w:pStyle w:val="tabletext11"/>
              <w:rPr>
                <w:ins w:id="893" w:author="Author"/>
              </w:rPr>
            </w:pPr>
          </w:p>
        </w:tc>
        <w:tc>
          <w:tcPr>
            <w:tcW w:w="549" w:type="dxa"/>
          </w:tcPr>
          <w:p w14:paraId="259842B4" w14:textId="77777777" w:rsidR="00AC62D2" w:rsidRPr="00295031" w:rsidRDefault="00AC62D2" w:rsidP="00DE33F5">
            <w:pPr>
              <w:pStyle w:val="tabletext11"/>
              <w:jc w:val="right"/>
              <w:rPr>
                <w:ins w:id="894" w:author="Author"/>
              </w:rPr>
            </w:pPr>
            <w:ins w:id="895" w:author="Author">
              <w:r w:rsidRPr="00295031">
                <w:t>14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D43C297" w14:textId="77777777" w:rsidR="00AC62D2" w:rsidRPr="00295031" w:rsidRDefault="00AC62D2" w:rsidP="00DE33F5">
            <w:pPr>
              <w:pStyle w:val="tabletext11"/>
              <w:rPr>
                <w:ins w:id="89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B8CF479" w14:textId="77777777" w:rsidR="00AC62D2" w:rsidRPr="00295031" w:rsidRDefault="00AC62D2" w:rsidP="00DE33F5">
            <w:pPr>
              <w:pStyle w:val="tabletext11"/>
              <w:rPr>
                <w:ins w:id="897" w:author="Author"/>
              </w:rPr>
            </w:pPr>
          </w:p>
        </w:tc>
        <w:tc>
          <w:tcPr>
            <w:tcW w:w="540" w:type="dxa"/>
          </w:tcPr>
          <w:p w14:paraId="398B82B9" w14:textId="77777777" w:rsidR="00AC62D2" w:rsidRPr="00295031" w:rsidRDefault="00AC62D2" w:rsidP="00DE33F5">
            <w:pPr>
              <w:pStyle w:val="tabletext11"/>
              <w:jc w:val="right"/>
              <w:rPr>
                <w:ins w:id="898" w:author="Author"/>
              </w:rPr>
            </w:pPr>
            <w:ins w:id="899" w:author="Author">
              <w:r w:rsidRPr="00295031">
                <w:t>52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822D8F6" w14:textId="77777777" w:rsidR="00AC62D2" w:rsidRPr="00295031" w:rsidRDefault="00AC62D2" w:rsidP="00DE33F5">
            <w:pPr>
              <w:pStyle w:val="tabletext11"/>
              <w:rPr>
                <w:ins w:id="9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EA2278" w14:textId="77777777" w:rsidR="00AC62D2" w:rsidRPr="00295031" w:rsidRDefault="00AC62D2" w:rsidP="00DE33F5">
            <w:pPr>
              <w:pStyle w:val="tabletext11"/>
              <w:rPr>
                <w:ins w:id="901" w:author="Author"/>
              </w:rPr>
            </w:pPr>
          </w:p>
        </w:tc>
        <w:tc>
          <w:tcPr>
            <w:tcW w:w="531" w:type="dxa"/>
          </w:tcPr>
          <w:p w14:paraId="50392BE9" w14:textId="77777777" w:rsidR="00AC62D2" w:rsidRPr="00295031" w:rsidRDefault="00AC62D2" w:rsidP="00DE33F5">
            <w:pPr>
              <w:pStyle w:val="tabletext11"/>
              <w:jc w:val="right"/>
              <w:rPr>
                <w:ins w:id="902" w:author="Author"/>
              </w:rPr>
            </w:pPr>
            <w:ins w:id="903" w:author="Author">
              <w:r w:rsidRPr="00295031">
                <w:t>54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C566D13" w14:textId="77777777" w:rsidR="00AC62D2" w:rsidRPr="00295031" w:rsidRDefault="00AC62D2" w:rsidP="00DE33F5">
            <w:pPr>
              <w:pStyle w:val="tabletext11"/>
              <w:rPr>
                <w:ins w:id="90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AA34D2A" w14:textId="77777777" w:rsidR="00AC62D2" w:rsidRPr="00295031" w:rsidRDefault="00AC62D2" w:rsidP="00DE33F5">
            <w:pPr>
              <w:pStyle w:val="tabletext11"/>
              <w:rPr>
                <w:ins w:id="905" w:author="Author"/>
              </w:rPr>
            </w:pPr>
          </w:p>
        </w:tc>
        <w:tc>
          <w:tcPr>
            <w:tcW w:w="463" w:type="dxa"/>
          </w:tcPr>
          <w:p w14:paraId="45D4273D" w14:textId="77777777" w:rsidR="00AC62D2" w:rsidRPr="00295031" w:rsidRDefault="00AC62D2" w:rsidP="00DE33F5">
            <w:pPr>
              <w:pStyle w:val="tabletext11"/>
              <w:jc w:val="right"/>
              <w:rPr>
                <w:ins w:id="906" w:author="Author"/>
              </w:rPr>
            </w:pPr>
            <w:ins w:id="907" w:author="Author">
              <w:r w:rsidRPr="00295031">
                <w:t>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6F226F9" w14:textId="77777777" w:rsidR="00AC62D2" w:rsidRPr="00295031" w:rsidRDefault="00AC62D2" w:rsidP="00DE33F5">
            <w:pPr>
              <w:pStyle w:val="tabletext11"/>
              <w:rPr>
                <w:ins w:id="90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2CE1A2A" w14:textId="77777777" w:rsidR="00AC62D2" w:rsidRPr="00295031" w:rsidRDefault="00AC62D2" w:rsidP="00DE33F5">
            <w:pPr>
              <w:pStyle w:val="tabletext11"/>
              <w:rPr>
                <w:ins w:id="909" w:author="Author"/>
              </w:rPr>
            </w:pPr>
          </w:p>
        </w:tc>
        <w:tc>
          <w:tcPr>
            <w:tcW w:w="463" w:type="dxa"/>
          </w:tcPr>
          <w:p w14:paraId="77CE92E6" w14:textId="77777777" w:rsidR="00AC62D2" w:rsidRPr="00295031" w:rsidRDefault="00AC62D2" w:rsidP="00DE33F5">
            <w:pPr>
              <w:pStyle w:val="tabletext11"/>
              <w:jc w:val="right"/>
              <w:rPr>
                <w:ins w:id="910" w:author="Author"/>
              </w:rPr>
            </w:pPr>
            <w:ins w:id="911" w:author="Author">
              <w:r w:rsidRPr="00295031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AE672FF" w14:textId="77777777" w:rsidR="00AC62D2" w:rsidRPr="00295031" w:rsidRDefault="00AC62D2" w:rsidP="00DE33F5">
            <w:pPr>
              <w:pStyle w:val="tabletext11"/>
              <w:rPr>
                <w:ins w:id="91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5D67AC8" w14:textId="77777777" w:rsidR="00AC62D2" w:rsidRPr="00295031" w:rsidRDefault="00AC62D2" w:rsidP="00DE33F5">
            <w:pPr>
              <w:pStyle w:val="tabletext11"/>
              <w:rPr>
                <w:ins w:id="913" w:author="Author"/>
              </w:rPr>
            </w:pPr>
          </w:p>
        </w:tc>
        <w:tc>
          <w:tcPr>
            <w:tcW w:w="549" w:type="dxa"/>
          </w:tcPr>
          <w:p w14:paraId="1030EB7A" w14:textId="77777777" w:rsidR="00AC62D2" w:rsidRPr="00295031" w:rsidRDefault="00AC62D2" w:rsidP="00DE33F5">
            <w:pPr>
              <w:pStyle w:val="tabletext11"/>
              <w:jc w:val="right"/>
              <w:rPr>
                <w:ins w:id="914" w:author="Author"/>
              </w:rPr>
            </w:pPr>
            <w:ins w:id="915" w:author="Author">
              <w:r w:rsidRPr="00295031">
                <w:t>6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FC6703A" w14:textId="77777777" w:rsidR="00AC62D2" w:rsidRPr="00295031" w:rsidRDefault="00AC62D2" w:rsidP="00DE33F5">
            <w:pPr>
              <w:pStyle w:val="tabletext11"/>
              <w:rPr>
                <w:ins w:id="91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ACC30CB" w14:textId="77777777" w:rsidR="00AC62D2" w:rsidRPr="00295031" w:rsidRDefault="00AC62D2" w:rsidP="00DE33F5">
            <w:pPr>
              <w:pStyle w:val="tabletext11"/>
              <w:rPr>
                <w:ins w:id="917" w:author="Author"/>
              </w:rPr>
            </w:pPr>
          </w:p>
        </w:tc>
        <w:tc>
          <w:tcPr>
            <w:tcW w:w="536" w:type="dxa"/>
          </w:tcPr>
          <w:p w14:paraId="4678BFC6" w14:textId="77777777" w:rsidR="00AC62D2" w:rsidRPr="00295031" w:rsidRDefault="00AC62D2" w:rsidP="00DE33F5">
            <w:pPr>
              <w:pStyle w:val="tabletext11"/>
              <w:jc w:val="right"/>
              <w:rPr>
                <w:ins w:id="918" w:author="Author"/>
              </w:rPr>
            </w:pPr>
            <w:ins w:id="919" w:author="Author">
              <w:r w:rsidRPr="00295031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161FB94" w14:textId="77777777" w:rsidR="00AC62D2" w:rsidRPr="00295031" w:rsidRDefault="00AC62D2" w:rsidP="00DE33F5">
            <w:pPr>
              <w:pStyle w:val="tabletext11"/>
              <w:rPr>
                <w:ins w:id="920" w:author="Author"/>
              </w:rPr>
            </w:pPr>
          </w:p>
        </w:tc>
      </w:tr>
      <w:tr w:rsidR="00AC62D2" w:rsidRPr="00295031" w14:paraId="361A9FDD" w14:textId="77777777" w:rsidTr="00DE33F5">
        <w:trPr>
          <w:cantSplit/>
          <w:trHeight w:val="190"/>
          <w:ins w:id="921" w:author="Author"/>
        </w:trPr>
        <w:tc>
          <w:tcPr>
            <w:tcW w:w="200" w:type="dxa"/>
          </w:tcPr>
          <w:p w14:paraId="7792931A" w14:textId="77777777" w:rsidR="00AC62D2" w:rsidRPr="00295031" w:rsidRDefault="00AC62D2" w:rsidP="00DE33F5">
            <w:pPr>
              <w:pStyle w:val="tabletext11"/>
              <w:rPr>
                <w:ins w:id="9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225257" w14:textId="77777777" w:rsidR="00AC62D2" w:rsidRPr="00295031" w:rsidRDefault="00AC62D2" w:rsidP="00DE33F5">
            <w:pPr>
              <w:pStyle w:val="tabletext11"/>
              <w:rPr>
                <w:ins w:id="923" w:author="Author"/>
              </w:rPr>
            </w:pPr>
          </w:p>
        </w:tc>
        <w:tc>
          <w:tcPr>
            <w:tcW w:w="570" w:type="dxa"/>
          </w:tcPr>
          <w:p w14:paraId="38BDC439" w14:textId="77777777" w:rsidR="00AC62D2" w:rsidRPr="00295031" w:rsidRDefault="00AC62D2" w:rsidP="00DE33F5">
            <w:pPr>
              <w:pStyle w:val="tabletext11"/>
              <w:rPr>
                <w:ins w:id="924" w:author="Author"/>
              </w:rPr>
            </w:pPr>
            <w:ins w:id="925" w:author="Author">
              <w:r w:rsidRPr="00295031">
                <w:t>2,501</w:t>
              </w:r>
            </w:ins>
          </w:p>
        </w:tc>
        <w:tc>
          <w:tcPr>
            <w:tcW w:w="180" w:type="dxa"/>
          </w:tcPr>
          <w:p w14:paraId="631D98C5" w14:textId="77777777" w:rsidR="00AC62D2" w:rsidRPr="00295031" w:rsidRDefault="00AC62D2" w:rsidP="00DE33F5">
            <w:pPr>
              <w:pStyle w:val="tabletext11"/>
              <w:rPr>
                <w:ins w:id="926" w:author="Author"/>
              </w:rPr>
            </w:pPr>
            <w:ins w:id="927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7AA426" w14:textId="77777777" w:rsidR="00AC62D2" w:rsidRPr="00295031" w:rsidRDefault="00AC62D2" w:rsidP="00DE33F5">
            <w:pPr>
              <w:pStyle w:val="tabletext11"/>
              <w:rPr>
                <w:ins w:id="928" w:author="Author"/>
              </w:rPr>
            </w:pPr>
            <w:ins w:id="929" w:author="Author">
              <w:r w:rsidRPr="00295031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8F7EC77" w14:textId="77777777" w:rsidR="00AC62D2" w:rsidRPr="00295031" w:rsidRDefault="00AC62D2" w:rsidP="00DE33F5">
            <w:pPr>
              <w:pStyle w:val="tabletext11"/>
              <w:rPr>
                <w:ins w:id="930" w:author="Author"/>
              </w:rPr>
            </w:pPr>
          </w:p>
        </w:tc>
        <w:tc>
          <w:tcPr>
            <w:tcW w:w="463" w:type="dxa"/>
          </w:tcPr>
          <w:p w14:paraId="3A3786F2" w14:textId="77777777" w:rsidR="00AC62D2" w:rsidRPr="00295031" w:rsidRDefault="00AC62D2" w:rsidP="00DE33F5">
            <w:pPr>
              <w:pStyle w:val="tabletext11"/>
              <w:jc w:val="right"/>
              <w:rPr>
                <w:ins w:id="931" w:author="Author"/>
              </w:rPr>
            </w:pPr>
            <w:ins w:id="932" w:author="Author">
              <w:r w:rsidRPr="00295031">
                <w:t>15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F40BE90" w14:textId="77777777" w:rsidR="00AC62D2" w:rsidRPr="00295031" w:rsidRDefault="00AC62D2" w:rsidP="00DE33F5">
            <w:pPr>
              <w:pStyle w:val="tabletext11"/>
              <w:rPr>
                <w:ins w:id="93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1DB938B" w14:textId="77777777" w:rsidR="00AC62D2" w:rsidRPr="00295031" w:rsidRDefault="00AC62D2" w:rsidP="00DE33F5">
            <w:pPr>
              <w:pStyle w:val="tabletext11"/>
              <w:rPr>
                <w:ins w:id="934" w:author="Author"/>
              </w:rPr>
            </w:pPr>
          </w:p>
        </w:tc>
        <w:tc>
          <w:tcPr>
            <w:tcW w:w="549" w:type="dxa"/>
          </w:tcPr>
          <w:p w14:paraId="0FB837CE" w14:textId="77777777" w:rsidR="00AC62D2" w:rsidRPr="00295031" w:rsidRDefault="00AC62D2" w:rsidP="00DE33F5">
            <w:pPr>
              <w:pStyle w:val="tabletext11"/>
              <w:jc w:val="right"/>
              <w:rPr>
                <w:ins w:id="935" w:author="Author"/>
              </w:rPr>
            </w:pPr>
            <w:ins w:id="936" w:author="Author">
              <w:r w:rsidRPr="00295031">
                <w:t>15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9419A80" w14:textId="77777777" w:rsidR="00AC62D2" w:rsidRPr="00295031" w:rsidRDefault="00AC62D2" w:rsidP="00DE33F5">
            <w:pPr>
              <w:pStyle w:val="tabletext11"/>
              <w:rPr>
                <w:ins w:id="93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4D0F0F9" w14:textId="77777777" w:rsidR="00AC62D2" w:rsidRPr="00295031" w:rsidRDefault="00AC62D2" w:rsidP="00DE33F5">
            <w:pPr>
              <w:pStyle w:val="tabletext11"/>
              <w:rPr>
                <w:ins w:id="938" w:author="Author"/>
              </w:rPr>
            </w:pPr>
          </w:p>
        </w:tc>
        <w:tc>
          <w:tcPr>
            <w:tcW w:w="540" w:type="dxa"/>
          </w:tcPr>
          <w:p w14:paraId="6EB95D71" w14:textId="77777777" w:rsidR="00AC62D2" w:rsidRPr="00295031" w:rsidRDefault="00AC62D2" w:rsidP="00DE33F5">
            <w:pPr>
              <w:pStyle w:val="tabletext11"/>
              <w:jc w:val="right"/>
              <w:rPr>
                <w:ins w:id="939" w:author="Author"/>
              </w:rPr>
            </w:pPr>
            <w:ins w:id="940" w:author="Author">
              <w:r w:rsidRPr="00295031">
                <w:t>59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842A1D9" w14:textId="77777777" w:rsidR="00AC62D2" w:rsidRPr="00295031" w:rsidRDefault="00AC62D2" w:rsidP="00DE33F5">
            <w:pPr>
              <w:pStyle w:val="tabletext11"/>
              <w:rPr>
                <w:ins w:id="9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47EDF5" w14:textId="77777777" w:rsidR="00AC62D2" w:rsidRPr="00295031" w:rsidRDefault="00AC62D2" w:rsidP="00DE33F5">
            <w:pPr>
              <w:pStyle w:val="tabletext11"/>
              <w:rPr>
                <w:ins w:id="942" w:author="Author"/>
              </w:rPr>
            </w:pPr>
          </w:p>
        </w:tc>
        <w:tc>
          <w:tcPr>
            <w:tcW w:w="531" w:type="dxa"/>
          </w:tcPr>
          <w:p w14:paraId="5580879A" w14:textId="77777777" w:rsidR="00AC62D2" w:rsidRPr="00295031" w:rsidRDefault="00AC62D2" w:rsidP="00DE33F5">
            <w:pPr>
              <w:pStyle w:val="tabletext11"/>
              <w:jc w:val="right"/>
              <w:rPr>
                <w:ins w:id="943" w:author="Author"/>
              </w:rPr>
            </w:pPr>
            <w:ins w:id="944" w:author="Author">
              <w:r w:rsidRPr="00295031">
                <w:t>62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EDEF03E" w14:textId="77777777" w:rsidR="00AC62D2" w:rsidRPr="00295031" w:rsidRDefault="00AC62D2" w:rsidP="00DE33F5">
            <w:pPr>
              <w:pStyle w:val="tabletext11"/>
              <w:rPr>
                <w:ins w:id="94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9B35770" w14:textId="77777777" w:rsidR="00AC62D2" w:rsidRPr="00295031" w:rsidRDefault="00AC62D2" w:rsidP="00DE33F5">
            <w:pPr>
              <w:pStyle w:val="tabletext11"/>
              <w:rPr>
                <w:ins w:id="946" w:author="Author"/>
              </w:rPr>
            </w:pPr>
          </w:p>
        </w:tc>
        <w:tc>
          <w:tcPr>
            <w:tcW w:w="463" w:type="dxa"/>
          </w:tcPr>
          <w:p w14:paraId="402E2028" w14:textId="77777777" w:rsidR="00AC62D2" w:rsidRPr="00295031" w:rsidRDefault="00AC62D2" w:rsidP="00DE33F5">
            <w:pPr>
              <w:pStyle w:val="tabletext11"/>
              <w:jc w:val="right"/>
              <w:rPr>
                <w:ins w:id="947" w:author="Author"/>
              </w:rPr>
            </w:pPr>
            <w:ins w:id="948" w:author="Author">
              <w:r w:rsidRPr="00295031">
                <w:t>8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4946869" w14:textId="77777777" w:rsidR="00AC62D2" w:rsidRPr="00295031" w:rsidRDefault="00AC62D2" w:rsidP="00DE33F5">
            <w:pPr>
              <w:pStyle w:val="tabletext11"/>
              <w:rPr>
                <w:ins w:id="94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C7661BC" w14:textId="77777777" w:rsidR="00AC62D2" w:rsidRPr="00295031" w:rsidRDefault="00AC62D2" w:rsidP="00DE33F5">
            <w:pPr>
              <w:pStyle w:val="tabletext11"/>
              <w:rPr>
                <w:ins w:id="950" w:author="Author"/>
              </w:rPr>
            </w:pPr>
          </w:p>
        </w:tc>
        <w:tc>
          <w:tcPr>
            <w:tcW w:w="463" w:type="dxa"/>
          </w:tcPr>
          <w:p w14:paraId="349017C1" w14:textId="77777777" w:rsidR="00AC62D2" w:rsidRPr="00295031" w:rsidRDefault="00AC62D2" w:rsidP="00DE33F5">
            <w:pPr>
              <w:pStyle w:val="tabletext11"/>
              <w:jc w:val="right"/>
              <w:rPr>
                <w:ins w:id="951" w:author="Author"/>
              </w:rPr>
            </w:pPr>
            <w:ins w:id="952" w:author="Author">
              <w:r w:rsidRPr="00295031">
                <w:t>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6EC1245" w14:textId="77777777" w:rsidR="00AC62D2" w:rsidRPr="00295031" w:rsidRDefault="00AC62D2" w:rsidP="00DE33F5">
            <w:pPr>
              <w:pStyle w:val="tabletext11"/>
              <w:rPr>
                <w:ins w:id="95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9859BA8" w14:textId="77777777" w:rsidR="00AC62D2" w:rsidRPr="00295031" w:rsidRDefault="00AC62D2" w:rsidP="00DE33F5">
            <w:pPr>
              <w:pStyle w:val="tabletext11"/>
              <w:rPr>
                <w:ins w:id="954" w:author="Author"/>
              </w:rPr>
            </w:pPr>
          </w:p>
        </w:tc>
        <w:tc>
          <w:tcPr>
            <w:tcW w:w="549" w:type="dxa"/>
          </w:tcPr>
          <w:p w14:paraId="15B17DE3" w14:textId="77777777" w:rsidR="00AC62D2" w:rsidRPr="00295031" w:rsidRDefault="00AC62D2" w:rsidP="00DE33F5">
            <w:pPr>
              <w:pStyle w:val="tabletext11"/>
              <w:jc w:val="right"/>
              <w:rPr>
                <w:ins w:id="955" w:author="Author"/>
              </w:rPr>
            </w:pPr>
            <w:ins w:id="956" w:author="Author">
              <w:r w:rsidRPr="00295031">
                <w:t>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53718B3" w14:textId="77777777" w:rsidR="00AC62D2" w:rsidRPr="00295031" w:rsidRDefault="00AC62D2" w:rsidP="00DE33F5">
            <w:pPr>
              <w:pStyle w:val="tabletext11"/>
              <w:rPr>
                <w:ins w:id="95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DBB5D73" w14:textId="77777777" w:rsidR="00AC62D2" w:rsidRPr="00295031" w:rsidRDefault="00AC62D2" w:rsidP="00DE33F5">
            <w:pPr>
              <w:pStyle w:val="tabletext11"/>
              <w:rPr>
                <w:ins w:id="958" w:author="Author"/>
              </w:rPr>
            </w:pPr>
          </w:p>
        </w:tc>
        <w:tc>
          <w:tcPr>
            <w:tcW w:w="536" w:type="dxa"/>
          </w:tcPr>
          <w:p w14:paraId="57FCD71F" w14:textId="77777777" w:rsidR="00AC62D2" w:rsidRPr="00295031" w:rsidRDefault="00AC62D2" w:rsidP="00DE33F5">
            <w:pPr>
              <w:pStyle w:val="tabletext11"/>
              <w:jc w:val="right"/>
              <w:rPr>
                <w:ins w:id="959" w:author="Author"/>
              </w:rPr>
            </w:pPr>
            <w:ins w:id="960" w:author="Author">
              <w:r w:rsidRPr="00295031">
                <w:t>7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9D5B201" w14:textId="77777777" w:rsidR="00AC62D2" w:rsidRPr="00295031" w:rsidRDefault="00AC62D2" w:rsidP="00DE33F5">
            <w:pPr>
              <w:pStyle w:val="tabletext11"/>
              <w:rPr>
                <w:ins w:id="961" w:author="Author"/>
              </w:rPr>
            </w:pPr>
          </w:p>
        </w:tc>
      </w:tr>
      <w:tr w:rsidR="00AC62D2" w:rsidRPr="00295031" w14:paraId="601E23AC" w14:textId="77777777" w:rsidTr="00DE33F5">
        <w:trPr>
          <w:cantSplit/>
          <w:trHeight w:val="190"/>
          <w:ins w:id="962" w:author="Author"/>
        </w:trPr>
        <w:tc>
          <w:tcPr>
            <w:tcW w:w="200" w:type="dxa"/>
          </w:tcPr>
          <w:p w14:paraId="3673B069" w14:textId="77777777" w:rsidR="00AC62D2" w:rsidRPr="00295031" w:rsidRDefault="00AC62D2" w:rsidP="00DE33F5">
            <w:pPr>
              <w:pStyle w:val="tabletext11"/>
              <w:rPr>
                <w:ins w:id="9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437ECB" w14:textId="77777777" w:rsidR="00AC62D2" w:rsidRPr="00295031" w:rsidRDefault="00AC62D2" w:rsidP="00DE33F5">
            <w:pPr>
              <w:pStyle w:val="tabletext11"/>
              <w:rPr>
                <w:ins w:id="964" w:author="Author"/>
              </w:rPr>
            </w:pPr>
          </w:p>
        </w:tc>
        <w:tc>
          <w:tcPr>
            <w:tcW w:w="570" w:type="dxa"/>
          </w:tcPr>
          <w:p w14:paraId="2B63F2A3" w14:textId="77777777" w:rsidR="00AC62D2" w:rsidRPr="00295031" w:rsidRDefault="00AC62D2" w:rsidP="00DE33F5">
            <w:pPr>
              <w:pStyle w:val="tabletext11"/>
              <w:rPr>
                <w:ins w:id="965" w:author="Author"/>
              </w:rPr>
            </w:pPr>
            <w:ins w:id="966" w:author="Author">
              <w:r w:rsidRPr="00295031">
                <w:t>3,001</w:t>
              </w:r>
            </w:ins>
          </w:p>
        </w:tc>
        <w:tc>
          <w:tcPr>
            <w:tcW w:w="180" w:type="dxa"/>
          </w:tcPr>
          <w:p w14:paraId="3460163B" w14:textId="77777777" w:rsidR="00AC62D2" w:rsidRPr="00295031" w:rsidRDefault="00AC62D2" w:rsidP="00DE33F5">
            <w:pPr>
              <w:pStyle w:val="tabletext11"/>
              <w:rPr>
                <w:ins w:id="967" w:author="Author"/>
              </w:rPr>
            </w:pPr>
            <w:ins w:id="968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541A60E" w14:textId="77777777" w:rsidR="00AC62D2" w:rsidRPr="00295031" w:rsidRDefault="00AC62D2" w:rsidP="00DE33F5">
            <w:pPr>
              <w:pStyle w:val="tabletext11"/>
              <w:rPr>
                <w:ins w:id="969" w:author="Author"/>
              </w:rPr>
            </w:pPr>
            <w:ins w:id="970" w:author="Author">
              <w:r w:rsidRPr="00295031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28C5203" w14:textId="77777777" w:rsidR="00AC62D2" w:rsidRPr="00295031" w:rsidRDefault="00AC62D2" w:rsidP="00DE33F5">
            <w:pPr>
              <w:pStyle w:val="tabletext11"/>
              <w:rPr>
                <w:ins w:id="971" w:author="Author"/>
              </w:rPr>
            </w:pPr>
          </w:p>
        </w:tc>
        <w:tc>
          <w:tcPr>
            <w:tcW w:w="463" w:type="dxa"/>
          </w:tcPr>
          <w:p w14:paraId="7C32F848" w14:textId="77777777" w:rsidR="00AC62D2" w:rsidRPr="00295031" w:rsidRDefault="00AC62D2" w:rsidP="00DE33F5">
            <w:pPr>
              <w:pStyle w:val="tabletext11"/>
              <w:jc w:val="right"/>
              <w:rPr>
                <w:ins w:id="972" w:author="Author"/>
              </w:rPr>
            </w:pPr>
            <w:ins w:id="973" w:author="Author">
              <w:r w:rsidRPr="00295031">
                <w:t>17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A6BCF07" w14:textId="77777777" w:rsidR="00AC62D2" w:rsidRPr="00295031" w:rsidRDefault="00AC62D2" w:rsidP="00DE33F5">
            <w:pPr>
              <w:pStyle w:val="tabletext11"/>
              <w:rPr>
                <w:ins w:id="97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4F21689" w14:textId="77777777" w:rsidR="00AC62D2" w:rsidRPr="00295031" w:rsidRDefault="00AC62D2" w:rsidP="00DE33F5">
            <w:pPr>
              <w:pStyle w:val="tabletext11"/>
              <w:rPr>
                <w:ins w:id="975" w:author="Author"/>
              </w:rPr>
            </w:pPr>
          </w:p>
        </w:tc>
        <w:tc>
          <w:tcPr>
            <w:tcW w:w="549" w:type="dxa"/>
          </w:tcPr>
          <w:p w14:paraId="76575B2F" w14:textId="77777777" w:rsidR="00AC62D2" w:rsidRPr="00295031" w:rsidRDefault="00AC62D2" w:rsidP="00DE33F5">
            <w:pPr>
              <w:pStyle w:val="tabletext11"/>
              <w:jc w:val="right"/>
              <w:rPr>
                <w:ins w:id="976" w:author="Author"/>
              </w:rPr>
            </w:pPr>
            <w:ins w:id="977" w:author="Author">
              <w:r w:rsidRPr="00295031">
                <w:t>18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0521CFA" w14:textId="77777777" w:rsidR="00AC62D2" w:rsidRPr="00295031" w:rsidRDefault="00AC62D2" w:rsidP="00DE33F5">
            <w:pPr>
              <w:pStyle w:val="tabletext11"/>
              <w:rPr>
                <w:ins w:id="97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92E62E2" w14:textId="77777777" w:rsidR="00AC62D2" w:rsidRPr="00295031" w:rsidRDefault="00AC62D2" w:rsidP="00DE33F5">
            <w:pPr>
              <w:pStyle w:val="tabletext11"/>
              <w:rPr>
                <w:ins w:id="979" w:author="Author"/>
              </w:rPr>
            </w:pPr>
          </w:p>
        </w:tc>
        <w:tc>
          <w:tcPr>
            <w:tcW w:w="540" w:type="dxa"/>
          </w:tcPr>
          <w:p w14:paraId="43945D8E" w14:textId="77777777" w:rsidR="00AC62D2" w:rsidRPr="00295031" w:rsidRDefault="00AC62D2" w:rsidP="00DE33F5">
            <w:pPr>
              <w:pStyle w:val="tabletext11"/>
              <w:jc w:val="right"/>
              <w:rPr>
                <w:ins w:id="980" w:author="Author"/>
              </w:rPr>
            </w:pPr>
            <w:ins w:id="981" w:author="Author">
              <w:r w:rsidRPr="00295031">
                <w:t>68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DD5E82E" w14:textId="77777777" w:rsidR="00AC62D2" w:rsidRPr="00295031" w:rsidRDefault="00AC62D2" w:rsidP="00DE33F5">
            <w:pPr>
              <w:pStyle w:val="tabletext11"/>
              <w:rPr>
                <w:ins w:id="9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38ED27" w14:textId="77777777" w:rsidR="00AC62D2" w:rsidRPr="00295031" w:rsidRDefault="00AC62D2" w:rsidP="00DE33F5">
            <w:pPr>
              <w:pStyle w:val="tabletext11"/>
              <w:rPr>
                <w:ins w:id="983" w:author="Author"/>
              </w:rPr>
            </w:pPr>
          </w:p>
        </w:tc>
        <w:tc>
          <w:tcPr>
            <w:tcW w:w="531" w:type="dxa"/>
          </w:tcPr>
          <w:p w14:paraId="5CEEACBC" w14:textId="77777777" w:rsidR="00AC62D2" w:rsidRPr="00295031" w:rsidRDefault="00AC62D2" w:rsidP="00DE33F5">
            <w:pPr>
              <w:pStyle w:val="tabletext11"/>
              <w:jc w:val="right"/>
              <w:rPr>
                <w:ins w:id="984" w:author="Author"/>
              </w:rPr>
            </w:pPr>
            <w:ins w:id="985" w:author="Author">
              <w:r w:rsidRPr="00295031">
                <w:t>71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B6591A6" w14:textId="77777777" w:rsidR="00AC62D2" w:rsidRPr="00295031" w:rsidRDefault="00AC62D2" w:rsidP="00DE33F5">
            <w:pPr>
              <w:pStyle w:val="tabletext11"/>
              <w:rPr>
                <w:ins w:id="98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291669F" w14:textId="77777777" w:rsidR="00AC62D2" w:rsidRPr="00295031" w:rsidRDefault="00AC62D2" w:rsidP="00DE33F5">
            <w:pPr>
              <w:pStyle w:val="tabletext11"/>
              <w:rPr>
                <w:ins w:id="987" w:author="Author"/>
              </w:rPr>
            </w:pPr>
          </w:p>
        </w:tc>
        <w:tc>
          <w:tcPr>
            <w:tcW w:w="463" w:type="dxa"/>
          </w:tcPr>
          <w:p w14:paraId="6F1AA904" w14:textId="77777777" w:rsidR="00AC62D2" w:rsidRPr="00295031" w:rsidRDefault="00AC62D2" w:rsidP="00DE33F5">
            <w:pPr>
              <w:pStyle w:val="tabletext11"/>
              <w:jc w:val="right"/>
              <w:rPr>
                <w:ins w:id="988" w:author="Author"/>
              </w:rPr>
            </w:pPr>
            <w:ins w:id="989" w:author="Author">
              <w:r w:rsidRPr="00295031">
                <w:t>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CD2F4B0" w14:textId="77777777" w:rsidR="00AC62D2" w:rsidRPr="00295031" w:rsidRDefault="00AC62D2" w:rsidP="00DE33F5">
            <w:pPr>
              <w:pStyle w:val="tabletext11"/>
              <w:rPr>
                <w:ins w:id="99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401F60D" w14:textId="77777777" w:rsidR="00AC62D2" w:rsidRPr="00295031" w:rsidRDefault="00AC62D2" w:rsidP="00DE33F5">
            <w:pPr>
              <w:pStyle w:val="tabletext11"/>
              <w:rPr>
                <w:ins w:id="991" w:author="Author"/>
              </w:rPr>
            </w:pPr>
          </w:p>
        </w:tc>
        <w:tc>
          <w:tcPr>
            <w:tcW w:w="463" w:type="dxa"/>
          </w:tcPr>
          <w:p w14:paraId="0A494324" w14:textId="77777777" w:rsidR="00AC62D2" w:rsidRPr="00295031" w:rsidRDefault="00AC62D2" w:rsidP="00DE33F5">
            <w:pPr>
              <w:pStyle w:val="tabletext11"/>
              <w:jc w:val="right"/>
              <w:rPr>
                <w:ins w:id="992" w:author="Author"/>
              </w:rPr>
            </w:pPr>
            <w:ins w:id="993" w:author="Author">
              <w:r w:rsidRPr="00295031">
                <w:t>10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7A17DA4" w14:textId="77777777" w:rsidR="00AC62D2" w:rsidRPr="00295031" w:rsidRDefault="00AC62D2" w:rsidP="00DE33F5">
            <w:pPr>
              <w:pStyle w:val="tabletext11"/>
              <w:rPr>
                <w:ins w:id="99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95DD3F2" w14:textId="77777777" w:rsidR="00AC62D2" w:rsidRPr="00295031" w:rsidRDefault="00AC62D2" w:rsidP="00DE33F5">
            <w:pPr>
              <w:pStyle w:val="tabletext11"/>
              <w:rPr>
                <w:ins w:id="995" w:author="Author"/>
              </w:rPr>
            </w:pPr>
          </w:p>
        </w:tc>
        <w:tc>
          <w:tcPr>
            <w:tcW w:w="549" w:type="dxa"/>
          </w:tcPr>
          <w:p w14:paraId="2F98BCD0" w14:textId="77777777" w:rsidR="00AC62D2" w:rsidRPr="00295031" w:rsidRDefault="00AC62D2" w:rsidP="00DE33F5">
            <w:pPr>
              <w:pStyle w:val="tabletext11"/>
              <w:jc w:val="right"/>
              <w:rPr>
                <w:ins w:id="996" w:author="Author"/>
              </w:rPr>
            </w:pPr>
            <w:ins w:id="997" w:author="Author">
              <w:r w:rsidRPr="00295031">
                <w:t>8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1903F7F" w14:textId="77777777" w:rsidR="00AC62D2" w:rsidRPr="00295031" w:rsidRDefault="00AC62D2" w:rsidP="00DE33F5">
            <w:pPr>
              <w:pStyle w:val="tabletext11"/>
              <w:rPr>
                <w:ins w:id="99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5E0ACFF" w14:textId="77777777" w:rsidR="00AC62D2" w:rsidRPr="00295031" w:rsidRDefault="00AC62D2" w:rsidP="00DE33F5">
            <w:pPr>
              <w:pStyle w:val="tabletext11"/>
              <w:rPr>
                <w:ins w:id="999" w:author="Author"/>
              </w:rPr>
            </w:pPr>
          </w:p>
        </w:tc>
        <w:tc>
          <w:tcPr>
            <w:tcW w:w="536" w:type="dxa"/>
          </w:tcPr>
          <w:p w14:paraId="7759A5E0" w14:textId="77777777" w:rsidR="00AC62D2" w:rsidRPr="00295031" w:rsidRDefault="00AC62D2" w:rsidP="00DE33F5">
            <w:pPr>
              <w:pStyle w:val="tabletext11"/>
              <w:jc w:val="right"/>
              <w:rPr>
                <w:ins w:id="1000" w:author="Author"/>
              </w:rPr>
            </w:pPr>
            <w:ins w:id="1001" w:author="Author">
              <w:r w:rsidRPr="00295031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53D6A27" w14:textId="77777777" w:rsidR="00AC62D2" w:rsidRPr="00295031" w:rsidRDefault="00AC62D2" w:rsidP="00DE33F5">
            <w:pPr>
              <w:pStyle w:val="tabletext11"/>
              <w:rPr>
                <w:ins w:id="1002" w:author="Author"/>
              </w:rPr>
            </w:pPr>
          </w:p>
        </w:tc>
      </w:tr>
      <w:tr w:rsidR="00AC62D2" w:rsidRPr="00295031" w14:paraId="24F26C17" w14:textId="77777777" w:rsidTr="00DE33F5">
        <w:trPr>
          <w:cantSplit/>
          <w:trHeight w:val="190"/>
          <w:ins w:id="1003" w:author="Author"/>
        </w:trPr>
        <w:tc>
          <w:tcPr>
            <w:tcW w:w="200" w:type="dxa"/>
          </w:tcPr>
          <w:p w14:paraId="7F4B5E97" w14:textId="77777777" w:rsidR="00AC62D2" w:rsidRPr="00295031" w:rsidRDefault="00AC62D2" w:rsidP="00DE33F5">
            <w:pPr>
              <w:pStyle w:val="tabletext11"/>
              <w:rPr>
                <w:ins w:id="10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978B049" w14:textId="77777777" w:rsidR="00AC62D2" w:rsidRPr="00295031" w:rsidRDefault="00AC62D2" w:rsidP="00DE33F5">
            <w:pPr>
              <w:pStyle w:val="tabletext11"/>
              <w:rPr>
                <w:ins w:id="1005" w:author="Author"/>
              </w:rPr>
            </w:pPr>
          </w:p>
        </w:tc>
        <w:tc>
          <w:tcPr>
            <w:tcW w:w="570" w:type="dxa"/>
          </w:tcPr>
          <w:p w14:paraId="760F8382" w14:textId="77777777" w:rsidR="00AC62D2" w:rsidRPr="00295031" w:rsidRDefault="00AC62D2" w:rsidP="00DE33F5">
            <w:pPr>
              <w:pStyle w:val="tabletext11"/>
              <w:rPr>
                <w:ins w:id="1006" w:author="Author"/>
              </w:rPr>
            </w:pPr>
            <w:ins w:id="1007" w:author="Author">
              <w:r w:rsidRPr="00295031">
                <w:t>3,501</w:t>
              </w:r>
            </w:ins>
          </w:p>
        </w:tc>
        <w:tc>
          <w:tcPr>
            <w:tcW w:w="180" w:type="dxa"/>
          </w:tcPr>
          <w:p w14:paraId="4C350BC3" w14:textId="77777777" w:rsidR="00AC62D2" w:rsidRPr="00295031" w:rsidRDefault="00AC62D2" w:rsidP="00DE33F5">
            <w:pPr>
              <w:pStyle w:val="tabletext11"/>
              <w:rPr>
                <w:ins w:id="1008" w:author="Author"/>
              </w:rPr>
            </w:pPr>
            <w:ins w:id="1009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A11034B" w14:textId="77777777" w:rsidR="00AC62D2" w:rsidRPr="00295031" w:rsidRDefault="00AC62D2" w:rsidP="00DE33F5">
            <w:pPr>
              <w:pStyle w:val="tabletext11"/>
              <w:rPr>
                <w:ins w:id="1010" w:author="Author"/>
              </w:rPr>
            </w:pPr>
            <w:ins w:id="1011" w:author="Author">
              <w:r w:rsidRPr="00295031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9B82AB6" w14:textId="77777777" w:rsidR="00AC62D2" w:rsidRPr="00295031" w:rsidRDefault="00AC62D2" w:rsidP="00DE33F5">
            <w:pPr>
              <w:pStyle w:val="tabletext11"/>
              <w:rPr>
                <w:ins w:id="1012" w:author="Author"/>
              </w:rPr>
            </w:pPr>
          </w:p>
        </w:tc>
        <w:tc>
          <w:tcPr>
            <w:tcW w:w="463" w:type="dxa"/>
          </w:tcPr>
          <w:p w14:paraId="594B797C" w14:textId="77777777" w:rsidR="00AC62D2" w:rsidRPr="00295031" w:rsidRDefault="00AC62D2" w:rsidP="00DE33F5">
            <w:pPr>
              <w:pStyle w:val="tabletext11"/>
              <w:jc w:val="right"/>
              <w:rPr>
                <w:ins w:id="1013" w:author="Author"/>
              </w:rPr>
            </w:pPr>
            <w:ins w:id="1014" w:author="Author">
              <w:r w:rsidRPr="00295031">
                <w:t>19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F805D11" w14:textId="77777777" w:rsidR="00AC62D2" w:rsidRPr="00295031" w:rsidRDefault="00AC62D2" w:rsidP="00DE33F5">
            <w:pPr>
              <w:pStyle w:val="tabletext11"/>
              <w:rPr>
                <w:ins w:id="101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A7F38E8" w14:textId="77777777" w:rsidR="00AC62D2" w:rsidRPr="00295031" w:rsidRDefault="00AC62D2" w:rsidP="00DE33F5">
            <w:pPr>
              <w:pStyle w:val="tabletext11"/>
              <w:rPr>
                <w:ins w:id="1016" w:author="Author"/>
              </w:rPr>
            </w:pPr>
          </w:p>
        </w:tc>
        <w:tc>
          <w:tcPr>
            <w:tcW w:w="549" w:type="dxa"/>
          </w:tcPr>
          <w:p w14:paraId="3DB6ED0E" w14:textId="77777777" w:rsidR="00AC62D2" w:rsidRPr="00295031" w:rsidRDefault="00AC62D2" w:rsidP="00DE33F5">
            <w:pPr>
              <w:pStyle w:val="tabletext11"/>
              <w:jc w:val="right"/>
              <w:rPr>
                <w:ins w:id="1017" w:author="Author"/>
              </w:rPr>
            </w:pPr>
            <w:ins w:id="1018" w:author="Author">
              <w:r w:rsidRPr="00295031">
                <w:t>20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DB10495" w14:textId="77777777" w:rsidR="00AC62D2" w:rsidRPr="00295031" w:rsidRDefault="00AC62D2" w:rsidP="00DE33F5">
            <w:pPr>
              <w:pStyle w:val="tabletext11"/>
              <w:rPr>
                <w:ins w:id="101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B09A171" w14:textId="77777777" w:rsidR="00AC62D2" w:rsidRPr="00295031" w:rsidRDefault="00AC62D2" w:rsidP="00DE33F5">
            <w:pPr>
              <w:pStyle w:val="tabletext11"/>
              <w:rPr>
                <w:ins w:id="1020" w:author="Author"/>
              </w:rPr>
            </w:pPr>
          </w:p>
        </w:tc>
        <w:tc>
          <w:tcPr>
            <w:tcW w:w="540" w:type="dxa"/>
          </w:tcPr>
          <w:p w14:paraId="3B8359AC" w14:textId="77777777" w:rsidR="00AC62D2" w:rsidRPr="00295031" w:rsidRDefault="00AC62D2" w:rsidP="00DE33F5">
            <w:pPr>
              <w:pStyle w:val="tabletext11"/>
              <w:jc w:val="right"/>
              <w:rPr>
                <w:ins w:id="1021" w:author="Author"/>
              </w:rPr>
            </w:pPr>
            <w:ins w:id="1022" w:author="Author">
              <w:r w:rsidRPr="00295031">
                <w:t>76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913EB6F" w14:textId="77777777" w:rsidR="00AC62D2" w:rsidRPr="00295031" w:rsidRDefault="00AC62D2" w:rsidP="00DE33F5">
            <w:pPr>
              <w:pStyle w:val="tabletext11"/>
              <w:rPr>
                <w:ins w:id="10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3BD3E5" w14:textId="77777777" w:rsidR="00AC62D2" w:rsidRPr="00295031" w:rsidRDefault="00AC62D2" w:rsidP="00DE33F5">
            <w:pPr>
              <w:pStyle w:val="tabletext11"/>
              <w:rPr>
                <w:ins w:id="1024" w:author="Author"/>
              </w:rPr>
            </w:pPr>
          </w:p>
        </w:tc>
        <w:tc>
          <w:tcPr>
            <w:tcW w:w="531" w:type="dxa"/>
          </w:tcPr>
          <w:p w14:paraId="2E3CD87A" w14:textId="77777777" w:rsidR="00AC62D2" w:rsidRPr="00295031" w:rsidRDefault="00AC62D2" w:rsidP="00DE33F5">
            <w:pPr>
              <w:pStyle w:val="tabletext11"/>
              <w:jc w:val="right"/>
              <w:rPr>
                <w:ins w:id="1025" w:author="Author"/>
              </w:rPr>
            </w:pPr>
            <w:ins w:id="1026" w:author="Author">
              <w:r w:rsidRPr="00295031">
                <w:t>80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F498374" w14:textId="77777777" w:rsidR="00AC62D2" w:rsidRPr="00295031" w:rsidRDefault="00AC62D2" w:rsidP="00DE33F5">
            <w:pPr>
              <w:pStyle w:val="tabletext11"/>
              <w:rPr>
                <w:ins w:id="102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244EFC0" w14:textId="77777777" w:rsidR="00AC62D2" w:rsidRPr="00295031" w:rsidRDefault="00AC62D2" w:rsidP="00DE33F5">
            <w:pPr>
              <w:pStyle w:val="tabletext11"/>
              <w:rPr>
                <w:ins w:id="1028" w:author="Author"/>
              </w:rPr>
            </w:pPr>
          </w:p>
        </w:tc>
        <w:tc>
          <w:tcPr>
            <w:tcW w:w="463" w:type="dxa"/>
          </w:tcPr>
          <w:p w14:paraId="59AE8745" w14:textId="77777777" w:rsidR="00AC62D2" w:rsidRPr="00295031" w:rsidRDefault="00AC62D2" w:rsidP="00DE33F5">
            <w:pPr>
              <w:pStyle w:val="tabletext11"/>
              <w:jc w:val="right"/>
              <w:rPr>
                <w:ins w:id="1029" w:author="Author"/>
              </w:rPr>
            </w:pPr>
            <w:ins w:id="1030" w:author="Author">
              <w:r w:rsidRPr="00295031">
                <w:t>10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78838E9" w14:textId="77777777" w:rsidR="00AC62D2" w:rsidRPr="00295031" w:rsidRDefault="00AC62D2" w:rsidP="00DE33F5">
            <w:pPr>
              <w:pStyle w:val="tabletext11"/>
              <w:rPr>
                <w:ins w:id="103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FFC0A20" w14:textId="77777777" w:rsidR="00AC62D2" w:rsidRPr="00295031" w:rsidRDefault="00AC62D2" w:rsidP="00DE33F5">
            <w:pPr>
              <w:pStyle w:val="tabletext11"/>
              <w:rPr>
                <w:ins w:id="1032" w:author="Author"/>
              </w:rPr>
            </w:pPr>
          </w:p>
        </w:tc>
        <w:tc>
          <w:tcPr>
            <w:tcW w:w="463" w:type="dxa"/>
          </w:tcPr>
          <w:p w14:paraId="631D5267" w14:textId="77777777" w:rsidR="00AC62D2" w:rsidRPr="00295031" w:rsidRDefault="00AC62D2" w:rsidP="00DE33F5">
            <w:pPr>
              <w:pStyle w:val="tabletext11"/>
              <w:jc w:val="right"/>
              <w:rPr>
                <w:ins w:id="1033" w:author="Author"/>
              </w:rPr>
            </w:pPr>
            <w:ins w:id="1034" w:author="Author">
              <w:r w:rsidRPr="00295031">
                <w:t>11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6EF1F05" w14:textId="77777777" w:rsidR="00AC62D2" w:rsidRPr="00295031" w:rsidRDefault="00AC62D2" w:rsidP="00DE33F5">
            <w:pPr>
              <w:pStyle w:val="tabletext11"/>
              <w:rPr>
                <w:ins w:id="103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E85E858" w14:textId="77777777" w:rsidR="00AC62D2" w:rsidRPr="00295031" w:rsidRDefault="00AC62D2" w:rsidP="00DE33F5">
            <w:pPr>
              <w:pStyle w:val="tabletext11"/>
              <w:rPr>
                <w:ins w:id="1036" w:author="Author"/>
              </w:rPr>
            </w:pPr>
          </w:p>
        </w:tc>
        <w:tc>
          <w:tcPr>
            <w:tcW w:w="549" w:type="dxa"/>
          </w:tcPr>
          <w:p w14:paraId="022F569B" w14:textId="77777777" w:rsidR="00AC62D2" w:rsidRPr="00295031" w:rsidRDefault="00AC62D2" w:rsidP="00DE33F5">
            <w:pPr>
              <w:pStyle w:val="tabletext11"/>
              <w:jc w:val="right"/>
              <w:rPr>
                <w:ins w:id="1037" w:author="Author"/>
              </w:rPr>
            </w:pPr>
            <w:ins w:id="1038" w:author="Author">
              <w:r w:rsidRPr="00295031">
                <w:t>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D1A3B97" w14:textId="77777777" w:rsidR="00AC62D2" w:rsidRPr="00295031" w:rsidRDefault="00AC62D2" w:rsidP="00DE33F5">
            <w:pPr>
              <w:pStyle w:val="tabletext11"/>
              <w:rPr>
                <w:ins w:id="103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26D1468" w14:textId="77777777" w:rsidR="00AC62D2" w:rsidRPr="00295031" w:rsidRDefault="00AC62D2" w:rsidP="00DE33F5">
            <w:pPr>
              <w:pStyle w:val="tabletext11"/>
              <w:rPr>
                <w:ins w:id="1040" w:author="Author"/>
              </w:rPr>
            </w:pPr>
          </w:p>
        </w:tc>
        <w:tc>
          <w:tcPr>
            <w:tcW w:w="536" w:type="dxa"/>
          </w:tcPr>
          <w:p w14:paraId="4DB4B09F" w14:textId="77777777" w:rsidR="00AC62D2" w:rsidRPr="00295031" w:rsidRDefault="00AC62D2" w:rsidP="00DE33F5">
            <w:pPr>
              <w:pStyle w:val="tabletext11"/>
              <w:jc w:val="right"/>
              <w:rPr>
                <w:ins w:id="1041" w:author="Author"/>
              </w:rPr>
            </w:pPr>
            <w:ins w:id="1042" w:author="Author">
              <w:r w:rsidRPr="00295031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7E8B19C" w14:textId="77777777" w:rsidR="00AC62D2" w:rsidRPr="00295031" w:rsidRDefault="00AC62D2" w:rsidP="00DE33F5">
            <w:pPr>
              <w:pStyle w:val="tabletext11"/>
              <w:rPr>
                <w:ins w:id="1043" w:author="Author"/>
              </w:rPr>
            </w:pPr>
          </w:p>
        </w:tc>
      </w:tr>
      <w:tr w:rsidR="00AC62D2" w:rsidRPr="00295031" w14:paraId="23EEB626" w14:textId="77777777" w:rsidTr="00DE33F5">
        <w:trPr>
          <w:cantSplit/>
          <w:trHeight w:val="190"/>
          <w:ins w:id="1044" w:author="Author"/>
        </w:trPr>
        <w:tc>
          <w:tcPr>
            <w:tcW w:w="200" w:type="dxa"/>
          </w:tcPr>
          <w:p w14:paraId="03296D99" w14:textId="77777777" w:rsidR="00AC62D2" w:rsidRPr="00295031" w:rsidRDefault="00AC62D2" w:rsidP="00DE33F5">
            <w:pPr>
              <w:pStyle w:val="tabletext11"/>
              <w:rPr>
                <w:ins w:id="10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5E45BF" w14:textId="77777777" w:rsidR="00AC62D2" w:rsidRPr="00295031" w:rsidRDefault="00AC62D2" w:rsidP="00DE33F5">
            <w:pPr>
              <w:pStyle w:val="tabletext11"/>
              <w:rPr>
                <w:ins w:id="1046" w:author="Author"/>
              </w:rPr>
            </w:pPr>
          </w:p>
        </w:tc>
        <w:tc>
          <w:tcPr>
            <w:tcW w:w="570" w:type="dxa"/>
          </w:tcPr>
          <w:p w14:paraId="26A68EF3" w14:textId="77777777" w:rsidR="00AC62D2" w:rsidRPr="00295031" w:rsidRDefault="00AC62D2" w:rsidP="00DE33F5">
            <w:pPr>
              <w:pStyle w:val="tabletext11"/>
              <w:rPr>
                <w:ins w:id="1047" w:author="Author"/>
              </w:rPr>
            </w:pPr>
            <w:ins w:id="1048" w:author="Author">
              <w:r w:rsidRPr="00295031">
                <w:t>4,001</w:t>
              </w:r>
            </w:ins>
          </w:p>
        </w:tc>
        <w:tc>
          <w:tcPr>
            <w:tcW w:w="180" w:type="dxa"/>
          </w:tcPr>
          <w:p w14:paraId="5EC6D399" w14:textId="77777777" w:rsidR="00AC62D2" w:rsidRPr="00295031" w:rsidRDefault="00AC62D2" w:rsidP="00DE33F5">
            <w:pPr>
              <w:pStyle w:val="tabletext11"/>
              <w:rPr>
                <w:ins w:id="1049" w:author="Author"/>
              </w:rPr>
            </w:pPr>
            <w:ins w:id="1050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CB06DD3" w14:textId="77777777" w:rsidR="00AC62D2" w:rsidRPr="00295031" w:rsidRDefault="00AC62D2" w:rsidP="00DE33F5">
            <w:pPr>
              <w:pStyle w:val="tabletext11"/>
              <w:rPr>
                <w:ins w:id="1051" w:author="Author"/>
              </w:rPr>
            </w:pPr>
            <w:ins w:id="1052" w:author="Author">
              <w:r w:rsidRPr="00295031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771F7F0" w14:textId="77777777" w:rsidR="00AC62D2" w:rsidRPr="00295031" w:rsidRDefault="00AC62D2" w:rsidP="00DE33F5">
            <w:pPr>
              <w:pStyle w:val="tabletext11"/>
              <w:rPr>
                <w:ins w:id="1053" w:author="Author"/>
              </w:rPr>
            </w:pPr>
          </w:p>
        </w:tc>
        <w:tc>
          <w:tcPr>
            <w:tcW w:w="463" w:type="dxa"/>
          </w:tcPr>
          <w:p w14:paraId="1A41AC8C" w14:textId="77777777" w:rsidR="00AC62D2" w:rsidRPr="00295031" w:rsidRDefault="00AC62D2" w:rsidP="00DE33F5">
            <w:pPr>
              <w:pStyle w:val="tabletext11"/>
              <w:jc w:val="right"/>
              <w:rPr>
                <w:ins w:id="1054" w:author="Author"/>
              </w:rPr>
            </w:pPr>
            <w:ins w:id="1055" w:author="Author">
              <w:r w:rsidRPr="00295031">
                <w:t>20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4854216" w14:textId="77777777" w:rsidR="00AC62D2" w:rsidRPr="00295031" w:rsidRDefault="00AC62D2" w:rsidP="00DE33F5">
            <w:pPr>
              <w:pStyle w:val="tabletext11"/>
              <w:rPr>
                <w:ins w:id="105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7452DEA" w14:textId="77777777" w:rsidR="00AC62D2" w:rsidRPr="00295031" w:rsidRDefault="00AC62D2" w:rsidP="00DE33F5">
            <w:pPr>
              <w:pStyle w:val="tabletext11"/>
              <w:rPr>
                <w:ins w:id="1057" w:author="Author"/>
              </w:rPr>
            </w:pPr>
          </w:p>
        </w:tc>
        <w:tc>
          <w:tcPr>
            <w:tcW w:w="549" w:type="dxa"/>
          </w:tcPr>
          <w:p w14:paraId="63FF67BC" w14:textId="77777777" w:rsidR="00AC62D2" w:rsidRPr="00295031" w:rsidRDefault="00AC62D2" w:rsidP="00DE33F5">
            <w:pPr>
              <w:pStyle w:val="tabletext11"/>
              <w:jc w:val="right"/>
              <w:rPr>
                <w:ins w:id="1058" w:author="Author"/>
              </w:rPr>
            </w:pPr>
            <w:ins w:id="1059" w:author="Author">
              <w:r w:rsidRPr="00295031">
                <w:t>21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83B8F8E" w14:textId="77777777" w:rsidR="00AC62D2" w:rsidRPr="00295031" w:rsidRDefault="00AC62D2" w:rsidP="00DE33F5">
            <w:pPr>
              <w:pStyle w:val="tabletext11"/>
              <w:rPr>
                <w:ins w:id="106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FFF28E0" w14:textId="77777777" w:rsidR="00AC62D2" w:rsidRPr="00295031" w:rsidRDefault="00AC62D2" w:rsidP="00DE33F5">
            <w:pPr>
              <w:pStyle w:val="tabletext11"/>
              <w:rPr>
                <w:ins w:id="1061" w:author="Author"/>
              </w:rPr>
            </w:pPr>
          </w:p>
        </w:tc>
        <w:tc>
          <w:tcPr>
            <w:tcW w:w="540" w:type="dxa"/>
          </w:tcPr>
          <w:p w14:paraId="7AD027F6" w14:textId="77777777" w:rsidR="00AC62D2" w:rsidRPr="00295031" w:rsidRDefault="00AC62D2" w:rsidP="00DE33F5">
            <w:pPr>
              <w:pStyle w:val="tabletext11"/>
              <w:jc w:val="right"/>
              <w:rPr>
                <w:ins w:id="1062" w:author="Author"/>
              </w:rPr>
            </w:pPr>
            <w:ins w:id="1063" w:author="Author">
              <w:r w:rsidRPr="00295031">
                <w:t>82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E99FBAF" w14:textId="77777777" w:rsidR="00AC62D2" w:rsidRPr="00295031" w:rsidRDefault="00AC62D2" w:rsidP="00DE33F5">
            <w:pPr>
              <w:pStyle w:val="tabletext11"/>
              <w:rPr>
                <w:ins w:id="10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4593108" w14:textId="77777777" w:rsidR="00AC62D2" w:rsidRPr="00295031" w:rsidRDefault="00AC62D2" w:rsidP="00DE33F5">
            <w:pPr>
              <w:pStyle w:val="tabletext11"/>
              <w:rPr>
                <w:ins w:id="1065" w:author="Author"/>
              </w:rPr>
            </w:pPr>
          </w:p>
        </w:tc>
        <w:tc>
          <w:tcPr>
            <w:tcW w:w="531" w:type="dxa"/>
          </w:tcPr>
          <w:p w14:paraId="3CBACC2F" w14:textId="77777777" w:rsidR="00AC62D2" w:rsidRPr="00295031" w:rsidRDefault="00AC62D2" w:rsidP="00DE33F5">
            <w:pPr>
              <w:pStyle w:val="tabletext11"/>
              <w:jc w:val="right"/>
              <w:rPr>
                <w:ins w:id="1066" w:author="Author"/>
              </w:rPr>
            </w:pPr>
            <w:ins w:id="1067" w:author="Author">
              <w:r w:rsidRPr="00295031">
                <w:t>86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537FD77" w14:textId="77777777" w:rsidR="00AC62D2" w:rsidRPr="00295031" w:rsidRDefault="00AC62D2" w:rsidP="00DE33F5">
            <w:pPr>
              <w:pStyle w:val="tabletext11"/>
              <w:rPr>
                <w:ins w:id="106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003A8A1" w14:textId="77777777" w:rsidR="00AC62D2" w:rsidRPr="00295031" w:rsidRDefault="00AC62D2" w:rsidP="00DE33F5">
            <w:pPr>
              <w:pStyle w:val="tabletext11"/>
              <w:rPr>
                <w:ins w:id="1069" w:author="Author"/>
              </w:rPr>
            </w:pPr>
          </w:p>
        </w:tc>
        <w:tc>
          <w:tcPr>
            <w:tcW w:w="463" w:type="dxa"/>
          </w:tcPr>
          <w:p w14:paraId="1768FFA2" w14:textId="77777777" w:rsidR="00AC62D2" w:rsidRPr="00295031" w:rsidRDefault="00AC62D2" w:rsidP="00DE33F5">
            <w:pPr>
              <w:pStyle w:val="tabletext11"/>
              <w:jc w:val="right"/>
              <w:rPr>
                <w:ins w:id="1070" w:author="Author"/>
              </w:rPr>
            </w:pPr>
            <w:ins w:id="1071" w:author="Author">
              <w:r w:rsidRPr="00295031">
                <w:t>11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223A6D8" w14:textId="77777777" w:rsidR="00AC62D2" w:rsidRPr="00295031" w:rsidRDefault="00AC62D2" w:rsidP="00DE33F5">
            <w:pPr>
              <w:pStyle w:val="tabletext11"/>
              <w:rPr>
                <w:ins w:id="107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CC480C4" w14:textId="77777777" w:rsidR="00AC62D2" w:rsidRPr="00295031" w:rsidRDefault="00AC62D2" w:rsidP="00DE33F5">
            <w:pPr>
              <w:pStyle w:val="tabletext11"/>
              <w:rPr>
                <w:ins w:id="1073" w:author="Author"/>
              </w:rPr>
            </w:pPr>
          </w:p>
        </w:tc>
        <w:tc>
          <w:tcPr>
            <w:tcW w:w="463" w:type="dxa"/>
          </w:tcPr>
          <w:p w14:paraId="398C9FF1" w14:textId="77777777" w:rsidR="00AC62D2" w:rsidRPr="00295031" w:rsidRDefault="00AC62D2" w:rsidP="00DE33F5">
            <w:pPr>
              <w:pStyle w:val="tabletext11"/>
              <w:jc w:val="right"/>
              <w:rPr>
                <w:ins w:id="1074" w:author="Author"/>
              </w:rPr>
            </w:pPr>
            <w:ins w:id="1075" w:author="Author">
              <w:r w:rsidRPr="00295031">
                <w:t>12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2E0B7FE" w14:textId="77777777" w:rsidR="00AC62D2" w:rsidRPr="00295031" w:rsidRDefault="00AC62D2" w:rsidP="00DE33F5">
            <w:pPr>
              <w:pStyle w:val="tabletext11"/>
              <w:rPr>
                <w:ins w:id="107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FF6423" w14:textId="77777777" w:rsidR="00AC62D2" w:rsidRPr="00295031" w:rsidRDefault="00AC62D2" w:rsidP="00DE33F5">
            <w:pPr>
              <w:pStyle w:val="tabletext11"/>
              <w:rPr>
                <w:ins w:id="1077" w:author="Author"/>
              </w:rPr>
            </w:pPr>
          </w:p>
        </w:tc>
        <w:tc>
          <w:tcPr>
            <w:tcW w:w="549" w:type="dxa"/>
          </w:tcPr>
          <w:p w14:paraId="1DB17CE4" w14:textId="77777777" w:rsidR="00AC62D2" w:rsidRPr="00295031" w:rsidRDefault="00AC62D2" w:rsidP="00DE33F5">
            <w:pPr>
              <w:pStyle w:val="tabletext11"/>
              <w:jc w:val="right"/>
              <w:rPr>
                <w:ins w:id="1078" w:author="Author"/>
              </w:rPr>
            </w:pPr>
            <w:ins w:id="1079" w:author="Author">
              <w:r w:rsidRPr="00295031">
                <w:t>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D10F911" w14:textId="77777777" w:rsidR="00AC62D2" w:rsidRPr="00295031" w:rsidRDefault="00AC62D2" w:rsidP="00DE33F5">
            <w:pPr>
              <w:pStyle w:val="tabletext11"/>
              <w:rPr>
                <w:ins w:id="108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F2FCA88" w14:textId="77777777" w:rsidR="00AC62D2" w:rsidRPr="00295031" w:rsidRDefault="00AC62D2" w:rsidP="00DE33F5">
            <w:pPr>
              <w:pStyle w:val="tabletext11"/>
              <w:rPr>
                <w:ins w:id="1081" w:author="Author"/>
              </w:rPr>
            </w:pPr>
          </w:p>
        </w:tc>
        <w:tc>
          <w:tcPr>
            <w:tcW w:w="536" w:type="dxa"/>
          </w:tcPr>
          <w:p w14:paraId="77799693" w14:textId="77777777" w:rsidR="00AC62D2" w:rsidRPr="00295031" w:rsidRDefault="00AC62D2" w:rsidP="00DE33F5">
            <w:pPr>
              <w:pStyle w:val="tabletext11"/>
              <w:jc w:val="right"/>
              <w:rPr>
                <w:ins w:id="1082" w:author="Author"/>
              </w:rPr>
            </w:pPr>
            <w:ins w:id="1083" w:author="Author">
              <w:r w:rsidRPr="00295031">
                <w:t>10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0E927712" w14:textId="77777777" w:rsidR="00AC62D2" w:rsidRPr="00295031" w:rsidRDefault="00AC62D2" w:rsidP="00DE33F5">
            <w:pPr>
              <w:pStyle w:val="tabletext11"/>
              <w:rPr>
                <w:ins w:id="1084" w:author="Author"/>
              </w:rPr>
            </w:pPr>
          </w:p>
        </w:tc>
      </w:tr>
      <w:tr w:rsidR="00AC62D2" w:rsidRPr="00295031" w14:paraId="0F80DB15" w14:textId="77777777" w:rsidTr="00DE33F5">
        <w:trPr>
          <w:cantSplit/>
          <w:trHeight w:val="190"/>
          <w:ins w:id="1085" w:author="Author"/>
        </w:trPr>
        <w:tc>
          <w:tcPr>
            <w:tcW w:w="200" w:type="dxa"/>
          </w:tcPr>
          <w:p w14:paraId="17CE83A8" w14:textId="77777777" w:rsidR="00AC62D2" w:rsidRPr="00295031" w:rsidRDefault="00AC62D2" w:rsidP="00DE33F5">
            <w:pPr>
              <w:pStyle w:val="tabletext11"/>
              <w:rPr>
                <w:ins w:id="10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89D922E" w14:textId="77777777" w:rsidR="00AC62D2" w:rsidRPr="00295031" w:rsidRDefault="00AC62D2" w:rsidP="00DE33F5">
            <w:pPr>
              <w:pStyle w:val="tabletext11"/>
              <w:rPr>
                <w:ins w:id="1087" w:author="Author"/>
              </w:rPr>
            </w:pPr>
          </w:p>
        </w:tc>
        <w:tc>
          <w:tcPr>
            <w:tcW w:w="570" w:type="dxa"/>
          </w:tcPr>
          <w:p w14:paraId="7FFDD9DB" w14:textId="77777777" w:rsidR="00AC62D2" w:rsidRPr="00295031" w:rsidRDefault="00AC62D2" w:rsidP="00DE33F5">
            <w:pPr>
              <w:pStyle w:val="tabletext11"/>
              <w:rPr>
                <w:ins w:id="1088" w:author="Author"/>
              </w:rPr>
            </w:pPr>
            <w:ins w:id="1089" w:author="Author">
              <w:r w:rsidRPr="00295031">
                <w:t>4,501</w:t>
              </w:r>
            </w:ins>
          </w:p>
        </w:tc>
        <w:tc>
          <w:tcPr>
            <w:tcW w:w="180" w:type="dxa"/>
          </w:tcPr>
          <w:p w14:paraId="489B9D05" w14:textId="77777777" w:rsidR="00AC62D2" w:rsidRPr="00295031" w:rsidRDefault="00AC62D2" w:rsidP="00DE33F5">
            <w:pPr>
              <w:pStyle w:val="tabletext11"/>
              <w:rPr>
                <w:ins w:id="1090" w:author="Author"/>
              </w:rPr>
            </w:pPr>
            <w:ins w:id="1091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E3A967" w14:textId="77777777" w:rsidR="00AC62D2" w:rsidRPr="00295031" w:rsidRDefault="00AC62D2" w:rsidP="00DE33F5">
            <w:pPr>
              <w:pStyle w:val="tabletext11"/>
              <w:rPr>
                <w:ins w:id="1092" w:author="Author"/>
              </w:rPr>
            </w:pPr>
            <w:ins w:id="1093" w:author="Author">
              <w:r w:rsidRPr="00295031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CE68D0F" w14:textId="77777777" w:rsidR="00AC62D2" w:rsidRPr="00295031" w:rsidRDefault="00AC62D2" w:rsidP="00DE33F5">
            <w:pPr>
              <w:pStyle w:val="tabletext11"/>
              <w:rPr>
                <w:ins w:id="1094" w:author="Author"/>
              </w:rPr>
            </w:pPr>
          </w:p>
        </w:tc>
        <w:tc>
          <w:tcPr>
            <w:tcW w:w="463" w:type="dxa"/>
          </w:tcPr>
          <w:p w14:paraId="33BE84F1" w14:textId="77777777" w:rsidR="00AC62D2" w:rsidRPr="00295031" w:rsidRDefault="00AC62D2" w:rsidP="00DE33F5">
            <w:pPr>
              <w:pStyle w:val="tabletext11"/>
              <w:jc w:val="right"/>
              <w:rPr>
                <w:ins w:id="1095" w:author="Author"/>
              </w:rPr>
            </w:pPr>
            <w:ins w:id="1096" w:author="Author">
              <w:r w:rsidRPr="00295031">
                <w:t>24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EFEDB35" w14:textId="77777777" w:rsidR="00AC62D2" w:rsidRPr="00295031" w:rsidRDefault="00AC62D2" w:rsidP="00DE33F5">
            <w:pPr>
              <w:pStyle w:val="tabletext11"/>
              <w:rPr>
                <w:ins w:id="109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22C48F0" w14:textId="77777777" w:rsidR="00AC62D2" w:rsidRPr="00295031" w:rsidRDefault="00AC62D2" w:rsidP="00DE33F5">
            <w:pPr>
              <w:pStyle w:val="tabletext11"/>
              <w:rPr>
                <w:ins w:id="1098" w:author="Author"/>
              </w:rPr>
            </w:pPr>
          </w:p>
        </w:tc>
        <w:tc>
          <w:tcPr>
            <w:tcW w:w="549" w:type="dxa"/>
          </w:tcPr>
          <w:p w14:paraId="77F6DA01" w14:textId="77777777" w:rsidR="00AC62D2" w:rsidRPr="00295031" w:rsidRDefault="00AC62D2" w:rsidP="00DE33F5">
            <w:pPr>
              <w:pStyle w:val="tabletext11"/>
              <w:jc w:val="right"/>
              <w:rPr>
                <w:ins w:id="1099" w:author="Author"/>
              </w:rPr>
            </w:pPr>
            <w:ins w:id="1100" w:author="Author">
              <w:r w:rsidRPr="00295031">
                <w:t>25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41648C2" w14:textId="77777777" w:rsidR="00AC62D2" w:rsidRPr="00295031" w:rsidRDefault="00AC62D2" w:rsidP="00DE33F5">
            <w:pPr>
              <w:pStyle w:val="tabletext11"/>
              <w:rPr>
                <w:ins w:id="110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5F216B6" w14:textId="77777777" w:rsidR="00AC62D2" w:rsidRPr="00295031" w:rsidRDefault="00AC62D2" w:rsidP="00DE33F5">
            <w:pPr>
              <w:pStyle w:val="tabletext11"/>
              <w:rPr>
                <w:ins w:id="1102" w:author="Author"/>
              </w:rPr>
            </w:pPr>
          </w:p>
        </w:tc>
        <w:tc>
          <w:tcPr>
            <w:tcW w:w="540" w:type="dxa"/>
          </w:tcPr>
          <w:p w14:paraId="635E34F5" w14:textId="77777777" w:rsidR="00AC62D2" w:rsidRPr="00295031" w:rsidRDefault="00AC62D2" w:rsidP="00DE33F5">
            <w:pPr>
              <w:pStyle w:val="tabletext11"/>
              <w:jc w:val="right"/>
              <w:rPr>
                <w:ins w:id="1103" w:author="Author"/>
              </w:rPr>
            </w:pPr>
            <w:ins w:id="1104" w:author="Author">
              <w:r w:rsidRPr="00295031">
                <w:t>95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0228A20" w14:textId="77777777" w:rsidR="00AC62D2" w:rsidRPr="00295031" w:rsidRDefault="00AC62D2" w:rsidP="00DE33F5">
            <w:pPr>
              <w:pStyle w:val="tabletext11"/>
              <w:rPr>
                <w:ins w:id="11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19AF6A" w14:textId="77777777" w:rsidR="00AC62D2" w:rsidRPr="00295031" w:rsidRDefault="00AC62D2" w:rsidP="00DE33F5">
            <w:pPr>
              <w:pStyle w:val="tabletext11"/>
              <w:rPr>
                <w:ins w:id="1106" w:author="Author"/>
              </w:rPr>
            </w:pPr>
          </w:p>
        </w:tc>
        <w:tc>
          <w:tcPr>
            <w:tcW w:w="531" w:type="dxa"/>
          </w:tcPr>
          <w:p w14:paraId="4C6B3B6A" w14:textId="77777777" w:rsidR="00AC62D2" w:rsidRPr="00295031" w:rsidRDefault="00AC62D2" w:rsidP="00DE33F5">
            <w:pPr>
              <w:pStyle w:val="tabletext11"/>
              <w:jc w:val="right"/>
              <w:rPr>
                <w:ins w:id="1107" w:author="Author"/>
              </w:rPr>
            </w:pPr>
            <w:ins w:id="1108" w:author="Author">
              <w:r w:rsidRPr="00295031">
                <w:t>100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8D33D68" w14:textId="77777777" w:rsidR="00AC62D2" w:rsidRPr="00295031" w:rsidRDefault="00AC62D2" w:rsidP="00DE33F5">
            <w:pPr>
              <w:pStyle w:val="tabletext11"/>
              <w:rPr>
                <w:ins w:id="110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AE787D6" w14:textId="77777777" w:rsidR="00AC62D2" w:rsidRPr="00295031" w:rsidRDefault="00AC62D2" w:rsidP="00DE33F5">
            <w:pPr>
              <w:pStyle w:val="tabletext11"/>
              <w:rPr>
                <w:ins w:id="1110" w:author="Author"/>
              </w:rPr>
            </w:pPr>
          </w:p>
        </w:tc>
        <w:tc>
          <w:tcPr>
            <w:tcW w:w="463" w:type="dxa"/>
          </w:tcPr>
          <w:p w14:paraId="4F52FA67" w14:textId="77777777" w:rsidR="00AC62D2" w:rsidRPr="00295031" w:rsidRDefault="00AC62D2" w:rsidP="00DE33F5">
            <w:pPr>
              <w:pStyle w:val="tabletext11"/>
              <w:jc w:val="right"/>
              <w:rPr>
                <w:ins w:id="1111" w:author="Author"/>
              </w:rPr>
            </w:pPr>
            <w:ins w:id="1112" w:author="Author">
              <w:r w:rsidRPr="00295031">
                <w:t>13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D5D1D5B" w14:textId="77777777" w:rsidR="00AC62D2" w:rsidRPr="00295031" w:rsidRDefault="00AC62D2" w:rsidP="00DE33F5">
            <w:pPr>
              <w:pStyle w:val="tabletext11"/>
              <w:rPr>
                <w:ins w:id="111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83C0107" w14:textId="77777777" w:rsidR="00AC62D2" w:rsidRPr="00295031" w:rsidRDefault="00AC62D2" w:rsidP="00DE33F5">
            <w:pPr>
              <w:pStyle w:val="tabletext11"/>
              <w:rPr>
                <w:ins w:id="1114" w:author="Author"/>
              </w:rPr>
            </w:pPr>
          </w:p>
        </w:tc>
        <w:tc>
          <w:tcPr>
            <w:tcW w:w="463" w:type="dxa"/>
          </w:tcPr>
          <w:p w14:paraId="710042A1" w14:textId="77777777" w:rsidR="00AC62D2" w:rsidRPr="00295031" w:rsidRDefault="00AC62D2" w:rsidP="00DE33F5">
            <w:pPr>
              <w:pStyle w:val="tabletext11"/>
              <w:jc w:val="right"/>
              <w:rPr>
                <w:ins w:id="1115" w:author="Author"/>
              </w:rPr>
            </w:pPr>
            <w:ins w:id="1116" w:author="Author">
              <w:r w:rsidRPr="00295031">
                <w:t>14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2091991" w14:textId="77777777" w:rsidR="00AC62D2" w:rsidRPr="00295031" w:rsidRDefault="00AC62D2" w:rsidP="00DE33F5">
            <w:pPr>
              <w:pStyle w:val="tabletext11"/>
              <w:rPr>
                <w:ins w:id="111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226ABEA" w14:textId="77777777" w:rsidR="00AC62D2" w:rsidRPr="00295031" w:rsidRDefault="00AC62D2" w:rsidP="00DE33F5">
            <w:pPr>
              <w:pStyle w:val="tabletext11"/>
              <w:rPr>
                <w:ins w:id="1118" w:author="Author"/>
              </w:rPr>
            </w:pPr>
          </w:p>
        </w:tc>
        <w:tc>
          <w:tcPr>
            <w:tcW w:w="549" w:type="dxa"/>
          </w:tcPr>
          <w:p w14:paraId="409DFA7D" w14:textId="77777777" w:rsidR="00AC62D2" w:rsidRPr="00295031" w:rsidRDefault="00AC62D2" w:rsidP="00DE33F5">
            <w:pPr>
              <w:pStyle w:val="tabletext11"/>
              <w:jc w:val="right"/>
              <w:rPr>
                <w:ins w:id="1119" w:author="Author"/>
              </w:rPr>
            </w:pPr>
            <w:ins w:id="1120" w:author="Author">
              <w:r w:rsidRPr="00295031">
                <w:t>11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79F5605" w14:textId="77777777" w:rsidR="00AC62D2" w:rsidRPr="00295031" w:rsidRDefault="00AC62D2" w:rsidP="00DE33F5">
            <w:pPr>
              <w:pStyle w:val="tabletext11"/>
              <w:rPr>
                <w:ins w:id="112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6B3B1AC" w14:textId="77777777" w:rsidR="00AC62D2" w:rsidRPr="00295031" w:rsidRDefault="00AC62D2" w:rsidP="00DE33F5">
            <w:pPr>
              <w:pStyle w:val="tabletext11"/>
              <w:rPr>
                <w:ins w:id="1122" w:author="Author"/>
              </w:rPr>
            </w:pPr>
          </w:p>
        </w:tc>
        <w:tc>
          <w:tcPr>
            <w:tcW w:w="536" w:type="dxa"/>
          </w:tcPr>
          <w:p w14:paraId="36B3BB46" w14:textId="77777777" w:rsidR="00AC62D2" w:rsidRPr="00295031" w:rsidRDefault="00AC62D2" w:rsidP="00DE33F5">
            <w:pPr>
              <w:pStyle w:val="tabletext11"/>
              <w:jc w:val="right"/>
              <w:rPr>
                <w:ins w:id="1123" w:author="Author"/>
              </w:rPr>
            </w:pPr>
            <w:ins w:id="1124" w:author="Author">
              <w:r w:rsidRPr="00295031">
                <w:t>12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8243137" w14:textId="77777777" w:rsidR="00AC62D2" w:rsidRPr="00295031" w:rsidRDefault="00AC62D2" w:rsidP="00DE33F5">
            <w:pPr>
              <w:pStyle w:val="tabletext11"/>
              <w:rPr>
                <w:ins w:id="1125" w:author="Author"/>
              </w:rPr>
            </w:pPr>
          </w:p>
        </w:tc>
      </w:tr>
      <w:tr w:rsidR="00AC62D2" w:rsidRPr="00295031" w14:paraId="27F78635" w14:textId="77777777" w:rsidTr="00DE33F5">
        <w:trPr>
          <w:cantSplit/>
          <w:trHeight w:val="190"/>
          <w:ins w:id="1126" w:author="Author"/>
        </w:trPr>
        <w:tc>
          <w:tcPr>
            <w:tcW w:w="200" w:type="dxa"/>
          </w:tcPr>
          <w:p w14:paraId="5D616EC6" w14:textId="77777777" w:rsidR="00AC62D2" w:rsidRPr="00295031" w:rsidRDefault="00AC62D2" w:rsidP="00DE33F5">
            <w:pPr>
              <w:pStyle w:val="tabletext11"/>
              <w:rPr>
                <w:ins w:id="11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DE379F8" w14:textId="77777777" w:rsidR="00AC62D2" w:rsidRPr="00295031" w:rsidRDefault="00AC62D2" w:rsidP="00DE33F5">
            <w:pPr>
              <w:pStyle w:val="tabletext11"/>
              <w:rPr>
                <w:ins w:id="1128" w:author="Author"/>
              </w:rPr>
            </w:pPr>
          </w:p>
        </w:tc>
        <w:tc>
          <w:tcPr>
            <w:tcW w:w="570" w:type="dxa"/>
          </w:tcPr>
          <w:p w14:paraId="1ACB0958" w14:textId="77777777" w:rsidR="00AC62D2" w:rsidRPr="00295031" w:rsidRDefault="00AC62D2" w:rsidP="00DE33F5">
            <w:pPr>
              <w:pStyle w:val="tabletext11"/>
              <w:rPr>
                <w:ins w:id="1129" w:author="Author"/>
              </w:rPr>
            </w:pPr>
            <w:ins w:id="1130" w:author="Author">
              <w:r w:rsidRPr="00295031">
                <w:t>5,001</w:t>
              </w:r>
            </w:ins>
          </w:p>
        </w:tc>
        <w:tc>
          <w:tcPr>
            <w:tcW w:w="180" w:type="dxa"/>
          </w:tcPr>
          <w:p w14:paraId="7A323E52" w14:textId="77777777" w:rsidR="00AC62D2" w:rsidRPr="00295031" w:rsidRDefault="00AC62D2" w:rsidP="00DE33F5">
            <w:pPr>
              <w:pStyle w:val="tabletext11"/>
              <w:rPr>
                <w:ins w:id="1131" w:author="Author"/>
              </w:rPr>
            </w:pPr>
            <w:ins w:id="1132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48DC952" w14:textId="77777777" w:rsidR="00AC62D2" w:rsidRPr="00295031" w:rsidRDefault="00AC62D2" w:rsidP="00DE33F5">
            <w:pPr>
              <w:pStyle w:val="tabletext11"/>
              <w:rPr>
                <w:ins w:id="1133" w:author="Author"/>
              </w:rPr>
            </w:pPr>
            <w:ins w:id="1134" w:author="Author">
              <w:r w:rsidRPr="00295031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E71409A" w14:textId="77777777" w:rsidR="00AC62D2" w:rsidRPr="00295031" w:rsidRDefault="00AC62D2" w:rsidP="00DE33F5">
            <w:pPr>
              <w:pStyle w:val="tabletext11"/>
              <w:rPr>
                <w:ins w:id="1135" w:author="Author"/>
              </w:rPr>
            </w:pPr>
          </w:p>
        </w:tc>
        <w:tc>
          <w:tcPr>
            <w:tcW w:w="463" w:type="dxa"/>
          </w:tcPr>
          <w:p w14:paraId="59C850D9" w14:textId="77777777" w:rsidR="00AC62D2" w:rsidRPr="00295031" w:rsidRDefault="00AC62D2" w:rsidP="00DE33F5">
            <w:pPr>
              <w:pStyle w:val="tabletext11"/>
              <w:jc w:val="right"/>
              <w:rPr>
                <w:ins w:id="1136" w:author="Author"/>
              </w:rPr>
            </w:pPr>
            <w:ins w:id="1137" w:author="Author">
              <w:r w:rsidRPr="00295031">
                <w:t>28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4D28D3D" w14:textId="77777777" w:rsidR="00AC62D2" w:rsidRPr="00295031" w:rsidRDefault="00AC62D2" w:rsidP="00DE33F5">
            <w:pPr>
              <w:pStyle w:val="tabletext11"/>
              <w:rPr>
                <w:ins w:id="113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C815964" w14:textId="77777777" w:rsidR="00AC62D2" w:rsidRPr="00295031" w:rsidRDefault="00AC62D2" w:rsidP="00DE33F5">
            <w:pPr>
              <w:pStyle w:val="tabletext11"/>
              <w:rPr>
                <w:ins w:id="1139" w:author="Author"/>
              </w:rPr>
            </w:pPr>
          </w:p>
        </w:tc>
        <w:tc>
          <w:tcPr>
            <w:tcW w:w="549" w:type="dxa"/>
          </w:tcPr>
          <w:p w14:paraId="194F3177" w14:textId="77777777" w:rsidR="00AC62D2" w:rsidRPr="00295031" w:rsidRDefault="00AC62D2" w:rsidP="00DE33F5">
            <w:pPr>
              <w:pStyle w:val="tabletext11"/>
              <w:jc w:val="right"/>
              <w:rPr>
                <w:ins w:id="1140" w:author="Author"/>
              </w:rPr>
            </w:pPr>
            <w:ins w:id="1141" w:author="Author">
              <w:r w:rsidRPr="00295031">
                <w:t>29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E29576F" w14:textId="77777777" w:rsidR="00AC62D2" w:rsidRPr="00295031" w:rsidRDefault="00AC62D2" w:rsidP="00DE33F5">
            <w:pPr>
              <w:pStyle w:val="tabletext11"/>
              <w:rPr>
                <w:ins w:id="114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30BEF73" w14:textId="77777777" w:rsidR="00AC62D2" w:rsidRPr="00295031" w:rsidRDefault="00AC62D2" w:rsidP="00DE33F5">
            <w:pPr>
              <w:pStyle w:val="tabletext11"/>
              <w:rPr>
                <w:ins w:id="1143" w:author="Author"/>
              </w:rPr>
            </w:pPr>
          </w:p>
        </w:tc>
        <w:tc>
          <w:tcPr>
            <w:tcW w:w="540" w:type="dxa"/>
          </w:tcPr>
          <w:p w14:paraId="5BEDFC79" w14:textId="77777777" w:rsidR="00AC62D2" w:rsidRPr="00295031" w:rsidRDefault="00AC62D2" w:rsidP="00DE33F5">
            <w:pPr>
              <w:pStyle w:val="tabletext11"/>
              <w:jc w:val="right"/>
              <w:rPr>
                <w:ins w:id="1144" w:author="Author"/>
              </w:rPr>
            </w:pPr>
            <w:ins w:id="1145" w:author="Author">
              <w:r w:rsidRPr="00295031">
                <w:t>111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3FB84CC" w14:textId="77777777" w:rsidR="00AC62D2" w:rsidRPr="00295031" w:rsidRDefault="00AC62D2" w:rsidP="00DE33F5">
            <w:pPr>
              <w:pStyle w:val="tabletext11"/>
              <w:rPr>
                <w:ins w:id="11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2273F4" w14:textId="77777777" w:rsidR="00AC62D2" w:rsidRPr="00295031" w:rsidRDefault="00AC62D2" w:rsidP="00DE33F5">
            <w:pPr>
              <w:pStyle w:val="tabletext11"/>
              <w:rPr>
                <w:ins w:id="1147" w:author="Author"/>
              </w:rPr>
            </w:pPr>
          </w:p>
        </w:tc>
        <w:tc>
          <w:tcPr>
            <w:tcW w:w="531" w:type="dxa"/>
          </w:tcPr>
          <w:p w14:paraId="0BC73C6C" w14:textId="77777777" w:rsidR="00AC62D2" w:rsidRPr="00295031" w:rsidRDefault="00AC62D2" w:rsidP="00DE33F5">
            <w:pPr>
              <w:pStyle w:val="tabletext11"/>
              <w:jc w:val="right"/>
              <w:rPr>
                <w:ins w:id="1148" w:author="Author"/>
              </w:rPr>
            </w:pPr>
            <w:ins w:id="1149" w:author="Author">
              <w:r w:rsidRPr="00295031">
                <w:t>117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7565BA8C" w14:textId="77777777" w:rsidR="00AC62D2" w:rsidRPr="00295031" w:rsidRDefault="00AC62D2" w:rsidP="00DE33F5">
            <w:pPr>
              <w:pStyle w:val="tabletext11"/>
              <w:rPr>
                <w:ins w:id="115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AB2795B" w14:textId="77777777" w:rsidR="00AC62D2" w:rsidRPr="00295031" w:rsidRDefault="00AC62D2" w:rsidP="00DE33F5">
            <w:pPr>
              <w:pStyle w:val="tabletext11"/>
              <w:rPr>
                <w:ins w:id="1151" w:author="Author"/>
              </w:rPr>
            </w:pPr>
          </w:p>
        </w:tc>
        <w:tc>
          <w:tcPr>
            <w:tcW w:w="463" w:type="dxa"/>
          </w:tcPr>
          <w:p w14:paraId="0BE67280" w14:textId="77777777" w:rsidR="00AC62D2" w:rsidRPr="00295031" w:rsidRDefault="00AC62D2" w:rsidP="00DE33F5">
            <w:pPr>
              <w:pStyle w:val="tabletext11"/>
              <w:jc w:val="right"/>
              <w:rPr>
                <w:ins w:id="1152" w:author="Author"/>
              </w:rPr>
            </w:pPr>
            <w:ins w:id="1153" w:author="Author">
              <w:r w:rsidRPr="00295031">
                <w:t>15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2C35532" w14:textId="77777777" w:rsidR="00AC62D2" w:rsidRPr="00295031" w:rsidRDefault="00AC62D2" w:rsidP="00DE33F5">
            <w:pPr>
              <w:pStyle w:val="tabletext11"/>
              <w:rPr>
                <w:ins w:id="115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AA81796" w14:textId="77777777" w:rsidR="00AC62D2" w:rsidRPr="00295031" w:rsidRDefault="00AC62D2" w:rsidP="00DE33F5">
            <w:pPr>
              <w:pStyle w:val="tabletext11"/>
              <w:rPr>
                <w:ins w:id="1155" w:author="Author"/>
              </w:rPr>
            </w:pPr>
          </w:p>
        </w:tc>
        <w:tc>
          <w:tcPr>
            <w:tcW w:w="463" w:type="dxa"/>
          </w:tcPr>
          <w:p w14:paraId="5D9DA6B7" w14:textId="77777777" w:rsidR="00AC62D2" w:rsidRPr="00295031" w:rsidRDefault="00AC62D2" w:rsidP="00DE33F5">
            <w:pPr>
              <w:pStyle w:val="tabletext11"/>
              <w:jc w:val="right"/>
              <w:rPr>
                <w:ins w:id="1156" w:author="Author"/>
              </w:rPr>
            </w:pPr>
            <w:ins w:id="1157" w:author="Author">
              <w:r w:rsidRPr="00295031">
                <w:t>16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411906D" w14:textId="77777777" w:rsidR="00AC62D2" w:rsidRPr="00295031" w:rsidRDefault="00AC62D2" w:rsidP="00DE33F5">
            <w:pPr>
              <w:pStyle w:val="tabletext11"/>
              <w:rPr>
                <w:ins w:id="115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0DE6630" w14:textId="77777777" w:rsidR="00AC62D2" w:rsidRPr="00295031" w:rsidRDefault="00AC62D2" w:rsidP="00DE33F5">
            <w:pPr>
              <w:pStyle w:val="tabletext11"/>
              <w:rPr>
                <w:ins w:id="1159" w:author="Author"/>
              </w:rPr>
            </w:pPr>
          </w:p>
        </w:tc>
        <w:tc>
          <w:tcPr>
            <w:tcW w:w="549" w:type="dxa"/>
          </w:tcPr>
          <w:p w14:paraId="5F0308F1" w14:textId="77777777" w:rsidR="00AC62D2" w:rsidRPr="00295031" w:rsidRDefault="00AC62D2" w:rsidP="00DE33F5">
            <w:pPr>
              <w:pStyle w:val="tabletext11"/>
              <w:jc w:val="right"/>
              <w:rPr>
                <w:ins w:id="1160" w:author="Author"/>
              </w:rPr>
            </w:pPr>
            <w:ins w:id="1161" w:author="Author">
              <w:r w:rsidRPr="00295031">
                <w:t>13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27AE6A9" w14:textId="77777777" w:rsidR="00AC62D2" w:rsidRPr="00295031" w:rsidRDefault="00AC62D2" w:rsidP="00DE33F5">
            <w:pPr>
              <w:pStyle w:val="tabletext11"/>
              <w:rPr>
                <w:ins w:id="116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FEFA475" w14:textId="77777777" w:rsidR="00AC62D2" w:rsidRPr="00295031" w:rsidRDefault="00AC62D2" w:rsidP="00DE33F5">
            <w:pPr>
              <w:pStyle w:val="tabletext11"/>
              <w:rPr>
                <w:ins w:id="1163" w:author="Author"/>
              </w:rPr>
            </w:pPr>
          </w:p>
        </w:tc>
        <w:tc>
          <w:tcPr>
            <w:tcW w:w="536" w:type="dxa"/>
          </w:tcPr>
          <w:p w14:paraId="7784E5C8" w14:textId="77777777" w:rsidR="00AC62D2" w:rsidRPr="00295031" w:rsidRDefault="00AC62D2" w:rsidP="00DE33F5">
            <w:pPr>
              <w:pStyle w:val="tabletext11"/>
              <w:jc w:val="right"/>
              <w:rPr>
                <w:ins w:id="1164" w:author="Author"/>
              </w:rPr>
            </w:pPr>
            <w:ins w:id="1165" w:author="Author">
              <w:r w:rsidRPr="00295031">
                <w:t>14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0701C39" w14:textId="77777777" w:rsidR="00AC62D2" w:rsidRPr="00295031" w:rsidRDefault="00AC62D2" w:rsidP="00DE33F5">
            <w:pPr>
              <w:pStyle w:val="tabletext11"/>
              <w:rPr>
                <w:ins w:id="1166" w:author="Author"/>
              </w:rPr>
            </w:pPr>
          </w:p>
        </w:tc>
      </w:tr>
      <w:tr w:rsidR="00AC62D2" w:rsidRPr="00295031" w14:paraId="052AFB51" w14:textId="77777777" w:rsidTr="00DE33F5">
        <w:trPr>
          <w:cantSplit/>
          <w:trHeight w:val="190"/>
          <w:ins w:id="1167" w:author="Author"/>
        </w:trPr>
        <w:tc>
          <w:tcPr>
            <w:tcW w:w="200" w:type="dxa"/>
          </w:tcPr>
          <w:p w14:paraId="5DE46E60" w14:textId="77777777" w:rsidR="00AC62D2" w:rsidRPr="00295031" w:rsidRDefault="00AC62D2" w:rsidP="00DE33F5">
            <w:pPr>
              <w:pStyle w:val="tabletext11"/>
              <w:rPr>
                <w:ins w:id="11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F6B51E3" w14:textId="77777777" w:rsidR="00AC62D2" w:rsidRPr="00295031" w:rsidRDefault="00AC62D2" w:rsidP="00DE33F5">
            <w:pPr>
              <w:pStyle w:val="tabletext11"/>
              <w:rPr>
                <w:ins w:id="1169" w:author="Author"/>
              </w:rPr>
            </w:pPr>
          </w:p>
        </w:tc>
        <w:tc>
          <w:tcPr>
            <w:tcW w:w="570" w:type="dxa"/>
          </w:tcPr>
          <w:p w14:paraId="7331325A" w14:textId="77777777" w:rsidR="00AC62D2" w:rsidRPr="00295031" w:rsidRDefault="00AC62D2" w:rsidP="00DE33F5">
            <w:pPr>
              <w:pStyle w:val="tabletext11"/>
              <w:rPr>
                <w:ins w:id="1170" w:author="Author"/>
              </w:rPr>
            </w:pPr>
            <w:ins w:id="1171" w:author="Author">
              <w:r w:rsidRPr="00295031">
                <w:t>6,001</w:t>
              </w:r>
            </w:ins>
          </w:p>
        </w:tc>
        <w:tc>
          <w:tcPr>
            <w:tcW w:w="180" w:type="dxa"/>
          </w:tcPr>
          <w:p w14:paraId="41658C13" w14:textId="77777777" w:rsidR="00AC62D2" w:rsidRPr="00295031" w:rsidRDefault="00AC62D2" w:rsidP="00DE33F5">
            <w:pPr>
              <w:pStyle w:val="tabletext11"/>
              <w:rPr>
                <w:ins w:id="1172" w:author="Author"/>
              </w:rPr>
            </w:pPr>
            <w:ins w:id="1173" w:author="Author">
              <w:r w:rsidRPr="0029503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FBB8599" w14:textId="77777777" w:rsidR="00AC62D2" w:rsidRPr="00295031" w:rsidRDefault="00AC62D2" w:rsidP="00DE33F5">
            <w:pPr>
              <w:pStyle w:val="tabletext11"/>
              <w:rPr>
                <w:ins w:id="1174" w:author="Author"/>
              </w:rPr>
            </w:pPr>
            <w:ins w:id="1175" w:author="Author">
              <w:r w:rsidRPr="00295031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801307A" w14:textId="77777777" w:rsidR="00AC62D2" w:rsidRPr="00295031" w:rsidRDefault="00AC62D2" w:rsidP="00DE33F5">
            <w:pPr>
              <w:pStyle w:val="tabletext11"/>
              <w:rPr>
                <w:ins w:id="1176" w:author="Author"/>
              </w:rPr>
            </w:pPr>
          </w:p>
        </w:tc>
        <w:tc>
          <w:tcPr>
            <w:tcW w:w="463" w:type="dxa"/>
          </w:tcPr>
          <w:p w14:paraId="30AD6F65" w14:textId="77777777" w:rsidR="00AC62D2" w:rsidRPr="00295031" w:rsidRDefault="00AC62D2" w:rsidP="00DE33F5">
            <w:pPr>
              <w:pStyle w:val="tabletext11"/>
              <w:jc w:val="right"/>
              <w:rPr>
                <w:ins w:id="1177" w:author="Author"/>
              </w:rPr>
            </w:pPr>
            <w:ins w:id="1178" w:author="Author">
              <w:r w:rsidRPr="00295031">
                <w:t>37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8973C94" w14:textId="77777777" w:rsidR="00AC62D2" w:rsidRPr="00295031" w:rsidRDefault="00AC62D2" w:rsidP="00DE33F5">
            <w:pPr>
              <w:pStyle w:val="tabletext11"/>
              <w:rPr>
                <w:ins w:id="117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CFBA6CD" w14:textId="77777777" w:rsidR="00AC62D2" w:rsidRPr="00295031" w:rsidRDefault="00AC62D2" w:rsidP="00DE33F5">
            <w:pPr>
              <w:pStyle w:val="tabletext11"/>
              <w:rPr>
                <w:ins w:id="1180" w:author="Author"/>
              </w:rPr>
            </w:pPr>
          </w:p>
        </w:tc>
        <w:tc>
          <w:tcPr>
            <w:tcW w:w="549" w:type="dxa"/>
          </w:tcPr>
          <w:p w14:paraId="4D3AC051" w14:textId="77777777" w:rsidR="00AC62D2" w:rsidRPr="00295031" w:rsidRDefault="00AC62D2" w:rsidP="00DE33F5">
            <w:pPr>
              <w:pStyle w:val="tabletext11"/>
              <w:jc w:val="right"/>
              <w:rPr>
                <w:ins w:id="1181" w:author="Author"/>
              </w:rPr>
            </w:pPr>
            <w:ins w:id="1182" w:author="Author">
              <w:r w:rsidRPr="00295031">
                <w:t>38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1F0C5F4" w14:textId="77777777" w:rsidR="00AC62D2" w:rsidRPr="00295031" w:rsidRDefault="00AC62D2" w:rsidP="00DE33F5">
            <w:pPr>
              <w:pStyle w:val="tabletext11"/>
              <w:rPr>
                <w:ins w:id="118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CE71C5F" w14:textId="77777777" w:rsidR="00AC62D2" w:rsidRPr="00295031" w:rsidRDefault="00AC62D2" w:rsidP="00DE33F5">
            <w:pPr>
              <w:pStyle w:val="tabletext11"/>
              <w:rPr>
                <w:ins w:id="1184" w:author="Author"/>
              </w:rPr>
            </w:pPr>
          </w:p>
        </w:tc>
        <w:tc>
          <w:tcPr>
            <w:tcW w:w="540" w:type="dxa"/>
          </w:tcPr>
          <w:p w14:paraId="79385694" w14:textId="77777777" w:rsidR="00AC62D2" w:rsidRPr="00295031" w:rsidRDefault="00AC62D2" w:rsidP="00DE33F5">
            <w:pPr>
              <w:pStyle w:val="tabletext11"/>
              <w:jc w:val="right"/>
              <w:rPr>
                <w:ins w:id="1185" w:author="Author"/>
              </w:rPr>
            </w:pPr>
            <w:ins w:id="1186" w:author="Author">
              <w:r w:rsidRPr="00295031">
                <w:t>147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15E6587" w14:textId="77777777" w:rsidR="00AC62D2" w:rsidRPr="00295031" w:rsidRDefault="00AC62D2" w:rsidP="00DE33F5">
            <w:pPr>
              <w:pStyle w:val="tabletext11"/>
              <w:rPr>
                <w:ins w:id="11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D69A5F7" w14:textId="77777777" w:rsidR="00AC62D2" w:rsidRPr="00295031" w:rsidRDefault="00AC62D2" w:rsidP="00DE33F5">
            <w:pPr>
              <w:pStyle w:val="tabletext11"/>
              <w:rPr>
                <w:ins w:id="1188" w:author="Author"/>
              </w:rPr>
            </w:pPr>
          </w:p>
        </w:tc>
        <w:tc>
          <w:tcPr>
            <w:tcW w:w="531" w:type="dxa"/>
          </w:tcPr>
          <w:p w14:paraId="7910B7DD" w14:textId="77777777" w:rsidR="00AC62D2" w:rsidRPr="00295031" w:rsidRDefault="00AC62D2" w:rsidP="00DE33F5">
            <w:pPr>
              <w:pStyle w:val="tabletext11"/>
              <w:jc w:val="right"/>
              <w:rPr>
                <w:ins w:id="1189" w:author="Author"/>
              </w:rPr>
            </w:pPr>
            <w:ins w:id="1190" w:author="Author">
              <w:r w:rsidRPr="00295031">
                <w:t>154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16A9B67" w14:textId="77777777" w:rsidR="00AC62D2" w:rsidRPr="00295031" w:rsidRDefault="00AC62D2" w:rsidP="00DE33F5">
            <w:pPr>
              <w:pStyle w:val="tabletext11"/>
              <w:rPr>
                <w:ins w:id="119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1D86EE6" w14:textId="77777777" w:rsidR="00AC62D2" w:rsidRPr="00295031" w:rsidRDefault="00AC62D2" w:rsidP="00DE33F5">
            <w:pPr>
              <w:pStyle w:val="tabletext11"/>
              <w:rPr>
                <w:ins w:id="1192" w:author="Author"/>
              </w:rPr>
            </w:pPr>
          </w:p>
        </w:tc>
        <w:tc>
          <w:tcPr>
            <w:tcW w:w="463" w:type="dxa"/>
          </w:tcPr>
          <w:p w14:paraId="2723350A" w14:textId="77777777" w:rsidR="00AC62D2" w:rsidRPr="00295031" w:rsidRDefault="00AC62D2" w:rsidP="00DE33F5">
            <w:pPr>
              <w:pStyle w:val="tabletext11"/>
              <w:jc w:val="right"/>
              <w:rPr>
                <w:ins w:id="1193" w:author="Author"/>
              </w:rPr>
            </w:pPr>
            <w:ins w:id="1194" w:author="Author">
              <w:r w:rsidRPr="00295031">
                <w:t>20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CB67F0D" w14:textId="77777777" w:rsidR="00AC62D2" w:rsidRPr="00295031" w:rsidRDefault="00AC62D2" w:rsidP="00DE33F5">
            <w:pPr>
              <w:pStyle w:val="tabletext11"/>
              <w:rPr>
                <w:ins w:id="119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034D4F6" w14:textId="77777777" w:rsidR="00AC62D2" w:rsidRPr="00295031" w:rsidRDefault="00AC62D2" w:rsidP="00DE33F5">
            <w:pPr>
              <w:pStyle w:val="tabletext11"/>
              <w:rPr>
                <w:ins w:id="1196" w:author="Author"/>
              </w:rPr>
            </w:pPr>
          </w:p>
        </w:tc>
        <w:tc>
          <w:tcPr>
            <w:tcW w:w="463" w:type="dxa"/>
          </w:tcPr>
          <w:p w14:paraId="15DAC6E6" w14:textId="77777777" w:rsidR="00AC62D2" w:rsidRPr="00295031" w:rsidRDefault="00AC62D2" w:rsidP="00DE33F5">
            <w:pPr>
              <w:pStyle w:val="tabletext11"/>
              <w:jc w:val="right"/>
              <w:rPr>
                <w:ins w:id="1197" w:author="Author"/>
              </w:rPr>
            </w:pPr>
            <w:ins w:id="1198" w:author="Author">
              <w:r w:rsidRPr="00295031">
                <w:t>21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50D1DC1" w14:textId="77777777" w:rsidR="00AC62D2" w:rsidRPr="00295031" w:rsidRDefault="00AC62D2" w:rsidP="00DE33F5">
            <w:pPr>
              <w:pStyle w:val="tabletext11"/>
              <w:rPr>
                <w:ins w:id="119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33B316E" w14:textId="77777777" w:rsidR="00AC62D2" w:rsidRPr="00295031" w:rsidRDefault="00AC62D2" w:rsidP="00DE33F5">
            <w:pPr>
              <w:pStyle w:val="tabletext11"/>
              <w:rPr>
                <w:ins w:id="1200" w:author="Author"/>
              </w:rPr>
            </w:pPr>
          </w:p>
        </w:tc>
        <w:tc>
          <w:tcPr>
            <w:tcW w:w="549" w:type="dxa"/>
          </w:tcPr>
          <w:p w14:paraId="70E42B44" w14:textId="77777777" w:rsidR="00AC62D2" w:rsidRPr="00295031" w:rsidRDefault="00AC62D2" w:rsidP="00DE33F5">
            <w:pPr>
              <w:pStyle w:val="tabletext11"/>
              <w:jc w:val="right"/>
              <w:rPr>
                <w:ins w:id="1201" w:author="Author"/>
              </w:rPr>
            </w:pPr>
            <w:ins w:id="1202" w:author="Author">
              <w:r w:rsidRPr="00295031">
                <w:t>17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C5CB587" w14:textId="77777777" w:rsidR="00AC62D2" w:rsidRPr="00295031" w:rsidRDefault="00AC62D2" w:rsidP="00DE33F5">
            <w:pPr>
              <w:pStyle w:val="tabletext11"/>
              <w:rPr>
                <w:ins w:id="120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BACF68E" w14:textId="77777777" w:rsidR="00AC62D2" w:rsidRPr="00295031" w:rsidRDefault="00AC62D2" w:rsidP="00DE33F5">
            <w:pPr>
              <w:pStyle w:val="tabletext11"/>
              <w:rPr>
                <w:ins w:id="1204" w:author="Author"/>
              </w:rPr>
            </w:pPr>
          </w:p>
        </w:tc>
        <w:tc>
          <w:tcPr>
            <w:tcW w:w="536" w:type="dxa"/>
          </w:tcPr>
          <w:p w14:paraId="057B5877" w14:textId="77777777" w:rsidR="00AC62D2" w:rsidRPr="00295031" w:rsidRDefault="00AC62D2" w:rsidP="00DE33F5">
            <w:pPr>
              <w:pStyle w:val="tabletext11"/>
              <w:jc w:val="right"/>
              <w:rPr>
                <w:ins w:id="1205" w:author="Author"/>
              </w:rPr>
            </w:pPr>
            <w:ins w:id="1206" w:author="Author">
              <w:r w:rsidRPr="00295031">
                <w:t>18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7FD8D84" w14:textId="77777777" w:rsidR="00AC62D2" w:rsidRPr="00295031" w:rsidRDefault="00AC62D2" w:rsidP="00DE33F5">
            <w:pPr>
              <w:pStyle w:val="tabletext11"/>
              <w:rPr>
                <w:ins w:id="1207" w:author="Author"/>
              </w:rPr>
            </w:pPr>
          </w:p>
        </w:tc>
      </w:tr>
      <w:tr w:rsidR="00AC62D2" w:rsidRPr="00295031" w14:paraId="4D4A6119" w14:textId="77777777" w:rsidTr="00DE33F5">
        <w:trPr>
          <w:cantSplit/>
          <w:trHeight w:val="190"/>
          <w:ins w:id="1208" w:author="Author"/>
        </w:trPr>
        <w:tc>
          <w:tcPr>
            <w:tcW w:w="200" w:type="dxa"/>
          </w:tcPr>
          <w:p w14:paraId="5CF7F74A" w14:textId="77777777" w:rsidR="00AC62D2" w:rsidRPr="00295031" w:rsidRDefault="00AC62D2" w:rsidP="00DE33F5">
            <w:pPr>
              <w:pStyle w:val="tabletext11"/>
              <w:rPr>
                <w:ins w:id="1209" w:author="Author"/>
              </w:rPr>
            </w:pPr>
          </w:p>
        </w:tc>
        <w:tc>
          <w:tcPr>
            <w:tcW w:w="1954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B9CF" w14:textId="77777777" w:rsidR="00AC62D2" w:rsidRPr="00295031" w:rsidRDefault="00AC62D2" w:rsidP="00DE33F5">
            <w:pPr>
              <w:pStyle w:val="tabletext11"/>
              <w:rPr>
                <w:ins w:id="1210" w:author="Author"/>
              </w:rPr>
            </w:pPr>
            <w:ins w:id="1211" w:author="Author">
              <w:r w:rsidRPr="00295031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BA31190" w14:textId="77777777" w:rsidR="00AC62D2" w:rsidRPr="00295031" w:rsidRDefault="00AC62D2" w:rsidP="00DE33F5">
            <w:pPr>
              <w:pStyle w:val="tabletext11"/>
              <w:rPr>
                <w:ins w:id="1212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9E5B993" w14:textId="77777777" w:rsidR="00AC62D2" w:rsidRPr="00295031" w:rsidRDefault="00AC62D2" w:rsidP="00DE33F5">
            <w:pPr>
              <w:pStyle w:val="tabletext11"/>
              <w:tabs>
                <w:tab w:val="decimal" w:pos="20"/>
              </w:tabs>
              <w:rPr>
                <w:ins w:id="1213" w:author="Author"/>
              </w:rPr>
            </w:pPr>
            <w:ins w:id="1214" w:author="Author">
              <w:r w:rsidRPr="00295031">
                <w:t>0.52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0D0456" w14:textId="77777777" w:rsidR="00AC62D2" w:rsidRPr="00295031" w:rsidRDefault="00AC62D2" w:rsidP="00DE33F5">
            <w:pPr>
              <w:pStyle w:val="tabletext11"/>
              <w:rPr>
                <w:ins w:id="121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176C191B" w14:textId="77777777" w:rsidR="00AC62D2" w:rsidRPr="00295031" w:rsidRDefault="00AC62D2" w:rsidP="00DE33F5">
            <w:pPr>
              <w:pStyle w:val="tabletext11"/>
              <w:rPr>
                <w:ins w:id="1216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290BEDB0" w14:textId="77777777" w:rsidR="00AC62D2" w:rsidRPr="00295031" w:rsidRDefault="00AC62D2" w:rsidP="00DE33F5">
            <w:pPr>
              <w:pStyle w:val="tabletext11"/>
              <w:jc w:val="right"/>
              <w:rPr>
                <w:ins w:id="1217" w:author="Author"/>
              </w:rPr>
            </w:pPr>
            <w:ins w:id="1218" w:author="Author">
              <w:r w:rsidRPr="00295031">
                <w:t>0.54</w:t>
              </w:r>
            </w:ins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AA3A5A" w14:textId="77777777" w:rsidR="00AC62D2" w:rsidRPr="00295031" w:rsidRDefault="00AC62D2" w:rsidP="00DE33F5">
            <w:pPr>
              <w:pStyle w:val="tabletext11"/>
              <w:rPr>
                <w:ins w:id="121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228D5821" w14:textId="77777777" w:rsidR="00AC62D2" w:rsidRPr="00295031" w:rsidRDefault="00AC62D2" w:rsidP="00DE33F5">
            <w:pPr>
              <w:pStyle w:val="tabletext11"/>
              <w:rPr>
                <w:ins w:id="1220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237A9DC4" w14:textId="77777777" w:rsidR="00AC62D2" w:rsidRPr="00295031" w:rsidRDefault="00AC62D2" w:rsidP="00DE33F5">
            <w:pPr>
              <w:pStyle w:val="tabletext11"/>
              <w:jc w:val="right"/>
              <w:rPr>
                <w:ins w:id="1221" w:author="Author"/>
              </w:rPr>
            </w:pPr>
            <w:ins w:id="1222" w:author="Author">
              <w:r w:rsidRPr="00295031">
                <w:t>2.08</w:t>
              </w:r>
            </w:ins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032F63" w14:textId="77777777" w:rsidR="00AC62D2" w:rsidRPr="00295031" w:rsidRDefault="00AC62D2" w:rsidP="00DE33F5">
            <w:pPr>
              <w:pStyle w:val="tabletext11"/>
              <w:rPr>
                <w:ins w:id="12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3F3DB1DF" w14:textId="77777777" w:rsidR="00AC62D2" w:rsidRPr="00295031" w:rsidRDefault="00AC62D2" w:rsidP="00DE33F5">
            <w:pPr>
              <w:pStyle w:val="tabletext11"/>
              <w:rPr>
                <w:ins w:id="1224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</w:tcPr>
          <w:p w14:paraId="3CDD87BC" w14:textId="77777777" w:rsidR="00AC62D2" w:rsidRPr="00295031" w:rsidRDefault="00AC62D2" w:rsidP="00DE33F5">
            <w:pPr>
              <w:pStyle w:val="tabletext11"/>
              <w:jc w:val="right"/>
              <w:rPr>
                <w:ins w:id="1225" w:author="Author"/>
              </w:rPr>
            </w:pPr>
            <w:ins w:id="1226" w:author="Author">
              <w:r w:rsidRPr="00295031">
                <w:t>2.19</w:t>
              </w:r>
            </w:ins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AD1B54" w14:textId="77777777" w:rsidR="00AC62D2" w:rsidRPr="00295031" w:rsidRDefault="00AC62D2" w:rsidP="00DE33F5">
            <w:pPr>
              <w:pStyle w:val="tabletext11"/>
              <w:rPr>
                <w:ins w:id="122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20FE2BCD" w14:textId="77777777" w:rsidR="00AC62D2" w:rsidRPr="00295031" w:rsidRDefault="00AC62D2" w:rsidP="00DE33F5">
            <w:pPr>
              <w:pStyle w:val="tabletext11"/>
              <w:rPr>
                <w:ins w:id="1228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1E3197C" w14:textId="77777777" w:rsidR="00AC62D2" w:rsidRPr="00295031" w:rsidRDefault="00AC62D2" w:rsidP="00DE33F5">
            <w:pPr>
              <w:pStyle w:val="tabletext11"/>
              <w:jc w:val="right"/>
              <w:rPr>
                <w:ins w:id="1229" w:author="Author"/>
              </w:rPr>
            </w:pPr>
            <w:ins w:id="1230" w:author="Author">
              <w:r w:rsidRPr="00295031">
                <w:t>0.28</w:t>
              </w:r>
            </w:ins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5584DD" w14:textId="77777777" w:rsidR="00AC62D2" w:rsidRPr="00295031" w:rsidRDefault="00AC62D2" w:rsidP="00DE33F5">
            <w:pPr>
              <w:pStyle w:val="tabletext11"/>
              <w:rPr>
                <w:ins w:id="123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3BD6CB75" w14:textId="77777777" w:rsidR="00AC62D2" w:rsidRPr="00295031" w:rsidRDefault="00AC62D2" w:rsidP="00DE33F5">
            <w:pPr>
              <w:pStyle w:val="tabletext11"/>
              <w:rPr>
                <w:ins w:id="1232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3A4811AF" w14:textId="77777777" w:rsidR="00AC62D2" w:rsidRPr="00295031" w:rsidRDefault="00AC62D2" w:rsidP="00DE33F5">
            <w:pPr>
              <w:pStyle w:val="tabletext11"/>
              <w:jc w:val="right"/>
              <w:rPr>
                <w:ins w:id="1233" w:author="Author"/>
              </w:rPr>
            </w:pPr>
            <w:ins w:id="1234" w:author="Author">
              <w:r w:rsidRPr="00295031">
                <w:t>0.30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B39AB" w14:textId="77777777" w:rsidR="00AC62D2" w:rsidRPr="00295031" w:rsidRDefault="00AC62D2" w:rsidP="00DE33F5">
            <w:pPr>
              <w:pStyle w:val="tabletext11"/>
              <w:rPr>
                <w:ins w:id="123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A403FD1" w14:textId="77777777" w:rsidR="00AC62D2" w:rsidRPr="00295031" w:rsidRDefault="00AC62D2" w:rsidP="00DE33F5">
            <w:pPr>
              <w:pStyle w:val="tabletext11"/>
              <w:rPr>
                <w:ins w:id="1236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3DDD27F1" w14:textId="77777777" w:rsidR="00AC62D2" w:rsidRPr="00295031" w:rsidRDefault="00AC62D2" w:rsidP="00DE33F5">
            <w:pPr>
              <w:pStyle w:val="tabletext11"/>
              <w:jc w:val="right"/>
              <w:rPr>
                <w:ins w:id="1237" w:author="Author"/>
              </w:rPr>
            </w:pPr>
            <w:ins w:id="1238" w:author="Author">
              <w:r w:rsidRPr="00295031">
                <w:t>0.24</w:t>
              </w:r>
            </w:ins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521B6B" w14:textId="77777777" w:rsidR="00AC62D2" w:rsidRPr="00295031" w:rsidRDefault="00AC62D2" w:rsidP="00DE33F5">
            <w:pPr>
              <w:pStyle w:val="tabletext11"/>
              <w:rPr>
                <w:ins w:id="123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30F2D407" w14:textId="77777777" w:rsidR="00AC62D2" w:rsidRPr="00295031" w:rsidRDefault="00AC62D2" w:rsidP="00DE33F5">
            <w:pPr>
              <w:pStyle w:val="tabletext11"/>
              <w:rPr>
                <w:ins w:id="1240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6EBCE98E" w14:textId="77777777" w:rsidR="00AC62D2" w:rsidRPr="00295031" w:rsidRDefault="00AC62D2" w:rsidP="00DE33F5">
            <w:pPr>
              <w:pStyle w:val="tabletext11"/>
              <w:jc w:val="right"/>
              <w:rPr>
                <w:ins w:id="1241" w:author="Author"/>
              </w:rPr>
            </w:pPr>
            <w:ins w:id="1242" w:author="Author">
              <w:r w:rsidRPr="00295031">
                <w:t>0.26</w:t>
              </w:r>
            </w:ins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58E4B2" w14:textId="77777777" w:rsidR="00AC62D2" w:rsidRPr="00295031" w:rsidRDefault="00AC62D2" w:rsidP="00DE33F5">
            <w:pPr>
              <w:pStyle w:val="tabletext11"/>
              <w:rPr>
                <w:ins w:id="1243" w:author="Author"/>
              </w:rPr>
            </w:pPr>
          </w:p>
        </w:tc>
      </w:tr>
    </w:tbl>
    <w:p w14:paraId="4DE4FBA2" w14:textId="6387618E" w:rsidR="00AC62D2" w:rsidRDefault="00AC62D2" w:rsidP="00AC62D2">
      <w:pPr>
        <w:pStyle w:val="tablecaption"/>
      </w:pPr>
      <w:ins w:id="1244" w:author="Author">
        <w:r w:rsidRPr="00295031">
          <w:t>Table 270.C.2.c.(1)(LC) Single Interest Coverage Loss Costs</w:t>
        </w:r>
      </w:ins>
    </w:p>
    <w:p w14:paraId="5BB677D3" w14:textId="021FC16F" w:rsidR="00AC62D2" w:rsidRDefault="00AC62D2" w:rsidP="00AC62D2">
      <w:pPr>
        <w:pStyle w:val="isonormal"/>
        <w:jc w:val="left"/>
      </w:pPr>
    </w:p>
    <w:p w14:paraId="635289C7" w14:textId="77777777" w:rsidR="00AC62D2" w:rsidRDefault="00AC62D2" w:rsidP="00AC62D2">
      <w:pPr>
        <w:pStyle w:val="isonormal"/>
        <w:sectPr w:rsidR="00AC62D2" w:rsidSect="00AC62D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07C7D7E" w14:textId="77777777" w:rsidR="00AC62D2" w:rsidRPr="00A50997" w:rsidRDefault="00AC62D2" w:rsidP="00AC62D2">
      <w:pPr>
        <w:pStyle w:val="boxrule"/>
        <w:rPr>
          <w:ins w:id="1245" w:author="Author"/>
        </w:rPr>
      </w:pPr>
      <w:bookmarkStart w:id="1246" w:name="_Hlk25041916"/>
      <w:ins w:id="1247" w:author="Author">
        <w:r w:rsidRPr="00A50997">
          <w:lastRenderedPageBreak/>
          <w:t>289.  NON-OWNERSHIP LIABILITY</w:t>
        </w:r>
      </w:ins>
    </w:p>
    <w:p w14:paraId="72E741AF" w14:textId="77777777" w:rsidR="00AC62D2" w:rsidRPr="00A50997" w:rsidRDefault="00AC62D2" w:rsidP="00AC62D2">
      <w:pPr>
        <w:pStyle w:val="isonormal"/>
        <w:rPr>
          <w:ins w:id="124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AC62D2" w:rsidRPr="00A50997" w14:paraId="00DCB5A1" w14:textId="77777777" w:rsidTr="00DE33F5">
        <w:trPr>
          <w:cantSplit/>
          <w:trHeight w:val="190"/>
          <w:ins w:id="1249" w:author="Author"/>
        </w:trPr>
        <w:tc>
          <w:tcPr>
            <w:tcW w:w="200" w:type="dxa"/>
          </w:tcPr>
          <w:p w14:paraId="2CCFBA9B" w14:textId="77777777" w:rsidR="00AC62D2" w:rsidRPr="00A50997" w:rsidRDefault="00AC62D2" w:rsidP="00DE33F5">
            <w:pPr>
              <w:pStyle w:val="tablehead"/>
              <w:rPr>
                <w:ins w:id="125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92AB" w14:textId="77777777" w:rsidR="00AC62D2" w:rsidRPr="00A50997" w:rsidRDefault="00AC62D2" w:rsidP="00DE33F5">
            <w:pPr>
              <w:pStyle w:val="tablehead"/>
              <w:rPr>
                <w:ins w:id="1251" w:author="Author"/>
              </w:rPr>
            </w:pPr>
            <w:ins w:id="1252" w:author="Author">
              <w:r w:rsidRPr="00A50997">
                <w:t>Class</w:t>
              </w:r>
              <w:r w:rsidRPr="00A5099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5731A" w14:textId="77777777" w:rsidR="00AC62D2" w:rsidRPr="00A50997" w:rsidRDefault="00AC62D2" w:rsidP="00DE33F5">
            <w:pPr>
              <w:pStyle w:val="tablehead"/>
              <w:rPr>
                <w:ins w:id="1253" w:author="Author"/>
              </w:rPr>
            </w:pPr>
            <w:ins w:id="1254" w:author="Author">
              <w:r w:rsidRPr="00A50997">
                <w:t>Total Number Of</w:t>
              </w:r>
              <w:r w:rsidRPr="00A5099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8324" w14:textId="77777777" w:rsidR="00AC62D2" w:rsidRPr="00A50997" w:rsidRDefault="00AC62D2" w:rsidP="00DE33F5">
            <w:pPr>
              <w:pStyle w:val="tablehead"/>
              <w:rPr>
                <w:ins w:id="1255" w:author="Author"/>
              </w:rPr>
            </w:pPr>
            <w:ins w:id="1256" w:author="Author">
              <w:r w:rsidRPr="00A50997">
                <w:t>Liability Base</w:t>
              </w:r>
              <w:r w:rsidRPr="00A50997">
                <w:br/>
                <w:t>Loss Cost</w:t>
              </w:r>
            </w:ins>
          </w:p>
        </w:tc>
      </w:tr>
      <w:tr w:rsidR="00AC62D2" w:rsidRPr="00A50997" w14:paraId="1C90DAF6" w14:textId="77777777" w:rsidTr="00DE33F5">
        <w:trPr>
          <w:cantSplit/>
          <w:trHeight w:val="190"/>
          <w:ins w:id="1257" w:author="Author"/>
        </w:trPr>
        <w:tc>
          <w:tcPr>
            <w:tcW w:w="200" w:type="dxa"/>
          </w:tcPr>
          <w:p w14:paraId="2E3081C9" w14:textId="77777777" w:rsidR="00AC62D2" w:rsidRPr="00A50997" w:rsidRDefault="00AC62D2" w:rsidP="00DE33F5">
            <w:pPr>
              <w:pStyle w:val="tabletext11"/>
              <w:rPr>
                <w:ins w:id="125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FBA84" w14:textId="77777777" w:rsidR="00AC62D2" w:rsidRPr="00A50997" w:rsidRDefault="00AC62D2" w:rsidP="00DE33F5">
            <w:pPr>
              <w:pStyle w:val="tabletext11"/>
              <w:jc w:val="center"/>
              <w:rPr>
                <w:ins w:id="1259" w:author="Author"/>
              </w:rPr>
            </w:pPr>
            <w:ins w:id="1260" w:author="Author">
              <w:r w:rsidRPr="00A5099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8D3054D" w14:textId="77777777" w:rsidR="00AC62D2" w:rsidRPr="00A50997" w:rsidRDefault="00AC62D2" w:rsidP="00DE33F5">
            <w:pPr>
              <w:pStyle w:val="tabletext11"/>
              <w:jc w:val="right"/>
              <w:rPr>
                <w:ins w:id="1261" w:author="Author"/>
              </w:rPr>
            </w:pPr>
            <w:ins w:id="1262" w:author="Author">
              <w:r w:rsidRPr="00A5099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27F24AA" w14:textId="77777777" w:rsidR="00AC62D2" w:rsidRPr="00A50997" w:rsidRDefault="00AC62D2" w:rsidP="00DE33F5">
            <w:pPr>
              <w:pStyle w:val="tabletext11"/>
              <w:jc w:val="right"/>
              <w:rPr>
                <w:ins w:id="1263" w:author="Author"/>
              </w:rPr>
            </w:pPr>
            <w:ins w:id="1264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2AE6D1B" w14:textId="77777777" w:rsidR="00AC62D2" w:rsidRPr="00A50997" w:rsidRDefault="00AC62D2" w:rsidP="00DE33F5">
            <w:pPr>
              <w:pStyle w:val="tabletext11"/>
              <w:jc w:val="right"/>
              <w:rPr>
                <w:ins w:id="1265" w:author="Author"/>
              </w:rPr>
            </w:pPr>
            <w:ins w:id="1266" w:author="Author">
              <w:r w:rsidRPr="00A5099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9C70CA" w14:textId="77777777" w:rsidR="00AC62D2" w:rsidRPr="00A50997" w:rsidRDefault="00AC62D2" w:rsidP="00DE33F5">
            <w:pPr>
              <w:pStyle w:val="tabletext11"/>
              <w:rPr>
                <w:ins w:id="126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49FAFE7" w14:textId="77777777" w:rsidR="00AC62D2" w:rsidRPr="00A50997" w:rsidRDefault="00AC62D2" w:rsidP="00DE33F5">
            <w:pPr>
              <w:pStyle w:val="tabletext11"/>
              <w:jc w:val="right"/>
              <w:rPr>
                <w:ins w:id="1268" w:author="Author"/>
              </w:rPr>
            </w:pPr>
            <w:ins w:id="1269" w:author="Author">
              <w:r w:rsidRPr="00A5099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D2C0570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270" w:author="Author"/>
              </w:rPr>
            </w:pPr>
            <w:ins w:id="1271" w:author="Author">
              <w:r w:rsidRPr="00A50997">
                <w:t>40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CD96F54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272" w:author="Author"/>
              </w:rPr>
            </w:pPr>
          </w:p>
        </w:tc>
      </w:tr>
      <w:tr w:rsidR="00AC62D2" w:rsidRPr="00A50997" w14:paraId="4B4D0856" w14:textId="77777777" w:rsidTr="00DE33F5">
        <w:trPr>
          <w:cantSplit/>
          <w:trHeight w:val="190"/>
          <w:ins w:id="1273" w:author="Author"/>
        </w:trPr>
        <w:tc>
          <w:tcPr>
            <w:tcW w:w="200" w:type="dxa"/>
          </w:tcPr>
          <w:p w14:paraId="7C2CC2FD" w14:textId="77777777" w:rsidR="00AC62D2" w:rsidRPr="00A50997" w:rsidRDefault="00AC62D2" w:rsidP="00DE33F5">
            <w:pPr>
              <w:pStyle w:val="tabletext11"/>
              <w:rPr>
                <w:ins w:id="127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C4169E1" w14:textId="77777777" w:rsidR="00AC62D2" w:rsidRPr="00A50997" w:rsidRDefault="00AC62D2" w:rsidP="00DE33F5">
            <w:pPr>
              <w:pStyle w:val="tabletext11"/>
              <w:jc w:val="center"/>
              <w:rPr>
                <w:ins w:id="1275" w:author="Author"/>
              </w:rPr>
            </w:pPr>
            <w:ins w:id="1276" w:author="Author">
              <w:r w:rsidRPr="00A5099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487D43F" w14:textId="77777777" w:rsidR="00AC62D2" w:rsidRPr="00A50997" w:rsidRDefault="00AC62D2" w:rsidP="00DE33F5">
            <w:pPr>
              <w:pStyle w:val="tabletext11"/>
              <w:jc w:val="right"/>
              <w:rPr>
                <w:ins w:id="1277" w:author="Author"/>
              </w:rPr>
            </w:pPr>
            <w:ins w:id="1278" w:author="Author">
              <w:r w:rsidRPr="00A5099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9E66A39" w14:textId="77777777" w:rsidR="00AC62D2" w:rsidRPr="00A50997" w:rsidRDefault="00AC62D2" w:rsidP="00DE33F5">
            <w:pPr>
              <w:pStyle w:val="tabletext11"/>
              <w:jc w:val="right"/>
              <w:rPr>
                <w:ins w:id="1279" w:author="Author"/>
              </w:rPr>
            </w:pPr>
            <w:ins w:id="1280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785F7C8" w14:textId="77777777" w:rsidR="00AC62D2" w:rsidRPr="00A50997" w:rsidRDefault="00AC62D2" w:rsidP="00DE33F5">
            <w:pPr>
              <w:pStyle w:val="tabletext11"/>
              <w:jc w:val="right"/>
              <w:rPr>
                <w:ins w:id="1281" w:author="Author"/>
              </w:rPr>
            </w:pPr>
            <w:ins w:id="1282" w:author="Author">
              <w:r w:rsidRPr="00A5099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97F7CDD" w14:textId="77777777" w:rsidR="00AC62D2" w:rsidRPr="00A50997" w:rsidRDefault="00AC62D2" w:rsidP="00DE33F5">
            <w:pPr>
              <w:pStyle w:val="tabletext11"/>
              <w:rPr>
                <w:ins w:id="12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AE5EF84" w14:textId="77777777" w:rsidR="00AC62D2" w:rsidRPr="00A50997" w:rsidRDefault="00AC62D2" w:rsidP="00DE33F5">
            <w:pPr>
              <w:pStyle w:val="tabletext11"/>
              <w:rPr>
                <w:ins w:id="128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22294DC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285" w:author="Author"/>
              </w:rPr>
            </w:pPr>
            <w:ins w:id="1286" w:author="Author">
              <w:r w:rsidRPr="00A50997">
                <w:t>84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3B5AA24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287" w:author="Author"/>
              </w:rPr>
            </w:pPr>
          </w:p>
        </w:tc>
      </w:tr>
      <w:tr w:rsidR="00AC62D2" w:rsidRPr="00A50997" w14:paraId="76C191DE" w14:textId="77777777" w:rsidTr="00DE33F5">
        <w:trPr>
          <w:cantSplit/>
          <w:trHeight w:val="190"/>
          <w:ins w:id="1288" w:author="Author"/>
        </w:trPr>
        <w:tc>
          <w:tcPr>
            <w:tcW w:w="200" w:type="dxa"/>
          </w:tcPr>
          <w:p w14:paraId="65459C3D" w14:textId="77777777" w:rsidR="00AC62D2" w:rsidRPr="00A50997" w:rsidRDefault="00AC62D2" w:rsidP="00DE33F5">
            <w:pPr>
              <w:pStyle w:val="tabletext11"/>
              <w:rPr>
                <w:ins w:id="128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A87B790" w14:textId="77777777" w:rsidR="00AC62D2" w:rsidRPr="00A50997" w:rsidRDefault="00AC62D2" w:rsidP="00DE33F5">
            <w:pPr>
              <w:pStyle w:val="tabletext11"/>
              <w:jc w:val="center"/>
              <w:rPr>
                <w:ins w:id="1290" w:author="Author"/>
              </w:rPr>
            </w:pPr>
            <w:ins w:id="1291" w:author="Author">
              <w:r w:rsidRPr="00A5099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99DC45" w14:textId="77777777" w:rsidR="00AC62D2" w:rsidRPr="00A50997" w:rsidRDefault="00AC62D2" w:rsidP="00DE33F5">
            <w:pPr>
              <w:pStyle w:val="tabletext11"/>
              <w:jc w:val="right"/>
              <w:rPr>
                <w:ins w:id="1292" w:author="Author"/>
              </w:rPr>
            </w:pPr>
            <w:ins w:id="1293" w:author="Author">
              <w:r w:rsidRPr="00A5099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0A3E516" w14:textId="77777777" w:rsidR="00AC62D2" w:rsidRPr="00A50997" w:rsidRDefault="00AC62D2" w:rsidP="00DE33F5">
            <w:pPr>
              <w:pStyle w:val="tabletext11"/>
              <w:jc w:val="right"/>
              <w:rPr>
                <w:ins w:id="1294" w:author="Author"/>
              </w:rPr>
            </w:pPr>
            <w:ins w:id="1295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A98424C" w14:textId="77777777" w:rsidR="00AC62D2" w:rsidRPr="00A50997" w:rsidRDefault="00AC62D2" w:rsidP="00DE33F5">
            <w:pPr>
              <w:pStyle w:val="tabletext11"/>
              <w:jc w:val="right"/>
              <w:rPr>
                <w:ins w:id="1296" w:author="Author"/>
              </w:rPr>
            </w:pPr>
            <w:ins w:id="1297" w:author="Author">
              <w:r w:rsidRPr="00A5099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E345E7C" w14:textId="77777777" w:rsidR="00AC62D2" w:rsidRPr="00A50997" w:rsidRDefault="00AC62D2" w:rsidP="00DE33F5">
            <w:pPr>
              <w:pStyle w:val="tabletext11"/>
              <w:rPr>
                <w:ins w:id="129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A19A511" w14:textId="77777777" w:rsidR="00AC62D2" w:rsidRPr="00A50997" w:rsidRDefault="00AC62D2" w:rsidP="00DE33F5">
            <w:pPr>
              <w:pStyle w:val="tabletext11"/>
              <w:rPr>
                <w:ins w:id="129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4DE7E46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300" w:author="Author"/>
              </w:rPr>
            </w:pPr>
            <w:ins w:id="1301" w:author="Author">
              <w:r w:rsidRPr="00A50997">
                <w:t>136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69F425C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302" w:author="Author"/>
              </w:rPr>
            </w:pPr>
          </w:p>
        </w:tc>
      </w:tr>
      <w:tr w:rsidR="00AC62D2" w:rsidRPr="00A50997" w14:paraId="5B08DB6B" w14:textId="77777777" w:rsidTr="00DE33F5">
        <w:trPr>
          <w:cantSplit/>
          <w:trHeight w:val="190"/>
          <w:ins w:id="1303" w:author="Author"/>
        </w:trPr>
        <w:tc>
          <w:tcPr>
            <w:tcW w:w="200" w:type="dxa"/>
          </w:tcPr>
          <w:p w14:paraId="7B05F8AA" w14:textId="77777777" w:rsidR="00AC62D2" w:rsidRPr="00A50997" w:rsidRDefault="00AC62D2" w:rsidP="00DE33F5">
            <w:pPr>
              <w:pStyle w:val="tabletext11"/>
              <w:rPr>
                <w:ins w:id="130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F219E40" w14:textId="77777777" w:rsidR="00AC62D2" w:rsidRPr="00A50997" w:rsidRDefault="00AC62D2" w:rsidP="00DE33F5">
            <w:pPr>
              <w:pStyle w:val="tabletext11"/>
              <w:jc w:val="center"/>
              <w:rPr>
                <w:ins w:id="1305" w:author="Author"/>
              </w:rPr>
            </w:pPr>
            <w:ins w:id="1306" w:author="Author">
              <w:r w:rsidRPr="00A5099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C0C6E8" w14:textId="77777777" w:rsidR="00AC62D2" w:rsidRPr="00A50997" w:rsidRDefault="00AC62D2" w:rsidP="00DE33F5">
            <w:pPr>
              <w:pStyle w:val="tabletext11"/>
              <w:jc w:val="right"/>
              <w:rPr>
                <w:ins w:id="1307" w:author="Author"/>
              </w:rPr>
            </w:pPr>
            <w:ins w:id="1308" w:author="Author">
              <w:r w:rsidRPr="00A5099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99B7AF5" w14:textId="77777777" w:rsidR="00AC62D2" w:rsidRPr="00A50997" w:rsidRDefault="00AC62D2" w:rsidP="00DE33F5">
            <w:pPr>
              <w:pStyle w:val="tabletext11"/>
              <w:jc w:val="right"/>
              <w:rPr>
                <w:ins w:id="1309" w:author="Author"/>
              </w:rPr>
            </w:pPr>
            <w:ins w:id="1310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CC9108C" w14:textId="77777777" w:rsidR="00AC62D2" w:rsidRPr="00A50997" w:rsidRDefault="00AC62D2" w:rsidP="00DE33F5">
            <w:pPr>
              <w:pStyle w:val="tabletext11"/>
              <w:jc w:val="right"/>
              <w:rPr>
                <w:ins w:id="1311" w:author="Author"/>
              </w:rPr>
            </w:pPr>
            <w:ins w:id="1312" w:author="Author">
              <w:r w:rsidRPr="00A5099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88CBB54" w14:textId="77777777" w:rsidR="00AC62D2" w:rsidRPr="00A50997" w:rsidRDefault="00AC62D2" w:rsidP="00DE33F5">
            <w:pPr>
              <w:pStyle w:val="tabletext11"/>
              <w:rPr>
                <w:ins w:id="13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FB51A5" w14:textId="77777777" w:rsidR="00AC62D2" w:rsidRPr="00A50997" w:rsidRDefault="00AC62D2" w:rsidP="00DE33F5">
            <w:pPr>
              <w:pStyle w:val="tabletext11"/>
              <w:rPr>
                <w:ins w:id="131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977EF65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315" w:author="Author"/>
              </w:rPr>
            </w:pPr>
            <w:ins w:id="1316" w:author="Author">
              <w:r w:rsidRPr="00A50997">
                <w:t>229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927E856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317" w:author="Author"/>
              </w:rPr>
            </w:pPr>
          </w:p>
        </w:tc>
      </w:tr>
      <w:tr w:rsidR="00AC62D2" w:rsidRPr="00A50997" w14:paraId="60722DED" w14:textId="77777777" w:rsidTr="00DE33F5">
        <w:trPr>
          <w:cantSplit/>
          <w:trHeight w:val="190"/>
          <w:ins w:id="1318" w:author="Author"/>
        </w:trPr>
        <w:tc>
          <w:tcPr>
            <w:tcW w:w="200" w:type="dxa"/>
          </w:tcPr>
          <w:p w14:paraId="7DD69034" w14:textId="77777777" w:rsidR="00AC62D2" w:rsidRPr="00A50997" w:rsidRDefault="00AC62D2" w:rsidP="00DE33F5">
            <w:pPr>
              <w:pStyle w:val="tabletext11"/>
              <w:rPr>
                <w:ins w:id="131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B671028" w14:textId="77777777" w:rsidR="00AC62D2" w:rsidRPr="00A50997" w:rsidRDefault="00AC62D2" w:rsidP="00DE33F5">
            <w:pPr>
              <w:pStyle w:val="tabletext11"/>
              <w:jc w:val="center"/>
              <w:rPr>
                <w:ins w:id="1320" w:author="Author"/>
              </w:rPr>
            </w:pPr>
            <w:ins w:id="1321" w:author="Author">
              <w:r w:rsidRPr="00A5099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BE38C59" w14:textId="77777777" w:rsidR="00AC62D2" w:rsidRPr="00A50997" w:rsidRDefault="00AC62D2" w:rsidP="00DE33F5">
            <w:pPr>
              <w:pStyle w:val="tabletext11"/>
              <w:jc w:val="right"/>
              <w:rPr>
                <w:ins w:id="1322" w:author="Author"/>
              </w:rPr>
            </w:pPr>
            <w:ins w:id="1323" w:author="Author">
              <w:r w:rsidRPr="00A5099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38C068D" w14:textId="77777777" w:rsidR="00AC62D2" w:rsidRPr="00A50997" w:rsidRDefault="00AC62D2" w:rsidP="00DE33F5">
            <w:pPr>
              <w:pStyle w:val="tabletext11"/>
              <w:jc w:val="right"/>
              <w:rPr>
                <w:ins w:id="1324" w:author="Author"/>
              </w:rPr>
            </w:pPr>
            <w:ins w:id="1325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DE42F5B" w14:textId="77777777" w:rsidR="00AC62D2" w:rsidRPr="00A50997" w:rsidRDefault="00AC62D2" w:rsidP="00DE33F5">
            <w:pPr>
              <w:pStyle w:val="tabletext11"/>
              <w:jc w:val="right"/>
              <w:rPr>
                <w:ins w:id="1326" w:author="Author"/>
              </w:rPr>
            </w:pPr>
            <w:ins w:id="1327" w:author="Author">
              <w:r w:rsidRPr="00A5099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F9919E" w14:textId="77777777" w:rsidR="00AC62D2" w:rsidRPr="00A50997" w:rsidRDefault="00AC62D2" w:rsidP="00DE33F5">
            <w:pPr>
              <w:pStyle w:val="tabletext11"/>
              <w:rPr>
                <w:ins w:id="13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2545942" w14:textId="77777777" w:rsidR="00AC62D2" w:rsidRPr="00A50997" w:rsidRDefault="00AC62D2" w:rsidP="00DE33F5">
            <w:pPr>
              <w:pStyle w:val="tabletext11"/>
              <w:rPr>
                <w:ins w:id="132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8F0DA04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330" w:author="Author"/>
              </w:rPr>
            </w:pPr>
            <w:ins w:id="1331" w:author="Author">
              <w:r w:rsidRPr="00A50997">
                <w:t>599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AE8CFA1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332" w:author="Author"/>
              </w:rPr>
            </w:pPr>
          </w:p>
        </w:tc>
      </w:tr>
      <w:tr w:rsidR="00AC62D2" w:rsidRPr="00A50997" w14:paraId="7BFC4635" w14:textId="77777777" w:rsidTr="00DE33F5">
        <w:trPr>
          <w:cantSplit/>
          <w:trHeight w:val="190"/>
          <w:ins w:id="1333" w:author="Author"/>
        </w:trPr>
        <w:tc>
          <w:tcPr>
            <w:tcW w:w="200" w:type="dxa"/>
          </w:tcPr>
          <w:p w14:paraId="1758C028" w14:textId="77777777" w:rsidR="00AC62D2" w:rsidRPr="00A50997" w:rsidRDefault="00AC62D2" w:rsidP="00DE33F5">
            <w:pPr>
              <w:pStyle w:val="tabletext11"/>
              <w:rPr>
                <w:ins w:id="133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2D076F4" w14:textId="77777777" w:rsidR="00AC62D2" w:rsidRPr="00A50997" w:rsidRDefault="00AC62D2" w:rsidP="00DE33F5">
            <w:pPr>
              <w:pStyle w:val="tabletext11"/>
              <w:jc w:val="center"/>
              <w:rPr>
                <w:ins w:id="1335" w:author="Author"/>
              </w:rPr>
            </w:pPr>
            <w:ins w:id="1336" w:author="Author">
              <w:r w:rsidRPr="00A5099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703FDD" w14:textId="77777777" w:rsidR="00AC62D2" w:rsidRPr="00A50997" w:rsidRDefault="00AC62D2" w:rsidP="00DE33F5">
            <w:pPr>
              <w:pStyle w:val="tabletext11"/>
              <w:jc w:val="right"/>
              <w:rPr>
                <w:ins w:id="1337" w:author="Author"/>
              </w:rPr>
            </w:pPr>
            <w:ins w:id="1338" w:author="Author">
              <w:r w:rsidRPr="00A5099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74ED73B" w14:textId="77777777" w:rsidR="00AC62D2" w:rsidRPr="00A50997" w:rsidRDefault="00AC62D2" w:rsidP="00DE33F5">
            <w:pPr>
              <w:pStyle w:val="tabletext11"/>
              <w:jc w:val="right"/>
              <w:rPr>
                <w:ins w:id="1339" w:author="Author"/>
              </w:rPr>
            </w:pPr>
            <w:ins w:id="1340" w:author="Author">
              <w:r w:rsidRPr="00A5099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6A3B305" w14:textId="77777777" w:rsidR="00AC62D2" w:rsidRPr="00A50997" w:rsidRDefault="00AC62D2" w:rsidP="00DE33F5">
            <w:pPr>
              <w:pStyle w:val="tabletext11"/>
              <w:jc w:val="right"/>
              <w:rPr>
                <w:ins w:id="1341" w:author="Author"/>
              </w:rPr>
            </w:pPr>
            <w:ins w:id="1342" w:author="Author">
              <w:r w:rsidRPr="00A5099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117B6B0" w14:textId="77777777" w:rsidR="00AC62D2" w:rsidRPr="00A50997" w:rsidRDefault="00AC62D2" w:rsidP="00DE33F5">
            <w:pPr>
              <w:pStyle w:val="tabletext11"/>
              <w:rPr>
                <w:ins w:id="134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5C838AE" w14:textId="77777777" w:rsidR="00AC62D2" w:rsidRPr="00A50997" w:rsidRDefault="00AC62D2" w:rsidP="00DE33F5">
            <w:pPr>
              <w:pStyle w:val="tabletext11"/>
              <w:rPr>
                <w:ins w:id="134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D3354A3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345" w:author="Author"/>
              </w:rPr>
            </w:pPr>
            <w:ins w:id="1346" w:author="Author">
              <w:r w:rsidRPr="00A50997">
                <w:t>1,378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542BA92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347" w:author="Author"/>
              </w:rPr>
            </w:pPr>
          </w:p>
        </w:tc>
      </w:tr>
      <w:tr w:rsidR="00AC62D2" w:rsidRPr="00A50997" w14:paraId="69060D26" w14:textId="77777777" w:rsidTr="00DE33F5">
        <w:trPr>
          <w:cantSplit/>
          <w:trHeight w:val="190"/>
          <w:ins w:id="1348" w:author="Author"/>
        </w:trPr>
        <w:tc>
          <w:tcPr>
            <w:tcW w:w="200" w:type="dxa"/>
          </w:tcPr>
          <w:p w14:paraId="181E50EC" w14:textId="77777777" w:rsidR="00AC62D2" w:rsidRPr="00A50997" w:rsidRDefault="00AC62D2" w:rsidP="00DE33F5">
            <w:pPr>
              <w:pStyle w:val="tabletext11"/>
              <w:rPr>
                <w:ins w:id="134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3657" w14:textId="77777777" w:rsidR="00AC62D2" w:rsidRPr="00A50997" w:rsidRDefault="00AC62D2" w:rsidP="00DE33F5">
            <w:pPr>
              <w:pStyle w:val="tabletext11"/>
              <w:jc w:val="center"/>
              <w:rPr>
                <w:ins w:id="1350" w:author="Author"/>
              </w:rPr>
            </w:pPr>
            <w:ins w:id="1351" w:author="Author">
              <w:r w:rsidRPr="00A5099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1881D2" w14:textId="77777777" w:rsidR="00AC62D2" w:rsidRPr="00A50997" w:rsidRDefault="00AC62D2" w:rsidP="00DE33F5">
            <w:pPr>
              <w:pStyle w:val="tabletext11"/>
              <w:jc w:val="right"/>
              <w:rPr>
                <w:ins w:id="1352" w:author="Author"/>
              </w:rPr>
            </w:pPr>
            <w:ins w:id="1353" w:author="Author">
              <w:r w:rsidRPr="00A5099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1392371" w14:textId="77777777" w:rsidR="00AC62D2" w:rsidRPr="00A50997" w:rsidRDefault="00AC62D2" w:rsidP="00DE33F5">
            <w:pPr>
              <w:pStyle w:val="tabletext11"/>
              <w:jc w:val="right"/>
              <w:rPr>
                <w:ins w:id="1354" w:author="Author"/>
              </w:rPr>
            </w:pPr>
            <w:ins w:id="1355" w:author="Author">
              <w:r w:rsidRPr="00A5099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116AD6" w14:textId="77777777" w:rsidR="00AC62D2" w:rsidRPr="00A50997" w:rsidRDefault="00AC62D2" w:rsidP="00DE33F5">
            <w:pPr>
              <w:pStyle w:val="tabletext11"/>
              <w:rPr>
                <w:ins w:id="135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F3C63D7" w14:textId="77777777" w:rsidR="00AC62D2" w:rsidRPr="00A50997" w:rsidRDefault="00AC62D2" w:rsidP="00DE33F5">
            <w:pPr>
              <w:pStyle w:val="tabletext11"/>
              <w:rPr>
                <w:ins w:id="1357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ACF0F9E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jc w:val="right"/>
              <w:rPr>
                <w:ins w:id="1358" w:author="Author"/>
              </w:rPr>
            </w:pPr>
            <w:ins w:id="1359" w:author="Author">
              <w:r w:rsidRPr="00A50997">
                <w:t>2,905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96D213" w14:textId="77777777" w:rsidR="00AC62D2" w:rsidRPr="00A50997" w:rsidRDefault="00AC62D2" w:rsidP="00DE33F5">
            <w:pPr>
              <w:pStyle w:val="tabletext11"/>
              <w:tabs>
                <w:tab w:val="decimal" w:pos="340"/>
              </w:tabs>
              <w:rPr>
                <w:ins w:id="1360" w:author="Author"/>
              </w:rPr>
            </w:pPr>
          </w:p>
        </w:tc>
      </w:tr>
    </w:tbl>
    <w:p w14:paraId="174C6265" w14:textId="3B269462" w:rsidR="00AC62D2" w:rsidRDefault="00AC62D2" w:rsidP="00AC62D2">
      <w:pPr>
        <w:pStyle w:val="tablecaption"/>
      </w:pPr>
      <w:ins w:id="1361" w:author="Author">
        <w:r w:rsidRPr="00A50997">
          <w:t>Table 289.B.2.a.(1)(a)(LC) Other Than Auto Service Operations Loss Costs</w:t>
        </w:r>
      </w:ins>
      <w:bookmarkEnd w:id="1246"/>
    </w:p>
    <w:p w14:paraId="521755FB" w14:textId="77C2E704" w:rsidR="00AC62D2" w:rsidRDefault="00AC62D2" w:rsidP="00AC62D2">
      <w:pPr>
        <w:pStyle w:val="isonormal"/>
        <w:jc w:val="left"/>
      </w:pPr>
    </w:p>
    <w:p w14:paraId="053A67EA" w14:textId="77777777" w:rsidR="00AC62D2" w:rsidRDefault="00AC62D2" w:rsidP="00AC62D2">
      <w:pPr>
        <w:pStyle w:val="isonormal"/>
        <w:sectPr w:rsidR="00AC62D2" w:rsidSect="00AC62D2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2CB12572" w14:textId="77777777" w:rsidR="00AC62D2" w:rsidRPr="005364D1" w:rsidRDefault="00AC62D2" w:rsidP="00AC62D2">
      <w:pPr>
        <w:pStyle w:val="boxrule"/>
        <w:rPr>
          <w:ins w:id="1362" w:author="Author"/>
        </w:rPr>
      </w:pPr>
      <w:ins w:id="1363" w:author="Author">
        <w:r w:rsidRPr="005364D1">
          <w:lastRenderedPageBreak/>
          <w:t>290.  HIRED AUTOS</w:t>
        </w:r>
      </w:ins>
    </w:p>
    <w:p w14:paraId="22F64B0D" w14:textId="77777777" w:rsidR="00AC62D2" w:rsidRPr="005364D1" w:rsidRDefault="00AC62D2" w:rsidP="00AC62D2">
      <w:pPr>
        <w:pStyle w:val="isonormal"/>
        <w:rPr>
          <w:ins w:id="136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AC62D2" w:rsidRPr="005364D1" w14:paraId="3C663B7D" w14:textId="77777777" w:rsidTr="00DE33F5">
        <w:trPr>
          <w:cantSplit/>
          <w:trHeight w:val="190"/>
          <w:ins w:id="1365" w:author="Author"/>
        </w:trPr>
        <w:tc>
          <w:tcPr>
            <w:tcW w:w="200" w:type="dxa"/>
          </w:tcPr>
          <w:p w14:paraId="5DA9F3E2" w14:textId="77777777" w:rsidR="00AC62D2" w:rsidRPr="005364D1" w:rsidRDefault="00AC62D2" w:rsidP="00DE33F5">
            <w:pPr>
              <w:pStyle w:val="tablehead"/>
              <w:rPr>
                <w:ins w:id="136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E0DDA" w14:textId="77777777" w:rsidR="00AC62D2" w:rsidRPr="005364D1" w:rsidRDefault="00AC62D2" w:rsidP="00DE33F5">
            <w:pPr>
              <w:pStyle w:val="tablehead"/>
              <w:rPr>
                <w:ins w:id="1367" w:author="Author"/>
              </w:rPr>
            </w:pPr>
            <w:ins w:id="1368" w:author="Author">
              <w:r w:rsidRPr="005364D1">
                <w:t>Cost Of Hire Basis – All Territories</w:t>
              </w:r>
              <w:r w:rsidRPr="005364D1">
                <w:br/>
                <w:t xml:space="preserve">Liability Base Loss Cost </w:t>
              </w:r>
            </w:ins>
          </w:p>
        </w:tc>
      </w:tr>
      <w:tr w:rsidR="00AC62D2" w:rsidRPr="005364D1" w14:paraId="4F05F880" w14:textId="77777777" w:rsidTr="00DE33F5">
        <w:trPr>
          <w:cantSplit/>
          <w:trHeight w:val="190"/>
          <w:ins w:id="1369" w:author="Author"/>
        </w:trPr>
        <w:tc>
          <w:tcPr>
            <w:tcW w:w="200" w:type="dxa"/>
          </w:tcPr>
          <w:p w14:paraId="3904F557" w14:textId="77777777" w:rsidR="00AC62D2" w:rsidRPr="005364D1" w:rsidRDefault="00AC62D2" w:rsidP="00DE33F5">
            <w:pPr>
              <w:pStyle w:val="tabletext11"/>
              <w:rPr>
                <w:ins w:id="137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4D6A9" w14:textId="77777777" w:rsidR="00AC62D2" w:rsidRPr="005364D1" w:rsidRDefault="00AC62D2" w:rsidP="00DE33F5">
            <w:pPr>
              <w:pStyle w:val="tabletext11"/>
              <w:jc w:val="right"/>
              <w:rPr>
                <w:ins w:id="1371" w:author="Author"/>
              </w:rPr>
            </w:pPr>
            <w:ins w:id="1372" w:author="Author">
              <w:r w:rsidRPr="005364D1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BD2E3" w14:textId="77777777" w:rsidR="00AC62D2" w:rsidRPr="005364D1" w:rsidRDefault="00AC62D2" w:rsidP="00DE33F5">
            <w:pPr>
              <w:pStyle w:val="tabletext11"/>
              <w:rPr>
                <w:ins w:id="1373" w:author="Author"/>
              </w:rPr>
            </w:pPr>
            <w:ins w:id="1374" w:author="Author">
              <w:r w:rsidRPr="005364D1">
                <w:t>0.30</w:t>
              </w:r>
            </w:ins>
          </w:p>
        </w:tc>
      </w:tr>
    </w:tbl>
    <w:p w14:paraId="0B256DF5" w14:textId="2465D10F" w:rsidR="00AC62D2" w:rsidRDefault="00AC62D2" w:rsidP="00AC62D2">
      <w:pPr>
        <w:pStyle w:val="tablecaption"/>
      </w:pPr>
      <w:ins w:id="1375" w:author="Author">
        <w:r w:rsidRPr="005364D1">
          <w:t>Table 290.B.3.a.(1)(LC) Cost Of Hire Basis Liability Loss Cost</w:t>
        </w:r>
      </w:ins>
    </w:p>
    <w:p w14:paraId="71120264" w14:textId="5AF29D47" w:rsidR="00AC62D2" w:rsidRDefault="00AC62D2" w:rsidP="00AC62D2">
      <w:pPr>
        <w:pStyle w:val="isonormal"/>
        <w:jc w:val="left"/>
      </w:pPr>
    </w:p>
    <w:p w14:paraId="12B44BB5" w14:textId="77777777" w:rsidR="00AC62D2" w:rsidRDefault="00AC62D2" w:rsidP="00AC62D2">
      <w:pPr>
        <w:pStyle w:val="isonormal"/>
        <w:sectPr w:rsidR="00AC62D2" w:rsidSect="00AC62D2"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29C928C9" w14:textId="77777777" w:rsidR="00AC62D2" w:rsidRPr="00B32F51" w:rsidRDefault="00AC62D2" w:rsidP="00AC62D2">
      <w:pPr>
        <w:pStyle w:val="boxrule"/>
        <w:rPr>
          <w:ins w:id="1376" w:author="Author"/>
        </w:rPr>
      </w:pPr>
      <w:ins w:id="1377" w:author="Author">
        <w:r w:rsidRPr="00B32F51">
          <w:lastRenderedPageBreak/>
          <w:t>297.  UNINSURED MOTORISTS INSURANCE</w:t>
        </w:r>
      </w:ins>
    </w:p>
    <w:p w14:paraId="252E6C2E" w14:textId="77777777" w:rsidR="00AC62D2" w:rsidRPr="00B32F51" w:rsidRDefault="00AC62D2" w:rsidP="00AC62D2">
      <w:pPr>
        <w:pStyle w:val="isonormal"/>
        <w:rPr>
          <w:ins w:id="137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AC62D2" w:rsidRPr="00B32F51" w14:paraId="5BCF27EF" w14:textId="77777777" w:rsidTr="00DE33F5">
        <w:trPr>
          <w:cantSplit/>
          <w:trHeight w:val="190"/>
          <w:ins w:id="1379" w:author="Author"/>
        </w:trPr>
        <w:tc>
          <w:tcPr>
            <w:tcW w:w="200" w:type="dxa"/>
          </w:tcPr>
          <w:p w14:paraId="00F8ED4B" w14:textId="77777777" w:rsidR="00AC62D2" w:rsidRPr="00B32F51" w:rsidRDefault="00AC62D2" w:rsidP="00DE33F5">
            <w:pPr>
              <w:pStyle w:val="tablehead"/>
              <w:rPr>
                <w:ins w:id="138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FBC8" w14:textId="77777777" w:rsidR="00AC62D2" w:rsidRPr="00B32F51" w:rsidRDefault="00AC62D2" w:rsidP="00DE33F5">
            <w:pPr>
              <w:pStyle w:val="tablehead"/>
              <w:rPr>
                <w:ins w:id="1381" w:author="Author"/>
              </w:rPr>
            </w:pPr>
            <w:ins w:id="1382" w:author="Author">
              <w:r w:rsidRPr="00B32F51">
                <w:t>Uninsured Motorists Bodily Injury</w:t>
              </w:r>
            </w:ins>
          </w:p>
        </w:tc>
      </w:tr>
      <w:tr w:rsidR="00AC62D2" w:rsidRPr="00B32F51" w14:paraId="2F78660A" w14:textId="77777777" w:rsidTr="00DE33F5">
        <w:trPr>
          <w:cantSplit/>
          <w:trHeight w:val="190"/>
          <w:ins w:id="1383" w:author="Author"/>
        </w:trPr>
        <w:tc>
          <w:tcPr>
            <w:tcW w:w="200" w:type="dxa"/>
          </w:tcPr>
          <w:p w14:paraId="353BDFEE" w14:textId="77777777" w:rsidR="00AC62D2" w:rsidRPr="00B32F51" w:rsidRDefault="00AC62D2" w:rsidP="00DE33F5">
            <w:pPr>
              <w:pStyle w:val="tablehead"/>
              <w:rPr>
                <w:ins w:id="1384" w:author="Author"/>
              </w:rPr>
            </w:pPr>
            <w:ins w:id="1385" w:author="Author">
              <w:r w:rsidRPr="00B32F51">
                <w:br/>
              </w:r>
              <w:r w:rsidRPr="00B32F51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A7AB6" w14:textId="77777777" w:rsidR="00AC62D2" w:rsidRPr="00B32F51" w:rsidRDefault="00AC62D2" w:rsidP="00DE33F5">
            <w:pPr>
              <w:pStyle w:val="tablehead"/>
              <w:rPr>
                <w:ins w:id="1386" w:author="Author"/>
              </w:rPr>
            </w:pPr>
            <w:ins w:id="1387" w:author="Author">
              <w:r w:rsidRPr="00B32F51">
                <w:t>Bodily</w:t>
              </w:r>
              <w:r w:rsidRPr="00B32F51">
                <w:br/>
                <w:t>Injury</w:t>
              </w:r>
              <w:r w:rsidRPr="00B32F51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27C60" w14:textId="77777777" w:rsidR="00AC62D2" w:rsidRPr="00B32F51" w:rsidRDefault="00AC62D2" w:rsidP="00DE33F5">
            <w:pPr>
              <w:pStyle w:val="tablehead"/>
              <w:rPr>
                <w:ins w:id="1388" w:author="Author"/>
              </w:rPr>
            </w:pPr>
            <w:ins w:id="1389" w:author="Author">
              <w:r w:rsidRPr="00B32F51">
                <w:t>Private</w:t>
              </w:r>
              <w:r w:rsidRPr="00B32F51">
                <w:br/>
                <w:t>Passenger</w:t>
              </w:r>
              <w:r w:rsidRPr="00B32F51">
                <w:br/>
                <w:t>Types</w:t>
              </w:r>
              <w:r w:rsidRPr="00B32F51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3A23B2" w14:textId="77777777" w:rsidR="00AC62D2" w:rsidRPr="00B32F51" w:rsidRDefault="00AC62D2" w:rsidP="00DE33F5">
            <w:pPr>
              <w:pStyle w:val="tablehead"/>
              <w:rPr>
                <w:ins w:id="1390" w:author="Author"/>
              </w:rPr>
            </w:pPr>
            <w:ins w:id="1391" w:author="Author">
              <w:r w:rsidRPr="00B32F51">
                <w:t>Other Than</w:t>
              </w:r>
              <w:r w:rsidRPr="00B32F51">
                <w:br/>
                <w:t>Private</w:t>
              </w:r>
              <w:r w:rsidRPr="00B32F51">
                <w:br/>
                <w:t>Passenger</w:t>
              </w:r>
              <w:r w:rsidRPr="00B32F51">
                <w:br/>
                <w:t>Types</w:t>
              </w:r>
              <w:r w:rsidRPr="00B32F51">
                <w:br/>
                <w:t>Per Exposure</w:t>
              </w:r>
            </w:ins>
          </w:p>
        </w:tc>
      </w:tr>
      <w:tr w:rsidR="00AC62D2" w:rsidRPr="00B32F51" w14:paraId="39B8EB2E" w14:textId="77777777" w:rsidTr="00DE33F5">
        <w:trPr>
          <w:cantSplit/>
          <w:trHeight w:val="190"/>
          <w:ins w:id="1392" w:author="Author"/>
        </w:trPr>
        <w:tc>
          <w:tcPr>
            <w:tcW w:w="200" w:type="dxa"/>
          </w:tcPr>
          <w:p w14:paraId="38EF6992" w14:textId="77777777" w:rsidR="00AC62D2" w:rsidRPr="00B32F51" w:rsidRDefault="00AC62D2" w:rsidP="00DE33F5">
            <w:pPr>
              <w:pStyle w:val="tabletext11"/>
              <w:rPr>
                <w:ins w:id="13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1DB02" w14:textId="77777777" w:rsidR="00AC62D2" w:rsidRPr="00B32F51" w:rsidRDefault="00AC62D2" w:rsidP="00DE33F5">
            <w:pPr>
              <w:pStyle w:val="tabletext11"/>
              <w:jc w:val="right"/>
              <w:rPr>
                <w:ins w:id="1394" w:author="Author"/>
              </w:rPr>
            </w:pPr>
            <w:ins w:id="1395" w:author="Author">
              <w:r w:rsidRPr="00B32F51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2BB4D0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396" w:author="Author"/>
              </w:rPr>
            </w:pPr>
            <w:ins w:id="1397" w:author="Author">
              <w:r w:rsidRPr="00B32F51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48EA4" w14:textId="77777777" w:rsidR="00AC62D2" w:rsidRPr="00B32F51" w:rsidRDefault="00AC62D2" w:rsidP="00DE33F5">
            <w:pPr>
              <w:pStyle w:val="tabletext11"/>
              <w:jc w:val="right"/>
              <w:rPr>
                <w:ins w:id="1398" w:author="Author"/>
              </w:rPr>
            </w:pPr>
            <w:ins w:id="1399" w:author="Author">
              <w:r w:rsidRPr="00B32F51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105D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00" w:author="Author"/>
              </w:rPr>
            </w:pPr>
            <w:ins w:id="1401" w:author="Author">
              <w:r w:rsidRPr="00B32F51">
                <w:rPr>
                  <w:rFonts w:cs="Arial"/>
                  <w:color w:val="000000"/>
                  <w:szCs w:val="18"/>
                </w:rPr>
                <w:t>2.63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8ED67" w14:textId="77777777" w:rsidR="00AC62D2" w:rsidRPr="00B32F51" w:rsidRDefault="00AC62D2" w:rsidP="00DE33F5">
            <w:pPr>
              <w:pStyle w:val="tabletext11"/>
              <w:jc w:val="right"/>
              <w:rPr>
                <w:ins w:id="1402" w:author="Author"/>
              </w:rPr>
            </w:pPr>
            <w:ins w:id="1403" w:author="Author">
              <w:r w:rsidRPr="00B32F51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8776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04" w:author="Author"/>
              </w:rPr>
            </w:pPr>
            <w:ins w:id="1405" w:author="Author">
              <w:r w:rsidRPr="00B32F51">
                <w:rPr>
                  <w:rFonts w:cs="Arial"/>
                  <w:color w:val="000000"/>
                  <w:szCs w:val="18"/>
                </w:rPr>
                <w:t>0.70</w:t>
              </w:r>
            </w:ins>
          </w:p>
        </w:tc>
      </w:tr>
      <w:tr w:rsidR="00AC62D2" w:rsidRPr="00B32F51" w14:paraId="4EE2BCF8" w14:textId="77777777" w:rsidTr="00DE33F5">
        <w:trPr>
          <w:cantSplit/>
          <w:trHeight w:val="190"/>
          <w:ins w:id="1406" w:author="Author"/>
        </w:trPr>
        <w:tc>
          <w:tcPr>
            <w:tcW w:w="200" w:type="dxa"/>
          </w:tcPr>
          <w:p w14:paraId="062311DD" w14:textId="77777777" w:rsidR="00AC62D2" w:rsidRPr="00B32F51" w:rsidRDefault="00AC62D2" w:rsidP="00DE33F5">
            <w:pPr>
              <w:pStyle w:val="tabletext11"/>
              <w:rPr>
                <w:ins w:id="14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11013" w14:textId="77777777" w:rsidR="00AC62D2" w:rsidRPr="00B32F51" w:rsidRDefault="00AC62D2" w:rsidP="00DE33F5">
            <w:pPr>
              <w:pStyle w:val="tabletext11"/>
              <w:jc w:val="right"/>
              <w:rPr>
                <w:ins w:id="14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8252A4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09" w:author="Author"/>
              </w:rPr>
            </w:pPr>
            <w:ins w:id="1410" w:author="Author">
              <w:r w:rsidRPr="00B32F51">
                <w:t>75,000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917B9" w14:textId="77777777" w:rsidR="00AC62D2" w:rsidRPr="00B32F51" w:rsidRDefault="00AC62D2" w:rsidP="00DE33F5">
            <w:pPr>
              <w:pStyle w:val="tabletext11"/>
              <w:jc w:val="right"/>
              <w:rPr>
                <w:ins w:id="141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FEC3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12" w:author="Author"/>
              </w:rPr>
            </w:pPr>
            <w:ins w:id="1413" w:author="Author">
              <w:r w:rsidRPr="00B32F51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171723" w14:textId="77777777" w:rsidR="00AC62D2" w:rsidRPr="00B32F51" w:rsidRDefault="00AC62D2" w:rsidP="00DE33F5">
            <w:pPr>
              <w:pStyle w:val="tabletext11"/>
              <w:jc w:val="right"/>
              <w:rPr>
                <w:ins w:id="141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F62E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15" w:author="Author"/>
              </w:rPr>
            </w:pPr>
            <w:ins w:id="1416" w:author="Author">
              <w:r w:rsidRPr="00B32F51">
                <w:rPr>
                  <w:rFonts w:cs="Arial"/>
                  <w:color w:val="000000"/>
                  <w:szCs w:val="18"/>
                </w:rPr>
                <w:t>0.79</w:t>
              </w:r>
            </w:ins>
          </w:p>
        </w:tc>
      </w:tr>
      <w:tr w:rsidR="00AC62D2" w:rsidRPr="00B32F51" w14:paraId="055E1923" w14:textId="77777777" w:rsidTr="00DE33F5">
        <w:trPr>
          <w:cantSplit/>
          <w:trHeight w:val="190"/>
          <w:ins w:id="1417" w:author="Author"/>
        </w:trPr>
        <w:tc>
          <w:tcPr>
            <w:tcW w:w="200" w:type="dxa"/>
          </w:tcPr>
          <w:p w14:paraId="6B7849A4" w14:textId="77777777" w:rsidR="00AC62D2" w:rsidRPr="00B32F51" w:rsidRDefault="00AC62D2" w:rsidP="00DE33F5">
            <w:pPr>
              <w:pStyle w:val="tabletext11"/>
              <w:rPr>
                <w:ins w:id="14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ADF75E" w14:textId="77777777" w:rsidR="00AC62D2" w:rsidRPr="00B32F51" w:rsidRDefault="00AC62D2" w:rsidP="00DE33F5">
            <w:pPr>
              <w:pStyle w:val="tabletext11"/>
              <w:jc w:val="right"/>
              <w:rPr>
                <w:ins w:id="14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F77C15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20" w:author="Author"/>
              </w:rPr>
            </w:pPr>
            <w:ins w:id="1421" w:author="Author">
              <w:r w:rsidRPr="00B32F51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00E8B" w14:textId="77777777" w:rsidR="00AC62D2" w:rsidRPr="00B32F51" w:rsidRDefault="00AC62D2" w:rsidP="00DE33F5">
            <w:pPr>
              <w:pStyle w:val="tabletext11"/>
              <w:jc w:val="right"/>
              <w:rPr>
                <w:ins w:id="142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AB27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23" w:author="Author"/>
              </w:rPr>
            </w:pPr>
            <w:ins w:id="1424" w:author="Author">
              <w:r w:rsidRPr="00B32F51">
                <w:rPr>
                  <w:rFonts w:cs="Arial"/>
                  <w:color w:val="000000"/>
                  <w:szCs w:val="18"/>
                </w:rPr>
                <w:t>3.29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D57C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2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C8B6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26" w:author="Author"/>
              </w:rPr>
            </w:pPr>
            <w:ins w:id="1427" w:author="Author">
              <w:r w:rsidRPr="00B32F51">
                <w:rPr>
                  <w:rFonts w:cs="Arial"/>
                  <w:color w:val="000000"/>
                  <w:szCs w:val="18"/>
                </w:rPr>
                <w:t>0.87</w:t>
              </w:r>
            </w:ins>
          </w:p>
        </w:tc>
      </w:tr>
      <w:tr w:rsidR="00AC62D2" w:rsidRPr="00B32F51" w14:paraId="67CF0D76" w14:textId="77777777" w:rsidTr="00DE33F5">
        <w:trPr>
          <w:cantSplit/>
          <w:trHeight w:val="190"/>
          <w:ins w:id="1428" w:author="Author"/>
        </w:trPr>
        <w:tc>
          <w:tcPr>
            <w:tcW w:w="200" w:type="dxa"/>
          </w:tcPr>
          <w:p w14:paraId="05F71847" w14:textId="77777777" w:rsidR="00AC62D2" w:rsidRPr="00B32F51" w:rsidRDefault="00AC62D2" w:rsidP="00DE33F5">
            <w:pPr>
              <w:pStyle w:val="tabletext11"/>
              <w:rPr>
                <w:ins w:id="14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B16FC" w14:textId="77777777" w:rsidR="00AC62D2" w:rsidRPr="00B32F51" w:rsidRDefault="00AC62D2" w:rsidP="00DE33F5">
            <w:pPr>
              <w:pStyle w:val="tabletext11"/>
              <w:jc w:val="right"/>
              <w:rPr>
                <w:ins w:id="14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5DAE6A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31" w:author="Author"/>
              </w:rPr>
            </w:pPr>
            <w:ins w:id="1432" w:author="Author">
              <w:r w:rsidRPr="00B32F51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915DE" w14:textId="77777777" w:rsidR="00AC62D2" w:rsidRPr="00B32F51" w:rsidRDefault="00AC62D2" w:rsidP="00DE33F5">
            <w:pPr>
              <w:pStyle w:val="tabletext11"/>
              <w:jc w:val="right"/>
              <w:rPr>
                <w:ins w:id="143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894C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34" w:author="Author"/>
              </w:rPr>
            </w:pPr>
            <w:ins w:id="1435" w:author="Author">
              <w:r w:rsidRPr="00B32F51">
                <w:rPr>
                  <w:rFonts w:cs="Arial"/>
                  <w:color w:val="000000"/>
                  <w:szCs w:val="18"/>
                </w:rPr>
                <w:t>3.51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079C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3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D695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37" w:author="Author"/>
              </w:rPr>
            </w:pPr>
            <w:ins w:id="1438" w:author="Author">
              <w:r w:rsidRPr="00B32F51">
                <w:rPr>
                  <w:rFonts w:cs="Arial"/>
                  <w:color w:val="000000"/>
                  <w:szCs w:val="18"/>
                </w:rPr>
                <w:t>0.92</w:t>
              </w:r>
            </w:ins>
          </w:p>
        </w:tc>
      </w:tr>
      <w:tr w:rsidR="00AC62D2" w:rsidRPr="00B32F51" w14:paraId="045168A7" w14:textId="77777777" w:rsidTr="00DE33F5">
        <w:trPr>
          <w:cantSplit/>
          <w:trHeight w:val="190"/>
          <w:ins w:id="1439" w:author="Author"/>
        </w:trPr>
        <w:tc>
          <w:tcPr>
            <w:tcW w:w="200" w:type="dxa"/>
          </w:tcPr>
          <w:p w14:paraId="0D44666D" w14:textId="77777777" w:rsidR="00AC62D2" w:rsidRPr="00B32F51" w:rsidRDefault="00AC62D2" w:rsidP="00DE33F5">
            <w:pPr>
              <w:pStyle w:val="tabletext11"/>
              <w:rPr>
                <w:ins w:id="14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A0F0F" w14:textId="77777777" w:rsidR="00AC62D2" w:rsidRPr="00B32F51" w:rsidRDefault="00AC62D2" w:rsidP="00DE33F5">
            <w:pPr>
              <w:pStyle w:val="tabletext11"/>
              <w:jc w:val="right"/>
              <w:rPr>
                <w:ins w:id="14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C07369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42" w:author="Author"/>
              </w:rPr>
            </w:pPr>
            <w:ins w:id="1443" w:author="Author">
              <w:r w:rsidRPr="00B32F51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86F7D" w14:textId="77777777" w:rsidR="00AC62D2" w:rsidRPr="00B32F51" w:rsidRDefault="00AC62D2" w:rsidP="00DE33F5">
            <w:pPr>
              <w:pStyle w:val="tabletext11"/>
              <w:jc w:val="right"/>
              <w:rPr>
                <w:ins w:id="144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A014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45" w:author="Author"/>
              </w:rPr>
            </w:pPr>
            <w:ins w:id="1446" w:author="Author">
              <w:r w:rsidRPr="00B32F51">
                <w:rPr>
                  <w:rFonts w:cs="Arial"/>
                  <w:color w:val="000000"/>
                  <w:szCs w:val="18"/>
                </w:rPr>
                <w:t>3.69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FC5B9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4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14E9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48" w:author="Author"/>
              </w:rPr>
            </w:pPr>
            <w:ins w:id="1449" w:author="Author">
              <w:r w:rsidRPr="00B32F51">
                <w:rPr>
                  <w:rFonts w:cs="Arial"/>
                  <w:color w:val="000000"/>
                  <w:szCs w:val="18"/>
                </w:rPr>
                <w:t>0.98</w:t>
              </w:r>
            </w:ins>
          </w:p>
        </w:tc>
      </w:tr>
      <w:tr w:rsidR="00AC62D2" w:rsidRPr="00B32F51" w14:paraId="70C2A25D" w14:textId="77777777" w:rsidTr="00DE33F5">
        <w:trPr>
          <w:cantSplit/>
          <w:trHeight w:val="190"/>
          <w:ins w:id="1450" w:author="Author"/>
        </w:trPr>
        <w:tc>
          <w:tcPr>
            <w:tcW w:w="200" w:type="dxa"/>
          </w:tcPr>
          <w:p w14:paraId="42288810" w14:textId="77777777" w:rsidR="00AC62D2" w:rsidRPr="00B32F51" w:rsidRDefault="00AC62D2" w:rsidP="00DE33F5">
            <w:pPr>
              <w:pStyle w:val="tabletext11"/>
              <w:rPr>
                <w:ins w:id="14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8ACE6" w14:textId="77777777" w:rsidR="00AC62D2" w:rsidRPr="00B32F51" w:rsidRDefault="00AC62D2" w:rsidP="00DE33F5">
            <w:pPr>
              <w:pStyle w:val="tabletext11"/>
              <w:jc w:val="right"/>
              <w:rPr>
                <w:ins w:id="14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0DBA4A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53" w:author="Author"/>
              </w:rPr>
            </w:pPr>
            <w:ins w:id="1454" w:author="Author">
              <w:r w:rsidRPr="00B32F51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06E57" w14:textId="77777777" w:rsidR="00AC62D2" w:rsidRPr="00B32F51" w:rsidRDefault="00AC62D2" w:rsidP="00DE33F5">
            <w:pPr>
              <w:pStyle w:val="tabletext11"/>
              <w:jc w:val="right"/>
              <w:rPr>
                <w:ins w:id="145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5E80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56" w:author="Author"/>
              </w:rPr>
            </w:pPr>
            <w:ins w:id="1457" w:author="Author">
              <w:r w:rsidRPr="00B32F51">
                <w:rPr>
                  <w:rFonts w:cs="Arial"/>
                  <w:color w:val="000000"/>
                  <w:szCs w:val="18"/>
                </w:rPr>
                <w:t>3.99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442D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5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61A1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59" w:author="Author"/>
              </w:rPr>
            </w:pPr>
            <w:ins w:id="1460" w:author="Author">
              <w:r w:rsidRPr="00B32F51">
                <w:rPr>
                  <w:rFonts w:cs="Arial"/>
                  <w:color w:val="000000"/>
                  <w:szCs w:val="18"/>
                </w:rPr>
                <w:t>1.05</w:t>
              </w:r>
            </w:ins>
          </w:p>
        </w:tc>
      </w:tr>
      <w:tr w:rsidR="00AC62D2" w:rsidRPr="00B32F51" w14:paraId="6EF90AE8" w14:textId="77777777" w:rsidTr="00DE33F5">
        <w:trPr>
          <w:cantSplit/>
          <w:trHeight w:val="190"/>
          <w:ins w:id="1461" w:author="Author"/>
        </w:trPr>
        <w:tc>
          <w:tcPr>
            <w:tcW w:w="200" w:type="dxa"/>
          </w:tcPr>
          <w:p w14:paraId="75DBBFB8" w14:textId="77777777" w:rsidR="00AC62D2" w:rsidRPr="00B32F51" w:rsidRDefault="00AC62D2" w:rsidP="00DE33F5">
            <w:pPr>
              <w:pStyle w:val="tabletext11"/>
              <w:rPr>
                <w:ins w:id="14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6F274" w14:textId="77777777" w:rsidR="00AC62D2" w:rsidRPr="00B32F51" w:rsidRDefault="00AC62D2" w:rsidP="00DE33F5">
            <w:pPr>
              <w:pStyle w:val="tabletext11"/>
              <w:jc w:val="right"/>
              <w:rPr>
                <w:ins w:id="14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A00250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64" w:author="Author"/>
              </w:rPr>
            </w:pPr>
            <w:ins w:id="1465" w:author="Author">
              <w:r w:rsidRPr="00B32F51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59D6A" w14:textId="77777777" w:rsidR="00AC62D2" w:rsidRPr="00B32F51" w:rsidRDefault="00AC62D2" w:rsidP="00DE33F5">
            <w:pPr>
              <w:pStyle w:val="tabletext11"/>
              <w:jc w:val="right"/>
              <w:rPr>
                <w:ins w:id="146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4C9F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67" w:author="Author"/>
              </w:rPr>
            </w:pPr>
            <w:ins w:id="1468" w:author="Author">
              <w:r w:rsidRPr="00B32F51">
                <w:rPr>
                  <w:rFonts w:cs="Arial"/>
                  <w:color w:val="000000"/>
                  <w:szCs w:val="18"/>
                </w:rPr>
                <w:t>4.21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5F0F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6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AD9F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70" w:author="Author"/>
              </w:rPr>
            </w:pPr>
            <w:ins w:id="1471" w:author="Author">
              <w:r w:rsidRPr="00B32F51">
                <w:rPr>
                  <w:rFonts w:cs="Arial"/>
                  <w:color w:val="000000"/>
                  <w:szCs w:val="18"/>
                </w:rPr>
                <w:t>1.11</w:t>
              </w:r>
            </w:ins>
          </w:p>
        </w:tc>
      </w:tr>
      <w:tr w:rsidR="00AC62D2" w:rsidRPr="00B32F51" w14:paraId="00CB560B" w14:textId="77777777" w:rsidTr="00DE33F5">
        <w:trPr>
          <w:cantSplit/>
          <w:trHeight w:val="190"/>
          <w:ins w:id="1472" w:author="Author"/>
        </w:trPr>
        <w:tc>
          <w:tcPr>
            <w:tcW w:w="200" w:type="dxa"/>
          </w:tcPr>
          <w:p w14:paraId="6324643C" w14:textId="77777777" w:rsidR="00AC62D2" w:rsidRPr="00B32F51" w:rsidRDefault="00AC62D2" w:rsidP="00DE33F5">
            <w:pPr>
              <w:pStyle w:val="tabletext11"/>
              <w:rPr>
                <w:ins w:id="1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638AD" w14:textId="77777777" w:rsidR="00AC62D2" w:rsidRPr="00B32F51" w:rsidRDefault="00AC62D2" w:rsidP="00DE33F5">
            <w:pPr>
              <w:pStyle w:val="tabletext11"/>
              <w:jc w:val="right"/>
              <w:rPr>
                <w:ins w:id="14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90763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75" w:author="Author"/>
              </w:rPr>
            </w:pPr>
            <w:ins w:id="1476" w:author="Author">
              <w:r w:rsidRPr="00B32F51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D1FD5" w14:textId="77777777" w:rsidR="00AC62D2" w:rsidRPr="00B32F51" w:rsidRDefault="00AC62D2" w:rsidP="00DE33F5">
            <w:pPr>
              <w:pStyle w:val="tabletext11"/>
              <w:jc w:val="right"/>
              <w:rPr>
                <w:ins w:id="147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AF11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78" w:author="Author"/>
              </w:rPr>
            </w:pPr>
            <w:ins w:id="1479" w:author="Author">
              <w:r w:rsidRPr="00B32F51">
                <w:rPr>
                  <w:rFonts w:cs="Arial"/>
                  <w:color w:val="000000"/>
                  <w:szCs w:val="18"/>
                </w:rPr>
                <w:t>4.38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EE5F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8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988A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81" w:author="Author"/>
              </w:rPr>
            </w:pPr>
            <w:ins w:id="1482" w:author="Author">
              <w:r w:rsidRPr="00B32F51">
                <w:rPr>
                  <w:rFonts w:cs="Arial"/>
                  <w:color w:val="000000"/>
                  <w:szCs w:val="18"/>
                </w:rPr>
                <w:t>1.16</w:t>
              </w:r>
            </w:ins>
          </w:p>
        </w:tc>
      </w:tr>
      <w:tr w:rsidR="00AC62D2" w:rsidRPr="00B32F51" w14:paraId="353CCE3C" w14:textId="77777777" w:rsidTr="00DE33F5">
        <w:trPr>
          <w:cantSplit/>
          <w:trHeight w:val="190"/>
          <w:ins w:id="1483" w:author="Author"/>
        </w:trPr>
        <w:tc>
          <w:tcPr>
            <w:tcW w:w="200" w:type="dxa"/>
          </w:tcPr>
          <w:p w14:paraId="13B09766" w14:textId="77777777" w:rsidR="00AC62D2" w:rsidRPr="00B32F51" w:rsidRDefault="00AC62D2" w:rsidP="00DE33F5">
            <w:pPr>
              <w:pStyle w:val="tabletext11"/>
              <w:rPr>
                <w:ins w:id="14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CEEC2" w14:textId="77777777" w:rsidR="00AC62D2" w:rsidRPr="00B32F51" w:rsidRDefault="00AC62D2" w:rsidP="00DE33F5">
            <w:pPr>
              <w:pStyle w:val="tabletext11"/>
              <w:jc w:val="right"/>
              <w:rPr>
                <w:ins w:id="14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0717E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86" w:author="Author"/>
              </w:rPr>
            </w:pPr>
            <w:ins w:id="1487" w:author="Author">
              <w:r w:rsidRPr="00B32F51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EA4F3" w14:textId="77777777" w:rsidR="00AC62D2" w:rsidRPr="00B32F51" w:rsidRDefault="00AC62D2" w:rsidP="00DE33F5">
            <w:pPr>
              <w:pStyle w:val="tabletext11"/>
              <w:jc w:val="right"/>
              <w:rPr>
                <w:ins w:id="148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ABE4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89" w:author="Author"/>
              </w:rPr>
            </w:pPr>
            <w:ins w:id="1490" w:author="Author">
              <w:r w:rsidRPr="00B32F51">
                <w:rPr>
                  <w:rFonts w:cs="Arial"/>
                  <w:color w:val="000000"/>
                  <w:szCs w:val="18"/>
                </w:rPr>
                <w:t>4.52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2153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49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3AE2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492" w:author="Author"/>
              </w:rPr>
            </w:pPr>
            <w:ins w:id="1493" w:author="Author">
              <w:r w:rsidRPr="00B32F51">
                <w:rPr>
                  <w:rFonts w:cs="Arial"/>
                  <w:color w:val="000000"/>
                  <w:szCs w:val="18"/>
                </w:rPr>
                <w:t>1.19</w:t>
              </w:r>
            </w:ins>
          </w:p>
        </w:tc>
      </w:tr>
      <w:tr w:rsidR="00AC62D2" w:rsidRPr="00B32F51" w14:paraId="52D3C5F7" w14:textId="77777777" w:rsidTr="00DE33F5">
        <w:trPr>
          <w:cantSplit/>
          <w:trHeight w:val="190"/>
          <w:ins w:id="1494" w:author="Author"/>
        </w:trPr>
        <w:tc>
          <w:tcPr>
            <w:tcW w:w="200" w:type="dxa"/>
          </w:tcPr>
          <w:p w14:paraId="78C092F5" w14:textId="77777777" w:rsidR="00AC62D2" w:rsidRPr="00B32F51" w:rsidRDefault="00AC62D2" w:rsidP="00DE33F5">
            <w:pPr>
              <w:pStyle w:val="tabletext11"/>
              <w:rPr>
                <w:ins w:id="14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2C5EE" w14:textId="77777777" w:rsidR="00AC62D2" w:rsidRPr="00B32F51" w:rsidRDefault="00AC62D2" w:rsidP="00DE33F5">
            <w:pPr>
              <w:pStyle w:val="tabletext11"/>
              <w:jc w:val="right"/>
              <w:rPr>
                <w:ins w:id="14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FFF7EE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497" w:author="Author"/>
              </w:rPr>
            </w:pPr>
            <w:ins w:id="1498" w:author="Author">
              <w:r w:rsidRPr="00B32F51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72F57" w14:textId="77777777" w:rsidR="00AC62D2" w:rsidRPr="00B32F51" w:rsidRDefault="00AC62D2" w:rsidP="00DE33F5">
            <w:pPr>
              <w:pStyle w:val="tabletext11"/>
              <w:jc w:val="right"/>
              <w:rPr>
                <w:ins w:id="149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FFA3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00" w:author="Author"/>
              </w:rPr>
            </w:pPr>
            <w:ins w:id="1501" w:author="Author">
              <w:r w:rsidRPr="00B32F51">
                <w:rPr>
                  <w:rFonts w:cs="Arial"/>
                  <w:color w:val="000000"/>
                  <w:szCs w:val="18"/>
                </w:rPr>
                <w:t>4.67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DFE9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0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DE4E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03" w:author="Author"/>
              </w:rPr>
            </w:pPr>
            <w:ins w:id="1504" w:author="Author">
              <w:r w:rsidRPr="00B32F51">
                <w:rPr>
                  <w:rFonts w:cs="Arial"/>
                  <w:color w:val="000000"/>
                  <w:szCs w:val="18"/>
                </w:rPr>
                <w:t>1.24</w:t>
              </w:r>
            </w:ins>
          </w:p>
        </w:tc>
      </w:tr>
      <w:tr w:rsidR="00AC62D2" w:rsidRPr="00B32F51" w14:paraId="73099942" w14:textId="77777777" w:rsidTr="00DE33F5">
        <w:trPr>
          <w:cantSplit/>
          <w:trHeight w:val="190"/>
          <w:ins w:id="1505" w:author="Author"/>
        </w:trPr>
        <w:tc>
          <w:tcPr>
            <w:tcW w:w="200" w:type="dxa"/>
          </w:tcPr>
          <w:p w14:paraId="215E7039" w14:textId="77777777" w:rsidR="00AC62D2" w:rsidRPr="00B32F51" w:rsidRDefault="00AC62D2" w:rsidP="00DE33F5">
            <w:pPr>
              <w:pStyle w:val="tabletext11"/>
              <w:rPr>
                <w:ins w:id="15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3FCDE" w14:textId="77777777" w:rsidR="00AC62D2" w:rsidRPr="00B32F51" w:rsidRDefault="00AC62D2" w:rsidP="00DE33F5">
            <w:pPr>
              <w:pStyle w:val="tabletext11"/>
              <w:jc w:val="right"/>
              <w:rPr>
                <w:ins w:id="15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08B967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08" w:author="Author"/>
              </w:rPr>
            </w:pPr>
            <w:ins w:id="1509" w:author="Author">
              <w:r w:rsidRPr="00B32F51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D5559" w14:textId="77777777" w:rsidR="00AC62D2" w:rsidRPr="00B32F51" w:rsidRDefault="00AC62D2" w:rsidP="00DE33F5">
            <w:pPr>
              <w:pStyle w:val="tabletext11"/>
              <w:jc w:val="right"/>
              <w:rPr>
                <w:ins w:id="151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0024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11" w:author="Author"/>
              </w:rPr>
            </w:pPr>
            <w:ins w:id="1512" w:author="Author">
              <w:r w:rsidRPr="00B32F51">
                <w:rPr>
                  <w:rFonts w:cs="Arial"/>
                  <w:color w:val="000000"/>
                  <w:szCs w:val="18"/>
                </w:rPr>
                <w:t>4.85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3906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1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7342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14" w:author="Author"/>
              </w:rPr>
            </w:pPr>
            <w:ins w:id="1515" w:author="Author">
              <w:r w:rsidRPr="00B32F51">
                <w:rPr>
                  <w:rFonts w:cs="Arial"/>
                  <w:color w:val="000000"/>
                  <w:szCs w:val="18"/>
                </w:rPr>
                <w:t>1.28</w:t>
              </w:r>
            </w:ins>
          </w:p>
        </w:tc>
      </w:tr>
      <w:tr w:rsidR="00AC62D2" w:rsidRPr="00B32F51" w14:paraId="277028A1" w14:textId="77777777" w:rsidTr="00DE33F5">
        <w:trPr>
          <w:cantSplit/>
          <w:trHeight w:val="190"/>
          <w:ins w:id="1516" w:author="Author"/>
        </w:trPr>
        <w:tc>
          <w:tcPr>
            <w:tcW w:w="200" w:type="dxa"/>
          </w:tcPr>
          <w:p w14:paraId="52495CEE" w14:textId="77777777" w:rsidR="00AC62D2" w:rsidRPr="00B32F51" w:rsidRDefault="00AC62D2" w:rsidP="00DE33F5">
            <w:pPr>
              <w:pStyle w:val="tabletext11"/>
              <w:rPr>
                <w:ins w:id="15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EFC49" w14:textId="77777777" w:rsidR="00AC62D2" w:rsidRPr="00B32F51" w:rsidRDefault="00AC62D2" w:rsidP="00DE33F5">
            <w:pPr>
              <w:pStyle w:val="tabletext11"/>
              <w:jc w:val="right"/>
              <w:rPr>
                <w:ins w:id="15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A176F4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19" w:author="Author"/>
              </w:rPr>
            </w:pPr>
            <w:ins w:id="1520" w:author="Author">
              <w:r w:rsidRPr="00B32F51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D40D6" w14:textId="77777777" w:rsidR="00AC62D2" w:rsidRPr="00B32F51" w:rsidRDefault="00AC62D2" w:rsidP="00DE33F5">
            <w:pPr>
              <w:pStyle w:val="tabletext11"/>
              <w:jc w:val="right"/>
              <w:rPr>
                <w:ins w:id="152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D358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22" w:author="Author"/>
              </w:rPr>
            </w:pPr>
            <w:ins w:id="1523" w:author="Author">
              <w:r w:rsidRPr="00B32F51">
                <w:rPr>
                  <w:rFonts w:cs="Arial"/>
                  <w:color w:val="000000"/>
                  <w:szCs w:val="18"/>
                </w:rPr>
                <w:t>5.00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C1399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2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8C95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25" w:author="Author"/>
              </w:rPr>
            </w:pPr>
            <w:ins w:id="1526" w:author="Author">
              <w:r w:rsidRPr="00B32F51">
                <w:rPr>
                  <w:rFonts w:cs="Arial"/>
                  <w:color w:val="000000"/>
                  <w:szCs w:val="18"/>
                </w:rPr>
                <w:t>1.32</w:t>
              </w:r>
            </w:ins>
          </w:p>
        </w:tc>
      </w:tr>
      <w:tr w:rsidR="00AC62D2" w:rsidRPr="00B32F51" w14:paraId="5961FD75" w14:textId="77777777" w:rsidTr="00DE33F5">
        <w:trPr>
          <w:cantSplit/>
          <w:trHeight w:val="190"/>
          <w:ins w:id="1527" w:author="Author"/>
        </w:trPr>
        <w:tc>
          <w:tcPr>
            <w:tcW w:w="200" w:type="dxa"/>
          </w:tcPr>
          <w:p w14:paraId="14D37A2A" w14:textId="77777777" w:rsidR="00AC62D2" w:rsidRPr="00B32F51" w:rsidRDefault="00AC62D2" w:rsidP="00DE33F5">
            <w:pPr>
              <w:pStyle w:val="tabletext11"/>
              <w:rPr>
                <w:ins w:id="15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2504A" w14:textId="77777777" w:rsidR="00AC62D2" w:rsidRPr="00B32F51" w:rsidRDefault="00AC62D2" w:rsidP="00DE33F5">
            <w:pPr>
              <w:pStyle w:val="tabletext11"/>
              <w:jc w:val="right"/>
              <w:rPr>
                <w:ins w:id="15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CECEBF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30" w:author="Author"/>
              </w:rPr>
            </w:pPr>
            <w:ins w:id="1531" w:author="Author">
              <w:r w:rsidRPr="00B32F51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E4123" w14:textId="77777777" w:rsidR="00AC62D2" w:rsidRPr="00B32F51" w:rsidRDefault="00AC62D2" w:rsidP="00DE33F5">
            <w:pPr>
              <w:pStyle w:val="tabletext11"/>
              <w:jc w:val="right"/>
              <w:rPr>
                <w:ins w:id="153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5CE0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33" w:author="Author"/>
              </w:rPr>
            </w:pPr>
            <w:ins w:id="1534" w:author="Author">
              <w:r w:rsidRPr="00B32F51">
                <w:rPr>
                  <w:rFonts w:cs="Arial"/>
                  <w:color w:val="000000"/>
                  <w:szCs w:val="18"/>
                </w:rPr>
                <w:t>5.18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ED01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3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2F15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36" w:author="Author"/>
              </w:rPr>
            </w:pPr>
            <w:ins w:id="1537" w:author="Author">
              <w:r w:rsidRPr="00B32F51">
                <w:rPr>
                  <w:rFonts w:cs="Arial"/>
                  <w:color w:val="000000"/>
                  <w:szCs w:val="18"/>
                </w:rPr>
                <w:t>1.37</w:t>
              </w:r>
            </w:ins>
          </w:p>
        </w:tc>
      </w:tr>
      <w:tr w:rsidR="00AC62D2" w:rsidRPr="00B32F51" w14:paraId="4D58C5BA" w14:textId="77777777" w:rsidTr="00DE33F5">
        <w:trPr>
          <w:cantSplit/>
          <w:trHeight w:val="190"/>
          <w:ins w:id="1538" w:author="Author"/>
        </w:trPr>
        <w:tc>
          <w:tcPr>
            <w:tcW w:w="200" w:type="dxa"/>
          </w:tcPr>
          <w:p w14:paraId="1F4563B2" w14:textId="77777777" w:rsidR="00AC62D2" w:rsidRPr="00B32F51" w:rsidRDefault="00AC62D2" w:rsidP="00DE33F5">
            <w:pPr>
              <w:pStyle w:val="tabletext11"/>
              <w:rPr>
                <w:ins w:id="15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E769C" w14:textId="77777777" w:rsidR="00AC62D2" w:rsidRPr="00B32F51" w:rsidRDefault="00AC62D2" w:rsidP="00DE33F5">
            <w:pPr>
              <w:pStyle w:val="tabletext11"/>
              <w:jc w:val="right"/>
              <w:rPr>
                <w:ins w:id="15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91B6E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41" w:author="Author"/>
              </w:rPr>
            </w:pPr>
            <w:ins w:id="1542" w:author="Author">
              <w:r w:rsidRPr="00B32F51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E4637" w14:textId="77777777" w:rsidR="00AC62D2" w:rsidRPr="00B32F51" w:rsidRDefault="00AC62D2" w:rsidP="00DE33F5">
            <w:pPr>
              <w:pStyle w:val="tabletext11"/>
              <w:jc w:val="right"/>
              <w:rPr>
                <w:ins w:id="154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8A48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44" w:author="Author"/>
              </w:rPr>
            </w:pPr>
            <w:ins w:id="1545" w:author="Author">
              <w:r w:rsidRPr="00B32F51">
                <w:rPr>
                  <w:rFonts w:cs="Arial"/>
                  <w:color w:val="000000"/>
                  <w:szCs w:val="18"/>
                </w:rPr>
                <w:t>5.37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D260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4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81FC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47" w:author="Author"/>
              </w:rPr>
            </w:pPr>
            <w:ins w:id="1548" w:author="Author">
              <w:r w:rsidRPr="00B32F51">
                <w:rPr>
                  <w:rFonts w:cs="Arial"/>
                  <w:color w:val="000000"/>
                  <w:szCs w:val="18"/>
                </w:rPr>
                <w:t>1.42</w:t>
              </w:r>
            </w:ins>
          </w:p>
        </w:tc>
      </w:tr>
      <w:tr w:rsidR="00AC62D2" w:rsidRPr="00B32F51" w14:paraId="4D8FCC9A" w14:textId="77777777" w:rsidTr="00DE33F5">
        <w:trPr>
          <w:cantSplit/>
          <w:trHeight w:val="190"/>
          <w:ins w:id="1549" w:author="Author"/>
        </w:trPr>
        <w:tc>
          <w:tcPr>
            <w:tcW w:w="200" w:type="dxa"/>
          </w:tcPr>
          <w:p w14:paraId="61A64AB5" w14:textId="77777777" w:rsidR="00AC62D2" w:rsidRPr="00B32F51" w:rsidRDefault="00AC62D2" w:rsidP="00DE33F5">
            <w:pPr>
              <w:pStyle w:val="tabletext11"/>
              <w:rPr>
                <w:ins w:id="15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CEF4D" w14:textId="77777777" w:rsidR="00AC62D2" w:rsidRPr="00B32F51" w:rsidRDefault="00AC62D2" w:rsidP="00DE33F5">
            <w:pPr>
              <w:pStyle w:val="tabletext11"/>
              <w:jc w:val="right"/>
              <w:rPr>
                <w:ins w:id="15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C525E2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52" w:author="Author"/>
              </w:rPr>
            </w:pPr>
            <w:ins w:id="1553" w:author="Author">
              <w:r w:rsidRPr="00B32F51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AF876" w14:textId="77777777" w:rsidR="00AC62D2" w:rsidRPr="00B32F51" w:rsidRDefault="00AC62D2" w:rsidP="00DE33F5">
            <w:pPr>
              <w:pStyle w:val="tabletext11"/>
              <w:jc w:val="right"/>
              <w:rPr>
                <w:ins w:id="155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AAAE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55" w:author="Author"/>
              </w:rPr>
            </w:pPr>
            <w:ins w:id="1556" w:author="Author">
              <w:r w:rsidRPr="00B32F51">
                <w:rPr>
                  <w:rFonts w:cs="Arial"/>
                  <w:color w:val="000000"/>
                  <w:szCs w:val="18"/>
                </w:rPr>
                <w:t>5.63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AFFE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5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87CF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58" w:author="Author"/>
              </w:rPr>
            </w:pPr>
            <w:ins w:id="1559" w:author="Author">
              <w:r w:rsidRPr="00B32F51">
                <w:rPr>
                  <w:rFonts w:cs="Arial"/>
                  <w:color w:val="000000"/>
                  <w:szCs w:val="18"/>
                </w:rPr>
                <w:t>1.49</w:t>
              </w:r>
            </w:ins>
          </w:p>
        </w:tc>
      </w:tr>
      <w:tr w:rsidR="00AC62D2" w:rsidRPr="00B32F51" w14:paraId="0748B8AB" w14:textId="77777777" w:rsidTr="00DE33F5">
        <w:trPr>
          <w:cantSplit/>
          <w:trHeight w:val="190"/>
          <w:ins w:id="1560" w:author="Author"/>
        </w:trPr>
        <w:tc>
          <w:tcPr>
            <w:tcW w:w="200" w:type="dxa"/>
          </w:tcPr>
          <w:p w14:paraId="20A90FDB" w14:textId="77777777" w:rsidR="00AC62D2" w:rsidRPr="00B32F51" w:rsidRDefault="00AC62D2" w:rsidP="00DE33F5">
            <w:pPr>
              <w:pStyle w:val="tabletext11"/>
              <w:rPr>
                <w:ins w:id="15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20B38" w14:textId="77777777" w:rsidR="00AC62D2" w:rsidRPr="00B32F51" w:rsidRDefault="00AC62D2" w:rsidP="00DE33F5">
            <w:pPr>
              <w:pStyle w:val="tabletext11"/>
              <w:jc w:val="right"/>
              <w:rPr>
                <w:ins w:id="15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0521D5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63" w:author="Author"/>
              </w:rPr>
            </w:pPr>
            <w:ins w:id="1564" w:author="Author">
              <w:r w:rsidRPr="00B32F51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FD4F4" w14:textId="77777777" w:rsidR="00AC62D2" w:rsidRPr="00B32F51" w:rsidRDefault="00AC62D2" w:rsidP="00DE33F5">
            <w:pPr>
              <w:pStyle w:val="tabletext11"/>
              <w:jc w:val="right"/>
              <w:rPr>
                <w:ins w:id="156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94FA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66" w:author="Author"/>
              </w:rPr>
            </w:pPr>
            <w:ins w:id="1567" w:author="Author">
              <w:r w:rsidRPr="00B32F51">
                <w:rPr>
                  <w:rFonts w:cs="Arial"/>
                  <w:color w:val="000000"/>
                  <w:szCs w:val="18"/>
                </w:rPr>
                <w:t>5.76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2CB8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56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6196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69" w:author="Author"/>
              </w:rPr>
            </w:pPr>
            <w:ins w:id="1570" w:author="Author">
              <w:r w:rsidRPr="00B32F51">
                <w:rPr>
                  <w:rFonts w:cs="Arial"/>
                  <w:color w:val="000000"/>
                  <w:szCs w:val="18"/>
                </w:rPr>
                <w:t>1.52</w:t>
              </w:r>
            </w:ins>
          </w:p>
        </w:tc>
      </w:tr>
    </w:tbl>
    <w:p w14:paraId="0BE13976" w14:textId="77777777" w:rsidR="00AC62D2" w:rsidRPr="00B32F51" w:rsidRDefault="00AC62D2" w:rsidP="00AC62D2">
      <w:pPr>
        <w:pStyle w:val="tablecaption"/>
        <w:rPr>
          <w:ins w:id="1571" w:author="Author"/>
        </w:rPr>
      </w:pPr>
      <w:ins w:id="1572" w:author="Author">
        <w:r w:rsidRPr="00B32F51">
          <w:t xml:space="preserve">Table </w:t>
        </w:r>
        <w:r w:rsidRPr="00B32F51">
          <w:rPr>
            <w:bCs/>
          </w:rPr>
          <w:t>297.B.3.a.(1)(LC)</w:t>
        </w:r>
        <w:r w:rsidRPr="00B32F51">
          <w:t xml:space="preserve"> Single Limits Uninsured Motorists Bodily Injury Coverage Loss Costs</w:t>
        </w:r>
      </w:ins>
    </w:p>
    <w:p w14:paraId="5A662654" w14:textId="77777777" w:rsidR="00AC62D2" w:rsidRPr="00B32F51" w:rsidRDefault="00AC62D2" w:rsidP="00AC62D2">
      <w:pPr>
        <w:pStyle w:val="isonormal"/>
        <w:rPr>
          <w:ins w:id="1573" w:author="Author"/>
        </w:rPr>
      </w:pPr>
    </w:p>
    <w:p w14:paraId="1BD942C7" w14:textId="77777777" w:rsidR="00AC62D2" w:rsidRPr="00B32F51" w:rsidRDefault="00AC62D2" w:rsidP="00AC62D2">
      <w:pPr>
        <w:pStyle w:val="space8"/>
        <w:rPr>
          <w:ins w:id="15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AC62D2" w:rsidRPr="00B32F51" w14:paraId="05BA0758" w14:textId="77777777" w:rsidTr="00DE33F5">
        <w:trPr>
          <w:cantSplit/>
          <w:trHeight w:val="190"/>
          <w:ins w:id="1575" w:author="Author"/>
        </w:trPr>
        <w:tc>
          <w:tcPr>
            <w:tcW w:w="200" w:type="dxa"/>
          </w:tcPr>
          <w:p w14:paraId="78E39319" w14:textId="77777777" w:rsidR="00AC62D2" w:rsidRPr="00B32F51" w:rsidRDefault="00AC62D2" w:rsidP="00DE33F5">
            <w:pPr>
              <w:pStyle w:val="tablehead"/>
              <w:rPr>
                <w:ins w:id="157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F18DF" w14:textId="77777777" w:rsidR="00AC62D2" w:rsidRPr="00B32F51" w:rsidRDefault="00AC62D2" w:rsidP="00DE33F5">
            <w:pPr>
              <w:pStyle w:val="tablehead"/>
              <w:rPr>
                <w:ins w:id="1577" w:author="Author"/>
              </w:rPr>
            </w:pPr>
            <w:ins w:id="1578" w:author="Author">
              <w:r w:rsidRPr="00B32F51">
                <w:t>Underinsured Motorists Bodily Injury</w:t>
              </w:r>
            </w:ins>
          </w:p>
        </w:tc>
      </w:tr>
      <w:tr w:rsidR="00AC62D2" w:rsidRPr="00B32F51" w14:paraId="0E53B9BB" w14:textId="77777777" w:rsidTr="00DE33F5">
        <w:trPr>
          <w:cantSplit/>
          <w:trHeight w:val="190"/>
          <w:ins w:id="1579" w:author="Author"/>
        </w:trPr>
        <w:tc>
          <w:tcPr>
            <w:tcW w:w="200" w:type="dxa"/>
          </w:tcPr>
          <w:p w14:paraId="4CB876C3" w14:textId="77777777" w:rsidR="00AC62D2" w:rsidRPr="00B32F51" w:rsidRDefault="00AC62D2" w:rsidP="00DE33F5">
            <w:pPr>
              <w:pStyle w:val="tablehead"/>
              <w:rPr>
                <w:ins w:id="1580" w:author="Author"/>
              </w:rPr>
            </w:pPr>
            <w:ins w:id="1581" w:author="Author">
              <w:r w:rsidRPr="00B32F51">
                <w:br/>
              </w:r>
              <w:r w:rsidRPr="00B32F51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B0EEBB" w14:textId="77777777" w:rsidR="00AC62D2" w:rsidRPr="00B32F51" w:rsidRDefault="00AC62D2" w:rsidP="00DE33F5">
            <w:pPr>
              <w:pStyle w:val="tablehead"/>
              <w:rPr>
                <w:ins w:id="1582" w:author="Author"/>
              </w:rPr>
            </w:pPr>
            <w:ins w:id="1583" w:author="Author">
              <w:r w:rsidRPr="00B32F51">
                <w:t>Bodily</w:t>
              </w:r>
              <w:r w:rsidRPr="00B32F51">
                <w:br/>
                <w:t>Injury</w:t>
              </w:r>
              <w:r w:rsidRPr="00B32F51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3583F" w14:textId="77777777" w:rsidR="00AC62D2" w:rsidRPr="00B32F51" w:rsidRDefault="00AC62D2" w:rsidP="00DE33F5">
            <w:pPr>
              <w:pStyle w:val="tablehead"/>
              <w:rPr>
                <w:ins w:id="1584" w:author="Author"/>
              </w:rPr>
            </w:pPr>
            <w:ins w:id="1585" w:author="Author">
              <w:r w:rsidRPr="00B32F51">
                <w:t>Private</w:t>
              </w:r>
              <w:r w:rsidRPr="00B32F51">
                <w:br/>
                <w:t>Passenger</w:t>
              </w:r>
              <w:r w:rsidRPr="00B32F51">
                <w:br/>
                <w:t>Types</w:t>
              </w:r>
              <w:r w:rsidRPr="00B32F51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1D3A56" w14:textId="77777777" w:rsidR="00AC62D2" w:rsidRPr="00B32F51" w:rsidRDefault="00AC62D2" w:rsidP="00DE33F5">
            <w:pPr>
              <w:pStyle w:val="tablehead"/>
              <w:rPr>
                <w:ins w:id="1586" w:author="Author"/>
              </w:rPr>
            </w:pPr>
            <w:ins w:id="1587" w:author="Author">
              <w:r w:rsidRPr="00B32F51">
                <w:t>Other Than</w:t>
              </w:r>
              <w:r w:rsidRPr="00B32F51">
                <w:br/>
                <w:t>Private</w:t>
              </w:r>
              <w:r w:rsidRPr="00B32F51">
                <w:br/>
                <w:t>Passenger</w:t>
              </w:r>
              <w:r w:rsidRPr="00B32F51">
                <w:br/>
                <w:t>Types</w:t>
              </w:r>
              <w:r w:rsidRPr="00B32F51">
                <w:br/>
                <w:t>Per Exposure</w:t>
              </w:r>
            </w:ins>
          </w:p>
        </w:tc>
      </w:tr>
      <w:tr w:rsidR="00AC62D2" w:rsidRPr="00B32F51" w14:paraId="115AE454" w14:textId="77777777" w:rsidTr="00DE33F5">
        <w:trPr>
          <w:cantSplit/>
          <w:trHeight w:val="190"/>
          <w:ins w:id="1588" w:author="Author"/>
        </w:trPr>
        <w:tc>
          <w:tcPr>
            <w:tcW w:w="200" w:type="dxa"/>
          </w:tcPr>
          <w:p w14:paraId="3D08EF29" w14:textId="77777777" w:rsidR="00AC62D2" w:rsidRPr="00B32F51" w:rsidRDefault="00AC62D2" w:rsidP="00DE33F5">
            <w:pPr>
              <w:pStyle w:val="tabletext11"/>
              <w:rPr>
                <w:ins w:id="15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BC287" w14:textId="77777777" w:rsidR="00AC62D2" w:rsidRPr="00B32F51" w:rsidRDefault="00AC62D2" w:rsidP="00DE33F5">
            <w:pPr>
              <w:pStyle w:val="tabletext11"/>
              <w:jc w:val="right"/>
              <w:rPr>
                <w:ins w:id="1590" w:author="Author"/>
              </w:rPr>
            </w:pPr>
            <w:ins w:id="1591" w:author="Author">
              <w:r w:rsidRPr="00B32F51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F2653A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592" w:author="Author"/>
              </w:rPr>
            </w:pPr>
            <w:ins w:id="1593" w:author="Author">
              <w:r w:rsidRPr="00B32F51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20DAF" w14:textId="77777777" w:rsidR="00AC62D2" w:rsidRPr="00B32F51" w:rsidRDefault="00AC62D2" w:rsidP="00DE33F5">
            <w:pPr>
              <w:pStyle w:val="tabletext11"/>
              <w:jc w:val="right"/>
              <w:rPr>
                <w:ins w:id="1594" w:author="Author"/>
              </w:rPr>
            </w:pPr>
            <w:ins w:id="1595" w:author="Author">
              <w:r w:rsidRPr="00B32F51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39B1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596" w:author="Author"/>
              </w:rPr>
            </w:pPr>
            <w:ins w:id="1597" w:author="Author">
              <w:r w:rsidRPr="00B32F51">
                <w:rPr>
                  <w:rFonts w:cs="Arial"/>
                  <w:color w:val="000000"/>
                  <w:szCs w:val="18"/>
                </w:rPr>
                <w:t>0.16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26546" w14:textId="77777777" w:rsidR="00AC62D2" w:rsidRPr="00B32F51" w:rsidRDefault="00AC62D2" w:rsidP="00DE33F5">
            <w:pPr>
              <w:pStyle w:val="tabletext11"/>
              <w:jc w:val="right"/>
              <w:rPr>
                <w:ins w:id="1598" w:author="Author"/>
              </w:rPr>
            </w:pPr>
            <w:ins w:id="1599" w:author="Author">
              <w:r w:rsidRPr="00B32F51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4220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00" w:author="Author"/>
              </w:rPr>
            </w:pPr>
            <w:ins w:id="1601" w:author="Author">
              <w:r w:rsidRPr="00B32F51">
                <w:rPr>
                  <w:rFonts w:cs="Arial"/>
                  <w:color w:val="000000"/>
                  <w:szCs w:val="18"/>
                </w:rPr>
                <w:t>0.10</w:t>
              </w:r>
            </w:ins>
          </w:p>
        </w:tc>
      </w:tr>
      <w:tr w:rsidR="00AC62D2" w:rsidRPr="00B32F51" w14:paraId="782DFFB4" w14:textId="77777777" w:rsidTr="00DE33F5">
        <w:trPr>
          <w:cantSplit/>
          <w:trHeight w:val="190"/>
          <w:ins w:id="1602" w:author="Author"/>
        </w:trPr>
        <w:tc>
          <w:tcPr>
            <w:tcW w:w="200" w:type="dxa"/>
          </w:tcPr>
          <w:p w14:paraId="66F6264E" w14:textId="77777777" w:rsidR="00AC62D2" w:rsidRPr="00B32F51" w:rsidRDefault="00AC62D2" w:rsidP="00DE33F5">
            <w:pPr>
              <w:pStyle w:val="tabletext11"/>
              <w:rPr>
                <w:ins w:id="16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87C98" w14:textId="77777777" w:rsidR="00AC62D2" w:rsidRPr="00B32F51" w:rsidRDefault="00AC62D2" w:rsidP="00DE33F5">
            <w:pPr>
              <w:pStyle w:val="tabletext11"/>
              <w:jc w:val="right"/>
              <w:rPr>
                <w:ins w:id="16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40892C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05" w:author="Author"/>
              </w:rPr>
            </w:pPr>
            <w:ins w:id="1606" w:author="Author">
              <w:r w:rsidRPr="00B32F51">
                <w:t>75,000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B0812" w14:textId="77777777" w:rsidR="00AC62D2" w:rsidRPr="00B32F51" w:rsidRDefault="00AC62D2" w:rsidP="00DE33F5">
            <w:pPr>
              <w:pStyle w:val="tabletext11"/>
              <w:jc w:val="right"/>
              <w:rPr>
                <w:ins w:id="160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15F0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08" w:author="Author"/>
              </w:rPr>
            </w:pPr>
            <w:ins w:id="1609" w:author="Author">
              <w:r w:rsidRPr="00B32F51">
                <w:rPr>
                  <w:rFonts w:cs="Arial"/>
                  <w:color w:val="000000"/>
                  <w:szCs w:val="18"/>
                </w:rPr>
                <w:t>0.35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743C5" w14:textId="77777777" w:rsidR="00AC62D2" w:rsidRPr="00B32F51" w:rsidRDefault="00AC62D2" w:rsidP="00DE33F5">
            <w:pPr>
              <w:pStyle w:val="tabletext11"/>
              <w:jc w:val="right"/>
              <w:rPr>
                <w:ins w:id="161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FA73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11" w:author="Author"/>
              </w:rPr>
            </w:pPr>
            <w:ins w:id="1612" w:author="Author">
              <w:r w:rsidRPr="00B32F51">
                <w:rPr>
                  <w:rFonts w:cs="Arial"/>
                  <w:color w:val="000000"/>
                  <w:szCs w:val="18"/>
                </w:rPr>
                <w:t>0.23</w:t>
              </w:r>
            </w:ins>
          </w:p>
        </w:tc>
      </w:tr>
      <w:tr w:rsidR="00AC62D2" w:rsidRPr="00B32F51" w14:paraId="2FDD03C7" w14:textId="77777777" w:rsidTr="00DE33F5">
        <w:trPr>
          <w:cantSplit/>
          <w:trHeight w:val="190"/>
          <w:ins w:id="1613" w:author="Author"/>
        </w:trPr>
        <w:tc>
          <w:tcPr>
            <w:tcW w:w="200" w:type="dxa"/>
          </w:tcPr>
          <w:p w14:paraId="17B794BA" w14:textId="77777777" w:rsidR="00AC62D2" w:rsidRPr="00B32F51" w:rsidRDefault="00AC62D2" w:rsidP="00DE33F5">
            <w:pPr>
              <w:pStyle w:val="tabletext11"/>
              <w:rPr>
                <w:ins w:id="16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1729E" w14:textId="77777777" w:rsidR="00AC62D2" w:rsidRPr="00B32F51" w:rsidRDefault="00AC62D2" w:rsidP="00DE33F5">
            <w:pPr>
              <w:pStyle w:val="tabletext11"/>
              <w:jc w:val="right"/>
              <w:rPr>
                <w:ins w:id="16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270971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16" w:author="Author"/>
              </w:rPr>
            </w:pPr>
            <w:ins w:id="1617" w:author="Author">
              <w:r w:rsidRPr="00B32F51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1F935" w14:textId="77777777" w:rsidR="00AC62D2" w:rsidRPr="00B32F51" w:rsidRDefault="00AC62D2" w:rsidP="00DE33F5">
            <w:pPr>
              <w:pStyle w:val="tabletext11"/>
              <w:jc w:val="right"/>
              <w:rPr>
                <w:ins w:id="161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2593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19" w:author="Author"/>
              </w:rPr>
            </w:pPr>
            <w:ins w:id="1620" w:author="Author">
              <w:r w:rsidRPr="00B32F51">
                <w:rPr>
                  <w:rFonts w:cs="Arial"/>
                  <w:color w:val="000000"/>
                  <w:szCs w:val="18"/>
                </w:rPr>
                <w:t>0.59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49F3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2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CE8D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22" w:author="Author"/>
              </w:rPr>
            </w:pPr>
            <w:ins w:id="1623" w:author="Author">
              <w:r w:rsidRPr="00B32F51">
                <w:rPr>
                  <w:rFonts w:cs="Arial"/>
                  <w:color w:val="000000"/>
                  <w:szCs w:val="18"/>
                </w:rPr>
                <w:t>0.38</w:t>
              </w:r>
            </w:ins>
          </w:p>
        </w:tc>
      </w:tr>
      <w:tr w:rsidR="00AC62D2" w:rsidRPr="00B32F51" w14:paraId="6DF63A1D" w14:textId="77777777" w:rsidTr="00DE33F5">
        <w:trPr>
          <w:cantSplit/>
          <w:trHeight w:val="190"/>
          <w:ins w:id="1624" w:author="Author"/>
        </w:trPr>
        <w:tc>
          <w:tcPr>
            <w:tcW w:w="200" w:type="dxa"/>
          </w:tcPr>
          <w:p w14:paraId="4CE6BF4F" w14:textId="77777777" w:rsidR="00AC62D2" w:rsidRPr="00B32F51" w:rsidRDefault="00AC62D2" w:rsidP="00DE33F5">
            <w:pPr>
              <w:pStyle w:val="tabletext11"/>
              <w:rPr>
                <w:ins w:id="16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6279E" w14:textId="77777777" w:rsidR="00AC62D2" w:rsidRPr="00B32F51" w:rsidRDefault="00AC62D2" w:rsidP="00DE33F5">
            <w:pPr>
              <w:pStyle w:val="tabletext11"/>
              <w:jc w:val="right"/>
              <w:rPr>
                <w:ins w:id="16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6AC425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27" w:author="Author"/>
              </w:rPr>
            </w:pPr>
            <w:ins w:id="1628" w:author="Author">
              <w:r w:rsidRPr="00B32F51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3A0EC" w14:textId="77777777" w:rsidR="00AC62D2" w:rsidRPr="00B32F51" w:rsidRDefault="00AC62D2" w:rsidP="00DE33F5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163A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30" w:author="Author"/>
              </w:rPr>
            </w:pPr>
            <w:ins w:id="1631" w:author="Author">
              <w:r w:rsidRPr="00B32F51">
                <w:rPr>
                  <w:rFonts w:cs="Arial"/>
                  <w:color w:val="000000"/>
                  <w:szCs w:val="18"/>
                </w:rPr>
                <w:t>0.84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83F4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3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F6EB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33" w:author="Author"/>
              </w:rPr>
            </w:pPr>
            <w:ins w:id="1634" w:author="Author">
              <w:r w:rsidRPr="00B32F51">
                <w:rPr>
                  <w:rFonts w:cs="Arial"/>
                  <w:color w:val="000000"/>
                  <w:szCs w:val="18"/>
                </w:rPr>
                <w:t>0.55</w:t>
              </w:r>
            </w:ins>
          </w:p>
        </w:tc>
      </w:tr>
      <w:tr w:rsidR="00AC62D2" w:rsidRPr="00B32F51" w14:paraId="2574788D" w14:textId="77777777" w:rsidTr="00DE33F5">
        <w:trPr>
          <w:cantSplit/>
          <w:trHeight w:val="190"/>
          <w:ins w:id="1635" w:author="Author"/>
        </w:trPr>
        <w:tc>
          <w:tcPr>
            <w:tcW w:w="200" w:type="dxa"/>
          </w:tcPr>
          <w:p w14:paraId="1A20651F" w14:textId="77777777" w:rsidR="00AC62D2" w:rsidRPr="00B32F51" w:rsidRDefault="00AC62D2" w:rsidP="00DE33F5">
            <w:pPr>
              <w:pStyle w:val="tabletext11"/>
              <w:rPr>
                <w:ins w:id="16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41008" w14:textId="77777777" w:rsidR="00AC62D2" w:rsidRPr="00B32F51" w:rsidRDefault="00AC62D2" w:rsidP="00DE33F5">
            <w:pPr>
              <w:pStyle w:val="tabletext11"/>
              <w:jc w:val="right"/>
              <w:rPr>
                <w:ins w:id="16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77DE78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38" w:author="Author"/>
              </w:rPr>
            </w:pPr>
            <w:ins w:id="1639" w:author="Author">
              <w:r w:rsidRPr="00B32F51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E7A16" w14:textId="77777777" w:rsidR="00AC62D2" w:rsidRPr="00B32F51" w:rsidRDefault="00AC62D2" w:rsidP="00DE33F5">
            <w:pPr>
              <w:pStyle w:val="tabletext11"/>
              <w:jc w:val="right"/>
              <w:rPr>
                <w:ins w:id="164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E655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41" w:author="Author"/>
              </w:rPr>
            </w:pPr>
            <w:ins w:id="1642" w:author="Author">
              <w:r w:rsidRPr="00B32F51">
                <w:rPr>
                  <w:rFonts w:cs="Arial"/>
                  <w:color w:val="000000"/>
                  <w:szCs w:val="18"/>
                </w:rPr>
                <w:t>1.43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1F7F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4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3B93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44" w:author="Author"/>
              </w:rPr>
            </w:pPr>
            <w:ins w:id="1645" w:author="Author">
              <w:r w:rsidRPr="00B32F51">
                <w:rPr>
                  <w:rFonts w:cs="Arial"/>
                  <w:color w:val="000000"/>
                  <w:szCs w:val="18"/>
                </w:rPr>
                <w:t>0.93</w:t>
              </w:r>
            </w:ins>
          </w:p>
        </w:tc>
      </w:tr>
      <w:tr w:rsidR="00AC62D2" w:rsidRPr="00B32F51" w14:paraId="7539C217" w14:textId="77777777" w:rsidTr="00DE33F5">
        <w:trPr>
          <w:cantSplit/>
          <w:trHeight w:val="190"/>
          <w:ins w:id="1646" w:author="Author"/>
        </w:trPr>
        <w:tc>
          <w:tcPr>
            <w:tcW w:w="200" w:type="dxa"/>
          </w:tcPr>
          <w:p w14:paraId="00417458" w14:textId="77777777" w:rsidR="00AC62D2" w:rsidRPr="00B32F51" w:rsidRDefault="00AC62D2" w:rsidP="00DE33F5">
            <w:pPr>
              <w:pStyle w:val="tabletext11"/>
              <w:rPr>
                <w:ins w:id="16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91381" w14:textId="77777777" w:rsidR="00AC62D2" w:rsidRPr="00B32F51" w:rsidRDefault="00AC62D2" w:rsidP="00DE33F5">
            <w:pPr>
              <w:pStyle w:val="tabletext11"/>
              <w:jc w:val="right"/>
              <w:rPr>
                <w:ins w:id="16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E3D44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49" w:author="Author"/>
              </w:rPr>
            </w:pPr>
            <w:ins w:id="1650" w:author="Author">
              <w:r w:rsidRPr="00B32F51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1362A" w14:textId="77777777" w:rsidR="00AC62D2" w:rsidRPr="00B32F51" w:rsidRDefault="00AC62D2" w:rsidP="00DE33F5">
            <w:pPr>
              <w:pStyle w:val="tabletext11"/>
              <w:jc w:val="right"/>
              <w:rPr>
                <w:ins w:id="165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7C8A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52" w:author="Author"/>
              </w:rPr>
            </w:pPr>
            <w:ins w:id="1653" w:author="Author">
              <w:r w:rsidRPr="00B32F51">
                <w:rPr>
                  <w:rFonts w:cs="Arial"/>
                  <w:color w:val="000000"/>
                  <w:szCs w:val="18"/>
                </w:rPr>
                <w:t>2.45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91E3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5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7CC69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55" w:author="Author"/>
              </w:rPr>
            </w:pPr>
            <w:ins w:id="1656" w:author="Author">
              <w:r w:rsidRPr="00B32F51">
                <w:rPr>
                  <w:rFonts w:cs="Arial"/>
                  <w:color w:val="000000"/>
                  <w:szCs w:val="18"/>
                </w:rPr>
                <w:t>1.59</w:t>
              </w:r>
            </w:ins>
          </w:p>
        </w:tc>
      </w:tr>
      <w:tr w:rsidR="00AC62D2" w:rsidRPr="00B32F51" w14:paraId="41556C71" w14:textId="77777777" w:rsidTr="00DE33F5">
        <w:trPr>
          <w:cantSplit/>
          <w:trHeight w:val="190"/>
          <w:ins w:id="1657" w:author="Author"/>
        </w:trPr>
        <w:tc>
          <w:tcPr>
            <w:tcW w:w="200" w:type="dxa"/>
          </w:tcPr>
          <w:p w14:paraId="43D7E690" w14:textId="77777777" w:rsidR="00AC62D2" w:rsidRPr="00B32F51" w:rsidRDefault="00AC62D2" w:rsidP="00DE33F5">
            <w:pPr>
              <w:pStyle w:val="tabletext11"/>
              <w:rPr>
                <w:ins w:id="16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5060B" w14:textId="77777777" w:rsidR="00AC62D2" w:rsidRPr="00B32F51" w:rsidRDefault="00AC62D2" w:rsidP="00DE33F5">
            <w:pPr>
              <w:pStyle w:val="tabletext11"/>
              <w:jc w:val="right"/>
              <w:rPr>
                <w:ins w:id="16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5A4C5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60" w:author="Author"/>
              </w:rPr>
            </w:pPr>
            <w:ins w:id="1661" w:author="Author">
              <w:r w:rsidRPr="00B32F51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EEC0F" w14:textId="77777777" w:rsidR="00AC62D2" w:rsidRPr="00B32F51" w:rsidRDefault="00AC62D2" w:rsidP="00DE33F5">
            <w:pPr>
              <w:pStyle w:val="tabletext11"/>
              <w:jc w:val="right"/>
              <w:rPr>
                <w:ins w:id="166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2FB2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63" w:author="Author"/>
              </w:rPr>
            </w:pPr>
            <w:ins w:id="1664" w:author="Author">
              <w:r w:rsidRPr="00B32F51">
                <w:rPr>
                  <w:rFonts w:cs="Arial"/>
                  <w:color w:val="000000"/>
                  <w:szCs w:val="18"/>
                </w:rPr>
                <w:t>3.23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8E83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6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288C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66" w:author="Author"/>
              </w:rPr>
            </w:pPr>
            <w:ins w:id="1667" w:author="Author">
              <w:r w:rsidRPr="00B32F51">
                <w:rPr>
                  <w:rFonts w:cs="Arial"/>
                  <w:color w:val="000000"/>
                  <w:szCs w:val="18"/>
                </w:rPr>
                <w:t>2.10</w:t>
              </w:r>
            </w:ins>
          </w:p>
        </w:tc>
      </w:tr>
      <w:tr w:rsidR="00AC62D2" w:rsidRPr="00B32F51" w14:paraId="47DE0E23" w14:textId="77777777" w:rsidTr="00DE33F5">
        <w:trPr>
          <w:cantSplit/>
          <w:trHeight w:val="190"/>
          <w:ins w:id="1668" w:author="Author"/>
        </w:trPr>
        <w:tc>
          <w:tcPr>
            <w:tcW w:w="200" w:type="dxa"/>
          </w:tcPr>
          <w:p w14:paraId="052E0F75" w14:textId="77777777" w:rsidR="00AC62D2" w:rsidRPr="00B32F51" w:rsidRDefault="00AC62D2" w:rsidP="00DE33F5">
            <w:pPr>
              <w:pStyle w:val="tabletext11"/>
              <w:rPr>
                <w:ins w:id="16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3BE44" w14:textId="77777777" w:rsidR="00AC62D2" w:rsidRPr="00B32F51" w:rsidRDefault="00AC62D2" w:rsidP="00DE33F5">
            <w:pPr>
              <w:pStyle w:val="tabletext11"/>
              <w:jc w:val="right"/>
              <w:rPr>
                <w:ins w:id="16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70A79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71" w:author="Author"/>
              </w:rPr>
            </w:pPr>
            <w:ins w:id="1672" w:author="Author">
              <w:r w:rsidRPr="00B32F51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9A0A4" w14:textId="77777777" w:rsidR="00AC62D2" w:rsidRPr="00B32F51" w:rsidRDefault="00AC62D2" w:rsidP="00DE33F5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4A7D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74" w:author="Author"/>
              </w:rPr>
            </w:pPr>
            <w:ins w:id="1675" w:author="Author">
              <w:r w:rsidRPr="00B32F51">
                <w:rPr>
                  <w:rFonts w:cs="Arial"/>
                  <w:color w:val="000000"/>
                  <w:szCs w:val="18"/>
                </w:rPr>
                <w:t>4.01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8C5E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7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C985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77" w:author="Author"/>
              </w:rPr>
            </w:pPr>
            <w:ins w:id="1678" w:author="Author">
              <w:r w:rsidRPr="00B32F51">
                <w:rPr>
                  <w:rFonts w:cs="Arial"/>
                  <w:color w:val="000000"/>
                  <w:szCs w:val="18"/>
                </w:rPr>
                <w:t>2.61</w:t>
              </w:r>
            </w:ins>
          </w:p>
        </w:tc>
      </w:tr>
      <w:tr w:rsidR="00AC62D2" w:rsidRPr="00B32F51" w14:paraId="2A705D70" w14:textId="77777777" w:rsidTr="00DE33F5">
        <w:trPr>
          <w:cantSplit/>
          <w:trHeight w:val="190"/>
          <w:ins w:id="1679" w:author="Author"/>
        </w:trPr>
        <w:tc>
          <w:tcPr>
            <w:tcW w:w="200" w:type="dxa"/>
          </w:tcPr>
          <w:p w14:paraId="2CD13333" w14:textId="77777777" w:rsidR="00AC62D2" w:rsidRPr="00B32F51" w:rsidRDefault="00AC62D2" w:rsidP="00DE33F5">
            <w:pPr>
              <w:pStyle w:val="tabletext11"/>
              <w:rPr>
                <w:ins w:id="16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6073D" w14:textId="77777777" w:rsidR="00AC62D2" w:rsidRPr="00B32F51" w:rsidRDefault="00AC62D2" w:rsidP="00DE33F5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709597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82" w:author="Author"/>
              </w:rPr>
            </w:pPr>
            <w:ins w:id="1683" w:author="Author">
              <w:r w:rsidRPr="00B32F51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78104" w14:textId="77777777" w:rsidR="00AC62D2" w:rsidRPr="00B32F51" w:rsidRDefault="00AC62D2" w:rsidP="00DE33F5">
            <w:pPr>
              <w:pStyle w:val="tabletext11"/>
              <w:jc w:val="right"/>
              <w:rPr>
                <w:ins w:id="168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D7B6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85" w:author="Author"/>
              </w:rPr>
            </w:pPr>
            <w:ins w:id="1686" w:author="Author">
              <w:r w:rsidRPr="00B32F51">
                <w:rPr>
                  <w:rFonts w:cs="Arial"/>
                  <w:color w:val="000000"/>
                  <w:szCs w:val="18"/>
                </w:rPr>
                <w:t>4.64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2F4B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8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28DA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88" w:author="Author"/>
              </w:rPr>
            </w:pPr>
            <w:ins w:id="1689" w:author="Author">
              <w:r w:rsidRPr="00B32F51">
                <w:rPr>
                  <w:rFonts w:cs="Arial"/>
                  <w:color w:val="000000"/>
                  <w:szCs w:val="18"/>
                </w:rPr>
                <w:t>3.02</w:t>
              </w:r>
            </w:ins>
          </w:p>
        </w:tc>
      </w:tr>
      <w:tr w:rsidR="00AC62D2" w:rsidRPr="00B32F51" w14:paraId="4A0E66A2" w14:textId="77777777" w:rsidTr="00DE33F5">
        <w:trPr>
          <w:cantSplit/>
          <w:trHeight w:val="190"/>
          <w:ins w:id="1690" w:author="Author"/>
        </w:trPr>
        <w:tc>
          <w:tcPr>
            <w:tcW w:w="200" w:type="dxa"/>
          </w:tcPr>
          <w:p w14:paraId="33BD6682" w14:textId="77777777" w:rsidR="00AC62D2" w:rsidRPr="00B32F51" w:rsidRDefault="00AC62D2" w:rsidP="00DE33F5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25462" w14:textId="77777777" w:rsidR="00AC62D2" w:rsidRPr="00B32F51" w:rsidRDefault="00AC62D2" w:rsidP="00DE33F5">
            <w:pPr>
              <w:pStyle w:val="tabletext11"/>
              <w:jc w:val="right"/>
              <w:rPr>
                <w:ins w:id="16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3BEE32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693" w:author="Author"/>
              </w:rPr>
            </w:pPr>
            <w:ins w:id="1694" w:author="Author">
              <w:r w:rsidRPr="00B32F51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DCFA6" w14:textId="77777777" w:rsidR="00AC62D2" w:rsidRPr="00B32F51" w:rsidRDefault="00AC62D2" w:rsidP="00DE33F5">
            <w:pPr>
              <w:pStyle w:val="tabletext11"/>
              <w:jc w:val="right"/>
              <w:rPr>
                <w:ins w:id="169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40B3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96" w:author="Author"/>
              </w:rPr>
            </w:pPr>
            <w:ins w:id="1697" w:author="Author">
              <w:r w:rsidRPr="00B32F51">
                <w:rPr>
                  <w:rFonts w:cs="Arial"/>
                  <w:color w:val="000000"/>
                  <w:szCs w:val="18"/>
                </w:rPr>
                <w:t>5.25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E2241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69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4EE1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699" w:author="Author"/>
              </w:rPr>
            </w:pPr>
            <w:ins w:id="1700" w:author="Author">
              <w:r w:rsidRPr="00B32F51">
                <w:rPr>
                  <w:rFonts w:cs="Arial"/>
                  <w:color w:val="000000"/>
                  <w:szCs w:val="18"/>
                </w:rPr>
                <w:t>3.41</w:t>
              </w:r>
            </w:ins>
          </w:p>
        </w:tc>
      </w:tr>
      <w:tr w:rsidR="00AC62D2" w:rsidRPr="00B32F51" w14:paraId="2CB0E305" w14:textId="77777777" w:rsidTr="00DE33F5">
        <w:trPr>
          <w:cantSplit/>
          <w:trHeight w:val="190"/>
          <w:ins w:id="1701" w:author="Author"/>
        </w:trPr>
        <w:tc>
          <w:tcPr>
            <w:tcW w:w="200" w:type="dxa"/>
          </w:tcPr>
          <w:p w14:paraId="258427E0" w14:textId="77777777" w:rsidR="00AC62D2" w:rsidRPr="00B32F51" w:rsidRDefault="00AC62D2" w:rsidP="00DE33F5">
            <w:pPr>
              <w:pStyle w:val="tabletext11"/>
              <w:rPr>
                <w:ins w:id="1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A79BD" w14:textId="77777777" w:rsidR="00AC62D2" w:rsidRPr="00B32F51" w:rsidRDefault="00AC62D2" w:rsidP="00DE33F5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1D3ECB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04" w:author="Author"/>
              </w:rPr>
            </w:pPr>
            <w:ins w:id="1705" w:author="Author">
              <w:r w:rsidRPr="00B32F51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EEA9A" w14:textId="77777777" w:rsidR="00AC62D2" w:rsidRPr="00B32F51" w:rsidRDefault="00AC62D2" w:rsidP="00DE33F5">
            <w:pPr>
              <w:pStyle w:val="tabletext11"/>
              <w:jc w:val="right"/>
              <w:rPr>
                <w:ins w:id="170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B15B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07" w:author="Author"/>
              </w:rPr>
            </w:pPr>
            <w:ins w:id="1708" w:author="Author">
              <w:r w:rsidRPr="00B32F51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C425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0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9633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10" w:author="Author"/>
              </w:rPr>
            </w:pPr>
            <w:ins w:id="1711" w:author="Author">
              <w:r w:rsidRPr="00B32F51">
                <w:rPr>
                  <w:rFonts w:cs="Arial"/>
                  <w:color w:val="000000"/>
                  <w:szCs w:val="18"/>
                </w:rPr>
                <w:t>3.92</w:t>
              </w:r>
            </w:ins>
          </w:p>
        </w:tc>
      </w:tr>
      <w:tr w:rsidR="00AC62D2" w:rsidRPr="00B32F51" w14:paraId="2DF569F2" w14:textId="77777777" w:rsidTr="00DE33F5">
        <w:trPr>
          <w:cantSplit/>
          <w:trHeight w:val="190"/>
          <w:ins w:id="1712" w:author="Author"/>
        </w:trPr>
        <w:tc>
          <w:tcPr>
            <w:tcW w:w="200" w:type="dxa"/>
          </w:tcPr>
          <w:p w14:paraId="1901F1B6" w14:textId="77777777" w:rsidR="00AC62D2" w:rsidRPr="00B32F51" w:rsidRDefault="00AC62D2" w:rsidP="00DE33F5">
            <w:pPr>
              <w:pStyle w:val="tabletext11"/>
              <w:rPr>
                <w:ins w:id="1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2A41D" w14:textId="77777777" w:rsidR="00AC62D2" w:rsidRPr="00B32F51" w:rsidRDefault="00AC62D2" w:rsidP="00DE33F5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ED3F0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15" w:author="Author"/>
              </w:rPr>
            </w:pPr>
            <w:ins w:id="1716" w:author="Author">
              <w:r w:rsidRPr="00B32F51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56B24" w14:textId="77777777" w:rsidR="00AC62D2" w:rsidRPr="00B32F51" w:rsidRDefault="00AC62D2" w:rsidP="00DE33F5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C0C7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18" w:author="Author"/>
              </w:rPr>
            </w:pPr>
            <w:ins w:id="1719" w:author="Author">
              <w:r w:rsidRPr="00B32F51">
                <w:rPr>
                  <w:rFonts w:cs="Arial"/>
                  <w:color w:val="000000"/>
                  <w:szCs w:val="18"/>
                </w:rPr>
                <w:t>6.74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6D02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2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D28D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21" w:author="Author"/>
              </w:rPr>
            </w:pPr>
            <w:ins w:id="1722" w:author="Author">
              <w:r w:rsidRPr="00B32F51">
                <w:rPr>
                  <w:rFonts w:cs="Arial"/>
                  <w:color w:val="000000"/>
                  <w:szCs w:val="18"/>
                </w:rPr>
                <w:t>4.38</w:t>
              </w:r>
            </w:ins>
          </w:p>
        </w:tc>
      </w:tr>
      <w:tr w:rsidR="00AC62D2" w:rsidRPr="00B32F51" w14:paraId="3941A465" w14:textId="77777777" w:rsidTr="00DE33F5">
        <w:trPr>
          <w:cantSplit/>
          <w:trHeight w:val="190"/>
          <w:ins w:id="1723" w:author="Author"/>
        </w:trPr>
        <w:tc>
          <w:tcPr>
            <w:tcW w:w="200" w:type="dxa"/>
          </w:tcPr>
          <w:p w14:paraId="3AEE4394" w14:textId="77777777" w:rsidR="00AC62D2" w:rsidRPr="00B32F51" w:rsidRDefault="00AC62D2" w:rsidP="00DE33F5">
            <w:pPr>
              <w:pStyle w:val="tabletext11"/>
              <w:rPr>
                <w:ins w:id="17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3565C" w14:textId="77777777" w:rsidR="00AC62D2" w:rsidRPr="00B32F51" w:rsidRDefault="00AC62D2" w:rsidP="00DE33F5">
            <w:pPr>
              <w:pStyle w:val="tabletext11"/>
              <w:jc w:val="right"/>
              <w:rPr>
                <w:ins w:id="17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350035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26" w:author="Author"/>
              </w:rPr>
            </w:pPr>
            <w:ins w:id="1727" w:author="Author">
              <w:r w:rsidRPr="00B32F51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5C399" w14:textId="77777777" w:rsidR="00AC62D2" w:rsidRPr="00B32F51" w:rsidRDefault="00AC62D2" w:rsidP="00DE33F5">
            <w:pPr>
              <w:pStyle w:val="tabletext11"/>
              <w:jc w:val="right"/>
              <w:rPr>
                <w:ins w:id="172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DB65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29" w:author="Author"/>
              </w:rPr>
            </w:pPr>
            <w:ins w:id="1730" w:author="Author">
              <w:r w:rsidRPr="00B32F51">
                <w:rPr>
                  <w:rFonts w:cs="Arial"/>
                  <w:color w:val="000000"/>
                  <w:szCs w:val="18"/>
                </w:rPr>
                <w:t>7.69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85DA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3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D9EC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32" w:author="Author"/>
              </w:rPr>
            </w:pPr>
            <w:ins w:id="1733" w:author="Author">
              <w:r w:rsidRPr="00B32F51">
                <w:rPr>
                  <w:rFonts w:cs="Arial"/>
                  <w:color w:val="000000"/>
                  <w:szCs w:val="18"/>
                </w:rPr>
                <w:t>5.00</w:t>
              </w:r>
            </w:ins>
          </w:p>
        </w:tc>
      </w:tr>
      <w:tr w:rsidR="00AC62D2" w:rsidRPr="00B32F51" w14:paraId="0ABA6160" w14:textId="77777777" w:rsidTr="00DE33F5">
        <w:trPr>
          <w:cantSplit/>
          <w:trHeight w:val="190"/>
          <w:ins w:id="1734" w:author="Author"/>
        </w:trPr>
        <w:tc>
          <w:tcPr>
            <w:tcW w:w="200" w:type="dxa"/>
          </w:tcPr>
          <w:p w14:paraId="264C7795" w14:textId="77777777" w:rsidR="00AC62D2" w:rsidRPr="00B32F51" w:rsidRDefault="00AC62D2" w:rsidP="00DE33F5">
            <w:pPr>
              <w:pStyle w:val="tabletext11"/>
              <w:rPr>
                <w:ins w:id="17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44E24" w14:textId="77777777" w:rsidR="00AC62D2" w:rsidRPr="00B32F51" w:rsidRDefault="00AC62D2" w:rsidP="00DE33F5">
            <w:pPr>
              <w:pStyle w:val="tabletext11"/>
              <w:jc w:val="right"/>
              <w:rPr>
                <w:ins w:id="17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86B210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37" w:author="Author"/>
              </w:rPr>
            </w:pPr>
            <w:ins w:id="1738" w:author="Author">
              <w:r w:rsidRPr="00B32F51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9FABD" w14:textId="77777777" w:rsidR="00AC62D2" w:rsidRPr="00B32F51" w:rsidRDefault="00AC62D2" w:rsidP="00DE33F5">
            <w:pPr>
              <w:pStyle w:val="tabletext11"/>
              <w:jc w:val="right"/>
              <w:rPr>
                <w:ins w:id="173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4DFEE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40" w:author="Author"/>
              </w:rPr>
            </w:pPr>
            <w:ins w:id="1741" w:author="Author">
              <w:r w:rsidRPr="00B32F51">
                <w:rPr>
                  <w:rFonts w:cs="Arial"/>
                  <w:color w:val="000000"/>
                  <w:szCs w:val="18"/>
                </w:rPr>
                <w:t>8.79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F7AF0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4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C1BF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43" w:author="Author"/>
              </w:rPr>
            </w:pPr>
            <w:ins w:id="1744" w:author="Author">
              <w:r w:rsidRPr="00B32F51">
                <w:rPr>
                  <w:rFonts w:cs="Arial"/>
                  <w:color w:val="000000"/>
                  <w:szCs w:val="18"/>
                </w:rPr>
                <w:t>5.72</w:t>
              </w:r>
            </w:ins>
          </w:p>
        </w:tc>
      </w:tr>
      <w:tr w:rsidR="00AC62D2" w:rsidRPr="00B32F51" w14:paraId="26D54226" w14:textId="77777777" w:rsidTr="00DE33F5">
        <w:trPr>
          <w:cantSplit/>
          <w:trHeight w:val="190"/>
          <w:ins w:id="1745" w:author="Author"/>
        </w:trPr>
        <w:tc>
          <w:tcPr>
            <w:tcW w:w="200" w:type="dxa"/>
          </w:tcPr>
          <w:p w14:paraId="2B3656A6" w14:textId="77777777" w:rsidR="00AC62D2" w:rsidRPr="00B32F51" w:rsidRDefault="00AC62D2" w:rsidP="00DE33F5">
            <w:pPr>
              <w:pStyle w:val="tabletext11"/>
              <w:rPr>
                <w:ins w:id="1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6EFAD" w14:textId="77777777" w:rsidR="00AC62D2" w:rsidRPr="00B32F51" w:rsidRDefault="00AC62D2" w:rsidP="00DE33F5">
            <w:pPr>
              <w:pStyle w:val="tabletext11"/>
              <w:jc w:val="right"/>
              <w:rPr>
                <w:ins w:id="17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45A3BA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48" w:author="Author"/>
              </w:rPr>
            </w:pPr>
            <w:ins w:id="1749" w:author="Author">
              <w:r w:rsidRPr="00B32F51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6F548" w14:textId="77777777" w:rsidR="00AC62D2" w:rsidRPr="00B32F51" w:rsidRDefault="00AC62D2" w:rsidP="00DE33F5">
            <w:pPr>
              <w:pStyle w:val="tabletext11"/>
              <w:jc w:val="right"/>
              <w:rPr>
                <w:ins w:id="175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C9568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51" w:author="Author"/>
              </w:rPr>
            </w:pPr>
            <w:ins w:id="1752" w:author="Author">
              <w:r w:rsidRPr="00B32F51">
                <w:rPr>
                  <w:rFonts w:cs="Arial"/>
                  <w:color w:val="000000"/>
                  <w:szCs w:val="18"/>
                </w:rPr>
                <w:t>10.35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CB73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5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D52F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54" w:author="Author"/>
              </w:rPr>
            </w:pPr>
            <w:ins w:id="1755" w:author="Author">
              <w:r w:rsidRPr="00B32F51">
                <w:rPr>
                  <w:rFonts w:cs="Arial"/>
                  <w:color w:val="000000"/>
                  <w:szCs w:val="18"/>
                </w:rPr>
                <w:t>6.73</w:t>
              </w:r>
            </w:ins>
          </w:p>
        </w:tc>
      </w:tr>
      <w:tr w:rsidR="00AC62D2" w:rsidRPr="00B32F51" w14:paraId="0B8D302C" w14:textId="77777777" w:rsidTr="00DE33F5">
        <w:trPr>
          <w:cantSplit/>
          <w:trHeight w:val="190"/>
          <w:ins w:id="1756" w:author="Author"/>
        </w:trPr>
        <w:tc>
          <w:tcPr>
            <w:tcW w:w="200" w:type="dxa"/>
          </w:tcPr>
          <w:p w14:paraId="5E5772E9" w14:textId="77777777" w:rsidR="00AC62D2" w:rsidRPr="00B32F51" w:rsidRDefault="00AC62D2" w:rsidP="00DE33F5">
            <w:pPr>
              <w:pStyle w:val="tabletext11"/>
              <w:rPr>
                <w:ins w:id="17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03CF1" w14:textId="77777777" w:rsidR="00AC62D2" w:rsidRPr="00B32F51" w:rsidRDefault="00AC62D2" w:rsidP="00DE33F5">
            <w:pPr>
              <w:pStyle w:val="tabletext11"/>
              <w:jc w:val="right"/>
              <w:rPr>
                <w:ins w:id="17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EE3C2" w14:textId="77777777" w:rsidR="00AC62D2" w:rsidRPr="00B32F51" w:rsidRDefault="00AC62D2" w:rsidP="00DE33F5">
            <w:pPr>
              <w:pStyle w:val="tabletext11"/>
              <w:tabs>
                <w:tab w:val="decimal" w:pos="870"/>
              </w:tabs>
              <w:rPr>
                <w:ins w:id="1759" w:author="Author"/>
              </w:rPr>
            </w:pPr>
            <w:ins w:id="1760" w:author="Author">
              <w:r w:rsidRPr="00B32F51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46D22" w14:textId="77777777" w:rsidR="00AC62D2" w:rsidRPr="00B32F51" w:rsidRDefault="00AC62D2" w:rsidP="00DE33F5">
            <w:pPr>
              <w:pStyle w:val="tabletext11"/>
              <w:jc w:val="right"/>
              <w:rPr>
                <w:ins w:id="176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B7B2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62" w:author="Author"/>
              </w:rPr>
            </w:pPr>
            <w:ins w:id="1763" w:author="Author">
              <w:r w:rsidRPr="00B32F51">
                <w:rPr>
                  <w:rFonts w:cs="Arial"/>
                  <w:color w:val="000000"/>
                  <w:szCs w:val="18"/>
                </w:rPr>
                <w:t>11.50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0842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jc w:val="right"/>
              <w:rPr>
                <w:ins w:id="176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A7EBF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65" w:author="Author"/>
              </w:rPr>
            </w:pPr>
            <w:ins w:id="1766" w:author="Author">
              <w:r w:rsidRPr="00B32F51">
                <w:rPr>
                  <w:rFonts w:cs="Arial"/>
                  <w:color w:val="000000"/>
                  <w:szCs w:val="18"/>
                </w:rPr>
                <w:t>7.47</w:t>
              </w:r>
            </w:ins>
          </w:p>
        </w:tc>
      </w:tr>
    </w:tbl>
    <w:p w14:paraId="427DB6BD" w14:textId="77777777" w:rsidR="00AC62D2" w:rsidRPr="00B32F51" w:rsidRDefault="00AC62D2" w:rsidP="00AC62D2">
      <w:pPr>
        <w:pStyle w:val="tablecaption"/>
        <w:rPr>
          <w:ins w:id="1767" w:author="Author"/>
        </w:rPr>
      </w:pPr>
      <w:ins w:id="1768" w:author="Author">
        <w:r w:rsidRPr="00B32F51">
          <w:t xml:space="preserve">Table </w:t>
        </w:r>
        <w:r w:rsidRPr="00B32F51">
          <w:rPr>
            <w:bCs/>
          </w:rPr>
          <w:t>297.B.3.a.(2)(LC)</w:t>
        </w:r>
        <w:r w:rsidRPr="00B32F51">
          <w:t xml:space="preserve"> Single Limits Underinsured Motorists Bodily Injury Coverage Loss Costs</w:t>
        </w:r>
      </w:ins>
    </w:p>
    <w:p w14:paraId="6BD857AF" w14:textId="77777777" w:rsidR="00AC62D2" w:rsidRPr="00B32F51" w:rsidRDefault="00AC62D2" w:rsidP="00AC62D2">
      <w:pPr>
        <w:pStyle w:val="isonormal"/>
        <w:rPr>
          <w:ins w:id="1769" w:author="Author"/>
        </w:rPr>
      </w:pPr>
    </w:p>
    <w:p w14:paraId="65A8CB69" w14:textId="77777777" w:rsidR="00AC62D2" w:rsidRPr="00B32F51" w:rsidRDefault="00AC62D2" w:rsidP="00AC62D2">
      <w:pPr>
        <w:pStyle w:val="space8"/>
        <w:rPr>
          <w:ins w:id="1770" w:author="Author"/>
        </w:rPr>
      </w:pPr>
    </w:p>
    <w:p w14:paraId="4B68590C" w14:textId="77777777" w:rsidR="00605029" w:rsidRDefault="00605029">
      <w:r>
        <w:rPr>
          <w:b/>
        </w:rP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AC62D2" w:rsidRPr="00B32F51" w14:paraId="2D0385ED" w14:textId="77777777" w:rsidTr="00DE33F5">
        <w:trPr>
          <w:cantSplit/>
          <w:trHeight w:val="190"/>
          <w:ins w:id="1771" w:author="Author"/>
        </w:trPr>
        <w:tc>
          <w:tcPr>
            <w:tcW w:w="200" w:type="dxa"/>
          </w:tcPr>
          <w:p w14:paraId="17905848" w14:textId="1AE7D879" w:rsidR="00AC62D2" w:rsidRPr="00B32F51" w:rsidRDefault="00AC62D2" w:rsidP="00DE33F5">
            <w:pPr>
              <w:pStyle w:val="tablehead"/>
              <w:rPr>
                <w:ins w:id="177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9388" w14:textId="77777777" w:rsidR="00AC62D2" w:rsidRPr="00B32F51" w:rsidRDefault="00AC62D2" w:rsidP="00DE33F5">
            <w:pPr>
              <w:pStyle w:val="tablehead"/>
              <w:rPr>
                <w:ins w:id="1773" w:author="Author"/>
              </w:rPr>
            </w:pPr>
            <w:ins w:id="1774" w:author="Author">
              <w:r w:rsidRPr="00B32F51">
                <w:t>Uninsured Motorists Bodily Injury</w:t>
              </w:r>
            </w:ins>
          </w:p>
        </w:tc>
      </w:tr>
      <w:tr w:rsidR="00AC62D2" w:rsidRPr="00B32F51" w14:paraId="01F90C97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775" w:author="Author"/>
        </w:trPr>
        <w:tc>
          <w:tcPr>
            <w:tcW w:w="200" w:type="dxa"/>
          </w:tcPr>
          <w:p w14:paraId="7B358D71" w14:textId="77777777" w:rsidR="00AC62D2" w:rsidRPr="00B32F51" w:rsidRDefault="00AC62D2" w:rsidP="00DE33F5">
            <w:pPr>
              <w:pStyle w:val="tabletext11"/>
              <w:rPr>
                <w:ins w:id="1776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8018AB" w14:textId="77777777" w:rsidR="00AC62D2" w:rsidRPr="00B32F51" w:rsidRDefault="00AC62D2" w:rsidP="00DE33F5">
            <w:pPr>
              <w:pStyle w:val="tablehead"/>
              <w:rPr>
                <w:ins w:id="1777" w:author="Author"/>
              </w:rPr>
            </w:pPr>
            <w:ins w:id="1778" w:author="Author">
              <w:r w:rsidRPr="00B32F51">
                <w:t>Bodily</w:t>
              </w:r>
              <w:r w:rsidRPr="00B32F51">
                <w:br/>
                <w:t>Injury</w:t>
              </w:r>
              <w:r w:rsidRPr="00B32F51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3F3242" w14:textId="77777777" w:rsidR="00AC62D2" w:rsidRPr="00B32F51" w:rsidRDefault="00AC62D2" w:rsidP="00DE33F5">
            <w:pPr>
              <w:pStyle w:val="tablehead"/>
              <w:rPr>
                <w:ins w:id="1779" w:author="Author"/>
              </w:rPr>
            </w:pPr>
            <w:ins w:id="1780" w:author="Author">
              <w:r w:rsidRPr="00B32F51">
                <w:t>Private</w:t>
              </w:r>
              <w:r w:rsidRPr="00B32F51">
                <w:br/>
                <w:t>Passenger</w:t>
              </w:r>
              <w:r w:rsidRPr="00B32F51">
                <w:br/>
                <w:t>Types Per</w:t>
              </w:r>
              <w:r w:rsidRPr="00B32F51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77FB85" w14:textId="77777777" w:rsidR="00AC62D2" w:rsidRPr="00B32F51" w:rsidRDefault="00AC62D2" w:rsidP="00DE33F5">
            <w:pPr>
              <w:pStyle w:val="tablehead"/>
              <w:rPr>
                <w:ins w:id="1781" w:author="Author"/>
              </w:rPr>
            </w:pPr>
            <w:ins w:id="1782" w:author="Author">
              <w:r w:rsidRPr="00B32F51">
                <w:t>Other Than</w:t>
              </w:r>
              <w:r w:rsidRPr="00B32F51">
                <w:br/>
                <w:t>Private</w:t>
              </w:r>
              <w:r w:rsidRPr="00B32F51">
                <w:br/>
                <w:t>Passenger</w:t>
              </w:r>
              <w:r w:rsidRPr="00B32F51">
                <w:br/>
                <w:t>Types Per</w:t>
              </w:r>
              <w:r w:rsidRPr="00B32F51">
                <w:br/>
                <w:t>Exposure</w:t>
              </w:r>
            </w:ins>
          </w:p>
        </w:tc>
      </w:tr>
      <w:tr w:rsidR="00AC62D2" w:rsidRPr="00B32F51" w14:paraId="0B7AEB0A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783" w:author="Author"/>
        </w:trPr>
        <w:tc>
          <w:tcPr>
            <w:tcW w:w="200" w:type="dxa"/>
          </w:tcPr>
          <w:p w14:paraId="4A64A637" w14:textId="77777777" w:rsidR="00AC62D2" w:rsidRPr="00B32F51" w:rsidRDefault="00AC62D2" w:rsidP="00DE33F5">
            <w:pPr>
              <w:pStyle w:val="tabletext11"/>
              <w:rPr>
                <w:ins w:id="17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97004" w14:textId="77777777" w:rsidR="00AC62D2" w:rsidRPr="00B32F51" w:rsidRDefault="00AC62D2" w:rsidP="00DE33F5">
            <w:pPr>
              <w:pStyle w:val="tabletext11"/>
              <w:jc w:val="center"/>
              <w:rPr>
                <w:ins w:id="1785" w:author="Author"/>
              </w:rPr>
            </w:pPr>
            <w:ins w:id="1786" w:author="Author">
              <w:r w:rsidRPr="00B32F51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65B0061" w14:textId="77777777" w:rsidR="00AC62D2" w:rsidRPr="00B32F51" w:rsidRDefault="00AC62D2" w:rsidP="00DE33F5">
            <w:pPr>
              <w:pStyle w:val="tabletext11"/>
              <w:jc w:val="right"/>
              <w:rPr>
                <w:ins w:id="1787" w:author="Author"/>
              </w:rPr>
            </w:pPr>
            <w:ins w:id="1788" w:author="Author">
              <w:r w:rsidRPr="00B32F51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A4230" w14:textId="77777777" w:rsidR="00AC62D2" w:rsidRPr="00B32F51" w:rsidRDefault="00AC62D2" w:rsidP="00DE33F5">
            <w:pPr>
              <w:pStyle w:val="tabletext11"/>
              <w:jc w:val="right"/>
              <w:rPr>
                <w:ins w:id="1789" w:author="Author"/>
              </w:rPr>
            </w:pPr>
            <w:ins w:id="1790" w:author="Author">
              <w:r w:rsidRPr="00B32F5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9E0B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91" w:author="Author"/>
              </w:rPr>
            </w:pPr>
            <w:ins w:id="1792" w:author="Author">
              <w:r w:rsidRPr="00B32F51">
                <w:rPr>
                  <w:rFonts w:cs="Arial"/>
                  <w:color w:val="000000"/>
                  <w:szCs w:val="18"/>
                </w:rPr>
                <w:t>2.19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E8593" w14:textId="77777777" w:rsidR="00AC62D2" w:rsidRPr="00B32F51" w:rsidRDefault="00AC62D2" w:rsidP="00DE33F5">
            <w:pPr>
              <w:pStyle w:val="tabletext11"/>
              <w:jc w:val="right"/>
              <w:rPr>
                <w:ins w:id="1793" w:author="Author"/>
              </w:rPr>
            </w:pPr>
            <w:ins w:id="1794" w:author="Author">
              <w:r w:rsidRPr="00B32F5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741F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795" w:author="Author"/>
              </w:rPr>
            </w:pPr>
            <w:ins w:id="1796" w:author="Author">
              <w:r w:rsidRPr="00B32F51">
                <w:rPr>
                  <w:rFonts w:cs="Arial"/>
                  <w:color w:val="000000"/>
                  <w:szCs w:val="18"/>
                </w:rPr>
                <w:t>0.58</w:t>
              </w:r>
            </w:ins>
          </w:p>
        </w:tc>
      </w:tr>
      <w:tr w:rsidR="00AC62D2" w:rsidRPr="00B32F51" w14:paraId="0F34D2D4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797" w:author="Author"/>
        </w:trPr>
        <w:tc>
          <w:tcPr>
            <w:tcW w:w="200" w:type="dxa"/>
          </w:tcPr>
          <w:p w14:paraId="0597A299" w14:textId="77777777" w:rsidR="00AC62D2" w:rsidRPr="00B32F51" w:rsidRDefault="00AC62D2" w:rsidP="00DE33F5">
            <w:pPr>
              <w:pStyle w:val="tabletext11"/>
              <w:rPr>
                <w:ins w:id="17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57165" w14:textId="77777777" w:rsidR="00AC62D2" w:rsidRPr="00B32F51" w:rsidRDefault="00AC62D2" w:rsidP="00DE33F5">
            <w:pPr>
              <w:pStyle w:val="tabletext11"/>
              <w:jc w:val="center"/>
              <w:rPr>
                <w:ins w:id="179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1BF0CD" w14:textId="77777777" w:rsidR="00AC62D2" w:rsidRPr="00B32F51" w:rsidRDefault="00AC62D2" w:rsidP="00DE33F5">
            <w:pPr>
              <w:pStyle w:val="tabletext11"/>
              <w:jc w:val="right"/>
              <w:rPr>
                <w:ins w:id="1800" w:author="Author"/>
              </w:rPr>
            </w:pPr>
            <w:ins w:id="1801" w:author="Author">
              <w:r w:rsidRPr="00B32F51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1E2C1" w14:textId="77777777" w:rsidR="00AC62D2" w:rsidRPr="00B32F51" w:rsidRDefault="00AC62D2" w:rsidP="00DE33F5">
            <w:pPr>
              <w:pStyle w:val="tabletext11"/>
              <w:jc w:val="right"/>
              <w:rPr>
                <w:ins w:id="180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4F0B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03" w:author="Author"/>
              </w:rPr>
            </w:pPr>
            <w:ins w:id="1804" w:author="Author">
              <w:r w:rsidRPr="00B32F51">
                <w:rPr>
                  <w:rFonts w:cs="Arial"/>
                  <w:color w:val="000000"/>
                  <w:szCs w:val="18"/>
                </w:rPr>
                <w:t>2.79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4486A" w14:textId="77777777" w:rsidR="00AC62D2" w:rsidRPr="00B32F51" w:rsidRDefault="00AC62D2" w:rsidP="00DE33F5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B0ED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06" w:author="Author"/>
              </w:rPr>
            </w:pPr>
            <w:ins w:id="1807" w:author="Author">
              <w:r w:rsidRPr="00B32F51">
                <w:rPr>
                  <w:rFonts w:cs="Arial"/>
                  <w:color w:val="000000"/>
                  <w:szCs w:val="18"/>
                </w:rPr>
                <w:t>0.73</w:t>
              </w:r>
            </w:ins>
          </w:p>
        </w:tc>
      </w:tr>
      <w:tr w:rsidR="00AC62D2" w:rsidRPr="00B32F51" w14:paraId="35799C32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08" w:author="Author"/>
        </w:trPr>
        <w:tc>
          <w:tcPr>
            <w:tcW w:w="200" w:type="dxa"/>
          </w:tcPr>
          <w:p w14:paraId="7888D37F" w14:textId="77777777" w:rsidR="00AC62D2" w:rsidRPr="00B32F51" w:rsidRDefault="00AC62D2" w:rsidP="00DE33F5">
            <w:pPr>
              <w:pStyle w:val="tabletext11"/>
              <w:rPr>
                <w:ins w:id="18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6B017" w14:textId="77777777" w:rsidR="00AC62D2" w:rsidRPr="00B32F51" w:rsidRDefault="00AC62D2" w:rsidP="00DE33F5">
            <w:pPr>
              <w:pStyle w:val="tabletext11"/>
              <w:jc w:val="right"/>
              <w:rPr>
                <w:ins w:id="181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3E2D0F" w14:textId="77777777" w:rsidR="00AC62D2" w:rsidRPr="00B32F51" w:rsidRDefault="00AC62D2" w:rsidP="00DE33F5">
            <w:pPr>
              <w:pStyle w:val="tabletext11"/>
              <w:jc w:val="right"/>
              <w:rPr>
                <w:ins w:id="1811" w:author="Author"/>
              </w:rPr>
            </w:pPr>
            <w:ins w:id="1812" w:author="Author">
              <w:r w:rsidRPr="00B32F51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375F6" w14:textId="77777777" w:rsidR="00AC62D2" w:rsidRPr="00B32F51" w:rsidRDefault="00AC62D2" w:rsidP="00DE33F5">
            <w:pPr>
              <w:pStyle w:val="tabletext11"/>
              <w:jc w:val="right"/>
              <w:rPr>
                <w:ins w:id="181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12C38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14" w:author="Author"/>
              </w:rPr>
            </w:pPr>
            <w:ins w:id="1815" w:author="Author">
              <w:r w:rsidRPr="00B32F51">
                <w:rPr>
                  <w:rFonts w:cs="Arial"/>
                  <w:color w:val="000000"/>
                  <w:szCs w:val="18"/>
                </w:rPr>
                <w:t>3.47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A2F9E" w14:textId="77777777" w:rsidR="00AC62D2" w:rsidRPr="00B32F51" w:rsidRDefault="00AC62D2" w:rsidP="00DE33F5">
            <w:pPr>
              <w:pStyle w:val="tabletext11"/>
              <w:jc w:val="right"/>
              <w:rPr>
                <w:ins w:id="181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1A0F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17" w:author="Author"/>
              </w:rPr>
            </w:pPr>
            <w:ins w:id="1818" w:author="Author">
              <w:r w:rsidRPr="00B32F51">
                <w:rPr>
                  <w:rFonts w:cs="Arial"/>
                  <w:color w:val="000000"/>
                  <w:szCs w:val="18"/>
                </w:rPr>
                <w:t>0.92</w:t>
              </w:r>
            </w:ins>
          </w:p>
        </w:tc>
      </w:tr>
      <w:tr w:rsidR="00AC62D2" w:rsidRPr="00B32F51" w14:paraId="61562923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19" w:author="Author"/>
        </w:trPr>
        <w:tc>
          <w:tcPr>
            <w:tcW w:w="200" w:type="dxa"/>
          </w:tcPr>
          <w:p w14:paraId="1569E9EE" w14:textId="77777777" w:rsidR="00AC62D2" w:rsidRPr="00B32F51" w:rsidRDefault="00AC62D2" w:rsidP="00DE33F5">
            <w:pPr>
              <w:pStyle w:val="tabletext11"/>
              <w:rPr>
                <w:ins w:id="18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0190B" w14:textId="77777777" w:rsidR="00AC62D2" w:rsidRPr="00B32F51" w:rsidRDefault="00AC62D2" w:rsidP="00DE33F5">
            <w:pPr>
              <w:pStyle w:val="tabletext11"/>
              <w:jc w:val="center"/>
              <w:rPr>
                <w:ins w:id="182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50D7CB6" w14:textId="77777777" w:rsidR="00AC62D2" w:rsidRPr="00B32F51" w:rsidRDefault="00AC62D2" w:rsidP="00DE33F5">
            <w:pPr>
              <w:pStyle w:val="tabletext11"/>
              <w:jc w:val="right"/>
              <w:rPr>
                <w:ins w:id="1822" w:author="Author"/>
              </w:rPr>
            </w:pPr>
            <w:ins w:id="1823" w:author="Author">
              <w:r w:rsidRPr="00B32F51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6110E" w14:textId="77777777" w:rsidR="00AC62D2" w:rsidRPr="00B32F51" w:rsidRDefault="00AC62D2" w:rsidP="00DE33F5">
            <w:pPr>
              <w:pStyle w:val="tabletext11"/>
              <w:jc w:val="right"/>
              <w:rPr>
                <w:ins w:id="182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9361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25" w:author="Author"/>
              </w:rPr>
            </w:pPr>
            <w:ins w:id="1826" w:author="Author">
              <w:r w:rsidRPr="00B32F51">
                <w:rPr>
                  <w:rFonts w:cs="Arial"/>
                  <w:color w:val="000000"/>
                  <w:szCs w:val="18"/>
                </w:rPr>
                <w:t>4.30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1D7291" w14:textId="77777777" w:rsidR="00AC62D2" w:rsidRPr="00B32F51" w:rsidRDefault="00AC62D2" w:rsidP="00DE33F5">
            <w:pPr>
              <w:pStyle w:val="tabletext11"/>
              <w:jc w:val="right"/>
              <w:rPr>
                <w:ins w:id="182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0E676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28" w:author="Author"/>
              </w:rPr>
            </w:pPr>
            <w:ins w:id="1829" w:author="Author">
              <w:r w:rsidRPr="00B32F51">
                <w:rPr>
                  <w:rFonts w:cs="Arial"/>
                  <w:color w:val="000000"/>
                  <w:szCs w:val="18"/>
                </w:rPr>
                <w:t>1.13</w:t>
              </w:r>
            </w:ins>
          </w:p>
        </w:tc>
      </w:tr>
      <w:tr w:rsidR="00AC62D2" w:rsidRPr="00B32F51" w14:paraId="4C994372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30" w:author="Author"/>
        </w:trPr>
        <w:tc>
          <w:tcPr>
            <w:tcW w:w="200" w:type="dxa"/>
          </w:tcPr>
          <w:p w14:paraId="41750FB0" w14:textId="77777777" w:rsidR="00AC62D2" w:rsidRPr="00B32F51" w:rsidRDefault="00AC62D2" w:rsidP="00DE33F5">
            <w:pPr>
              <w:pStyle w:val="tabletext11"/>
              <w:rPr>
                <w:ins w:id="18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7A2F6" w14:textId="77777777" w:rsidR="00AC62D2" w:rsidRPr="00B32F51" w:rsidRDefault="00AC62D2" w:rsidP="00DE33F5">
            <w:pPr>
              <w:pStyle w:val="tabletext11"/>
              <w:jc w:val="center"/>
              <w:rPr>
                <w:ins w:id="183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6390E8" w14:textId="77777777" w:rsidR="00AC62D2" w:rsidRPr="00B32F51" w:rsidRDefault="00AC62D2" w:rsidP="00DE33F5">
            <w:pPr>
              <w:pStyle w:val="tabletext11"/>
              <w:jc w:val="right"/>
              <w:rPr>
                <w:ins w:id="1833" w:author="Author"/>
              </w:rPr>
            </w:pPr>
            <w:ins w:id="1834" w:author="Author">
              <w:r w:rsidRPr="00B32F51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AF071" w14:textId="77777777" w:rsidR="00AC62D2" w:rsidRPr="00B32F51" w:rsidRDefault="00AC62D2" w:rsidP="00DE33F5">
            <w:pPr>
              <w:pStyle w:val="tabletext11"/>
              <w:jc w:val="right"/>
              <w:rPr>
                <w:ins w:id="183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708E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36" w:author="Author"/>
              </w:rPr>
            </w:pPr>
            <w:ins w:id="1837" w:author="Author">
              <w:r w:rsidRPr="00B32F51">
                <w:rPr>
                  <w:rFonts w:cs="Arial"/>
                  <w:color w:val="000000"/>
                  <w:szCs w:val="18"/>
                </w:rPr>
                <w:t>4.89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E38D3" w14:textId="77777777" w:rsidR="00AC62D2" w:rsidRPr="00B32F51" w:rsidRDefault="00AC62D2" w:rsidP="00DE33F5">
            <w:pPr>
              <w:pStyle w:val="tabletext11"/>
              <w:jc w:val="right"/>
              <w:rPr>
                <w:ins w:id="183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6D07D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39" w:author="Author"/>
              </w:rPr>
            </w:pPr>
            <w:ins w:id="1840" w:author="Author">
              <w:r w:rsidRPr="00B32F51">
                <w:rPr>
                  <w:rFonts w:cs="Arial"/>
                  <w:color w:val="000000"/>
                  <w:szCs w:val="18"/>
                </w:rPr>
                <w:t>1.29</w:t>
              </w:r>
            </w:ins>
          </w:p>
        </w:tc>
      </w:tr>
    </w:tbl>
    <w:p w14:paraId="2EBD45CE" w14:textId="77777777" w:rsidR="00AC62D2" w:rsidRPr="00B32F51" w:rsidRDefault="00AC62D2" w:rsidP="00AC62D2">
      <w:pPr>
        <w:pStyle w:val="tablecaption"/>
        <w:rPr>
          <w:ins w:id="1841" w:author="Author"/>
        </w:rPr>
      </w:pPr>
      <w:ins w:id="1842" w:author="Author">
        <w:r w:rsidRPr="00B32F51">
          <w:t xml:space="preserve">Table </w:t>
        </w:r>
        <w:r w:rsidRPr="00B32F51">
          <w:rPr>
            <w:bCs/>
          </w:rPr>
          <w:t>297.B.3.a.(3)(LC)</w:t>
        </w:r>
        <w:r w:rsidRPr="00B32F51">
          <w:t xml:space="preserve"> Split Limits Uninsured Motorists Bodily Injury Coverage Loss Costs</w:t>
        </w:r>
      </w:ins>
    </w:p>
    <w:p w14:paraId="2E2BBE10" w14:textId="77777777" w:rsidR="00AC62D2" w:rsidRPr="00B32F51" w:rsidRDefault="00AC62D2" w:rsidP="00AC62D2">
      <w:pPr>
        <w:pStyle w:val="isonormal"/>
        <w:rPr>
          <w:ins w:id="1843" w:author="Author"/>
        </w:rPr>
      </w:pPr>
    </w:p>
    <w:p w14:paraId="5F273790" w14:textId="77777777" w:rsidR="00AC62D2" w:rsidRPr="00B32F51" w:rsidRDefault="00AC62D2" w:rsidP="00AC62D2">
      <w:pPr>
        <w:pStyle w:val="space8"/>
        <w:rPr>
          <w:ins w:id="184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AC62D2" w:rsidRPr="00B32F51" w14:paraId="30F629D1" w14:textId="77777777" w:rsidTr="00DE33F5">
        <w:trPr>
          <w:cantSplit/>
          <w:trHeight w:val="190"/>
          <w:ins w:id="1845" w:author="Author"/>
        </w:trPr>
        <w:tc>
          <w:tcPr>
            <w:tcW w:w="200" w:type="dxa"/>
          </w:tcPr>
          <w:p w14:paraId="7E8B81A6" w14:textId="77777777" w:rsidR="00AC62D2" w:rsidRPr="00B32F51" w:rsidRDefault="00AC62D2" w:rsidP="00DE33F5">
            <w:pPr>
              <w:pStyle w:val="tablehead"/>
              <w:rPr>
                <w:ins w:id="184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9C48D" w14:textId="77777777" w:rsidR="00AC62D2" w:rsidRPr="00B32F51" w:rsidRDefault="00AC62D2" w:rsidP="00DE33F5">
            <w:pPr>
              <w:pStyle w:val="tablehead"/>
              <w:rPr>
                <w:ins w:id="1847" w:author="Author"/>
              </w:rPr>
            </w:pPr>
            <w:ins w:id="1848" w:author="Author">
              <w:r w:rsidRPr="00B32F51">
                <w:t>Underinsured Motorists Bodily Injury</w:t>
              </w:r>
            </w:ins>
          </w:p>
        </w:tc>
      </w:tr>
      <w:tr w:rsidR="00AC62D2" w:rsidRPr="00B32F51" w14:paraId="2B056542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49" w:author="Author"/>
        </w:trPr>
        <w:tc>
          <w:tcPr>
            <w:tcW w:w="200" w:type="dxa"/>
          </w:tcPr>
          <w:p w14:paraId="6EAF1389" w14:textId="77777777" w:rsidR="00AC62D2" w:rsidRPr="00B32F51" w:rsidRDefault="00AC62D2" w:rsidP="00DE33F5">
            <w:pPr>
              <w:pStyle w:val="tabletext11"/>
              <w:rPr>
                <w:ins w:id="1850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8D5C17" w14:textId="77777777" w:rsidR="00AC62D2" w:rsidRPr="00B32F51" w:rsidRDefault="00AC62D2" w:rsidP="00DE33F5">
            <w:pPr>
              <w:pStyle w:val="tablehead"/>
              <w:rPr>
                <w:ins w:id="1851" w:author="Author"/>
              </w:rPr>
            </w:pPr>
            <w:ins w:id="1852" w:author="Author">
              <w:r w:rsidRPr="00B32F51">
                <w:t>Bodily</w:t>
              </w:r>
              <w:r w:rsidRPr="00B32F51">
                <w:br/>
                <w:t>Injury</w:t>
              </w:r>
              <w:r w:rsidRPr="00B32F51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12B8CB" w14:textId="77777777" w:rsidR="00AC62D2" w:rsidRPr="00B32F51" w:rsidRDefault="00AC62D2" w:rsidP="00DE33F5">
            <w:pPr>
              <w:pStyle w:val="tablehead"/>
              <w:rPr>
                <w:ins w:id="1853" w:author="Author"/>
              </w:rPr>
            </w:pPr>
            <w:ins w:id="1854" w:author="Author">
              <w:r w:rsidRPr="00B32F51">
                <w:t>Private</w:t>
              </w:r>
              <w:r w:rsidRPr="00B32F51">
                <w:br/>
                <w:t>Passenger</w:t>
              </w:r>
              <w:r w:rsidRPr="00B32F51">
                <w:br/>
                <w:t>Types Per</w:t>
              </w:r>
              <w:r w:rsidRPr="00B32F51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4826CD" w14:textId="77777777" w:rsidR="00AC62D2" w:rsidRPr="00B32F51" w:rsidRDefault="00AC62D2" w:rsidP="00DE33F5">
            <w:pPr>
              <w:pStyle w:val="tablehead"/>
              <w:rPr>
                <w:ins w:id="1855" w:author="Author"/>
              </w:rPr>
            </w:pPr>
            <w:ins w:id="1856" w:author="Author">
              <w:r w:rsidRPr="00B32F51">
                <w:t>Other Than</w:t>
              </w:r>
              <w:r w:rsidRPr="00B32F51">
                <w:br/>
                <w:t>Private</w:t>
              </w:r>
              <w:r w:rsidRPr="00B32F51">
                <w:br/>
                <w:t>Passenger</w:t>
              </w:r>
              <w:r w:rsidRPr="00B32F51">
                <w:br/>
                <w:t>Types Per</w:t>
              </w:r>
              <w:r w:rsidRPr="00B32F51">
                <w:br/>
                <w:t>Exposure</w:t>
              </w:r>
            </w:ins>
          </w:p>
        </w:tc>
      </w:tr>
      <w:tr w:rsidR="00AC62D2" w:rsidRPr="00B32F51" w14:paraId="06B4C423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57" w:author="Author"/>
        </w:trPr>
        <w:tc>
          <w:tcPr>
            <w:tcW w:w="200" w:type="dxa"/>
          </w:tcPr>
          <w:p w14:paraId="090A6634" w14:textId="77777777" w:rsidR="00AC62D2" w:rsidRPr="00B32F51" w:rsidRDefault="00AC62D2" w:rsidP="00DE33F5">
            <w:pPr>
              <w:pStyle w:val="tabletext11"/>
              <w:rPr>
                <w:ins w:id="18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F8878" w14:textId="77777777" w:rsidR="00AC62D2" w:rsidRPr="00B32F51" w:rsidRDefault="00AC62D2" w:rsidP="00DE33F5">
            <w:pPr>
              <w:pStyle w:val="tabletext11"/>
              <w:jc w:val="center"/>
              <w:rPr>
                <w:ins w:id="1859" w:author="Author"/>
              </w:rPr>
            </w:pPr>
            <w:ins w:id="1860" w:author="Author">
              <w:r w:rsidRPr="00B32F51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234A8B" w14:textId="77777777" w:rsidR="00AC62D2" w:rsidRPr="00B32F51" w:rsidRDefault="00AC62D2" w:rsidP="00DE33F5">
            <w:pPr>
              <w:pStyle w:val="tabletext11"/>
              <w:jc w:val="right"/>
              <w:rPr>
                <w:ins w:id="1861" w:author="Author"/>
              </w:rPr>
            </w:pPr>
            <w:ins w:id="1862" w:author="Author">
              <w:r w:rsidRPr="00B32F51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FA683" w14:textId="77777777" w:rsidR="00AC62D2" w:rsidRPr="00B32F51" w:rsidRDefault="00AC62D2" w:rsidP="00DE33F5">
            <w:pPr>
              <w:pStyle w:val="tabletext11"/>
              <w:jc w:val="right"/>
              <w:rPr>
                <w:ins w:id="1863" w:author="Author"/>
              </w:rPr>
            </w:pPr>
            <w:ins w:id="1864" w:author="Author">
              <w:r w:rsidRPr="00B32F5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3DEA3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65" w:author="Author"/>
              </w:rPr>
            </w:pPr>
            <w:ins w:id="1866" w:author="Author">
              <w:r w:rsidRPr="00B32F51">
                <w:rPr>
                  <w:rFonts w:cs="Arial"/>
                  <w:color w:val="000000"/>
                  <w:szCs w:val="18"/>
                </w:rPr>
                <w:t>0.21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0CE09" w14:textId="77777777" w:rsidR="00AC62D2" w:rsidRPr="00B32F51" w:rsidRDefault="00AC62D2" w:rsidP="00DE33F5">
            <w:pPr>
              <w:pStyle w:val="tabletext11"/>
              <w:jc w:val="right"/>
              <w:rPr>
                <w:ins w:id="1867" w:author="Author"/>
              </w:rPr>
            </w:pPr>
            <w:ins w:id="1868" w:author="Author">
              <w:r w:rsidRPr="00B32F5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CF94C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69" w:author="Author"/>
              </w:rPr>
            </w:pPr>
            <w:ins w:id="1870" w:author="Author">
              <w:r w:rsidRPr="00B32F51">
                <w:rPr>
                  <w:rFonts w:cs="Arial"/>
                  <w:color w:val="000000"/>
                  <w:szCs w:val="18"/>
                </w:rPr>
                <w:t>0.14</w:t>
              </w:r>
            </w:ins>
          </w:p>
        </w:tc>
      </w:tr>
      <w:tr w:rsidR="00AC62D2" w:rsidRPr="00B32F51" w14:paraId="08DEEA94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71" w:author="Author"/>
        </w:trPr>
        <w:tc>
          <w:tcPr>
            <w:tcW w:w="200" w:type="dxa"/>
          </w:tcPr>
          <w:p w14:paraId="5FD518ED" w14:textId="77777777" w:rsidR="00AC62D2" w:rsidRPr="00B32F51" w:rsidRDefault="00AC62D2" w:rsidP="00DE33F5">
            <w:pPr>
              <w:pStyle w:val="tabletext11"/>
              <w:rPr>
                <w:ins w:id="18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A2E5E" w14:textId="77777777" w:rsidR="00AC62D2" w:rsidRPr="00B32F51" w:rsidRDefault="00AC62D2" w:rsidP="00DE33F5">
            <w:pPr>
              <w:pStyle w:val="tabletext11"/>
              <w:jc w:val="right"/>
              <w:rPr>
                <w:ins w:id="187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6417FB3" w14:textId="77777777" w:rsidR="00AC62D2" w:rsidRPr="00B32F51" w:rsidRDefault="00AC62D2" w:rsidP="00DE33F5">
            <w:pPr>
              <w:pStyle w:val="tabletext11"/>
              <w:jc w:val="right"/>
              <w:rPr>
                <w:ins w:id="1874" w:author="Author"/>
              </w:rPr>
            </w:pPr>
            <w:ins w:id="1875" w:author="Author">
              <w:r w:rsidRPr="00B32F51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CCEAB" w14:textId="77777777" w:rsidR="00AC62D2" w:rsidRPr="00B32F51" w:rsidRDefault="00AC62D2" w:rsidP="00DE33F5">
            <w:pPr>
              <w:pStyle w:val="tabletext11"/>
              <w:jc w:val="right"/>
              <w:rPr>
                <w:ins w:id="187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14B65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77" w:author="Author"/>
              </w:rPr>
            </w:pPr>
            <w:ins w:id="1878" w:author="Author">
              <w:r w:rsidRPr="00B32F51">
                <w:rPr>
                  <w:rFonts w:cs="Arial"/>
                  <w:color w:val="000000"/>
                  <w:szCs w:val="18"/>
                </w:rPr>
                <w:t>0.73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609ED" w14:textId="77777777" w:rsidR="00AC62D2" w:rsidRPr="00B32F51" w:rsidRDefault="00AC62D2" w:rsidP="00DE33F5">
            <w:pPr>
              <w:pStyle w:val="tabletext11"/>
              <w:jc w:val="right"/>
              <w:rPr>
                <w:ins w:id="187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7B7B2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80" w:author="Author"/>
              </w:rPr>
            </w:pPr>
            <w:ins w:id="1881" w:author="Author">
              <w:r w:rsidRPr="00B32F51">
                <w:rPr>
                  <w:rFonts w:cs="Arial"/>
                  <w:color w:val="000000"/>
                  <w:szCs w:val="18"/>
                </w:rPr>
                <w:t>0.47</w:t>
              </w:r>
            </w:ins>
          </w:p>
        </w:tc>
      </w:tr>
      <w:tr w:rsidR="00AC62D2" w:rsidRPr="00B32F51" w14:paraId="6AE87C8F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82" w:author="Author"/>
        </w:trPr>
        <w:tc>
          <w:tcPr>
            <w:tcW w:w="200" w:type="dxa"/>
          </w:tcPr>
          <w:p w14:paraId="6AD9EB1C" w14:textId="77777777" w:rsidR="00AC62D2" w:rsidRPr="00B32F51" w:rsidRDefault="00AC62D2" w:rsidP="00DE33F5">
            <w:pPr>
              <w:pStyle w:val="tabletext11"/>
              <w:rPr>
                <w:ins w:id="18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D711E" w14:textId="77777777" w:rsidR="00AC62D2" w:rsidRPr="00B32F51" w:rsidRDefault="00AC62D2" w:rsidP="00DE33F5">
            <w:pPr>
              <w:pStyle w:val="tabletext11"/>
              <w:jc w:val="center"/>
              <w:rPr>
                <w:ins w:id="188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896956" w14:textId="77777777" w:rsidR="00AC62D2" w:rsidRPr="00B32F51" w:rsidRDefault="00AC62D2" w:rsidP="00DE33F5">
            <w:pPr>
              <w:pStyle w:val="tabletext11"/>
              <w:jc w:val="right"/>
              <w:rPr>
                <w:ins w:id="1885" w:author="Author"/>
              </w:rPr>
            </w:pPr>
            <w:ins w:id="1886" w:author="Author">
              <w:r w:rsidRPr="00B32F51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ACF20" w14:textId="77777777" w:rsidR="00AC62D2" w:rsidRPr="00B32F51" w:rsidRDefault="00AC62D2" w:rsidP="00DE33F5">
            <w:pPr>
              <w:pStyle w:val="tabletext11"/>
              <w:jc w:val="right"/>
              <w:rPr>
                <w:ins w:id="188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8D204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88" w:author="Author"/>
              </w:rPr>
            </w:pPr>
            <w:ins w:id="1889" w:author="Author">
              <w:r w:rsidRPr="00B32F51">
                <w:rPr>
                  <w:rFonts w:cs="Arial"/>
                  <w:color w:val="000000"/>
                  <w:szCs w:val="18"/>
                </w:rPr>
                <w:t>3.58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DEA06" w14:textId="77777777" w:rsidR="00AC62D2" w:rsidRPr="00B32F51" w:rsidRDefault="00AC62D2" w:rsidP="00DE33F5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7CAB7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91" w:author="Author"/>
              </w:rPr>
            </w:pPr>
            <w:ins w:id="1892" w:author="Author">
              <w:r w:rsidRPr="00B32F51">
                <w:rPr>
                  <w:rFonts w:cs="Arial"/>
                  <w:color w:val="000000"/>
                  <w:szCs w:val="18"/>
                </w:rPr>
                <w:t>2.33</w:t>
              </w:r>
            </w:ins>
          </w:p>
        </w:tc>
      </w:tr>
      <w:tr w:rsidR="00AC62D2" w:rsidRPr="00B32F51" w14:paraId="15875948" w14:textId="77777777" w:rsidTr="00DE33F5">
        <w:tblPrEx>
          <w:tblLook w:val="04A0" w:firstRow="1" w:lastRow="0" w:firstColumn="1" w:lastColumn="0" w:noHBand="0" w:noVBand="1"/>
        </w:tblPrEx>
        <w:trPr>
          <w:cantSplit/>
          <w:trHeight w:val="190"/>
          <w:ins w:id="1893" w:author="Author"/>
        </w:trPr>
        <w:tc>
          <w:tcPr>
            <w:tcW w:w="200" w:type="dxa"/>
          </w:tcPr>
          <w:p w14:paraId="73FF6EFC" w14:textId="77777777" w:rsidR="00AC62D2" w:rsidRPr="00B32F51" w:rsidRDefault="00AC62D2" w:rsidP="00DE33F5">
            <w:pPr>
              <w:pStyle w:val="tabletext11"/>
              <w:rPr>
                <w:ins w:id="18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1AF43" w14:textId="77777777" w:rsidR="00AC62D2" w:rsidRPr="00B32F51" w:rsidRDefault="00AC62D2" w:rsidP="00DE33F5">
            <w:pPr>
              <w:pStyle w:val="tabletext11"/>
              <w:jc w:val="center"/>
              <w:rPr>
                <w:ins w:id="189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DBD5E9A" w14:textId="77777777" w:rsidR="00AC62D2" w:rsidRPr="00B32F51" w:rsidRDefault="00AC62D2" w:rsidP="00DE33F5">
            <w:pPr>
              <w:pStyle w:val="tabletext11"/>
              <w:jc w:val="right"/>
              <w:rPr>
                <w:ins w:id="1896" w:author="Author"/>
              </w:rPr>
            </w:pPr>
            <w:ins w:id="1897" w:author="Author">
              <w:r w:rsidRPr="00B32F51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31BCE" w14:textId="77777777" w:rsidR="00AC62D2" w:rsidRPr="00B32F51" w:rsidRDefault="00AC62D2" w:rsidP="00DE33F5">
            <w:pPr>
              <w:pStyle w:val="tabletext11"/>
              <w:jc w:val="right"/>
              <w:rPr>
                <w:ins w:id="189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E69DB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899" w:author="Author"/>
              </w:rPr>
            </w:pPr>
            <w:ins w:id="1900" w:author="Author">
              <w:r w:rsidRPr="00B32F51">
                <w:rPr>
                  <w:rFonts w:cs="Arial"/>
                  <w:color w:val="000000"/>
                  <w:szCs w:val="18"/>
                </w:rPr>
                <w:t>6.22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FBCFE" w14:textId="77777777" w:rsidR="00AC62D2" w:rsidRPr="00B32F51" w:rsidRDefault="00AC62D2" w:rsidP="00DE33F5">
            <w:pPr>
              <w:pStyle w:val="tabletext11"/>
              <w:jc w:val="right"/>
              <w:rPr>
                <w:ins w:id="190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22C3A" w14:textId="77777777" w:rsidR="00AC62D2" w:rsidRPr="00B32F51" w:rsidRDefault="00AC62D2" w:rsidP="00DE33F5">
            <w:pPr>
              <w:pStyle w:val="tabletext11"/>
              <w:tabs>
                <w:tab w:val="decimal" w:pos="220"/>
              </w:tabs>
              <w:rPr>
                <w:ins w:id="1902" w:author="Author"/>
              </w:rPr>
            </w:pPr>
            <w:ins w:id="1903" w:author="Author">
              <w:r w:rsidRPr="00B32F51">
                <w:rPr>
                  <w:rFonts w:cs="Arial"/>
                  <w:color w:val="000000"/>
                  <w:szCs w:val="18"/>
                </w:rPr>
                <w:t>4.04</w:t>
              </w:r>
            </w:ins>
          </w:p>
        </w:tc>
      </w:tr>
    </w:tbl>
    <w:p w14:paraId="0478D914" w14:textId="77777777" w:rsidR="00AC62D2" w:rsidRPr="00B32F51" w:rsidRDefault="00AC62D2" w:rsidP="00AC62D2">
      <w:pPr>
        <w:pStyle w:val="tablecaption"/>
        <w:rPr>
          <w:ins w:id="1904" w:author="Author"/>
        </w:rPr>
      </w:pPr>
      <w:ins w:id="1905" w:author="Author">
        <w:r w:rsidRPr="00B32F51">
          <w:t xml:space="preserve">Table </w:t>
        </w:r>
        <w:r w:rsidRPr="00B32F51">
          <w:rPr>
            <w:bCs/>
          </w:rPr>
          <w:t>297.B.3.a.(4)(LC)</w:t>
        </w:r>
        <w:r w:rsidRPr="00B32F51">
          <w:t xml:space="preserve"> Split Limits Underinsured Motorists Bodily Injury Coverage Loss Costs</w:t>
        </w:r>
      </w:ins>
    </w:p>
    <w:p w14:paraId="2B2C9767" w14:textId="77777777" w:rsidR="00AC62D2" w:rsidRPr="00B32F51" w:rsidRDefault="00AC62D2" w:rsidP="00AC62D2">
      <w:pPr>
        <w:pStyle w:val="isonormal"/>
        <w:rPr>
          <w:ins w:id="1906" w:author="Author"/>
        </w:rPr>
      </w:pPr>
    </w:p>
    <w:p w14:paraId="68B91AAA" w14:textId="77777777" w:rsidR="00AC62D2" w:rsidRPr="00B32F51" w:rsidRDefault="00AC62D2" w:rsidP="00AC62D2">
      <w:pPr>
        <w:pStyle w:val="space8"/>
        <w:rPr>
          <w:ins w:id="190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AC62D2" w:rsidRPr="00B32F51" w14:paraId="5A5C66EF" w14:textId="77777777" w:rsidTr="00DE33F5">
        <w:trPr>
          <w:trHeight w:val="190"/>
          <w:ins w:id="1908" w:author="Author"/>
        </w:trPr>
        <w:tc>
          <w:tcPr>
            <w:tcW w:w="210" w:type="dxa"/>
          </w:tcPr>
          <w:p w14:paraId="2040DA34" w14:textId="77777777" w:rsidR="00AC62D2" w:rsidRPr="00B32F51" w:rsidRDefault="00AC62D2" w:rsidP="00DE33F5">
            <w:pPr>
              <w:pStyle w:val="tablehead"/>
              <w:rPr>
                <w:ins w:id="190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FFCCB0" w14:textId="77777777" w:rsidR="00AC62D2" w:rsidRPr="00B32F51" w:rsidRDefault="00AC62D2" w:rsidP="00DE33F5">
            <w:pPr>
              <w:pStyle w:val="tablehead"/>
              <w:rPr>
                <w:ins w:id="1910" w:author="Author"/>
              </w:rPr>
            </w:pPr>
            <w:ins w:id="1911" w:author="Author">
              <w:r w:rsidRPr="00B32F51">
                <w:t>Loss Cost</w:t>
              </w:r>
            </w:ins>
          </w:p>
        </w:tc>
      </w:tr>
      <w:tr w:rsidR="00AC62D2" w:rsidRPr="00B32F51" w14:paraId="3E7A0EBD" w14:textId="77777777" w:rsidTr="00DE33F5">
        <w:trPr>
          <w:trHeight w:val="190"/>
          <w:ins w:id="1912" w:author="Author"/>
        </w:trPr>
        <w:tc>
          <w:tcPr>
            <w:tcW w:w="210" w:type="dxa"/>
          </w:tcPr>
          <w:p w14:paraId="25E5C75A" w14:textId="77777777" w:rsidR="00AC62D2" w:rsidRPr="00B32F51" w:rsidRDefault="00AC62D2" w:rsidP="00DE33F5">
            <w:pPr>
              <w:pStyle w:val="tabletext11"/>
              <w:rPr>
                <w:ins w:id="191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D8A14" w14:textId="77777777" w:rsidR="00AC62D2" w:rsidRPr="00B32F51" w:rsidRDefault="00AC62D2" w:rsidP="00DE33F5">
            <w:pPr>
              <w:pStyle w:val="tabletext11"/>
              <w:jc w:val="right"/>
              <w:rPr>
                <w:ins w:id="1914" w:author="Author"/>
              </w:rPr>
            </w:pPr>
            <w:ins w:id="1915" w:author="Author">
              <w:r w:rsidRPr="00B32F51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71EEC" w14:textId="77777777" w:rsidR="00AC62D2" w:rsidRPr="00B32F51" w:rsidRDefault="00AC62D2" w:rsidP="00DE33F5">
            <w:pPr>
              <w:pStyle w:val="tabletext11"/>
              <w:tabs>
                <w:tab w:val="decimal" w:pos="130"/>
              </w:tabs>
              <w:rPr>
                <w:ins w:id="1916" w:author="Author"/>
              </w:rPr>
            </w:pPr>
            <w:ins w:id="1917" w:author="Author">
              <w:r w:rsidRPr="00B32F51">
                <w:rPr>
                  <w:noProof/>
                </w:rPr>
                <w:t>1.25</w:t>
              </w:r>
            </w:ins>
          </w:p>
        </w:tc>
      </w:tr>
    </w:tbl>
    <w:p w14:paraId="28889CD0" w14:textId="7061DC0E" w:rsidR="00AC62D2" w:rsidRDefault="00AC62D2" w:rsidP="00AC62D2">
      <w:pPr>
        <w:pStyle w:val="tablecaption"/>
      </w:pPr>
      <w:ins w:id="1918" w:author="Author">
        <w:r w:rsidRPr="00B32F51">
          <w:t>Table 297.B.4.(LC) Individual Named Insured Loss Cost</w:t>
        </w:r>
      </w:ins>
    </w:p>
    <w:p w14:paraId="1AF7FF83" w14:textId="77777777" w:rsidR="004A5032" w:rsidRPr="00231DE4" w:rsidDel="00432F6B" w:rsidRDefault="004A5032" w:rsidP="003102E8">
      <w:pPr>
        <w:pStyle w:val="boxrule"/>
        <w:rPr>
          <w:del w:id="1919" w:author="Author"/>
        </w:rPr>
      </w:pPr>
      <w:r>
        <w:br w:type="page"/>
      </w:r>
      <w:del w:id="1920" w:author="Author">
        <w:r w:rsidRPr="00231DE4" w:rsidDel="00432F6B">
          <w:lastRenderedPageBreak/>
          <w:delText>25.  PREMIUM DEVELOPMENT – ZONE-RATED AUTOS</w:delText>
        </w:r>
      </w:del>
    </w:p>
    <w:p w14:paraId="3712088D" w14:textId="77777777" w:rsidR="004A5032" w:rsidRPr="00231DE4" w:rsidDel="00432F6B" w:rsidRDefault="004A5032" w:rsidP="003102E8">
      <w:pPr>
        <w:pStyle w:val="isonormal"/>
        <w:suppressAutoHyphens/>
        <w:rPr>
          <w:del w:id="192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4A5032" w:rsidRPr="00231DE4" w:rsidDel="00432F6B" w14:paraId="0AEC488B" w14:textId="77777777" w:rsidTr="00001922">
        <w:trPr>
          <w:cantSplit/>
          <w:trHeight w:val="190"/>
          <w:del w:id="19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DED965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2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DF2C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24" w:author="Author"/>
              </w:rPr>
            </w:pPr>
            <w:del w:id="1925" w:author="Author">
              <w:r w:rsidRPr="00231DE4" w:rsidDel="00432F6B">
                <w:delText>Zone-rating Table – Zone 42 (Midwest) Combinations</w:delText>
              </w:r>
            </w:del>
          </w:p>
        </w:tc>
      </w:tr>
      <w:tr w:rsidR="004A5032" w:rsidRPr="00231DE4" w:rsidDel="00432F6B" w14:paraId="3B3C8259" w14:textId="77777777" w:rsidTr="00001922">
        <w:trPr>
          <w:cantSplit/>
          <w:trHeight w:val="190"/>
          <w:del w:id="19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A7C0C2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27" w:author="Author"/>
              </w:rPr>
            </w:pPr>
            <w:del w:id="1928" w:author="Author">
              <w:r w:rsidRPr="00231DE4" w:rsidDel="00432F6B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9829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29" w:author="Author"/>
              </w:rPr>
            </w:pPr>
            <w:del w:id="1930" w:author="Author">
              <w:r w:rsidRPr="00231DE4" w:rsidDel="00432F6B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33E3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31" w:author="Author"/>
              </w:rPr>
            </w:pPr>
            <w:del w:id="1932" w:author="Author">
              <w:r w:rsidRPr="00231DE4" w:rsidDel="00432F6B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60E2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33" w:author="Author"/>
              </w:rPr>
            </w:pPr>
            <w:del w:id="1934" w:author="Author">
              <w:r w:rsidRPr="00231DE4" w:rsidDel="00432F6B">
                <w:delText xml:space="preserve">$100,000 </w:delText>
              </w:r>
              <w:r w:rsidRPr="00231DE4" w:rsidDel="00432F6B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9AA3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35" w:author="Author"/>
              </w:rPr>
            </w:pPr>
            <w:del w:id="1936" w:author="Author">
              <w:r w:rsidRPr="00231DE4" w:rsidDel="00432F6B">
                <w:delText>$500</w:delText>
              </w:r>
              <w:r w:rsidRPr="00231DE4" w:rsidDel="00432F6B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4592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37" w:author="Author"/>
              </w:rPr>
            </w:pPr>
            <w:del w:id="1938" w:author="Author">
              <w:r w:rsidRPr="00231DE4" w:rsidDel="00432F6B">
                <w:delText>$500 Deductible</w:delText>
              </w:r>
              <w:r w:rsidRPr="00231DE4" w:rsidDel="00432F6B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AA50" w14:textId="77777777" w:rsidR="004A5032" w:rsidRPr="00231DE4" w:rsidDel="00432F6B" w:rsidRDefault="004A5032" w:rsidP="003102E8">
            <w:pPr>
              <w:pStyle w:val="tablehead"/>
              <w:suppressAutoHyphens/>
              <w:rPr>
                <w:del w:id="1939" w:author="Author"/>
              </w:rPr>
            </w:pPr>
            <w:del w:id="1940" w:author="Author">
              <w:r w:rsidRPr="00231DE4" w:rsidDel="00432F6B">
                <w:delText>$500 Deductible</w:delText>
              </w:r>
              <w:r w:rsidRPr="00231DE4" w:rsidDel="00432F6B">
                <w:br/>
                <w:delText>Comprehensive</w:delText>
              </w:r>
            </w:del>
          </w:p>
        </w:tc>
      </w:tr>
      <w:tr w:rsidR="004A5032" w:rsidRPr="00231DE4" w:rsidDel="00432F6B" w14:paraId="0439737C" w14:textId="77777777" w:rsidTr="00001922">
        <w:trPr>
          <w:cantSplit/>
          <w:trHeight w:val="190"/>
          <w:del w:id="19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616E8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A429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1943" w:author="Author"/>
              </w:rPr>
            </w:pPr>
            <w:del w:id="1944" w:author="Author">
              <w:r w:rsidRPr="00231DE4" w:rsidDel="00432F6B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B631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45" w:author="Author"/>
              </w:rPr>
            </w:pPr>
            <w:del w:id="1946" w:author="Author">
              <w:r w:rsidRPr="00231DE4" w:rsidDel="00432F6B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4DA3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47" w:author="Author"/>
              </w:rPr>
            </w:pPr>
            <w:del w:id="1948" w:author="Author">
              <w:r w:rsidRPr="00231DE4" w:rsidDel="00432F6B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47C06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1949" w:author="Author"/>
              </w:rPr>
            </w:pPr>
            <w:del w:id="195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6B84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51" w:author="Author"/>
              </w:rPr>
            </w:pPr>
            <w:del w:id="1952" w:author="Author">
              <w:r w:rsidRPr="00231DE4" w:rsidDel="00432F6B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9AF8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53" w:author="Author"/>
              </w:rPr>
            </w:pPr>
            <w:del w:id="195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EA4A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55" w:author="Author"/>
              </w:rPr>
            </w:pPr>
            <w:del w:id="1956" w:author="Author">
              <w:r w:rsidRPr="00231DE4" w:rsidDel="00432F6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E9A3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57" w:author="Author"/>
              </w:rPr>
            </w:pPr>
            <w:del w:id="195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0099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59" w:author="Author"/>
              </w:rPr>
            </w:pPr>
            <w:del w:id="1960" w:author="Author">
              <w:r w:rsidRPr="00231DE4" w:rsidDel="00432F6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E157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61" w:author="Author"/>
              </w:rPr>
            </w:pPr>
            <w:del w:id="196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4A5032" w:rsidRPr="00231DE4" w:rsidDel="00432F6B" w14:paraId="47BD67F4" w14:textId="77777777" w:rsidTr="00001922">
        <w:trPr>
          <w:cantSplit/>
          <w:trHeight w:val="190"/>
          <w:del w:id="19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10110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D6C4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1965" w:author="Author"/>
              </w:rPr>
            </w:pPr>
            <w:del w:id="1966" w:author="Author">
              <w:r w:rsidRPr="00231DE4" w:rsidDel="00432F6B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F0E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67" w:author="Author"/>
              </w:rPr>
            </w:pPr>
            <w:del w:id="1968" w:author="Author">
              <w:r w:rsidRPr="00231DE4" w:rsidDel="00432F6B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67D4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0B87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1970" w:author="Author"/>
              </w:rPr>
            </w:pPr>
            <w:del w:id="197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1F63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E6F6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73" w:author="Author"/>
              </w:rPr>
            </w:pPr>
            <w:del w:id="197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54FDC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58BA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76" w:author="Author"/>
              </w:rPr>
            </w:pPr>
            <w:del w:id="197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B72B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BAEC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79" w:author="Author"/>
              </w:rPr>
            </w:pPr>
            <w:del w:id="198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4A5032" w:rsidRPr="00231DE4" w:rsidDel="00432F6B" w14:paraId="2CFDB714" w14:textId="77777777" w:rsidTr="00001922">
        <w:trPr>
          <w:cantSplit/>
          <w:trHeight w:val="190"/>
          <w:del w:id="19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49DD0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F44B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1983" w:author="Author"/>
              </w:rPr>
            </w:pPr>
            <w:del w:id="1984" w:author="Author">
              <w:r w:rsidRPr="00231DE4" w:rsidDel="00432F6B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5C06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85" w:author="Author"/>
              </w:rPr>
            </w:pPr>
            <w:del w:id="1986" w:author="Author">
              <w:r w:rsidRPr="00231DE4" w:rsidDel="00432F6B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3237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50D62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1988" w:author="Author"/>
              </w:rPr>
            </w:pPr>
            <w:del w:id="198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F516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3A0E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91" w:author="Author"/>
              </w:rPr>
            </w:pPr>
            <w:del w:id="199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1BE9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9E24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94" w:author="Author"/>
              </w:rPr>
            </w:pPr>
            <w:del w:id="199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995F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19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A904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1997" w:author="Author"/>
              </w:rPr>
            </w:pPr>
            <w:del w:id="199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4A5032" w:rsidRPr="00231DE4" w:rsidDel="00432F6B" w14:paraId="29721E74" w14:textId="77777777" w:rsidTr="00001922">
        <w:trPr>
          <w:cantSplit/>
          <w:trHeight w:val="190"/>
          <w:del w:id="19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65587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F19FA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01" w:author="Author"/>
              </w:rPr>
            </w:pPr>
            <w:del w:id="2002" w:author="Author">
              <w:r w:rsidRPr="00231DE4" w:rsidDel="00432F6B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482B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03" w:author="Author"/>
              </w:rPr>
            </w:pPr>
            <w:del w:id="2004" w:author="Author">
              <w:r w:rsidRPr="00231DE4" w:rsidDel="00432F6B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823F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88104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06" w:author="Author"/>
              </w:rPr>
            </w:pPr>
            <w:del w:id="200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A387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5080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09" w:author="Author"/>
              </w:rPr>
            </w:pPr>
            <w:del w:id="201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26D8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0C49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12" w:author="Author"/>
              </w:rPr>
            </w:pPr>
            <w:del w:id="201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2819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2423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15" w:author="Author"/>
              </w:rPr>
            </w:pPr>
            <w:del w:id="201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4A5032" w:rsidRPr="00231DE4" w:rsidDel="00432F6B" w14:paraId="25AD1D87" w14:textId="77777777" w:rsidTr="00001922">
        <w:trPr>
          <w:cantSplit/>
          <w:trHeight w:val="190"/>
          <w:del w:id="20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071B0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17E3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19" w:author="Author"/>
              </w:rPr>
            </w:pPr>
            <w:del w:id="2020" w:author="Author">
              <w:r w:rsidRPr="00231DE4" w:rsidDel="00432F6B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5121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21" w:author="Author"/>
              </w:rPr>
            </w:pPr>
            <w:del w:id="2022" w:author="Author">
              <w:r w:rsidRPr="00231DE4" w:rsidDel="00432F6B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4DAA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4CC4D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24" w:author="Author"/>
              </w:rPr>
            </w:pPr>
            <w:del w:id="202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E703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43B2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27" w:author="Author"/>
              </w:rPr>
            </w:pPr>
            <w:del w:id="202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D6DE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F109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30" w:author="Author"/>
              </w:rPr>
            </w:pPr>
            <w:del w:id="203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B3AB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7F5C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33" w:author="Author"/>
              </w:rPr>
            </w:pPr>
            <w:del w:id="203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4A5032" w:rsidRPr="00231DE4" w:rsidDel="00432F6B" w14:paraId="54EFD29F" w14:textId="77777777" w:rsidTr="00001922">
        <w:trPr>
          <w:cantSplit/>
          <w:trHeight w:val="190"/>
          <w:del w:id="20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2810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D0A9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37" w:author="Author"/>
              </w:rPr>
            </w:pPr>
            <w:del w:id="2038" w:author="Author">
              <w:r w:rsidRPr="00231DE4" w:rsidDel="00432F6B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B1D7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39" w:author="Author"/>
              </w:rPr>
            </w:pPr>
            <w:del w:id="2040" w:author="Author">
              <w:r w:rsidRPr="00231DE4" w:rsidDel="00432F6B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722D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FA709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42" w:author="Author"/>
              </w:rPr>
            </w:pPr>
            <w:del w:id="204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7C87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1EF3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45" w:author="Author"/>
              </w:rPr>
            </w:pPr>
            <w:del w:id="204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3297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A5FD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48" w:author="Author"/>
              </w:rPr>
            </w:pPr>
            <w:del w:id="204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BC25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BCB3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51" w:author="Author"/>
              </w:rPr>
            </w:pPr>
            <w:del w:id="205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4DBC0A0F" w14:textId="77777777" w:rsidTr="00001922">
        <w:trPr>
          <w:cantSplit/>
          <w:trHeight w:val="190"/>
          <w:del w:id="2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700F3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17E1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55" w:author="Author"/>
              </w:rPr>
            </w:pPr>
            <w:del w:id="2056" w:author="Author">
              <w:r w:rsidRPr="00231DE4" w:rsidDel="00432F6B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4F25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57" w:author="Author"/>
              </w:rPr>
            </w:pPr>
            <w:del w:id="2058" w:author="Author">
              <w:r w:rsidRPr="00231DE4" w:rsidDel="00432F6B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2117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56AA9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60" w:author="Author"/>
              </w:rPr>
            </w:pPr>
            <w:del w:id="206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99A4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F86AD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63" w:author="Author"/>
              </w:rPr>
            </w:pPr>
            <w:del w:id="206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E9D9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0CF1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66" w:author="Author"/>
              </w:rPr>
            </w:pPr>
            <w:del w:id="206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A4D33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87BA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69" w:author="Author"/>
              </w:rPr>
            </w:pPr>
            <w:del w:id="207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0C7990D0" w14:textId="77777777" w:rsidTr="00001922">
        <w:trPr>
          <w:cantSplit/>
          <w:trHeight w:val="190"/>
          <w:del w:id="20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AD1B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B50E4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73" w:author="Author"/>
              </w:rPr>
            </w:pPr>
            <w:del w:id="2074" w:author="Author">
              <w:r w:rsidRPr="00231DE4" w:rsidDel="00432F6B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AE94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75" w:author="Author"/>
              </w:rPr>
            </w:pPr>
            <w:del w:id="2076" w:author="Author">
              <w:r w:rsidRPr="00231DE4" w:rsidDel="00432F6B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460A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D9E71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78" w:author="Author"/>
              </w:rPr>
            </w:pPr>
            <w:del w:id="207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4145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CB05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81" w:author="Author"/>
              </w:rPr>
            </w:pPr>
            <w:del w:id="208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60FA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3362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84" w:author="Author"/>
              </w:rPr>
            </w:pPr>
            <w:del w:id="208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2167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5B7D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87" w:author="Author"/>
              </w:rPr>
            </w:pPr>
            <w:del w:id="208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15426464" w14:textId="77777777" w:rsidTr="00001922">
        <w:trPr>
          <w:cantSplit/>
          <w:trHeight w:val="190"/>
          <w:del w:id="2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B544E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E8A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091" w:author="Author"/>
              </w:rPr>
            </w:pPr>
            <w:del w:id="2092" w:author="Author">
              <w:r w:rsidRPr="00231DE4" w:rsidDel="00432F6B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A5C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93" w:author="Author"/>
              </w:rPr>
            </w:pPr>
            <w:del w:id="2094" w:author="Author">
              <w:r w:rsidRPr="00231DE4" w:rsidDel="00432F6B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0721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5437C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096" w:author="Author"/>
              </w:rPr>
            </w:pPr>
            <w:del w:id="209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A93D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0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63D8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099" w:author="Author"/>
              </w:rPr>
            </w:pPr>
            <w:del w:id="210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3342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4299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02" w:author="Author"/>
              </w:rPr>
            </w:pPr>
            <w:del w:id="210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C378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B46A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05" w:author="Author"/>
              </w:rPr>
            </w:pPr>
            <w:del w:id="210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4A5032" w:rsidRPr="00231DE4" w:rsidDel="00432F6B" w14:paraId="697EC532" w14:textId="77777777" w:rsidTr="00001922">
        <w:trPr>
          <w:cantSplit/>
          <w:trHeight w:val="190"/>
          <w:del w:id="2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11FD2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8F304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09" w:author="Author"/>
              </w:rPr>
            </w:pPr>
            <w:del w:id="2110" w:author="Author">
              <w:r w:rsidRPr="00231DE4" w:rsidDel="00432F6B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FCF5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11" w:author="Author"/>
              </w:rPr>
            </w:pPr>
            <w:del w:id="2112" w:author="Author">
              <w:r w:rsidRPr="00231DE4" w:rsidDel="00432F6B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25C9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66C0A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114" w:author="Author"/>
              </w:rPr>
            </w:pPr>
            <w:del w:id="211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B803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1B95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17" w:author="Author"/>
              </w:rPr>
            </w:pPr>
            <w:del w:id="211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0C4E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FB56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20" w:author="Author"/>
              </w:rPr>
            </w:pPr>
            <w:del w:id="212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E18B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5F89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23" w:author="Author"/>
              </w:rPr>
            </w:pPr>
            <w:del w:id="212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4A5032" w:rsidRPr="00231DE4" w:rsidDel="00432F6B" w14:paraId="56D4AB63" w14:textId="77777777" w:rsidTr="00001922">
        <w:trPr>
          <w:cantSplit/>
          <w:trHeight w:val="190"/>
          <w:del w:id="21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5FF12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3EEF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27" w:author="Author"/>
              </w:rPr>
            </w:pPr>
            <w:del w:id="2128" w:author="Author">
              <w:r w:rsidRPr="00231DE4" w:rsidDel="00432F6B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51B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29" w:author="Author"/>
              </w:rPr>
            </w:pPr>
            <w:del w:id="2130" w:author="Author">
              <w:r w:rsidRPr="00231DE4" w:rsidDel="00432F6B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6B6B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CA2B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132" w:author="Author"/>
              </w:rPr>
            </w:pPr>
            <w:del w:id="213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BE3B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C78A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35" w:author="Author"/>
              </w:rPr>
            </w:pPr>
            <w:del w:id="213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D013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4B2C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38" w:author="Author"/>
              </w:rPr>
            </w:pPr>
            <w:del w:id="213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BA30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9635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41" w:author="Author"/>
              </w:rPr>
            </w:pPr>
            <w:del w:id="214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6DB7F2C7" w14:textId="77777777" w:rsidTr="00001922">
        <w:trPr>
          <w:cantSplit/>
          <w:trHeight w:val="190"/>
          <w:del w:id="2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BFEA4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C770B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45" w:author="Author"/>
              </w:rPr>
            </w:pPr>
            <w:del w:id="2146" w:author="Author">
              <w:r w:rsidRPr="00231DE4" w:rsidDel="00432F6B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FD07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47" w:author="Author"/>
              </w:rPr>
            </w:pPr>
            <w:del w:id="2148" w:author="Author">
              <w:r w:rsidRPr="00231DE4" w:rsidDel="00432F6B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E300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5C74C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150" w:author="Author"/>
              </w:rPr>
            </w:pPr>
            <w:del w:id="215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B9C6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B130D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53" w:author="Author"/>
              </w:rPr>
            </w:pPr>
            <w:del w:id="215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69D1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513C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56" w:author="Author"/>
              </w:rPr>
            </w:pPr>
            <w:del w:id="215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4CD3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27CB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59" w:author="Author"/>
              </w:rPr>
            </w:pPr>
            <w:del w:id="216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4A5032" w:rsidRPr="00231DE4" w:rsidDel="00432F6B" w14:paraId="718DB3A4" w14:textId="77777777" w:rsidTr="00001922">
        <w:trPr>
          <w:cantSplit/>
          <w:trHeight w:val="190"/>
          <w:del w:id="21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E9A08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F8626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63" w:author="Author"/>
              </w:rPr>
            </w:pPr>
            <w:del w:id="2164" w:author="Author">
              <w:r w:rsidRPr="00231DE4" w:rsidDel="00432F6B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A415D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65" w:author="Author"/>
              </w:rPr>
            </w:pPr>
            <w:del w:id="2166" w:author="Author">
              <w:r w:rsidRPr="00231DE4" w:rsidDel="00432F6B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A534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A3B2A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168" w:author="Author"/>
              </w:rPr>
            </w:pPr>
            <w:del w:id="216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C88B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5686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71" w:author="Author"/>
              </w:rPr>
            </w:pPr>
            <w:del w:id="217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36A2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B094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74" w:author="Author"/>
              </w:rPr>
            </w:pPr>
            <w:del w:id="217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F7D0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C2AA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77" w:author="Author"/>
              </w:rPr>
            </w:pPr>
            <w:del w:id="217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4A5032" w:rsidRPr="00231DE4" w:rsidDel="00432F6B" w14:paraId="5F8CE659" w14:textId="77777777" w:rsidTr="00001922">
        <w:trPr>
          <w:cantSplit/>
          <w:trHeight w:val="190"/>
          <w:del w:id="2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318C6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D53B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81" w:author="Author"/>
              </w:rPr>
            </w:pPr>
            <w:del w:id="2182" w:author="Author">
              <w:r w:rsidRPr="00231DE4" w:rsidDel="00432F6B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30C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83" w:author="Author"/>
              </w:rPr>
            </w:pPr>
            <w:del w:id="2184" w:author="Author">
              <w:r w:rsidRPr="00231DE4" w:rsidDel="00432F6B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3C47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4ED55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186" w:author="Author"/>
              </w:rPr>
            </w:pPr>
            <w:del w:id="218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1C97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BCB0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89" w:author="Author"/>
              </w:rPr>
            </w:pPr>
            <w:del w:id="219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8A6B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12FF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92" w:author="Author"/>
              </w:rPr>
            </w:pPr>
            <w:del w:id="219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932D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1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0AA2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95" w:author="Author"/>
              </w:rPr>
            </w:pPr>
            <w:del w:id="219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61EAFB6A" w14:textId="77777777" w:rsidTr="00001922">
        <w:trPr>
          <w:cantSplit/>
          <w:trHeight w:val="190"/>
          <w:del w:id="21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6DBD0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1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A5198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199" w:author="Author"/>
              </w:rPr>
            </w:pPr>
            <w:del w:id="2200" w:author="Author">
              <w:r w:rsidRPr="00231DE4" w:rsidDel="00432F6B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250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01" w:author="Author"/>
              </w:rPr>
            </w:pPr>
            <w:del w:id="2202" w:author="Author">
              <w:r w:rsidRPr="00231DE4" w:rsidDel="00432F6B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F9F9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965D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04" w:author="Author"/>
              </w:rPr>
            </w:pPr>
            <w:del w:id="220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43BE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BB8A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07" w:author="Author"/>
              </w:rPr>
            </w:pPr>
            <w:del w:id="220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6E7E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B8CF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10" w:author="Author"/>
              </w:rPr>
            </w:pPr>
            <w:del w:id="221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AD55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731B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13" w:author="Author"/>
              </w:rPr>
            </w:pPr>
            <w:del w:id="221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4A5032" w:rsidRPr="00231DE4" w:rsidDel="00432F6B" w14:paraId="2432DB04" w14:textId="77777777" w:rsidTr="00001922">
        <w:trPr>
          <w:cantSplit/>
          <w:trHeight w:val="190"/>
          <w:del w:id="2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C0BB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4F22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217" w:author="Author"/>
              </w:rPr>
            </w:pPr>
            <w:del w:id="2218" w:author="Author">
              <w:r w:rsidRPr="00231DE4" w:rsidDel="00432F6B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BB8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19" w:author="Author"/>
              </w:rPr>
            </w:pPr>
            <w:del w:id="2220" w:author="Author">
              <w:r w:rsidRPr="00231DE4" w:rsidDel="00432F6B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8B3E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BB0C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22" w:author="Author"/>
              </w:rPr>
            </w:pPr>
            <w:del w:id="222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919F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696A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25" w:author="Author"/>
              </w:rPr>
            </w:pPr>
            <w:del w:id="222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EC17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1A80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28" w:author="Author"/>
              </w:rPr>
            </w:pPr>
            <w:del w:id="222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9248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A802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31" w:author="Author"/>
              </w:rPr>
            </w:pPr>
            <w:del w:id="223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4A5032" w:rsidRPr="00231DE4" w:rsidDel="00432F6B" w14:paraId="38AEA754" w14:textId="77777777" w:rsidTr="00001922">
        <w:trPr>
          <w:cantSplit/>
          <w:trHeight w:val="190"/>
          <w:del w:id="2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08FE8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0F62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235" w:author="Author"/>
              </w:rPr>
            </w:pPr>
            <w:del w:id="2236" w:author="Author">
              <w:r w:rsidRPr="00231DE4" w:rsidDel="00432F6B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0A3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37" w:author="Author"/>
              </w:rPr>
            </w:pPr>
            <w:del w:id="2238" w:author="Author">
              <w:r w:rsidRPr="00231DE4" w:rsidDel="00432F6B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E34E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14A7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40" w:author="Author"/>
              </w:rPr>
            </w:pPr>
            <w:del w:id="224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3171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AA9D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43" w:author="Author"/>
              </w:rPr>
            </w:pPr>
            <w:del w:id="224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2BC6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29BB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46" w:author="Author"/>
              </w:rPr>
            </w:pPr>
            <w:del w:id="224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C0B8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30A4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49" w:author="Author"/>
              </w:rPr>
            </w:pPr>
            <w:del w:id="225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4A5032" w:rsidRPr="00231DE4" w:rsidDel="00432F6B" w14:paraId="1A193BE7" w14:textId="77777777" w:rsidTr="00001922">
        <w:trPr>
          <w:cantSplit/>
          <w:trHeight w:val="190"/>
          <w:del w:id="2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56115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3150F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253" w:author="Author"/>
              </w:rPr>
            </w:pPr>
            <w:del w:id="2254" w:author="Author">
              <w:r w:rsidRPr="00231DE4" w:rsidDel="00432F6B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C8F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55" w:author="Author"/>
              </w:rPr>
            </w:pPr>
            <w:del w:id="2256" w:author="Author">
              <w:r w:rsidRPr="00231DE4" w:rsidDel="00432F6B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9E13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185B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58" w:author="Author"/>
              </w:rPr>
            </w:pPr>
            <w:del w:id="225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2D68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CE33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61" w:author="Author"/>
              </w:rPr>
            </w:pPr>
            <w:del w:id="226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5B49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D9EC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64" w:author="Author"/>
              </w:rPr>
            </w:pPr>
            <w:del w:id="226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132C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6BBA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67" w:author="Author"/>
              </w:rPr>
            </w:pPr>
            <w:del w:id="226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4A5032" w:rsidRPr="00231DE4" w:rsidDel="00432F6B" w14:paraId="59527163" w14:textId="77777777" w:rsidTr="00001922">
        <w:trPr>
          <w:cantSplit/>
          <w:trHeight w:val="190"/>
          <w:del w:id="2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1BBEA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9757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271" w:author="Author"/>
              </w:rPr>
            </w:pPr>
            <w:del w:id="2272" w:author="Author">
              <w:r w:rsidRPr="00231DE4" w:rsidDel="00432F6B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A9B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73" w:author="Author"/>
              </w:rPr>
            </w:pPr>
            <w:del w:id="2274" w:author="Author">
              <w:r w:rsidRPr="00231DE4" w:rsidDel="00432F6B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AB0E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1AAAA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76" w:author="Author"/>
              </w:rPr>
            </w:pPr>
            <w:del w:id="227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D3BA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69E8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79" w:author="Author"/>
              </w:rPr>
            </w:pPr>
            <w:del w:id="228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D979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E165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82" w:author="Author"/>
              </w:rPr>
            </w:pPr>
            <w:del w:id="228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BB2D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8B48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85" w:author="Author"/>
              </w:rPr>
            </w:pPr>
            <w:del w:id="228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4A5032" w:rsidRPr="00231DE4" w:rsidDel="00432F6B" w14:paraId="2CDA0800" w14:textId="77777777" w:rsidTr="00001922">
        <w:trPr>
          <w:cantSplit/>
          <w:trHeight w:val="190"/>
          <w:del w:id="22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D4D4B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F34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289" w:author="Author"/>
              </w:rPr>
            </w:pPr>
            <w:del w:id="2290" w:author="Author">
              <w:r w:rsidRPr="00231DE4" w:rsidDel="00432F6B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D3B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91" w:author="Author"/>
              </w:rPr>
            </w:pPr>
            <w:del w:id="2292" w:author="Author">
              <w:r w:rsidRPr="00231DE4" w:rsidDel="00432F6B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7CC4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5B3A9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294" w:author="Author"/>
              </w:rPr>
            </w:pPr>
            <w:del w:id="229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A46B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8B38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297" w:author="Author"/>
              </w:rPr>
            </w:pPr>
            <w:del w:id="229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C06F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482D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00" w:author="Author"/>
              </w:rPr>
            </w:pPr>
            <w:del w:id="230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CE3D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CEE9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03" w:author="Author"/>
              </w:rPr>
            </w:pPr>
            <w:del w:id="230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4A5032" w:rsidRPr="00231DE4" w:rsidDel="00432F6B" w14:paraId="65D03AD5" w14:textId="77777777" w:rsidTr="00001922">
        <w:trPr>
          <w:cantSplit/>
          <w:trHeight w:val="190"/>
          <w:del w:id="23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71A61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E96A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07" w:author="Author"/>
              </w:rPr>
            </w:pPr>
            <w:del w:id="2308" w:author="Author">
              <w:r w:rsidRPr="00231DE4" w:rsidDel="00432F6B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56E2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09" w:author="Author"/>
              </w:rPr>
            </w:pPr>
            <w:del w:id="2310" w:author="Author">
              <w:r w:rsidRPr="00231DE4" w:rsidDel="00432F6B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F11D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CA992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312" w:author="Author"/>
              </w:rPr>
            </w:pPr>
            <w:del w:id="231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2038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F3D4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15" w:author="Author"/>
              </w:rPr>
            </w:pPr>
            <w:del w:id="231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F56D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4365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18" w:author="Author"/>
              </w:rPr>
            </w:pPr>
            <w:del w:id="231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5DAE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BE9A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21" w:author="Author"/>
              </w:rPr>
            </w:pPr>
            <w:del w:id="232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4A5032" w:rsidRPr="00231DE4" w:rsidDel="00432F6B" w14:paraId="5FE807BB" w14:textId="77777777" w:rsidTr="00001922">
        <w:trPr>
          <w:cantSplit/>
          <w:trHeight w:val="190"/>
          <w:del w:id="2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6DE50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73939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25" w:author="Author"/>
              </w:rPr>
            </w:pPr>
            <w:del w:id="2326" w:author="Author">
              <w:r w:rsidRPr="00231DE4" w:rsidDel="00432F6B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AFBB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27" w:author="Author"/>
              </w:rPr>
            </w:pPr>
            <w:del w:id="2328" w:author="Author">
              <w:r w:rsidRPr="00231DE4" w:rsidDel="00432F6B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7E08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C9376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330" w:author="Author"/>
              </w:rPr>
            </w:pPr>
            <w:del w:id="233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1E8D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EC04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33" w:author="Author"/>
              </w:rPr>
            </w:pPr>
            <w:del w:id="233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289F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4A79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36" w:author="Author"/>
              </w:rPr>
            </w:pPr>
            <w:del w:id="233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DDA3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A519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39" w:author="Author"/>
              </w:rPr>
            </w:pPr>
            <w:del w:id="234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4A5032" w:rsidRPr="00231DE4" w:rsidDel="00432F6B" w14:paraId="6DD4AB6A" w14:textId="77777777" w:rsidTr="00001922">
        <w:trPr>
          <w:cantSplit/>
          <w:trHeight w:val="190"/>
          <w:del w:id="23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D8BE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867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43" w:author="Author"/>
              </w:rPr>
            </w:pPr>
            <w:del w:id="2344" w:author="Author">
              <w:r w:rsidRPr="00231DE4" w:rsidDel="00432F6B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640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45" w:author="Author"/>
              </w:rPr>
            </w:pPr>
            <w:del w:id="2346" w:author="Author">
              <w:r w:rsidRPr="00231DE4" w:rsidDel="00432F6B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F7B1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1FD98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348" w:author="Author"/>
              </w:rPr>
            </w:pPr>
            <w:del w:id="234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A7AB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1EDA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51" w:author="Author"/>
              </w:rPr>
            </w:pPr>
            <w:del w:id="235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63A2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14C3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54" w:author="Author"/>
              </w:rPr>
            </w:pPr>
            <w:del w:id="235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5013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B854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57" w:author="Author"/>
              </w:rPr>
            </w:pPr>
            <w:del w:id="235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4A5032" w:rsidRPr="00231DE4" w:rsidDel="00432F6B" w14:paraId="05275E2F" w14:textId="77777777" w:rsidTr="00001922">
        <w:trPr>
          <w:cantSplit/>
          <w:trHeight w:val="190"/>
          <w:del w:id="2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C0EB4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FB76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61" w:author="Author"/>
              </w:rPr>
            </w:pPr>
            <w:del w:id="2362" w:author="Author">
              <w:r w:rsidRPr="00231DE4" w:rsidDel="00432F6B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E957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63" w:author="Author"/>
              </w:rPr>
            </w:pPr>
            <w:del w:id="2364" w:author="Author">
              <w:r w:rsidRPr="00231DE4" w:rsidDel="00432F6B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8C78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B62F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366" w:author="Author"/>
              </w:rPr>
            </w:pPr>
            <w:del w:id="236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00D7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1A4E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69" w:author="Author"/>
              </w:rPr>
            </w:pPr>
            <w:del w:id="237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0633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A6C6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72" w:author="Author"/>
              </w:rPr>
            </w:pPr>
            <w:del w:id="237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C785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176C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75" w:author="Author"/>
              </w:rPr>
            </w:pPr>
            <w:del w:id="237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4A5032" w:rsidRPr="00231DE4" w:rsidDel="00432F6B" w14:paraId="3EE7BBBE" w14:textId="77777777" w:rsidTr="00001922">
        <w:trPr>
          <w:cantSplit/>
          <w:trHeight w:val="190"/>
          <w:del w:id="2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54DE1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9205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79" w:author="Author"/>
              </w:rPr>
            </w:pPr>
            <w:del w:id="2380" w:author="Author">
              <w:r w:rsidRPr="00231DE4" w:rsidDel="00432F6B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85F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81" w:author="Author"/>
              </w:rPr>
            </w:pPr>
            <w:del w:id="2382" w:author="Author">
              <w:r w:rsidRPr="00231DE4" w:rsidDel="00432F6B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7E8E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F4714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384" w:author="Author"/>
              </w:rPr>
            </w:pPr>
            <w:del w:id="238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69D9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85CB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87" w:author="Author"/>
              </w:rPr>
            </w:pPr>
            <w:del w:id="238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A589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546A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90" w:author="Author"/>
              </w:rPr>
            </w:pPr>
            <w:del w:id="239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3B47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EACC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93" w:author="Author"/>
              </w:rPr>
            </w:pPr>
            <w:del w:id="239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4A5032" w:rsidRPr="00231DE4" w:rsidDel="00432F6B" w14:paraId="193C8EA1" w14:textId="77777777" w:rsidTr="00001922">
        <w:trPr>
          <w:cantSplit/>
          <w:trHeight w:val="190"/>
          <w:del w:id="2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1A334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062E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397" w:author="Author"/>
              </w:rPr>
            </w:pPr>
            <w:del w:id="2398" w:author="Author">
              <w:r w:rsidRPr="00231DE4" w:rsidDel="00432F6B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C3B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399" w:author="Author"/>
              </w:rPr>
            </w:pPr>
            <w:del w:id="2400" w:author="Author">
              <w:r w:rsidRPr="00231DE4" w:rsidDel="00432F6B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B156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FF22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02" w:author="Author"/>
              </w:rPr>
            </w:pPr>
            <w:del w:id="240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A43D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9A8B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05" w:author="Author"/>
              </w:rPr>
            </w:pPr>
            <w:del w:id="240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A0F8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29DE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08" w:author="Author"/>
              </w:rPr>
            </w:pPr>
            <w:del w:id="240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0D4C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EB32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11" w:author="Author"/>
              </w:rPr>
            </w:pPr>
            <w:del w:id="241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4A5032" w:rsidRPr="00231DE4" w:rsidDel="00432F6B" w14:paraId="2D3B5BC0" w14:textId="77777777" w:rsidTr="00001922">
        <w:trPr>
          <w:cantSplit/>
          <w:trHeight w:val="190"/>
          <w:del w:id="2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3882B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8FB9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415" w:author="Author"/>
              </w:rPr>
            </w:pPr>
            <w:del w:id="2416" w:author="Author">
              <w:r w:rsidRPr="00231DE4" w:rsidDel="00432F6B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89AB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17" w:author="Author"/>
              </w:rPr>
            </w:pPr>
            <w:del w:id="2418" w:author="Author">
              <w:r w:rsidRPr="00231DE4" w:rsidDel="00432F6B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4A85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AD21F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20" w:author="Author"/>
              </w:rPr>
            </w:pPr>
            <w:del w:id="242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BB1C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0C45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23" w:author="Author"/>
              </w:rPr>
            </w:pPr>
            <w:del w:id="242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9004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D0A0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26" w:author="Author"/>
              </w:rPr>
            </w:pPr>
            <w:del w:id="242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74F2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4F22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29" w:author="Author"/>
              </w:rPr>
            </w:pPr>
            <w:del w:id="243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4A5032" w:rsidRPr="00231DE4" w:rsidDel="00432F6B" w14:paraId="0851B69E" w14:textId="77777777" w:rsidTr="00001922">
        <w:trPr>
          <w:cantSplit/>
          <w:trHeight w:val="190"/>
          <w:del w:id="24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3B9F9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C264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433" w:author="Author"/>
              </w:rPr>
            </w:pPr>
            <w:del w:id="2434" w:author="Author">
              <w:r w:rsidRPr="00231DE4" w:rsidDel="00432F6B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624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35" w:author="Author"/>
              </w:rPr>
            </w:pPr>
            <w:del w:id="2436" w:author="Author">
              <w:r w:rsidRPr="00231DE4" w:rsidDel="00432F6B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3F40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4572E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38" w:author="Author"/>
              </w:rPr>
            </w:pPr>
            <w:del w:id="243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1358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EA61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41" w:author="Author"/>
              </w:rPr>
            </w:pPr>
            <w:del w:id="244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7002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E71D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44" w:author="Author"/>
              </w:rPr>
            </w:pPr>
            <w:del w:id="244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17D6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4926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47" w:author="Author"/>
              </w:rPr>
            </w:pPr>
            <w:del w:id="244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4A5032" w:rsidRPr="00231DE4" w:rsidDel="00432F6B" w14:paraId="027BF925" w14:textId="77777777" w:rsidTr="00001922">
        <w:trPr>
          <w:cantSplit/>
          <w:trHeight w:val="190"/>
          <w:del w:id="2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7712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D20B8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451" w:author="Author"/>
              </w:rPr>
            </w:pPr>
            <w:del w:id="2452" w:author="Author">
              <w:r w:rsidRPr="00231DE4" w:rsidDel="00432F6B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D8C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53" w:author="Author"/>
              </w:rPr>
            </w:pPr>
            <w:del w:id="2454" w:author="Author">
              <w:r w:rsidRPr="00231DE4" w:rsidDel="00432F6B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460D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51A8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56" w:author="Author"/>
              </w:rPr>
            </w:pPr>
            <w:del w:id="245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6E2B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4592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59" w:author="Author"/>
              </w:rPr>
            </w:pPr>
            <w:del w:id="246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C07F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9E19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62" w:author="Author"/>
              </w:rPr>
            </w:pPr>
            <w:del w:id="246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183A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37C7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65" w:author="Author"/>
              </w:rPr>
            </w:pPr>
            <w:del w:id="246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4A5032" w:rsidRPr="00231DE4" w:rsidDel="00432F6B" w14:paraId="596A5413" w14:textId="77777777" w:rsidTr="00001922">
        <w:trPr>
          <w:cantSplit/>
          <w:trHeight w:val="190"/>
          <w:del w:id="2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11AE3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99DF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469" w:author="Author"/>
              </w:rPr>
            </w:pPr>
            <w:del w:id="2470" w:author="Author">
              <w:r w:rsidRPr="00231DE4" w:rsidDel="00432F6B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F6B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71" w:author="Author"/>
              </w:rPr>
            </w:pPr>
            <w:del w:id="2472" w:author="Author">
              <w:r w:rsidRPr="00231DE4" w:rsidDel="00432F6B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1001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CCB05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74" w:author="Author"/>
              </w:rPr>
            </w:pPr>
            <w:del w:id="247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54ACC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32EA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77" w:author="Author"/>
              </w:rPr>
            </w:pPr>
            <w:del w:id="247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0AB0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D415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80" w:author="Author"/>
              </w:rPr>
            </w:pPr>
            <w:del w:id="248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1A49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40ED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83" w:author="Author"/>
              </w:rPr>
            </w:pPr>
            <w:del w:id="248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4A5032" w:rsidRPr="00231DE4" w:rsidDel="00432F6B" w14:paraId="2A6B77B1" w14:textId="77777777" w:rsidTr="00001922">
        <w:trPr>
          <w:cantSplit/>
          <w:trHeight w:val="190"/>
          <w:del w:id="2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28546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357C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487" w:author="Author"/>
              </w:rPr>
            </w:pPr>
            <w:del w:id="2488" w:author="Author">
              <w:r w:rsidRPr="00231DE4" w:rsidDel="00432F6B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9AC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89" w:author="Author"/>
              </w:rPr>
            </w:pPr>
            <w:del w:id="2490" w:author="Author">
              <w:r w:rsidRPr="00231DE4" w:rsidDel="00432F6B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0CD9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C97F0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492" w:author="Author"/>
              </w:rPr>
            </w:pPr>
            <w:del w:id="249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DA9D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9FDF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95" w:author="Author"/>
              </w:rPr>
            </w:pPr>
            <w:del w:id="249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0CA9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9D9B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498" w:author="Author"/>
              </w:rPr>
            </w:pPr>
            <w:del w:id="249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2959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2177B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01" w:author="Author"/>
              </w:rPr>
            </w:pPr>
            <w:del w:id="250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4A5032" w:rsidRPr="00231DE4" w:rsidDel="00432F6B" w14:paraId="529E4CC6" w14:textId="77777777" w:rsidTr="00001922">
        <w:trPr>
          <w:cantSplit/>
          <w:trHeight w:val="190"/>
          <w:del w:id="2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DB890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E50C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05" w:author="Author"/>
              </w:rPr>
            </w:pPr>
            <w:del w:id="2506" w:author="Author">
              <w:r w:rsidRPr="00231DE4" w:rsidDel="00432F6B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D69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07" w:author="Author"/>
              </w:rPr>
            </w:pPr>
            <w:del w:id="2508" w:author="Author">
              <w:r w:rsidRPr="00231DE4" w:rsidDel="00432F6B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3923C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DDBCA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510" w:author="Author"/>
              </w:rPr>
            </w:pPr>
            <w:del w:id="251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5C5F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8C96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13" w:author="Author"/>
              </w:rPr>
            </w:pPr>
            <w:del w:id="251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28BF8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07AFD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16" w:author="Author"/>
              </w:rPr>
            </w:pPr>
            <w:del w:id="251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B2A3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EF51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19" w:author="Author"/>
              </w:rPr>
            </w:pPr>
            <w:del w:id="252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4A5032" w:rsidRPr="00231DE4" w:rsidDel="00432F6B" w14:paraId="28BF7035" w14:textId="77777777" w:rsidTr="00001922">
        <w:trPr>
          <w:cantSplit/>
          <w:trHeight w:val="190"/>
          <w:del w:id="25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F42FB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6FC2F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23" w:author="Author"/>
              </w:rPr>
            </w:pPr>
            <w:del w:id="2524" w:author="Author">
              <w:r w:rsidRPr="00231DE4" w:rsidDel="00432F6B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713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25" w:author="Author"/>
              </w:rPr>
            </w:pPr>
            <w:del w:id="2526" w:author="Author">
              <w:r w:rsidRPr="00231DE4" w:rsidDel="00432F6B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5122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69E2A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528" w:author="Author"/>
              </w:rPr>
            </w:pPr>
            <w:del w:id="252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E80F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7013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31" w:author="Author"/>
              </w:rPr>
            </w:pPr>
            <w:del w:id="253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6615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10F9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34" w:author="Author"/>
              </w:rPr>
            </w:pPr>
            <w:del w:id="253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FC42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61EF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37" w:author="Author"/>
              </w:rPr>
            </w:pPr>
            <w:del w:id="253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4A5032" w:rsidRPr="00231DE4" w:rsidDel="00432F6B" w14:paraId="649288F2" w14:textId="77777777" w:rsidTr="00001922">
        <w:trPr>
          <w:cantSplit/>
          <w:trHeight w:val="190"/>
          <w:del w:id="2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405FB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E898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41" w:author="Author"/>
              </w:rPr>
            </w:pPr>
            <w:del w:id="2542" w:author="Author">
              <w:r w:rsidRPr="00231DE4" w:rsidDel="00432F6B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F0A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43" w:author="Author"/>
              </w:rPr>
            </w:pPr>
            <w:del w:id="2544" w:author="Author">
              <w:r w:rsidRPr="00231DE4" w:rsidDel="00432F6B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4090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C639C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546" w:author="Author"/>
              </w:rPr>
            </w:pPr>
            <w:del w:id="254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6255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4953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49" w:author="Author"/>
              </w:rPr>
            </w:pPr>
            <w:del w:id="255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D217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8CA5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52" w:author="Author"/>
              </w:rPr>
            </w:pPr>
            <w:del w:id="255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62604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D682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55" w:author="Author"/>
              </w:rPr>
            </w:pPr>
            <w:del w:id="255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4A5032" w:rsidRPr="00231DE4" w:rsidDel="00432F6B" w14:paraId="2392AFA6" w14:textId="77777777" w:rsidTr="00001922">
        <w:trPr>
          <w:cantSplit/>
          <w:trHeight w:val="190"/>
          <w:del w:id="2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C9CC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8714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59" w:author="Author"/>
              </w:rPr>
            </w:pPr>
            <w:del w:id="2560" w:author="Author">
              <w:r w:rsidRPr="00231DE4" w:rsidDel="00432F6B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0AD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61" w:author="Author"/>
              </w:rPr>
            </w:pPr>
            <w:del w:id="2562" w:author="Author">
              <w:r w:rsidRPr="00231DE4" w:rsidDel="00432F6B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1CE9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06E8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564" w:author="Author"/>
              </w:rPr>
            </w:pPr>
            <w:del w:id="256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DC0F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0578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67" w:author="Author"/>
              </w:rPr>
            </w:pPr>
            <w:del w:id="256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A14A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64EB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70" w:author="Author"/>
              </w:rPr>
            </w:pPr>
            <w:del w:id="257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771D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816E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73" w:author="Author"/>
              </w:rPr>
            </w:pPr>
            <w:del w:id="257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4A5032" w:rsidRPr="00231DE4" w:rsidDel="00432F6B" w14:paraId="640AEB70" w14:textId="77777777" w:rsidTr="00001922">
        <w:trPr>
          <w:cantSplit/>
          <w:trHeight w:val="190"/>
          <w:del w:id="25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693B1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9548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77" w:author="Author"/>
              </w:rPr>
            </w:pPr>
            <w:del w:id="2578" w:author="Author">
              <w:r w:rsidRPr="00231DE4" w:rsidDel="00432F6B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C04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79" w:author="Author"/>
              </w:rPr>
            </w:pPr>
            <w:del w:id="2580" w:author="Author">
              <w:r w:rsidRPr="00231DE4" w:rsidDel="00432F6B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8247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B6CF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582" w:author="Author"/>
              </w:rPr>
            </w:pPr>
            <w:del w:id="258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08FC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9BBA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85" w:author="Author"/>
              </w:rPr>
            </w:pPr>
            <w:del w:id="258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021F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42B7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88" w:author="Author"/>
              </w:rPr>
            </w:pPr>
            <w:del w:id="258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5590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5AD6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91" w:author="Author"/>
              </w:rPr>
            </w:pPr>
            <w:del w:id="259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4A5032" w:rsidRPr="00231DE4" w:rsidDel="00432F6B" w14:paraId="49821BB5" w14:textId="77777777" w:rsidTr="00001922">
        <w:trPr>
          <w:cantSplit/>
          <w:trHeight w:val="190"/>
          <w:del w:id="2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F7146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6C92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595" w:author="Author"/>
              </w:rPr>
            </w:pPr>
            <w:del w:id="2596" w:author="Author">
              <w:r w:rsidRPr="00231DE4" w:rsidDel="00432F6B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A75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597" w:author="Author"/>
              </w:rPr>
            </w:pPr>
            <w:del w:id="2598" w:author="Author">
              <w:r w:rsidRPr="00231DE4" w:rsidDel="00432F6B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5AE5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5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DDFE6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00" w:author="Author"/>
              </w:rPr>
            </w:pPr>
            <w:del w:id="260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35F7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2E53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03" w:author="Author"/>
              </w:rPr>
            </w:pPr>
            <w:del w:id="260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0992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FE75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06" w:author="Author"/>
              </w:rPr>
            </w:pPr>
            <w:del w:id="260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A2E8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8911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09" w:author="Author"/>
              </w:rPr>
            </w:pPr>
            <w:del w:id="261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4A5032" w:rsidRPr="00231DE4" w:rsidDel="00432F6B" w14:paraId="40B57047" w14:textId="77777777" w:rsidTr="00001922">
        <w:trPr>
          <w:cantSplit/>
          <w:trHeight w:val="190"/>
          <w:del w:id="2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6DC32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77F8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613" w:author="Author"/>
              </w:rPr>
            </w:pPr>
            <w:del w:id="2614" w:author="Author">
              <w:r w:rsidRPr="00231DE4" w:rsidDel="00432F6B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3AA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15" w:author="Author"/>
              </w:rPr>
            </w:pPr>
            <w:del w:id="2616" w:author="Author">
              <w:r w:rsidRPr="00231DE4" w:rsidDel="00432F6B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D4FD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DD5C3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18" w:author="Author"/>
              </w:rPr>
            </w:pPr>
            <w:del w:id="261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E52B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7E4C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21" w:author="Author"/>
              </w:rPr>
            </w:pPr>
            <w:del w:id="262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0D69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594C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24" w:author="Author"/>
              </w:rPr>
            </w:pPr>
            <w:del w:id="262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9976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1D64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27" w:author="Author"/>
              </w:rPr>
            </w:pPr>
            <w:del w:id="262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4A5032" w:rsidRPr="00231DE4" w:rsidDel="00432F6B" w14:paraId="61BA64A0" w14:textId="77777777" w:rsidTr="00001922">
        <w:trPr>
          <w:cantSplit/>
          <w:trHeight w:val="190"/>
          <w:del w:id="2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A1268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5DCF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631" w:author="Author"/>
              </w:rPr>
            </w:pPr>
            <w:del w:id="2632" w:author="Author">
              <w:r w:rsidRPr="00231DE4" w:rsidDel="00432F6B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AF7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33" w:author="Author"/>
              </w:rPr>
            </w:pPr>
            <w:del w:id="2634" w:author="Author">
              <w:r w:rsidRPr="00231DE4" w:rsidDel="00432F6B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DEC8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6D1E7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36" w:author="Author"/>
              </w:rPr>
            </w:pPr>
            <w:del w:id="263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F57D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ACE6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39" w:author="Author"/>
              </w:rPr>
            </w:pPr>
            <w:del w:id="264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CBDF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1E084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42" w:author="Author"/>
              </w:rPr>
            </w:pPr>
            <w:del w:id="264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EEB9E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1C0B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45" w:author="Author"/>
              </w:rPr>
            </w:pPr>
            <w:del w:id="264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4A5032" w:rsidRPr="00231DE4" w:rsidDel="00432F6B" w14:paraId="77AE80BE" w14:textId="77777777" w:rsidTr="00001922">
        <w:trPr>
          <w:cantSplit/>
          <w:trHeight w:val="190"/>
          <w:del w:id="2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B3378D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6E580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649" w:author="Author"/>
              </w:rPr>
            </w:pPr>
            <w:del w:id="2650" w:author="Author">
              <w:r w:rsidRPr="00231DE4" w:rsidDel="00432F6B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F521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51" w:author="Author"/>
              </w:rPr>
            </w:pPr>
            <w:del w:id="2652" w:author="Author">
              <w:r w:rsidRPr="00231DE4" w:rsidDel="00432F6B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C259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B4D19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54" w:author="Author"/>
              </w:rPr>
            </w:pPr>
            <w:del w:id="265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9B53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9BFA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57" w:author="Author"/>
              </w:rPr>
            </w:pPr>
            <w:del w:id="265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9ED6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5D87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60" w:author="Author"/>
              </w:rPr>
            </w:pPr>
            <w:del w:id="266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F43A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3040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63" w:author="Author"/>
              </w:rPr>
            </w:pPr>
            <w:del w:id="266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4A5032" w:rsidRPr="00231DE4" w:rsidDel="00432F6B" w14:paraId="10880B71" w14:textId="77777777" w:rsidTr="00001922">
        <w:trPr>
          <w:cantSplit/>
          <w:trHeight w:val="190"/>
          <w:del w:id="26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DF10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5A5FC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667" w:author="Author"/>
              </w:rPr>
            </w:pPr>
            <w:del w:id="2668" w:author="Author">
              <w:r w:rsidRPr="00231DE4" w:rsidDel="00432F6B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DB72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69" w:author="Author"/>
              </w:rPr>
            </w:pPr>
            <w:del w:id="2670" w:author="Author">
              <w:r w:rsidRPr="00231DE4" w:rsidDel="00432F6B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7F75C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953FF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72" w:author="Author"/>
              </w:rPr>
            </w:pPr>
            <w:del w:id="267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833B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55B7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75" w:author="Author"/>
              </w:rPr>
            </w:pPr>
            <w:del w:id="267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27F2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3F6D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78" w:author="Author"/>
              </w:rPr>
            </w:pPr>
            <w:del w:id="267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19ED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7D7A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81" w:author="Author"/>
              </w:rPr>
            </w:pPr>
            <w:del w:id="268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4A5032" w:rsidRPr="00231DE4" w:rsidDel="00432F6B" w14:paraId="3897B117" w14:textId="77777777" w:rsidTr="00001922">
        <w:trPr>
          <w:cantSplit/>
          <w:trHeight w:val="190"/>
          <w:del w:id="2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2B9A4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B642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685" w:author="Author"/>
              </w:rPr>
            </w:pPr>
            <w:del w:id="2686" w:author="Author">
              <w:r w:rsidRPr="00231DE4" w:rsidDel="00432F6B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1EB7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87" w:author="Author"/>
              </w:rPr>
            </w:pPr>
            <w:del w:id="2688" w:author="Author">
              <w:r w:rsidRPr="00231DE4" w:rsidDel="00432F6B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37792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EE41F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690" w:author="Author"/>
              </w:rPr>
            </w:pPr>
            <w:del w:id="269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2490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9AF7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93" w:author="Author"/>
              </w:rPr>
            </w:pPr>
            <w:del w:id="269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C90F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12FF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96" w:author="Author"/>
              </w:rPr>
            </w:pPr>
            <w:del w:id="269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8E17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EF69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699" w:author="Author"/>
              </w:rPr>
            </w:pPr>
            <w:del w:id="270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4A5032" w:rsidRPr="00231DE4" w:rsidDel="00432F6B" w14:paraId="613BBE63" w14:textId="77777777" w:rsidTr="00001922">
        <w:trPr>
          <w:cantSplit/>
          <w:trHeight w:val="190"/>
          <w:del w:id="2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7180D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AEDE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703" w:author="Author"/>
              </w:rPr>
            </w:pPr>
            <w:del w:id="2704" w:author="Author">
              <w:r w:rsidRPr="00231DE4" w:rsidDel="00432F6B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50AA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05" w:author="Author"/>
              </w:rPr>
            </w:pPr>
            <w:del w:id="2706" w:author="Author">
              <w:r w:rsidRPr="00231DE4" w:rsidDel="00432F6B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877A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413A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708" w:author="Author"/>
              </w:rPr>
            </w:pPr>
            <w:del w:id="270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336F93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C15D3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11" w:author="Author"/>
              </w:rPr>
            </w:pPr>
            <w:del w:id="271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DF4B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167F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14" w:author="Author"/>
              </w:rPr>
            </w:pPr>
            <w:del w:id="271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D7E7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A578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17" w:author="Author"/>
              </w:rPr>
            </w:pPr>
            <w:del w:id="271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4A5032" w:rsidRPr="00231DE4" w:rsidDel="00432F6B" w14:paraId="43A1F680" w14:textId="77777777" w:rsidTr="00001922">
        <w:trPr>
          <w:cantSplit/>
          <w:trHeight w:val="190"/>
          <w:del w:id="2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03C39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359B6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721" w:author="Author"/>
              </w:rPr>
            </w:pPr>
            <w:del w:id="2722" w:author="Author">
              <w:r w:rsidRPr="00231DE4" w:rsidDel="00432F6B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57D80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23" w:author="Author"/>
              </w:rPr>
            </w:pPr>
            <w:del w:id="2724" w:author="Author">
              <w:r w:rsidRPr="00231DE4" w:rsidDel="00432F6B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C5DE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C69C5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726" w:author="Author"/>
              </w:rPr>
            </w:pPr>
            <w:del w:id="272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2A380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745C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29" w:author="Author"/>
              </w:rPr>
            </w:pPr>
            <w:del w:id="273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CF329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915C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32" w:author="Author"/>
              </w:rPr>
            </w:pPr>
            <w:del w:id="273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561B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35F7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35" w:author="Author"/>
              </w:rPr>
            </w:pPr>
            <w:del w:id="273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4A5032" w:rsidRPr="00231DE4" w:rsidDel="00432F6B" w14:paraId="77DCCAE7" w14:textId="77777777" w:rsidTr="00001922">
        <w:trPr>
          <w:cantSplit/>
          <w:trHeight w:val="190"/>
          <w:del w:id="2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7A7507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4FED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739" w:author="Author"/>
              </w:rPr>
            </w:pPr>
            <w:del w:id="2740" w:author="Author">
              <w:r w:rsidRPr="00231DE4" w:rsidDel="00432F6B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34C1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41" w:author="Author"/>
              </w:rPr>
            </w:pPr>
            <w:del w:id="2742" w:author="Author">
              <w:r w:rsidRPr="00231DE4" w:rsidDel="00432F6B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79B1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6A0EB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744" w:author="Author"/>
              </w:rPr>
            </w:pPr>
            <w:del w:id="2745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83B1A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02538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47" w:author="Author"/>
              </w:rPr>
            </w:pPr>
            <w:del w:id="2748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0A7D7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3BC6C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50" w:author="Author"/>
              </w:rPr>
            </w:pPr>
            <w:del w:id="275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0427D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3ABA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53" w:author="Author"/>
              </w:rPr>
            </w:pPr>
            <w:del w:id="275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4A5032" w:rsidRPr="00231DE4" w:rsidDel="00432F6B" w14:paraId="5A836152" w14:textId="77777777" w:rsidTr="00001922">
        <w:trPr>
          <w:cantSplit/>
          <w:trHeight w:val="190"/>
          <w:del w:id="2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610AA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3C4B2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757" w:author="Author"/>
              </w:rPr>
            </w:pPr>
            <w:del w:id="2758" w:author="Author">
              <w:r w:rsidRPr="00231DE4" w:rsidDel="00432F6B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DDAD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59" w:author="Author"/>
              </w:rPr>
            </w:pPr>
            <w:del w:id="2760" w:author="Author">
              <w:r w:rsidRPr="00231DE4" w:rsidDel="00432F6B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280A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EEA14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762" w:author="Author"/>
              </w:rPr>
            </w:pPr>
            <w:del w:id="2763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6BF7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BBC35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65" w:author="Author"/>
              </w:rPr>
            </w:pPr>
            <w:del w:id="2766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FE26B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E004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68" w:author="Author"/>
              </w:rPr>
            </w:pPr>
            <w:del w:id="2769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EB495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2A8D2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71" w:author="Author"/>
              </w:rPr>
            </w:pPr>
            <w:del w:id="2772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4A5032" w:rsidRPr="00231DE4" w:rsidDel="00432F6B" w14:paraId="64842B78" w14:textId="77777777" w:rsidTr="00001922">
        <w:trPr>
          <w:cantSplit/>
          <w:trHeight w:val="190"/>
          <w:del w:id="2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39693E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634A" w14:textId="77777777" w:rsidR="004A5032" w:rsidRPr="00231DE4" w:rsidDel="00432F6B" w:rsidRDefault="004A5032" w:rsidP="003102E8">
            <w:pPr>
              <w:pStyle w:val="tabletext00"/>
              <w:suppressAutoHyphens/>
              <w:jc w:val="center"/>
              <w:rPr>
                <w:del w:id="2775" w:author="Author"/>
              </w:rPr>
            </w:pPr>
            <w:del w:id="2776" w:author="Author">
              <w:r w:rsidRPr="00231DE4" w:rsidDel="00432F6B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D9C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77" w:author="Author"/>
              </w:rPr>
            </w:pPr>
            <w:del w:id="2778" w:author="Author">
              <w:r w:rsidRPr="00231DE4" w:rsidDel="00432F6B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7CDEF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42277" w14:textId="77777777" w:rsidR="004A5032" w:rsidRPr="00231DE4" w:rsidDel="00432F6B" w:rsidRDefault="004A5032" w:rsidP="003102E8">
            <w:pPr>
              <w:pStyle w:val="tabletext00"/>
              <w:tabs>
                <w:tab w:val="decimal" w:pos="420"/>
              </w:tabs>
              <w:suppressAutoHyphens/>
              <w:rPr>
                <w:del w:id="2780" w:author="Author"/>
              </w:rPr>
            </w:pPr>
            <w:del w:id="2781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B0481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87119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83" w:author="Author"/>
              </w:rPr>
            </w:pPr>
            <w:del w:id="2784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7BAAC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15C96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86" w:author="Author"/>
              </w:rPr>
            </w:pPr>
            <w:del w:id="2787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9A2F6" w14:textId="77777777" w:rsidR="004A5032" w:rsidRPr="00231DE4" w:rsidDel="00432F6B" w:rsidRDefault="004A5032" w:rsidP="003102E8">
            <w:pPr>
              <w:pStyle w:val="tabletext00"/>
              <w:suppressAutoHyphens/>
              <w:jc w:val="right"/>
              <w:rPr>
                <w:del w:id="2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D813F" w14:textId="77777777" w:rsidR="004A5032" w:rsidRPr="00231DE4" w:rsidDel="00432F6B" w:rsidRDefault="004A5032" w:rsidP="003102E8">
            <w:pPr>
              <w:pStyle w:val="tabletext00"/>
              <w:suppressAutoHyphens/>
              <w:rPr>
                <w:del w:id="2789" w:author="Author"/>
              </w:rPr>
            </w:pPr>
            <w:del w:id="2790" w:author="Author">
              <w:r w:rsidRPr="00231DE4" w:rsidDel="00432F6B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3D8495C7" w14:textId="77777777" w:rsidR="004A5032" w:rsidDel="00432F6B" w:rsidRDefault="004A5032" w:rsidP="003102E8">
      <w:pPr>
        <w:pStyle w:val="tablecaption"/>
        <w:suppressAutoHyphens/>
        <w:rPr>
          <w:del w:id="2791" w:author="Author"/>
        </w:rPr>
      </w:pPr>
      <w:del w:id="2792" w:author="Author">
        <w:r w:rsidRPr="00231DE4" w:rsidDel="00432F6B">
          <w:delText>Table 25.E.(LC) Zone-rating Table – Zone 42 (Midwest) Rating Table Combinations Loss Costs</w:delText>
        </w:r>
      </w:del>
    </w:p>
    <w:p w14:paraId="2272BE73" w14:textId="77777777" w:rsidR="004A5032" w:rsidRDefault="004A5032" w:rsidP="003102E8">
      <w:pPr>
        <w:pStyle w:val="isonormal"/>
        <w:suppressAutoHyphens/>
        <w:jc w:val="left"/>
      </w:pPr>
    </w:p>
    <w:p w14:paraId="2700FC60" w14:textId="77777777" w:rsidR="004A5032" w:rsidRDefault="004A5032" w:rsidP="003102E8">
      <w:pPr>
        <w:pStyle w:val="isonormal"/>
        <w:suppressAutoHyphens/>
        <w:sectPr w:rsidR="004A5032" w:rsidSect="00B628C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BDEA3FF" w14:textId="77777777" w:rsidR="004A5032" w:rsidRPr="00815534" w:rsidDel="00B70481" w:rsidRDefault="004A5032" w:rsidP="003102E8">
      <w:pPr>
        <w:pStyle w:val="boxrule"/>
        <w:rPr>
          <w:del w:id="2793" w:author="Author"/>
        </w:rPr>
      </w:pPr>
      <w:del w:id="2794" w:author="Author">
        <w:r w:rsidRPr="00815534" w:rsidDel="00B70481">
          <w:lastRenderedPageBreak/>
          <w:delText>49.  AUTO DEALERS – PREMIUM DEVELOPMENT FOR COMMON COVERAGES</w:delText>
        </w:r>
      </w:del>
    </w:p>
    <w:p w14:paraId="57466585" w14:textId="77777777" w:rsidR="004A5032" w:rsidRPr="00815534" w:rsidDel="00B70481" w:rsidRDefault="004A5032" w:rsidP="003102E8">
      <w:pPr>
        <w:pStyle w:val="isonormal"/>
        <w:suppressAutoHyphens/>
        <w:rPr>
          <w:del w:id="27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4A5032" w:rsidRPr="00815534" w:rsidDel="00B70481" w14:paraId="3E7B924B" w14:textId="77777777" w:rsidTr="00001922">
        <w:trPr>
          <w:cantSplit/>
          <w:trHeight w:val="190"/>
          <w:del w:id="2796" w:author="Author"/>
        </w:trPr>
        <w:tc>
          <w:tcPr>
            <w:tcW w:w="200" w:type="dxa"/>
          </w:tcPr>
          <w:p w14:paraId="42B19122" w14:textId="77777777" w:rsidR="004A5032" w:rsidRPr="00815534" w:rsidDel="00B70481" w:rsidRDefault="004A5032" w:rsidP="003102E8">
            <w:pPr>
              <w:pStyle w:val="tablehead"/>
              <w:suppressAutoHyphens/>
              <w:rPr>
                <w:del w:id="279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199BD2" w14:textId="77777777" w:rsidR="004A5032" w:rsidRPr="00815534" w:rsidDel="00B70481" w:rsidRDefault="004A5032" w:rsidP="003102E8">
            <w:pPr>
              <w:pStyle w:val="tablehead"/>
              <w:suppressAutoHyphens/>
              <w:rPr>
                <w:del w:id="2798" w:author="Author"/>
              </w:rPr>
            </w:pPr>
            <w:del w:id="2799" w:author="Author">
              <w:r w:rsidRPr="00815534" w:rsidDel="00B70481">
                <w:delText>Acts, Errors Or Omissions Base Loss Cost</w:delText>
              </w:r>
            </w:del>
          </w:p>
        </w:tc>
      </w:tr>
      <w:tr w:rsidR="004A5032" w:rsidRPr="00815534" w:rsidDel="00B70481" w14:paraId="0D508E95" w14:textId="77777777" w:rsidTr="00001922">
        <w:trPr>
          <w:cantSplit/>
          <w:trHeight w:val="190"/>
          <w:del w:id="2800" w:author="Author"/>
        </w:trPr>
        <w:tc>
          <w:tcPr>
            <w:tcW w:w="200" w:type="dxa"/>
          </w:tcPr>
          <w:p w14:paraId="25A81A45" w14:textId="77777777" w:rsidR="004A5032" w:rsidRPr="00815534" w:rsidDel="00B70481" w:rsidRDefault="004A5032" w:rsidP="003102E8">
            <w:pPr>
              <w:pStyle w:val="tabletext11"/>
              <w:suppressAutoHyphens/>
              <w:rPr>
                <w:del w:id="280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3D04866F" w14:textId="77777777" w:rsidR="004A5032" w:rsidRPr="00815534" w:rsidDel="00B70481" w:rsidRDefault="004A5032" w:rsidP="003102E8">
            <w:pPr>
              <w:pStyle w:val="tabletext11"/>
              <w:suppressAutoHyphens/>
              <w:jc w:val="right"/>
              <w:rPr>
                <w:del w:id="2802" w:author="Author"/>
              </w:rPr>
            </w:pPr>
            <w:del w:id="2803" w:author="Author">
              <w:r w:rsidRPr="00815534" w:rsidDel="00B70481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71A62118" w14:textId="77777777" w:rsidR="004A5032" w:rsidRPr="00815534" w:rsidDel="00B70481" w:rsidRDefault="004A5032" w:rsidP="003102E8">
            <w:pPr>
              <w:pStyle w:val="tabletext11"/>
              <w:suppressAutoHyphens/>
              <w:rPr>
                <w:del w:id="2804" w:author="Author"/>
              </w:rPr>
            </w:pPr>
            <w:del w:id="2805" w:author="Author">
              <w:r w:rsidRPr="00815534" w:rsidDel="00B70481">
                <w:delText>38</w:delText>
              </w:r>
            </w:del>
          </w:p>
        </w:tc>
      </w:tr>
    </w:tbl>
    <w:p w14:paraId="667A9D27" w14:textId="77777777" w:rsidR="004A5032" w:rsidRDefault="004A5032" w:rsidP="003102E8">
      <w:pPr>
        <w:pStyle w:val="tablecaption"/>
        <w:suppressAutoHyphens/>
      </w:pPr>
      <w:del w:id="2806" w:author="Author">
        <w:r w:rsidRPr="00815534" w:rsidDel="00B70481">
          <w:delText>Table 49.D.2.a.(LC) Acts, Errors Or Omissions Liability Coverages Loss Cost</w:delText>
        </w:r>
      </w:del>
    </w:p>
    <w:p w14:paraId="08EBD5C3" w14:textId="77777777" w:rsidR="004A5032" w:rsidRDefault="004A5032" w:rsidP="003102E8">
      <w:pPr>
        <w:pStyle w:val="isonormal"/>
        <w:jc w:val="left"/>
      </w:pPr>
    </w:p>
    <w:p w14:paraId="5A743F3A" w14:textId="77777777" w:rsidR="004A5032" w:rsidRDefault="004A5032" w:rsidP="003102E8">
      <w:pPr>
        <w:pStyle w:val="isonormal"/>
        <w:sectPr w:rsidR="004A5032" w:rsidSect="003102E8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38AA8669" w14:textId="77777777" w:rsidR="004A5032" w:rsidRPr="00164A21" w:rsidDel="005278D9" w:rsidRDefault="004A5032" w:rsidP="003102E8">
      <w:pPr>
        <w:pStyle w:val="boxrule"/>
        <w:rPr>
          <w:del w:id="2807" w:author="Author"/>
        </w:rPr>
      </w:pPr>
      <w:del w:id="2808" w:author="Author">
        <w:r w:rsidRPr="00164A21" w:rsidDel="005278D9">
          <w:lastRenderedPageBreak/>
          <w:delText>70.  FINANCED AUTOS</w:delText>
        </w:r>
      </w:del>
    </w:p>
    <w:p w14:paraId="00F34B08" w14:textId="77777777" w:rsidR="004A5032" w:rsidRPr="00164A21" w:rsidDel="005278D9" w:rsidRDefault="004A5032" w:rsidP="003102E8">
      <w:pPr>
        <w:pStyle w:val="isonormal"/>
        <w:rPr>
          <w:del w:id="280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3"/>
        <w:gridCol w:w="300"/>
        <w:gridCol w:w="227"/>
        <w:gridCol w:w="549"/>
        <w:gridCol w:w="232"/>
        <w:gridCol w:w="209"/>
        <w:gridCol w:w="540"/>
        <w:gridCol w:w="259"/>
        <w:gridCol w:w="281"/>
        <w:gridCol w:w="531"/>
        <w:gridCol w:w="196"/>
        <w:gridCol w:w="263"/>
        <w:gridCol w:w="463"/>
        <w:gridCol w:w="282"/>
        <w:gridCol w:w="245"/>
        <w:gridCol w:w="463"/>
        <w:gridCol w:w="300"/>
        <w:gridCol w:w="227"/>
        <w:gridCol w:w="549"/>
        <w:gridCol w:w="232"/>
        <w:gridCol w:w="209"/>
        <w:gridCol w:w="536"/>
        <w:gridCol w:w="263"/>
      </w:tblGrid>
      <w:tr w:rsidR="004A5032" w:rsidRPr="00164A21" w:rsidDel="005278D9" w14:paraId="76C3EE15" w14:textId="77777777" w:rsidTr="00001922">
        <w:trPr>
          <w:cantSplit/>
          <w:trHeight w:val="190"/>
          <w:del w:id="2810" w:author="Author"/>
        </w:trPr>
        <w:tc>
          <w:tcPr>
            <w:tcW w:w="200" w:type="dxa"/>
          </w:tcPr>
          <w:p w14:paraId="10922011" w14:textId="77777777" w:rsidR="004A5032" w:rsidRPr="00164A21" w:rsidDel="005278D9" w:rsidRDefault="004A5032" w:rsidP="00001922">
            <w:pPr>
              <w:pStyle w:val="tablehead"/>
              <w:rPr>
                <w:del w:id="281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0E4DB75" w14:textId="77777777" w:rsidR="004A5032" w:rsidRPr="00164A21" w:rsidDel="005278D9" w:rsidRDefault="004A5032" w:rsidP="00001922">
            <w:pPr>
              <w:pStyle w:val="tablehead"/>
              <w:rPr>
                <w:del w:id="2812" w:author="Author"/>
              </w:rPr>
            </w:pPr>
            <w:del w:id="2813" w:author="Author">
              <w:r w:rsidRPr="00164A21" w:rsidDel="005278D9">
                <w:delText>Single Interest Coverage</w:delText>
              </w:r>
            </w:del>
          </w:p>
        </w:tc>
      </w:tr>
      <w:tr w:rsidR="004A5032" w:rsidRPr="00164A21" w:rsidDel="005278D9" w14:paraId="14C8DF65" w14:textId="77777777" w:rsidTr="00001922">
        <w:trPr>
          <w:cantSplit/>
          <w:trHeight w:val="190"/>
          <w:del w:id="2814" w:author="Author"/>
        </w:trPr>
        <w:tc>
          <w:tcPr>
            <w:tcW w:w="200" w:type="dxa"/>
            <w:vMerge w:val="restart"/>
          </w:tcPr>
          <w:p w14:paraId="5591843A" w14:textId="77777777" w:rsidR="004A5032" w:rsidRPr="00164A21" w:rsidDel="005278D9" w:rsidRDefault="004A5032" w:rsidP="00001922">
            <w:pPr>
              <w:pStyle w:val="tablehead"/>
              <w:rPr>
                <w:del w:id="2815" w:author="Author"/>
              </w:rPr>
            </w:pPr>
            <w:del w:id="2816" w:author="Author">
              <w:r w:rsidRPr="00164A21" w:rsidDel="005278D9">
                <w:br/>
              </w:r>
              <w:r w:rsidRPr="00164A21" w:rsidDel="005278D9">
                <w:br/>
              </w:r>
              <w:r w:rsidRPr="00164A21" w:rsidDel="005278D9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A8A94CA" w14:textId="77777777" w:rsidR="004A5032" w:rsidRPr="00164A21" w:rsidDel="005278D9" w:rsidRDefault="004A5032" w:rsidP="00001922">
            <w:pPr>
              <w:pStyle w:val="tablehead"/>
              <w:rPr>
                <w:del w:id="2817" w:author="Author"/>
              </w:rPr>
            </w:pPr>
            <w:del w:id="2818" w:author="Author">
              <w:r w:rsidRPr="00164A21" w:rsidDel="005278D9">
                <w:delText>Original Unpaid</w:delText>
              </w:r>
              <w:r w:rsidRPr="00164A21" w:rsidDel="005278D9">
                <w:br/>
                <w:delText>Balance Including</w:delText>
              </w:r>
              <w:r w:rsidRPr="00164A21" w:rsidDel="005278D9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ADC8E" w14:textId="77777777" w:rsidR="004A5032" w:rsidRPr="00164A21" w:rsidDel="005278D9" w:rsidRDefault="004A5032" w:rsidP="00001922">
            <w:pPr>
              <w:pStyle w:val="tablehead"/>
              <w:rPr>
                <w:del w:id="2819" w:author="Author"/>
              </w:rPr>
            </w:pPr>
            <w:del w:id="2820" w:author="Author">
              <w:r w:rsidRPr="00164A21" w:rsidDel="005278D9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6BFEE4" w14:textId="77777777" w:rsidR="004A5032" w:rsidRPr="00164A21" w:rsidDel="005278D9" w:rsidRDefault="004A5032" w:rsidP="00001922">
            <w:pPr>
              <w:pStyle w:val="tablehead"/>
              <w:rPr>
                <w:del w:id="2821" w:author="Author"/>
              </w:rPr>
            </w:pPr>
            <w:del w:id="2822" w:author="Author">
              <w:r w:rsidRPr="00164A21" w:rsidDel="005278D9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E395C" w14:textId="77777777" w:rsidR="004A5032" w:rsidRPr="00164A21" w:rsidDel="005278D9" w:rsidRDefault="004A5032" w:rsidP="00001922">
            <w:pPr>
              <w:pStyle w:val="tablehead"/>
              <w:rPr>
                <w:del w:id="2823" w:author="Author"/>
              </w:rPr>
            </w:pPr>
            <w:del w:id="2824" w:author="Author">
              <w:r w:rsidRPr="00164A21" w:rsidDel="005278D9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8B51AA" w14:textId="77777777" w:rsidR="004A5032" w:rsidRPr="00164A21" w:rsidDel="005278D9" w:rsidRDefault="004A5032" w:rsidP="00001922">
            <w:pPr>
              <w:pStyle w:val="tablehead"/>
              <w:rPr>
                <w:del w:id="2825" w:author="Author"/>
              </w:rPr>
            </w:pPr>
            <w:del w:id="2826" w:author="Author">
              <w:r w:rsidRPr="00164A21" w:rsidDel="005278D9">
                <w:delText>Conversion,</w:delText>
              </w:r>
              <w:r w:rsidRPr="00164A21" w:rsidDel="005278D9">
                <w:br/>
                <w:delText>Embezzlement</w:delText>
              </w:r>
              <w:r w:rsidRPr="00164A21" w:rsidDel="005278D9">
                <w:br/>
                <w:delText>And Secretion</w:delText>
              </w:r>
            </w:del>
          </w:p>
        </w:tc>
      </w:tr>
      <w:tr w:rsidR="004A5032" w:rsidRPr="00164A21" w:rsidDel="005278D9" w14:paraId="55478FAC" w14:textId="77777777" w:rsidTr="00001922">
        <w:trPr>
          <w:cantSplit/>
          <w:trHeight w:val="190"/>
          <w:del w:id="2827" w:author="Author"/>
        </w:trPr>
        <w:tc>
          <w:tcPr>
            <w:tcW w:w="200" w:type="dxa"/>
            <w:vMerge/>
          </w:tcPr>
          <w:p w14:paraId="792EEA3F" w14:textId="77777777" w:rsidR="004A5032" w:rsidRPr="00164A21" w:rsidDel="005278D9" w:rsidRDefault="004A5032" w:rsidP="00001922">
            <w:pPr>
              <w:pStyle w:val="tablehead"/>
              <w:rPr>
                <w:del w:id="282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D7ACF" w14:textId="77777777" w:rsidR="004A5032" w:rsidRPr="00164A21" w:rsidDel="005278D9" w:rsidRDefault="004A5032" w:rsidP="00001922">
            <w:pPr>
              <w:pStyle w:val="tablehead"/>
              <w:rPr>
                <w:del w:id="282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D1DDC" w14:textId="77777777" w:rsidR="004A5032" w:rsidRPr="00164A21" w:rsidDel="005278D9" w:rsidRDefault="004A5032" w:rsidP="00001922">
            <w:pPr>
              <w:pStyle w:val="tablehead"/>
              <w:rPr>
                <w:del w:id="2830" w:author="Author"/>
              </w:rPr>
            </w:pPr>
            <w:del w:id="2831" w:author="Author">
              <w:r w:rsidRPr="00164A21" w:rsidDel="005278D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3F6A" w14:textId="77777777" w:rsidR="004A5032" w:rsidRPr="00164A21" w:rsidDel="005278D9" w:rsidRDefault="004A5032" w:rsidP="00001922">
            <w:pPr>
              <w:pStyle w:val="tablehead"/>
              <w:rPr>
                <w:del w:id="2832" w:author="Author"/>
              </w:rPr>
            </w:pPr>
            <w:del w:id="2833" w:author="Author">
              <w:r w:rsidRPr="00164A21" w:rsidDel="005278D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8BB7" w14:textId="77777777" w:rsidR="004A5032" w:rsidRPr="00164A21" w:rsidDel="005278D9" w:rsidRDefault="004A5032" w:rsidP="00001922">
            <w:pPr>
              <w:pStyle w:val="tablehead"/>
              <w:rPr>
                <w:del w:id="2834" w:author="Author"/>
              </w:rPr>
            </w:pPr>
            <w:del w:id="2835" w:author="Author">
              <w:r w:rsidRPr="00164A21" w:rsidDel="005278D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CCE2" w14:textId="77777777" w:rsidR="004A5032" w:rsidRPr="00164A21" w:rsidDel="005278D9" w:rsidRDefault="004A5032" w:rsidP="00001922">
            <w:pPr>
              <w:pStyle w:val="tablehead"/>
              <w:rPr>
                <w:del w:id="2836" w:author="Author"/>
              </w:rPr>
            </w:pPr>
            <w:del w:id="2837" w:author="Author">
              <w:r w:rsidRPr="00164A21" w:rsidDel="005278D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CFF66" w14:textId="77777777" w:rsidR="004A5032" w:rsidRPr="00164A21" w:rsidDel="005278D9" w:rsidRDefault="004A5032" w:rsidP="00001922">
            <w:pPr>
              <w:pStyle w:val="tablehead"/>
              <w:rPr>
                <w:del w:id="2838" w:author="Author"/>
              </w:rPr>
            </w:pPr>
            <w:del w:id="2839" w:author="Author">
              <w:r w:rsidRPr="00164A21" w:rsidDel="005278D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CB4A" w14:textId="77777777" w:rsidR="004A5032" w:rsidRPr="00164A21" w:rsidDel="005278D9" w:rsidRDefault="004A5032" w:rsidP="00001922">
            <w:pPr>
              <w:pStyle w:val="tablehead"/>
              <w:rPr>
                <w:del w:id="2840" w:author="Author"/>
              </w:rPr>
            </w:pPr>
            <w:del w:id="2841" w:author="Author">
              <w:r w:rsidRPr="00164A21" w:rsidDel="005278D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AA8E" w14:textId="77777777" w:rsidR="004A5032" w:rsidRPr="00164A21" w:rsidDel="005278D9" w:rsidRDefault="004A5032" w:rsidP="00001922">
            <w:pPr>
              <w:pStyle w:val="tablehead"/>
              <w:rPr>
                <w:del w:id="2842" w:author="Author"/>
              </w:rPr>
            </w:pPr>
            <w:del w:id="2843" w:author="Author">
              <w:r w:rsidRPr="00164A21" w:rsidDel="005278D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C6CD" w14:textId="77777777" w:rsidR="004A5032" w:rsidRPr="00164A21" w:rsidDel="005278D9" w:rsidRDefault="004A5032" w:rsidP="00001922">
            <w:pPr>
              <w:pStyle w:val="tablehead"/>
              <w:rPr>
                <w:del w:id="2844" w:author="Author"/>
              </w:rPr>
            </w:pPr>
            <w:del w:id="2845" w:author="Author">
              <w:r w:rsidRPr="00164A21" w:rsidDel="005278D9">
                <w:delText>Used</w:delText>
              </w:r>
            </w:del>
          </w:p>
        </w:tc>
      </w:tr>
      <w:tr w:rsidR="004A5032" w:rsidRPr="00164A21" w:rsidDel="005278D9" w14:paraId="153C3E09" w14:textId="77777777" w:rsidTr="00001922">
        <w:trPr>
          <w:cantSplit/>
          <w:trHeight w:val="190"/>
          <w:del w:id="2846" w:author="Author"/>
        </w:trPr>
        <w:tc>
          <w:tcPr>
            <w:tcW w:w="200" w:type="dxa"/>
          </w:tcPr>
          <w:p w14:paraId="355F9439" w14:textId="77777777" w:rsidR="004A5032" w:rsidRPr="00164A21" w:rsidDel="005278D9" w:rsidRDefault="004A5032" w:rsidP="00001922">
            <w:pPr>
              <w:pStyle w:val="terr2colblock1"/>
              <w:rPr>
                <w:del w:id="284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EC62746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848" w:author="Author"/>
              </w:rPr>
            </w:pPr>
            <w:del w:id="2849" w:author="Author">
              <w:r w:rsidRPr="00164A21" w:rsidDel="005278D9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2DD76BC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2850" w:author="Author"/>
              </w:rPr>
            </w:pPr>
            <w:del w:id="2851" w:author="Author">
              <w:r w:rsidRPr="00164A21" w:rsidDel="005278D9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520B6A9" w14:textId="77777777" w:rsidR="004A5032" w:rsidRPr="00164A21" w:rsidDel="005278D9" w:rsidRDefault="004A5032" w:rsidP="00001922">
            <w:pPr>
              <w:pStyle w:val="terr2colblock1"/>
              <w:rPr>
                <w:del w:id="2852" w:author="Author"/>
              </w:rPr>
            </w:pPr>
            <w:del w:id="2853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30C12E4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2854" w:author="Author"/>
              </w:rPr>
            </w:pPr>
            <w:del w:id="2855" w:author="Author">
              <w:r w:rsidRPr="00164A21" w:rsidDel="005278D9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113D86B8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856" w:author="Author"/>
              </w:rPr>
            </w:pPr>
            <w:del w:id="2857" w:author="Author">
              <w:r w:rsidRPr="00164A21" w:rsidDel="005278D9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065F97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58" w:author="Author"/>
              </w:rPr>
            </w:pPr>
            <w:del w:id="2859" w:author="Author">
              <w:r w:rsidRPr="00164A21" w:rsidDel="005278D9">
                <w:delText>10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211689" w14:textId="77777777" w:rsidR="004A5032" w:rsidRPr="00164A21" w:rsidDel="005278D9" w:rsidRDefault="004A5032" w:rsidP="00001922">
            <w:pPr>
              <w:pStyle w:val="tabletext10"/>
              <w:rPr>
                <w:del w:id="286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076A75B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61" w:author="Author"/>
              </w:rPr>
            </w:pPr>
            <w:del w:id="2862" w:author="Author">
              <w:r w:rsidRPr="00164A21" w:rsidDel="005278D9">
                <w:delText>$</w:delText>
              </w:r>
            </w:del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1A32BD9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63" w:author="Author"/>
              </w:rPr>
            </w:pPr>
            <w:del w:id="2864" w:author="Author">
              <w:r w:rsidRPr="00164A21" w:rsidDel="005278D9">
                <w:delText>10</w:delText>
              </w:r>
            </w:del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9FB746" w14:textId="77777777" w:rsidR="004A5032" w:rsidRPr="00164A21" w:rsidDel="005278D9" w:rsidRDefault="004A5032" w:rsidP="00001922">
            <w:pPr>
              <w:pStyle w:val="tabletext10"/>
              <w:rPr>
                <w:del w:id="286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3546D07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66" w:author="Author"/>
              </w:rPr>
            </w:pPr>
            <w:del w:id="2867" w:author="Author">
              <w:r w:rsidRPr="00164A21" w:rsidDel="005278D9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78B875D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68" w:author="Author"/>
              </w:rPr>
            </w:pPr>
            <w:del w:id="2869" w:author="Author">
              <w:r w:rsidRPr="00164A21" w:rsidDel="005278D9">
                <w:delText>40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8DA8AC" w14:textId="77777777" w:rsidR="004A5032" w:rsidRPr="00164A21" w:rsidDel="005278D9" w:rsidRDefault="004A5032" w:rsidP="00001922">
            <w:pPr>
              <w:pStyle w:val="tabletext10"/>
              <w:rPr>
                <w:del w:id="287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08CBA2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71" w:author="Author"/>
              </w:rPr>
            </w:pPr>
            <w:del w:id="2872" w:author="Author">
              <w:r w:rsidRPr="00164A21" w:rsidDel="005278D9">
                <w:delText>$</w:delText>
              </w:r>
            </w:del>
          </w:p>
        </w:tc>
        <w:tc>
          <w:tcPr>
            <w:tcW w:w="531" w:type="dxa"/>
            <w:tcBorders>
              <w:top w:val="single" w:sz="6" w:space="0" w:color="auto"/>
            </w:tcBorders>
          </w:tcPr>
          <w:p w14:paraId="61CE6B0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73" w:author="Author"/>
              </w:rPr>
            </w:pPr>
            <w:del w:id="2874" w:author="Author">
              <w:r w:rsidRPr="00164A21" w:rsidDel="005278D9">
                <w:delText>42</w:delText>
              </w:r>
            </w:del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ED6F05" w14:textId="77777777" w:rsidR="004A5032" w:rsidRPr="00164A21" w:rsidDel="005278D9" w:rsidRDefault="004A5032" w:rsidP="00001922">
            <w:pPr>
              <w:pStyle w:val="tabletext10"/>
              <w:rPr>
                <w:del w:id="2875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1DC8ED7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76" w:author="Author"/>
              </w:rPr>
            </w:pPr>
            <w:del w:id="2877" w:author="Author">
              <w:r w:rsidRPr="00164A21" w:rsidDel="005278D9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04B594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78" w:author="Author"/>
              </w:rPr>
            </w:pPr>
            <w:del w:id="2879" w:author="Author">
              <w:r w:rsidRPr="00164A21" w:rsidDel="005278D9">
                <w:delText>6</w:delText>
              </w:r>
            </w:del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ACF194" w14:textId="77777777" w:rsidR="004A5032" w:rsidRPr="00164A21" w:rsidDel="005278D9" w:rsidRDefault="004A5032" w:rsidP="00001922">
            <w:pPr>
              <w:pStyle w:val="tabletext10"/>
              <w:rPr>
                <w:del w:id="2880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76BC8D1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81" w:author="Author"/>
              </w:rPr>
            </w:pPr>
            <w:del w:id="2882" w:author="Author">
              <w:r w:rsidRPr="00164A21" w:rsidDel="005278D9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3A7E5CE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83" w:author="Author"/>
              </w:rPr>
            </w:pPr>
            <w:del w:id="2884" w:author="Author">
              <w:r w:rsidRPr="00164A21" w:rsidDel="005278D9">
                <w:delText>6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BF4CA9" w14:textId="77777777" w:rsidR="004A5032" w:rsidRPr="00164A21" w:rsidDel="005278D9" w:rsidRDefault="004A5032" w:rsidP="00001922">
            <w:pPr>
              <w:pStyle w:val="tabletext10"/>
              <w:rPr>
                <w:del w:id="288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1ECA61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86" w:author="Author"/>
              </w:rPr>
            </w:pPr>
            <w:del w:id="2887" w:author="Author">
              <w:r w:rsidRPr="00164A21" w:rsidDel="005278D9">
                <w:delText>$</w:delText>
              </w:r>
            </w:del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1EACB12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88" w:author="Author"/>
              </w:rPr>
            </w:pPr>
            <w:del w:id="2889" w:author="Author">
              <w:r w:rsidRPr="00164A21" w:rsidDel="005278D9">
                <w:delText>4</w:delText>
              </w:r>
            </w:del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13DA56" w14:textId="77777777" w:rsidR="004A5032" w:rsidRPr="00164A21" w:rsidDel="005278D9" w:rsidRDefault="004A5032" w:rsidP="00001922">
            <w:pPr>
              <w:pStyle w:val="tabletext10"/>
              <w:rPr>
                <w:del w:id="2890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2EABFA8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91" w:author="Author"/>
              </w:rPr>
            </w:pPr>
            <w:del w:id="2892" w:author="Author">
              <w:r w:rsidRPr="00164A21" w:rsidDel="005278D9">
                <w:delText>$</w:delText>
              </w:r>
            </w:del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16B7968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893" w:author="Author"/>
              </w:rPr>
            </w:pPr>
            <w:del w:id="2894" w:author="Author">
              <w:r w:rsidRPr="00164A21" w:rsidDel="005278D9">
                <w:delText>5</w:delText>
              </w:r>
            </w:del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160EA3" w14:textId="77777777" w:rsidR="004A5032" w:rsidRPr="00164A21" w:rsidDel="005278D9" w:rsidRDefault="004A5032" w:rsidP="00001922">
            <w:pPr>
              <w:pStyle w:val="tabletext10"/>
              <w:rPr>
                <w:del w:id="2895" w:author="Author"/>
              </w:rPr>
            </w:pPr>
          </w:p>
        </w:tc>
      </w:tr>
      <w:tr w:rsidR="004A5032" w:rsidRPr="00164A21" w:rsidDel="005278D9" w14:paraId="0A6F0738" w14:textId="77777777" w:rsidTr="00001922">
        <w:trPr>
          <w:cantSplit/>
          <w:trHeight w:val="190"/>
          <w:del w:id="2896" w:author="Author"/>
        </w:trPr>
        <w:tc>
          <w:tcPr>
            <w:tcW w:w="200" w:type="dxa"/>
          </w:tcPr>
          <w:p w14:paraId="4324A94C" w14:textId="77777777" w:rsidR="004A5032" w:rsidRPr="00164A21" w:rsidDel="005278D9" w:rsidRDefault="004A5032" w:rsidP="00001922">
            <w:pPr>
              <w:pStyle w:val="terr2colblock1"/>
              <w:rPr>
                <w:del w:id="28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7FB421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898" w:author="Author"/>
              </w:rPr>
            </w:pPr>
          </w:p>
        </w:tc>
        <w:tc>
          <w:tcPr>
            <w:tcW w:w="630" w:type="dxa"/>
          </w:tcPr>
          <w:p w14:paraId="6E2E48ED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2899" w:author="Author"/>
              </w:rPr>
            </w:pPr>
            <w:del w:id="2900" w:author="Author">
              <w:r w:rsidRPr="00164A21" w:rsidDel="005278D9">
                <w:delText>1,501</w:delText>
              </w:r>
            </w:del>
          </w:p>
        </w:tc>
        <w:tc>
          <w:tcPr>
            <w:tcW w:w="180" w:type="dxa"/>
          </w:tcPr>
          <w:p w14:paraId="00B09E84" w14:textId="77777777" w:rsidR="004A5032" w:rsidRPr="00164A21" w:rsidDel="005278D9" w:rsidRDefault="004A5032" w:rsidP="00001922">
            <w:pPr>
              <w:pStyle w:val="terr2colblock1"/>
              <w:rPr>
                <w:del w:id="2901" w:author="Author"/>
              </w:rPr>
            </w:pPr>
            <w:del w:id="2902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2BDEF85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2903" w:author="Author"/>
              </w:rPr>
            </w:pPr>
            <w:del w:id="2904" w:author="Author">
              <w:r w:rsidRPr="00164A21" w:rsidDel="005278D9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B9A7253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905" w:author="Author"/>
              </w:rPr>
            </w:pPr>
          </w:p>
        </w:tc>
        <w:tc>
          <w:tcPr>
            <w:tcW w:w="463" w:type="dxa"/>
          </w:tcPr>
          <w:p w14:paraId="0F20913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06" w:author="Author"/>
              </w:rPr>
            </w:pPr>
            <w:del w:id="2907" w:author="Author">
              <w:r w:rsidRPr="00164A21" w:rsidDel="005278D9">
                <w:delText>11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F6EB504" w14:textId="77777777" w:rsidR="004A5032" w:rsidRPr="00164A21" w:rsidDel="005278D9" w:rsidRDefault="004A5032" w:rsidP="00001922">
            <w:pPr>
              <w:pStyle w:val="tabletext10"/>
              <w:rPr>
                <w:del w:id="290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523431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09" w:author="Author"/>
              </w:rPr>
            </w:pPr>
          </w:p>
        </w:tc>
        <w:tc>
          <w:tcPr>
            <w:tcW w:w="549" w:type="dxa"/>
          </w:tcPr>
          <w:p w14:paraId="34D1A97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10" w:author="Author"/>
              </w:rPr>
            </w:pPr>
            <w:del w:id="2911" w:author="Author">
              <w:r w:rsidRPr="00164A21" w:rsidDel="005278D9">
                <w:delText>12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A5FFBF8" w14:textId="77777777" w:rsidR="004A5032" w:rsidRPr="00164A21" w:rsidDel="005278D9" w:rsidRDefault="004A5032" w:rsidP="00001922">
            <w:pPr>
              <w:pStyle w:val="tabletext10"/>
              <w:rPr>
                <w:del w:id="291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F5257F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13" w:author="Author"/>
              </w:rPr>
            </w:pPr>
          </w:p>
        </w:tc>
        <w:tc>
          <w:tcPr>
            <w:tcW w:w="540" w:type="dxa"/>
          </w:tcPr>
          <w:p w14:paraId="1504CC9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14" w:author="Author"/>
              </w:rPr>
            </w:pPr>
            <w:del w:id="2915" w:author="Author">
              <w:r w:rsidRPr="00164A21" w:rsidDel="005278D9">
                <w:delText>44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42A5383" w14:textId="77777777" w:rsidR="004A5032" w:rsidRPr="00164A21" w:rsidDel="005278D9" w:rsidRDefault="004A5032" w:rsidP="00001922">
            <w:pPr>
              <w:pStyle w:val="tabletext10"/>
              <w:rPr>
                <w:del w:id="29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D2B67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17" w:author="Author"/>
              </w:rPr>
            </w:pPr>
          </w:p>
        </w:tc>
        <w:tc>
          <w:tcPr>
            <w:tcW w:w="531" w:type="dxa"/>
          </w:tcPr>
          <w:p w14:paraId="2CADA54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18" w:author="Author"/>
              </w:rPr>
            </w:pPr>
            <w:del w:id="2919" w:author="Author">
              <w:r w:rsidRPr="00164A21" w:rsidDel="005278D9">
                <w:delText>47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CA97BCB" w14:textId="77777777" w:rsidR="004A5032" w:rsidRPr="00164A21" w:rsidDel="005278D9" w:rsidRDefault="004A5032" w:rsidP="00001922">
            <w:pPr>
              <w:pStyle w:val="tabletext10"/>
              <w:rPr>
                <w:del w:id="292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CFED1A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21" w:author="Author"/>
              </w:rPr>
            </w:pPr>
          </w:p>
        </w:tc>
        <w:tc>
          <w:tcPr>
            <w:tcW w:w="463" w:type="dxa"/>
          </w:tcPr>
          <w:p w14:paraId="46BE6C6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22" w:author="Author"/>
              </w:rPr>
            </w:pPr>
            <w:del w:id="2923" w:author="Author">
              <w:r w:rsidRPr="00164A21" w:rsidDel="005278D9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252939A" w14:textId="77777777" w:rsidR="004A5032" w:rsidRPr="00164A21" w:rsidDel="005278D9" w:rsidRDefault="004A5032" w:rsidP="00001922">
            <w:pPr>
              <w:pStyle w:val="tabletext10"/>
              <w:rPr>
                <w:del w:id="292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4F5340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25" w:author="Author"/>
              </w:rPr>
            </w:pPr>
          </w:p>
        </w:tc>
        <w:tc>
          <w:tcPr>
            <w:tcW w:w="463" w:type="dxa"/>
          </w:tcPr>
          <w:p w14:paraId="4DDA4D3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26" w:author="Author"/>
              </w:rPr>
            </w:pPr>
            <w:del w:id="2927" w:author="Author">
              <w:r w:rsidRPr="00164A21" w:rsidDel="005278D9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AD0C178" w14:textId="77777777" w:rsidR="004A5032" w:rsidRPr="00164A21" w:rsidDel="005278D9" w:rsidRDefault="004A5032" w:rsidP="00001922">
            <w:pPr>
              <w:pStyle w:val="tabletext10"/>
              <w:rPr>
                <w:del w:id="292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59B02E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29" w:author="Author"/>
              </w:rPr>
            </w:pPr>
          </w:p>
        </w:tc>
        <w:tc>
          <w:tcPr>
            <w:tcW w:w="549" w:type="dxa"/>
          </w:tcPr>
          <w:p w14:paraId="66CBC18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30" w:author="Author"/>
              </w:rPr>
            </w:pPr>
            <w:del w:id="2931" w:author="Author">
              <w:r w:rsidRPr="00164A21" w:rsidDel="005278D9">
                <w:delText>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1CCD8F9" w14:textId="77777777" w:rsidR="004A5032" w:rsidRPr="00164A21" w:rsidDel="005278D9" w:rsidRDefault="004A5032" w:rsidP="00001922">
            <w:pPr>
              <w:pStyle w:val="tabletext10"/>
              <w:rPr>
                <w:del w:id="293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AAC9C6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33" w:author="Author"/>
              </w:rPr>
            </w:pPr>
          </w:p>
        </w:tc>
        <w:tc>
          <w:tcPr>
            <w:tcW w:w="536" w:type="dxa"/>
          </w:tcPr>
          <w:p w14:paraId="6AF7F97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34" w:author="Author"/>
              </w:rPr>
            </w:pPr>
            <w:del w:id="2935" w:author="Author">
              <w:r w:rsidRPr="00164A21" w:rsidDel="005278D9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62B692F" w14:textId="77777777" w:rsidR="004A5032" w:rsidRPr="00164A21" w:rsidDel="005278D9" w:rsidRDefault="004A5032" w:rsidP="00001922">
            <w:pPr>
              <w:pStyle w:val="tabletext10"/>
              <w:rPr>
                <w:del w:id="2936" w:author="Author"/>
              </w:rPr>
            </w:pPr>
          </w:p>
        </w:tc>
      </w:tr>
      <w:tr w:rsidR="004A5032" w:rsidRPr="00164A21" w:rsidDel="005278D9" w14:paraId="50BED14D" w14:textId="77777777" w:rsidTr="00001922">
        <w:trPr>
          <w:cantSplit/>
          <w:trHeight w:val="190"/>
          <w:del w:id="2937" w:author="Author"/>
        </w:trPr>
        <w:tc>
          <w:tcPr>
            <w:tcW w:w="200" w:type="dxa"/>
          </w:tcPr>
          <w:p w14:paraId="6074AC55" w14:textId="77777777" w:rsidR="004A5032" w:rsidRPr="00164A21" w:rsidDel="005278D9" w:rsidRDefault="004A5032" w:rsidP="00001922">
            <w:pPr>
              <w:pStyle w:val="terr2colblock1"/>
              <w:rPr>
                <w:del w:id="29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7043389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939" w:author="Author"/>
              </w:rPr>
            </w:pPr>
          </w:p>
        </w:tc>
        <w:tc>
          <w:tcPr>
            <w:tcW w:w="630" w:type="dxa"/>
          </w:tcPr>
          <w:p w14:paraId="7739F5DE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2940" w:author="Author"/>
              </w:rPr>
            </w:pPr>
            <w:del w:id="2941" w:author="Author">
              <w:r w:rsidRPr="00164A21" w:rsidDel="005278D9">
                <w:delText>2,001</w:delText>
              </w:r>
            </w:del>
          </w:p>
        </w:tc>
        <w:tc>
          <w:tcPr>
            <w:tcW w:w="180" w:type="dxa"/>
          </w:tcPr>
          <w:p w14:paraId="059A4375" w14:textId="77777777" w:rsidR="004A5032" w:rsidRPr="00164A21" w:rsidDel="005278D9" w:rsidRDefault="004A5032" w:rsidP="00001922">
            <w:pPr>
              <w:pStyle w:val="terr2colblock1"/>
              <w:rPr>
                <w:del w:id="2942" w:author="Author"/>
              </w:rPr>
            </w:pPr>
            <w:del w:id="2943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A1A9216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2944" w:author="Author"/>
              </w:rPr>
            </w:pPr>
            <w:del w:id="2945" w:author="Author">
              <w:r w:rsidRPr="00164A21" w:rsidDel="005278D9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862FA68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946" w:author="Author"/>
              </w:rPr>
            </w:pPr>
          </w:p>
        </w:tc>
        <w:tc>
          <w:tcPr>
            <w:tcW w:w="463" w:type="dxa"/>
          </w:tcPr>
          <w:p w14:paraId="482D4C4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47" w:author="Author"/>
              </w:rPr>
            </w:pPr>
            <w:del w:id="2948" w:author="Author">
              <w:r w:rsidRPr="00164A21" w:rsidDel="005278D9">
                <w:delText>13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CD37013" w14:textId="77777777" w:rsidR="004A5032" w:rsidRPr="00164A21" w:rsidDel="005278D9" w:rsidRDefault="004A5032" w:rsidP="00001922">
            <w:pPr>
              <w:pStyle w:val="tabletext10"/>
              <w:rPr>
                <w:del w:id="294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67F323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0" w:author="Author"/>
              </w:rPr>
            </w:pPr>
          </w:p>
        </w:tc>
        <w:tc>
          <w:tcPr>
            <w:tcW w:w="549" w:type="dxa"/>
          </w:tcPr>
          <w:p w14:paraId="78B5387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1" w:author="Author"/>
              </w:rPr>
            </w:pPr>
            <w:del w:id="2952" w:author="Author">
              <w:r w:rsidRPr="00164A21" w:rsidDel="005278D9">
                <w:delText>14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B4550E7" w14:textId="77777777" w:rsidR="004A5032" w:rsidRPr="00164A21" w:rsidDel="005278D9" w:rsidRDefault="004A5032" w:rsidP="00001922">
            <w:pPr>
              <w:pStyle w:val="tabletext10"/>
              <w:rPr>
                <w:del w:id="295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D3D95F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4" w:author="Author"/>
              </w:rPr>
            </w:pPr>
          </w:p>
        </w:tc>
        <w:tc>
          <w:tcPr>
            <w:tcW w:w="540" w:type="dxa"/>
          </w:tcPr>
          <w:p w14:paraId="0EB0169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5" w:author="Author"/>
              </w:rPr>
            </w:pPr>
            <w:del w:id="2956" w:author="Author">
              <w:r w:rsidRPr="00164A21" w:rsidDel="005278D9">
                <w:delText>52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45EF56C" w14:textId="77777777" w:rsidR="004A5032" w:rsidRPr="00164A21" w:rsidDel="005278D9" w:rsidRDefault="004A5032" w:rsidP="00001922">
            <w:pPr>
              <w:pStyle w:val="tabletext10"/>
              <w:rPr>
                <w:del w:id="29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9F9F8E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8" w:author="Author"/>
              </w:rPr>
            </w:pPr>
          </w:p>
        </w:tc>
        <w:tc>
          <w:tcPr>
            <w:tcW w:w="531" w:type="dxa"/>
          </w:tcPr>
          <w:p w14:paraId="25CF0A3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59" w:author="Author"/>
              </w:rPr>
            </w:pPr>
            <w:del w:id="2960" w:author="Author">
              <w:r w:rsidRPr="00164A21" w:rsidDel="005278D9">
                <w:delText>54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2C6C3D5" w14:textId="77777777" w:rsidR="004A5032" w:rsidRPr="00164A21" w:rsidDel="005278D9" w:rsidRDefault="004A5032" w:rsidP="00001922">
            <w:pPr>
              <w:pStyle w:val="tabletext10"/>
              <w:rPr>
                <w:del w:id="296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E53878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62" w:author="Author"/>
              </w:rPr>
            </w:pPr>
          </w:p>
        </w:tc>
        <w:tc>
          <w:tcPr>
            <w:tcW w:w="463" w:type="dxa"/>
          </w:tcPr>
          <w:p w14:paraId="158385B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63" w:author="Author"/>
              </w:rPr>
            </w:pPr>
            <w:del w:id="2964" w:author="Author">
              <w:r w:rsidRPr="00164A21" w:rsidDel="005278D9">
                <w:delText>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1AD632B" w14:textId="77777777" w:rsidR="004A5032" w:rsidRPr="00164A21" w:rsidDel="005278D9" w:rsidRDefault="004A5032" w:rsidP="00001922">
            <w:pPr>
              <w:pStyle w:val="tabletext10"/>
              <w:rPr>
                <w:del w:id="296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3C2507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66" w:author="Author"/>
              </w:rPr>
            </w:pPr>
          </w:p>
        </w:tc>
        <w:tc>
          <w:tcPr>
            <w:tcW w:w="463" w:type="dxa"/>
          </w:tcPr>
          <w:p w14:paraId="7096028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67" w:author="Author"/>
              </w:rPr>
            </w:pPr>
            <w:del w:id="2968" w:author="Author">
              <w:r w:rsidRPr="00164A21" w:rsidDel="005278D9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5EAF2D1" w14:textId="77777777" w:rsidR="004A5032" w:rsidRPr="00164A21" w:rsidDel="005278D9" w:rsidRDefault="004A5032" w:rsidP="00001922">
            <w:pPr>
              <w:pStyle w:val="tabletext10"/>
              <w:rPr>
                <w:del w:id="296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7221C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70" w:author="Author"/>
              </w:rPr>
            </w:pPr>
          </w:p>
        </w:tc>
        <w:tc>
          <w:tcPr>
            <w:tcW w:w="549" w:type="dxa"/>
          </w:tcPr>
          <w:p w14:paraId="7285BD2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71" w:author="Author"/>
              </w:rPr>
            </w:pPr>
            <w:del w:id="2972" w:author="Author">
              <w:r w:rsidRPr="00164A21" w:rsidDel="005278D9">
                <w:delText>6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FB78646" w14:textId="77777777" w:rsidR="004A5032" w:rsidRPr="00164A21" w:rsidDel="005278D9" w:rsidRDefault="004A5032" w:rsidP="00001922">
            <w:pPr>
              <w:pStyle w:val="tabletext10"/>
              <w:rPr>
                <w:del w:id="297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EA6E8F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74" w:author="Author"/>
              </w:rPr>
            </w:pPr>
          </w:p>
        </w:tc>
        <w:tc>
          <w:tcPr>
            <w:tcW w:w="536" w:type="dxa"/>
          </w:tcPr>
          <w:p w14:paraId="34436AA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75" w:author="Author"/>
              </w:rPr>
            </w:pPr>
            <w:del w:id="2976" w:author="Author">
              <w:r w:rsidRPr="00164A21" w:rsidDel="005278D9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95E4662" w14:textId="77777777" w:rsidR="004A5032" w:rsidRPr="00164A21" w:rsidDel="005278D9" w:rsidRDefault="004A5032" w:rsidP="00001922">
            <w:pPr>
              <w:pStyle w:val="tabletext10"/>
              <w:rPr>
                <w:del w:id="2977" w:author="Author"/>
              </w:rPr>
            </w:pPr>
          </w:p>
        </w:tc>
      </w:tr>
      <w:tr w:rsidR="004A5032" w:rsidRPr="00164A21" w:rsidDel="005278D9" w14:paraId="05FA60D8" w14:textId="77777777" w:rsidTr="00001922">
        <w:trPr>
          <w:cantSplit/>
          <w:trHeight w:val="190"/>
          <w:del w:id="2978" w:author="Author"/>
        </w:trPr>
        <w:tc>
          <w:tcPr>
            <w:tcW w:w="200" w:type="dxa"/>
          </w:tcPr>
          <w:p w14:paraId="43705D8D" w14:textId="77777777" w:rsidR="004A5032" w:rsidRPr="00164A21" w:rsidDel="005278D9" w:rsidRDefault="004A5032" w:rsidP="00001922">
            <w:pPr>
              <w:pStyle w:val="terr2colblock1"/>
              <w:rPr>
                <w:del w:id="29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C1B740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980" w:author="Author"/>
              </w:rPr>
            </w:pPr>
          </w:p>
        </w:tc>
        <w:tc>
          <w:tcPr>
            <w:tcW w:w="630" w:type="dxa"/>
          </w:tcPr>
          <w:p w14:paraId="4A9FE199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2981" w:author="Author"/>
              </w:rPr>
            </w:pPr>
            <w:del w:id="2982" w:author="Author">
              <w:r w:rsidRPr="00164A21" w:rsidDel="005278D9">
                <w:delText>2,501</w:delText>
              </w:r>
            </w:del>
          </w:p>
        </w:tc>
        <w:tc>
          <w:tcPr>
            <w:tcW w:w="180" w:type="dxa"/>
          </w:tcPr>
          <w:p w14:paraId="729E9221" w14:textId="77777777" w:rsidR="004A5032" w:rsidRPr="00164A21" w:rsidDel="005278D9" w:rsidRDefault="004A5032" w:rsidP="00001922">
            <w:pPr>
              <w:pStyle w:val="terr2colblock1"/>
              <w:rPr>
                <w:del w:id="2983" w:author="Author"/>
              </w:rPr>
            </w:pPr>
            <w:del w:id="2984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858FD3D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2985" w:author="Author"/>
              </w:rPr>
            </w:pPr>
            <w:del w:id="2986" w:author="Author">
              <w:r w:rsidRPr="00164A21" w:rsidDel="005278D9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8F7F3BD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2987" w:author="Author"/>
              </w:rPr>
            </w:pPr>
          </w:p>
        </w:tc>
        <w:tc>
          <w:tcPr>
            <w:tcW w:w="463" w:type="dxa"/>
          </w:tcPr>
          <w:p w14:paraId="7B4E66A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88" w:author="Author"/>
              </w:rPr>
            </w:pPr>
            <w:del w:id="2989" w:author="Author">
              <w:r w:rsidRPr="00164A21" w:rsidDel="005278D9">
                <w:delText>15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9C63D4A" w14:textId="77777777" w:rsidR="004A5032" w:rsidRPr="00164A21" w:rsidDel="005278D9" w:rsidRDefault="004A5032" w:rsidP="00001922">
            <w:pPr>
              <w:pStyle w:val="tabletext10"/>
              <w:rPr>
                <w:del w:id="299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52A012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91" w:author="Author"/>
              </w:rPr>
            </w:pPr>
          </w:p>
        </w:tc>
        <w:tc>
          <w:tcPr>
            <w:tcW w:w="549" w:type="dxa"/>
          </w:tcPr>
          <w:p w14:paraId="077ACA4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92" w:author="Author"/>
              </w:rPr>
            </w:pPr>
            <w:del w:id="2993" w:author="Author">
              <w:r w:rsidRPr="00164A21" w:rsidDel="005278D9">
                <w:delText>15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CAFA7FE" w14:textId="77777777" w:rsidR="004A5032" w:rsidRPr="00164A21" w:rsidDel="005278D9" w:rsidRDefault="004A5032" w:rsidP="00001922">
            <w:pPr>
              <w:pStyle w:val="tabletext10"/>
              <w:rPr>
                <w:del w:id="299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9CC81B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95" w:author="Author"/>
              </w:rPr>
            </w:pPr>
          </w:p>
        </w:tc>
        <w:tc>
          <w:tcPr>
            <w:tcW w:w="540" w:type="dxa"/>
          </w:tcPr>
          <w:p w14:paraId="4598CCB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96" w:author="Author"/>
              </w:rPr>
            </w:pPr>
            <w:del w:id="2997" w:author="Author">
              <w:r w:rsidRPr="00164A21" w:rsidDel="005278D9">
                <w:delText>59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1F1E7F7" w14:textId="77777777" w:rsidR="004A5032" w:rsidRPr="00164A21" w:rsidDel="005278D9" w:rsidRDefault="004A5032" w:rsidP="00001922">
            <w:pPr>
              <w:pStyle w:val="tabletext10"/>
              <w:rPr>
                <w:del w:id="29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5CA8A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2999" w:author="Author"/>
              </w:rPr>
            </w:pPr>
          </w:p>
        </w:tc>
        <w:tc>
          <w:tcPr>
            <w:tcW w:w="531" w:type="dxa"/>
          </w:tcPr>
          <w:p w14:paraId="65BED1C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00" w:author="Author"/>
              </w:rPr>
            </w:pPr>
            <w:del w:id="3001" w:author="Author">
              <w:r w:rsidRPr="00164A21" w:rsidDel="005278D9">
                <w:delText>62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4839C15" w14:textId="77777777" w:rsidR="004A5032" w:rsidRPr="00164A21" w:rsidDel="005278D9" w:rsidRDefault="004A5032" w:rsidP="00001922">
            <w:pPr>
              <w:pStyle w:val="tabletext10"/>
              <w:rPr>
                <w:del w:id="300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807C01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03" w:author="Author"/>
              </w:rPr>
            </w:pPr>
          </w:p>
        </w:tc>
        <w:tc>
          <w:tcPr>
            <w:tcW w:w="463" w:type="dxa"/>
          </w:tcPr>
          <w:p w14:paraId="4C6068B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04" w:author="Author"/>
              </w:rPr>
            </w:pPr>
            <w:del w:id="3005" w:author="Author">
              <w:r w:rsidRPr="00164A21" w:rsidDel="005278D9">
                <w:delText>8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99D8607" w14:textId="77777777" w:rsidR="004A5032" w:rsidRPr="00164A21" w:rsidDel="005278D9" w:rsidRDefault="004A5032" w:rsidP="00001922">
            <w:pPr>
              <w:pStyle w:val="tabletext10"/>
              <w:rPr>
                <w:del w:id="300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B2B7CB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07" w:author="Author"/>
              </w:rPr>
            </w:pPr>
          </w:p>
        </w:tc>
        <w:tc>
          <w:tcPr>
            <w:tcW w:w="463" w:type="dxa"/>
          </w:tcPr>
          <w:p w14:paraId="6E5BEE2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08" w:author="Author"/>
              </w:rPr>
            </w:pPr>
            <w:del w:id="3009" w:author="Author">
              <w:r w:rsidRPr="00164A21" w:rsidDel="005278D9">
                <w:delText>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7CBB25E" w14:textId="77777777" w:rsidR="004A5032" w:rsidRPr="00164A21" w:rsidDel="005278D9" w:rsidRDefault="004A5032" w:rsidP="00001922">
            <w:pPr>
              <w:pStyle w:val="tabletext10"/>
              <w:rPr>
                <w:del w:id="301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C86B18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11" w:author="Author"/>
              </w:rPr>
            </w:pPr>
          </w:p>
        </w:tc>
        <w:tc>
          <w:tcPr>
            <w:tcW w:w="549" w:type="dxa"/>
          </w:tcPr>
          <w:p w14:paraId="1654E7F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12" w:author="Author"/>
              </w:rPr>
            </w:pPr>
            <w:del w:id="3013" w:author="Author">
              <w:r w:rsidRPr="00164A21" w:rsidDel="005278D9">
                <w:delText>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2541F30" w14:textId="77777777" w:rsidR="004A5032" w:rsidRPr="00164A21" w:rsidDel="005278D9" w:rsidRDefault="004A5032" w:rsidP="00001922">
            <w:pPr>
              <w:pStyle w:val="tabletext10"/>
              <w:rPr>
                <w:del w:id="301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03D453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15" w:author="Author"/>
              </w:rPr>
            </w:pPr>
          </w:p>
        </w:tc>
        <w:tc>
          <w:tcPr>
            <w:tcW w:w="536" w:type="dxa"/>
          </w:tcPr>
          <w:p w14:paraId="4994FB1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16" w:author="Author"/>
              </w:rPr>
            </w:pPr>
            <w:del w:id="3017" w:author="Author">
              <w:r w:rsidRPr="00164A21" w:rsidDel="005278D9">
                <w:delText>7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37260D9" w14:textId="77777777" w:rsidR="004A5032" w:rsidRPr="00164A21" w:rsidDel="005278D9" w:rsidRDefault="004A5032" w:rsidP="00001922">
            <w:pPr>
              <w:pStyle w:val="tabletext10"/>
              <w:rPr>
                <w:del w:id="3018" w:author="Author"/>
              </w:rPr>
            </w:pPr>
          </w:p>
        </w:tc>
      </w:tr>
      <w:tr w:rsidR="004A5032" w:rsidRPr="00164A21" w:rsidDel="005278D9" w14:paraId="191284F6" w14:textId="77777777" w:rsidTr="00001922">
        <w:trPr>
          <w:cantSplit/>
          <w:trHeight w:val="190"/>
          <w:del w:id="3019" w:author="Author"/>
        </w:trPr>
        <w:tc>
          <w:tcPr>
            <w:tcW w:w="200" w:type="dxa"/>
          </w:tcPr>
          <w:p w14:paraId="7161E341" w14:textId="77777777" w:rsidR="004A5032" w:rsidRPr="00164A21" w:rsidDel="005278D9" w:rsidRDefault="004A5032" w:rsidP="00001922">
            <w:pPr>
              <w:pStyle w:val="terr2colblock1"/>
              <w:rPr>
                <w:del w:id="30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583BEF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021" w:author="Author"/>
              </w:rPr>
            </w:pPr>
          </w:p>
        </w:tc>
        <w:tc>
          <w:tcPr>
            <w:tcW w:w="630" w:type="dxa"/>
          </w:tcPr>
          <w:p w14:paraId="7B001B75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022" w:author="Author"/>
              </w:rPr>
            </w:pPr>
            <w:del w:id="3023" w:author="Author">
              <w:r w:rsidRPr="00164A21" w:rsidDel="005278D9">
                <w:delText>3,001</w:delText>
              </w:r>
            </w:del>
          </w:p>
        </w:tc>
        <w:tc>
          <w:tcPr>
            <w:tcW w:w="180" w:type="dxa"/>
          </w:tcPr>
          <w:p w14:paraId="4E2A5D53" w14:textId="77777777" w:rsidR="004A5032" w:rsidRPr="00164A21" w:rsidDel="005278D9" w:rsidRDefault="004A5032" w:rsidP="00001922">
            <w:pPr>
              <w:pStyle w:val="terr2colblock1"/>
              <w:rPr>
                <w:del w:id="3024" w:author="Author"/>
              </w:rPr>
            </w:pPr>
            <w:del w:id="3025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A4B22E0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026" w:author="Author"/>
              </w:rPr>
            </w:pPr>
            <w:del w:id="3027" w:author="Author">
              <w:r w:rsidRPr="00164A21" w:rsidDel="005278D9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F85D087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028" w:author="Author"/>
              </w:rPr>
            </w:pPr>
          </w:p>
        </w:tc>
        <w:tc>
          <w:tcPr>
            <w:tcW w:w="463" w:type="dxa"/>
          </w:tcPr>
          <w:p w14:paraId="0B9DAD2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29" w:author="Author"/>
              </w:rPr>
            </w:pPr>
            <w:del w:id="3030" w:author="Author">
              <w:r w:rsidRPr="00164A21" w:rsidDel="005278D9">
                <w:delText>17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B07758C" w14:textId="77777777" w:rsidR="004A5032" w:rsidRPr="00164A21" w:rsidDel="005278D9" w:rsidRDefault="004A5032" w:rsidP="00001922">
            <w:pPr>
              <w:pStyle w:val="tabletext10"/>
              <w:rPr>
                <w:del w:id="303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8355C4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32" w:author="Author"/>
              </w:rPr>
            </w:pPr>
          </w:p>
        </w:tc>
        <w:tc>
          <w:tcPr>
            <w:tcW w:w="549" w:type="dxa"/>
          </w:tcPr>
          <w:p w14:paraId="22227A5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33" w:author="Author"/>
              </w:rPr>
            </w:pPr>
            <w:del w:id="3034" w:author="Author">
              <w:r w:rsidRPr="00164A21" w:rsidDel="005278D9">
                <w:delText>18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FBB63CC" w14:textId="77777777" w:rsidR="004A5032" w:rsidRPr="00164A21" w:rsidDel="005278D9" w:rsidRDefault="004A5032" w:rsidP="00001922">
            <w:pPr>
              <w:pStyle w:val="tabletext10"/>
              <w:rPr>
                <w:del w:id="303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2F051F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36" w:author="Author"/>
              </w:rPr>
            </w:pPr>
          </w:p>
        </w:tc>
        <w:tc>
          <w:tcPr>
            <w:tcW w:w="540" w:type="dxa"/>
          </w:tcPr>
          <w:p w14:paraId="0884534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37" w:author="Author"/>
              </w:rPr>
            </w:pPr>
            <w:del w:id="3038" w:author="Author">
              <w:r w:rsidRPr="00164A21" w:rsidDel="005278D9">
                <w:delText>68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77CBF8F" w14:textId="77777777" w:rsidR="004A5032" w:rsidRPr="00164A21" w:rsidDel="005278D9" w:rsidRDefault="004A5032" w:rsidP="00001922">
            <w:pPr>
              <w:pStyle w:val="tabletext10"/>
              <w:rPr>
                <w:del w:id="30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CDC43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0" w:author="Author"/>
              </w:rPr>
            </w:pPr>
          </w:p>
        </w:tc>
        <w:tc>
          <w:tcPr>
            <w:tcW w:w="531" w:type="dxa"/>
          </w:tcPr>
          <w:p w14:paraId="5BEC4D3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1" w:author="Author"/>
              </w:rPr>
            </w:pPr>
            <w:del w:id="3042" w:author="Author">
              <w:r w:rsidRPr="00164A21" w:rsidDel="005278D9">
                <w:delText>71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35B006A" w14:textId="77777777" w:rsidR="004A5032" w:rsidRPr="00164A21" w:rsidDel="005278D9" w:rsidRDefault="004A5032" w:rsidP="00001922">
            <w:pPr>
              <w:pStyle w:val="tabletext10"/>
              <w:rPr>
                <w:del w:id="304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52B964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4" w:author="Author"/>
              </w:rPr>
            </w:pPr>
          </w:p>
        </w:tc>
        <w:tc>
          <w:tcPr>
            <w:tcW w:w="463" w:type="dxa"/>
          </w:tcPr>
          <w:p w14:paraId="143135B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5" w:author="Author"/>
              </w:rPr>
            </w:pPr>
            <w:del w:id="3046" w:author="Author">
              <w:r w:rsidRPr="00164A21" w:rsidDel="005278D9">
                <w:delText>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EE6034C" w14:textId="77777777" w:rsidR="004A5032" w:rsidRPr="00164A21" w:rsidDel="005278D9" w:rsidRDefault="004A5032" w:rsidP="00001922">
            <w:pPr>
              <w:pStyle w:val="tabletext10"/>
              <w:rPr>
                <w:del w:id="304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9194A5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8" w:author="Author"/>
              </w:rPr>
            </w:pPr>
          </w:p>
        </w:tc>
        <w:tc>
          <w:tcPr>
            <w:tcW w:w="463" w:type="dxa"/>
          </w:tcPr>
          <w:p w14:paraId="7A4582E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49" w:author="Author"/>
              </w:rPr>
            </w:pPr>
            <w:del w:id="3050" w:author="Author">
              <w:r w:rsidRPr="00164A21" w:rsidDel="005278D9">
                <w:delText>10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7BBEAED" w14:textId="77777777" w:rsidR="004A5032" w:rsidRPr="00164A21" w:rsidDel="005278D9" w:rsidRDefault="004A5032" w:rsidP="00001922">
            <w:pPr>
              <w:pStyle w:val="tabletext10"/>
              <w:rPr>
                <w:del w:id="305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F306E9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52" w:author="Author"/>
              </w:rPr>
            </w:pPr>
          </w:p>
        </w:tc>
        <w:tc>
          <w:tcPr>
            <w:tcW w:w="549" w:type="dxa"/>
          </w:tcPr>
          <w:p w14:paraId="6010B28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53" w:author="Author"/>
              </w:rPr>
            </w:pPr>
            <w:del w:id="3054" w:author="Author">
              <w:r w:rsidRPr="00164A21" w:rsidDel="005278D9">
                <w:delText>8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B9D22E1" w14:textId="77777777" w:rsidR="004A5032" w:rsidRPr="00164A21" w:rsidDel="005278D9" w:rsidRDefault="004A5032" w:rsidP="00001922">
            <w:pPr>
              <w:pStyle w:val="tabletext10"/>
              <w:rPr>
                <w:del w:id="305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650030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56" w:author="Author"/>
              </w:rPr>
            </w:pPr>
          </w:p>
        </w:tc>
        <w:tc>
          <w:tcPr>
            <w:tcW w:w="536" w:type="dxa"/>
          </w:tcPr>
          <w:p w14:paraId="569115F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57" w:author="Author"/>
              </w:rPr>
            </w:pPr>
            <w:del w:id="3058" w:author="Author">
              <w:r w:rsidRPr="00164A21" w:rsidDel="005278D9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7043FDB" w14:textId="77777777" w:rsidR="004A5032" w:rsidRPr="00164A21" w:rsidDel="005278D9" w:rsidRDefault="004A5032" w:rsidP="00001922">
            <w:pPr>
              <w:pStyle w:val="tabletext10"/>
              <w:rPr>
                <w:del w:id="3059" w:author="Author"/>
              </w:rPr>
            </w:pPr>
          </w:p>
        </w:tc>
      </w:tr>
      <w:tr w:rsidR="004A5032" w:rsidRPr="00164A21" w:rsidDel="005278D9" w14:paraId="1B4C415C" w14:textId="77777777" w:rsidTr="00001922">
        <w:trPr>
          <w:cantSplit/>
          <w:trHeight w:val="190"/>
          <w:del w:id="3060" w:author="Author"/>
        </w:trPr>
        <w:tc>
          <w:tcPr>
            <w:tcW w:w="200" w:type="dxa"/>
          </w:tcPr>
          <w:p w14:paraId="76838105" w14:textId="77777777" w:rsidR="004A5032" w:rsidRPr="00164A21" w:rsidDel="005278D9" w:rsidRDefault="004A5032" w:rsidP="00001922">
            <w:pPr>
              <w:pStyle w:val="terr2colblock1"/>
              <w:rPr>
                <w:del w:id="30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F98ABD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062" w:author="Author"/>
              </w:rPr>
            </w:pPr>
          </w:p>
        </w:tc>
        <w:tc>
          <w:tcPr>
            <w:tcW w:w="630" w:type="dxa"/>
          </w:tcPr>
          <w:p w14:paraId="594C3A1E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063" w:author="Author"/>
              </w:rPr>
            </w:pPr>
            <w:del w:id="3064" w:author="Author">
              <w:r w:rsidRPr="00164A21" w:rsidDel="005278D9">
                <w:delText>3,501</w:delText>
              </w:r>
            </w:del>
          </w:p>
        </w:tc>
        <w:tc>
          <w:tcPr>
            <w:tcW w:w="180" w:type="dxa"/>
          </w:tcPr>
          <w:p w14:paraId="5C5E7959" w14:textId="77777777" w:rsidR="004A5032" w:rsidRPr="00164A21" w:rsidDel="005278D9" w:rsidRDefault="004A5032" w:rsidP="00001922">
            <w:pPr>
              <w:pStyle w:val="terr2colblock1"/>
              <w:rPr>
                <w:del w:id="3065" w:author="Author"/>
              </w:rPr>
            </w:pPr>
            <w:del w:id="3066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F622D1D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067" w:author="Author"/>
              </w:rPr>
            </w:pPr>
            <w:del w:id="3068" w:author="Author">
              <w:r w:rsidRPr="00164A21" w:rsidDel="005278D9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4698CF2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069" w:author="Author"/>
              </w:rPr>
            </w:pPr>
          </w:p>
        </w:tc>
        <w:tc>
          <w:tcPr>
            <w:tcW w:w="463" w:type="dxa"/>
          </w:tcPr>
          <w:p w14:paraId="405110D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70" w:author="Author"/>
              </w:rPr>
            </w:pPr>
            <w:del w:id="3071" w:author="Author">
              <w:r w:rsidRPr="00164A21" w:rsidDel="005278D9">
                <w:delText>19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0FF8AF5" w14:textId="77777777" w:rsidR="004A5032" w:rsidRPr="00164A21" w:rsidDel="005278D9" w:rsidRDefault="004A5032" w:rsidP="00001922">
            <w:pPr>
              <w:pStyle w:val="tabletext10"/>
              <w:rPr>
                <w:del w:id="307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68288B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73" w:author="Author"/>
              </w:rPr>
            </w:pPr>
          </w:p>
        </w:tc>
        <w:tc>
          <w:tcPr>
            <w:tcW w:w="549" w:type="dxa"/>
          </w:tcPr>
          <w:p w14:paraId="38C462D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74" w:author="Author"/>
              </w:rPr>
            </w:pPr>
            <w:del w:id="3075" w:author="Author">
              <w:r w:rsidRPr="00164A21" w:rsidDel="005278D9">
                <w:delText>20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1100561" w14:textId="77777777" w:rsidR="004A5032" w:rsidRPr="00164A21" w:rsidDel="005278D9" w:rsidRDefault="004A5032" w:rsidP="00001922">
            <w:pPr>
              <w:pStyle w:val="tabletext10"/>
              <w:rPr>
                <w:del w:id="307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EAB341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77" w:author="Author"/>
              </w:rPr>
            </w:pPr>
          </w:p>
        </w:tc>
        <w:tc>
          <w:tcPr>
            <w:tcW w:w="540" w:type="dxa"/>
          </w:tcPr>
          <w:p w14:paraId="48F9B4F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78" w:author="Author"/>
              </w:rPr>
            </w:pPr>
            <w:del w:id="3079" w:author="Author">
              <w:r w:rsidRPr="00164A21" w:rsidDel="005278D9">
                <w:delText>76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E9F3494" w14:textId="77777777" w:rsidR="004A5032" w:rsidRPr="00164A21" w:rsidDel="005278D9" w:rsidRDefault="004A5032" w:rsidP="00001922">
            <w:pPr>
              <w:pStyle w:val="tabletext10"/>
              <w:rPr>
                <w:del w:id="30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CB0DFF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81" w:author="Author"/>
              </w:rPr>
            </w:pPr>
          </w:p>
        </w:tc>
        <w:tc>
          <w:tcPr>
            <w:tcW w:w="531" w:type="dxa"/>
          </w:tcPr>
          <w:p w14:paraId="188DDF0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82" w:author="Author"/>
              </w:rPr>
            </w:pPr>
            <w:del w:id="3083" w:author="Author">
              <w:r w:rsidRPr="00164A21" w:rsidDel="005278D9">
                <w:delText>80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5B1DB86" w14:textId="77777777" w:rsidR="004A5032" w:rsidRPr="00164A21" w:rsidDel="005278D9" w:rsidRDefault="004A5032" w:rsidP="00001922">
            <w:pPr>
              <w:pStyle w:val="tabletext10"/>
              <w:rPr>
                <w:del w:id="308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33F5E3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85" w:author="Author"/>
              </w:rPr>
            </w:pPr>
          </w:p>
        </w:tc>
        <w:tc>
          <w:tcPr>
            <w:tcW w:w="463" w:type="dxa"/>
          </w:tcPr>
          <w:p w14:paraId="110D9F0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86" w:author="Author"/>
              </w:rPr>
            </w:pPr>
            <w:del w:id="3087" w:author="Author">
              <w:r w:rsidRPr="00164A21" w:rsidDel="005278D9">
                <w:delText>10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29B6500" w14:textId="77777777" w:rsidR="004A5032" w:rsidRPr="00164A21" w:rsidDel="005278D9" w:rsidRDefault="004A5032" w:rsidP="00001922">
            <w:pPr>
              <w:pStyle w:val="tabletext10"/>
              <w:rPr>
                <w:del w:id="308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E7EA27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89" w:author="Author"/>
              </w:rPr>
            </w:pPr>
          </w:p>
        </w:tc>
        <w:tc>
          <w:tcPr>
            <w:tcW w:w="463" w:type="dxa"/>
          </w:tcPr>
          <w:p w14:paraId="4B2AA30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90" w:author="Author"/>
              </w:rPr>
            </w:pPr>
            <w:del w:id="3091" w:author="Author">
              <w:r w:rsidRPr="00164A21" w:rsidDel="005278D9">
                <w:delText>11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DBD963E" w14:textId="77777777" w:rsidR="004A5032" w:rsidRPr="00164A21" w:rsidDel="005278D9" w:rsidRDefault="004A5032" w:rsidP="00001922">
            <w:pPr>
              <w:pStyle w:val="tabletext10"/>
              <w:rPr>
                <w:del w:id="309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D3999A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93" w:author="Author"/>
              </w:rPr>
            </w:pPr>
          </w:p>
        </w:tc>
        <w:tc>
          <w:tcPr>
            <w:tcW w:w="549" w:type="dxa"/>
          </w:tcPr>
          <w:p w14:paraId="15C92A7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94" w:author="Author"/>
              </w:rPr>
            </w:pPr>
            <w:del w:id="3095" w:author="Author">
              <w:r w:rsidRPr="00164A21" w:rsidDel="005278D9">
                <w:delText>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16EB593" w14:textId="77777777" w:rsidR="004A5032" w:rsidRPr="00164A21" w:rsidDel="005278D9" w:rsidRDefault="004A5032" w:rsidP="00001922">
            <w:pPr>
              <w:pStyle w:val="tabletext10"/>
              <w:rPr>
                <w:del w:id="309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F38B7E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97" w:author="Author"/>
              </w:rPr>
            </w:pPr>
          </w:p>
        </w:tc>
        <w:tc>
          <w:tcPr>
            <w:tcW w:w="536" w:type="dxa"/>
          </w:tcPr>
          <w:p w14:paraId="6DF3B0D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098" w:author="Author"/>
              </w:rPr>
            </w:pPr>
            <w:del w:id="3099" w:author="Author">
              <w:r w:rsidRPr="00164A21" w:rsidDel="005278D9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8D34008" w14:textId="77777777" w:rsidR="004A5032" w:rsidRPr="00164A21" w:rsidDel="005278D9" w:rsidRDefault="004A5032" w:rsidP="00001922">
            <w:pPr>
              <w:pStyle w:val="tabletext10"/>
              <w:rPr>
                <w:del w:id="3100" w:author="Author"/>
              </w:rPr>
            </w:pPr>
          </w:p>
        </w:tc>
      </w:tr>
      <w:tr w:rsidR="004A5032" w:rsidRPr="00164A21" w:rsidDel="005278D9" w14:paraId="17B9C20B" w14:textId="77777777" w:rsidTr="00001922">
        <w:trPr>
          <w:cantSplit/>
          <w:trHeight w:val="190"/>
          <w:del w:id="3101" w:author="Author"/>
        </w:trPr>
        <w:tc>
          <w:tcPr>
            <w:tcW w:w="200" w:type="dxa"/>
          </w:tcPr>
          <w:p w14:paraId="577420B7" w14:textId="77777777" w:rsidR="004A5032" w:rsidRPr="00164A21" w:rsidDel="005278D9" w:rsidRDefault="004A5032" w:rsidP="00001922">
            <w:pPr>
              <w:pStyle w:val="terr2colblock1"/>
              <w:rPr>
                <w:del w:id="31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D17F276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03" w:author="Author"/>
              </w:rPr>
            </w:pPr>
          </w:p>
        </w:tc>
        <w:tc>
          <w:tcPr>
            <w:tcW w:w="630" w:type="dxa"/>
          </w:tcPr>
          <w:p w14:paraId="3ABD5483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104" w:author="Author"/>
              </w:rPr>
            </w:pPr>
            <w:del w:id="3105" w:author="Author">
              <w:r w:rsidRPr="00164A21" w:rsidDel="005278D9">
                <w:delText>4,001</w:delText>
              </w:r>
            </w:del>
          </w:p>
        </w:tc>
        <w:tc>
          <w:tcPr>
            <w:tcW w:w="180" w:type="dxa"/>
          </w:tcPr>
          <w:p w14:paraId="0C5FEF8C" w14:textId="77777777" w:rsidR="004A5032" w:rsidRPr="00164A21" w:rsidDel="005278D9" w:rsidRDefault="004A5032" w:rsidP="00001922">
            <w:pPr>
              <w:pStyle w:val="terr2colblock1"/>
              <w:rPr>
                <w:del w:id="3106" w:author="Author"/>
              </w:rPr>
            </w:pPr>
            <w:del w:id="3107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758C0C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108" w:author="Author"/>
              </w:rPr>
            </w:pPr>
            <w:del w:id="3109" w:author="Author">
              <w:r w:rsidRPr="00164A21" w:rsidDel="005278D9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38A9F6B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10" w:author="Author"/>
              </w:rPr>
            </w:pPr>
          </w:p>
        </w:tc>
        <w:tc>
          <w:tcPr>
            <w:tcW w:w="463" w:type="dxa"/>
          </w:tcPr>
          <w:p w14:paraId="0812BDC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11" w:author="Author"/>
              </w:rPr>
            </w:pPr>
            <w:del w:id="3112" w:author="Author">
              <w:r w:rsidRPr="00164A21" w:rsidDel="005278D9">
                <w:delText>20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206BF46" w14:textId="77777777" w:rsidR="004A5032" w:rsidRPr="00164A21" w:rsidDel="005278D9" w:rsidRDefault="004A5032" w:rsidP="00001922">
            <w:pPr>
              <w:pStyle w:val="tabletext10"/>
              <w:rPr>
                <w:del w:id="311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7E4CDA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14" w:author="Author"/>
              </w:rPr>
            </w:pPr>
          </w:p>
        </w:tc>
        <w:tc>
          <w:tcPr>
            <w:tcW w:w="549" w:type="dxa"/>
          </w:tcPr>
          <w:p w14:paraId="4FB3393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15" w:author="Author"/>
              </w:rPr>
            </w:pPr>
            <w:del w:id="3116" w:author="Author">
              <w:r w:rsidRPr="00164A21" w:rsidDel="005278D9">
                <w:delText>21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9A7DFBC" w14:textId="77777777" w:rsidR="004A5032" w:rsidRPr="00164A21" w:rsidDel="005278D9" w:rsidRDefault="004A5032" w:rsidP="00001922">
            <w:pPr>
              <w:pStyle w:val="tabletext10"/>
              <w:rPr>
                <w:del w:id="311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83EEB7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18" w:author="Author"/>
              </w:rPr>
            </w:pPr>
          </w:p>
        </w:tc>
        <w:tc>
          <w:tcPr>
            <w:tcW w:w="540" w:type="dxa"/>
          </w:tcPr>
          <w:p w14:paraId="10DC089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19" w:author="Author"/>
              </w:rPr>
            </w:pPr>
            <w:del w:id="3120" w:author="Author">
              <w:r w:rsidRPr="00164A21" w:rsidDel="005278D9">
                <w:delText>82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442C3A6" w14:textId="77777777" w:rsidR="004A5032" w:rsidRPr="00164A21" w:rsidDel="005278D9" w:rsidRDefault="004A5032" w:rsidP="00001922">
            <w:pPr>
              <w:pStyle w:val="tabletext10"/>
              <w:rPr>
                <w:del w:id="31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58B0FC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22" w:author="Author"/>
              </w:rPr>
            </w:pPr>
          </w:p>
        </w:tc>
        <w:tc>
          <w:tcPr>
            <w:tcW w:w="531" w:type="dxa"/>
          </w:tcPr>
          <w:p w14:paraId="158AB32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23" w:author="Author"/>
              </w:rPr>
            </w:pPr>
            <w:del w:id="3124" w:author="Author">
              <w:r w:rsidRPr="00164A21" w:rsidDel="005278D9">
                <w:delText>86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5079F89" w14:textId="77777777" w:rsidR="004A5032" w:rsidRPr="00164A21" w:rsidDel="005278D9" w:rsidRDefault="004A5032" w:rsidP="00001922">
            <w:pPr>
              <w:pStyle w:val="tabletext10"/>
              <w:rPr>
                <w:del w:id="312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07FFF5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26" w:author="Author"/>
              </w:rPr>
            </w:pPr>
          </w:p>
        </w:tc>
        <w:tc>
          <w:tcPr>
            <w:tcW w:w="463" w:type="dxa"/>
          </w:tcPr>
          <w:p w14:paraId="1974A69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27" w:author="Author"/>
              </w:rPr>
            </w:pPr>
            <w:del w:id="3128" w:author="Author">
              <w:r w:rsidRPr="00164A21" w:rsidDel="005278D9">
                <w:delText>11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B28E3B3" w14:textId="77777777" w:rsidR="004A5032" w:rsidRPr="00164A21" w:rsidDel="005278D9" w:rsidRDefault="004A5032" w:rsidP="00001922">
            <w:pPr>
              <w:pStyle w:val="tabletext10"/>
              <w:rPr>
                <w:del w:id="312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AB41DD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0" w:author="Author"/>
              </w:rPr>
            </w:pPr>
          </w:p>
        </w:tc>
        <w:tc>
          <w:tcPr>
            <w:tcW w:w="463" w:type="dxa"/>
          </w:tcPr>
          <w:p w14:paraId="4AEAD7A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1" w:author="Author"/>
              </w:rPr>
            </w:pPr>
            <w:del w:id="3132" w:author="Author">
              <w:r w:rsidRPr="00164A21" w:rsidDel="005278D9">
                <w:delText>12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E6084ED" w14:textId="77777777" w:rsidR="004A5032" w:rsidRPr="00164A21" w:rsidDel="005278D9" w:rsidRDefault="004A5032" w:rsidP="00001922">
            <w:pPr>
              <w:pStyle w:val="tabletext10"/>
              <w:rPr>
                <w:del w:id="313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7D84EB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4" w:author="Author"/>
              </w:rPr>
            </w:pPr>
          </w:p>
        </w:tc>
        <w:tc>
          <w:tcPr>
            <w:tcW w:w="549" w:type="dxa"/>
          </w:tcPr>
          <w:p w14:paraId="50509B6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5" w:author="Author"/>
              </w:rPr>
            </w:pPr>
            <w:del w:id="3136" w:author="Author">
              <w:r w:rsidRPr="00164A21" w:rsidDel="005278D9">
                <w:delText>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F674903" w14:textId="77777777" w:rsidR="004A5032" w:rsidRPr="00164A21" w:rsidDel="005278D9" w:rsidRDefault="004A5032" w:rsidP="00001922">
            <w:pPr>
              <w:pStyle w:val="tabletext10"/>
              <w:rPr>
                <w:del w:id="313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868DC9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8" w:author="Author"/>
              </w:rPr>
            </w:pPr>
          </w:p>
        </w:tc>
        <w:tc>
          <w:tcPr>
            <w:tcW w:w="536" w:type="dxa"/>
          </w:tcPr>
          <w:p w14:paraId="69E296C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39" w:author="Author"/>
              </w:rPr>
            </w:pPr>
            <w:del w:id="3140" w:author="Author">
              <w:r w:rsidRPr="00164A21" w:rsidDel="005278D9">
                <w:delText>10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4BED337" w14:textId="77777777" w:rsidR="004A5032" w:rsidRPr="00164A21" w:rsidDel="005278D9" w:rsidRDefault="004A5032" w:rsidP="00001922">
            <w:pPr>
              <w:pStyle w:val="tabletext10"/>
              <w:rPr>
                <w:del w:id="3141" w:author="Author"/>
              </w:rPr>
            </w:pPr>
          </w:p>
        </w:tc>
      </w:tr>
      <w:tr w:rsidR="004A5032" w:rsidRPr="00164A21" w:rsidDel="005278D9" w14:paraId="309CBC0F" w14:textId="77777777" w:rsidTr="00001922">
        <w:trPr>
          <w:cantSplit/>
          <w:trHeight w:val="190"/>
          <w:del w:id="3142" w:author="Author"/>
        </w:trPr>
        <w:tc>
          <w:tcPr>
            <w:tcW w:w="200" w:type="dxa"/>
          </w:tcPr>
          <w:p w14:paraId="4C55EA66" w14:textId="77777777" w:rsidR="004A5032" w:rsidRPr="00164A21" w:rsidDel="005278D9" w:rsidRDefault="004A5032" w:rsidP="00001922">
            <w:pPr>
              <w:pStyle w:val="terr2colblock1"/>
              <w:rPr>
                <w:del w:id="31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0E330F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44" w:author="Author"/>
              </w:rPr>
            </w:pPr>
          </w:p>
        </w:tc>
        <w:tc>
          <w:tcPr>
            <w:tcW w:w="630" w:type="dxa"/>
          </w:tcPr>
          <w:p w14:paraId="16C97E6C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145" w:author="Author"/>
              </w:rPr>
            </w:pPr>
            <w:del w:id="3146" w:author="Author">
              <w:r w:rsidRPr="00164A21" w:rsidDel="005278D9">
                <w:delText>4,501</w:delText>
              </w:r>
            </w:del>
          </w:p>
        </w:tc>
        <w:tc>
          <w:tcPr>
            <w:tcW w:w="180" w:type="dxa"/>
          </w:tcPr>
          <w:p w14:paraId="4B03C302" w14:textId="77777777" w:rsidR="004A5032" w:rsidRPr="00164A21" w:rsidDel="005278D9" w:rsidRDefault="004A5032" w:rsidP="00001922">
            <w:pPr>
              <w:pStyle w:val="terr2colblock1"/>
              <w:rPr>
                <w:del w:id="3147" w:author="Author"/>
              </w:rPr>
            </w:pPr>
            <w:del w:id="3148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5D1265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149" w:author="Author"/>
              </w:rPr>
            </w:pPr>
            <w:del w:id="3150" w:author="Author">
              <w:r w:rsidRPr="00164A21" w:rsidDel="005278D9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F979166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51" w:author="Author"/>
              </w:rPr>
            </w:pPr>
          </w:p>
        </w:tc>
        <w:tc>
          <w:tcPr>
            <w:tcW w:w="463" w:type="dxa"/>
          </w:tcPr>
          <w:p w14:paraId="44B1AE5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52" w:author="Author"/>
              </w:rPr>
            </w:pPr>
            <w:del w:id="3153" w:author="Author">
              <w:r w:rsidRPr="00164A21" w:rsidDel="005278D9">
                <w:delText>24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F798FCC" w14:textId="77777777" w:rsidR="004A5032" w:rsidRPr="00164A21" w:rsidDel="005278D9" w:rsidRDefault="004A5032" w:rsidP="00001922">
            <w:pPr>
              <w:pStyle w:val="tabletext10"/>
              <w:rPr>
                <w:del w:id="315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58E89A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55" w:author="Author"/>
              </w:rPr>
            </w:pPr>
          </w:p>
        </w:tc>
        <w:tc>
          <w:tcPr>
            <w:tcW w:w="549" w:type="dxa"/>
          </w:tcPr>
          <w:p w14:paraId="6843D84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56" w:author="Author"/>
              </w:rPr>
            </w:pPr>
            <w:del w:id="3157" w:author="Author">
              <w:r w:rsidRPr="00164A21" w:rsidDel="005278D9">
                <w:delText>25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DCE2638" w14:textId="77777777" w:rsidR="004A5032" w:rsidRPr="00164A21" w:rsidDel="005278D9" w:rsidRDefault="004A5032" w:rsidP="00001922">
            <w:pPr>
              <w:pStyle w:val="tabletext10"/>
              <w:rPr>
                <w:del w:id="315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89CEBD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59" w:author="Author"/>
              </w:rPr>
            </w:pPr>
          </w:p>
        </w:tc>
        <w:tc>
          <w:tcPr>
            <w:tcW w:w="540" w:type="dxa"/>
          </w:tcPr>
          <w:p w14:paraId="770F709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60" w:author="Author"/>
              </w:rPr>
            </w:pPr>
            <w:del w:id="3161" w:author="Author">
              <w:r w:rsidRPr="00164A21" w:rsidDel="005278D9">
                <w:delText>95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6602003" w14:textId="77777777" w:rsidR="004A5032" w:rsidRPr="00164A21" w:rsidDel="005278D9" w:rsidRDefault="004A5032" w:rsidP="00001922">
            <w:pPr>
              <w:pStyle w:val="tabletext10"/>
              <w:rPr>
                <w:del w:id="31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0B8D8F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63" w:author="Author"/>
              </w:rPr>
            </w:pPr>
          </w:p>
        </w:tc>
        <w:tc>
          <w:tcPr>
            <w:tcW w:w="531" w:type="dxa"/>
          </w:tcPr>
          <w:p w14:paraId="5E699A8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64" w:author="Author"/>
              </w:rPr>
            </w:pPr>
            <w:del w:id="3165" w:author="Author">
              <w:r w:rsidRPr="00164A21" w:rsidDel="005278D9">
                <w:delText>100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45A42D4" w14:textId="77777777" w:rsidR="004A5032" w:rsidRPr="00164A21" w:rsidDel="005278D9" w:rsidRDefault="004A5032" w:rsidP="00001922">
            <w:pPr>
              <w:pStyle w:val="tabletext10"/>
              <w:rPr>
                <w:del w:id="316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5C2765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67" w:author="Author"/>
              </w:rPr>
            </w:pPr>
          </w:p>
        </w:tc>
        <w:tc>
          <w:tcPr>
            <w:tcW w:w="463" w:type="dxa"/>
          </w:tcPr>
          <w:p w14:paraId="7041B6D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68" w:author="Author"/>
              </w:rPr>
            </w:pPr>
            <w:del w:id="3169" w:author="Author">
              <w:r w:rsidRPr="00164A21" w:rsidDel="005278D9">
                <w:delText>13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410903B" w14:textId="77777777" w:rsidR="004A5032" w:rsidRPr="00164A21" w:rsidDel="005278D9" w:rsidRDefault="004A5032" w:rsidP="00001922">
            <w:pPr>
              <w:pStyle w:val="tabletext10"/>
              <w:rPr>
                <w:del w:id="317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79E26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71" w:author="Author"/>
              </w:rPr>
            </w:pPr>
          </w:p>
        </w:tc>
        <w:tc>
          <w:tcPr>
            <w:tcW w:w="463" w:type="dxa"/>
          </w:tcPr>
          <w:p w14:paraId="20EF616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72" w:author="Author"/>
              </w:rPr>
            </w:pPr>
            <w:del w:id="3173" w:author="Author">
              <w:r w:rsidRPr="00164A21" w:rsidDel="005278D9">
                <w:delText>14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A77CFE2" w14:textId="77777777" w:rsidR="004A5032" w:rsidRPr="00164A21" w:rsidDel="005278D9" w:rsidRDefault="004A5032" w:rsidP="00001922">
            <w:pPr>
              <w:pStyle w:val="tabletext10"/>
              <w:rPr>
                <w:del w:id="317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16EDE6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75" w:author="Author"/>
              </w:rPr>
            </w:pPr>
          </w:p>
        </w:tc>
        <w:tc>
          <w:tcPr>
            <w:tcW w:w="549" w:type="dxa"/>
          </w:tcPr>
          <w:p w14:paraId="1557E6D3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76" w:author="Author"/>
              </w:rPr>
            </w:pPr>
            <w:del w:id="3177" w:author="Author">
              <w:r w:rsidRPr="00164A21" w:rsidDel="005278D9">
                <w:delText>11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83EDD5B" w14:textId="77777777" w:rsidR="004A5032" w:rsidRPr="00164A21" w:rsidDel="005278D9" w:rsidRDefault="004A5032" w:rsidP="00001922">
            <w:pPr>
              <w:pStyle w:val="tabletext10"/>
              <w:rPr>
                <w:del w:id="317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EBED3F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79" w:author="Author"/>
              </w:rPr>
            </w:pPr>
          </w:p>
        </w:tc>
        <w:tc>
          <w:tcPr>
            <w:tcW w:w="536" w:type="dxa"/>
          </w:tcPr>
          <w:p w14:paraId="09D5D20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80" w:author="Author"/>
              </w:rPr>
            </w:pPr>
            <w:del w:id="3181" w:author="Author">
              <w:r w:rsidRPr="00164A21" w:rsidDel="005278D9">
                <w:delText>12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AE6BAE4" w14:textId="77777777" w:rsidR="004A5032" w:rsidRPr="00164A21" w:rsidDel="005278D9" w:rsidRDefault="004A5032" w:rsidP="00001922">
            <w:pPr>
              <w:pStyle w:val="tabletext10"/>
              <w:rPr>
                <w:del w:id="3182" w:author="Author"/>
              </w:rPr>
            </w:pPr>
          </w:p>
        </w:tc>
      </w:tr>
      <w:tr w:rsidR="004A5032" w:rsidRPr="00164A21" w:rsidDel="005278D9" w14:paraId="69A900B5" w14:textId="77777777" w:rsidTr="00001922">
        <w:trPr>
          <w:cantSplit/>
          <w:trHeight w:val="190"/>
          <w:del w:id="3183" w:author="Author"/>
        </w:trPr>
        <w:tc>
          <w:tcPr>
            <w:tcW w:w="200" w:type="dxa"/>
          </w:tcPr>
          <w:p w14:paraId="07E74F6A" w14:textId="77777777" w:rsidR="004A5032" w:rsidRPr="00164A21" w:rsidDel="005278D9" w:rsidRDefault="004A5032" w:rsidP="00001922">
            <w:pPr>
              <w:pStyle w:val="terr2colblock1"/>
              <w:rPr>
                <w:del w:id="31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DE3F51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85" w:author="Author"/>
              </w:rPr>
            </w:pPr>
          </w:p>
        </w:tc>
        <w:tc>
          <w:tcPr>
            <w:tcW w:w="630" w:type="dxa"/>
          </w:tcPr>
          <w:p w14:paraId="1C2FEDE7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186" w:author="Author"/>
              </w:rPr>
            </w:pPr>
            <w:del w:id="3187" w:author="Author">
              <w:r w:rsidRPr="00164A21" w:rsidDel="005278D9">
                <w:delText>5,001</w:delText>
              </w:r>
            </w:del>
          </w:p>
        </w:tc>
        <w:tc>
          <w:tcPr>
            <w:tcW w:w="180" w:type="dxa"/>
          </w:tcPr>
          <w:p w14:paraId="75C68AD6" w14:textId="77777777" w:rsidR="004A5032" w:rsidRPr="00164A21" w:rsidDel="005278D9" w:rsidRDefault="004A5032" w:rsidP="00001922">
            <w:pPr>
              <w:pStyle w:val="terr2colblock1"/>
              <w:rPr>
                <w:del w:id="3188" w:author="Author"/>
              </w:rPr>
            </w:pPr>
            <w:del w:id="3189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C91E5D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190" w:author="Author"/>
              </w:rPr>
            </w:pPr>
            <w:del w:id="3191" w:author="Author">
              <w:r w:rsidRPr="00164A21" w:rsidDel="005278D9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9EC1E9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192" w:author="Author"/>
              </w:rPr>
            </w:pPr>
          </w:p>
        </w:tc>
        <w:tc>
          <w:tcPr>
            <w:tcW w:w="463" w:type="dxa"/>
          </w:tcPr>
          <w:p w14:paraId="2781BF3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93" w:author="Author"/>
              </w:rPr>
            </w:pPr>
            <w:del w:id="3194" w:author="Author">
              <w:r w:rsidRPr="00164A21" w:rsidDel="005278D9">
                <w:delText>28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7927ED2" w14:textId="77777777" w:rsidR="004A5032" w:rsidRPr="00164A21" w:rsidDel="005278D9" w:rsidRDefault="004A5032" w:rsidP="00001922">
            <w:pPr>
              <w:pStyle w:val="tabletext10"/>
              <w:rPr>
                <w:del w:id="319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A181B3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96" w:author="Author"/>
              </w:rPr>
            </w:pPr>
          </w:p>
        </w:tc>
        <w:tc>
          <w:tcPr>
            <w:tcW w:w="549" w:type="dxa"/>
          </w:tcPr>
          <w:p w14:paraId="59D8565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197" w:author="Author"/>
              </w:rPr>
            </w:pPr>
            <w:del w:id="3198" w:author="Author">
              <w:r w:rsidRPr="00164A21" w:rsidDel="005278D9">
                <w:delText>29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B75D14D" w14:textId="77777777" w:rsidR="004A5032" w:rsidRPr="00164A21" w:rsidDel="005278D9" w:rsidRDefault="004A5032" w:rsidP="00001922">
            <w:pPr>
              <w:pStyle w:val="tabletext10"/>
              <w:rPr>
                <w:del w:id="319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1EB548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0" w:author="Author"/>
              </w:rPr>
            </w:pPr>
          </w:p>
        </w:tc>
        <w:tc>
          <w:tcPr>
            <w:tcW w:w="540" w:type="dxa"/>
          </w:tcPr>
          <w:p w14:paraId="4C17C6C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1" w:author="Author"/>
              </w:rPr>
            </w:pPr>
            <w:del w:id="3202" w:author="Author">
              <w:r w:rsidRPr="00164A21" w:rsidDel="005278D9">
                <w:delText>111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7313EB8" w14:textId="77777777" w:rsidR="004A5032" w:rsidRPr="00164A21" w:rsidDel="005278D9" w:rsidRDefault="004A5032" w:rsidP="00001922">
            <w:pPr>
              <w:pStyle w:val="tabletext10"/>
              <w:rPr>
                <w:del w:id="32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3FF9C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4" w:author="Author"/>
              </w:rPr>
            </w:pPr>
          </w:p>
        </w:tc>
        <w:tc>
          <w:tcPr>
            <w:tcW w:w="531" w:type="dxa"/>
          </w:tcPr>
          <w:p w14:paraId="7C5F08F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5" w:author="Author"/>
              </w:rPr>
            </w:pPr>
            <w:del w:id="3206" w:author="Author">
              <w:r w:rsidRPr="00164A21" w:rsidDel="005278D9">
                <w:delText>117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4E796E3" w14:textId="77777777" w:rsidR="004A5032" w:rsidRPr="00164A21" w:rsidDel="005278D9" w:rsidRDefault="004A5032" w:rsidP="00001922">
            <w:pPr>
              <w:pStyle w:val="tabletext10"/>
              <w:rPr>
                <w:del w:id="320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394744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8" w:author="Author"/>
              </w:rPr>
            </w:pPr>
          </w:p>
        </w:tc>
        <w:tc>
          <w:tcPr>
            <w:tcW w:w="463" w:type="dxa"/>
          </w:tcPr>
          <w:p w14:paraId="113DC4A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09" w:author="Author"/>
              </w:rPr>
            </w:pPr>
            <w:del w:id="3210" w:author="Author">
              <w:r w:rsidRPr="00164A21" w:rsidDel="005278D9">
                <w:delText>15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9ACF922" w14:textId="77777777" w:rsidR="004A5032" w:rsidRPr="00164A21" w:rsidDel="005278D9" w:rsidRDefault="004A5032" w:rsidP="00001922">
            <w:pPr>
              <w:pStyle w:val="tabletext10"/>
              <w:rPr>
                <w:del w:id="321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BDE3A0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12" w:author="Author"/>
              </w:rPr>
            </w:pPr>
          </w:p>
        </w:tc>
        <w:tc>
          <w:tcPr>
            <w:tcW w:w="463" w:type="dxa"/>
          </w:tcPr>
          <w:p w14:paraId="27644275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13" w:author="Author"/>
              </w:rPr>
            </w:pPr>
            <w:del w:id="3214" w:author="Author">
              <w:r w:rsidRPr="00164A21" w:rsidDel="005278D9">
                <w:delText>16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C565347" w14:textId="77777777" w:rsidR="004A5032" w:rsidRPr="00164A21" w:rsidDel="005278D9" w:rsidRDefault="004A5032" w:rsidP="00001922">
            <w:pPr>
              <w:pStyle w:val="tabletext10"/>
              <w:rPr>
                <w:del w:id="321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6C59D4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16" w:author="Author"/>
              </w:rPr>
            </w:pPr>
          </w:p>
        </w:tc>
        <w:tc>
          <w:tcPr>
            <w:tcW w:w="549" w:type="dxa"/>
          </w:tcPr>
          <w:p w14:paraId="062FF93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17" w:author="Author"/>
              </w:rPr>
            </w:pPr>
            <w:del w:id="3218" w:author="Author">
              <w:r w:rsidRPr="00164A21" w:rsidDel="005278D9">
                <w:delText>13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977E0C8" w14:textId="77777777" w:rsidR="004A5032" w:rsidRPr="00164A21" w:rsidDel="005278D9" w:rsidRDefault="004A5032" w:rsidP="00001922">
            <w:pPr>
              <w:pStyle w:val="tabletext10"/>
              <w:rPr>
                <w:del w:id="321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6F74EE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20" w:author="Author"/>
              </w:rPr>
            </w:pPr>
          </w:p>
        </w:tc>
        <w:tc>
          <w:tcPr>
            <w:tcW w:w="536" w:type="dxa"/>
          </w:tcPr>
          <w:p w14:paraId="589A72F1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21" w:author="Author"/>
              </w:rPr>
            </w:pPr>
            <w:del w:id="3222" w:author="Author">
              <w:r w:rsidRPr="00164A21" w:rsidDel="005278D9">
                <w:delText>14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83879E4" w14:textId="77777777" w:rsidR="004A5032" w:rsidRPr="00164A21" w:rsidDel="005278D9" w:rsidRDefault="004A5032" w:rsidP="00001922">
            <w:pPr>
              <w:pStyle w:val="tabletext10"/>
              <w:rPr>
                <w:del w:id="3223" w:author="Author"/>
              </w:rPr>
            </w:pPr>
          </w:p>
        </w:tc>
      </w:tr>
      <w:tr w:rsidR="004A5032" w:rsidRPr="00164A21" w:rsidDel="005278D9" w14:paraId="4ABC2580" w14:textId="77777777" w:rsidTr="00001922">
        <w:trPr>
          <w:cantSplit/>
          <w:trHeight w:val="190"/>
          <w:del w:id="3224" w:author="Author"/>
        </w:trPr>
        <w:tc>
          <w:tcPr>
            <w:tcW w:w="200" w:type="dxa"/>
          </w:tcPr>
          <w:p w14:paraId="138D1AA4" w14:textId="77777777" w:rsidR="004A5032" w:rsidRPr="00164A21" w:rsidDel="005278D9" w:rsidRDefault="004A5032" w:rsidP="00001922">
            <w:pPr>
              <w:pStyle w:val="terr2colblock1"/>
              <w:rPr>
                <w:del w:id="32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43B4DC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226" w:author="Author"/>
              </w:rPr>
            </w:pPr>
          </w:p>
        </w:tc>
        <w:tc>
          <w:tcPr>
            <w:tcW w:w="630" w:type="dxa"/>
          </w:tcPr>
          <w:p w14:paraId="6B7E26FF" w14:textId="77777777" w:rsidR="004A5032" w:rsidRPr="00164A21" w:rsidDel="005278D9" w:rsidRDefault="004A5032" w:rsidP="00001922">
            <w:pPr>
              <w:pStyle w:val="tabletext11"/>
              <w:tabs>
                <w:tab w:val="decimal" w:pos="505"/>
              </w:tabs>
              <w:jc w:val="right"/>
              <w:rPr>
                <w:del w:id="3227" w:author="Author"/>
              </w:rPr>
            </w:pPr>
            <w:del w:id="3228" w:author="Author">
              <w:r w:rsidRPr="00164A21" w:rsidDel="005278D9">
                <w:delText>6,001</w:delText>
              </w:r>
            </w:del>
          </w:p>
        </w:tc>
        <w:tc>
          <w:tcPr>
            <w:tcW w:w="180" w:type="dxa"/>
          </w:tcPr>
          <w:p w14:paraId="61AB04FD" w14:textId="77777777" w:rsidR="004A5032" w:rsidRPr="00164A21" w:rsidDel="005278D9" w:rsidRDefault="004A5032" w:rsidP="00001922">
            <w:pPr>
              <w:pStyle w:val="terr2colblock1"/>
              <w:rPr>
                <w:del w:id="3229" w:author="Author"/>
              </w:rPr>
            </w:pPr>
            <w:del w:id="3230" w:author="Author">
              <w:r w:rsidRPr="00164A21" w:rsidDel="005278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8EB3D97" w14:textId="77777777" w:rsidR="004A5032" w:rsidRPr="00164A21" w:rsidDel="005278D9" w:rsidRDefault="004A5032" w:rsidP="00001922">
            <w:pPr>
              <w:pStyle w:val="terr2colblock1"/>
              <w:tabs>
                <w:tab w:val="decimal" w:pos="425"/>
              </w:tabs>
              <w:rPr>
                <w:del w:id="3231" w:author="Author"/>
              </w:rPr>
            </w:pPr>
            <w:del w:id="3232" w:author="Author">
              <w:r w:rsidRPr="00164A21" w:rsidDel="005278D9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3A6C855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233" w:author="Author"/>
              </w:rPr>
            </w:pPr>
          </w:p>
        </w:tc>
        <w:tc>
          <w:tcPr>
            <w:tcW w:w="463" w:type="dxa"/>
          </w:tcPr>
          <w:p w14:paraId="60605618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34" w:author="Author"/>
              </w:rPr>
            </w:pPr>
            <w:del w:id="3235" w:author="Author">
              <w:r w:rsidRPr="00164A21" w:rsidDel="005278D9">
                <w:delText>37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AD3C23D" w14:textId="77777777" w:rsidR="004A5032" w:rsidRPr="00164A21" w:rsidDel="005278D9" w:rsidRDefault="004A5032" w:rsidP="00001922">
            <w:pPr>
              <w:pStyle w:val="tabletext10"/>
              <w:rPr>
                <w:del w:id="323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8CF911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37" w:author="Author"/>
              </w:rPr>
            </w:pPr>
          </w:p>
        </w:tc>
        <w:tc>
          <w:tcPr>
            <w:tcW w:w="549" w:type="dxa"/>
          </w:tcPr>
          <w:p w14:paraId="2DFE5E80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38" w:author="Author"/>
              </w:rPr>
            </w:pPr>
            <w:del w:id="3239" w:author="Author">
              <w:r w:rsidRPr="00164A21" w:rsidDel="005278D9">
                <w:delText>38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27C15FE" w14:textId="77777777" w:rsidR="004A5032" w:rsidRPr="00164A21" w:rsidDel="005278D9" w:rsidRDefault="004A5032" w:rsidP="00001922">
            <w:pPr>
              <w:pStyle w:val="tabletext10"/>
              <w:rPr>
                <w:del w:id="324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D645B4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41" w:author="Author"/>
              </w:rPr>
            </w:pPr>
          </w:p>
        </w:tc>
        <w:tc>
          <w:tcPr>
            <w:tcW w:w="540" w:type="dxa"/>
          </w:tcPr>
          <w:p w14:paraId="4E0FBBB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42" w:author="Author"/>
              </w:rPr>
            </w:pPr>
            <w:del w:id="3243" w:author="Author">
              <w:r w:rsidRPr="00164A21" w:rsidDel="005278D9">
                <w:delText>147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CA14966" w14:textId="77777777" w:rsidR="004A5032" w:rsidRPr="00164A21" w:rsidDel="005278D9" w:rsidRDefault="004A5032" w:rsidP="00001922">
            <w:pPr>
              <w:pStyle w:val="tabletext10"/>
              <w:rPr>
                <w:del w:id="32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289B9CD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45" w:author="Author"/>
              </w:rPr>
            </w:pPr>
          </w:p>
        </w:tc>
        <w:tc>
          <w:tcPr>
            <w:tcW w:w="531" w:type="dxa"/>
          </w:tcPr>
          <w:p w14:paraId="58A9CEF4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46" w:author="Author"/>
              </w:rPr>
            </w:pPr>
            <w:del w:id="3247" w:author="Author">
              <w:r w:rsidRPr="00164A21" w:rsidDel="005278D9">
                <w:delText>154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5754C8C" w14:textId="77777777" w:rsidR="004A5032" w:rsidRPr="00164A21" w:rsidDel="005278D9" w:rsidRDefault="004A5032" w:rsidP="00001922">
            <w:pPr>
              <w:pStyle w:val="tabletext10"/>
              <w:rPr>
                <w:del w:id="324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0064B8A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49" w:author="Author"/>
              </w:rPr>
            </w:pPr>
          </w:p>
        </w:tc>
        <w:tc>
          <w:tcPr>
            <w:tcW w:w="463" w:type="dxa"/>
          </w:tcPr>
          <w:p w14:paraId="0C8C94D9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50" w:author="Author"/>
              </w:rPr>
            </w:pPr>
            <w:del w:id="3251" w:author="Author">
              <w:r w:rsidRPr="00164A21" w:rsidDel="005278D9">
                <w:delText>20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83706A7" w14:textId="77777777" w:rsidR="004A5032" w:rsidRPr="00164A21" w:rsidDel="005278D9" w:rsidRDefault="004A5032" w:rsidP="00001922">
            <w:pPr>
              <w:pStyle w:val="tabletext10"/>
              <w:rPr>
                <w:del w:id="325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206F02E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53" w:author="Author"/>
              </w:rPr>
            </w:pPr>
          </w:p>
        </w:tc>
        <w:tc>
          <w:tcPr>
            <w:tcW w:w="463" w:type="dxa"/>
          </w:tcPr>
          <w:p w14:paraId="1F38EF3F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54" w:author="Author"/>
              </w:rPr>
            </w:pPr>
            <w:del w:id="3255" w:author="Author">
              <w:r w:rsidRPr="00164A21" w:rsidDel="005278D9">
                <w:delText>21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63EFFAD" w14:textId="77777777" w:rsidR="004A5032" w:rsidRPr="00164A21" w:rsidDel="005278D9" w:rsidRDefault="004A5032" w:rsidP="00001922">
            <w:pPr>
              <w:pStyle w:val="tabletext10"/>
              <w:rPr>
                <w:del w:id="325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9E38E1B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57" w:author="Author"/>
              </w:rPr>
            </w:pPr>
          </w:p>
        </w:tc>
        <w:tc>
          <w:tcPr>
            <w:tcW w:w="549" w:type="dxa"/>
          </w:tcPr>
          <w:p w14:paraId="49CF57C2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58" w:author="Author"/>
              </w:rPr>
            </w:pPr>
            <w:del w:id="3259" w:author="Author">
              <w:r w:rsidRPr="00164A21" w:rsidDel="005278D9">
                <w:delText>17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2667EED" w14:textId="77777777" w:rsidR="004A5032" w:rsidRPr="00164A21" w:rsidDel="005278D9" w:rsidRDefault="004A5032" w:rsidP="00001922">
            <w:pPr>
              <w:pStyle w:val="tabletext10"/>
              <w:rPr>
                <w:del w:id="326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1200E96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61" w:author="Author"/>
              </w:rPr>
            </w:pPr>
          </w:p>
        </w:tc>
        <w:tc>
          <w:tcPr>
            <w:tcW w:w="536" w:type="dxa"/>
          </w:tcPr>
          <w:p w14:paraId="65DC44B7" w14:textId="77777777" w:rsidR="004A5032" w:rsidRPr="00164A21" w:rsidDel="005278D9" w:rsidRDefault="004A5032" w:rsidP="00001922">
            <w:pPr>
              <w:pStyle w:val="tabletext10"/>
              <w:jc w:val="right"/>
              <w:rPr>
                <w:del w:id="3262" w:author="Author"/>
              </w:rPr>
            </w:pPr>
            <w:del w:id="3263" w:author="Author">
              <w:r w:rsidRPr="00164A21" w:rsidDel="005278D9">
                <w:delText>18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E451179" w14:textId="77777777" w:rsidR="004A5032" w:rsidRPr="00164A21" w:rsidDel="005278D9" w:rsidRDefault="004A5032" w:rsidP="00001922">
            <w:pPr>
              <w:pStyle w:val="tabletext10"/>
              <w:rPr>
                <w:del w:id="3264" w:author="Author"/>
              </w:rPr>
            </w:pPr>
          </w:p>
        </w:tc>
      </w:tr>
      <w:tr w:rsidR="004A5032" w:rsidRPr="00164A21" w:rsidDel="005278D9" w14:paraId="0F52A1A0" w14:textId="77777777" w:rsidTr="00001922">
        <w:trPr>
          <w:cantSplit/>
          <w:trHeight w:val="190"/>
          <w:del w:id="3265" w:author="Author"/>
        </w:trPr>
        <w:tc>
          <w:tcPr>
            <w:tcW w:w="200" w:type="dxa"/>
          </w:tcPr>
          <w:p w14:paraId="2EF77179" w14:textId="77777777" w:rsidR="004A5032" w:rsidRPr="00164A21" w:rsidDel="005278D9" w:rsidRDefault="004A5032" w:rsidP="00001922">
            <w:pPr>
              <w:pStyle w:val="terr2colblock1"/>
              <w:rPr>
                <w:del w:id="326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FDDB" w14:textId="77777777" w:rsidR="004A5032" w:rsidRPr="00164A21" w:rsidDel="005278D9" w:rsidRDefault="004A5032" w:rsidP="00001922">
            <w:pPr>
              <w:pStyle w:val="terr2colblock1"/>
              <w:rPr>
                <w:del w:id="3267" w:author="Author"/>
              </w:rPr>
            </w:pPr>
            <w:del w:id="3268" w:author="Author">
              <w:r w:rsidRPr="00164A21" w:rsidDel="005278D9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6ABF9EA9" w14:textId="77777777" w:rsidR="004A5032" w:rsidRPr="00164A21" w:rsidDel="005278D9" w:rsidRDefault="004A5032" w:rsidP="00001922">
            <w:pPr>
              <w:pStyle w:val="terr2colblock1"/>
              <w:jc w:val="right"/>
              <w:rPr>
                <w:del w:id="3269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436AD02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70" w:author="Author"/>
              </w:rPr>
            </w:pPr>
            <w:del w:id="3271" w:author="Author">
              <w:r w:rsidRPr="00164A21" w:rsidDel="005278D9">
                <w:delText>0.52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9809FB" w14:textId="77777777" w:rsidR="004A5032" w:rsidRPr="00164A21" w:rsidDel="005278D9" w:rsidRDefault="004A5032" w:rsidP="00001922">
            <w:pPr>
              <w:pStyle w:val="tabletext01"/>
              <w:rPr>
                <w:del w:id="327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73C3BD5E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73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3744C186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74" w:author="Author"/>
              </w:rPr>
            </w:pPr>
            <w:del w:id="3275" w:author="Author">
              <w:r w:rsidRPr="00164A21" w:rsidDel="005278D9">
                <w:delText>0.54</w:delText>
              </w:r>
            </w:del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C10D9D" w14:textId="77777777" w:rsidR="004A5032" w:rsidRPr="00164A21" w:rsidDel="005278D9" w:rsidRDefault="004A5032" w:rsidP="00001922">
            <w:pPr>
              <w:pStyle w:val="tabletext01"/>
              <w:rPr>
                <w:del w:id="327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00343B5F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7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6ED65E3C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78" w:author="Author"/>
              </w:rPr>
            </w:pPr>
            <w:del w:id="3279" w:author="Author">
              <w:r w:rsidRPr="00164A21" w:rsidDel="005278D9">
                <w:delText>2.08</w:delText>
              </w:r>
            </w:del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EA22E1" w14:textId="77777777" w:rsidR="004A5032" w:rsidRPr="00164A21" w:rsidDel="005278D9" w:rsidRDefault="004A5032" w:rsidP="00001922">
            <w:pPr>
              <w:pStyle w:val="tabletext01"/>
              <w:rPr>
                <w:del w:id="32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148D600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81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</w:tcPr>
          <w:p w14:paraId="024683B0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82" w:author="Author"/>
              </w:rPr>
            </w:pPr>
            <w:del w:id="3283" w:author="Author">
              <w:r w:rsidRPr="00164A21" w:rsidDel="005278D9">
                <w:delText>2.19</w:delText>
              </w:r>
            </w:del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36A790" w14:textId="77777777" w:rsidR="004A5032" w:rsidRPr="00164A21" w:rsidDel="005278D9" w:rsidRDefault="004A5032" w:rsidP="00001922">
            <w:pPr>
              <w:pStyle w:val="tabletext01"/>
              <w:rPr>
                <w:del w:id="328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59C73B18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85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B32FB42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86" w:author="Author"/>
              </w:rPr>
            </w:pPr>
            <w:del w:id="3287" w:author="Author">
              <w:r w:rsidRPr="00164A21" w:rsidDel="005278D9">
                <w:delText>0.28</w:delText>
              </w:r>
            </w:del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DDF042" w14:textId="77777777" w:rsidR="004A5032" w:rsidRPr="00164A21" w:rsidDel="005278D9" w:rsidRDefault="004A5032" w:rsidP="00001922">
            <w:pPr>
              <w:pStyle w:val="tabletext01"/>
              <w:rPr>
                <w:del w:id="328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465719A6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89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67FD0F2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90" w:author="Author"/>
              </w:rPr>
            </w:pPr>
            <w:del w:id="3291" w:author="Author">
              <w:r w:rsidRPr="00164A21" w:rsidDel="005278D9">
                <w:delText>0.30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7F8D02" w14:textId="77777777" w:rsidR="004A5032" w:rsidRPr="00164A21" w:rsidDel="005278D9" w:rsidRDefault="004A5032" w:rsidP="00001922">
            <w:pPr>
              <w:pStyle w:val="tabletext01"/>
              <w:rPr>
                <w:del w:id="329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78516F4C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93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6727B430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94" w:author="Author"/>
              </w:rPr>
            </w:pPr>
            <w:del w:id="3295" w:author="Author">
              <w:r w:rsidRPr="00164A21" w:rsidDel="005278D9">
                <w:delText>0.24</w:delText>
              </w:r>
            </w:del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387FC2" w14:textId="77777777" w:rsidR="004A5032" w:rsidRPr="00164A21" w:rsidDel="005278D9" w:rsidRDefault="004A5032" w:rsidP="00001922">
            <w:pPr>
              <w:pStyle w:val="tabletext01"/>
              <w:rPr>
                <w:del w:id="329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078A2C04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97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5AC756B7" w14:textId="77777777" w:rsidR="004A5032" w:rsidRPr="00164A21" w:rsidDel="005278D9" w:rsidRDefault="004A5032" w:rsidP="00001922">
            <w:pPr>
              <w:pStyle w:val="tabletext01"/>
              <w:jc w:val="right"/>
              <w:rPr>
                <w:del w:id="3298" w:author="Author"/>
              </w:rPr>
            </w:pPr>
            <w:del w:id="3299" w:author="Author">
              <w:r w:rsidRPr="00164A21" w:rsidDel="005278D9">
                <w:delText>0.26</w:delText>
              </w:r>
            </w:del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568C57" w14:textId="77777777" w:rsidR="004A5032" w:rsidRPr="00164A21" w:rsidDel="005278D9" w:rsidRDefault="004A5032" w:rsidP="00001922">
            <w:pPr>
              <w:pStyle w:val="tabletext01"/>
              <w:rPr>
                <w:del w:id="3300" w:author="Author"/>
              </w:rPr>
            </w:pPr>
          </w:p>
        </w:tc>
      </w:tr>
    </w:tbl>
    <w:p w14:paraId="700F3D8E" w14:textId="77777777" w:rsidR="004A5032" w:rsidRDefault="004A5032" w:rsidP="003102E8">
      <w:pPr>
        <w:pStyle w:val="tablecaption"/>
      </w:pPr>
      <w:del w:id="3301" w:author="Author">
        <w:r w:rsidRPr="00164A21" w:rsidDel="005278D9">
          <w:delText>Table 70.C.1.a.(LC) Single Interest Coverage Loss Costs</w:delText>
        </w:r>
      </w:del>
    </w:p>
    <w:p w14:paraId="13B966E7" w14:textId="77777777" w:rsidR="004A5032" w:rsidRDefault="004A5032" w:rsidP="003102E8">
      <w:pPr>
        <w:pStyle w:val="isonormal"/>
        <w:jc w:val="left"/>
      </w:pPr>
    </w:p>
    <w:p w14:paraId="4AAD5833" w14:textId="77777777" w:rsidR="004A5032" w:rsidRDefault="004A5032" w:rsidP="003102E8">
      <w:pPr>
        <w:pStyle w:val="isonormal"/>
        <w:sectPr w:rsidR="004A5032" w:rsidSect="003102E8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71D83C7" w14:textId="77777777" w:rsidR="004A5032" w:rsidRPr="00F019CE" w:rsidDel="00E437B9" w:rsidRDefault="004A5032" w:rsidP="003102E8">
      <w:pPr>
        <w:pStyle w:val="boxrule"/>
        <w:rPr>
          <w:del w:id="3302" w:author="Author"/>
        </w:rPr>
      </w:pPr>
      <w:del w:id="3303" w:author="Author">
        <w:r w:rsidRPr="00F019CE" w:rsidDel="00E437B9">
          <w:lastRenderedPageBreak/>
          <w:delText>89.  NON-OWNERSHIP LIABILITY</w:delText>
        </w:r>
      </w:del>
    </w:p>
    <w:p w14:paraId="42554EAC" w14:textId="77777777" w:rsidR="004A5032" w:rsidRPr="00F019CE" w:rsidDel="00E437B9" w:rsidRDefault="004A5032" w:rsidP="003102E8">
      <w:pPr>
        <w:pStyle w:val="isonormal"/>
        <w:suppressAutoHyphens/>
        <w:rPr>
          <w:del w:id="330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4A5032" w:rsidRPr="00F019CE" w:rsidDel="00E437B9" w14:paraId="3ADC0A50" w14:textId="77777777" w:rsidTr="00001922">
        <w:trPr>
          <w:cantSplit/>
          <w:trHeight w:val="190"/>
          <w:del w:id="3305" w:author="Author"/>
        </w:trPr>
        <w:tc>
          <w:tcPr>
            <w:tcW w:w="200" w:type="dxa"/>
          </w:tcPr>
          <w:p w14:paraId="5DB7ED2E" w14:textId="77777777" w:rsidR="004A5032" w:rsidRPr="00F019CE" w:rsidDel="00E437B9" w:rsidRDefault="004A5032" w:rsidP="00001922">
            <w:pPr>
              <w:pStyle w:val="tablehead"/>
              <w:suppressAutoHyphens/>
              <w:rPr>
                <w:del w:id="330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2EF99" w14:textId="77777777" w:rsidR="004A5032" w:rsidRPr="00F019CE" w:rsidDel="00E437B9" w:rsidRDefault="004A5032" w:rsidP="00001922">
            <w:pPr>
              <w:pStyle w:val="tablehead"/>
              <w:suppressAutoHyphens/>
              <w:rPr>
                <w:del w:id="3307" w:author="Author"/>
              </w:rPr>
            </w:pPr>
            <w:del w:id="3308" w:author="Author">
              <w:r w:rsidRPr="00F019CE" w:rsidDel="00E437B9">
                <w:delText>Class</w:delText>
              </w:r>
              <w:r w:rsidRPr="00F019CE" w:rsidDel="00E437B9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C462" w14:textId="77777777" w:rsidR="004A5032" w:rsidRPr="00F019CE" w:rsidDel="00E437B9" w:rsidRDefault="004A5032" w:rsidP="00001922">
            <w:pPr>
              <w:pStyle w:val="tablehead"/>
              <w:suppressAutoHyphens/>
              <w:rPr>
                <w:del w:id="3309" w:author="Author"/>
              </w:rPr>
            </w:pPr>
            <w:del w:id="3310" w:author="Author">
              <w:r w:rsidRPr="00F019CE" w:rsidDel="00E437B9">
                <w:delText>Total Number Of</w:delText>
              </w:r>
              <w:r w:rsidRPr="00F019CE" w:rsidDel="00E437B9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0AA8F" w14:textId="77777777" w:rsidR="004A5032" w:rsidRPr="00F019CE" w:rsidDel="00E437B9" w:rsidRDefault="004A5032" w:rsidP="00001922">
            <w:pPr>
              <w:pStyle w:val="tablehead"/>
              <w:suppressAutoHyphens/>
              <w:rPr>
                <w:del w:id="3311" w:author="Author"/>
              </w:rPr>
            </w:pPr>
            <w:del w:id="3312" w:author="Author">
              <w:r w:rsidRPr="00F019CE" w:rsidDel="00E437B9">
                <w:delText>Liability Base</w:delText>
              </w:r>
              <w:r w:rsidRPr="00F019CE" w:rsidDel="00E437B9">
                <w:br/>
                <w:delText>Loss Cost</w:delText>
              </w:r>
            </w:del>
          </w:p>
        </w:tc>
      </w:tr>
      <w:tr w:rsidR="004A5032" w:rsidRPr="00F019CE" w:rsidDel="00E437B9" w14:paraId="2D26531A" w14:textId="77777777" w:rsidTr="00001922">
        <w:trPr>
          <w:cantSplit/>
          <w:trHeight w:val="190"/>
          <w:del w:id="3313" w:author="Author"/>
        </w:trPr>
        <w:tc>
          <w:tcPr>
            <w:tcW w:w="200" w:type="dxa"/>
          </w:tcPr>
          <w:p w14:paraId="26847B27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7543B6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15" w:author="Author"/>
              </w:rPr>
            </w:pPr>
            <w:del w:id="3316" w:author="Author">
              <w:r w:rsidRPr="00F019CE" w:rsidDel="00E437B9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4B36DF8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17" w:author="Author"/>
              </w:rPr>
            </w:pPr>
            <w:del w:id="3318" w:author="Author">
              <w:r w:rsidRPr="00F019CE" w:rsidDel="00E437B9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28E7631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19" w:author="Author"/>
              </w:rPr>
            </w:pPr>
            <w:del w:id="3320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E59315B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21" w:author="Author"/>
              </w:rPr>
            </w:pPr>
            <w:del w:id="3322" w:author="Author">
              <w:r w:rsidRPr="00F019CE" w:rsidDel="00E437B9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C75E21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72EB4F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24" w:author="Author"/>
              </w:rPr>
            </w:pPr>
            <w:del w:id="3325" w:author="Author">
              <w:r w:rsidRPr="00F019CE" w:rsidDel="00E437B9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0BA0EF1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26" w:author="Author"/>
              </w:rPr>
            </w:pPr>
            <w:del w:id="3327" w:author="Author">
              <w:r w:rsidRPr="00F019CE" w:rsidDel="00E437B9">
                <w:delText>40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CDBF3D7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328" w:author="Author"/>
              </w:rPr>
            </w:pPr>
          </w:p>
        </w:tc>
      </w:tr>
      <w:tr w:rsidR="004A5032" w:rsidRPr="00F019CE" w:rsidDel="00E437B9" w14:paraId="23D65D9E" w14:textId="77777777" w:rsidTr="00001922">
        <w:trPr>
          <w:cantSplit/>
          <w:trHeight w:val="190"/>
          <w:del w:id="3329" w:author="Author"/>
        </w:trPr>
        <w:tc>
          <w:tcPr>
            <w:tcW w:w="200" w:type="dxa"/>
          </w:tcPr>
          <w:p w14:paraId="324ED7AD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3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5B4C96A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31" w:author="Author"/>
              </w:rPr>
            </w:pPr>
            <w:del w:id="3332" w:author="Author">
              <w:r w:rsidRPr="00F019CE" w:rsidDel="00E437B9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9F9883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33" w:author="Author"/>
              </w:rPr>
            </w:pPr>
            <w:del w:id="3334" w:author="Author">
              <w:r w:rsidRPr="00F019CE" w:rsidDel="00E437B9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CAAAB7D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35" w:author="Author"/>
              </w:rPr>
            </w:pPr>
            <w:del w:id="3336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A81A258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37" w:author="Author"/>
              </w:rPr>
            </w:pPr>
            <w:del w:id="3338" w:author="Author">
              <w:r w:rsidRPr="00F019CE" w:rsidDel="00E437B9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A3DCBD5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3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FC17741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4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C08E063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41" w:author="Author"/>
              </w:rPr>
            </w:pPr>
            <w:del w:id="3342" w:author="Author">
              <w:r w:rsidRPr="00F019CE" w:rsidDel="00E437B9">
                <w:delText>84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B9525C1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343" w:author="Author"/>
              </w:rPr>
            </w:pPr>
          </w:p>
        </w:tc>
      </w:tr>
      <w:tr w:rsidR="004A5032" w:rsidRPr="00F019CE" w:rsidDel="00E437B9" w14:paraId="3003FE68" w14:textId="77777777" w:rsidTr="00001922">
        <w:trPr>
          <w:cantSplit/>
          <w:trHeight w:val="190"/>
          <w:del w:id="3344" w:author="Author"/>
        </w:trPr>
        <w:tc>
          <w:tcPr>
            <w:tcW w:w="200" w:type="dxa"/>
          </w:tcPr>
          <w:p w14:paraId="71D23DA7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4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99425E8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46" w:author="Author"/>
              </w:rPr>
            </w:pPr>
            <w:del w:id="3347" w:author="Author">
              <w:r w:rsidRPr="00F019CE" w:rsidDel="00E437B9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37F0109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48" w:author="Author"/>
              </w:rPr>
            </w:pPr>
            <w:del w:id="3349" w:author="Author">
              <w:r w:rsidRPr="00F019CE" w:rsidDel="00E437B9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A578240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50" w:author="Author"/>
              </w:rPr>
            </w:pPr>
            <w:del w:id="3351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A2C8BC4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52" w:author="Author"/>
              </w:rPr>
            </w:pPr>
            <w:del w:id="3353" w:author="Author">
              <w:r w:rsidRPr="00F019CE" w:rsidDel="00E437B9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9FAD917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5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766F6A3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5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410964B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56" w:author="Author"/>
              </w:rPr>
            </w:pPr>
            <w:del w:id="3357" w:author="Author">
              <w:r w:rsidRPr="00F019CE" w:rsidDel="00E437B9">
                <w:delText>136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B62953D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358" w:author="Author"/>
              </w:rPr>
            </w:pPr>
          </w:p>
        </w:tc>
      </w:tr>
      <w:tr w:rsidR="004A5032" w:rsidRPr="00F019CE" w:rsidDel="00E437B9" w14:paraId="4380C43D" w14:textId="77777777" w:rsidTr="00001922">
        <w:trPr>
          <w:cantSplit/>
          <w:trHeight w:val="190"/>
          <w:del w:id="3359" w:author="Author"/>
        </w:trPr>
        <w:tc>
          <w:tcPr>
            <w:tcW w:w="200" w:type="dxa"/>
          </w:tcPr>
          <w:p w14:paraId="2443ACEE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6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34DF56F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61" w:author="Author"/>
              </w:rPr>
            </w:pPr>
            <w:del w:id="3362" w:author="Author">
              <w:r w:rsidRPr="00F019CE" w:rsidDel="00E437B9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0CD8E65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63" w:author="Author"/>
              </w:rPr>
            </w:pPr>
            <w:del w:id="3364" w:author="Author">
              <w:r w:rsidRPr="00F019CE" w:rsidDel="00E437B9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8DCA830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65" w:author="Author"/>
              </w:rPr>
            </w:pPr>
            <w:del w:id="3366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42CF7B3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67" w:author="Author"/>
              </w:rPr>
            </w:pPr>
            <w:del w:id="3368" w:author="Author">
              <w:r w:rsidRPr="00F019CE" w:rsidDel="00E437B9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C278C0F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6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34E2DC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7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BEFC95E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71" w:author="Author"/>
              </w:rPr>
            </w:pPr>
            <w:del w:id="3372" w:author="Author">
              <w:r w:rsidRPr="00F019CE" w:rsidDel="00E437B9">
                <w:delText>229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90D04DF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373" w:author="Author"/>
              </w:rPr>
            </w:pPr>
          </w:p>
        </w:tc>
      </w:tr>
      <w:tr w:rsidR="004A5032" w:rsidRPr="00F019CE" w:rsidDel="00E437B9" w14:paraId="271491ED" w14:textId="77777777" w:rsidTr="00001922">
        <w:trPr>
          <w:cantSplit/>
          <w:trHeight w:val="190"/>
          <w:del w:id="3374" w:author="Author"/>
        </w:trPr>
        <w:tc>
          <w:tcPr>
            <w:tcW w:w="200" w:type="dxa"/>
          </w:tcPr>
          <w:p w14:paraId="3DF54136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7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4D3816C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76" w:author="Author"/>
              </w:rPr>
            </w:pPr>
            <w:del w:id="3377" w:author="Author">
              <w:r w:rsidRPr="00F019CE" w:rsidDel="00E437B9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118C6AE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78" w:author="Author"/>
              </w:rPr>
            </w:pPr>
            <w:del w:id="3379" w:author="Author">
              <w:r w:rsidRPr="00F019CE" w:rsidDel="00E437B9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E8ACEC2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80" w:author="Author"/>
              </w:rPr>
            </w:pPr>
            <w:del w:id="3381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E2AE89A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82" w:author="Author"/>
              </w:rPr>
            </w:pPr>
            <w:del w:id="3383" w:author="Author">
              <w:r w:rsidRPr="00F019CE" w:rsidDel="00E437B9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2A4D2A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8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DF0958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8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B763A93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86" w:author="Author"/>
              </w:rPr>
            </w:pPr>
            <w:del w:id="3387" w:author="Author">
              <w:r w:rsidRPr="00F019CE" w:rsidDel="00E437B9">
                <w:delText>599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1B20FCB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388" w:author="Author"/>
              </w:rPr>
            </w:pPr>
          </w:p>
        </w:tc>
      </w:tr>
      <w:tr w:rsidR="004A5032" w:rsidRPr="00F019CE" w:rsidDel="00E437B9" w14:paraId="16518F21" w14:textId="77777777" w:rsidTr="00001922">
        <w:trPr>
          <w:cantSplit/>
          <w:trHeight w:val="190"/>
          <w:del w:id="3389" w:author="Author"/>
        </w:trPr>
        <w:tc>
          <w:tcPr>
            <w:tcW w:w="200" w:type="dxa"/>
          </w:tcPr>
          <w:p w14:paraId="5B2EE6E6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15CE012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391" w:author="Author"/>
              </w:rPr>
            </w:pPr>
            <w:del w:id="3392" w:author="Author">
              <w:r w:rsidRPr="00F019CE" w:rsidDel="00E437B9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0CD633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93" w:author="Author"/>
              </w:rPr>
            </w:pPr>
            <w:del w:id="3394" w:author="Author">
              <w:r w:rsidRPr="00F019CE" w:rsidDel="00E437B9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E823D31" w14:textId="77777777" w:rsidR="004A5032" w:rsidRPr="00F019CE" w:rsidDel="00E437B9" w:rsidRDefault="004A5032" w:rsidP="00001922">
            <w:pPr>
              <w:pStyle w:val="tabletext11"/>
              <w:suppressAutoHyphens/>
              <w:jc w:val="both"/>
              <w:rPr>
                <w:del w:id="3395" w:author="Author"/>
              </w:rPr>
            </w:pPr>
            <w:del w:id="3396" w:author="Author">
              <w:r w:rsidRPr="00F019CE" w:rsidDel="00E437B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5725266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397" w:author="Author"/>
              </w:rPr>
            </w:pPr>
            <w:del w:id="3398" w:author="Author">
              <w:r w:rsidRPr="00F019CE" w:rsidDel="00E437B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DCFE57A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3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BA34BAB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4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29AAA80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01" w:author="Author"/>
              </w:rPr>
            </w:pPr>
            <w:del w:id="3402" w:author="Author">
              <w:r w:rsidRPr="00F019CE" w:rsidDel="00E437B9">
                <w:delText>1,378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28BC001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403" w:author="Author"/>
              </w:rPr>
            </w:pPr>
          </w:p>
        </w:tc>
      </w:tr>
      <w:tr w:rsidR="004A5032" w:rsidRPr="00F019CE" w:rsidDel="00E437B9" w14:paraId="246A2595" w14:textId="77777777" w:rsidTr="003102E8">
        <w:trPr>
          <w:cantSplit/>
          <w:trHeight w:val="190"/>
          <w:del w:id="3404" w:author="Author"/>
        </w:trPr>
        <w:tc>
          <w:tcPr>
            <w:tcW w:w="200" w:type="dxa"/>
          </w:tcPr>
          <w:p w14:paraId="51EC9145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4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DEB50" w14:textId="77777777" w:rsidR="004A5032" w:rsidRPr="00F019CE" w:rsidDel="00E437B9" w:rsidRDefault="004A5032" w:rsidP="00001922">
            <w:pPr>
              <w:pStyle w:val="tabletext11"/>
              <w:suppressAutoHyphens/>
              <w:jc w:val="center"/>
              <w:rPr>
                <w:del w:id="3406" w:author="Author"/>
              </w:rPr>
            </w:pPr>
            <w:del w:id="3407" w:author="Author">
              <w:r w:rsidRPr="00F019CE" w:rsidDel="00E437B9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8967CF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408" w:author="Author"/>
              </w:rPr>
            </w:pPr>
            <w:del w:id="3409" w:author="Author">
              <w:r w:rsidRPr="00F019CE" w:rsidDel="00E437B9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8601A89" w14:textId="77777777" w:rsidR="004A5032" w:rsidRPr="00F019CE" w:rsidDel="00E437B9" w:rsidRDefault="004A5032" w:rsidP="00001922">
            <w:pPr>
              <w:pStyle w:val="tabletext11"/>
              <w:suppressAutoHyphens/>
              <w:jc w:val="right"/>
              <w:rPr>
                <w:del w:id="3410" w:author="Author"/>
              </w:rPr>
            </w:pPr>
            <w:del w:id="3411" w:author="Author">
              <w:r w:rsidRPr="00F019CE" w:rsidDel="00E437B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6C54D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41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52BD20C" w14:textId="77777777" w:rsidR="004A5032" w:rsidRPr="00F019CE" w:rsidDel="00E437B9" w:rsidRDefault="004A5032" w:rsidP="00001922">
            <w:pPr>
              <w:pStyle w:val="tabletext11"/>
              <w:suppressAutoHyphens/>
              <w:rPr>
                <w:del w:id="341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D25DD3E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14" w:author="Author"/>
              </w:rPr>
            </w:pPr>
            <w:del w:id="3415" w:author="Author">
              <w:r w:rsidRPr="00F019CE" w:rsidDel="00E437B9">
                <w:delText>2,905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A566EB" w14:textId="77777777" w:rsidR="004A5032" w:rsidRPr="00F019CE" w:rsidDel="00E437B9" w:rsidRDefault="004A5032" w:rsidP="00001922">
            <w:pPr>
              <w:pStyle w:val="tabletext11"/>
              <w:tabs>
                <w:tab w:val="decimal" w:pos="340"/>
              </w:tabs>
              <w:suppressAutoHyphens/>
              <w:rPr>
                <w:del w:id="3416" w:author="Author"/>
              </w:rPr>
            </w:pPr>
          </w:p>
        </w:tc>
      </w:tr>
    </w:tbl>
    <w:p w14:paraId="1730814D" w14:textId="77777777" w:rsidR="004A5032" w:rsidRDefault="004A5032" w:rsidP="003102E8">
      <w:pPr>
        <w:pStyle w:val="tablecaption"/>
        <w:suppressAutoHyphens/>
      </w:pPr>
      <w:del w:id="3417" w:author="Author">
        <w:r w:rsidRPr="00F019CE" w:rsidDel="00E437B9">
          <w:delText>Table 89.B.2.a.(1)(a)(LC) Other Than Auto Service Operations Loss Costs</w:delText>
        </w:r>
      </w:del>
    </w:p>
    <w:p w14:paraId="3ADD14FB" w14:textId="77777777" w:rsidR="004A5032" w:rsidRDefault="004A5032" w:rsidP="003102E8">
      <w:pPr>
        <w:pStyle w:val="isonormal"/>
        <w:jc w:val="left"/>
      </w:pPr>
    </w:p>
    <w:p w14:paraId="4E7AA8E4" w14:textId="77777777" w:rsidR="004A5032" w:rsidRDefault="004A5032" w:rsidP="003102E8">
      <w:pPr>
        <w:pStyle w:val="isonormal"/>
        <w:sectPr w:rsidR="004A5032" w:rsidSect="003102E8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2AE0626" w14:textId="77777777" w:rsidR="004A5032" w:rsidRPr="007648D5" w:rsidDel="00E75085" w:rsidRDefault="004A5032" w:rsidP="003102E8">
      <w:pPr>
        <w:pStyle w:val="boxrule"/>
        <w:rPr>
          <w:del w:id="3418" w:author="Author"/>
        </w:rPr>
      </w:pPr>
      <w:del w:id="3419" w:author="Author">
        <w:r w:rsidRPr="007648D5" w:rsidDel="00E75085">
          <w:lastRenderedPageBreak/>
          <w:delText>90.  HIRED AUTOS</w:delText>
        </w:r>
      </w:del>
    </w:p>
    <w:p w14:paraId="792EB90B" w14:textId="77777777" w:rsidR="004A5032" w:rsidRPr="007648D5" w:rsidDel="00E75085" w:rsidRDefault="004A5032" w:rsidP="003102E8">
      <w:pPr>
        <w:pStyle w:val="isonormal"/>
        <w:suppressAutoHyphens/>
        <w:rPr>
          <w:del w:id="34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4A5032" w:rsidRPr="007648D5" w:rsidDel="00E75085" w14:paraId="59C201F1" w14:textId="77777777" w:rsidTr="00001922">
        <w:trPr>
          <w:cantSplit/>
          <w:trHeight w:val="190"/>
          <w:del w:id="3421" w:author="Author"/>
        </w:trPr>
        <w:tc>
          <w:tcPr>
            <w:tcW w:w="200" w:type="dxa"/>
          </w:tcPr>
          <w:p w14:paraId="107DC1A7" w14:textId="77777777" w:rsidR="004A5032" w:rsidRPr="007648D5" w:rsidDel="00E75085" w:rsidRDefault="004A5032" w:rsidP="00001922">
            <w:pPr>
              <w:pStyle w:val="tablehead"/>
              <w:suppressAutoHyphens/>
              <w:rPr>
                <w:del w:id="342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D173" w14:textId="77777777" w:rsidR="004A5032" w:rsidRPr="007648D5" w:rsidDel="00E75085" w:rsidRDefault="004A5032" w:rsidP="00001922">
            <w:pPr>
              <w:pStyle w:val="tablehead"/>
              <w:suppressAutoHyphens/>
              <w:rPr>
                <w:del w:id="3423" w:author="Author"/>
              </w:rPr>
            </w:pPr>
            <w:del w:id="3424" w:author="Author">
              <w:r w:rsidRPr="007648D5" w:rsidDel="00E75085">
                <w:delText>Cost Of Hire Basis – All Territories</w:delText>
              </w:r>
              <w:r w:rsidRPr="007648D5" w:rsidDel="00E75085">
                <w:br/>
                <w:delText xml:space="preserve">Liability Base Loss Cost </w:delText>
              </w:r>
            </w:del>
          </w:p>
        </w:tc>
      </w:tr>
      <w:tr w:rsidR="004A5032" w:rsidRPr="007648D5" w:rsidDel="00E75085" w14:paraId="2DDE8860" w14:textId="77777777" w:rsidTr="00001922">
        <w:trPr>
          <w:cantSplit/>
          <w:trHeight w:val="190"/>
          <w:del w:id="3425" w:author="Author"/>
        </w:trPr>
        <w:tc>
          <w:tcPr>
            <w:tcW w:w="200" w:type="dxa"/>
          </w:tcPr>
          <w:p w14:paraId="02D15A3D" w14:textId="77777777" w:rsidR="004A5032" w:rsidRPr="007648D5" w:rsidDel="00E75085" w:rsidRDefault="004A5032" w:rsidP="00001922">
            <w:pPr>
              <w:pStyle w:val="tabletext11"/>
              <w:suppressAutoHyphens/>
              <w:rPr>
                <w:del w:id="342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F87EA" w14:textId="77777777" w:rsidR="004A5032" w:rsidRPr="007648D5" w:rsidDel="00E75085" w:rsidRDefault="004A5032" w:rsidP="00001922">
            <w:pPr>
              <w:pStyle w:val="tabletext11"/>
              <w:suppressAutoHyphens/>
              <w:jc w:val="right"/>
              <w:rPr>
                <w:del w:id="3427" w:author="Author"/>
              </w:rPr>
            </w:pPr>
            <w:del w:id="3428" w:author="Author">
              <w:r w:rsidRPr="007648D5" w:rsidDel="00E75085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DE6DE" w14:textId="77777777" w:rsidR="004A5032" w:rsidRPr="007648D5" w:rsidDel="00E75085" w:rsidRDefault="004A5032" w:rsidP="00001922">
            <w:pPr>
              <w:pStyle w:val="tabletext11"/>
              <w:suppressAutoHyphens/>
              <w:rPr>
                <w:del w:id="3429" w:author="Author"/>
              </w:rPr>
            </w:pPr>
            <w:del w:id="3430" w:author="Author">
              <w:r w:rsidRPr="007648D5" w:rsidDel="00585634">
                <w:delText>0.30</w:delText>
              </w:r>
            </w:del>
          </w:p>
        </w:tc>
      </w:tr>
    </w:tbl>
    <w:p w14:paraId="4D22876B" w14:textId="77777777" w:rsidR="004A5032" w:rsidRDefault="004A5032" w:rsidP="003102E8">
      <w:pPr>
        <w:pStyle w:val="tablecaption"/>
        <w:suppressAutoHyphens/>
      </w:pPr>
      <w:del w:id="3431" w:author="Author">
        <w:r w:rsidRPr="007648D5" w:rsidDel="00E75085">
          <w:delText>Table 90.B.3.b.(LC) Cost Of Hire Basis Liability Loss Cost</w:delText>
        </w:r>
      </w:del>
    </w:p>
    <w:p w14:paraId="40B1E4B8" w14:textId="77777777" w:rsidR="004A5032" w:rsidRDefault="004A5032" w:rsidP="003102E8">
      <w:pPr>
        <w:pStyle w:val="isonormal"/>
        <w:jc w:val="left"/>
      </w:pPr>
    </w:p>
    <w:p w14:paraId="03A04050" w14:textId="77777777" w:rsidR="004A5032" w:rsidRDefault="004A5032" w:rsidP="003102E8">
      <w:pPr>
        <w:pStyle w:val="isonormal"/>
        <w:sectPr w:rsidR="004A5032" w:rsidSect="003102E8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35CFEBE5" w14:textId="77777777" w:rsidR="004A5032" w:rsidRPr="008B5FE3" w:rsidDel="00825A67" w:rsidRDefault="004A5032" w:rsidP="003102E8">
      <w:pPr>
        <w:pStyle w:val="boxrule"/>
        <w:rPr>
          <w:del w:id="3432" w:author="Author"/>
        </w:rPr>
      </w:pPr>
      <w:del w:id="3433" w:author="Author">
        <w:r w:rsidRPr="008B5FE3" w:rsidDel="00825A67">
          <w:lastRenderedPageBreak/>
          <w:delText>97.  UNINSURED MOTORISTS INSURANCE</w:delText>
        </w:r>
      </w:del>
    </w:p>
    <w:p w14:paraId="049977D4" w14:textId="77777777" w:rsidR="004A5032" w:rsidRPr="008B5FE3" w:rsidDel="00825A67" w:rsidRDefault="004A5032" w:rsidP="003102E8">
      <w:pPr>
        <w:pStyle w:val="isonormal"/>
        <w:suppressAutoHyphens/>
        <w:rPr>
          <w:del w:id="343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4A5032" w:rsidRPr="008B5FE3" w:rsidDel="00825A67" w14:paraId="642B0C7B" w14:textId="77777777" w:rsidTr="00001922">
        <w:trPr>
          <w:cantSplit/>
          <w:trHeight w:val="190"/>
          <w:del w:id="3435" w:author="Author"/>
        </w:trPr>
        <w:tc>
          <w:tcPr>
            <w:tcW w:w="200" w:type="dxa"/>
          </w:tcPr>
          <w:p w14:paraId="0E96A602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3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51B9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37" w:author="Author"/>
              </w:rPr>
            </w:pPr>
            <w:del w:id="3438" w:author="Author">
              <w:r w:rsidRPr="008B5FE3" w:rsidDel="00825A67">
                <w:delText>Uninsured Motorists Bodily Injury</w:delText>
              </w:r>
            </w:del>
          </w:p>
        </w:tc>
      </w:tr>
      <w:tr w:rsidR="004A5032" w:rsidRPr="008B5FE3" w:rsidDel="00825A67" w14:paraId="33AB3E16" w14:textId="77777777" w:rsidTr="00001922">
        <w:trPr>
          <w:cantSplit/>
          <w:trHeight w:val="190"/>
          <w:del w:id="3439" w:author="Author"/>
        </w:trPr>
        <w:tc>
          <w:tcPr>
            <w:tcW w:w="200" w:type="dxa"/>
          </w:tcPr>
          <w:p w14:paraId="628AC890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40" w:author="Author"/>
              </w:rPr>
            </w:pPr>
            <w:del w:id="3441" w:author="Author">
              <w:r w:rsidRPr="008B5FE3" w:rsidDel="00825A67">
                <w:br/>
              </w:r>
              <w:r w:rsidRPr="008B5FE3" w:rsidDel="00825A6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3D1C26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42" w:author="Author"/>
              </w:rPr>
            </w:pPr>
            <w:del w:id="3443" w:author="Author">
              <w:r w:rsidRPr="008B5FE3" w:rsidDel="00825A67">
                <w:delText>Bodily</w:delText>
              </w:r>
              <w:r w:rsidRPr="008B5FE3" w:rsidDel="00825A67">
                <w:br/>
                <w:delText>Injury</w:delText>
              </w:r>
              <w:r w:rsidRPr="008B5FE3" w:rsidDel="00825A6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D9D7F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44" w:author="Author"/>
              </w:rPr>
            </w:pPr>
            <w:del w:id="3445" w:author="Author">
              <w:r w:rsidRPr="008B5FE3" w:rsidDel="00825A67"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</w:delText>
              </w:r>
              <w:r w:rsidRPr="008B5FE3" w:rsidDel="00825A6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FD3C0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446" w:author="Author"/>
              </w:rPr>
            </w:pPr>
            <w:del w:id="3447" w:author="Author">
              <w:r w:rsidRPr="008B5FE3" w:rsidDel="00825A67">
                <w:delText>Other Than</w:delText>
              </w:r>
              <w:r w:rsidRPr="008B5FE3" w:rsidDel="00825A67">
                <w:br/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</w:delText>
              </w:r>
              <w:r w:rsidRPr="008B5FE3" w:rsidDel="00825A67">
                <w:br/>
                <w:delText>Per Exposure</w:delText>
              </w:r>
            </w:del>
          </w:p>
        </w:tc>
      </w:tr>
      <w:tr w:rsidR="004A5032" w:rsidRPr="008B5FE3" w:rsidDel="00825A67" w14:paraId="52706DC1" w14:textId="77777777" w:rsidTr="00001922">
        <w:trPr>
          <w:cantSplit/>
          <w:trHeight w:val="190"/>
          <w:del w:id="3448" w:author="Author"/>
        </w:trPr>
        <w:tc>
          <w:tcPr>
            <w:tcW w:w="200" w:type="dxa"/>
          </w:tcPr>
          <w:p w14:paraId="4B799F35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4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D81D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50" w:author="Author"/>
              </w:rPr>
            </w:pPr>
            <w:del w:id="3451" w:author="Author">
              <w:r w:rsidRPr="008B5FE3" w:rsidDel="00825A6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B0580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452" w:author="Author"/>
              </w:rPr>
            </w:pPr>
            <w:del w:id="3453" w:author="Author">
              <w:r w:rsidRPr="008B5FE3" w:rsidDel="00825A67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EC4A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54" w:author="Author"/>
              </w:rPr>
            </w:pPr>
            <w:del w:id="3455" w:author="Author">
              <w:r w:rsidRPr="008B5FE3" w:rsidDel="00825A67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B53F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56" w:author="Author"/>
              </w:rPr>
            </w:pPr>
            <w:del w:id="345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2.63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1435D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58" w:author="Author"/>
              </w:rPr>
            </w:pPr>
            <w:del w:id="3459" w:author="Author">
              <w:r w:rsidRPr="008B5FE3" w:rsidDel="00825A67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1FA6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60" w:author="Author"/>
              </w:rPr>
            </w:pPr>
            <w:del w:id="346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0.70</w:delText>
              </w:r>
            </w:del>
          </w:p>
        </w:tc>
      </w:tr>
      <w:tr w:rsidR="004A5032" w:rsidRPr="008B5FE3" w:rsidDel="00825A67" w14:paraId="1D05E858" w14:textId="77777777" w:rsidTr="00001922">
        <w:trPr>
          <w:cantSplit/>
          <w:trHeight w:val="190"/>
          <w:del w:id="3462" w:author="Author"/>
        </w:trPr>
        <w:tc>
          <w:tcPr>
            <w:tcW w:w="200" w:type="dxa"/>
          </w:tcPr>
          <w:p w14:paraId="3E2F5643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4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D175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444323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465" w:author="Author"/>
              </w:rPr>
            </w:pPr>
            <w:del w:id="3466" w:author="Author">
              <w:r w:rsidRPr="008B5FE3" w:rsidDel="00825A67">
                <w:delText>75,000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05ED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6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3691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68" w:author="Author"/>
              </w:rPr>
            </w:pPr>
            <w:del w:id="346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3BBB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7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67C2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71" w:author="Author"/>
              </w:rPr>
            </w:pPr>
            <w:del w:id="347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0.79</w:delText>
              </w:r>
            </w:del>
          </w:p>
        </w:tc>
      </w:tr>
      <w:tr w:rsidR="004A5032" w:rsidRPr="008B5FE3" w:rsidDel="00825A67" w14:paraId="18B21F75" w14:textId="77777777" w:rsidTr="00001922">
        <w:trPr>
          <w:cantSplit/>
          <w:trHeight w:val="190"/>
          <w:del w:id="3473" w:author="Author"/>
        </w:trPr>
        <w:tc>
          <w:tcPr>
            <w:tcW w:w="200" w:type="dxa"/>
          </w:tcPr>
          <w:p w14:paraId="06AF3B55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4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3EAAC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E8433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476" w:author="Author"/>
              </w:rPr>
            </w:pPr>
            <w:del w:id="3477" w:author="Author">
              <w:r w:rsidRPr="008B5FE3" w:rsidDel="00825A67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28FD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7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43FEF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79" w:author="Author"/>
              </w:rPr>
            </w:pPr>
            <w:del w:id="348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3.29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A4DB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8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4071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82" w:author="Author"/>
              </w:rPr>
            </w:pPr>
            <w:del w:id="348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0.87</w:delText>
              </w:r>
            </w:del>
          </w:p>
        </w:tc>
      </w:tr>
      <w:tr w:rsidR="004A5032" w:rsidRPr="008B5FE3" w:rsidDel="00825A67" w14:paraId="7D9FBA86" w14:textId="77777777" w:rsidTr="00001922">
        <w:trPr>
          <w:cantSplit/>
          <w:trHeight w:val="190"/>
          <w:del w:id="3484" w:author="Author"/>
        </w:trPr>
        <w:tc>
          <w:tcPr>
            <w:tcW w:w="200" w:type="dxa"/>
          </w:tcPr>
          <w:p w14:paraId="046D9443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4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D902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F07E6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487" w:author="Author"/>
              </w:rPr>
            </w:pPr>
            <w:del w:id="3488" w:author="Author">
              <w:r w:rsidRPr="008B5FE3" w:rsidDel="00825A67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EC82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8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1C34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90" w:author="Author"/>
              </w:rPr>
            </w:pPr>
            <w:del w:id="349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3.51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D7AB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9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8DAD4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493" w:author="Author"/>
              </w:rPr>
            </w:pPr>
            <w:del w:id="349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0.92</w:delText>
              </w:r>
            </w:del>
          </w:p>
        </w:tc>
      </w:tr>
      <w:tr w:rsidR="004A5032" w:rsidRPr="008B5FE3" w:rsidDel="00825A67" w14:paraId="552BA94F" w14:textId="77777777" w:rsidTr="00001922">
        <w:trPr>
          <w:cantSplit/>
          <w:trHeight w:val="190"/>
          <w:del w:id="3495" w:author="Author"/>
        </w:trPr>
        <w:tc>
          <w:tcPr>
            <w:tcW w:w="200" w:type="dxa"/>
          </w:tcPr>
          <w:p w14:paraId="73C399C4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4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EF46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4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230B87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498" w:author="Author"/>
              </w:rPr>
            </w:pPr>
            <w:del w:id="3499" w:author="Author">
              <w:r w:rsidRPr="008B5FE3" w:rsidDel="00825A67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E1A6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0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7AB8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01" w:author="Author"/>
              </w:rPr>
            </w:pPr>
            <w:del w:id="350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3.69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BFFC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0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170A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04" w:author="Author"/>
              </w:rPr>
            </w:pPr>
            <w:del w:id="350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0.98</w:delText>
              </w:r>
            </w:del>
          </w:p>
        </w:tc>
      </w:tr>
      <w:tr w:rsidR="004A5032" w:rsidRPr="008B5FE3" w:rsidDel="00825A67" w14:paraId="424615AB" w14:textId="77777777" w:rsidTr="00001922">
        <w:trPr>
          <w:cantSplit/>
          <w:trHeight w:val="190"/>
          <w:del w:id="3506" w:author="Author"/>
        </w:trPr>
        <w:tc>
          <w:tcPr>
            <w:tcW w:w="200" w:type="dxa"/>
          </w:tcPr>
          <w:p w14:paraId="070B1218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1E6C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BE5140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09" w:author="Author"/>
              </w:rPr>
            </w:pPr>
            <w:del w:id="3510" w:author="Author">
              <w:r w:rsidRPr="008B5FE3" w:rsidDel="00825A67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00DF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1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4B78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12" w:author="Author"/>
              </w:rPr>
            </w:pPr>
            <w:del w:id="351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3.99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1F7C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1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C8F6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15" w:author="Author"/>
              </w:rPr>
            </w:pPr>
            <w:del w:id="351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1.05</w:delText>
              </w:r>
            </w:del>
          </w:p>
        </w:tc>
      </w:tr>
      <w:tr w:rsidR="004A5032" w:rsidRPr="008B5FE3" w:rsidDel="00825A67" w14:paraId="4ED5DC44" w14:textId="77777777" w:rsidTr="00001922">
        <w:trPr>
          <w:cantSplit/>
          <w:trHeight w:val="190"/>
          <w:del w:id="3517" w:author="Author"/>
        </w:trPr>
        <w:tc>
          <w:tcPr>
            <w:tcW w:w="200" w:type="dxa"/>
          </w:tcPr>
          <w:p w14:paraId="15BA2441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D910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80A077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20" w:author="Author"/>
              </w:rPr>
            </w:pPr>
            <w:del w:id="3521" w:author="Author">
              <w:r w:rsidRPr="008B5FE3" w:rsidDel="00825A67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8CB8D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59D4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23" w:author="Author"/>
              </w:rPr>
            </w:pPr>
            <w:del w:id="352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4.21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FFB27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2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2A8E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26" w:author="Author"/>
              </w:rPr>
            </w:pPr>
            <w:del w:id="352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1.11</w:delText>
              </w:r>
            </w:del>
          </w:p>
        </w:tc>
      </w:tr>
      <w:tr w:rsidR="004A5032" w:rsidRPr="008B5FE3" w:rsidDel="00825A67" w14:paraId="54887813" w14:textId="77777777" w:rsidTr="00001922">
        <w:trPr>
          <w:cantSplit/>
          <w:trHeight w:val="190"/>
          <w:del w:id="3528" w:author="Author"/>
        </w:trPr>
        <w:tc>
          <w:tcPr>
            <w:tcW w:w="200" w:type="dxa"/>
          </w:tcPr>
          <w:p w14:paraId="7D6FECD6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DC4E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6BE62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31" w:author="Author"/>
              </w:rPr>
            </w:pPr>
            <w:del w:id="3532" w:author="Author">
              <w:r w:rsidRPr="008B5FE3" w:rsidDel="00825A67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29CD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3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83C92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34" w:author="Author"/>
              </w:rPr>
            </w:pPr>
            <w:del w:id="353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4.38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8A40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3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9651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37" w:author="Author"/>
              </w:rPr>
            </w:pPr>
            <w:del w:id="353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1.16</w:delText>
              </w:r>
            </w:del>
          </w:p>
        </w:tc>
      </w:tr>
      <w:tr w:rsidR="004A5032" w:rsidRPr="008B5FE3" w:rsidDel="00825A67" w14:paraId="7CB5554E" w14:textId="77777777" w:rsidTr="00001922">
        <w:trPr>
          <w:cantSplit/>
          <w:trHeight w:val="190"/>
          <w:del w:id="3539" w:author="Author"/>
        </w:trPr>
        <w:tc>
          <w:tcPr>
            <w:tcW w:w="200" w:type="dxa"/>
          </w:tcPr>
          <w:p w14:paraId="127364BF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C9FD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C0A1D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42" w:author="Author"/>
              </w:rPr>
            </w:pPr>
            <w:del w:id="3543" w:author="Author">
              <w:r w:rsidRPr="008B5FE3" w:rsidDel="00825A67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CD7AC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4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AB2D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45" w:author="Author"/>
              </w:rPr>
            </w:pPr>
            <w:del w:id="354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4.52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C5F70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4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62A6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48" w:author="Author"/>
              </w:rPr>
            </w:pPr>
            <w:del w:id="354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1.19</w:delText>
              </w:r>
            </w:del>
          </w:p>
        </w:tc>
      </w:tr>
      <w:tr w:rsidR="004A5032" w:rsidRPr="008B5FE3" w:rsidDel="00825A67" w14:paraId="628F1AAC" w14:textId="77777777" w:rsidTr="00001922">
        <w:trPr>
          <w:cantSplit/>
          <w:trHeight w:val="190"/>
          <w:del w:id="3550" w:author="Author"/>
        </w:trPr>
        <w:tc>
          <w:tcPr>
            <w:tcW w:w="200" w:type="dxa"/>
          </w:tcPr>
          <w:p w14:paraId="539691C3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2CC9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4EB1A4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53" w:author="Author"/>
              </w:rPr>
            </w:pPr>
            <w:del w:id="3554" w:author="Author">
              <w:r w:rsidRPr="008B5FE3" w:rsidDel="00825A67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1A7A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ACCD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56" w:author="Author"/>
              </w:rPr>
            </w:pPr>
            <w:del w:id="355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4.67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2813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4251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59" w:author="Author"/>
              </w:rPr>
            </w:pPr>
            <w:del w:id="356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1.24</w:delText>
              </w:r>
            </w:del>
          </w:p>
        </w:tc>
      </w:tr>
      <w:tr w:rsidR="004A5032" w:rsidRPr="008B5FE3" w:rsidDel="00825A67" w14:paraId="1B5DF162" w14:textId="77777777" w:rsidTr="00001922">
        <w:trPr>
          <w:cantSplit/>
          <w:trHeight w:val="190"/>
          <w:del w:id="3561" w:author="Author"/>
        </w:trPr>
        <w:tc>
          <w:tcPr>
            <w:tcW w:w="200" w:type="dxa"/>
          </w:tcPr>
          <w:p w14:paraId="26FF3158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4D64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D75C6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64" w:author="Author"/>
              </w:rPr>
            </w:pPr>
            <w:del w:id="3565" w:author="Author">
              <w:r w:rsidRPr="008B5FE3" w:rsidDel="00825A67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C232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6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DF43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67" w:author="Author"/>
              </w:rPr>
            </w:pPr>
            <w:del w:id="356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4.85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F131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6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D024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70" w:author="Author"/>
              </w:rPr>
            </w:pPr>
            <w:del w:id="357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1.28</w:delText>
              </w:r>
            </w:del>
          </w:p>
        </w:tc>
      </w:tr>
      <w:tr w:rsidR="004A5032" w:rsidRPr="008B5FE3" w:rsidDel="00825A67" w14:paraId="59073630" w14:textId="77777777" w:rsidTr="00001922">
        <w:trPr>
          <w:cantSplit/>
          <w:trHeight w:val="190"/>
          <w:del w:id="3572" w:author="Author"/>
        </w:trPr>
        <w:tc>
          <w:tcPr>
            <w:tcW w:w="200" w:type="dxa"/>
          </w:tcPr>
          <w:p w14:paraId="7E01F312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6FBC4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55C5A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75" w:author="Author"/>
              </w:rPr>
            </w:pPr>
            <w:del w:id="3576" w:author="Author">
              <w:r w:rsidRPr="008B5FE3" w:rsidDel="00825A67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4D3D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7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FD5B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78" w:author="Author"/>
              </w:rPr>
            </w:pPr>
            <w:del w:id="357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5.00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6BBE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8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442E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81" w:author="Author"/>
              </w:rPr>
            </w:pPr>
            <w:del w:id="358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1.32</w:delText>
              </w:r>
            </w:del>
          </w:p>
        </w:tc>
      </w:tr>
      <w:tr w:rsidR="004A5032" w:rsidRPr="008B5FE3" w:rsidDel="00825A67" w14:paraId="3811AB62" w14:textId="77777777" w:rsidTr="00001922">
        <w:trPr>
          <w:cantSplit/>
          <w:trHeight w:val="190"/>
          <w:del w:id="3583" w:author="Author"/>
        </w:trPr>
        <w:tc>
          <w:tcPr>
            <w:tcW w:w="200" w:type="dxa"/>
          </w:tcPr>
          <w:p w14:paraId="04B6B7F7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C411D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1AF332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86" w:author="Author"/>
              </w:rPr>
            </w:pPr>
            <w:del w:id="3587" w:author="Author">
              <w:r w:rsidRPr="008B5FE3" w:rsidDel="00825A67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069C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8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7D6D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89" w:author="Author"/>
              </w:rPr>
            </w:pPr>
            <w:del w:id="359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5.18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A7EC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9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ED3D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592" w:author="Author"/>
              </w:rPr>
            </w:pPr>
            <w:del w:id="359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1.37</w:delText>
              </w:r>
            </w:del>
          </w:p>
        </w:tc>
      </w:tr>
      <w:tr w:rsidR="004A5032" w:rsidRPr="008B5FE3" w:rsidDel="00825A67" w14:paraId="05AFCB4B" w14:textId="77777777" w:rsidTr="00001922">
        <w:trPr>
          <w:cantSplit/>
          <w:trHeight w:val="190"/>
          <w:del w:id="3594" w:author="Author"/>
        </w:trPr>
        <w:tc>
          <w:tcPr>
            <w:tcW w:w="200" w:type="dxa"/>
          </w:tcPr>
          <w:p w14:paraId="18E8A4FF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5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E8EAC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433A0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597" w:author="Author"/>
              </w:rPr>
            </w:pPr>
            <w:del w:id="3598" w:author="Author">
              <w:r w:rsidRPr="008B5FE3" w:rsidDel="00825A67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BD647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59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496F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00" w:author="Author"/>
              </w:rPr>
            </w:pPr>
            <w:del w:id="360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5.37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0DBE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0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1C42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03" w:author="Author"/>
              </w:rPr>
            </w:pPr>
            <w:del w:id="360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1.42</w:delText>
              </w:r>
            </w:del>
          </w:p>
        </w:tc>
      </w:tr>
      <w:tr w:rsidR="004A5032" w:rsidRPr="008B5FE3" w:rsidDel="00825A67" w14:paraId="7E37E909" w14:textId="77777777" w:rsidTr="00001922">
        <w:trPr>
          <w:cantSplit/>
          <w:trHeight w:val="190"/>
          <w:del w:id="3605" w:author="Author"/>
        </w:trPr>
        <w:tc>
          <w:tcPr>
            <w:tcW w:w="200" w:type="dxa"/>
          </w:tcPr>
          <w:p w14:paraId="4416A0A9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E57E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1DF61B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08" w:author="Author"/>
              </w:rPr>
            </w:pPr>
            <w:del w:id="3609" w:author="Author">
              <w:r w:rsidRPr="008B5FE3" w:rsidDel="00825A67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73975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1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41A90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11" w:author="Author"/>
              </w:rPr>
            </w:pPr>
            <w:del w:id="361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5.63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BF71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1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2A244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14" w:author="Author"/>
              </w:rPr>
            </w:pPr>
            <w:del w:id="361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1.49</w:delText>
              </w:r>
            </w:del>
          </w:p>
        </w:tc>
      </w:tr>
      <w:tr w:rsidR="004A5032" w:rsidRPr="008B5FE3" w:rsidDel="00825A67" w14:paraId="6D492405" w14:textId="77777777" w:rsidTr="00001922">
        <w:trPr>
          <w:cantSplit/>
          <w:trHeight w:val="190"/>
          <w:del w:id="3616" w:author="Author"/>
        </w:trPr>
        <w:tc>
          <w:tcPr>
            <w:tcW w:w="200" w:type="dxa"/>
          </w:tcPr>
          <w:p w14:paraId="41F3F269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76E9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AD639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19" w:author="Author"/>
              </w:rPr>
            </w:pPr>
            <w:del w:id="3620" w:author="Author">
              <w:r w:rsidRPr="008B5FE3" w:rsidDel="00825A67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91F1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2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AEC7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22" w:author="Author"/>
              </w:rPr>
            </w:pPr>
            <w:del w:id="362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5.76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F01D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2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5DF02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25" w:author="Author"/>
              </w:rPr>
            </w:pPr>
            <w:del w:id="362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1.52</w:delText>
              </w:r>
            </w:del>
          </w:p>
        </w:tc>
      </w:tr>
    </w:tbl>
    <w:p w14:paraId="29F7BAEB" w14:textId="77777777" w:rsidR="004A5032" w:rsidRPr="008B5FE3" w:rsidDel="00825A67" w:rsidRDefault="004A5032" w:rsidP="003102E8">
      <w:pPr>
        <w:pStyle w:val="tablecaption"/>
        <w:suppressAutoHyphens/>
        <w:rPr>
          <w:del w:id="3627" w:author="Author"/>
        </w:rPr>
      </w:pPr>
      <w:del w:id="3628" w:author="Author">
        <w:r w:rsidRPr="008B5FE3" w:rsidDel="00825A67">
          <w:delText>Table 97.B.1.a.(LC) Single Limits Uninsured Motorists Bodily Injury Coverage Loss Costs</w:delText>
        </w:r>
      </w:del>
    </w:p>
    <w:p w14:paraId="1FCAA0D1" w14:textId="77777777" w:rsidR="004A5032" w:rsidRPr="008B5FE3" w:rsidDel="00825A67" w:rsidRDefault="004A5032" w:rsidP="003102E8">
      <w:pPr>
        <w:pStyle w:val="isonormal"/>
        <w:suppressAutoHyphens/>
        <w:rPr>
          <w:del w:id="3629" w:author="Author"/>
        </w:rPr>
      </w:pPr>
    </w:p>
    <w:p w14:paraId="3B88246E" w14:textId="77777777" w:rsidR="004A5032" w:rsidRPr="008B5FE3" w:rsidDel="00825A67" w:rsidRDefault="004A5032" w:rsidP="003102E8">
      <w:pPr>
        <w:pStyle w:val="space8"/>
        <w:suppressAutoHyphens/>
        <w:rPr>
          <w:del w:id="363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4A5032" w:rsidRPr="008B5FE3" w:rsidDel="00825A67" w14:paraId="5A135BFA" w14:textId="77777777" w:rsidTr="00001922">
        <w:trPr>
          <w:cantSplit/>
          <w:trHeight w:val="190"/>
          <w:del w:id="3631" w:author="Author"/>
        </w:trPr>
        <w:tc>
          <w:tcPr>
            <w:tcW w:w="200" w:type="dxa"/>
          </w:tcPr>
          <w:p w14:paraId="70EA53C5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3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952A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33" w:author="Author"/>
              </w:rPr>
            </w:pPr>
            <w:del w:id="3634" w:author="Author">
              <w:r w:rsidRPr="008B5FE3" w:rsidDel="00825A67">
                <w:delText>Underinsured Motorists Bodily Injury</w:delText>
              </w:r>
            </w:del>
          </w:p>
        </w:tc>
      </w:tr>
      <w:tr w:rsidR="004A5032" w:rsidRPr="008B5FE3" w:rsidDel="00825A67" w14:paraId="7B5086D4" w14:textId="77777777" w:rsidTr="00001922">
        <w:trPr>
          <w:cantSplit/>
          <w:trHeight w:val="190"/>
          <w:del w:id="3635" w:author="Author"/>
        </w:trPr>
        <w:tc>
          <w:tcPr>
            <w:tcW w:w="200" w:type="dxa"/>
          </w:tcPr>
          <w:p w14:paraId="33BC58FE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36" w:author="Author"/>
              </w:rPr>
            </w:pPr>
            <w:del w:id="3637" w:author="Author">
              <w:r w:rsidRPr="008B5FE3" w:rsidDel="00825A67">
                <w:br/>
              </w:r>
              <w:r w:rsidRPr="008B5FE3" w:rsidDel="00825A6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ED393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38" w:author="Author"/>
              </w:rPr>
            </w:pPr>
            <w:del w:id="3639" w:author="Author">
              <w:r w:rsidRPr="008B5FE3" w:rsidDel="00825A67">
                <w:delText>Bodily</w:delText>
              </w:r>
              <w:r w:rsidRPr="008B5FE3" w:rsidDel="00825A67">
                <w:br/>
                <w:delText>Injury</w:delText>
              </w:r>
              <w:r w:rsidRPr="008B5FE3" w:rsidDel="00825A6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79D4B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40" w:author="Author"/>
              </w:rPr>
            </w:pPr>
            <w:del w:id="3641" w:author="Author">
              <w:r w:rsidRPr="008B5FE3" w:rsidDel="00825A67"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</w:delText>
              </w:r>
              <w:r w:rsidRPr="008B5FE3" w:rsidDel="00825A6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A3FDB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642" w:author="Author"/>
              </w:rPr>
            </w:pPr>
            <w:del w:id="3643" w:author="Author">
              <w:r w:rsidRPr="008B5FE3" w:rsidDel="00825A67">
                <w:delText>Other Than</w:delText>
              </w:r>
              <w:r w:rsidRPr="008B5FE3" w:rsidDel="00825A67">
                <w:br/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</w:delText>
              </w:r>
              <w:r w:rsidRPr="008B5FE3" w:rsidDel="00825A67">
                <w:br/>
                <w:delText>Per Exposure</w:delText>
              </w:r>
            </w:del>
          </w:p>
        </w:tc>
      </w:tr>
      <w:tr w:rsidR="004A5032" w:rsidRPr="008B5FE3" w:rsidDel="00825A67" w14:paraId="2DBE7926" w14:textId="77777777" w:rsidTr="00001922">
        <w:trPr>
          <w:cantSplit/>
          <w:trHeight w:val="190"/>
          <w:del w:id="3644" w:author="Author"/>
        </w:trPr>
        <w:tc>
          <w:tcPr>
            <w:tcW w:w="200" w:type="dxa"/>
          </w:tcPr>
          <w:p w14:paraId="5B515DC9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7E214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46" w:author="Author"/>
              </w:rPr>
            </w:pPr>
            <w:del w:id="3647" w:author="Author">
              <w:r w:rsidRPr="008B5FE3" w:rsidDel="00825A6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F8EEFD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48" w:author="Author"/>
              </w:rPr>
            </w:pPr>
            <w:del w:id="3649" w:author="Author">
              <w:r w:rsidRPr="008B5FE3" w:rsidDel="00825A67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50B9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50" w:author="Author"/>
              </w:rPr>
            </w:pPr>
            <w:del w:id="3651" w:author="Author">
              <w:r w:rsidRPr="008B5FE3" w:rsidDel="00825A67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A9C1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52" w:author="Author"/>
              </w:rPr>
            </w:pPr>
            <w:del w:id="365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0.16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2D7F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54" w:author="Author"/>
              </w:rPr>
            </w:pPr>
            <w:del w:id="3655" w:author="Author">
              <w:r w:rsidRPr="008B5FE3" w:rsidDel="00825A67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45F7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56" w:author="Author"/>
              </w:rPr>
            </w:pPr>
            <w:del w:id="365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0.10</w:delText>
              </w:r>
            </w:del>
          </w:p>
        </w:tc>
      </w:tr>
      <w:tr w:rsidR="004A5032" w:rsidRPr="008B5FE3" w:rsidDel="00825A67" w14:paraId="7CCCE112" w14:textId="77777777" w:rsidTr="00001922">
        <w:trPr>
          <w:cantSplit/>
          <w:trHeight w:val="190"/>
          <w:del w:id="3658" w:author="Author"/>
        </w:trPr>
        <w:tc>
          <w:tcPr>
            <w:tcW w:w="200" w:type="dxa"/>
          </w:tcPr>
          <w:p w14:paraId="7F3A6D62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834CD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281199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61" w:author="Author"/>
              </w:rPr>
            </w:pPr>
            <w:del w:id="3662" w:author="Author">
              <w:r w:rsidRPr="008B5FE3" w:rsidDel="00825A67">
                <w:delText>75,000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802A7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ACC6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64" w:author="Author"/>
              </w:rPr>
            </w:pPr>
            <w:del w:id="366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0A8D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6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A31F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67" w:author="Author"/>
              </w:rPr>
            </w:pPr>
            <w:del w:id="366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0.23</w:delText>
              </w:r>
            </w:del>
          </w:p>
        </w:tc>
      </w:tr>
      <w:tr w:rsidR="004A5032" w:rsidRPr="008B5FE3" w:rsidDel="00825A67" w14:paraId="12C274A1" w14:textId="77777777" w:rsidTr="00001922">
        <w:trPr>
          <w:cantSplit/>
          <w:trHeight w:val="190"/>
          <w:del w:id="3669" w:author="Author"/>
        </w:trPr>
        <w:tc>
          <w:tcPr>
            <w:tcW w:w="200" w:type="dxa"/>
          </w:tcPr>
          <w:p w14:paraId="5AE35CC9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B5E9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7A875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72" w:author="Author"/>
              </w:rPr>
            </w:pPr>
            <w:del w:id="3673" w:author="Author">
              <w:r w:rsidRPr="008B5FE3" w:rsidDel="00825A67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66AC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7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BC2DD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75" w:author="Author"/>
              </w:rPr>
            </w:pPr>
            <w:del w:id="367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0.59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F7F50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7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3F09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78" w:author="Author"/>
              </w:rPr>
            </w:pPr>
            <w:del w:id="367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0.38</w:delText>
              </w:r>
            </w:del>
          </w:p>
        </w:tc>
      </w:tr>
      <w:tr w:rsidR="004A5032" w:rsidRPr="008B5FE3" w:rsidDel="00825A67" w14:paraId="0528EFD2" w14:textId="77777777" w:rsidTr="00001922">
        <w:trPr>
          <w:cantSplit/>
          <w:trHeight w:val="190"/>
          <w:del w:id="3680" w:author="Author"/>
        </w:trPr>
        <w:tc>
          <w:tcPr>
            <w:tcW w:w="200" w:type="dxa"/>
          </w:tcPr>
          <w:p w14:paraId="490103CD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BBBF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66F388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83" w:author="Author"/>
              </w:rPr>
            </w:pPr>
            <w:del w:id="3684" w:author="Author">
              <w:r w:rsidRPr="008B5FE3" w:rsidDel="00825A67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98B77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8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80CA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86" w:author="Author"/>
              </w:rPr>
            </w:pPr>
            <w:del w:id="368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0.84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A33E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8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59EC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89" w:author="Author"/>
              </w:rPr>
            </w:pPr>
            <w:del w:id="369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0.55</w:delText>
              </w:r>
            </w:del>
          </w:p>
        </w:tc>
      </w:tr>
      <w:tr w:rsidR="004A5032" w:rsidRPr="008B5FE3" w:rsidDel="00825A67" w14:paraId="29CABC67" w14:textId="77777777" w:rsidTr="00001922">
        <w:trPr>
          <w:cantSplit/>
          <w:trHeight w:val="190"/>
          <w:del w:id="3691" w:author="Author"/>
        </w:trPr>
        <w:tc>
          <w:tcPr>
            <w:tcW w:w="200" w:type="dxa"/>
          </w:tcPr>
          <w:p w14:paraId="0E84EF42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6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B71A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A3A966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694" w:author="Author"/>
              </w:rPr>
            </w:pPr>
            <w:del w:id="3695" w:author="Author">
              <w:r w:rsidRPr="008B5FE3" w:rsidDel="00825A67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67B7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69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B035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697" w:author="Author"/>
              </w:rPr>
            </w:pPr>
            <w:del w:id="369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1.43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BA6D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BC96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00" w:author="Author"/>
              </w:rPr>
            </w:pPr>
            <w:del w:id="370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0.93</w:delText>
              </w:r>
            </w:del>
          </w:p>
        </w:tc>
      </w:tr>
      <w:tr w:rsidR="004A5032" w:rsidRPr="008B5FE3" w:rsidDel="00825A67" w14:paraId="00AF36BF" w14:textId="77777777" w:rsidTr="00001922">
        <w:trPr>
          <w:cantSplit/>
          <w:trHeight w:val="190"/>
          <w:del w:id="3702" w:author="Author"/>
        </w:trPr>
        <w:tc>
          <w:tcPr>
            <w:tcW w:w="200" w:type="dxa"/>
          </w:tcPr>
          <w:p w14:paraId="61AA8D8A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4C3F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EDCF5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05" w:author="Author"/>
              </w:rPr>
            </w:pPr>
            <w:del w:id="3706" w:author="Author">
              <w:r w:rsidRPr="008B5FE3" w:rsidDel="00825A67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F710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0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F109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08" w:author="Author"/>
              </w:rPr>
            </w:pPr>
            <w:del w:id="370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2.45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BAFB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1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1EBC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11" w:author="Author"/>
              </w:rPr>
            </w:pPr>
            <w:del w:id="371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1.59</w:delText>
              </w:r>
            </w:del>
          </w:p>
        </w:tc>
      </w:tr>
      <w:tr w:rsidR="004A5032" w:rsidRPr="008B5FE3" w:rsidDel="00825A67" w14:paraId="7DB78CC0" w14:textId="77777777" w:rsidTr="00001922">
        <w:trPr>
          <w:cantSplit/>
          <w:trHeight w:val="190"/>
          <w:del w:id="3713" w:author="Author"/>
        </w:trPr>
        <w:tc>
          <w:tcPr>
            <w:tcW w:w="200" w:type="dxa"/>
          </w:tcPr>
          <w:p w14:paraId="5CD3DDD4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200C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15CEA1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16" w:author="Author"/>
              </w:rPr>
            </w:pPr>
            <w:del w:id="3717" w:author="Author">
              <w:r w:rsidRPr="008B5FE3" w:rsidDel="00825A67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4D0A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1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477A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19" w:author="Author"/>
              </w:rPr>
            </w:pPr>
            <w:del w:id="372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FCA63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2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42E0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22" w:author="Author"/>
              </w:rPr>
            </w:pPr>
            <w:del w:id="372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2.10</w:delText>
              </w:r>
            </w:del>
          </w:p>
        </w:tc>
      </w:tr>
      <w:tr w:rsidR="004A5032" w:rsidRPr="008B5FE3" w:rsidDel="00825A67" w14:paraId="1030F5CE" w14:textId="77777777" w:rsidTr="00001922">
        <w:trPr>
          <w:cantSplit/>
          <w:trHeight w:val="190"/>
          <w:del w:id="3724" w:author="Author"/>
        </w:trPr>
        <w:tc>
          <w:tcPr>
            <w:tcW w:w="200" w:type="dxa"/>
          </w:tcPr>
          <w:p w14:paraId="059F8E66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6A137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03A3BB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27" w:author="Author"/>
              </w:rPr>
            </w:pPr>
            <w:del w:id="3728" w:author="Author">
              <w:r w:rsidRPr="008B5FE3" w:rsidDel="00825A67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D143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2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DBFF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30" w:author="Author"/>
              </w:rPr>
            </w:pPr>
            <w:del w:id="373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B8C0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3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8B694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33" w:author="Author"/>
              </w:rPr>
            </w:pPr>
            <w:del w:id="373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2.61</w:delText>
              </w:r>
            </w:del>
          </w:p>
        </w:tc>
      </w:tr>
      <w:tr w:rsidR="004A5032" w:rsidRPr="008B5FE3" w:rsidDel="00825A67" w14:paraId="350F5FD6" w14:textId="77777777" w:rsidTr="00001922">
        <w:trPr>
          <w:cantSplit/>
          <w:trHeight w:val="190"/>
          <w:del w:id="3735" w:author="Author"/>
        </w:trPr>
        <w:tc>
          <w:tcPr>
            <w:tcW w:w="200" w:type="dxa"/>
          </w:tcPr>
          <w:p w14:paraId="41528F7E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79C55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152E44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38" w:author="Author"/>
              </w:rPr>
            </w:pPr>
            <w:del w:id="3739" w:author="Author">
              <w:r w:rsidRPr="008B5FE3" w:rsidDel="00825A67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CA1D3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4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8DB30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41" w:author="Author"/>
              </w:rPr>
            </w:pPr>
            <w:del w:id="374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4.64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DC1D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4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22341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44" w:author="Author"/>
              </w:rPr>
            </w:pPr>
            <w:del w:id="374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3.02</w:delText>
              </w:r>
            </w:del>
          </w:p>
        </w:tc>
      </w:tr>
      <w:tr w:rsidR="004A5032" w:rsidRPr="008B5FE3" w:rsidDel="00825A67" w14:paraId="20AD8CAE" w14:textId="77777777" w:rsidTr="00001922">
        <w:trPr>
          <w:cantSplit/>
          <w:trHeight w:val="190"/>
          <w:del w:id="3746" w:author="Author"/>
        </w:trPr>
        <w:tc>
          <w:tcPr>
            <w:tcW w:w="200" w:type="dxa"/>
          </w:tcPr>
          <w:p w14:paraId="29DC6BCF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0C097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8912E8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49" w:author="Author"/>
              </w:rPr>
            </w:pPr>
            <w:del w:id="3750" w:author="Author">
              <w:r w:rsidRPr="008B5FE3" w:rsidDel="00825A67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73503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5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968C4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52" w:author="Author"/>
              </w:rPr>
            </w:pPr>
            <w:del w:id="375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5.25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4F54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5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288F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55" w:author="Author"/>
              </w:rPr>
            </w:pPr>
            <w:del w:id="375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3.41</w:delText>
              </w:r>
            </w:del>
          </w:p>
        </w:tc>
      </w:tr>
      <w:tr w:rsidR="004A5032" w:rsidRPr="008B5FE3" w:rsidDel="00825A67" w14:paraId="62796AC0" w14:textId="77777777" w:rsidTr="00001922">
        <w:trPr>
          <w:cantSplit/>
          <w:trHeight w:val="190"/>
          <w:del w:id="3757" w:author="Author"/>
        </w:trPr>
        <w:tc>
          <w:tcPr>
            <w:tcW w:w="200" w:type="dxa"/>
          </w:tcPr>
          <w:p w14:paraId="3CFAA8FB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180B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4F7E1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60" w:author="Author"/>
              </w:rPr>
            </w:pPr>
            <w:del w:id="3761" w:author="Author">
              <w:r w:rsidRPr="008B5FE3" w:rsidDel="00825A67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63A25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6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17B41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63" w:author="Author"/>
              </w:rPr>
            </w:pPr>
            <w:del w:id="376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22FF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6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7489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66" w:author="Author"/>
              </w:rPr>
            </w:pPr>
            <w:del w:id="376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3.92</w:delText>
              </w:r>
            </w:del>
          </w:p>
        </w:tc>
      </w:tr>
      <w:tr w:rsidR="004A5032" w:rsidRPr="008B5FE3" w:rsidDel="00825A67" w14:paraId="2705AB7F" w14:textId="77777777" w:rsidTr="00001922">
        <w:trPr>
          <w:cantSplit/>
          <w:trHeight w:val="190"/>
          <w:del w:id="3768" w:author="Author"/>
        </w:trPr>
        <w:tc>
          <w:tcPr>
            <w:tcW w:w="200" w:type="dxa"/>
          </w:tcPr>
          <w:p w14:paraId="67013F1C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EFC93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C605B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71" w:author="Author"/>
              </w:rPr>
            </w:pPr>
            <w:del w:id="3772" w:author="Author">
              <w:r w:rsidRPr="008B5FE3" w:rsidDel="00825A67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94B7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7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FF35D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74" w:author="Author"/>
              </w:rPr>
            </w:pPr>
            <w:del w:id="377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6.74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7EAF0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7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CBCD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77" w:author="Author"/>
              </w:rPr>
            </w:pPr>
            <w:del w:id="377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4.38</w:delText>
              </w:r>
            </w:del>
          </w:p>
        </w:tc>
      </w:tr>
      <w:tr w:rsidR="004A5032" w:rsidRPr="008B5FE3" w:rsidDel="00825A67" w14:paraId="76661A5F" w14:textId="77777777" w:rsidTr="00001922">
        <w:trPr>
          <w:cantSplit/>
          <w:trHeight w:val="190"/>
          <w:del w:id="3779" w:author="Author"/>
        </w:trPr>
        <w:tc>
          <w:tcPr>
            <w:tcW w:w="200" w:type="dxa"/>
          </w:tcPr>
          <w:p w14:paraId="1F90F8BC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316B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AB6330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82" w:author="Author"/>
              </w:rPr>
            </w:pPr>
            <w:del w:id="3783" w:author="Author">
              <w:r w:rsidRPr="008B5FE3" w:rsidDel="00825A67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91A2D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8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E263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85" w:author="Author"/>
              </w:rPr>
            </w:pPr>
            <w:del w:id="378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7.69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CB4B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8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BEAFA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88" w:author="Author"/>
              </w:rPr>
            </w:pPr>
            <w:del w:id="378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5.00</w:delText>
              </w:r>
            </w:del>
          </w:p>
        </w:tc>
      </w:tr>
      <w:tr w:rsidR="004A5032" w:rsidRPr="008B5FE3" w:rsidDel="00825A67" w14:paraId="4EB7E91A" w14:textId="77777777" w:rsidTr="00001922">
        <w:trPr>
          <w:cantSplit/>
          <w:trHeight w:val="190"/>
          <w:del w:id="3790" w:author="Author"/>
        </w:trPr>
        <w:tc>
          <w:tcPr>
            <w:tcW w:w="200" w:type="dxa"/>
          </w:tcPr>
          <w:p w14:paraId="460E93E4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7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C6287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CA092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793" w:author="Author"/>
              </w:rPr>
            </w:pPr>
            <w:del w:id="3794" w:author="Author">
              <w:r w:rsidRPr="008B5FE3" w:rsidDel="00825A67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8DE7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79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BB534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96" w:author="Author"/>
              </w:rPr>
            </w:pPr>
            <w:del w:id="379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8.79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35F4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9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B53B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799" w:author="Author"/>
              </w:rPr>
            </w:pPr>
            <w:del w:id="380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5.72</w:delText>
              </w:r>
            </w:del>
          </w:p>
        </w:tc>
      </w:tr>
      <w:tr w:rsidR="004A5032" w:rsidRPr="008B5FE3" w:rsidDel="00825A67" w14:paraId="0AC971BE" w14:textId="77777777" w:rsidTr="00001922">
        <w:trPr>
          <w:cantSplit/>
          <w:trHeight w:val="190"/>
          <w:del w:id="3801" w:author="Author"/>
        </w:trPr>
        <w:tc>
          <w:tcPr>
            <w:tcW w:w="200" w:type="dxa"/>
          </w:tcPr>
          <w:p w14:paraId="00766D34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826CD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05682F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804" w:author="Author"/>
              </w:rPr>
            </w:pPr>
            <w:del w:id="3805" w:author="Author">
              <w:r w:rsidRPr="008B5FE3" w:rsidDel="00825A67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A8C9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0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1766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07" w:author="Author"/>
              </w:rPr>
            </w:pPr>
            <w:del w:id="380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10.35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D8CBC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0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F44A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10" w:author="Author"/>
              </w:rPr>
            </w:pPr>
            <w:del w:id="381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6.73</w:delText>
              </w:r>
            </w:del>
          </w:p>
        </w:tc>
      </w:tr>
      <w:tr w:rsidR="004A5032" w:rsidRPr="008B5FE3" w:rsidDel="00825A67" w14:paraId="4B569AE5" w14:textId="77777777" w:rsidTr="00001922">
        <w:trPr>
          <w:cantSplit/>
          <w:trHeight w:val="190"/>
          <w:del w:id="3812" w:author="Author"/>
        </w:trPr>
        <w:tc>
          <w:tcPr>
            <w:tcW w:w="200" w:type="dxa"/>
          </w:tcPr>
          <w:p w14:paraId="6D1D4CE7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C33A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F75422" w14:textId="77777777" w:rsidR="004A5032" w:rsidRPr="008B5FE3" w:rsidDel="00825A67" w:rsidRDefault="004A5032" w:rsidP="00001922">
            <w:pPr>
              <w:pStyle w:val="tabletext11"/>
              <w:tabs>
                <w:tab w:val="decimal" w:pos="870"/>
              </w:tabs>
              <w:suppressAutoHyphens/>
              <w:rPr>
                <w:del w:id="3815" w:author="Author"/>
              </w:rPr>
            </w:pPr>
            <w:del w:id="3816" w:author="Author">
              <w:r w:rsidRPr="008B5FE3" w:rsidDel="00825A67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35F7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1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30EA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18" w:author="Author"/>
              </w:rPr>
            </w:pPr>
            <w:del w:id="381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11.50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6317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2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4E51E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21" w:author="Author"/>
              </w:rPr>
            </w:pPr>
            <w:del w:id="382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7.47</w:delText>
              </w:r>
            </w:del>
          </w:p>
        </w:tc>
      </w:tr>
    </w:tbl>
    <w:p w14:paraId="54812BB7" w14:textId="77777777" w:rsidR="004A5032" w:rsidRPr="008B5FE3" w:rsidDel="00825A67" w:rsidRDefault="004A5032" w:rsidP="003102E8">
      <w:pPr>
        <w:pStyle w:val="tablecaption"/>
        <w:suppressAutoHyphens/>
        <w:rPr>
          <w:del w:id="3823" w:author="Author"/>
        </w:rPr>
      </w:pPr>
      <w:del w:id="3824" w:author="Author">
        <w:r w:rsidRPr="008B5FE3" w:rsidDel="00825A67">
          <w:delText>Table 97.B.1.b.(LC) Single Limits Underinsured Motorists Bodily Injury Coverage Loss Costs</w:delText>
        </w:r>
      </w:del>
    </w:p>
    <w:p w14:paraId="7A76F43A" w14:textId="77777777" w:rsidR="004A5032" w:rsidRPr="008B5FE3" w:rsidDel="00825A67" w:rsidRDefault="004A5032" w:rsidP="003102E8">
      <w:pPr>
        <w:pStyle w:val="isonormal"/>
        <w:suppressAutoHyphens/>
        <w:rPr>
          <w:del w:id="3825" w:author="Author"/>
        </w:rPr>
      </w:pPr>
    </w:p>
    <w:p w14:paraId="408452BA" w14:textId="77777777" w:rsidR="004A5032" w:rsidRPr="008B5FE3" w:rsidDel="00825A67" w:rsidRDefault="004A5032" w:rsidP="003102E8">
      <w:pPr>
        <w:pStyle w:val="space8"/>
        <w:suppressAutoHyphens/>
        <w:rPr>
          <w:del w:id="382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4A5032" w:rsidRPr="008B5FE3" w:rsidDel="00825A67" w14:paraId="0A3758F8" w14:textId="77777777" w:rsidTr="00001922">
        <w:trPr>
          <w:cantSplit/>
          <w:trHeight w:val="190"/>
          <w:del w:id="3827" w:author="Author"/>
        </w:trPr>
        <w:tc>
          <w:tcPr>
            <w:tcW w:w="200" w:type="dxa"/>
          </w:tcPr>
          <w:p w14:paraId="2F667493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82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FE6D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829" w:author="Author"/>
              </w:rPr>
            </w:pPr>
            <w:del w:id="3830" w:author="Author">
              <w:r w:rsidRPr="008B5FE3" w:rsidDel="00825A67">
                <w:delText>Uninsured Motorists Bodily Injury</w:delText>
              </w:r>
            </w:del>
          </w:p>
        </w:tc>
      </w:tr>
      <w:tr w:rsidR="004A5032" w:rsidRPr="008B5FE3" w:rsidDel="00825A67" w14:paraId="57469D3F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31" w:author="Author"/>
        </w:trPr>
        <w:tc>
          <w:tcPr>
            <w:tcW w:w="200" w:type="dxa"/>
          </w:tcPr>
          <w:p w14:paraId="085CCC82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32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1E435B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833" w:author="Author"/>
              </w:rPr>
            </w:pPr>
            <w:del w:id="3834" w:author="Author">
              <w:r w:rsidRPr="008B5FE3" w:rsidDel="00825A67">
                <w:delText>Bodily</w:delText>
              </w:r>
              <w:r w:rsidRPr="008B5FE3" w:rsidDel="00825A67">
                <w:br/>
                <w:delText>Injury</w:delText>
              </w:r>
              <w:r w:rsidRPr="008B5FE3" w:rsidDel="00825A6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0AF9BE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835" w:author="Author"/>
              </w:rPr>
            </w:pPr>
            <w:del w:id="3836" w:author="Author">
              <w:r w:rsidRPr="008B5FE3" w:rsidDel="00825A67"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 Per</w:delText>
              </w:r>
              <w:r w:rsidRPr="008B5FE3" w:rsidDel="00825A6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1B8EEA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837" w:author="Author"/>
              </w:rPr>
            </w:pPr>
            <w:del w:id="3838" w:author="Author">
              <w:r w:rsidRPr="008B5FE3" w:rsidDel="00825A67">
                <w:delText>Other Than</w:delText>
              </w:r>
              <w:r w:rsidRPr="008B5FE3" w:rsidDel="00825A67">
                <w:br/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 Per</w:delText>
              </w:r>
              <w:r w:rsidRPr="008B5FE3" w:rsidDel="00825A67">
                <w:br/>
                <w:delText>Exposure</w:delText>
              </w:r>
            </w:del>
          </w:p>
        </w:tc>
      </w:tr>
      <w:tr w:rsidR="004A5032" w:rsidRPr="008B5FE3" w:rsidDel="00825A67" w14:paraId="75DE79AA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39" w:author="Author"/>
        </w:trPr>
        <w:tc>
          <w:tcPr>
            <w:tcW w:w="200" w:type="dxa"/>
          </w:tcPr>
          <w:p w14:paraId="4B0B5C7E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8291D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841" w:author="Author"/>
              </w:rPr>
            </w:pPr>
            <w:del w:id="3842" w:author="Author">
              <w:r w:rsidRPr="008B5FE3" w:rsidDel="00825A6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7E011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43" w:author="Author"/>
              </w:rPr>
            </w:pPr>
            <w:del w:id="3844" w:author="Author">
              <w:r w:rsidRPr="008B5FE3" w:rsidDel="00825A6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DD5F4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45" w:author="Author"/>
              </w:rPr>
            </w:pPr>
            <w:del w:id="3846" w:author="Author">
              <w:r w:rsidRPr="008B5FE3" w:rsidDel="00825A6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5EDB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47" w:author="Author"/>
              </w:rPr>
            </w:pPr>
            <w:del w:id="384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2.19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DA440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49" w:author="Author"/>
              </w:rPr>
            </w:pPr>
            <w:del w:id="3850" w:author="Author">
              <w:r w:rsidRPr="008B5FE3" w:rsidDel="00825A6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13277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51" w:author="Author"/>
              </w:rPr>
            </w:pPr>
            <w:del w:id="385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0.58</w:delText>
              </w:r>
            </w:del>
          </w:p>
        </w:tc>
      </w:tr>
      <w:tr w:rsidR="004A5032" w:rsidRPr="008B5FE3" w:rsidDel="00825A67" w14:paraId="40C1116F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53" w:author="Author"/>
        </w:trPr>
        <w:tc>
          <w:tcPr>
            <w:tcW w:w="200" w:type="dxa"/>
          </w:tcPr>
          <w:p w14:paraId="72EE62BE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F1A1F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85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A9DDE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56" w:author="Author"/>
              </w:rPr>
            </w:pPr>
            <w:del w:id="3857" w:author="Author">
              <w:r w:rsidRPr="008B5FE3" w:rsidDel="00825A6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3653A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5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F286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59" w:author="Author"/>
              </w:rPr>
            </w:pPr>
            <w:del w:id="3860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2.79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ECCF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6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9103F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62" w:author="Author"/>
              </w:rPr>
            </w:pPr>
            <w:del w:id="386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0.73</w:delText>
              </w:r>
            </w:del>
          </w:p>
        </w:tc>
      </w:tr>
      <w:tr w:rsidR="004A5032" w:rsidRPr="008B5FE3" w:rsidDel="00825A67" w14:paraId="19B71458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64" w:author="Author"/>
        </w:trPr>
        <w:tc>
          <w:tcPr>
            <w:tcW w:w="200" w:type="dxa"/>
          </w:tcPr>
          <w:p w14:paraId="49C6B347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8907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6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D2B3818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67" w:author="Author"/>
              </w:rPr>
            </w:pPr>
            <w:del w:id="3868" w:author="Author">
              <w:r w:rsidRPr="008B5FE3" w:rsidDel="00825A6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3A4CC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6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5E2C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70" w:author="Author"/>
              </w:rPr>
            </w:pPr>
            <w:del w:id="3871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AB14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7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F0247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73" w:author="Author"/>
              </w:rPr>
            </w:pPr>
            <w:del w:id="387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0.92</w:delText>
              </w:r>
            </w:del>
          </w:p>
        </w:tc>
      </w:tr>
      <w:tr w:rsidR="004A5032" w:rsidRPr="008B5FE3" w:rsidDel="00825A67" w14:paraId="53A26645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75" w:author="Author"/>
        </w:trPr>
        <w:tc>
          <w:tcPr>
            <w:tcW w:w="200" w:type="dxa"/>
          </w:tcPr>
          <w:p w14:paraId="1F943070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30292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87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B565243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78" w:author="Author"/>
              </w:rPr>
            </w:pPr>
            <w:del w:id="3879" w:author="Author">
              <w:r w:rsidRPr="008B5FE3" w:rsidDel="00825A6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EA92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8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C550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81" w:author="Author"/>
              </w:rPr>
            </w:pPr>
            <w:del w:id="388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78E52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8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B9511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84" w:author="Author"/>
              </w:rPr>
            </w:pPr>
            <w:del w:id="388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1.13</w:delText>
              </w:r>
            </w:del>
          </w:p>
        </w:tc>
      </w:tr>
      <w:tr w:rsidR="004A5032" w:rsidRPr="008B5FE3" w:rsidDel="00825A67" w14:paraId="7EFCC849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886" w:author="Author"/>
        </w:trPr>
        <w:tc>
          <w:tcPr>
            <w:tcW w:w="200" w:type="dxa"/>
          </w:tcPr>
          <w:p w14:paraId="183A4EA5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8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7C0CC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88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DC1612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89" w:author="Author"/>
              </w:rPr>
            </w:pPr>
            <w:del w:id="3890" w:author="Author">
              <w:r w:rsidRPr="008B5FE3" w:rsidDel="00825A6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780B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9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1AD98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92" w:author="Author"/>
              </w:rPr>
            </w:pPr>
            <w:del w:id="3893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D7424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89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D4D56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895" w:author="Author"/>
              </w:rPr>
            </w:pPr>
            <w:del w:id="389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1.29</w:delText>
              </w:r>
            </w:del>
          </w:p>
        </w:tc>
      </w:tr>
    </w:tbl>
    <w:p w14:paraId="429C95E0" w14:textId="77777777" w:rsidR="004A5032" w:rsidRPr="008B5FE3" w:rsidDel="00825A67" w:rsidRDefault="004A5032" w:rsidP="003102E8">
      <w:pPr>
        <w:pStyle w:val="tablecaption"/>
        <w:suppressAutoHyphens/>
        <w:rPr>
          <w:del w:id="3897" w:author="Author"/>
        </w:rPr>
      </w:pPr>
      <w:del w:id="3898" w:author="Author">
        <w:r w:rsidRPr="008B5FE3" w:rsidDel="00825A67">
          <w:delText>Table 97.B.1.c.(LC) Split Limits Uninsured Motorists Bodily Injury Coverage Loss Costs</w:delText>
        </w:r>
      </w:del>
    </w:p>
    <w:p w14:paraId="0C2E87DF" w14:textId="77777777" w:rsidR="004A5032" w:rsidRPr="008B5FE3" w:rsidDel="00825A67" w:rsidRDefault="004A5032" w:rsidP="003102E8">
      <w:pPr>
        <w:pStyle w:val="isonormal"/>
        <w:suppressAutoHyphens/>
        <w:rPr>
          <w:del w:id="3899" w:author="Author"/>
        </w:rPr>
      </w:pPr>
    </w:p>
    <w:p w14:paraId="701F3327" w14:textId="77777777" w:rsidR="004A5032" w:rsidRPr="008B5FE3" w:rsidDel="00825A67" w:rsidRDefault="004A5032" w:rsidP="003102E8">
      <w:pPr>
        <w:pStyle w:val="space8"/>
        <w:suppressAutoHyphens/>
        <w:rPr>
          <w:del w:id="390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4A5032" w:rsidRPr="008B5FE3" w:rsidDel="00825A67" w14:paraId="16B0FD26" w14:textId="77777777" w:rsidTr="00001922">
        <w:trPr>
          <w:cantSplit/>
          <w:trHeight w:val="190"/>
          <w:del w:id="3901" w:author="Author"/>
        </w:trPr>
        <w:tc>
          <w:tcPr>
            <w:tcW w:w="200" w:type="dxa"/>
          </w:tcPr>
          <w:p w14:paraId="77FA4165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0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C4FD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03" w:author="Author"/>
              </w:rPr>
            </w:pPr>
            <w:del w:id="3904" w:author="Author">
              <w:r w:rsidRPr="008B5FE3" w:rsidDel="00825A67">
                <w:delText>Underinsured Motorists Bodily Injury</w:delText>
              </w:r>
            </w:del>
          </w:p>
        </w:tc>
      </w:tr>
      <w:tr w:rsidR="004A5032" w:rsidRPr="008B5FE3" w:rsidDel="00825A67" w14:paraId="56652304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905" w:author="Author"/>
        </w:trPr>
        <w:tc>
          <w:tcPr>
            <w:tcW w:w="200" w:type="dxa"/>
          </w:tcPr>
          <w:p w14:paraId="1EEC491D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06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BD9AC0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07" w:author="Author"/>
              </w:rPr>
            </w:pPr>
            <w:del w:id="3908" w:author="Author">
              <w:r w:rsidRPr="008B5FE3" w:rsidDel="00825A67">
                <w:delText>Bodily</w:delText>
              </w:r>
              <w:r w:rsidRPr="008B5FE3" w:rsidDel="00825A67">
                <w:br/>
                <w:delText>Injury</w:delText>
              </w:r>
              <w:r w:rsidRPr="008B5FE3" w:rsidDel="00825A6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E6A0F3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09" w:author="Author"/>
              </w:rPr>
            </w:pPr>
            <w:del w:id="3910" w:author="Author">
              <w:r w:rsidRPr="008B5FE3" w:rsidDel="00825A67"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 Per</w:delText>
              </w:r>
              <w:r w:rsidRPr="008B5FE3" w:rsidDel="00825A6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B96505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11" w:author="Author"/>
              </w:rPr>
            </w:pPr>
            <w:del w:id="3912" w:author="Author">
              <w:r w:rsidRPr="008B5FE3" w:rsidDel="00825A67">
                <w:delText>Other Than</w:delText>
              </w:r>
              <w:r w:rsidRPr="008B5FE3" w:rsidDel="00825A67">
                <w:br/>
                <w:delText>Private</w:delText>
              </w:r>
              <w:r w:rsidRPr="008B5FE3" w:rsidDel="00825A67">
                <w:br/>
                <w:delText>Passenger</w:delText>
              </w:r>
              <w:r w:rsidRPr="008B5FE3" w:rsidDel="00825A67">
                <w:br/>
                <w:delText>Types Per</w:delText>
              </w:r>
              <w:r w:rsidRPr="008B5FE3" w:rsidDel="00825A67">
                <w:br/>
                <w:delText>Exposure</w:delText>
              </w:r>
            </w:del>
          </w:p>
        </w:tc>
      </w:tr>
      <w:tr w:rsidR="004A5032" w:rsidRPr="008B5FE3" w:rsidDel="00825A67" w14:paraId="66F89811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913" w:author="Author"/>
        </w:trPr>
        <w:tc>
          <w:tcPr>
            <w:tcW w:w="200" w:type="dxa"/>
          </w:tcPr>
          <w:p w14:paraId="00FD451F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1629F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915" w:author="Author"/>
              </w:rPr>
            </w:pPr>
            <w:del w:id="3916" w:author="Author">
              <w:r w:rsidRPr="008B5FE3" w:rsidDel="00825A6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41359F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17" w:author="Author"/>
              </w:rPr>
            </w:pPr>
            <w:del w:id="3918" w:author="Author">
              <w:r w:rsidRPr="008B5FE3" w:rsidDel="00825A6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2DB2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19" w:author="Author"/>
              </w:rPr>
            </w:pPr>
            <w:del w:id="3920" w:author="Author">
              <w:r w:rsidRPr="008B5FE3" w:rsidDel="00825A6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E6D25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21" w:author="Author"/>
              </w:rPr>
            </w:pPr>
            <w:del w:id="3922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DCF3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23" w:author="Author"/>
              </w:rPr>
            </w:pPr>
            <w:del w:id="3924" w:author="Author">
              <w:r w:rsidRPr="008B5FE3" w:rsidDel="00825A6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03B30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25" w:author="Author"/>
              </w:rPr>
            </w:pPr>
            <w:del w:id="392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0.14</w:delText>
              </w:r>
            </w:del>
          </w:p>
        </w:tc>
      </w:tr>
      <w:tr w:rsidR="004A5032" w:rsidRPr="008B5FE3" w:rsidDel="00825A67" w14:paraId="0FF89684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927" w:author="Author"/>
        </w:trPr>
        <w:tc>
          <w:tcPr>
            <w:tcW w:w="200" w:type="dxa"/>
          </w:tcPr>
          <w:p w14:paraId="69EEB3AB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F8BC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2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3511C6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30" w:author="Author"/>
              </w:rPr>
            </w:pPr>
            <w:del w:id="3931" w:author="Author">
              <w:r w:rsidRPr="008B5FE3" w:rsidDel="00825A6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BFC4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3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A0D9B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33" w:author="Author"/>
              </w:rPr>
            </w:pPr>
            <w:del w:id="3934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8B6A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3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04A347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36" w:author="Author"/>
              </w:rPr>
            </w:pPr>
            <w:del w:id="3937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0.47</w:delText>
              </w:r>
            </w:del>
          </w:p>
        </w:tc>
      </w:tr>
      <w:tr w:rsidR="004A5032" w:rsidRPr="008B5FE3" w:rsidDel="00825A67" w14:paraId="7A4E4AA8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938" w:author="Author"/>
        </w:trPr>
        <w:tc>
          <w:tcPr>
            <w:tcW w:w="200" w:type="dxa"/>
          </w:tcPr>
          <w:p w14:paraId="4EB2F083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1B206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94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ED76141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41" w:author="Author"/>
              </w:rPr>
            </w:pPr>
            <w:del w:id="3942" w:author="Author">
              <w:r w:rsidRPr="008B5FE3" w:rsidDel="00825A6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AC29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4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91699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44" w:author="Author"/>
              </w:rPr>
            </w:pPr>
            <w:del w:id="3945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3.58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48DF9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4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7719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47" w:author="Author"/>
              </w:rPr>
            </w:pPr>
            <w:del w:id="3948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2.33</w:delText>
              </w:r>
            </w:del>
          </w:p>
        </w:tc>
      </w:tr>
      <w:tr w:rsidR="004A5032" w:rsidRPr="008B5FE3" w:rsidDel="00825A67" w14:paraId="3D9EE79F" w14:textId="77777777" w:rsidTr="00001922">
        <w:tblPrEx>
          <w:tblLook w:val="04A0" w:firstRow="1" w:lastRow="0" w:firstColumn="1" w:lastColumn="0" w:noHBand="0" w:noVBand="1"/>
        </w:tblPrEx>
        <w:trPr>
          <w:cantSplit/>
          <w:trHeight w:val="190"/>
          <w:del w:id="3949" w:author="Author"/>
        </w:trPr>
        <w:tc>
          <w:tcPr>
            <w:tcW w:w="200" w:type="dxa"/>
          </w:tcPr>
          <w:p w14:paraId="2892F8D5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0C924" w14:textId="77777777" w:rsidR="004A5032" w:rsidRPr="008B5FE3" w:rsidDel="00825A67" w:rsidRDefault="004A5032" w:rsidP="00001922">
            <w:pPr>
              <w:pStyle w:val="tabletext11"/>
              <w:suppressAutoHyphens/>
              <w:jc w:val="center"/>
              <w:rPr>
                <w:del w:id="395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1121AE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52" w:author="Author"/>
              </w:rPr>
            </w:pPr>
            <w:del w:id="3953" w:author="Author">
              <w:r w:rsidRPr="008B5FE3" w:rsidDel="00825A6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5BB2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5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9575A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55" w:author="Author"/>
              </w:rPr>
            </w:pPr>
            <w:del w:id="3956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6.22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90606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5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9131C" w14:textId="77777777" w:rsidR="004A5032" w:rsidRPr="008B5FE3" w:rsidDel="00825A67" w:rsidRDefault="004A5032" w:rsidP="00001922">
            <w:pPr>
              <w:pStyle w:val="tabletext11"/>
              <w:tabs>
                <w:tab w:val="decimal" w:pos="220"/>
              </w:tabs>
              <w:suppressAutoHyphens/>
              <w:rPr>
                <w:del w:id="3958" w:author="Author"/>
              </w:rPr>
            </w:pPr>
            <w:del w:id="3959" w:author="Author">
              <w:r w:rsidRPr="008B5FE3" w:rsidDel="00825A67">
                <w:rPr>
                  <w:rFonts w:cs="Arial"/>
                  <w:color w:val="000000"/>
                  <w:szCs w:val="18"/>
                </w:rPr>
                <w:delText>4.04</w:delText>
              </w:r>
            </w:del>
          </w:p>
        </w:tc>
      </w:tr>
    </w:tbl>
    <w:p w14:paraId="14289F6C" w14:textId="77777777" w:rsidR="004A5032" w:rsidRPr="008B5FE3" w:rsidDel="00825A67" w:rsidRDefault="004A5032" w:rsidP="003102E8">
      <w:pPr>
        <w:pStyle w:val="tablecaption"/>
        <w:suppressAutoHyphens/>
        <w:rPr>
          <w:del w:id="3960" w:author="Author"/>
        </w:rPr>
      </w:pPr>
      <w:del w:id="3961" w:author="Author">
        <w:r w:rsidRPr="008B5FE3" w:rsidDel="00825A67">
          <w:delText>Table 97.B.1.d.(LC) Split Limits Underinsured Motorists Bodily Injury Coverage Loss Costs</w:delText>
        </w:r>
      </w:del>
    </w:p>
    <w:p w14:paraId="7578B1D8" w14:textId="77777777" w:rsidR="004A5032" w:rsidRPr="008B5FE3" w:rsidDel="00825A67" w:rsidRDefault="004A5032" w:rsidP="003102E8">
      <w:pPr>
        <w:pStyle w:val="isonormal"/>
        <w:suppressAutoHyphens/>
        <w:rPr>
          <w:del w:id="3962" w:author="Author"/>
        </w:rPr>
      </w:pPr>
    </w:p>
    <w:p w14:paraId="324BB3D7" w14:textId="77777777" w:rsidR="004A5032" w:rsidRPr="008B5FE3" w:rsidDel="00825A67" w:rsidRDefault="004A5032" w:rsidP="003102E8">
      <w:pPr>
        <w:pStyle w:val="space8"/>
        <w:suppressAutoHyphens/>
        <w:rPr>
          <w:del w:id="3963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4A5032" w:rsidRPr="008B5FE3" w:rsidDel="00825A67" w14:paraId="66081C0F" w14:textId="77777777" w:rsidTr="00001922">
        <w:trPr>
          <w:trHeight w:val="190"/>
          <w:del w:id="3964" w:author="Author"/>
        </w:trPr>
        <w:tc>
          <w:tcPr>
            <w:tcW w:w="210" w:type="dxa"/>
          </w:tcPr>
          <w:p w14:paraId="1D3F0910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65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4B6901" w14:textId="77777777" w:rsidR="004A5032" w:rsidRPr="008B5FE3" w:rsidDel="00825A67" w:rsidRDefault="004A5032" w:rsidP="00001922">
            <w:pPr>
              <w:pStyle w:val="tablehead"/>
              <w:suppressAutoHyphens/>
              <w:rPr>
                <w:del w:id="3966" w:author="Author"/>
              </w:rPr>
            </w:pPr>
            <w:del w:id="3967" w:author="Author">
              <w:r w:rsidRPr="008B5FE3" w:rsidDel="00825A67">
                <w:delText>Loss Cost</w:delText>
              </w:r>
            </w:del>
          </w:p>
        </w:tc>
      </w:tr>
      <w:tr w:rsidR="004A5032" w:rsidRPr="008B5FE3" w:rsidDel="00825A67" w14:paraId="2BCBF723" w14:textId="77777777" w:rsidTr="00001922">
        <w:trPr>
          <w:trHeight w:val="190"/>
          <w:del w:id="3968" w:author="Author"/>
        </w:trPr>
        <w:tc>
          <w:tcPr>
            <w:tcW w:w="210" w:type="dxa"/>
          </w:tcPr>
          <w:p w14:paraId="60295D57" w14:textId="77777777" w:rsidR="004A5032" w:rsidRPr="008B5FE3" w:rsidDel="00825A67" w:rsidRDefault="004A5032" w:rsidP="00001922">
            <w:pPr>
              <w:pStyle w:val="tabletext11"/>
              <w:suppressAutoHyphens/>
              <w:rPr>
                <w:del w:id="3969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EB00B" w14:textId="77777777" w:rsidR="004A5032" w:rsidRPr="008B5FE3" w:rsidDel="00825A67" w:rsidRDefault="004A5032" w:rsidP="00001922">
            <w:pPr>
              <w:pStyle w:val="tabletext11"/>
              <w:suppressAutoHyphens/>
              <w:jc w:val="right"/>
              <w:rPr>
                <w:del w:id="3970" w:author="Author"/>
              </w:rPr>
            </w:pPr>
            <w:del w:id="3971" w:author="Author">
              <w:r w:rsidRPr="008B5FE3" w:rsidDel="00825A67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45CE1" w14:textId="77777777" w:rsidR="004A5032" w:rsidRPr="008B5FE3" w:rsidDel="00825A67" w:rsidRDefault="004A5032" w:rsidP="00001922">
            <w:pPr>
              <w:pStyle w:val="tabletext11"/>
              <w:tabs>
                <w:tab w:val="decimal" w:pos="130"/>
              </w:tabs>
              <w:suppressAutoHyphens/>
              <w:rPr>
                <w:del w:id="3972" w:author="Author"/>
              </w:rPr>
            </w:pPr>
            <w:del w:id="3973" w:author="Author">
              <w:r w:rsidRPr="008B5FE3" w:rsidDel="00825A67">
                <w:rPr>
                  <w:noProof/>
                </w:rPr>
                <w:delText>1.25</w:delText>
              </w:r>
            </w:del>
          </w:p>
        </w:tc>
      </w:tr>
    </w:tbl>
    <w:p w14:paraId="4AD4B38F" w14:textId="77777777" w:rsidR="004A5032" w:rsidRPr="003102E8" w:rsidRDefault="004A5032" w:rsidP="003102E8">
      <w:pPr>
        <w:pStyle w:val="tablecaption"/>
        <w:suppressAutoHyphens/>
      </w:pPr>
      <w:del w:id="3974" w:author="Author">
        <w:r w:rsidRPr="008B5FE3" w:rsidDel="00825A67">
          <w:delText>Table 97.B.2.a.(4)(LC) Individual Named Insured Loss Cost</w:delText>
        </w:r>
      </w:del>
    </w:p>
    <w:p w14:paraId="7544091B" w14:textId="5CF9577A" w:rsidR="004A5032" w:rsidRPr="00AC62D2" w:rsidRDefault="004A5032" w:rsidP="00AC62D2">
      <w:pPr>
        <w:pStyle w:val="tablecaption"/>
      </w:pPr>
    </w:p>
    <w:sectPr w:rsidR="004A5032" w:rsidRPr="00AC62D2" w:rsidSect="00AC62D2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686A9" w14:textId="77777777" w:rsidR="00AC62D2" w:rsidRDefault="00AC62D2" w:rsidP="00AC62D2">
      <w:r>
        <w:separator/>
      </w:r>
    </w:p>
  </w:endnote>
  <w:endnote w:type="continuationSeparator" w:id="0">
    <w:p w14:paraId="4F30A557" w14:textId="77777777" w:rsidR="00AC62D2" w:rsidRDefault="00AC62D2" w:rsidP="00AC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253D" w14:textId="77777777" w:rsidR="00605029" w:rsidRDefault="00605029" w:rsidP="00605029">
    <w:pPr>
      <w:pStyle w:val="FilingFooter"/>
      <w:jc w:val="both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 xml:space="preserve">2022 </w:t>
    </w:r>
  </w:p>
  <w:p w14:paraId="55A21FF5" w14:textId="77777777" w:rsidR="00605029" w:rsidRDefault="00605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05029" w14:paraId="45692258" w14:textId="77777777">
      <w:tc>
        <w:tcPr>
          <w:tcW w:w="6900" w:type="dxa"/>
        </w:tcPr>
        <w:p w14:paraId="7FEE1BCA" w14:textId="1F1FC3FA" w:rsidR="00605029" w:rsidRDefault="0060502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CAD0A18" w14:textId="77777777" w:rsidR="00605029" w:rsidRDefault="00605029" w:rsidP="00143BE8">
          <w:pPr>
            <w:pStyle w:val="FilingFooter"/>
          </w:pPr>
        </w:p>
      </w:tc>
    </w:tr>
  </w:tbl>
  <w:p w14:paraId="04080D04" w14:textId="77777777" w:rsidR="00605029" w:rsidRDefault="00605029" w:rsidP="0060502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AE67" w14:textId="77777777" w:rsidR="004A5032" w:rsidRDefault="004A50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4A5032" w14:paraId="2E2F6794" w14:textId="77777777">
      <w:tc>
        <w:tcPr>
          <w:tcW w:w="6900" w:type="dxa"/>
        </w:tcPr>
        <w:p w14:paraId="7FF4D78E" w14:textId="77777777" w:rsidR="004A5032" w:rsidRDefault="004A5032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EFE55D3" w14:textId="77777777" w:rsidR="004A5032" w:rsidRDefault="004A5032" w:rsidP="00143BE8">
          <w:pPr>
            <w:pStyle w:val="FilingFooter"/>
          </w:pPr>
        </w:p>
      </w:tc>
    </w:tr>
  </w:tbl>
  <w:p w14:paraId="6BA57034" w14:textId="77777777" w:rsidR="004A5032" w:rsidRDefault="004A5032" w:rsidP="00CE2D49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2437" w14:textId="77777777" w:rsidR="004A5032" w:rsidRDefault="004A5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A186" w14:textId="77777777" w:rsidR="00AC62D2" w:rsidRDefault="00AC62D2" w:rsidP="00AC62D2">
      <w:r>
        <w:separator/>
      </w:r>
    </w:p>
  </w:footnote>
  <w:footnote w:type="continuationSeparator" w:id="0">
    <w:p w14:paraId="6CF3522C" w14:textId="77777777" w:rsidR="00AC62D2" w:rsidRDefault="00AC62D2" w:rsidP="00AC6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7F64" w14:textId="77777777" w:rsidR="00605029" w:rsidRDefault="00605029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05029" w14:paraId="531DDFC7" w14:textId="77777777" w:rsidTr="00DE33F5">
      <w:tc>
        <w:tcPr>
          <w:tcW w:w="10100" w:type="dxa"/>
          <w:gridSpan w:val="2"/>
        </w:tcPr>
        <w:p w14:paraId="33B57387" w14:textId="77777777" w:rsidR="00605029" w:rsidRDefault="00605029" w:rsidP="00605029">
          <w:pPr>
            <w:pStyle w:val="FilingHeader"/>
          </w:pPr>
          <w:r>
            <w:t>SOUTH DAKOTA – COMMERCIAL AUTO</w:t>
          </w:r>
        </w:p>
      </w:tc>
    </w:tr>
    <w:tr w:rsidR="00605029" w:rsidRPr="00605029" w14:paraId="4851618F" w14:textId="77777777" w:rsidTr="00DE33F5">
      <w:tc>
        <w:tcPr>
          <w:tcW w:w="8300" w:type="dxa"/>
        </w:tcPr>
        <w:p w14:paraId="3C1EB80D" w14:textId="77777777" w:rsidR="00605029" w:rsidRDefault="00605029" w:rsidP="0060502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878DA3" w14:textId="77777777" w:rsidR="00605029" w:rsidRPr="00605029" w:rsidRDefault="00605029" w:rsidP="00605029">
          <w:pPr>
            <w:pStyle w:val="FilingHeader"/>
            <w:jc w:val="right"/>
          </w:pPr>
        </w:p>
      </w:tc>
    </w:tr>
  </w:tbl>
  <w:p w14:paraId="1CE21692" w14:textId="77777777" w:rsidR="00605029" w:rsidRDefault="00605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2388" w14:textId="77777777" w:rsidR="00605029" w:rsidRDefault="00605029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05029" w14:paraId="3868FF6D" w14:textId="77777777" w:rsidTr="00605029">
      <w:tc>
        <w:tcPr>
          <w:tcW w:w="10100" w:type="dxa"/>
          <w:gridSpan w:val="2"/>
        </w:tcPr>
        <w:p w14:paraId="43E80DDF" w14:textId="058A8CDD" w:rsidR="00605029" w:rsidRDefault="00605029" w:rsidP="00143BE8">
          <w:pPr>
            <w:pStyle w:val="FilingHeader"/>
          </w:pPr>
          <w:r>
            <w:t>SOUTH DAKOTA – COMMERCIAL AUTO</w:t>
          </w:r>
        </w:p>
      </w:tc>
    </w:tr>
    <w:tr w:rsidR="00605029" w14:paraId="2E7D151E" w14:textId="77777777" w:rsidTr="00605029">
      <w:tc>
        <w:tcPr>
          <w:tcW w:w="8300" w:type="dxa"/>
        </w:tcPr>
        <w:p w14:paraId="2F1BC327" w14:textId="6F4FA461" w:rsidR="00605029" w:rsidRDefault="00605029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71A7EBE" w14:textId="049BA0B1" w:rsidR="00605029" w:rsidRPr="00605029" w:rsidRDefault="00605029" w:rsidP="00605029">
          <w:pPr>
            <w:pStyle w:val="FilingHeader"/>
            <w:jc w:val="right"/>
          </w:pPr>
        </w:p>
      </w:tc>
    </w:tr>
  </w:tbl>
  <w:p w14:paraId="66850E16" w14:textId="77777777" w:rsidR="00605029" w:rsidRDefault="00605029" w:rsidP="0060502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DE0D" w14:textId="77777777" w:rsidR="004A5032" w:rsidRDefault="004A50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EA2E" w14:textId="77777777" w:rsidR="004A5032" w:rsidRDefault="004A5032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A5032" w14:paraId="05B27E6B" w14:textId="77777777" w:rsidTr="004A5032">
      <w:tc>
        <w:tcPr>
          <w:tcW w:w="10100" w:type="dxa"/>
          <w:gridSpan w:val="2"/>
        </w:tcPr>
        <w:p w14:paraId="53ABED11" w14:textId="77777777" w:rsidR="004A5032" w:rsidRDefault="004A5032" w:rsidP="00143BE8">
          <w:pPr>
            <w:pStyle w:val="FilingHeader"/>
          </w:pPr>
          <w:r>
            <w:t>SOUTH DAKOTA – COMMERCIAL AUTO</w:t>
          </w:r>
        </w:p>
      </w:tc>
    </w:tr>
    <w:tr w:rsidR="004A5032" w14:paraId="2BCE550F" w14:textId="77777777" w:rsidTr="004A5032">
      <w:tc>
        <w:tcPr>
          <w:tcW w:w="8300" w:type="dxa"/>
        </w:tcPr>
        <w:p w14:paraId="2BA88F29" w14:textId="77777777" w:rsidR="004A5032" w:rsidRDefault="004A5032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C88EBE3" w14:textId="77777777" w:rsidR="004A5032" w:rsidRPr="00CE2D49" w:rsidRDefault="004A5032" w:rsidP="00CE2D49">
          <w:pPr>
            <w:pStyle w:val="FilingHeader"/>
            <w:jc w:val="right"/>
          </w:pPr>
        </w:p>
      </w:tc>
    </w:tr>
  </w:tbl>
  <w:p w14:paraId="25A1E203" w14:textId="77777777" w:rsidR="004A5032" w:rsidRDefault="004A5032" w:rsidP="00CE2D49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BB39" w14:textId="77777777" w:rsidR="004A5032" w:rsidRDefault="004A50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South Dakota"/>
    <w:docVar w:name="dtype$" w:val="LOSS COSTS FILING"/>
  </w:docVars>
  <w:rsids>
    <w:rsidRoot w:val="00E20D61"/>
    <w:rsid w:val="001A14D6"/>
    <w:rsid w:val="002F4DFF"/>
    <w:rsid w:val="00387916"/>
    <w:rsid w:val="003A6249"/>
    <w:rsid w:val="004A5032"/>
    <w:rsid w:val="00605029"/>
    <w:rsid w:val="00A43DB6"/>
    <w:rsid w:val="00AB2720"/>
    <w:rsid w:val="00AC62D2"/>
    <w:rsid w:val="00D5605B"/>
    <w:rsid w:val="00E11D70"/>
    <w:rsid w:val="00E20D61"/>
    <w:rsid w:val="00FD6694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0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503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A503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A503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A503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A503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5032"/>
  </w:style>
  <w:style w:type="paragraph" w:styleId="Header">
    <w:name w:val="header"/>
    <w:basedOn w:val="isonormal"/>
    <w:link w:val="HeaderChar"/>
    <w:rsid w:val="004A503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A503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A5032"/>
    <w:pPr>
      <w:spacing w:before="0" w:line="240" w:lineRule="auto"/>
    </w:pPr>
  </w:style>
  <w:style w:type="character" w:customStyle="1" w:styleId="FooterChar">
    <w:name w:val="Footer Char"/>
    <w:link w:val="Footer"/>
    <w:rsid w:val="004A503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A503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A503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A503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A503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A503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A5032"/>
    <w:pPr>
      <w:spacing w:before="20" w:after="20"/>
      <w:jc w:val="left"/>
    </w:pPr>
  </w:style>
  <w:style w:type="paragraph" w:customStyle="1" w:styleId="isonormal">
    <w:name w:val="isonormal"/>
    <w:rsid w:val="004A50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A503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A503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A503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A503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A503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A503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A503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A503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A503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A5032"/>
    <w:pPr>
      <w:keepLines/>
    </w:pPr>
  </w:style>
  <w:style w:type="paragraph" w:customStyle="1" w:styleId="blocktext10">
    <w:name w:val="blocktext10"/>
    <w:basedOn w:val="isonormal"/>
    <w:rsid w:val="004A5032"/>
    <w:pPr>
      <w:keepLines/>
      <w:ind w:left="2700"/>
    </w:pPr>
  </w:style>
  <w:style w:type="paragraph" w:customStyle="1" w:styleId="blocktext2">
    <w:name w:val="blocktext2"/>
    <w:basedOn w:val="isonormal"/>
    <w:rsid w:val="004A5032"/>
    <w:pPr>
      <w:keepLines/>
      <w:ind w:left="300"/>
    </w:pPr>
  </w:style>
  <w:style w:type="paragraph" w:customStyle="1" w:styleId="blocktext3">
    <w:name w:val="blocktext3"/>
    <w:basedOn w:val="isonormal"/>
    <w:rsid w:val="004A5032"/>
    <w:pPr>
      <w:keepLines/>
      <w:ind w:left="600"/>
    </w:pPr>
  </w:style>
  <w:style w:type="paragraph" w:customStyle="1" w:styleId="blocktext4">
    <w:name w:val="blocktext4"/>
    <w:basedOn w:val="isonormal"/>
    <w:rsid w:val="004A5032"/>
    <w:pPr>
      <w:keepLines/>
      <w:ind w:left="900"/>
    </w:pPr>
  </w:style>
  <w:style w:type="paragraph" w:customStyle="1" w:styleId="blocktext5">
    <w:name w:val="blocktext5"/>
    <w:basedOn w:val="isonormal"/>
    <w:rsid w:val="004A5032"/>
    <w:pPr>
      <w:keepLines/>
      <w:ind w:left="1200"/>
    </w:pPr>
  </w:style>
  <w:style w:type="paragraph" w:customStyle="1" w:styleId="blocktext6">
    <w:name w:val="blocktext6"/>
    <w:basedOn w:val="isonormal"/>
    <w:rsid w:val="004A5032"/>
    <w:pPr>
      <w:keepLines/>
      <w:ind w:left="1500"/>
    </w:pPr>
  </w:style>
  <w:style w:type="paragraph" w:customStyle="1" w:styleId="blocktext7">
    <w:name w:val="blocktext7"/>
    <w:basedOn w:val="isonormal"/>
    <w:rsid w:val="004A5032"/>
    <w:pPr>
      <w:keepLines/>
      <w:ind w:left="1800"/>
    </w:pPr>
  </w:style>
  <w:style w:type="paragraph" w:customStyle="1" w:styleId="blocktext8">
    <w:name w:val="blocktext8"/>
    <w:basedOn w:val="isonormal"/>
    <w:rsid w:val="004A5032"/>
    <w:pPr>
      <w:keepLines/>
      <w:ind w:left="2100"/>
    </w:pPr>
  </w:style>
  <w:style w:type="paragraph" w:customStyle="1" w:styleId="blocktext9">
    <w:name w:val="blocktext9"/>
    <w:basedOn w:val="isonormal"/>
    <w:rsid w:val="004A503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A503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A5032"/>
    <w:pPr>
      <w:jc w:val="center"/>
    </w:pPr>
    <w:rPr>
      <w:b/>
    </w:rPr>
  </w:style>
  <w:style w:type="paragraph" w:customStyle="1" w:styleId="ctoutlinetxt1">
    <w:name w:val="ctoutlinetxt1"/>
    <w:basedOn w:val="isonormal"/>
    <w:rsid w:val="004A503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A503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A503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A503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A5032"/>
    <w:rPr>
      <w:b/>
    </w:rPr>
  </w:style>
  <w:style w:type="paragraph" w:customStyle="1" w:styleId="icblock">
    <w:name w:val="i/cblock"/>
    <w:basedOn w:val="isonormal"/>
    <w:rsid w:val="004A503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A5032"/>
  </w:style>
  <w:style w:type="paragraph" w:styleId="MacroText">
    <w:name w:val="macro"/>
    <w:link w:val="MacroTextChar"/>
    <w:rsid w:val="004A50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A503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A503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A503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A503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A503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A503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A503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A503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A503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A503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A503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A503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A503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A503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A503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A503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A503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A503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A503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A503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A5032"/>
  </w:style>
  <w:style w:type="character" w:customStyle="1" w:styleId="rulelink">
    <w:name w:val="rulelink"/>
    <w:rsid w:val="004A5032"/>
    <w:rPr>
      <w:b/>
    </w:rPr>
  </w:style>
  <w:style w:type="paragraph" w:styleId="Signature">
    <w:name w:val="Signature"/>
    <w:basedOn w:val="Normal"/>
    <w:link w:val="SignatureChar"/>
    <w:rsid w:val="004A5032"/>
    <w:pPr>
      <w:ind w:left="4320"/>
    </w:pPr>
  </w:style>
  <w:style w:type="character" w:customStyle="1" w:styleId="SignatureChar">
    <w:name w:val="Signature Char"/>
    <w:link w:val="Signature"/>
    <w:rsid w:val="004A503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A503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A503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A5032"/>
    <w:pPr>
      <w:spacing w:before="0" w:line="160" w:lineRule="exact"/>
    </w:pPr>
  </w:style>
  <w:style w:type="character" w:customStyle="1" w:styleId="spotlinksource">
    <w:name w:val="spotlinksource"/>
    <w:rsid w:val="004A5032"/>
    <w:rPr>
      <w:b/>
    </w:rPr>
  </w:style>
  <w:style w:type="character" w:customStyle="1" w:styleId="spotlinktarget">
    <w:name w:val="spotlinktarget"/>
    <w:rsid w:val="004A5032"/>
    <w:rPr>
      <w:b/>
    </w:rPr>
  </w:style>
  <w:style w:type="paragraph" w:customStyle="1" w:styleId="subcap">
    <w:name w:val="subcap"/>
    <w:basedOn w:val="isonormal"/>
    <w:rsid w:val="004A503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A503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A5032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4A503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A50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A5032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4A5032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4A503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A503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A503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A503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A5032"/>
    <w:pPr>
      <w:jc w:val="left"/>
    </w:pPr>
    <w:rPr>
      <w:b/>
    </w:rPr>
  </w:style>
  <w:style w:type="character" w:customStyle="1" w:styleId="tablelink">
    <w:name w:val="tablelink"/>
    <w:rsid w:val="004A5032"/>
    <w:rPr>
      <w:b/>
    </w:rPr>
  </w:style>
  <w:style w:type="paragraph" w:customStyle="1" w:styleId="tabletext00">
    <w:name w:val="tabletext0/0"/>
    <w:basedOn w:val="isonormal"/>
    <w:rsid w:val="004A5032"/>
    <w:pPr>
      <w:spacing w:before="0"/>
      <w:jc w:val="left"/>
    </w:pPr>
  </w:style>
  <w:style w:type="paragraph" w:customStyle="1" w:styleId="tabletext01">
    <w:name w:val="tabletext0/1"/>
    <w:basedOn w:val="isonormal"/>
    <w:rsid w:val="004A5032"/>
    <w:pPr>
      <w:spacing w:before="0" w:after="20"/>
      <w:jc w:val="left"/>
    </w:pPr>
  </w:style>
  <w:style w:type="paragraph" w:customStyle="1" w:styleId="tabletext10">
    <w:name w:val="tabletext1/0"/>
    <w:basedOn w:val="isonormal"/>
    <w:rsid w:val="004A5032"/>
    <w:pPr>
      <w:spacing w:before="20"/>
      <w:jc w:val="left"/>
    </w:pPr>
  </w:style>
  <w:style w:type="paragraph" w:customStyle="1" w:styleId="tabletext40">
    <w:name w:val="tabletext4/0"/>
    <w:basedOn w:val="isonormal"/>
    <w:rsid w:val="004A5032"/>
    <w:pPr>
      <w:jc w:val="left"/>
    </w:pPr>
  </w:style>
  <w:style w:type="paragraph" w:customStyle="1" w:styleId="tabletext44">
    <w:name w:val="tabletext4/4"/>
    <w:basedOn w:val="isonormal"/>
    <w:rsid w:val="004A5032"/>
    <w:pPr>
      <w:spacing w:after="80"/>
      <w:jc w:val="left"/>
    </w:pPr>
  </w:style>
  <w:style w:type="paragraph" w:customStyle="1" w:styleId="terr2colblock1">
    <w:name w:val="terr2colblock1"/>
    <w:basedOn w:val="isonormal"/>
    <w:rsid w:val="004A503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A503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A503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A503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A503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A503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A503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A503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A5032"/>
  </w:style>
  <w:style w:type="paragraph" w:customStyle="1" w:styleId="tabletext1">
    <w:name w:val="tabletext1"/>
    <w:rsid w:val="004A503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A50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A503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A503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A503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A503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A503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A503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A503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A503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A503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A503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A503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A503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A503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A5032"/>
  </w:style>
  <w:style w:type="paragraph" w:customStyle="1" w:styleId="spacesingle">
    <w:name w:val="spacesingle"/>
    <w:basedOn w:val="isonormal"/>
    <w:next w:val="isonormal"/>
    <w:rsid w:val="004A503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LI-CA-2022-200 - 003 -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2022-07-07T18:51:26+00:00</Date_x0020_Modified>
    <CircularDate xmlns="a86cc342-0045-41e2-80e9-abdb777d2eca">2022-08-10T04:00:00+00:00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a loss costs supplement to filing CA-2022-RLC1 in South Dakota, which complements the multistate loss costs filing attached to circular LI-CA-2022-112. We are also implementing filing CA-2022-RLC1 in South Dakota. Effective Date: [...]</KeyMessage>
    <CircularNumber xmlns="a86cc342-0045-41e2-80e9-abdb777d2eca">LI-CA-2022-200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Loss Costs;</ServiceModuleString>
    <CircId xmlns="a86cc342-0045-41e2-80e9-abdb777d2eca">36031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SUPPLEMENT TO THE COMMERCIAL AUTO 2022 MULTISTATE LOSS COSTS FILING PROVIDED AND TO BE IMPLEMENTED</CircularTitle>
    <Jurs xmlns="a86cc342-0045-41e2-80e9-abdb777d2eca">
      <Value>44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BAFF064-CAFC-4A68-B10A-6CC5C43ECCB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29</Pages>
  <Words>4864</Words>
  <Characters>23789</Characters>
  <Application>Microsoft Office Word</Application>
  <DocSecurity>0</DocSecurity>
  <Lines>7929</Lines>
  <Paragraphs>2604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26049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2022-07-07T18:25:00Z</dcterms:created>
  <dcterms:modified xsi:type="dcterms:W3CDTF">2022-07-07T18:50:00Z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