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0D64A" w14:textId="77777777" w:rsidR="008E7795" w:rsidRPr="00037BE4" w:rsidRDefault="008E7795" w:rsidP="008E7795">
      <w:pPr>
        <w:pStyle w:val="subcap"/>
      </w:pPr>
      <w:bookmarkStart w:id="0" w:name="BeginDoc"/>
      <w:bookmarkEnd w:id="0"/>
      <w:r w:rsidRPr="00037BE4">
        <w:t>TERRITORY 101</w:t>
      </w:r>
    </w:p>
    <w:p w14:paraId="2739A9B4" w14:textId="77777777" w:rsidR="008E7795" w:rsidRPr="00037BE4" w:rsidRDefault="008E7795" w:rsidP="008E7795">
      <w:pPr>
        <w:pStyle w:val="subcap2"/>
      </w:pPr>
      <w:r w:rsidRPr="00037BE4">
        <w:t>LIAB, MED PAY</w:t>
      </w:r>
    </w:p>
    <w:p w14:paraId="6A303501" w14:textId="77777777" w:rsidR="008E7795" w:rsidRPr="00037BE4" w:rsidRDefault="008E7795" w:rsidP="008E7795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8E7795" w:rsidRPr="00037BE4" w14:paraId="1F381AA7" w14:textId="77777777" w:rsidTr="0061447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46578E6" w14:textId="77777777" w:rsidR="008E7795" w:rsidRPr="00037BE4" w:rsidRDefault="008E7795" w:rsidP="00614471">
            <w:pPr>
              <w:pStyle w:val="tablehead"/>
              <w:rPr>
                <w:kern w:val="18"/>
              </w:rPr>
            </w:pPr>
            <w:r w:rsidRPr="00037BE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3DBF409" w14:textId="77777777" w:rsidR="008E7795" w:rsidRPr="00037BE4" w:rsidRDefault="008E7795" w:rsidP="00614471">
            <w:pPr>
              <w:pStyle w:val="tablehead"/>
              <w:rPr>
                <w:kern w:val="18"/>
              </w:rPr>
            </w:pPr>
            <w:r w:rsidRPr="00037BE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82DC700" w14:textId="77777777" w:rsidR="008E7795" w:rsidRPr="00037BE4" w:rsidRDefault="008E7795" w:rsidP="00614471">
            <w:pPr>
              <w:pStyle w:val="tablehead"/>
              <w:rPr>
                <w:kern w:val="18"/>
              </w:rPr>
            </w:pPr>
            <w:r w:rsidRPr="00037BE4">
              <w:rPr>
                <w:kern w:val="18"/>
              </w:rPr>
              <w:t>PERSONAL INJURY PROTECTION</w:t>
            </w:r>
          </w:p>
        </w:tc>
      </w:tr>
      <w:tr w:rsidR="008E7795" w:rsidRPr="00037BE4" w14:paraId="5CEA790A" w14:textId="77777777" w:rsidTr="0061447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6632F5E" w14:textId="77777777" w:rsidR="008E7795" w:rsidRPr="00037BE4" w:rsidRDefault="008E7795" w:rsidP="0061447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61CF38D" w14:textId="77777777" w:rsidR="008E7795" w:rsidRPr="00037BE4" w:rsidRDefault="008E7795" w:rsidP="0061447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FB85038" w14:textId="77777777" w:rsidR="008E7795" w:rsidRPr="00037BE4" w:rsidRDefault="008E7795" w:rsidP="00614471">
            <w:pPr>
              <w:pStyle w:val="tablehead"/>
              <w:rPr>
                <w:kern w:val="18"/>
              </w:rPr>
            </w:pPr>
          </w:p>
        </w:tc>
      </w:tr>
      <w:tr w:rsidR="008E7795" w:rsidRPr="00037BE4" w14:paraId="59209369" w14:textId="77777777" w:rsidTr="0061447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A3268D9" w14:textId="77777777" w:rsidR="008E7795" w:rsidRPr="00037BE4" w:rsidRDefault="008E7795" w:rsidP="00614471">
            <w:pPr>
              <w:pStyle w:val="tablehead"/>
              <w:rPr>
                <w:kern w:val="18"/>
              </w:rPr>
            </w:pPr>
            <w:r w:rsidRPr="00037BE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AED1C1B" w14:textId="77777777" w:rsidR="008E7795" w:rsidRPr="00037BE4" w:rsidRDefault="008E7795" w:rsidP="00614471">
            <w:pPr>
              <w:pStyle w:val="tablehead"/>
              <w:rPr>
                <w:kern w:val="18"/>
              </w:rPr>
            </w:pPr>
            <w:r w:rsidRPr="00037BE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55C1865" w14:textId="77777777" w:rsidR="008E7795" w:rsidRPr="00037BE4" w:rsidRDefault="008E7795" w:rsidP="00614471">
            <w:pPr>
              <w:pStyle w:val="tablehead"/>
              <w:rPr>
                <w:kern w:val="18"/>
              </w:rPr>
            </w:pPr>
            <w:r w:rsidRPr="00037BE4">
              <w:rPr>
                <w:kern w:val="18"/>
              </w:rPr>
              <w:t>Basic Limits</w:t>
            </w:r>
          </w:p>
        </w:tc>
      </w:tr>
      <w:tr w:rsidR="008E7795" w:rsidRPr="00037BE4" w14:paraId="69AFDFFB" w14:textId="77777777" w:rsidTr="00614471">
        <w:trPr>
          <w:cantSplit/>
        </w:trPr>
        <w:tc>
          <w:tcPr>
            <w:tcW w:w="9360" w:type="dxa"/>
            <w:gridSpan w:val="7"/>
          </w:tcPr>
          <w:p w14:paraId="51C4103D" w14:textId="77777777" w:rsidR="008E7795" w:rsidRPr="00037BE4" w:rsidRDefault="008E7795" w:rsidP="00614471">
            <w:pPr>
              <w:pStyle w:val="tabletext11"/>
              <w:rPr>
                <w:b/>
                <w:kern w:val="18"/>
              </w:rPr>
            </w:pPr>
            <w:r w:rsidRPr="00037BE4">
              <w:rPr>
                <w:b/>
                <w:kern w:val="18"/>
              </w:rPr>
              <w:t>RULE 223. TRUCKS, TRACTORS AND TRAILERS CLASSIFICATIONS</w:t>
            </w:r>
          </w:p>
        </w:tc>
      </w:tr>
      <w:tr w:rsidR="008E7795" w:rsidRPr="00037BE4" w14:paraId="3ED24B51" w14:textId="77777777" w:rsidTr="00614471">
        <w:trPr>
          <w:cantSplit/>
        </w:trPr>
        <w:tc>
          <w:tcPr>
            <w:tcW w:w="3120" w:type="dxa"/>
            <w:gridSpan w:val="3"/>
          </w:tcPr>
          <w:p w14:paraId="1B3088A3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$   235</w:t>
            </w:r>
          </w:p>
        </w:tc>
        <w:tc>
          <w:tcPr>
            <w:tcW w:w="3120" w:type="dxa"/>
          </w:tcPr>
          <w:p w14:paraId="2FF690A2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21177244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B876542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44648D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037BE4" w14:paraId="3082C1E8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4A030F4" w14:textId="77777777" w:rsidR="008E7795" w:rsidRPr="00037BE4" w:rsidRDefault="008E7795" w:rsidP="00614471">
            <w:pPr>
              <w:pStyle w:val="tabletext11"/>
              <w:rPr>
                <w:b/>
                <w:kern w:val="18"/>
              </w:rPr>
            </w:pPr>
            <w:r w:rsidRPr="00037BE4">
              <w:rPr>
                <w:b/>
                <w:kern w:val="18"/>
              </w:rPr>
              <w:t>RULE 232. PRIVATE PASSENGER TYPES CLASSIFICATIONS</w:t>
            </w:r>
          </w:p>
        </w:tc>
      </w:tr>
      <w:tr w:rsidR="008E7795" w:rsidRPr="00037BE4" w14:paraId="0D6F1BC0" w14:textId="77777777" w:rsidTr="00614471">
        <w:trPr>
          <w:cantSplit/>
        </w:trPr>
        <w:tc>
          <w:tcPr>
            <w:tcW w:w="3120" w:type="dxa"/>
            <w:gridSpan w:val="3"/>
          </w:tcPr>
          <w:p w14:paraId="23559CC7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$   266</w:t>
            </w:r>
          </w:p>
        </w:tc>
        <w:tc>
          <w:tcPr>
            <w:tcW w:w="3120" w:type="dxa"/>
          </w:tcPr>
          <w:p w14:paraId="266C3A50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105D57F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DC3915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686D390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037BE4" w14:paraId="57F759DF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883F75" w14:textId="77777777" w:rsidR="008E7795" w:rsidRPr="00037BE4" w:rsidRDefault="008E7795" w:rsidP="00614471">
            <w:pPr>
              <w:pStyle w:val="tabletext11"/>
              <w:rPr>
                <w:b/>
                <w:kern w:val="18"/>
              </w:rPr>
            </w:pPr>
            <w:r w:rsidRPr="00037BE4">
              <w:rPr>
                <w:b/>
                <w:kern w:val="18"/>
              </w:rPr>
              <w:t>RULE 240. PUBLIC AUTO CLASSIFICATIONS –</w:t>
            </w:r>
          </w:p>
        </w:tc>
      </w:tr>
      <w:tr w:rsidR="008E7795" w:rsidRPr="00037BE4" w14:paraId="79AA97C4" w14:textId="77777777" w:rsidTr="00614471">
        <w:trPr>
          <w:cantSplit/>
        </w:trPr>
        <w:tc>
          <w:tcPr>
            <w:tcW w:w="540" w:type="dxa"/>
            <w:gridSpan w:val="2"/>
          </w:tcPr>
          <w:p w14:paraId="473FAF48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1342CE1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  <w:r w:rsidRPr="00037BE4">
              <w:rPr>
                <w:b/>
                <w:kern w:val="18"/>
              </w:rPr>
              <w:t>– TAXICABS AND LIMOUSINES</w:t>
            </w:r>
          </w:p>
        </w:tc>
      </w:tr>
      <w:tr w:rsidR="008E7795" w:rsidRPr="00037BE4" w14:paraId="50744AFB" w14:textId="77777777" w:rsidTr="00614471">
        <w:trPr>
          <w:cantSplit/>
        </w:trPr>
        <w:tc>
          <w:tcPr>
            <w:tcW w:w="3120" w:type="dxa"/>
            <w:gridSpan w:val="3"/>
          </w:tcPr>
          <w:p w14:paraId="208D26ED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$   945</w:t>
            </w:r>
          </w:p>
        </w:tc>
        <w:tc>
          <w:tcPr>
            <w:tcW w:w="3120" w:type="dxa"/>
          </w:tcPr>
          <w:p w14:paraId="621B1B27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$    39</w:t>
            </w:r>
          </w:p>
        </w:tc>
        <w:tc>
          <w:tcPr>
            <w:tcW w:w="1040" w:type="dxa"/>
          </w:tcPr>
          <w:p w14:paraId="44ED84D4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0D94CD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1269DF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037BE4" w14:paraId="03028952" w14:textId="77777777" w:rsidTr="00614471">
        <w:trPr>
          <w:cantSplit/>
        </w:trPr>
        <w:tc>
          <w:tcPr>
            <w:tcW w:w="540" w:type="dxa"/>
            <w:gridSpan w:val="2"/>
          </w:tcPr>
          <w:p w14:paraId="186D5727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5B53016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  <w:r w:rsidRPr="00037BE4">
              <w:rPr>
                <w:b/>
                <w:kern w:val="18"/>
              </w:rPr>
              <w:t>– SCHOOL AND CHURCH BUSES</w:t>
            </w:r>
          </w:p>
        </w:tc>
      </w:tr>
      <w:tr w:rsidR="008E7795" w:rsidRPr="00037BE4" w14:paraId="4E748EA7" w14:textId="77777777" w:rsidTr="00614471">
        <w:trPr>
          <w:cantSplit/>
        </w:trPr>
        <w:tc>
          <w:tcPr>
            <w:tcW w:w="3120" w:type="dxa"/>
            <w:gridSpan w:val="3"/>
          </w:tcPr>
          <w:p w14:paraId="135AD3A7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$    89</w:t>
            </w:r>
          </w:p>
        </w:tc>
        <w:tc>
          <w:tcPr>
            <w:tcW w:w="3120" w:type="dxa"/>
          </w:tcPr>
          <w:p w14:paraId="1E765E60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E0F55E7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5F4E44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C4A6E40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037BE4" w14:paraId="169E0C01" w14:textId="77777777" w:rsidTr="00614471">
        <w:trPr>
          <w:cantSplit/>
        </w:trPr>
        <w:tc>
          <w:tcPr>
            <w:tcW w:w="540" w:type="dxa"/>
            <w:gridSpan w:val="2"/>
          </w:tcPr>
          <w:p w14:paraId="68916AD1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DBBBF13" w14:textId="77777777" w:rsidR="008E7795" w:rsidRPr="00037BE4" w:rsidRDefault="008E7795" w:rsidP="00614471">
            <w:pPr>
              <w:pStyle w:val="tabletext11"/>
              <w:rPr>
                <w:b/>
                <w:kern w:val="18"/>
              </w:rPr>
            </w:pPr>
            <w:r w:rsidRPr="00037BE4">
              <w:rPr>
                <w:b/>
                <w:kern w:val="18"/>
              </w:rPr>
              <w:t>– OTHER BUSES</w:t>
            </w:r>
          </w:p>
        </w:tc>
      </w:tr>
      <w:tr w:rsidR="008E7795" w:rsidRPr="00037BE4" w14:paraId="061CD398" w14:textId="77777777" w:rsidTr="00614471">
        <w:trPr>
          <w:cantSplit/>
        </w:trPr>
        <w:tc>
          <w:tcPr>
            <w:tcW w:w="3120" w:type="dxa"/>
            <w:gridSpan w:val="3"/>
          </w:tcPr>
          <w:p w14:paraId="483F3C82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$   743</w:t>
            </w:r>
          </w:p>
        </w:tc>
        <w:tc>
          <w:tcPr>
            <w:tcW w:w="3120" w:type="dxa"/>
          </w:tcPr>
          <w:p w14:paraId="3D011F45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$    46</w:t>
            </w:r>
          </w:p>
        </w:tc>
        <w:tc>
          <w:tcPr>
            <w:tcW w:w="1040" w:type="dxa"/>
          </w:tcPr>
          <w:p w14:paraId="6F195DF3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3622D9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E3A424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037BE4" w14:paraId="72E4C403" w14:textId="77777777" w:rsidTr="00614471">
        <w:trPr>
          <w:cantSplit/>
        </w:trPr>
        <w:tc>
          <w:tcPr>
            <w:tcW w:w="540" w:type="dxa"/>
            <w:gridSpan w:val="2"/>
          </w:tcPr>
          <w:p w14:paraId="1AEE31E2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EFC5F67" w14:textId="77777777" w:rsidR="008E7795" w:rsidRPr="00037BE4" w:rsidRDefault="008E7795" w:rsidP="00614471">
            <w:pPr>
              <w:pStyle w:val="tabletext11"/>
              <w:rPr>
                <w:b/>
                <w:kern w:val="18"/>
              </w:rPr>
            </w:pPr>
            <w:r w:rsidRPr="00037BE4">
              <w:rPr>
                <w:b/>
                <w:kern w:val="18"/>
              </w:rPr>
              <w:t>– VAN POOLS</w:t>
            </w:r>
          </w:p>
        </w:tc>
      </w:tr>
      <w:tr w:rsidR="008E7795" w:rsidRPr="00037BE4" w14:paraId="1D8009B4" w14:textId="77777777" w:rsidTr="00614471">
        <w:trPr>
          <w:cantSplit/>
        </w:trPr>
        <w:tc>
          <w:tcPr>
            <w:tcW w:w="3120" w:type="dxa"/>
            <w:gridSpan w:val="3"/>
          </w:tcPr>
          <w:p w14:paraId="4D409FE0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$   223</w:t>
            </w:r>
          </w:p>
        </w:tc>
        <w:tc>
          <w:tcPr>
            <w:tcW w:w="3120" w:type="dxa"/>
          </w:tcPr>
          <w:p w14:paraId="434226B9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BD45295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7113FD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18C666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037BE4" w14:paraId="454E2C2C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400FF47" w14:textId="77777777" w:rsidR="008E7795" w:rsidRPr="00037BE4" w:rsidRDefault="008E7795" w:rsidP="00614471">
            <w:pPr>
              <w:pStyle w:val="tabletext11"/>
              <w:rPr>
                <w:b/>
                <w:kern w:val="18"/>
              </w:rPr>
            </w:pPr>
            <w:r w:rsidRPr="00037BE4">
              <w:rPr>
                <w:b/>
                <w:kern w:val="18"/>
              </w:rPr>
              <w:t>RULE 249. AUTO DEALERS – PREMIUM DEVELOPMENT</w:t>
            </w:r>
          </w:p>
        </w:tc>
      </w:tr>
      <w:tr w:rsidR="008E7795" w:rsidRPr="00037BE4" w14:paraId="019D6FDB" w14:textId="77777777" w:rsidTr="00614471">
        <w:trPr>
          <w:cantSplit/>
        </w:trPr>
        <w:tc>
          <w:tcPr>
            <w:tcW w:w="3120" w:type="dxa"/>
            <w:gridSpan w:val="3"/>
          </w:tcPr>
          <w:p w14:paraId="6301649B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$   475</w:t>
            </w:r>
          </w:p>
        </w:tc>
        <w:tc>
          <w:tcPr>
            <w:tcW w:w="3120" w:type="dxa"/>
          </w:tcPr>
          <w:p w14:paraId="477D793B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 xml:space="preserve">Refer to Rule </w:t>
            </w:r>
            <w:r w:rsidRPr="00037BE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3A0ADFE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3FAFC8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37BE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4476293" w14:textId="77777777" w:rsidR="008E7795" w:rsidRPr="00037BE4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037BE4" w14:paraId="0DEA372D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FD8DEDB" w14:textId="77777777" w:rsidR="008E7795" w:rsidRPr="00037BE4" w:rsidRDefault="008E7795" w:rsidP="00614471">
            <w:pPr>
              <w:pStyle w:val="tabletext11"/>
              <w:rPr>
                <w:b/>
                <w:kern w:val="18"/>
              </w:rPr>
            </w:pPr>
          </w:p>
        </w:tc>
      </w:tr>
      <w:tr w:rsidR="008E7795" w:rsidRPr="00037BE4" w14:paraId="274D59F5" w14:textId="77777777" w:rsidTr="00614471">
        <w:trPr>
          <w:cantSplit/>
        </w:trPr>
        <w:tc>
          <w:tcPr>
            <w:tcW w:w="220" w:type="dxa"/>
            <w:tcBorders>
              <w:top w:val="nil"/>
            </w:tcBorders>
          </w:tcPr>
          <w:p w14:paraId="6D53807D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  <w:r w:rsidRPr="00037B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7753A61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  <w:r w:rsidRPr="00037BE4">
              <w:rPr>
                <w:kern w:val="18"/>
              </w:rPr>
              <w:t xml:space="preserve">For Other Than Zone-rated Trucks, Tractors and Trailers Classifications, refer to Rule </w:t>
            </w:r>
            <w:r w:rsidRPr="00037BE4">
              <w:rPr>
                <w:b/>
                <w:kern w:val="18"/>
              </w:rPr>
              <w:t>222.</w:t>
            </w:r>
            <w:r w:rsidRPr="00037BE4">
              <w:rPr>
                <w:kern w:val="18"/>
              </w:rPr>
              <w:t xml:space="preserve"> for premium development.</w:t>
            </w:r>
          </w:p>
        </w:tc>
      </w:tr>
      <w:tr w:rsidR="008E7795" w:rsidRPr="00037BE4" w14:paraId="63BABB96" w14:textId="77777777" w:rsidTr="00614471">
        <w:trPr>
          <w:cantSplit/>
        </w:trPr>
        <w:tc>
          <w:tcPr>
            <w:tcW w:w="220" w:type="dxa"/>
            <w:tcBorders>
              <w:top w:val="nil"/>
            </w:tcBorders>
          </w:tcPr>
          <w:p w14:paraId="5D80C0C0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  <w:r w:rsidRPr="00037B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F6F8129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  <w:r w:rsidRPr="00037BE4">
              <w:rPr>
                <w:kern w:val="18"/>
              </w:rPr>
              <w:t xml:space="preserve">For Private Passenger Types Classifications, refer to Rule </w:t>
            </w:r>
            <w:r w:rsidRPr="00037BE4">
              <w:rPr>
                <w:b/>
                <w:kern w:val="18"/>
              </w:rPr>
              <w:t>232.</w:t>
            </w:r>
            <w:r w:rsidRPr="00037BE4">
              <w:rPr>
                <w:kern w:val="18"/>
              </w:rPr>
              <w:t xml:space="preserve"> for premium development.</w:t>
            </w:r>
          </w:p>
        </w:tc>
      </w:tr>
      <w:tr w:rsidR="008E7795" w:rsidRPr="00037BE4" w14:paraId="298FFF49" w14:textId="77777777" w:rsidTr="00614471">
        <w:trPr>
          <w:cantSplit/>
        </w:trPr>
        <w:tc>
          <w:tcPr>
            <w:tcW w:w="220" w:type="dxa"/>
            <w:tcBorders>
              <w:top w:val="nil"/>
            </w:tcBorders>
          </w:tcPr>
          <w:p w14:paraId="0DBB6474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  <w:r w:rsidRPr="00037B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9096C63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  <w:r w:rsidRPr="00037BE4">
              <w:rPr>
                <w:kern w:val="18"/>
              </w:rPr>
              <w:t xml:space="preserve">For Other Than Zone-rated Public Autos, refer to Rule </w:t>
            </w:r>
            <w:r w:rsidRPr="00037BE4">
              <w:rPr>
                <w:rStyle w:val="rulelink"/>
              </w:rPr>
              <w:t xml:space="preserve">239. </w:t>
            </w:r>
            <w:r w:rsidRPr="001350CB">
              <w:rPr>
                <w:rStyle w:val="rulelink"/>
                <w:b w:val="0"/>
                <w:bCs/>
              </w:rPr>
              <w:t>for premium development.</w:t>
            </w:r>
            <w:r w:rsidRPr="00037BE4">
              <w:rPr>
                <w:rStyle w:val="rulelink"/>
              </w:rPr>
              <w:t xml:space="preserve"> </w:t>
            </w:r>
          </w:p>
        </w:tc>
      </w:tr>
      <w:tr w:rsidR="008E7795" w:rsidRPr="00037BE4" w14:paraId="72813B57" w14:textId="77777777" w:rsidTr="00614471">
        <w:trPr>
          <w:cantSplit/>
        </w:trPr>
        <w:tc>
          <w:tcPr>
            <w:tcW w:w="220" w:type="dxa"/>
          </w:tcPr>
          <w:p w14:paraId="14416DE3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  <w:r w:rsidRPr="00037B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D215331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  <w:r w:rsidRPr="00037BE4">
              <w:rPr>
                <w:kern w:val="18"/>
              </w:rPr>
              <w:t xml:space="preserve">For liability increased limits factors, refer to Rule </w:t>
            </w:r>
            <w:r w:rsidRPr="00037BE4">
              <w:rPr>
                <w:rStyle w:val="rulelink"/>
              </w:rPr>
              <w:t>300.</w:t>
            </w:r>
          </w:p>
        </w:tc>
      </w:tr>
      <w:tr w:rsidR="008E7795" w:rsidRPr="00037BE4" w14:paraId="55947764" w14:textId="77777777" w:rsidTr="0061447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2CE6FD1" w14:textId="77777777" w:rsidR="008E7795" w:rsidRPr="00037BE4" w:rsidRDefault="008E7795" w:rsidP="00614471">
            <w:pPr>
              <w:pStyle w:val="tabletext11"/>
              <w:jc w:val="both"/>
              <w:rPr>
                <w:kern w:val="18"/>
              </w:rPr>
            </w:pPr>
            <w:r w:rsidRPr="00037B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4A47E78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  <w:r w:rsidRPr="00037BE4">
              <w:rPr>
                <w:kern w:val="18"/>
              </w:rPr>
              <w:t xml:space="preserve">Other Than Auto losses for </w:t>
            </w:r>
            <w:r w:rsidRPr="00037BE4">
              <w:t>Auto Dealers</w:t>
            </w:r>
            <w:r w:rsidRPr="00037BE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37BE4">
              <w:rPr>
                <w:rStyle w:val="rulelink"/>
              </w:rPr>
              <w:t>249.</w:t>
            </w:r>
          </w:p>
        </w:tc>
      </w:tr>
      <w:tr w:rsidR="008E7795" w:rsidRPr="00037BE4" w14:paraId="399D4B3D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B52134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C7949E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384E5BCB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5C34D5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63A8C6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4C01F134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244680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B1687A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72F74976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8F2C6A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A78DC9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018E57CE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CA1966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3D1653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7C7339CE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CB31A8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3CE03C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26E59F9D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7D9622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F591C2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373DD337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28FF3C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D4794A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1AB4DE22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DCBBD2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1E5523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5F9C6129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BA7D98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70EF62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295E0E95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484494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7B9DB6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6A042902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623E34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F8FCBA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7E0CE1CD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A62FD5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85CCC1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0277A4F7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3F5F92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4245AC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5045EFC4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00442A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43CE15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6A66F1E5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0C2106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5BAF75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19AE5CFF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5AC898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CE1FFF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3035F6BC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325091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49B1C8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7759A2C6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47632A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B40611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5F98D77E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C675A6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9C348E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6F82726E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8FE78D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B2B97A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39674B0B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6CE290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3CB136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37BE4" w14:paraId="3E807DF3" w14:textId="77777777" w:rsidTr="0061447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AB6CA73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181755E" w14:textId="77777777" w:rsidR="008E7795" w:rsidRPr="00037BE4" w:rsidRDefault="008E7795" w:rsidP="00614471">
            <w:pPr>
              <w:pStyle w:val="tabletext11"/>
              <w:rPr>
                <w:kern w:val="18"/>
              </w:rPr>
            </w:pPr>
          </w:p>
        </w:tc>
      </w:tr>
    </w:tbl>
    <w:p w14:paraId="267A8848" w14:textId="45CB00D5" w:rsidR="008E7795" w:rsidRDefault="008E7795" w:rsidP="008E7795">
      <w:pPr>
        <w:pStyle w:val="isonormal"/>
        <w:jc w:val="left"/>
      </w:pPr>
      <w:bookmarkStart w:id="1" w:name="EndDoc"/>
      <w:bookmarkEnd w:id="1"/>
    </w:p>
    <w:p w14:paraId="58AF58E6" w14:textId="00D8E98E" w:rsidR="008E7795" w:rsidRPr="004F3956" w:rsidRDefault="00BA5A76" w:rsidP="008E7795">
      <w:pPr>
        <w:pStyle w:val="subcap"/>
      </w:pPr>
      <w:r>
        <w:br w:type="page"/>
      </w:r>
      <w:r w:rsidR="008E7795" w:rsidRPr="004F3956">
        <w:lastRenderedPageBreak/>
        <w:t>TERRITORY 105</w:t>
      </w:r>
    </w:p>
    <w:p w14:paraId="59F26305" w14:textId="77777777" w:rsidR="008E7795" w:rsidRPr="004F3956" w:rsidRDefault="008E7795" w:rsidP="008E7795">
      <w:pPr>
        <w:pStyle w:val="subcap2"/>
      </w:pPr>
      <w:r w:rsidRPr="004F3956">
        <w:t>LIAB, MED PAY</w:t>
      </w:r>
    </w:p>
    <w:p w14:paraId="42CD8D22" w14:textId="77777777" w:rsidR="008E7795" w:rsidRPr="004F3956" w:rsidRDefault="008E7795" w:rsidP="008E7795">
      <w:pPr>
        <w:pStyle w:val="isonormal"/>
      </w:pPr>
    </w:p>
    <w:p w14:paraId="62AC34C8" w14:textId="77777777" w:rsidR="008E7795" w:rsidRPr="004F3956" w:rsidRDefault="008E7795" w:rsidP="008E7795">
      <w:pPr>
        <w:pStyle w:val="isonormal"/>
        <w:sectPr w:rsidR="008E7795" w:rsidRPr="004F3956" w:rsidSect="008E7795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8E7795" w:rsidRPr="004F3956" w14:paraId="5B4FF7EF" w14:textId="77777777" w:rsidTr="0061447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371B7EC" w14:textId="77777777" w:rsidR="008E7795" w:rsidRPr="004F3956" w:rsidRDefault="008E7795" w:rsidP="00614471">
            <w:pPr>
              <w:pStyle w:val="tablehead"/>
              <w:rPr>
                <w:kern w:val="18"/>
              </w:rPr>
            </w:pPr>
            <w:r w:rsidRPr="004F395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CA9955A" w14:textId="77777777" w:rsidR="008E7795" w:rsidRPr="004F3956" w:rsidRDefault="008E7795" w:rsidP="00614471">
            <w:pPr>
              <w:pStyle w:val="tablehead"/>
              <w:rPr>
                <w:kern w:val="18"/>
              </w:rPr>
            </w:pPr>
            <w:r w:rsidRPr="004F395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0D37583" w14:textId="77777777" w:rsidR="008E7795" w:rsidRPr="004F3956" w:rsidRDefault="008E7795" w:rsidP="00614471">
            <w:pPr>
              <w:pStyle w:val="tablehead"/>
              <w:rPr>
                <w:kern w:val="18"/>
              </w:rPr>
            </w:pPr>
            <w:r w:rsidRPr="004F3956">
              <w:rPr>
                <w:kern w:val="18"/>
              </w:rPr>
              <w:t>PERSONAL INJURY PROTECTION</w:t>
            </w:r>
          </w:p>
        </w:tc>
      </w:tr>
      <w:tr w:rsidR="008E7795" w:rsidRPr="004F3956" w14:paraId="623F2C5C" w14:textId="77777777" w:rsidTr="0061447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5E76165" w14:textId="77777777" w:rsidR="008E7795" w:rsidRPr="004F3956" w:rsidRDefault="008E7795" w:rsidP="0061447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89023CD" w14:textId="77777777" w:rsidR="008E7795" w:rsidRPr="004F3956" w:rsidRDefault="008E7795" w:rsidP="0061447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CBA4D96" w14:textId="77777777" w:rsidR="008E7795" w:rsidRPr="004F3956" w:rsidRDefault="008E7795" w:rsidP="00614471">
            <w:pPr>
              <w:pStyle w:val="tablehead"/>
              <w:rPr>
                <w:kern w:val="18"/>
              </w:rPr>
            </w:pPr>
          </w:p>
        </w:tc>
      </w:tr>
      <w:tr w:rsidR="008E7795" w:rsidRPr="004F3956" w14:paraId="36CD79BC" w14:textId="77777777" w:rsidTr="0061447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C95C075" w14:textId="77777777" w:rsidR="008E7795" w:rsidRPr="004F3956" w:rsidRDefault="008E7795" w:rsidP="00614471">
            <w:pPr>
              <w:pStyle w:val="tablehead"/>
              <w:rPr>
                <w:kern w:val="18"/>
              </w:rPr>
            </w:pPr>
            <w:r w:rsidRPr="004F395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80505B9" w14:textId="77777777" w:rsidR="008E7795" w:rsidRPr="004F3956" w:rsidRDefault="008E7795" w:rsidP="00614471">
            <w:pPr>
              <w:pStyle w:val="tablehead"/>
              <w:rPr>
                <w:kern w:val="18"/>
              </w:rPr>
            </w:pPr>
            <w:r w:rsidRPr="004F395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3B94D0B" w14:textId="77777777" w:rsidR="008E7795" w:rsidRPr="004F3956" w:rsidRDefault="008E7795" w:rsidP="00614471">
            <w:pPr>
              <w:pStyle w:val="tablehead"/>
              <w:rPr>
                <w:kern w:val="18"/>
              </w:rPr>
            </w:pPr>
            <w:r w:rsidRPr="004F3956">
              <w:rPr>
                <w:kern w:val="18"/>
              </w:rPr>
              <w:t>Basic Limits</w:t>
            </w:r>
          </w:p>
        </w:tc>
      </w:tr>
      <w:tr w:rsidR="008E7795" w:rsidRPr="004F3956" w14:paraId="10556197" w14:textId="77777777" w:rsidTr="00614471">
        <w:trPr>
          <w:cantSplit/>
        </w:trPr>
        <w:tc>
          <w:tcPr>
            <w:tcW w:w="9360" w:type="dxa"/>
            <w:gridSpan w:val="7"/>
          </w:tcPr>
          <w:p w14:paraId="03C3F9DE" w14:textId="77777777" w:rsidR="008E7795" w:rsidRPr="004F3956" w:rsidRDefault="008E7795" w:rsidP="00614471">
            <w:pPr>
              <w:pStyle w:val="tabletext11"/>
              <w:rPr>
                <w:b/>
                <w:kern w:val="18"/>
              </w:rPr>
            </w:pPr>
            <w:r w:rsidRPr="004F3956">
              <w:rPr>
                <w:b/>
                <w:kern w:val="18"/>
              </w:rPr>
              <w:t>RULE 223. TRUCKS, TRACTORS AND TRAILERS CLASSIFICATIONS</w:t>
            </w:r>
          </w:p>
        </w:tc>
      </w:tr>
      <w:tr w:rsidR="008E7795" w:rsidRPr="004F3956" w14:paraId="3085EC5E" w14:textId="77777777" w:rsidTr="00614471">
        <w:trPr>
          <w:cantSplit/>
        </w:trPr>
        <w:tc>
          <w:tcPr>
            <w:tcW w:w="3120" w:type="dxa"/>
            <w:gridSpan w:val="3"/>
          </w:tcPr>
          <w:p w14:paraId="368D8A37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$   228</w:t>
            </w:r>
          </w:p>
        </w:tc>
        <w:tc>
          <w:tcPr>
            <w:tcW w:w="3120" w:type="dxa"/>
          </w:tcPr>
          <w:p w14:paraId="6EFC27D6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A911DFF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38B727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6D6FBC7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4F3956" w14:paraId="7D59B74A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CC99B5B" w14:textId="77777777" w:rsidR="008E7795" w:rsidRPr="004F3956" w:rsidRDefault="008E7795" w:rsidP="00614471">
            <w:pPr>
              <w:pStyle w:val="tabletext11"/>
              <w:rPr>
                <w:b/>
                <w:kern w:val="18"/>
              </w:rPr>
            </w:pPr>
            <w:r w:rsidRPr="004F3956">
              <w:rPr>
                <w:b/>
                <w:kern w:val="18"/>
              </w:rPr>
              <w:t>RULE 232. PRIVATE PASSENGER TYPES CLASSIFICATIONS</w:t>
            </w:r>
          </w:p>
        </w:tc>
      </w:tr>
      <w:tr w:rsidR="008E7795" w:rsidRPr="004F3956" w14:paraId="68638ECD" w14:textId="77777777" w:rsidTr="00614471">
        <w:trPr>
          <w:cantSplit/>
        </w:trPr>
        <w:tc>
          <w:tcPr>
            <w:tcW w:w="3120" w:type="dxa"/>
            <w:gridSpan w:val="3"/>
          </w:tcPr>
          <w:p w14:paraId="75D98BCA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$   212</w:t>
            </w:r>
          </w:p>
        </w:tc>
        <w:tc>
          <w:tcPr>
            <w:tcW w:w="3120" w:type="dxa"/>
          </w:tcPr>
          <w:p w14:paraId="35D4B29A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BD49F47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EF3EC2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3477BC3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4F3956" w14:paraId="5C344FBB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E6A39B2" w14:textId="77777777" w:rsidR="008E7795" w:rsidRPr="004F3956" w:rsidRDefault="008E7795" w:rsidP="00614471">
            <w:pPr>
              <w:pStyle w:val="tabletext11"/>
              <w:rPr>
                <w:b/>
                <w:kern w:val="18"/>
              </w:rPr>
            </w:pPr>
            <w:r w:rsidRPr="004F3956">
              <w:rPr>
                <w:b/>
                <w:kern w:val="18"/>
              </w:rPr>
              <w:t>RULE 240. PUBLIC AUTO CLASSIFICATIONS –</w:t>
            </w:r>
          </w:p>
        </w:tc>
      </w:tr>
      <w:tr w:rsidR="008E7795" w:rsidRPr="004F3956" w14:paraId="037EC3DF" w14:textId="77777777" w:rsidTr="00614471">
        <w:trPr>
          <w:cantSplit/>
        </w:trPr>
        <w:tc>
          <w:tcPr>
            <w:tcW w:w="540" w:type="dxa"/>
            <w:gridSpan w:val="2"/>
          </w:tcPr>
          <w:p w14:paraId="5DE3B29E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34830A4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  <w:r w:rsidRPr="004F3956">
              <w:rPr>
                <w:b/>
                <w:kern w:val="18"/>
              </w:rPr>
              <w:t>– TAXICABS AND LIMOUSINES</w:t>
            </w:r>
          </w:p>
        </w:tc>
      </w:tr>
      <w:tr w:rsidR="008E7795" w:rsidRPr="004F3956" w14:paraId="53885873" w14:textId="77777777" w:rsidTr="00614471">
        <w:trPr>
          <w:cantSplit/>
        </w:trPr>
        <w:tc>
          <w:tcPr>
            <w:tcW w:w="3120" w:type="dxa"/>
            <w:gridSpan w:val="3"/>
          </w:tcPr>
          <w:p w14:paraId="312CEFA6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$   917</w:t>
            </w:r>
          </w:p>
        </w:tc>
        <w:tc>
          <w:tcPr>
            <w:tcW w:w="3120" w:type="dxa"/>
          </w:tcPr>
          <w:p w14:paraId="23F26F2A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$    38</w:t>
            </w:r>
          </w:p>
        </w:tc>
        <w:tc>
          <w:tcPr>
            <w:tcW w:w="1040" w:type="dxa"/>
          </w:tcPr>
          <w:p w14:paraId="269F6DDF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46CA68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FCFD76E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4F3956" w14:paraId="750CC5B4" w14:textId="77777777" w:rsidTr="00614471">
        <w:trPr>
          <w:cantSplit/>
        </w:trPr>
        <w:tc>
          <w:tcPr>
            <w:tcW w:w="540" w:type="dxa"/>
            <w:gridSpan w:val="2"/>
          </w:tcPr>
          <w:p w14:paraId="30B6042D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1CB085D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  <w:r w:rsidRPr="004F3956">
              <w:rPr>
                <w:b/>
                <w:kern w:val="18"/>
              </w:rPr>
              <w:t>– SCHOOL AND CHURCH BUSES</w:t>
            </w:r>
          </w:p>
        </w:tc>
      </w:tr>
      <w:tr w:rsidR="008E7795" w:rsidRPr="004F3956" w14:paraId="197D3901" w14:textId="77777777" w:rsidTr="00614471">
        <w:trPr>
          <w:cantSplit/>
        </w:trPr>
        <w:tc>
          <w:tcPr>
            <w:tcW w:w="3120" w:type="dxa"/>
            <w:gridSpan w:val="3"/>
          </w:tcPr>
          <w:p w14:paraId="06097624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$    87</w:t>
            </w:r>
          </w:p>
        </w:tc>
        <w:tc>
          <w:tcPr>
            <w:tcW w:w="3120" w:type="dxa"/>
          </w:tcPr>
          <w:p w14:paraId="3405FE59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4FB69CE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16FCFF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8F49176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4F3956" w14:paraId="78E17921" w14:textId="77777777" w:rsidTr="00614471">
        <w:trPr>
          <w:cantSplit/>
        </w:trPr>
        <w:tc>
          <w:tcPr>
            <w:tcW w:w="540" w:type="dxa"/>
            <w:gridSpan w:val="2"/>
          </w:tcPr>
          <w:p w14:paraId="7400ACBC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8EF8C2D" w14:textId="77777777" w:rsidR="008E7795" w:rsidRPr="004F3956" w:rsidRDefault="008E7795" w:rsidP="00614471">
            <w:pPr>
              <w:pStyle w:val="tabletext11"/>
              <w:rPr>
                <w:b/>
                <w:kern w:val="18"/>
              </w:rPr>
            </w:pPr>
            <w:r w:rsidRPr="004F3956">
              <w:rPr>
                <w:b/>
                <w:kern w:val="18"/>
              </w:rPr>
              <w:t>– OTHER BUSES</w:t>
            </w:r>
          </w:p>
        </w:tc>
      </w:tr>
      <w:tr w:rsidR="008E7795" w:rsidRPr="004F3956" w14:paraId="03D43B56" w14:textId="77777777" w:rsidTr="00614471">
        <w:trPr>
          <w:cantSplit/>
        </w:trPr>
        <w:tc>
          <w:tcPr>
            <w:tcW w:w="3120" w:type="dxa"/>
            <w:gridSpan w:val="3"/>
          </w:tcPr>
          <w:p w14:paraId="7CF0DE92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$   720</w:t>
            </w:r>
          </w:p>
        </w:tc>
        <w:tc>
          <w:tcPr>
            <w:tcW w:w="3120" w:type="dxa"/>
          </w:tcPr>
          <w:p w14:paraId="3F978358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$    50</w:t>
            </w:r>
          </w:p>
        </w:tc>
        <w:tc>
          <w:tcPr>
            <w:tcW w:w="1040" w:type="dxa"/>
          </w:tcPr>
          <w:p w14:paraId="3296ADFF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9DE01C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AB6F29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4F3956" w14:paraId="1D0007CC" w14:textId="77777777" w:rsidTr="00614471">
        <w:trPr>
          <w:cantSplit/>
        </w:trPr>
        <w:tc>
          <w:tcPr>
            <w:tcW w:w="540" w:type="dxa"/>
            <w:gridSpan w:val="2"/>
          </w:tcPr>
          <w:p w14:paraId="7FF4F1A2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2E6D82C" w14:textId="77777777" w:rsidR="008E7795" w:rsidRPr="004F3956" w:rsidRDefault="008E7795" w:rsidP="00614471">
            <w:pPr>
              <w:pStyle w:val="tabletext11"/>
              <w:rPr>
                <w:b/>
                <w:kern w:val="18"/>
              </w:rPr>
            </w:pPr>
            <w:r w:rsidRPr="004F3956">
              <w:rPr>
                <w:b/>
                <w:kern w:val="18"/>
              </w:rPr>
              <w:t>– VAN POOLS</w:t>
            </w:r>
          </w:p>
        </w:tc>
      </w:tr>
      <w:tr w:rsidR="008E7795" w:rsidRPr="004F3956" w14:paraId="1484386F" w14:textId="77777777" w:rsidTr="00614471">
        <w:trPr>
          <w:cantSplit/>
        </w:trPr>
        <w:tc>
          <w:tcPr>
            <w:tcW w:w="3120" w:type="dxa"/>
            <w:gridSpan w:val="3"/>
          </w:tcPr>
          <w:p w14:paraId="2537E1AC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$   217</w:t>
            </w:r>
          </w:p>
        </w:tc>
        <w:tc>
          <w:tcPr>
            <w:tcW w:w="3120" w:type="dxa"/>
          </w:tcPr>
          <w:p w14:paraId="6BD93EAD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8465FB9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ED2ECD7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D4A329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4F3956" w14:paraId="52796D8C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F75BA50" w14:textId="77777777" w:rsidR="008E7795" w:rsidRPr="004F3956" w:rsidRDefault="008E7795" w:rsidP="00614471">
            <w:pPr>
              <w:pStyle w:val="tabletext11"/>
              <w:rPr>
                <w:b/>
                <w:kern w:val="18"/>
              </w:rPr>
            </w:pPr>
            <w:r w:rsidRPr="004F3956">
              <w:rPr>
                <w:b/>
                <w:kern w:val="18"/>
              </w:rPr>
              <w:t>RULE 249. AUTO DEALERS – PREMIUM DEVELOPMENT</w:t>
            </w:r>
          </w:p>
        </w:tc>
      </w:tr>
      <w:tr w:rsidR="008E7795" w:rsidRPr="004F3956" w14:paraId="41F38061" w14:textId="77777777" w:rsidTr="00614471">
        <w:trPr>
          <w:cantSplit/>
        </w:trPr>
        <w:tc>
          <w:tcPr>
            <w:tcW w:w="3120" w:type="dxa"/>
            <w:gridSpan w:val="3"/>
          </w:tcPr>
          <w:p w14:paraId="176C6F93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$   371</w:t>
            </w:r>
          </w:p>
        </w:tc>
        <w:tc>
          <w:tcPr>
            <w:tcW w:w="3120" w:type="dxa"/>
          </w:tcPr>
          <w:p w14:paraId="36011A78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 xml:space="preserve">Refer to Rule </w:t>
            </w:r>
            <w:r w:rsidRPr="004F395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3612CAE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1FC0D2B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4F395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91EB0F" w14:textId="77777777" w:rsidR="008E7795" w:rsidRPr="004F3956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4F3956" w14:paraId="14B74D2C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590F297" w14:textId="77777777" w:rsidR="008E7795" w:rsidRPr="004F3956" w:rsidRDefault="008E7795" w:rsidP="00614471">
            <w:pPr>
              <w:pStyle w:val="tabletext11"/>
              <w:rPr>
                <w:b/>
                <w:kern w:val="18"/>
              </w:rPr>
            </w:pPr>
          </w:p>
        </w:tc>
      </w:tr>
      <w:tr w:rsidR="008E7795" w:rsidRPr="004F3956" w14:paraId="4F88E368" w14:textId="77777777" w:rsidTr="00614471">
        <w:trPr>
          <w:cantSplit/>
        </w:trPr>
        <w:tc>
          <w:tcPr>
            <w:tcW w:w="220" w:type="dxa"/>
            <w:tcBorders>
              <w:top w:val="nil"/>
            </w:tcBorders>
          </w:tcPr>
          <w:p w14:paraId="57183AF1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  <w:r w:rsidRPr="004F395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79A24F6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  <w:r w:rsidRPr="004F3956">
              <w:rPr>
                <w:kern w:val="18"/>
              </w:rPr>
              <w:t xml:space="preserve">For Other Than Zone-rated Trucks, Tractors and Trailers Classifications, refer to Rule </w:t>
            </w:r>
            <w:r w:rsidRPr="004F3956">
              <w:rPr>
                <w:b/>
                <w:kern w:val="18"/>
              </w:rPr>
              <w:t>222.</w:t>
            </w:r>
            <w:r w:rsidRPr="004F3956">
              <w:rPr>
                <w:kern w:val="18"/>
              </w:rPr>
              <w:t xml:space="preserve"> for premium development.</w:t>
            </w:r>
          </w:p>
        </w:tc>
      </w:tr>
      <w:tr w:rsidR="008E7795" w:rsidRPr="004F3956" w14:paraId="6492CD20" w14:textId="77777777" w:rsidTr="00614471">
        <w:trPr>
          <w:cantSplit/>
        </w:trPr>
        <w:tc>
          <w:tcPr>
            <w:tcW w:w="220" w:type="dxa"/>
            <w:tcBorders>
              <w:top w:val="nil"/>
            </w:tcBorders>
          </w:tcPr>
          <w:p w14:paraId="5188F827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  <w:r w:rsidRPr="004F395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EA4D52D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  <w:r w:rsidRPr="004F3956">
              <w:rPr>
                <w:kern w:val="18"/>
              </w:rPr>
              <w:t xml:space="preserve">For Private Passenger Types Classifications, refer to Rule </w:t>
            </w:r>
            <w:r w:rsidRPr="004F3956">
              <w:rPr>
                <w:b/>
                <w:kern w:val="18"/>
              </w:rPr>
              <w:t>232.</w:t>
            </w:r>
            <w:r w:rsidRPr="004F3956">
              <w:rPr>
                <w:kern w:val="18"/>
              </w:rPr>
              <w:t xml:space="preserve"> for premium development.</w:t>
            </w:r>
          </w:p>
        </w:tc>
      </w:tr>
      <w:tr w:rsidR="008E7795" w:rsidRPr="004F3956" w14:paraId="2F016263" w14:textId="77777777" w:rsidTr="00614471">
        <w:trPr>
          <w:cantSplit/>
        </w:trPr>
        <w:tc>
          <w:tcPr>
            <w:tcW w:w="220" w:type="dxa"/>
            <w:tcBorders>
              <w:top w:val="nil"/>
            </w:tcBorders>
          </w:tcPr>
          <w:p w14:paraId="6ED44427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  <w:r w:rsidRPr="004F395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0476BDA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  <w:r w:rsidRPr="004F3956">
              <w:rPr>
                <w:kern w:val="18"/>
              </w:rPr>
              <w:t xml:space="preserve">For Other Than Zone-rated Public Autos, refer to Rule </w:t>
            </w:r>
            <w:r w:rsidRPr="004F3956">
              <w:rPr>
                <w:rStyle w:val="rulelink"/>
              </w:rPr>
              <w:t xml:space="preserve">239. </w:t>
            </w:r>
            <w:r w:rsidRPr="001350CB">
              <w:rPr>
                <w:rStyle w:val="rulelink"/>
                <w:b w:val="0"/>
                <w:bCs/>
              </w:rPr>
              <w:t>for premium development.</w:t>
            </w:r>
            <w:r w:rsidRPr="004F3956">
              <w:rPr>
                <w:rStyle w:val="rulelink"/>
              </w:rPr>
              <w:t xml:space="preserve"> </w:t>
            </w:r>
          </w:p>
        </w:tc>
      </w:tr>
      <w:tr w:rsidR="008E7795" w:rsidRPr="004F3956" w14:paraId="6E375350" w14:textId="77777777" w:rsidTr="00614471">
        <w:trPr>
          <w:cantSplit/>
        </w:trPr>
        <w:tc>
          <w:tcPr>
            <w:tcW w:w="220" w:type="dxa"/>
          </w:tcPr>
          <w:p w14:paraId="632841C9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  <w:r w:rsidRPr="004F395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A70A359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  <w:r w:rsidRPr="004F3956">
              <w:rPr>
                <w:kern w:val="18"/>
              </w:rPr>
              <w:t xml:space="preserve">For liability increased limits factors, refer to Rule </w:t>
            </w:r>
            <w:r w:rsidRPr="004F3956">
              <w:rPr>
                <w:rStyle w:val="rulelink"/>
              </w:rPr>
              <w:t>300.</w:t>
            </w:r>
          </w:p>
        </w:tc>
      </w:tr>
      <w:tr w:rsidR="008E7795" w:rsidRPr="004F3956" w14:paraId="75247998" w14:textId="77777777" w:rsidTr="0061447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B8416ED" w14:textId="77777777" w:rsidR="008E7795" w:rsidRPr="004F3956" w:rsidRDefault="008E7795" w:rsidP="00614471">
            <w:pPr>
              <w:pStyle w:val="tabletext11"/>
              <w:jc w:val="both"/>
              <w:rPr>
                <w:kern w:val="18"/>
              </w:rPr>
            </w:pPr>
            <w:r w:rsidRPr="004F395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5706D78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  <w:r w:rsidRPr="004F3956">
              <w:rPr>
                <w:kern w:val="18"/>
              </w:rPr>
              <w:t xml:space="preserve">Other Than Auto losses for </w:t>
            </w:r>
            <w:r w:rsidRPr="004F3956">
              <w:t>Auto Dealers</w:t>
            </w:r>
            <w:r w:rsidRPr="004F395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F3956">
              <w:rPr>
                <w:rStyle w:val="rulelink"/>
              </w:rPr>
              <w:t>249.</w:t>
            </w:r>
          </w:p>
        </w:tc>
      </w:tr>
      <w:tr w:rsidR="008E7795" w:rsidRPr="004F3956" w14:paraId="3B14A9DA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59B6BB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C3D6CF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10088341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C4E458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78B6C4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748FC856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A00671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23EEDF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72525618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057797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C9A882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38CB11F2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BDD2E0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4FB478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7767F7E8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7C4D26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A89BA5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2F928C73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9E7FEE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9EC904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5305739C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22E422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96A359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6AA2A11E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30FF31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BAB445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247E752F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0BE4DF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582B35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37B4D5F8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625954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09A968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213C3E5C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81671B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5D52C0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5B4D7E8D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310227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2C4485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4631EEDF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FCD811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F9CCC7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4EA4AD18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A5AF2A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3DA30A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1BDD436C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91523B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0C531C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331B2F11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704F71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A46748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3B753F42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E96708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227F29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217F9E0E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088817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59AE47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32AE135E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DF44C5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5E1090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27110696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29D9AF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90F4EC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76979BBF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365DEA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BDC767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4F3956" w14:paraId="2731C4E9" w14:textId="77777777" w:rsidTr="0061447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13EECB8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60C0BE9" w14:textId="77777777" w:rsidR="008E7795" w:rsidRPr="004F3956" w:rsidRDefault="008E7795" w:rsidP="00614471">
            <w:pPr>
              <w:pStyle w:val="tabletext11"/>
              <w:rPr>
                <w:kern w:val="18"/>
              </w:rPr>
            </w:pPr>
          </w:p>
        </w:tc>
      </w:tr>
    </w:tbl>
    <w:p w14:paraId="17EBBA95" w14:textId="0394EE72" w:rsidR="008E7795" w:rsidRDefault="008E7795" w:rsidP="008E7795">
      <w:pPr>
        <w:pStyle w:val="isonormal"/>
      </w:pPr>
    </w:p>
    <w:p w14:paraId="038C3767" w14:textId="35360F6F" w:rsidR="008E7795" w:rsidRDefault="008E7795" w:rsidP="008E7795">
      <w:pPr>
        <w:pStyle w:val="isonormal"/>
        <w:jc w:val="left"/>
      </w:pPr>
    </w:p>
    <w:p w14:paraId="0ACD41F1" w14:textId="77777777" w:rsidR="008E7795" w:rsidRDefault="008E7795" w:rsidP="008E7795">
      <w:pPr>
        <w:pStyle w:val="isonormal"/>
        <w:sectPr w:rsidR="008E7795" w:rsidSect="008E779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F677B6F" w14:textId="77777777" w:rsidR="008E7795" w:rsidRPr="000E355A" w:rsidRDefault="008E7795" w:rsidP="008E7795">
      <w:pPr>
        <w:pStyle w:val="subcap"/>
      </w:pPr>
      <w:r w:rsidRPr="000E355A">
        <w:lastRenderedPageBreak/>
        <w:t>TERRITORY 106</w:t>
      </w:r>
    </w:p>
    <w:p w14:paraId="3FF75D11" w14:textId="77777777" w:rsidR="008E7795" w:rsidRPr="000E355A" w:rsidRDefault="008E7795" w:rsidP="008E7795">
      <w:pPr>
        <w:pStyle w:val="subcap2"/>
      </w:pPr>
      <w:r w:rsidRPr="000E355A">
        <w:t>LIAB, MED PAY</w:t>
      </w:r>
    </w:p>
    <w:p w14:paraId="0FBA25E0" w14:textId="77777777" w:rsidR="008E7795" w:rsidRPr="000E355A" w:rsidRDefault="008E7795" w:rsidP="008E7795">
      <w:pPr>
        <w:pStyle w:val="isonormal"/>
      </w:pPr>
    </w:p>
    <w:p w14:paraId="734BCDE6" w14:textId="77777777" w:rsidR="008E7795" w:rsidRPr="000E355A" w:rsidRDefault="008E7795" w:rsidP="008E7795">
      <w:pPr>
        <w:pStyle w:val="isonormal"/>
        <w:sectPr w:rsidR="008E7795" w:rsidRPr="000E355A" w:rsidSect="008E779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8E7795" w:rsidRPr="000E355A" w14:paraId="0D82F32A" w14:textId="77777777" w:rsidTr="0061447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E26F45B" w14:textId="77777777" w:rsidR="008E7795" w:rsidRPr="000E355A" w:rsidRDefault="008E7795" w:rsidP="00614471">
            <w:pPr>
              <w:pStyle w:val="tablehead"/>
              <w:rPr>
                <w:kern w:val="18"/>
              </w:rPr>
            </w:pPr>
            <w:r w:rsidRPr="000E355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7790E03" w14:textId="77777777" w:rsidR="008E7795" w:rsidRPr="000E355A" w:rsidRDefault="008E7795" w:rsidP="00614471">
            <w:pPr>
              <w:pStyle w:val="tablehead"/>
              <w:rPr>
                <w:kern w:val="18"/>
              </w:rPr>
            </w:pPr>
            <w:r w:rsidRPr="000E355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A1B89D0" w14:textId="77777777" w:rsidR="008E7795" w:rsidRPr="000E355A" w:rsidRDefault="008E7795" w:rsidP="00614471">
            <w:pPr>
              <w:pStyle w:val="tablehead"/>
              <w:rPr>
                <w:kern w:val="18"/>
              </w:rPr>
            </w:pPr>
            <w:r w:rsidRPr="000E355A">
              <w:rPr>
                <w:kern w:val="18"/>
              </w:rPr>
              <w:t>PERSONAL INJURY PROTECTION</w:t>
            </w:r>
          </w:p>
        </w:tc>
      </w:tr>
      <w:tr w:rsidR="008E7795" w:rsidRPr="000E355A" w14:paraId="0906B678" w14:textId="77777777" w:rsidTr="0061447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3B75CCF" w14:textId="77777777" w:rsidR="008E7795" w:rsidRPr="000E355A" w:rsidRDefault="008E7795" w:rsidP="0061447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C706723" w14:textId="77777777" w:rsidR="008E7795" w:rsidRPr="000E355A" w:rsidRDefault="008E7795" w:rsidP="0061447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F317FF5" w14:textId="77777777" w:rsidR="008E7795" w:rsidRPr="000E355A" w:rsidRDefault="008E7795" w:rsidP="00614471">
            <w:pPr>
              <w:pStyle w:val="tablehead"/>
              <w:rPr>
                <w:kern w:val="18"/>
              </w:rPr>
            </w:pPr>
          </w:p>
        </w:tc>
      </w:tr>
      <w:tr w:rsidR="008E7795" w:rsidRPr="000E355A" w14:paraId="40267BF5" w14:textId="77777777" w:rsidTr="0061447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192D29D" w14:textId="77777777" w:rsidR="008E7795" w:rsidRPr="000E355A" w:rsidRDefault="008E7795" w:rsidP="00614471">
            <w:pPr>
              <w:pStyle w:val="tablehead"/>
              <w:rPr>
                <w:kern w:val="18"/>
              </w:rPr>
            </w:pPr>
            <w:r w:rsidRPr="000E355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8A6B3A4" w14:textId="77777777" w:rsidR="008E7795" w:rsidRPr="000E355A" w:rsidRDefault="008E7795" w:rsidP="00614471">
            <w:pPr>
              <w:pStyle w:val="tablehead"/>
              <w:rPr>
                <w:kern w:val="18"/>
              </w:rPr>
            </w:pPr>
            <w:r w:rsidRPr="000E355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E4675EB" w14:textId="77777777" w:rsidR="008E7795" w:rsidRPr="000E355A" w:rsidRDefault="008E7795" w:rsidP="00614471">
            <w:pPr>
              <w:pStyle w:val="tablehead"/>
              <w:rPr>
                <w:kern w:val="18"/>
              </w:rPr>
            </w:pPr>
            <w:r w:rsidRPr="000E355A">
              <w:rPr>
                <w:kern w:val="18"/>
              </w:rPr>
              <w:t>Basic Limits</w:t>
            </w:r>
          </w:p>
        </w:tc>
      </w:tr>
      <w:tr w:rsidR="008E7795" w:rsidRPr="000E355A" w14:paraId="62A85DBE" w14:textId="77777777" w:rsidTr="00614471">
        <w:trPr>
          <w:cantSplit/>
        </w:trPr>
        <w:tc>
          <w:tcPr>
            <w:tcW w:w="9360" w:type="dxa"/>
            <w:gridSpan w:val="7"/>
          </w:tcPr>
          <w:p w14:paraId="1F6E39B3" w14:textId="77777777" w:rsidR="008E7795" w:rsidRPr="000E355A" w:rsidRDefault="008E7795" w:rsidP="00614471">
            <w:pPr>
              <w:pStyle w:val="tabletext11"/>
              <w:rPr>
                <w:b/>
                <w:kern w:val="18"/>
              </w:rPr>
            </w:pPr>
            <w:r w:rsidRPr="000E355A">
              <w:rPr>
                <w:b/>
                <w:kern w:val="18"/>
              </w:rPr>
              <w:t>RULE 223. TRUCKS, TRACTORS AND TRAILERS CLASSIFICATIONS</w:t>
            </w:r>
          </w:p>
        </w:tc>
      </w:tr>
      <w:tr w:rsidR="008E7795" w:rsidRPr="000E355A" w14:paraId="73424EE8" w14:textId="77777777" w:rsidTr="00614471">
        <w:trPr>
          <w:cantSplit/>
        </w:trPr>
        <w:tc>
          <w:tcPr>
            <w:tcW w:w="3120" w:type="dxa"/>
            <w:gridSpan w:val="3"/>
          </w:tcPr>
          <w:p w14:paraId="70213A6E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$   121</w:t>
            </w:r>
          </w:p>
        </w:tc>
        <w:tc>
          <w:tcPr>
            <w:tcW w:w="3120" w:type="dxa"/>
          </w:tcPr>
          <w:p w14:paraId="45CB8A31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2C8159EF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640162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960B75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0E355A" w14:paraId="37CF31DE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1DA1E74" w14:textId="77777777" w:rsidR="008E7795" w:rsidRPr="000E355A" w:rsidRDefault="008E7795" w:rsidP="00614471">
            <w:pPr>
              <w:pStyle w:val="tabletext11"/>
              <w:rPr>
                <w:b/>
                <w:kern w:val="18"/>
              </w:rPr>
            </w:pPr>
            <w:r w:rsidRPr="000E355A">
              <w:rPr>
                <w:b/>
                <w:kern w:val="18"/>
              </w:rPr>
              <w:t>RULE 232. PRIVATE PASSENGER TYPES CLASSIFICATIONS</w:t>
            </w:r>
          </w:p>
        </w:tc>
      </w:tr>
      <w:tr w:rsidR="008E7795" w:rsidRPr="000E355A" w14:paraId="033F6A82" w14:textId="77777777" w:rsidTr="00614471">
        <w:trPr>
          <w:cantSplit/>
        </w:trPr>
        <w:tc>
          <w:tcPr>
            <w:tcW w:w="3120" w:type="dxa"/>
            <w:gridSpan w:val="3"/>
          </w:tcPr>
          <w:p w14:paraId="22B8D071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$   162</w:t>
            </w:r>
          </w:p>
        </w:tc>
        <w:tc>
          <w:tcPr>
            <w:tcW w:w="3120" w:type="dxa"/>
          </w:tcPr>
          <w:p w14:paraId="27213AC5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40D8687D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2D63D8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5C268A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0E355A" w14:paraId="2E2F184B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2E59FC5" w14:textId="77777777" w:rsidR="008E7795" w:rsidRPr="000E355A" w:rsidRDefault="008E7795" w:rsidP="00614471">
            <w:pPr>
              <w:pStyle w:val="tabletext11"/>
              <w:rPr>
                <w:b/>
                <w:kern w:val="18"/>
              </w:rPr>
            </w:pPr>
            <w:r w:rsidRPr="000E355A">
              <w:rPr>
                <w:b/>
                <w:kern w:val="18"/>
              </w:rPr>
              <w:t>RULE 240. PUBLIC AUTO CLASSIFICATIONS –</w:t>
            </w:r>
          </w:p>
        </w:tc>
      </w:tr>
      <w:tr w:rsidR="008E7795" w:rsidRPr="000E355A" w14:paraId="4CE4D8B1" w14:textId="77777777" w:rsidTr="00614471">
        <w:trPr>
          <w:cantSplit/>
        </w:trPr>
        <w:tc>
          <w:tcPr>
            <w:tcW w:w="540" w:type="dxa"/>
            <w:gridSpan w:val="2"/>
          </w:tcPr>
          <w:p w14:paraId="5FC3C9EA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525F996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  <w:r w:rsidRPr="000E355A">
              <w:rPr>
                <w:b/>
                <w:kern w:val="18"/>
              </w:rPr>
              <w:t>– TAXICABS AND LIMOUSINES</w:t>
            </w:r>
          </w:p>
        </w:tc>
      </w:tr>
      <w:tr w:rsidR="008E7795" w:rsidRPr="000E355A" w14:paraId="34F79DA5" w14:textId="77777777" w:rsidTr="00614471">
        <w:trPr>
          <w:cantSplit/>
        </w:trPr>
        <w:tc>
          <w:tcPr>
            <w:tcW w:w="3120" w:type="dxa"/>
            <w:gridSpan w:val="3"/>
          </w:tcPr>
          <w:p w14:paraId="0259D90B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$   486</w:t>
            </w:r>
          </w:p>
        </w:tc>
        <w:tc>
          <w:tcPr>
            <w:tcW w:w="3120" w:type="dxa"/>
          </w:tcPr>
          <w:p w14:paraId="4BE82D33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$    20</w:t>
            </w:r>
          </w:p>
        </w:tc>
        <w:tc>
          <w:tcPr>
            <w:tcW w:w="1040" w:type="dxa"/>
          </w:tcPr>
          <w:p w14:paraId="251ACBD5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00A6DBE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B20D0CF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0E355A" w14:paraId="1CB17ECF" w14:textId="77777777" w:rsidTr="00614471">
        <w:trPr>
          <w:cantSplit/>
        </w:trPr>
        <w:tc>
          <w:tcPr>
            <w:tcW w:w="540" w:type="dxa"/>
            <w:gridSpan w:val="2"/>
          </w:tcPr>
          <w:p w14:paraId="1A6793F1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2A34597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  <w:r w:rsidRPr="000E355A">
              <w:rPr>
                <w:b/>
                <w:kern w:val="18"/>
              </w:rPr>
              <w:t>– SCHOOL AND CHURCH BUSES</w:t>
            </w:r>
          </w:p>
        </w:tc>
      </w:tr>
      <w:tr w:rsidR="008E7795" w:rsidRPr="000E355A" w14:paraId="7433320F" w14:textId="77777777" w:rsidTr="00614471">
        <w:trPr>
          <w:cantSplit/>
        </w:trPr>
        <w:tc>
          <w:tcPr>
            <w:tcW w:w="3120" w:type="dxa"/>
            <w:gridSpan w:val="3"/>
          </w:tcPr>
          <w:p w14:paraId="605A9394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$    46</w:t>
            </w:r>
          </w:p>
        </w:tc>
        <w:tc>
          <w:tcPr>
            <w:tcW w:w="3120" w:type="dxa"/>
          </w:tcPr>
          <w:p w14:paraId="0DDC8071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F382333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AB458E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980CE3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0E355A" w14:paraId="6C39D8E4" w14:textId="77777777" w:rsidTr="00614471">
        <w:trPr>
          <w:cantSplit/>
        </w:trPr>
        <w:tc>
          <w:tcPr>
            <w:tcW w:w="540" w:type="dxa"/>
            <w:gridSpan w:val="2"/>
          </w:tcPr>
          <w:p w14:paraId="6B14623B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8096A26" w14:textId="77777777" w:rsidR="008E7795" w:rsidRPr="000E355A" w:rsidRDefault="008E7795" w:rsidP="00614471">
            <w:pPr>
              <w:pStyle w:val="tabletext11"/>
              <w:rPr>
                <w:b/>
                <w:kern w:val="18"/>
              </w:rPr>
            </w:pPr>
            <w:r w:rsidRPr="000E355A">
              <w:rPr>
                <w:b/>
                <w:kern w:val="18"/>
              </w:rPr>
              <w:t>– OTHER BUSES</w:t>
            </w:r>
          </w:p>
        </w:tc>
      </w:tr>
      <w:tr w:rsidR="008E7795" w:rsidRPr="000E355A" w14:paraId="4DEFABDE" w14:textId="77777777" w:rsidTr="00614471">
        <w:trPr>
          <w:cantSplit/>
        </w:trPr>
        <w:tc>
          <w:tcPr>
            <w:tcW w:w="3120" w:type="dxa"/>
            <w:gridSpan w:val="3"/>
          </w:tcPr>
          <w:p w14:paraId="02429FAA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$   382</w:t>
            </w:r>
          </w:p>
        </w:tc>
        <w:tc>
          <w:tcPr>
            <w:tcW w:w="3120" w:type="dxa"/>
          </w:tcPr>
          <w:p w14:paraId="50F3E18C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$    46</w:t>
            </w:r>
          </w:p>
        </w:tc>
        <w:tc>
          <w:tcPr>
            <w:tcW w:w="1040" w:type="dxa"/>
          </w:tcPr>
          <w:p w14:paraId="372098D2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937C6A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18DD54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0E355A" w14:paraId="5D038DF4" w14:textId="77777777" w:rsidTr="00614471">
        <w:trPr>
          <w:cantSplit/>
        </w:trPr>
        <w:tc>
          <w:tcPr>
            <w:tcW w:w="540" w:type="dxa"/>
            <w:gridSpan w:val="2"/>
          </w:tcPr>
          <w:p w14:paraId="7EA14101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B47D002" w14:textId="77777777" w:rsidR="008E7795" w:rsidRPr="000E355A" w:rsidRDefault="008E7795" w:rsidP="00614471">
            <w:pPr>
              <w:pStyle w:val="tabletext11"/>
              <w:rPr>
                <w:b/>
                <w:kern w:val="18"/>
              </w:rPr>
            </w:pPr>
            <w:r w:rsidRPr="000E355A">
              <w:rPr>
                <w:b/>
                <w:kern w:val="18"/>
              </w:rPr>
              <w:t>– VAN POOLS</w:t>
            </w:r>
          </w:p>
        </w:tc>
      </w:tr>
      <w:tr w:rsidR="008E7795" w:rsidRPr="000E355A" w14:paraId="183828E5" w14:textId="77777777" w:rsidTr="00614471">
        <w:trPr>
          <w:cantSplit/>
        </w:trPr>
        <w:tc>
          <w:tcPr>
            <w:tcW w:w="3120" w:type="dxa"/>
            <w:gridSpan w:val="3"/>
          </w:tcPr>
          <w:p w14:paraId="6C69B071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$   115</w:t>
            </w:r>
          </w:p>
        </w:tc>
        <w:tc>
          <w:tcPr>
            <w:tcW w:w="3120" w:type="dxa"/>
          </w:tcPr>
          <w:p w14:paraId="2DA2C0FC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57D2469B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EB97F4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3137D8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0E355A" w14:paraId="4A8BAA19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D85A159" w14:textId="77777777" w:rsidR="008E7795" w:rsidRPr="000E355A" w:rsidRDefault="008E7795" w:rsidP="00614471">
            <w:pPr>
              <w:pStyle w:val="tabletext11"/>
              <w:rPr>
                <w:b/>
                <w:kern w:val="18"/>
              </w:rPr>
            </w:pPr>
            <w:r w:rsidRPr="000E355A">
              <w:rPr>
                <w:b/>
                <w:kern w:val="18"/>
              </w:rPr>
              <w:t>RULE 249. AUTO DEALERS – PREMIUM DEVELOPMENT</w:t>
            </w:r>
          </w:p>
        </w:tc>
      </w:tr>
      <w:tr w:rsidR="008E7795" w:rsidRPr="000E355A" w14:paraId="41B3EB49" w14:textId="77777777" w:rsidTr="00614471">
        <w:trPr>
          <w:cantSplit/>
        </w:trPr>
        <w:tc>
          <w:tcPr>
            <w:tcW w:w="3120" w:type="dxa"/>
            <w:gridSpan w:val="3"/>
          </w:tcPr>
          <w:p w14:paraId="6B0967F5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$   196</w:t>
            </w:r>
          </w:p>
        </w:tc>
        <w:tc>
          <w:tcPr>
            <w:tcW w:w="3120" w:type="dxa"/>
          </w:tcPr>
          <w:p w14:paraId="62E60AE7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 xml:space="preserve">Refer to Rule </w:t>
            </w:r>
            <w:r w:rsidRPr="000E355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E3D2526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AC6E57D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0E355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B5EDF93" w14:textId="77777777" w:rsidR="008E7795" w:rsidRPr="000E355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0E355A" w14:paraId="39B16947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E56240A" w14:textId="77777777" w:rsidR="008E7795" w:rsidRPr="000E355A" w:rsidRDefault="008E7795" w:rsidP="00614471">
            <w:pPr>
              <w:pStyle w:val="tabletext11"/>
              <w:rPr>
                <w:b/>
                <w:kern w:val="18"/>
              </w:rPr>
            </w:pPr>
          </w:p>
        </w:tc>
      </w:tr>
      <w:tr w:rsidR="008E7795" w:rsidRPr="000E355A" w14:paraId="42345B9C" w14:textId="77777777" w:rsidTr="00614471">
        <w:trPr>
          <w:cantSplit/>
        </w:trPr>
        <w:tc>
          <w:tcPr>
            <w:tcW w:w="220" w:type="dxa"/>
            <w:tcBorders>
              <w:top w:val="nil"/>
            </w:tcBorders>
          </w:tcPr>
          <w:p w14:paraId="662093DE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  <w:r w:rsidRPr="000E35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AD5AC01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  <w:r w:rsidRPr="000E355A">
              <w:rPr>
                <w:kern w:val="18"/>
              </w:rPr>
              <w:t xml:space="preserve">For Other Than Zone-rated Trucks, Tractors and Trailers Classifications, refer to Rule </w:t>
            </w:r>
            <w:r w:rsidRPr="000E355A">
              <w:rPr>
                <w:b/>
                <w:kern w:val="18"/>
              </w:rPr>
              <w:t>222.</w:t>
            </w:r>
            <w:r w:rsidRPr="000E355A">
              <w:rPr>
                <w:kern w:val="18"/>
              </w:rPr>
              <w:t xml:space="preserve"> for premium development.</w:t>
            </w:r>
          </w:p>
        </w:tc>
      </w:tr>
      <w:tr w:rsidR="008E7795" w:rsidRPr="000E355A" w14:paraId="566C0090" w14:textId="77777777" w:rsidTr="00614471">
        <w:trPr>
          <w:cantSplit/>
        </w:trPr>
        <w:tc>
          <w:tcPr>
            <w:tcW w:w="220" w:type="dxa"/>
            <w:tcBorders>
              <w:top w:val="nil"/>
            </w:tcBorders>
          </w:tcPr>
          <w:p w14:paraId="6DAB40D1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  <w:r w:rsidRPr="000E35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DE28743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  <w:r w:rsidRPr="000E355A">
              <w:rPr>
                <w:kern w:val="18"/>
              </w:rPr>
              <w:t xml:space="preserve">For Private Passenger Types Classifications, refer to Rule </w:t>
            </w:r>
            <w:r w:rsidRPr="000E355A">
              <w:rPr>
                <w:b/>
                <w:kern w:val="18"/>
              </w:rPr>
              <w:t>232.</w:t>
            </w:r>
            <w:r w:rsidRPr="000E355A">
              <w:rPr>
                <w:kern w:val="18"/>
              </w:rPr>
              <w:t xml:space="preserve"> for premium development.</w:t>
            </w:r>
          </w:p>
        </w:tc>
      </w:tr>
      <w:tr w:rsidR="008E7795" w:rsidRPr="000E355A" w14:paraId="2137868B" w14:textId="77777777" w:rsidTr="00614471">
        <w:trPr>
          <w:cantSplit/>
        </w:trPr>
        <w:tc>
          <w:tcPr>
            <w:tcW w:w="220" w:type="dxa"/>
            <w:tcBorders>
              <w:top w:val="nil"/>
            </w:tcBorders>
          </w:tcPr>
          <w:p w14:paraId="085E6B62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  <w:r w:rsidRPr="000E35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94A44A0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  <w:r w:rsidRPr="000E355A">
              <w:rPr>
                <w:kern w:val="18"/>
              </w:rPr>
              <w:t xml:space="preserve">For Other Than Zone-rated Public Autos, refer to Rule </w:t>
            </w:r>
            <w:r w:rsidRPr="000E355A">
              <w:rPr>
                <w:rStyle w:val="rulelink"/>
              </w:rPr>
              <w:t xml:space="preserve">239. </w:t>
            </w:r>
            <w:r w:rsidRPr="001350CB">
              <w:rPr>
                <w:rStyle w:val="rulelink"/>
                <w:b w:val="0"/>
                <w:bCs/>
              </w:rPr>
              <w:t>for premium development.</w:t>
            </w:r>
            <w:r w:rsidRPr="000E355A">
              <w:rPr>
                <w:rStyle w:val="rulelink"/>
              </w:rPr>
              <w:t xml:space="preserve"> </w:t>
            </w:r>
          </w:p>
        </w:tc>
      </w:tr>
      <w:tr w:rsidR="008E7795" w:rsidRPr="000E355A" w14:paraId="4466E792" w14:textId="77777777" w:rsidTr="00614471">
        <w:trPr>
          <w:cantSplit/>
        </w:trPr>
        <w:tc>
          <w:tcPr>
            <w:tcW w:w="220" w:type="dxa"/>
          </w:tcPr>
          <w:p w14:paraId="6A3142DB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  <w:r w:rsidRPr="000E35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EDECCE2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  <w:r w:rsidRPr="000E355A">
              <w:rPr>
                <w:kern w:val="18"/>
              </w:rPr>
              <w:t xml:space="preserve">For liability increased limits factors, refer to Rule </w:t>
            </w:r>
            <w:r w:rsidRPr="000E355A">
              <w:rPr>
                <w:rStyle w:val="rulelink"/>
              </w:rPr>
              <w:t>300.</w:t>
            </w:r>
          </w:p>
        </w:tc>
      </w:tr>
      <w:tr w:rsidR="008E7795" w:rsidRPr="000E355A" w14:paraId="4BC72652" w14:textId="77777777" w:rsidTr="0061447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ACEB46A" w14:textId="77777777" w:rsidR="008E7795" w:rsidRPr="000E355A" w:rsidRDefault="008E7795" w:rsidP="00614471">
            <w:pPr>
              <w:pStyle w:val="tabletext11"/>
              <w:jc w:val="both"/>
              <w:rPr>
                <w:kern w:val="18"/>
              </w:rPr>
            </w:pPr>
            <w:r w:rsidRPr="000E35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6EC2153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  <w:r w:rsidRPr="000E355A">
              <w:rPr>
                <w:kern w:val="18"/>
              </w:rPr>
              <w:t xml:space="preserve">Other Than Auto losses for </w:t>
            </w:r>
            <w:r w:rsidRPr="000E355A">
              <w:t>Auto Dealers</w:t>
            </w:r>
            <w:r w:rsidRPr="000E355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E355A">
              <w:rPr>
                <w:rStyle w:val="rulelink"/>
              </w:rPr>
              <w:t>249.</w:t>
            </w:r>
          </w:p>
        </w:tc>
      </w:tr>
      <w:tr w:rsidR="008E7795" w:rsidRPr="000E355A" w14:paraId="4DE97628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160855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4A77FA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269613B5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66A930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7542F2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47A48F6C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7EDFC4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5B5A51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10ACA1C1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1EEC57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5D91BC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6230643D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C63564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FB13B8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089DD2FC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8275A9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E8DE1D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3BF6E6E0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B3B5DC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54881E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0F151E81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040282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E0F49D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79F87951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3FEAD1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20375C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2EF216D1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5321C5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435A75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322AB803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622160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A7245D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016349F1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E215B8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680A63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2F83EACC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184B16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056F1A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261C8452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D37058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89D0D0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71623061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0CFF94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B596AD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320C0BF6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E6E8A8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7852C4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41542AF2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339F48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724880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60D496B3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005496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B9F40F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47AF659F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A63428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2BC849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2F1914EE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DA5B15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E4F1B3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36E458F9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44AB13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63F616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35AE02DB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361E06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2AB6A7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0E355A" w14:paraId="6DD8EFF9" w14:textId="77777777" w:rsidTr="0061447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FB04B65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949589A" w14:textId="77777777" w:rsidR="008E7795" w:rsidRPr="000E355A" w:rsidRDefault="008E7795" w:rsidP="00614471">
            <w:pPr>
              <w:pStyle w:val="tabletext11"/>
              <w:rPr>
                <w:kern w:val="18"/>
              </w:rPr>
            </w:pPr>
          </w:p>
        </w:tc>
      </w:tr>
    </w:tbl>
    <w:p w14:paraId="75FAE4D2" w14:textId="6007AB1D" w:rsidR="008E7795" w:rsidRDefault="008E7795" w:rsidP="008E7795">
      <w:pPr>
        <w:pStyle w:val="isonormal"/>
      </w:pPr>
    </w:p>
    <w:p w14:paraId="213C70B2" w14:textId="26BC2B7E" w:rsidR="008E7795" w:rsidRDefault="008E7795" w:rsidP="008E7795">
      <w:pPr>
        <w:pStyle w:val="isonormal"/>
        <w:jc w:val="left"/>
      </w:pPr>
    </w:p>
    <w:p w14:paraId="35F00650" w14:textId="77777777" w:rsidR="008E7795" w:rsidRDefault="008E7795" w:rsidP="008E7795">
      <w:pPr>
        <w:pStyle w:val="isonormal"/>
        <w:sectPr w:rsidR="008E7795" w:rsidSect="008E779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42F09C5" w14:textId="77777777" w:rsidR="008E7795" w:rsidRPr="003B142E" w:rsidRDefault="008E7795" w:rsidP="008E7795">
      <w:pPr>
        <w:pStyle w:val="subcap"/>
      </w:pPr>
      <w:r w:rsidRPr="003B142E">
        <w:lastRenderedPageBreak/>
        <w:t>TERRITORY 107</w:t>
      </w:r>
    </w:p>
    <w:p w14:paraId="2B96BB2F" w14:textId="77777777" w:rsidR="008E7795" w:rsidRPr="003B142E" w:rsidRDefault="008E7795" w:rsidP="008E7795">
      <w:pPr>
        <w:pStyle w:val="subcap2"/>
      </w:pPr>
      <w:r w:rsidRPr="003B142E">
        <w:t>LIAB, MED PAY</w:t>
      </w:r>
    </w:p>
    <w:p w14:paraId="5097D423" w14:textId="77777777" w:rsidR="008E7795" w:rsidRPr="003B142E" w:rsidRDefault="008E7795" w:rsidP="008E7795">
      <w:pPr>
        <w:pStyle w:val="isonormal"/>
      </w:pPr>
    </w:p>
    <w:p w14:paraId="6BB2294A" w14:textId="77777777" w:rsidR="008E7795" w:rsidRPr="003B142E" w:rsidRDefault="008E7795" w:rsidP="008E7795">
      <w:pPr>
        <w:pStyle w:val="isonormal"/>
        <w:sectPr w:rsidR="008E7795" w:rsidRPr="003B142E" w:rsidSect="008E779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8E7795" w:rsidRPr="003B142E" w14:paraId="45C9C55B" w14:textId="77777777" w:rsidTr="0061447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CE6EF46" w14:textId="77777777" w:rsidR="008E7795" w:rsidRPr="003B142E" w:rsidRDefault="008E7795" w:rsidP="00614471">
            <w:pPr>
              <w:pStyle w:val="tablehead"/>
              <w:rPr>
                <w:kern w:val="18"/>
              </w:rPr>
            </w:pPr>
            <w:r w:rsidRPr="003B142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2761FC8" w14:textId="77777777" w:rsidR="008E7795" w:rsidRPr="003B142E" w:rsidRDefault="008E7795" w:rsidP="00614471">
            <w:pPr>
              <w:pStyle w:val="tablehead"/>
              <w:rPr>
                <w:kern w:val="18"/>
              </w:rPr>
            </w:pPr>
            <w:r w:rsidRPr="003B142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8ADFCD7" w14:textId="77777777" w:rsidR="008E7795" w:rsidRPr="003B142E" w:rsidRDefault="008E7795" w:rsidP="00614471">
            <w:pPr>
              <w:pStyle w:val="tablehead"/>
              <w:rPr>
                <w:kern w:val="18"/>
              </w:rPr>
            </w:pPr>
            <w:r w:rsidRPr="003B142E">
              <w:rPr>
                <w:kern w:val="18"/>
              </w:rPr>
              <w:t>PERSONAL INJURY PROTECTION</w:t>
            </w:r>
          </w:p>
        </w:tc>
      </w:tr>
      <w:tr w:rsidR="008E7795" w:rsidRPr="003B142E" w14:paraId="41817390" w14:textId="77777777" w:rsidTr="0061447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8A51AA2" w14:textId="77777777" w:rsidR="008E7795" w:rsidRPr="003B142E" w:rsidRDefault="008E7795" w:rsidP="0061447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0FBAC3E" w14:textId="77777777" w:rsidR="008E7795" w:rsidRPr="003B142E" w:rsidRDefault="008E7795" w:rsidP="0061447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20B95DF" w14:textId="77777777" w:rsidR="008E7795" w:rsidRPr="003B142E" w:rsidRDefault="008E7795" w:rsidP="00614471">
            <w:pPr>
              <w:pStyle w:val="tablehead"/>
              <w:rPr>
                <w:kern w:val="18"/>
              </w:rPr>
            </w:pPr>
          </w:p>
        </w:tc>
      </w:tr>
      <w:tr w:rsidR="008E7795" w:rsidRPr="003B142E" w14:paraId="06C5C09C" w14:textId="77777777" w:rsidTr="0061447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E3B365A" w14:textId="77777777" w:rsidR="008E7795" w:rsidRPr="003B142E" w:rsidRDefault="008E7795" w:rsidP="00614471">
            <w:pPr>
              <w:pStyle w:val="tablehead"/>
              <w:rPr>
                <w:kern w:val="18"/>
              </w:rPr>
            </w:pPr>
            <w:r w:rsidRPr="003B142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0A0E8C5" w14:textId="77777777" w:rsidR="008E7795" w:rsidRPr="003B142E" w:rsidRDefault="008E7795" w:rsidP="00614471">
            <w:pPr>
              <w:pStyle w:val="tablehead"/>
              <w:rPr>
                <w:kern w:val="18"/>
              </w:rPr>
            </w:pPr>
            <w:r w:rsidRPr="003B142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80EB1C0" w14:textId="77777777" w:rsidR="008E7795" w:rsidRPr="003B142E" w:rsidRDefault="008E7795" w:rsidP="00614471">
            <w:pPr>
              <w:pStyle w:val="tablehead"/>
              <w:rPr>
                <w:kern w:val="18"/>
              </w:rPr>
            </w:pPr>
            <w:r w:rsidRPr="003B142E">
              <w:rPr>
                <w:kern w:val="18"/>
              </w:rPr>
              <w:t>Basic Limits</w:t>
            </w:r>
          </w:p>
        </w:tc>
      </w:tr>
      <w:tr w:rsidR="008E7795" w:rsidRPr="003B142E" w14:paraId="631AFC9D" w14:textId="77777777" w:rsidTr="00614471">
        <w:trPr>
          <w:cantSplit/>
        </w:trPr>
        <w:tc>
          <w:tcPr>
            <w:tcW w:w="9360" w:type="dxa"/>
            <w:gridSpan w:val="7"/>
          </w:tcPr>
          <w:p w14:paraId="6B7ADA70" w14:textId="77777777" w:rsidR="008E7795" w:rsidRPr="003B142E" w:rsidRDefault="008E7795" w:rsidP="00614471">
            <w:pPr>
              <w:pStyle w:val="tabletext11"/>
              <w:rPr>
                <w:b/>
                <w:kern w:val="18"/>
              </w:rPr>
            </w:pPr>
            <w:r w:rsidRPr="003B142E">
              <w:rPr>
                <w:b/>
                <w:kern w:val="18"/>
              </w:rPr>
              <w:t>RULE 223. TRUCKS, TRACTORS AND TRAILERS CLASSIFICATIONS</w:t>
            </w:r>
          </w:p>
        </w:tc>
      </w:tr>
      <w:tr w:rsidR="008E7795" w:rsidRPr="003B142E" w14:paraId="6D6C91E0" w14:textId="77777777" w:rsidTr="00614471">
        <w:trPr>
          <w:cantSplit/>
        </w:trPr>
        <w:tc>
          <w:tcPr>
            <w:tcW w:w="3120" w:type="dxa"/>
            <w:gridSpan w:val="3"/>
          </w:tcPr>
          <w:p w14:paraId="1D59EBAE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$   341</w:t>
            </w:r>
          </w:p>
        </w:tc>
        <w:tc>
          <w:tcPr>
            <w:tcW w:w="3120" w:type="dxa"/>
          </w:tcPr>
          <w:p w14:paraId="1DB3211E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C0A4A7F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1D8D8BB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FF5BAB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3B142E" w14:paraId="216EED17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92527A5" w14:textId="77777777" w:rsidR="008E7795" w:rsidRPr="003B142E" w:rsidRDefault="008E7795" w:rsidP="00614471">
            <w:pPr>
              <w:pStyle w:val="tabletext11"/>
              <w:rPr>
                <w:b/>
                <w:kern w:val="18"/>
              </w:rPr>
            </w:pPr>
            <w:r w:rsidRPr="003B142E">
              <w:rPr>
                <w:b/>
                <w:kern w:val="18"/>
              </w:rPr>
              <w:t>RULE 232. PRIVATE PASSENGER TYPES CLASSIFICATIONS</w:t>
            </w:r>
          </w:p>
        </w:tc>
      </w:tr>
      <w:tr w:rsidR="008E7795" w:rsidRPr="003B142E" w14:paraId="510C4C36" w14:textId="77777777" w:rsidTr="00614471">
        <w:trPr>
          <w:cantSplit/>
        </w:trPr>
        <w:tc>
          <w:tcPr>
            <w:tcW w:w="3120" w:type="dxa"/>
            <w:gridSpan w:val="3"/>
          </w:tcPr>
          <w:p w14:paraId="378A407B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$   389</w:t>
            </w:r>
          </w:p>
        </w:tc>
        <w:tc>
          <w:tcPr>
            <w:tcW w:w="3120" w:type="dxa"/>
          </w:tcPr>
          <w:p w14:paraId="4DD88034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05BB3CB6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14C238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6BCFB5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3B142E" w14:paraId="7ACA5613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FD49E50" w14:textId="77777777" w:rsidR="008E7795" w:rsidRPr="003B142E" w:rsidRDefault="008E7795" w:rsidP="00614471">
            <w:pPr>
              <w:pStyle w:val="tabletext11"/>
              <w:rPr>
                <w:b/>
                <w:kern w:val="18"/>
              </w:rPr>
            </w:pPr>
            <w:r w:rsidRPr="003B142E">
              <w:rPr>
                <w:b/>
                <w:kern w:val="18"/>
              </w:rPr>
              <w:t>RULE 240. PUBLIC AUTO CLASSIFICATIONS –</w:t>
            </w:r>
          </w:p>
        </w:tc>
      </w:tr>
      <w:tr w:rsidR="008E7795" w:rsidRPr="003B142E" w14:paraId="1648E7FC" w14:textId="77777777" w:rsidTr="00614471">
        <w:trPr>
          <w:cantSplit/>
        </w:trPr>
        <w:tc>
          <w:tcPr>
            <w:tcW w:w="540" w:type="dxa"/>
            <w:gridSpan w:val="2"/>
          </w:tcPr>
          <w:p w14:paraId="3F551023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D58E4A8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  <w:r w:rsidRPr="003B142E">
              <w:rPr>
                <w:b/>
                <w:kern w:val="18"/>
              </w:rPr>
              <w:t>– TAXICABS AND LIMOUSINES</w:t>
            </w:r>
          </w:p>
        </w:tc>
      </w:tr>
      <w:tr w:rsidR="008E7795" w:rsidRPr="003B142E" w14:paraId="17CFF30E" w14:textId="77777777" w:rsidTr="00614471">
        <w:trPr>
          <w:cantSplit/>
        </w:trPr>
        <w:tc>
          <w:tcPr>
            <w:tcW w:w="3120" w:type="dxa"/>
            <w:gridSpan w:val="3"/>
          </w:tcPr>
          <w:p w14:paraId="05F8780E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$  1371</w:t>
            </w:r>
          </w:p>
        </w:tc>
        <w:tc>
          <w:tcPr>
            <w:tcW w:w="3120" w:type="dxa"/>
          </w:tcPr>
          <w:p w14:paraId="28226BD5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4B8F8D70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31F154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041614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3B142E" w14:paraId="0ABB62C3" w14:textId="77777777" w:rsidTr="00614471">
        <w:trPr>
          <w:cantSplit/>
        </w:trPr>
        <w:tc>
          <w:tcPr>
            <w:tcW w:w="540" w:type="dxa"/>
            <w:gridSpan w:val="2"/>
          </w:tcPr>
          <w:p w14:paraId="1FAC283F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A90A94B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  <w:r w:rsidRPr="003B142E">
              <w:rPr>
                <w:b/>
                <w:kern w:val="18"/>
              </w:rPr>
              <w:t>– SCHOOL AND CHURCH BUSES</w:t>
            </w:r>
          </w:p>
        </w:tc>
      </w:tr>
      <w:tr w:rsidR="008E7795" w:rsidRPr="003B142E" w14:paraId="0AFF3210" w14:textId="77777777" w:rsidTr="00614471">
        <w:trPr>
          <w:cantSplit/>
        </w:trPr>
        <w:tc>
          <w:tcPr>
            <w:tcW w:w="3120" w:type="dxa"/>
            <w:gridSpan w:val="3"/>
          </w:tcPr>
          <w:p w14:paraId="51C89560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$   130</w:t>
            </w:r>
          </w:p>
        </w:tc>
        <w:tc>
          <w:tcPr>
            <w:tcW w:w="3120" w:type="dxa"/>
          </w:tcPr>
          <w:p w14:paraId="1717691B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7827F37E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FB51BF1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FDA712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3B142E" w14:paraId="3735DA40" w14:textId="77777777" w:rsidTr="00614471">
        <w:trPr>
          <w:cantSplit/>
        </w:trPr>
        <w:tc>
          <w:tcPr>
            <w:tcW w:w="540" w:type="dxa"/>
            <w:gridSpan w:val="2"/>
          </w:tcPr>
          <w:p w14:paraId="7B303F17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4F146CD" w14:textId="77777777" w:rsidR="008E7795" w:rsidRPr="003B142E" w:rsidRDefault="008E7795" w:rsidP="00614471">
            <w:pPr>
              <w:pStyle w:val="tabletext11"/>
              <w:rPr>
                <w:b/>
                <w:kern w:val="18"/>
              </w:rPr>
            </w:pPr>
            <w:r w:rsidRPr="003B142E">
              <w:rPr>
                <w:b/>
                <w:kern w:val="18"/>
              </w:rPr>
              <w:t>– OTHER BUSES</w:t>
            </w:r>
          </w:p>
        </w:tc>
      </w:tr>
      <w:tr w:rsidR="008E7795" w:rsidRPr="003B142E" w14:paraId="1CBCC1BF" w14:textId="77777777" w:rsidTr="00614471">
        <w:trPr>
          <w:cantSplit/>
        </w:trPr>
        <w:tc>
          <w:tcPr>
            <w:tcW w:w="3120" w:type="dxa"/>
            <w:gridSpan w:val="3"/>
          </w:tcPr>
          <w:p w14:paraId="2802906F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$  1078</w:t>
            </w:r>
          </w:p>
        </w:tc>
        <w:tc>
          <w:tcPr>
            <w:tcW w:w="3120" w:type="dxa"/>
          </w:tcPr>
          <w:p w14:paraId="056BBB3C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$    61</w:t>
            </w:r>
          </w:p>
        </w:tc>
        <w:tc>
          <w:tcPr>
            <w:tcW w:w="1040" w:type="dxa"/>
          </w:tcPr>
          <w:p w14:paraId="10FA9629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5F608F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083A97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3B142E" w14:paraId="0FD14487" w14:textId="77777777" w:rsidTr="00614471">
        <w:trPr>
          <w:cantSplit/>
        </w:trPr>
        <w:tc>
          <w:tcPr>
            <w:tcW w:w="540" w:type="dxa"/>
            <w:gridSpan w:val="2"/>
          </w:tcPr>
          <w:p w14:paraId="10617EDA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74C2918" w14:textId="77777777" w:rsidR="008E7795" w:rsidRPr="003B142E" w:rsidRDefault="008E7795" w:rsidP="00614471">
            <w:pPr>
              <w:pStyle w:val="tabletext11"/>
              <w:rPr>
                <w:b/>
                <w:kern w:val="18"/>
              </w:rPr>
            </w:pPr>
            <w:r w:rsidRPr="003B142E">
              <w:rPr>
                <w:b/>
                <w:kern w:val="18"/>
              </w:rPr>
              <w:t>– VAN POOLS</w:t>
            </w:r>
          </w:p>
        </w:tc>
      </w:tr>
      <w:tr w:rsidR="008E7795" w:rsidRPr="003B142E" w14:paraId="211D1DFB" w14:textId="77777777" w:rsidTr="00614471">
        <w:trPr>
          <w:cantSplit/>
        </w:trPr>
        <w:tc>
          <w:tcPr>
            <w:tcW w:w="3120" w:type="dxa"/>
            <w:gridSpan w:val="3"/>
          </w:tcPr>
          <w:p w14:paraId="6A3EBB78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$   324</w:t>
            </w:r>
          </w:p>
        </w:tc>
        <w:tc>
          <w:tcPr>
            <w:tcW w:w="3120" w:type="dxa"/>
          </w:tcPr>
          <w:p w14:paraId="03AACEED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4AD115E4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41A3B8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B32A628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3B142E" w14:paraId="181E7CB6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513EAAA" w14:textId="77777777" w:rsidR="008E7795" w:rsidRPr="003B142E" w:rsidRDefault="008E7795" w:rsidP="00614471">
            <w:pPr>
              <w:pStyle w:val="tabletext11"/>
              <w:rPr>
                <w:b/>
                <w:kern w:val="18"/>
              </w:rPr>
            </w:pPr>
            <w:r w:rsidRPr="003B142E">
              <w:rPr>
                <w:b/>
                <w:kern w:val="18"/>
              </w:rPr>
              <w:t>RULE 249. AUTO DEALERS – PREMIUM DEVELOPMENT</w:t>
            </w:r>
          </w:p>
        </w:tc>
      </w:tr>
      <w:tr w:rsidR="008E7795" w:rsidRPr="003B142E" w14:paraId="5188C7B8" w14:textId="77777777" w:rsidTr="00614471">
        <w:trPr>
          <w:cantSplit/>
        </w:trPr>
        <w:tc>
          <w:tcPr>
            <w:tcW w:w="3120" w:type="dxa"/>
            <w:gridSpan w:val="3"/>
          </w:tcPr>
          <w:p w14:paraId="64A31CD2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$   574</w:t>
            </w:r>
          </w:p>
        </w:tc>
        <w:tc>
          <w:tcPr>
            <w:tcW w:w="3120" w:type="dxa"/>
          </w:tcPr>
          <w:p w14:paraId="609581CC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 xml:space="preserve">Refer to Rule </w:t>
            </w:r>
            <w:r w:rsidRPr="003B142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2A16352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6C366D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3B14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70D42F" w14:textId="77777777" w:rsidR="008E7795" w:rsidRPr="003B142E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3B142E" w14:paraId="7304F109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762C3FA" w14:textId="77777777" w:rsidR="008E7795" w:rsidRPr="003B142E" w:rsidRDefault="008E7795" w:rsidP="00614471">
            <w:pPr>
              <w:pStyle w:val="tabletext11"/>
              <w:rPr>
                <w:b/>
                <w:kern w:val="18"/>
              </w:rPr>
            </w:pPr>
          </w:p>
        </w:tc>
      </w:tr>
      <w:tr w:rsidR="008E7795" w:rsidRPr="003B142E" w14:paraId="544085F4" w14:textId="77777777" w:rsidTr="00614471">
        <w:trPr>
          <w:cantSplit/>
        </w:trPr>
        <w:tc>
          <w:tcPr>
            <w:tcW w:w="220" w:type="dxa"/>
            <w:tcBorders>
              <w:top w:val="nil"/>
            </w:tcBorders>
          </w:tcPr>
          <w:p w14:paraId="1F9FCE59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  <w:r w:rsidRPr="003B142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0BBEB59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  <w:r w:rsidRPr="003B142E">
              <w:rPr>
                <w:kern w:val="18"/>
              </w:rPr>
              <w:t xml:space="preserve">For Other Than Zone-rated Trucks, Tractors and Trailers Classifications, refer to Rule </w:t>
            </w:r>
            <w:r w:rsidRPr="003B142E">
              <w:rPr>
                <w:b/>
                <w:kern w:val="18"/>
              </w:rPr>
              <w:t>222.</w:t>
            </w:r>
            <w:r w:rsidRPr="003B142E">
              <w:rPr>
                <w:kern w:val="18"/>
              </w:rPr>
              <w:t xml:space="preserve"> for premium development.</w:t>
            </w:r>
          </w:p>
        </w:tc>
      </w:tr>
      <w:tr w:rsidR="008E7795" w:rsidRPr="003B142E" w14:paraId="66E3DE84" w14:textId="77777777" w:rsidTr="00614471">
        <w:trPr>
          <w:cantSplit/>
        </w:trPr>
        <w:tc>
          <w:tcPr>
            <w:tcW w:w="220" w:type="dxa"/>
            <w:tcBorders>
              <w:top w:val="nil"/>
            </w:tcBorders>
          </w:tcPr>
          <w:p w14:paraId="4A5FCC90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  <w:r w:rsidRPr="003B142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83791DE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  <w:r w:rsidRPr="003B142E">
              <w:rPr>
                <w:kern w:val="18"/>
              </w:rPr>
              <w:t xml:space="preserve">For Private Passenger Types Classifications, refer to Rule </w:t>
            </w:r>
            <w:r w:rsidRPr="003B142E">
              <w:rPr>
                <w:b/>
                <w:kern w:val="18"/>
              </w:rPr>
              <w:t>232.</w:t>
            </w:r>
            <w:r w:rsidRPr="003B142E">
              <w:rPr>
                <w:kern w:val="18"/>
              </w:rPr>
              <w:t xml:space="preserve"> for premium development.</w:t>
            </w:r>
          </w:p>
        </w:tc>
      </w:tr>
      <w:tr w:rsidR="008E7795" w:rsidRPr="003B142E" w14:paraId="2958708C" w14:textId="77777777" w:rsidTr="00614471">
        <w:trPr>
          <w:cantSplit/>
        </w:trPr>
        <w:tc>
          <w:tcPr>
            <w:tcW w:w="220" w:type="dxa"/>
            <w:tcBorders>
              <w:top w:val="nil"/>
            </w:tcBorders>
          </w:tcPr>
          <w:p w14:paraId="4EDC6B3C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  <w:r w:rsidRPr="003B142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90AAB3E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  <w:r w:rsidRPr="003B142E">
              <w:rPr>
                <w:kern w:val="18"/>
              </w:rPr>
              <w:t xml:space="preserve">For Other Than Zone-rated Public Autos, refer to Rule </w:t>
            </w:r>
            <w:r w:rsidRPr="003B142E">
              <w:rPr>
                <w:rStyle w:val="rulelink"/>
              </w:rPr>
              <w:t xml:space="preserve">239. </w:t>
            </w:r>
            <w:r w:rsidRPr="001350CB">
              <w:rPr>
                <w:rStyle w:val="rulelink"/>
                <w:b w:val="0"/>
                <w:bCs/>
              </w:rPr>
              <w:t>for premium development.</w:t>
            </w:r>
            <w:r w:rsidRPr="003B142E">
              <w:rPr>
                <w:rStyle w:val="rulelink"/>
              </w:rPr>
              <w:t xml:space="preserve"> </w:t>
            </w:r>
          </w:p>
        </w:tc>
      </w:tr>
      <w:tr w:rsidR="008E7795" w:rsidRPr="003B142E" w14:paraId="1C7BF278" w14:textId="77777777" w:rsidTr="00614471">
        <w:trPr>
          <w:cantSplit/>
        </w:trPr>
        <w:tc>
          <w:tcPr>
            <w:tcW w:w="220" w:type="dxa"/>
          </w:tcPr>
          <w:p w14:paraId="40E26AA0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  <w:r w:rsidRPr="003B142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92145B4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  <w:r w:rsidRPr="003B142E">
              <w:rPr>
                <w:kern w:val="18"/>
              </w:rPr>
              <w:t xml:space="preserve">For liability increased limits factors, refer to Rule </w:t>
            </w:r>
            <w:r w:rsidRPr="003B142E">
              <w:rPr>
                <w:rStyle w:val="rulelink"/>
              </w:rPr>
              <w:t>300.</w:t>
            </w:r>
          </w:p>
        </w:tc>
      </w:tr>
      <w:tr w:rsidR="008E7795" w:rsidRPr="003B142E" w14:paraId="022B4F48" w14:textId="77777777" w:rsidTr="0061447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A11A488" w14:textId="77777777" w:rsidR="008E7795" w:rsidRPr="003B142E" w:rsidRDefault="008E7795" w:rsidP="00614471">
            <w:pPr>
              <w:pStyle w:val="tabletext11"/>
              <w:jc w:val="both"/>
              <w:rPr>
                <w:kern w:val="18"/>
              </w:rPr>
            </w:pPr>
            <w:r w:rsidRPr="003B142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1E1E56C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  <w:r w:rsidRPr="003B142E">
              <w:rPr>
                <w:kern w:val="18"/>
              </w:rPr>
              <w:t xml:space="preserve">Other Than Auto losses for </w:t>
            </w:r>
            <w:r w:rsidRPr="003B142E">
              <w:t>Auto Dealers</w:t>
            </w:r>
            <w:r w:rsidRPr="003B142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B142E">
              <w:rPr>
                <w:rStyle w:val="rulelink"/>
              </w:rPr>
              <w:t>249.</w:t>
            </w:r>
          </w:p>
        </w:tc>
      </w:tr>
      <w:tr w:rsidR="008E7795" w:rsidRPr="003B142E" w14:paraId="69F6CA23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8D3820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AEFB99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665B43DF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B58B57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AF4E4A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1E5D3D83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47BDCB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48F149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393BBA71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0D82B5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5C5BD4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3C06C4D5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6C6694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A81A54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24B44F7D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BA01AF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DF7C66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2C4D2A0F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5A40C2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731DDC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358DB59D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535093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46EA0C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61BE70E4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7D070D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844E59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155340E0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FDBC62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30E879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3E48B6AD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EC9FD3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BC424F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70DD2124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94ECDC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4F5784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405248B1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4D5923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6185AF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6D4E16A5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BB7808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F89A8E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248C1D52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C7A8B5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A00FD4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6EF99BE6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4D9C72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778A17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5479D819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DEB705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202D63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5D76B3D3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642C91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0EAFAF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4B3B5FF7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DD8B08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2B8288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3033C43F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DD684A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F6A564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669A7F88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FC7356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E18AE7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6FE2256B" w14:textId="77777777" w:rsidTr="0061447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1B6669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34BA76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3B142E" w14:paraId="0147D601" w14:textId="77777777" w:rsidTr="0061447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1C270EE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B734C6E" w14:textId="77777777" w:rsidR="008E7795" w:rsidRPr="003B142E" w:rsidRDefault="008E7795" w:rsidP="00614471">
            <w:pPr>
              <w:pStyle w:val="tabletext11"/>
              <w:rPr>
                <w:kern w:val="18"/>
              </w:rPr>
            </w:pPr>
          </w:p>
        </w:tc>
      </w:tr>
    </w:tbl>
    <w:p w14:paraId="1BDD378C" w14:textId="0619DCDB" w:rsidR="008E7795" w:rsidRDefault="008E7795" w:rsidP="008E7795">
      <w:pPr>
        <w:pStyle w:val="isonormal"/>
      </w:pPr>
    </w:p>
    <w:p w14:paraId="293A669F" w14:textId="407FA9EB" w:rsidR="008E7795" w:rsidRDefault="008E7795" w:rsidP="008E7795">
      <w:pPr>
        <w:pStyle w:val="isonormal"/>
        <w:jc w:val="left"/>
      </w:pPr>
    </w:p>
    <w:p w14:paraId="30D045D5" w14:textId="77777777" w:rsidR="008E7795" w:rsidRDefault="008E7795" w:rsidP="008E7795">
      <w:pPr>
        <w:pStyle w:val="isonormal"/>
        <w:sectPr w:rsidR="008E7795" w:rsidSect="008E779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113C236" w14:textId="77777777" w:rsidR="008E7795" w:rsidRPr="00DD3EE2" w:rsidRDefault="008E7795" w:rsidP="008E7795">
      <w:pPr>
        <w:pStyle w:val="subcap"/>
      </w:pPr>
      <w:r w:rsidRPr="00DD3EE2">
        <w:lastRenderedPageBreak/>
        <w:t>TERRITORY 101</w:t>
      </w:r>
    </w:p>
    <w:p w14:paraId="2E0E768C" w14:textId="77777777" w:rsidR="008E7795" w:rsidRPr="00DD3EE2" w:rsidRDefault="008E7795" w:rsidP="008E7795">
      <w:pPr>
        <w:pStyle w:val="subcap2"/>
      </w:pPr>
      <w:r w:rsidRPr="00DD3EE2">
        <w:t>PHYS DAM</w:t>
      </w:r>
    </w:p>
    <w:p w14:paraId="7BE6A608" w14:textId="77777777" w:rsidR="008E7795" w:rsidRPr="00DD3EE2" w:rsidRDefault="008E7795" w:rsidP="008E7795">
      <w:pPr>
        <w:pStyle w:val="isonormal"/>
      </w:pPr>
    </w:p>
    <w:p w14:paraId="5A7C848E" w14:textId="77777777" w:rsidR="008E7795" w:rsidRPr="00DD3EE2" w:rsidRDefault="008E7795" w:rsidP="008E7795">
      <w:pPr>
        <w:pStyle w:val="isonormal"/>
        <w:sectPr w:rsidR="008E7795" w:rsidRPr="00DD3EE2" w:rsidSect="008E779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8E7795" w:rsidRPr="00DD3EE2" w14:paraId="7D757EB2" w14:textId="77777777" w:rsidTr="0061447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5F61AF7" w14:textId="77777777" w:rsidR="008E7795" w:rsidRPr="00DD3EE2" w:rsidRDefault="008E7795" w:rsidP="00614471">
            <w:pPr>
              <w:pStyle w:val="tablehead"/>
              <w:rPr>
                <w:kern w:val="18"/>
              </w:rPr>
            </w:pPr>
            <w:r w:rsidRPr="00DD3EE2">
              <w:rPr>
                <w:kern w:val="18"/>
              </w:rPr>
              <w:t>PHYSICAL DAMAGE</w:t>
            </w:r>
            <w:r w:rsidRPr="00DD3EE2">
              <w:rPr>
                <w:kern w:val="18"/>
              </w:rPr>
              <w:br/>
              <w:t>Original Cost New Range</w:t>
            </w:r>
            <w:r w:rsidRPr="00DD3EE2">
              <w:rPr>
                <w:kern w:val="18"/>
              </w:rPr>
              <w:br/>
              <w:t>$25,000 – 29,999</w:t>
            </w:r>
          </w:p>
        </w:tc>
      </w:tr>
      <w:tr w:rsidR="008E7795" w:rsidRPr="00DD3EE2" w14:paraId="37308B99" w14:textId="77777777" w:rsidTr="0061447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F8A745E" w14:textId="77777777" w:rsidR="008E7795" w:rsidRPr="00DD3EE2" w:rsidRDefault="008E7795" w:rsidP="0061447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D9EFDD0" w14:textId="77777777" w:rsidR="008E7795" w:rsidRPr="00DD3EE2" w:rsidRDefault="008E7795" w:rsidP="00614471">
            <w:pPr>
              <w:pStyle w:val="tablehead"/>
              <w:rPr>
                <w:kern w:val="18"/>
              </w:rPr>
            </w:pPr>
            <w:r w:rsidRPr="00DD3EE2">
              <w:rPr>
                <w:kern w:val="18"/>
              </w:rPr>
              <w:t>Specified</w:t>
            </w:r>
            <w:r w:rsidRPr="00DD3EE2">
              <w:rPr>
                <w:kern w:val="18"/>
              </w:rPr>
              <w:br/>
              <w:t>Causes</w:t>
            </w:r>
            <w:r w:rsidRPr="00DD3EE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77BC8DC" w14:textId="77777777" w:rsidR="008E7795" w:rsidRPr="00DD3EE2" w:rsidRDefault="008E7795" w:rsidP="00614471">
            <w:pPr>
              <w:pStyle w:val="tablehead"/>
              <w:rPr>
                <w:kern w:val="18"/>
              </w:rPr>
            </w:pPr>
            <w:r w:rsidRPr="00DD3EE2">
              <w:rPr>
                <w:kern w:val="18"/>
              </w:rPr>
              <w:br/>
            </w:r>
            <w:r w:rsidRPr="00DD3EE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2D597E1" w14:textId="77777777" w:rsidR="008E7795" w:rsidRPr="00DD3EE2" w:rsidRDefault="008E7795" w:rsidP="00614471">
            <w:pPr>
              <w:pStyle w:val="tablehead"/>
              <w:rPr>
                <w:kern w:val="18"/>
              </w:rPr>
            </w:pPr>
            <w:r w:rsidRPr="00DD3EE2">
              <w:rPr>
                <w:kern w:val="18"/>
              </w:rPr>
              <w:t>$500</w:t>
            </w:r>
            <w:r w:rsidRPr="00DD3EE2">
              <w:rPr>
                <w:kern w:val="18"/>
              </w:rPr>
              <w:br/>
              <w:t>Ded.</w:t>
            </w:r>
            <w:r w:rsidRPr="00DD3EE2">
              <w:rPr>
                <w:kern w:val="18"/>
              </w:rPr>
              <w:br/>
              <w:t>Coll.</w:t>
            </w:r>
          </w:p>
        </w:tc>
      </w:tr>
      <w:tr w:rsidR="008E7795" w:rsidRPr="00DD3EE2" w14:paraId="274E4FD0" w14:textId="77777777" w:rsidTr="0061447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C6845E5" w14:textId="77777777" w:rsidR="008E7795" w:rsidRPr="00DD3EE2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DD3EE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8E7795" w:rsidRPr="00DD3EE2" w14:paraId="7AE55D49" w14:textId="77777777" w:rsidTr="00614471">
        <w:trPr>
          <w:cantSplit/>
        </w:trPr>
        <w:tc>
          <w:tcPr>
            <w:tcW w:w="540" w:type="dxa"/>
            <w:gridSpan w:val="2"/>
          </w:tcPr>
          <w:p w14:paraId="0258AE71" w14:textId="77777777" w:rsidR="008E7795" w:rsidRPr="00DD3EE2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28CA4B" w14:textId="77777777" w:rsidR="008E7795" w:rsidRPr="00DD3EE2" w:rsidRDefault="008E7795" w:rsidP="00614471">
            <w:pPr>
              <w:pStyle w:val="tabletext11"/>
              <w:rPr>
                <w:b/>
                <w:kern w:val="18"/>
              </w:rPr>
            </w:pPr>
            <w:r w:rsidRPr="00DD3EE2">
              <w:rPr>
                <w:b/>
                <w:kern w:val="18"/>
              </w:rPr>
              <w:t>– Local And Intermediate – All Vehicles</w:t>
            </w:r>
          </w:p>
        </w:tc>
      </w:tr>
      <w:tr w:rsidR="008E7795" w:rsidRPr="00DD3EE2" w14:paraId="4F4249FA" w14:textId="77777777" w:rsidTr="00614471">
        <w:trPr>
          <w:cantSplit/>
        </w:trPr>
        <w:tc>
          <w:tcPr>
            <w:tcW w:w="540" w:type="dxa"/>
            <w:gridSpan w:val="2"/>
          </w:tcPr>
          <w:p w14:paraId="4C38B9A6" w14:textId="77777777" w:rsidR="008E7795" w:rsidRPr="00DD3EE2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36E029" w14:textId="77777777" w:rsidR="008E7795" w:rsidRPr="00DD3EE2" w:rsidRDefault="008E7795" w:rsidP="00614471">
            <w:pPr>
              <w:pStyle w:val="tabletext11"/>
              <w:rPr>
                <w:b/>
                <w:kern w:val="18"/>
              </w:rPr>
            </w:pPr>
            <w:r w:rsidRPr="00DD3EE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8E7795" w:rsidRPr="00DD3EE2" w14:paraId="448153F8" w14:textId="77777777" w:rsidTr="00614471">
        <w:trPr>
          <w:cantSplit/>
        </w:trPr>
        <w:tc>
          <w:tcPr>
            <w:tcW w:w="4860" w:type="dxa"/>
            <w:gridSpan w:val="3"/>
          </w:tcPr>
          <w:p w14:paraId="3D1CE7CB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F526C6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DD3EE2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0FDD2D1C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DD3EE2">
              <w:rPr>
                <w:kern w:val="18"/>
              </w:rPr>
              <w:t>$   189</w:t>
            </w:r>
          </w:p>
        </w:tc>
        <w:tc>
          <w:tcPr>
            <w:tcW w:w="1500" w:type="dxa"/>
          </w:tcPr>
          <w:p w14:paraId="331840F9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DD3EE2">
              <w:rPr>
                <w:kern w:val="18"/>
              </w:rPr>
              <w:t>$   235</w:t>
            </w:r>
          </w:p>
        </w:tc>
      </w:tr>
      <w:tr w:rsidR="008E7795" w:rsidRPr="00DD3EE2" w14:paraId="17A7DB22" w14:textId="77777777" w:rsidTr="0061447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07F1DD2" w14:textId="77777777" w:rsidR="008E7795" w:rsidRPr="00DD3EE2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DD3EE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8E7795" w:rsidRPr="00DD3EE2" w14:paraId="5A1C0E8E" w14:textId="77777777" w:rsidTr="00614471">
        <w:trPr>
          <w:cantSplit/>
        </w:trPr>
        <w:tc>
          <w:tcPr>
            <w:tcW w:w="4860" w:type="dxa"/>
            <w:gridSpan w:val="3"/>
          </w:tcPr>
          <w:p w14:paraId="1D8E52AA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05F6C8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D94B3F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287BA5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DD3EE2" w14:paraId="19D20A54" w14:textId="77777777" w:rsidTr="00614471">
        <w:trPr>
          <w:cantSplit/>
        </w:trPr>
        <w:tc>
          <w:tcPr>
            <w:tcW w:w="4860" w:type="dxa"/>
            <w:gridSpan w:val="3"/>
          </w:tcPr>
          <w:p w14:paraId="01673E79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D4561C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DD3EE2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1CF86C2F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DD3EE2">
              <w:rPr>
                <w:kern w:val="18"/>
              </w:rPr>
              <w:t>$   269</w:t>
            </w:r>
          </w:p>
        </w:tc>
        <w:tc>
          <w:tcPr>
            <w:tcW w:w="1500" w:type="dxa"/>
          </w:tcPr>
          <w:p w14:paraId="015AF768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DD3EE2">
              <w:rPr>
                <w:kern w:val="18"/>
              </w:rPr>
              <w:t>$   240</w:t>
            </w:r>
          </w:p>
        </w:tc>
      </w:tr>
      <w:tr w:rsidR="008E7795" w:rsidRPr="00DD3EE2" w14:paraId="04642B58" w14:textId="77777777" w:rsidTr="0061447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9E2FF2D" w14:textId="77777777" w:rsidR="008E7795" w:rsidRPr="00DD3EE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DD3EE2" w14:paraId="45DCF9B0" w14:textId="77777777" w:rsidTr="0061447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1DF7D77" w14:textId="77777777" w:rsidR="008E7795" w:rsidRPr="00DD3EE2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DD3EE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8E7795" w:rsidRPr="00DD3EE2" w14:paraId="23C329AB" w14:textId="77777777" w:rsidTr="00614471">
        <w:trPr>
          <w:cantSplit/>
        </w:trPr>
        <w:tc>
          <w:tcPr>
            <w:tcW w:w="540" w:type="dxa"/>
            <w:gridSpan w:val="2"/>
          </w:tcPr>
          <w:p w14:paraId="4963A0A7" w14:textId="77777777" w:rsidR="008E7795" w:rsidRPr="00DD3EE2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170262" w14:textId="77777777" w:rsidR="008E7795" w:rsidRPr="00DD3EE2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DD3EE2">
              <w:rPr>
                <w:b/>
                <w:caps/>
                <w:kern w:val="18"/>
              </w:rPr>
              <w:t>– taxicabs and limousines</w:t>
            </w:r>
          </w:p>
        </w:tc>
      </w:tr>
      <w:tr w:rsidR="008E7795" w:rsidRPr="00DD3EE2" w14:paraId="1D0C78CE" w14:textId="77777777" w:rsidTr="00614471">
        <w:trPr>
          <w:cantSplit/>
        </w:trPr>
        <w:tc>
          <w:tcPr>
            <w:tcW w:w="4860" w:type="dxa"/>
            <w:gridSpan w:val="3"/>
          </w:tcPr>
          <w:p w14:paraId="11224437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9FA335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DD3EE2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09450F0F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DD3EE2">
              <w:rPr>
                <w:kern w:val="18"/>
              </w:rPr>
              <w:t>$   287</w:t>
            </w:r>
          </w:p>
        </w:tc>
        <w:tc>
          <w:tcPr>
            <w:tcW w:w="1500" w:type="dxa"/>
          </w:tcPr>
          <w:p w14:paraId="395F6E05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DD3EE2">
              <w:rPr>
                <w:kern w:val="18"/>
              </w:rPr>
              <w:t>$   529</w:t>
            </w:r>
          </w:p>
        </w:tc>
      </w:tr>
      <w:tr w:rsidR="008E7795" w:rsidRPr="00DD3EE2" w14:paraId="1133BC0B" w14:textId="77777777" w:rsidTr="00614471">
        <w:trPr>
          <w:cantSplit/>
        </w:trPr>
        <w:tc>
          <w:tcPr>
            <w:tcW w:w="540" w:type="dxa"/>
            <w:gridSpan w:val="2"/>
          </w:tcPr>
          <w:p w14:paraId="02833927" w14:textId="77777777" w:rsidR="008E7795" w:rsidRPr="00DD3EE2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F343720" w14:textId="77777777" w:rsidR="008E7795" w:rsidRPr="00DD3EE2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DD3EE2">
              <w:rPr>
                <w:b/>
                <w:caps/>
                <w:kern w:val="18"/>
              </w:rPr>
              <w:t>– SCHOOL AND CHURCH BUSES</w:t>
            </w:r>
          </w:p>
        </w:tc>
      </w:tr>
      <w:tr w:rsidR="008E7795" w:rsidRPr="00DD3EE2" w14:paraId="01C35B07" w14:textId="77777777" w:rsidTr="00614471">
        <w:trPr>
          <w:cantSplit/>
        </w:trPr>
        <w:tc>
          <w:tcPr>
            <w:tcW w:w="4860" w:type="dxa"/>
            <w:gridSpan w:val="3"/>
          </w:tcPr>
          <w:p w14:paraId="08C1AE51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49155F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DD3EE2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53C59CFA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DD3EE2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5F23F6E3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DD3EE2">
              <w:rPr>
                <w:kern w:val="18"/>
              </w:rPr>
              <w:t>$   148</w:t>
            </w:r>
          </w:p>
        </w:tc>
      </w:tr>
      <w:tr w:rsidR="008E7795" w:rsidRPr="00DD3EE2" w14:paraId="0A9CE344" w14:textId="77777777" w:rsidTr="00614471">
        <w:trPr>
          <w:cantSplit/>
        </w:trPr>
        <w:tc>
          <w:tcPr>
            <w:tcW w:w="540" w:type="dxa"/>
            <w:gridSpan w:val="2"/>
          </w:tcPr>
          <w:p w14:paraId="3E87D8FC" w14:textId="77777777" w:rsidR="008E7795" w:rsidRPr="00DD3EE2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9C1349" w14:textId="77777777" w:rsidR="008E7795" w:rsidRPr="00DD3EE2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DD3EE2">
              <w:rPr>
                <w:b/>
                <w:caps/>
                <w:kern w:val="18"/>
              </w:rPr>
              <w:t>– OTHER BUSES</w:t>
            </w:r>
          </w:p>
        </w:tc>
      </w:tr>
      <w:tr w:rsidR="008E7795" w:rsidRPr="00DD3EE2" w14:paraId="0BDE9E63" w14:textId="77777777" w:rsidTr="00614471">
        <w:trPr>
          <w:cantSplit/>
        </w:trPr>
        <w:tc>
          <w:tcPr>
            <w:tcW w:w="4860" w:type="dxa"/>
            <w:gridSpan w:val="3"/>
          </w:tcPr>
          <w:p w14:paraId="3FC7520A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A31529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DD3EE2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776FA354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DD3EE2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10D9BAC4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DD3EE2">
              <w:rPr>
                <w:kern w:val="18"/>
              </w:rPr>
              <w:t>$   148</w:t>
            </w:r>
          </w:p>
        </w:tc>
      </w:tr>
      <w:tr w:rsidR="008E7795" w:rsidRPr="00DD3EE2" w14:paraId="508E120A" w14:textId="77777777" w:rsidTr="00614471">
        <w:trPr>
          <w:cantSplit/>
        </w:trPr>
        <w:tc>
          <w:tcPr>
            <w:tcW w:w="540" w:type="dxa"/>
            <w:gridSpan w:val="2"/>
          </w:tcPr>
          <w:p w14:paraId="766F03BE" w14:textId="77777777" w:rsidR="008E7795" w:rsidRPr="00DD3EE2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EF90AE" w14:textId="77777777" w:rsidR="008E7795" w:rsidRPr="00DD3EE2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DD3EE2">
              <w:rPr>
                <w:b/>
                <w:caps/>
                <w:kern w:val="18"/>
              </w:rPr>
              <w:t>– VAN POOLS</w:t>
            </w:r>
          </w:p>
        </w:tc>
      </w:tr>
      <w:tr w:rsidR="008E7795" w:rsidRPr="00DD3EE2" w14:paraId="4AB26BA2" w14:textId="77777777" w:rsidTr="00614471">
        <w:trPr>
          <w:cantSplit/>
        </w:trPr>
        <w:tc>
          <w:tcPr>
            <w:tcW w:w="4860" w:type="dxa"/>
            <w:gridSpan w:val="3"/>
          </w:tcPr>
          <w:p w14:paraId="7556F7A0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66A7D8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DD3EE2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1141C08B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DD3EE2">
              <w:rPr>
                <w:kern w:val="18"/>
              </w:rPr>
              <w:t>$   287</w:t>
            </w:r>
          </w:p>
        </w:tc>
        <w:tc>
          <w:tcPr>
            <w:tcW w:w="1500" w:type="dxa"/>
          </w:tcPr>
          <w:p w14:paraId="22845B61" w14:textId="77777777" w:rsidR="008E7795" w:rsidRPr="00DD3EE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DD3EE2">
              <w:rPr>
                <w:kern w:val="18"/>
              </w:rPr>
              <w:t>$   529</w:t>
            </w:r>
          </w:p>
        </w:tc>
      </w:tr>
      <w:tr w:rsidR="008E7795" w:rsidRPr="00DD3EE2" w14:paraId="2F6D4FFB" w14:textId="77777777" w:rsidTr="0061447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9D8060F" w14:textId="77777777" w:rsidR="008E7795" w:rsidRPr="00DD3EE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DD3EE2" w14:paraId="5A61234B" w14:textId="77777777" w:rsidTr="0061447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A2248E" w14:textId="77777777" w:rsidR="008E7795" w:rsidRPr="00DD3EE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DD3EE2" w14:paraId="12839DAA" w14:textId="77777777" w:rsidTr="00614471">
        <w:trPr>
          <w:cantSplit/>
        </w:trPr>
        <w:tc>
          <w:tcPr>
            <w:tcW w:w="220" w:type="dxa"/>
            <w:tcBorders>
              <w:top w:val="nil"/>
            </w:tcBorders>
          </w:tcPr>
          <w:p w14:paraId="5B93C791" w14:textId="77777777" w:rsidR="008E7795" w:rsidRPr="00DD3EE2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DD3EE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F5BDEEA" w14:textId="77777777" w:rsidR="008E7795" w:rsidRPr="00DD3EE2" w:rsidRDefault="008E7795" w:rsidP="00614471">
            <w:pPr>
              <w:pStyle w:val="tabletext11"/>
              <w:rPr>
                <w:kern w:val="18"/>
              </w:rPr>
            </w:pPr>
            <w:r w:rsidRPr="00DD3EE2">
              <w:rPr>
                <w:kern w:val="18"/>
              </w:rPr>
              <w:t xml:space="preserve">For Other Than Zone-rated Trucks, Tractors and Trailers Classifications, refer to Rule </w:t>
            </w:r>
            <w:r w:rsidRPr="00DD3EE2">
              <w:rPr>
                <w:rStyle w:val="rulelink"/>
              </w:rPr>
              <w:t xml:space="preserve">222. </w:t>
            </w:r>
            <w:r w:rsidRPr="001350CB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E7795" w:rsidRPr="00DD3EE2" w14:paraId="3EBD2A83" w14:textId="77777777" w:rsidTr="00614471">
        <w:trPr>
          <w:cantSplit/>
        </w:trPr>
        <w:tc>
          <w:tcPr>
            <w:tcW w:w="220" w:type="dxa"/>
          </w:tcPr>
          <w:p w14:paraId="5E443063" w14:textId="77777777" w:rsidR="008E7795" w:rsidRPr="00DD3EE2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DD3EE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01378E" w14:textId="77777777" w:rsidR="008E7795" w:rsidRPr="00DD3EE2" w:rsidRDefault="008E7795" w:rsidP="00614471">
            <w:pPr>
              <w:pStyle w:val="tabletext11"/>
              <w:rPr>
                <w:kern w:val="18"/>
              </w:rPr>
            </w:pPr>
            <w:r w:rsidRPr="00DD3EE2">
              <w:rPr>
                <w:kern w:val="18"/>
              </w:rPr>
              <w:t xml:space="preserve">For Private Passenger Types Classifications, refer to Rule </w:t>
            </w:r>
            <w:r w:rsidRPr="00DD3EE2">
              <w:rPr>
                <w:rStyle w:val="rulelink"/>
              </w:rPr>
              <w:t xml:space="preserve">232. </w:t>
            </w:r>
            <w:r w:rsidRPr="001350CB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E7795" w:rsidRPr="00DD3EE2" w14:paraId="323C41E4" w14:textId="77777777" w:rsidTr="00614471">
        <w:trPr>
          <w:cantSplit/>
        </w:trPr>
        <w:tc>
          <w:tcPr>
            <w:tcW w:w="220" w:type="dxa"/>
          </w:tcPr>
          <w:p w14:paraId="7A14BB07" w14:textId="77777777" w:rsidR="008E7795" w:rsidRPr="00DD3EE2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DD3EE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857FAC6" w14:textId="77777777" w:rsidR="008E7795" w:rsidRPr="00DD3EE2" w:rsidRDefault="008E7795" w:rsidP="00614471">
            <w:pPr>
              <w:pStyle w:val="tabletext11"/>
              <w:rPr>
                <w:kern w:val="18"/>
              </w:rPr>
            </w:pPr>
            <w:r w:rsidRPr="00DD3EE2">
              <w:rPr>
                <w:kern w:val="18"/>
              </w:rPr>
              <w:t xml:space="preserve">For Other Than Zone-rated Publics Autos, refer to Rule </w:t>
            </w:r>
            <w:r w:rsidRPr="00DD3EE2">
              <w:rPr>
                <w:rStyle w:val="rulelink"/>
              </w:rPr>
              <w:t xml:space="preserve">239. </w:t>
            </w:r>
            <w:r w:rsidRPr="001350CB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E7795" w:rsidRPr="00DD3EE2" w14:paraId="46405F3D" w14:textId="77777777" w:rsidTr="00614471">
        <w:trPr>
          <w:cantSplit/>
        </w:trPr>
        <w:tc>
          <w:tcPr>
            <w:tcW w:w="220" w:type="dxa"/>
          </w:tcPr>
          <w:p w14:paraId="4CB89800" w14:textId="77777777" w:rsidR="008E7795" w:rsidRPr="00DD3EE2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DD3EE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0AC1F79" w14:textId="77777777" w:rsidR="008E7795" w:rsidRPr="00DD3EE2" w:rsidRDefault="008E7795" w:rsidP="00614471">
            <w:pPr>
              <w:pStyle w:val="tabletext11"/>
              <w:rPr>
                <w:kern w:val="18"/>
              </w:rPr>
            </w:pPr>
            <w:r w:rsidRPr="00DD3EE2">
              <w:rPr>
                <w:kern w:val="18"/>
              </w:rPr>
              <w:t xml:space="preserve">For Deductible factors, refer to Rule </w:t>
            </w:r>
            <w:r w:rsidRPr="00DD3EE2">
              <w:rPr>
                <w:rStyle w:val="rulelink"/>
              </w:rPr>
              <w:t>298.</w:t>
            </w:r>
          </w:p>
        </w:tc>
      </w:tr>
      <w:tr w:rsidR="008E7795" w:rsidRPr="00DD3EE2" w14:paraId="4CB57D62" w14:textId="77777777" w:rsidTr="00614471">
        <w:trPr>
          <w:cantSplit/>
        </w:trPr>
        <w:tc>
          <w:tcPr>
            <w:tcW w:w="220" w:type="dxa"/>
          </w:tcPr>
          <w:p w14:paraId="2E9291C9" w14:textId="77777777" w:rsidR="008E7795" w:rsidRPr="00DD3EE2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DD3EE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7EF91B4" w14:textId="77777777" w:rsidR="008E7795" w:rsidRPr="00DD3EE2" w:rsidRDefault="008E7795" w:rsidP="00614471">
            <w:pPr>
              <w:pStyle w:val="tabletext11"/>
              <w:rPr>
                <w:kern w:val="18"/>
              </w:rPr>
            </w:pPr>
            <w:r w:rsidRPr="00DD3EE2">
              <w:rPr>
                <w:kern w:val="18"/>
              </w:rPr>
              <w:t xml:space="preserve">For Vehicle Value factors, refer to Rule </w:t>
            </w:r>
            <w:r w:rsidRPr="00DD3EE2">
              <w:rPr>
                <w:rStyle w:val="rulelink"/>
              </w:rPr>
              <w:t>301.</w:t>
            </w:r>
          </w:p>
        </w:tc>
      </w:tr>
      <w:tr w:rsidR="008E7795" w:rsidRPr="00DD3EE2" w14:paraId="1933ED0D" w14:textId="77777777" w:rsidTr="00614471">
        <w:trPr>
          <w:cantSplit/>
        </w:trPr>
        <w:tc>
          <w:tcPr>
            <w:tcW w:w="220" w:type="dxa"/>
          </w:tcPr>
          <w:p w14:paraId="6997EE05" w14:textId="77777777" w:rsidR="008E7795" w:rsidRPr="00DD3EE2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0493125B" w14:textId="77777777" w:rsidR="008E7795" w:rsidRPr="00DD3EE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DD3EE2" w14:paraId="7F4EF822" w14:textId="77777777" w:rsidTr="00614471">
        <w:trPr>
          <w:cantSplit/>
        </w:trPr>
        <w:tc>
          <w:tcPr>
            <w:tcW w:w="220" w:type="dxa"/>
          </w:tcPr>
          <w:p w14:paraId="7819C3D7" w14:textId="77777777" w:rsidR="008E7795" w:rsidRPr="00DD3EE2" w:rsidRDefault="008E7795" w:rsidP="0061447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7B112F" w14:textId="77777777" w:rsidR="008E7795" w:rsidRPr="00DD3EE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DD3EE2" w14:paraId="660F5F28" w14:textId="77777777" w:rsidTr="00614471">
        <w:trPr>
          <w:cantSplit/>
        </w:trPr>
        <w:tc>
          <w:tcPr>
            <w:tcW w:w="220" w:type="dxa"/>
          </w:tcPr>
          <w:p w14:paraId="13923C2C" w14:textId="77777777" w:rsidR="008E7795" w:rsidRPr="00DD3EE2" w:rsidRDefault="008E7795" w:rsidP="0061447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1B155C" w14:textId="77777777" w:rsidR="008E7795" w:rsidRPr="00DD3EE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DD3EE2" w14:paraId="259835A3" w14:textId="77777777" w:rsidTr="00614471">
        <w:trPr>
          <w:cantSplit/>
        </w:trPr>
        <w:tc>
          <w:tcPr>
            <w:tcW w:w="220" w:type="dxa"/>
          </w:tcPr>
          <w:p w14:paraId="76C281BB" w14:textId="77777777" w:rsidR="008E7795" w:rsidRPr="00DD3EE2" w:rsidRDefault="008E7795" w:rsidP="0061447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F7DAF9" w14:textId="77777777" w:rsidR="008E7795" w:rsidRPr="00DD3EE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DD3EE2" w14:paraId="1714C076" w14:textId="77777777" w:rsidTr="00614471">
        <w:trPr>
          <w:cantSplit/>
        </w:trPr>
        <w:tc>
          <w:tcPr>
            <w:tcW w:w="220" w:type="dxa"/>
          </w:tcPr>
          <w:p w14:paraId="5B4E6403" w14:textId="77777777" w:rsidR="008E7795" w:rsidRPr="00DD3EE2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5FB0F6" w14:textId="77777777" w:rsidR="008E7795" w:rsidRPr="00DD3EE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DD3EE2" w14:paraId="105A7BF9" w14:textId="77777777" w:rsidTr="00614471">
        <w:trPr>
          <w:cantSplit/>
        </w:trPr>
        <w:tc>
          <w:tcPr>
            <w:tcW w:w="220" w:type="dxa"/>
          </w:tcPr>
          <w:p w14:paraId="12282259" w14:textId="77777777" w:rsidR="008E7795" w:rsidRPr="00DD3EE2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BA5BA4" w14:textId="77777777" w:rsidR="008E7795" w:rsidRPr="00DD3EE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DD3EE2" w14:paraId="558C608C" w14:textId="77777777" w:rsidTr="00614471">
        <w:trPr>
          <w:cantSplit/>
        </w:trPr>
        <w:tc>
          <w:tcPr>
            <w:tcW w:w="220" w:type="dxa"/>
          </w:tcPr>
          <w:p w14:paraId="7A52A751" w14:textId="77777777" w:rsidR="008E7795" w:rsidRPr="00DD3EE2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E9C08A" w14:textId="77777777" w:rsidR="008E7795" w:rsidRPr="00DD3EE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DD3EE2" w14:paraId="5226EDF8" w14:textId="77777777" w:rsidTr="00614471">
        <w:trPr>
          <w:cantSplit/>
        </w:trPr>
        <w:tc>
          <w:tcPr>
            <w:tcW w:w="220" w:type="dxa"/>
          </w:tcPr>
          <w:p w14:paraId="0560C2B7" w14:textId="77777777" w:rsidR="008E7795" w:rsidRPr="00DD3EE2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1A9083" w14:textId="77777777" w:rsidR="008E7795" w:rsidRPr="00DD3EE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DD3EE2" w14:paraId="03F3923A" w14:textId="77777777" w:rsidTr="00614471">
        <w:trPr>
          <w:cantSplit/>
        </w:trPr>
        <w:tc>
          <w:tcPr>
            <w:tcW w:w="220" w:type="dxa"/>
          </w:tcPr>
          <w:p w14:paraId="3A843104" w14:textId="77777777" w:rsidR="008E7795" w:rsidRPr="00DD3EE2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592BD5" w14:textId="77777777" w:rsidR="008E7795" w:rsidRPr="00DD3EE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DD3EE2" w14:paraId="21B0B716" w14:textId="77777777" w:rsidTr="00614471">
        <w:trPr>
          <w:cantSplit/>
        </w:trPr>
        <w:tc>
          <w:tcPr>
            <w:tcW w:w="220" w:type="dxa"/>
          </w:tcPr>
          <w:p w14:paraId="323D7AB0" w14:textId="77777777" w:rsidR="008E7795" w:rsidRPr="00DD3EE2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986D94" w14:textId="77777777" w:rsidR="008E7795" w:rsidRPr="00DD3EE2" w:rsidRDefault="008E7795" w:rsidP="00614471">
            <w:pPr>
              <w:pStyle w:val="tabletext11"/>
              <w:rPr>
                <w:kern w:val="18"/>
              </w:rPr>
            </w:pPr>
          </w:p>
        </w:tc>
      </w:tr>
    </w:tbl>
    <w:p w14:paraId="7CA67322" w14:textId="4F158F4F" w:rsidR="008E7795" w:rsidRDefault="008E7795" w:rsidP="008E7795">
      <w:pPr>
        <w:pStyle w:val="isonormal"/>
      </w:pPr>
    </w:p>
    <w:p w14:paraId="0927A4BE" w14:textId="50E7B4BC" w:rsidR="008E7795" w:rsidRDefault="008E7795" w:rsidP="008E7795">
      <w:pPr>
        <w:pStyle w:val="isonormal"/>
        <w:jc w:val="left"/>
      </w:pPr>
    </w:p>
    <w:p w14:paraId="1CCACE45" w14:textId="77777777" w:rsidR="008E7795" w:rsidRDefault="008E7795" w:rsidP="008E7795">
      <w:pPr>
        <w:pStyle w:val="isonormal"/>
        <w:sectPr w:rsidR="008E7795" w:rsidSect="008E779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B57E258" w14:textId="77777777" w:rsidR="008E7795" w:rsidRPr="009A31A2" w:rsidRDefault="008E7795" w:rsidP="008E7795">
      <w:pPr>
        <w:pStyle w:val="subcap"/>
      </w:pPr>
      <w:r w:rsidRPr="009A31A2">
        <w:lastRenderedPageBreak/>
        <w:t>TERRITORY 105</w:t>
      </w:r>
    </w:p>
    <w:p w14:paraId="65930310" w14:textId="77777777" w:rsidR="008E7795" w:rsidRPr="009A31A2" w:rsidRDefault="008E7795" w:rsidP="008E7795">
      <w:pPr>
        <w:pStyle w:val="subcap2"/>
      </w:pPr>
      <w:r w:rsidRPr="009A31A2">
        <w:t>PHYS DAM</w:t>
      </w:r>
    </w:p>
    <w:p w14:paraId="53E96663" w14:textId="77777777" w:rsidR="008E7795" w:rsidRPr="009A31A2" w:rsidRDefault="008E7795" w:rsidP="008E7795">
      <w:pPr>
        <w:pStyle w:val="isonormal"/>
      </w:pPr>
    </w:p>
    <w:p w14:paraId="3C09BB2F" w14:textId="77777777" w:rsidR="008E7795" w:rsidRPr="009A31A2" w:rsidRDefault="008E7795" w:rsidP="008E7795">
      <w:pPr>
        <w:pStyle w:val="isonormal"/>
        <w:sectPr w:rsidR="008E7795" w:rsidRPr="009A31A2" w:rsidSect="008E779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8E7795" w:rsidRPr="009A31A2" w14:paraId="39AD2F72" w14:textId="77777777" w:rsidTr="0061447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C5EBE08" w14:textId="77777777" w:rsidR="008E7795" w:rsidRPr="009A31A2" w:rsidRDefault="008E7795" w:rsidP="00614471">
            <w:pPr>
              <w:pStyle w:val="tablehead"/>
              <w:rPr>
                <w:kern w:val="18"/>
              </w:rPr>
            </w:pPr>
            <w:r w:rsidRPr="009A31A2">
              <w:rPr>
                <w:kern w:val="18"/>
              </w:rPr>
              <w:t>PHYSICAL DAMAGE</w:t>
            </w:r>
            <w:r w:rsidRPr="009A31A2">
              <w:rPr>
                <w:kern w:val="18"/>
              </w:rPr>
              <w:br/>
              <w:t>Original Cost New Range</w:t>
            </w:r>
            <w:r w:rsidRPr="009A31A2">
              <w:rPr>
                <w:kern w:val="18"/>
              </w:rPr>
              <w:br/>
              <w:t>$25,000 – 29,999</w:t>
            </w:r>
          </w:p>
        </w:tc>
      </w:tr>
      <w:tr w:rsidR="008E7795" w:rsidRPr="009A31A2" w14:paraId="6A2AACFE" w14:textId="77777777" w:rsidTr="0061447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401E987" w14:textId="77777777" w:rsidR="008E7795" w:rsidRPr="009A31A2" w:rsidRDefault="008E7795" w:rsidP="0061447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868B3F7" w14:textId="77777777" w:rsidR="008E7795" w:rsidRPr="009A31A2" w:rsidRDefault="008E7795" w:rsidP="00614471">
            <w:pPr>
              <w:pStyle w:val="tablehead"/>
              <w:rPr>
                <w:kern w:val="18"/>
              </w:rPr>
            </w:pPr>
            <w:r w:rsidRPr="009A31A2">
              <w:rPr>
                <w:kern w:val="18"/>
              </w:rPr>
              <w:t>Specified</w:t>
            </w:r>
            <w:r w:rsidRPr="009A31A2">
              <w:rPr>
                <w:kern w:val="18"/>
              </w:rPr>
              <w:br/>
              <w:t>Causes</w:t>
            </w:r>
            <w:r w:rsidRPr="009A31A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3CCCEFF" w14:textId="77777777" w:rsidR="008E7795" w:rsidRPr="009A31A2" w:rsidRDefault="008E7795" w:rsidP="00614471">
            <w:pPr>
              <w:pStyle w:val="tablehead"/>
              <w:rPr>
                <w:kern w:val="18"/>
              </w:rPr>
            </w:pPr>
            <w:r w:rsidRPr="009A31A2">
              <w:rPr>
                <w:kern w:val="18"/>
              </w:rPr>
              <w:br/>
            </w:r>
            <w:r w:rsidRPr="009A31A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32DABF4" w14:textId="77777777" w:rsidR="008E7795" w:rsidRPr="009A31A2" w:rsidRDefault="008E7795" w:rsidP="00614471">
            <w:pPr>
              <w:pStyle w:val="tablehead"/>
              <w:rPr>
                <w:kern w:val="18"/>
              </w:rPr>
            </w:pPr>
            <w:r w:rsidRPr="009A31A2">
              <w:rPr>
                <w:kern w:val="18"/>
              </w:rPr>
              <w:t>$500</w:t>
            </w:r>
            <w:r w:rsidRPr="009A31A2">
              <w:rPr>
                <w:kern w:val="18"/>
              </w:rPr>
              <w:br/>
              <w:t>Ded.</w:t>
            </w:r>
            <w:r w:rsidRPr="009A31A2">
              <w:rPr>
                <w:kern w:val="18"/>
              </w:rPr>
              <w:br/>
              <w:t>Coll.</w:t>
            </w:r>
          </w:p>
        </w:tc>
      </w:tr>
      <w:tr w:rsidR="008E7795" w:rsidRPr="009A31A2" w14:paraId="40DF5D9F" w14:textId="77777777" w:rsidTr="0061447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23B880F" w14:textId="77777777" w:rsidR="008E7795" w:rsidRPr="009A31A2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9A31A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8E7795" w:rsidRPr="009A31A2" w14:paraId="2117E9D4" w14:textId="77777777" w:rsidTr="00614471">
        <w:trPr>
          <w:cantSplit/>
        </w:trPr>
        <w:tc>
          <w:tcPr>
            <w:tcW w:w="540" w:type="dxa"/>
            <w:gridSpan w:val="2"/>
          </w:tcPr>
          <w:p w14:paraId="5417831D" w14:textId="77777777" w:rsidR="008E7795" w:rsidRPr="009A31A2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0DE506" w14:textId="77777777" w:rsidR="008E7795" w:rsidRPr="009A31A2" w:rsidRDefault="008E7795" w:rsidP="00614471">
            <w:pPr>
              <w:pStyle w:val="tabletext11"/>
              <w:rPr>
                <w:b/>
                <w:kern w:val="18"/>
              </w:rPr>
            </w:pPr>
            <w:r w:rsidRPr="009A31A2">
              <w:rPr>
                <w:b/>
                <w:kern w:val="18"/>
              </w:rPr>
              <w:t>– Local And Intermediate – All Vehicles</w:t>
            </w:r>
          </w:p>
        </w:tc>
      </w:tr>
      <w:tr w:rsidR="008E7795" w:rsidRPr="009A31A2" w14:paraId="5671C53B" w14:textId="77777777" w:rsidTr="00614471">
        <w:trPr>
          <w:cantSplit/>
        </w:trPr>
        <w:tc>
          <w:tcPr>
            <w:tcW w:w="540" w:type="dxa"/>
            <w:gridSpan w:val="2"/>
          </w:tcPr>
          <w:p w14:paraId="2D722AE8" w14:textId="77777777" w:rsidR="008E7795" w:rsidRPr="009A31A2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E4C54D" w14:textId="77777777" w:rsidR="008E7795" w:rsidRPr="009A31A2" w:rsidRDefault="008E7795" w:rsidP="00614471">
            <w:pPr>
              <w:pStyle w:val="tabletext11"/>
              <w:rPr>
                <w:b/>
                <w:kern w:val="18"/>
              </w:rPr>
            </w:pPr>
            <w:r w:rsidRPr="009A31A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8E7795" w:rsidRPr="009A31A2" w14:paraId="345C63FA" w14:textId="77777777" w:rsidTr="00614471">
        <w:trPr>
          <w:cantSplit/>
        </w:trPr>
        <w:tc>
          <w:tcPr>
            <w:tcW w:w="4860" w:type="dxa"/>
            <w:gridSpan w:val="3"/>
          </w:tcPr>
          <w:p w14:paraId="65A8535B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92AB9E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9A31A2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66CE92E7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9A31A2">
              <w:rPr>
                <w:kern w:val="18"/>
              </w:rPr>
              <w:t>$   200</w:t>
            </w:r>
          </w:p>
        </w:tc>
        <w:tc>
          <w:tcPr>
            <w:tcW w:w="1500" w:type="dxa"/>
          </w:tcPr>
          <w:p w14:paraId="1DE6A533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9A31A2">
              <w:rPr>
                <w:kern w:val="18"/>
              </w:rPr>
              <w:t>$   257</w:t>
            </w:r>
          </w:p>
        </w:tc>
      </w:tr>
      <w:tr w:rsidR="008E7795" w:rsidRPr="009A31A2" w14:paraId="23F3844D" w14:textId="77777777" w:rsidTr="0061447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7744E7A" w14:textId="77777777" w:rsidR="008E7795" w:rsidRPr="009A31A2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9A31A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8E7795" w:rsidRPr="009A31A2" w14:paraId="5794A5CE" w14:textId="77777777" w:rsidTr="00614471">
        <w:trPr>
          <w:cantSplit/>
        </w:trPr>
        <w:tc>
          <w:tcPr>
            <w:tcW w:w="4860" w:type="dxa"/>
            <w:gridSpan w:val="3"/>
          </w:tcPr>
          <w:p w14:paraId="5027399D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DA2C5B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E45D40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DA30F3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9A31A2" w14:paraId="08F1A56F" w14:textId="77777777" w:rsidTr="00614471">
        <w:trPr>
          <w:cantSplit/>
        </w:trPr>
        <w:tc>
          <w:tcPr>
            <w:tcW w:w="4860" w:type="dxa"/>
            <w:gridSpan w:val="3"/>
          </w:tcPr>
          <w:p w14:paraId="7CA9AD45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691D51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9A31A2">
              <w:rPr>
                <w:kern w:val="18"/>
              </w:rPr>
              <w:t>$   154</w:t>
            </w:r>
          </w:p>
        </w:tc>
        <w:tc>
          <w:tcPr>
            <w:tcW w:w="1500" w:type="dxa"/>
          </w:tcPr>
          <w:p w14:paraId="1F96599C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9A31A2">
              <w:rPr>
                <w:kern w:val="18"/>
              </w:rPr>
              <w:t>$   267</w:t>
            </w:r>
          </w:p>
        </w:tc>
        <w:tc>
          <w:tcPr>
            <w:tcW w:w="1500" w:type="dxa"/>
          </w:tcPr>
          <w:p w14:paraId="65F87D74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9A31A2">
              <w:rPr>
                <w:kern w:val="18"/>
              </w:rPr>
              <w:t>$   328</w:t>
            </w:r>
          </w:p>
        </w:tc>
      </w:tr>
      <w:tr w:rsidR="008E7795" w:rsidRPr="009A31A2" w14:paraId="5647E04A" w14:textId="77777777" w:rsidTr="0061447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9644215" w14:textId="77777777" w:rsidR="008E7795" w:rsidRPr="009A31A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9A31A2" w14:paraId="73A208D4" w14:textId="77777777" w:rsidTr="0061447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E746DB9" w14:textId="77777777" w:rsidR="008E7795" w:rsidRPr="009A31A2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9A31A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8E7795" w:rsidRPr="009A31A2" w14:paraId="1A8A3889" w14:textId="77777777" w:rsidTr="00614471">
        <w:trPr>
          <w:cantSplit/>
        </w:trPr>
        <w:tc>
          <w:tcPr>
            <w:tcW w:w="540" w:type="dxa"/>
            <w:gridSpan w:val="2"/>
          </w:tcPr>
          <w:p w14:paraId="2A3996D1" w14:textId="77777777" w:rsidR="008E7795" w:rsidRPr="009A31A2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5B95AE" w14:textId="77777777" w:rsidR="008E7795" w:rsidRPr="009A31A2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9A31A2">
              <w:rPr>
                <w:b/>
                <w:caps/>
                <w:kern w:val="18"/>
              </w:rPr>
              <w:t>– taxicabs and limousines</w:t>
            </w:r>
          </w:p>
        </w:tc>
      </w:tr>
      <w:tr w:rsidR="008E7795" w:rsidRPr="009A31A2" w14:paraId="131261BC" w14:textId="77777777" w:rsidTr="00614471">
        <w:trPr>
          <w:cantSplit/>
        </w:trPr>
        <w:tc>
          <w:tcPr>
            <w:tcW w:w="4860" w:type="dxa"/>
            <w:gridSpan w:val="3"/>
          </w:tcPr>
          <w:p w14:paraId="43A7B137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4675D5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9A31A2">
              <w:rPr>
                <w:kern w:val="18"/>
              </w:rPr>
              <w:t>$   175</w:t>
            </w:r>
          </w:p>
        </w:tc>
        <w:tc>
          <w:tcPr>
            <w:tcW w:w="1500" w:type="dxa"/>
          </w:tcPr>
          <w:p w14:paraId="1123209B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9A31A2">
              <w:rPr>
                <w:kern w:val="18"/>
              </w:rPr>
              <w:t>$   304</w:t>
            </w:r>
          </w:p>
        </w:tc>
        <w:tc>
          <w:tcPr>
            <w:tcW w:w="1500" w:type="dxa"/>
          </w:tcPr>
          <w:p w14:paraId="0BA6A4F1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9A31A2">
              <w:rPr>
                <w:kern w:val="18"/>
              </w:rPr>
              <w:t>$   578</w:t>
            </w:r>
          </w:p>
        </w:tc>
      </w:tr>
      <w:tr w:rsidR="008E7795" w:rsidRPr="009A31A2" w14:paraId="1C1DE3D1" w14:textId="77777777" w:rsidTr="00614471">
        <w:trPr>
          <w:cantSplit/>
        </w:trPr>
        <w:tc>
          <w:tcPr>
            <w:tcW w:w="540" w:type="dxa"/>
            <w:gridSpan w:val="2"/>
          </w:tcPr>
          <w:p w14:paraId="433C14E8" w14:textId="77777777" w:rsidR="008E7795" w:rsidRPr="009A31A2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FAD72E" w14:textId="77777777" w:rsidR="008E7795" w:rsidRPr="009A31A2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9A31A2">
              <w:rPr>
                <w:b/>
                <w:caps/>
                <w:kern w:val="18"/>
              </w:rPr>
              <w:t>– SCHOOL AND CHURCH BUSES</w:t>
            </w:r>
          </w:p>
        </w:tc>
      </w:tr>
      <w:tr w:rsidR="008E7795" w:rsidRPr="009A31A2" w14:paraId="3A51B6B9" w14:textId="77777777" w:rsidTr="00614471">
        <w:trPr>
          <w:cantSplit/>
        </w:trPr>
        <w:tc>
          <w:tcPr>
            <w:tcW w:w="4860" w:type="dxa"/>
            <w:gridSpan w:val="3"/>
          </w:tcPr>
          <w:p w14:paraId="41B9962D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C3209B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9A31A2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63C68F22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9A31A2">
              <w:rPr>
                <w:kern w:val="18"/>
              </w:rPr>
              <w:t>$   136</w:t>
            </w:r>
          </w:p>
        </w:tc>
        <w:tc>
          <w:tcPr>
            <w:tcW w:w="1500" w:type="dxa"/>
          </w:tcPr>
          <w:p w14:paraId="536DE75D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9A31A2">
              <w:rPr>
                <w:kern w:val="18"/>
              </w:rPr>
              <w:t>$   162</w:t>
            </w:r>
          </w:p>
        </w:tc>
      </w:tr>
      <w:tr w:rsidR="008E7795" w:rsidRPr="009A31A2" w14:paraId="0B1B887B" w14:textId="77777777" w:rsidTr="00614471">
        <w:trPr>
          <w:cantSplit/>
        </w:trPr>
        <w:tc>
          <w:tcPr>
            <w:tcW w:w="540" w:type="dxa"/>
            <w:gridSpan w:val="2"/>
          </w:tcPr>
          <w:p w14:paraId="6BDBAC2C" w14:textId="77777777" w:rsidR="008E7795" w:rsidRPr="009A31A2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69136F" w14:textId="77777777" w:rsidR="008E7795" w:rsidRPr="009A31A2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9A31A2">
              <w:rPr>
                <w:b/>
                <w:caps/>
                <w:kern w:val="18"/>
              </w:rPr>
              <w:t>– OTHER BUSES</w:t>
            </w:r>
          </w:p>
        </w:tc>
      </w:tr>
      <w:tr w:rsidR="008E7795" w:rsidRPr="009A31A2" w14:paraId="2A03C24C" w14:textId="77777777" w:rsidTr="00614471">
        <w:trPr>
          <w:cantSplit/>
        </w:trPr>
        <w:tc>
          <w:tcPr>
            <w:tcW w:w="4860" w:type="dxa"/>
            <w:gridSpan w:val="3"/>
          </w:tcPr>
          <w:p w14:paraId="3A4F9387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DB6867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9A31A2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11410067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9A31A2">
              <w:rPr>
                <w:kern w:val="18"/>
              </w:rPr>
              <w:t>$   136</w:t>
            </w:r>
          </w:p>
        </w:tc>
        <w:tc>
          <w:tcPr>
            <w:tcW w:w="1500" w:type="dxa"/>
          </w:tcPr>
          <w:p w14:paraId="05B91FC0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9A31A2">
              <w:rPr>
                <w:kern w:val="18"/>
              </w:rPr>
              <w:t>$   162</w:t>
            </w:r>
          </w:p>
        </w:tc>
      </w:tr>
      <w:tr w:rsidR="008E7795" w:rsidRPr="009A31A2" w14:paraId="7A40994E" w14:textId="77777777" w:rsidTr="00614471">
        <w:trPr>
          <w:cantSplit/>
        </w:trPr>
        <w:tc>
          <w:tcPr>
            <w:tcW w:w="540" w:type="dxa"/>
            <w:gridSpan w:val="2"/>
          </w:tcPr>
          <w:p w14:paraId="6D41A444" w14:textId="77777777" w:rsidR="008E7795" w:rsidRPr="009A31A2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47A98F" w14:textId="77777777" w:rsidR="008E7795" w:rsidRPr="009A31A2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9A31A2">
              <w:rPr>
                <w:b/>
                <w:caps/>
                <w:kern w:val="18"/>
              </w:rPr>
              <w:t>– VAN POOLS</w:t>
            </w:r>
          </w:p>
        </w:tc>
      </w:tr>
      <w:tr w:rsidR="008E7795" w:rsidRPr="009A31A2" w14:paraId="442EB07C" w14:textId="77777777" w:rsidTr="00614471">
        <w:trPr>
          <w:cantSplit/>
        </w:trPr>
        <w:tc>
          <w:tcPr>
            <w:tcW w:w="4860" w:type="dxa"/>
            <w:gridSpan w:val="3"/>
          </w:tcPr>
          <w:p w14:paraId="1B4634AF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5FCE0D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9A31A2">
              <w:rPr>
                <w:kern w:val="18"/>
              </w:rPr>
              <w:t>$   175</w:t>
            </w:r>
          </w:p>
        </w:tc>
        <w:tc>
          <w:tcPr>
            <w:tcW w:w="1500" w:type="dxa"/>
          </w:tcPr>
          <w:p w14:paraId="4970B691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9A31A2">
              <w:rPr>
                <w:kern w:val="18"/>
              </w:rPr>
              <w:t>$   304</w:t>
            </w:r>
          </w:p>
        </w:tc>
        <w:tc>
          <w:tcPr>
            <w:tcW w:w="1500" w:type="dxa"/>
          </w:tcPr>
          <w:p w14:paraId="0418BD9C" w14:textId="77777777" w:rsidR="008E7795" w:rsidRPr="009A31A2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9A31A2">
              <w:rPr>
                <w:kern w:val="18"/>
              </w:rPr>
              <w:t>$   578</w:t>
            </w:r>
          </w:p>
        </w:tc>
      </w:tr>
      <w:tr w:rsidR="008E7795" w:rsidRPr="009A31A2" w14:paraId="710A362F" w14:textId="77777777" w:rsidTr="0061447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E356255" w14:textId="77777777" w:rsidR="008E7795" w:rsidRPr="009A31A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9A31A2" w14:paraId="0028D771" w14:textId="77777777" w:rsidTr="0061447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FCDAB13" w14:textId="77777777" w:rsidR="008E7795" w:rsidRPr="009A31A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9A31A2" w14:paraId="7D17A21B" w14:textId="77777777" w:rsidTr="00614471">
        <w:trPr>
          <w:cantSplit/>
        </w:trPr>
        <w:tc>
          <w:tcPr>
            <w:tcW w:w="220" w:type="dxa"/>
            <w:tcBorders>
              <w:top w:val="nil"/>
            </w:tcBorders>
          </w:tcPr>
          <w:p w14:paraId="39DDADDE" w14:textId="77777777" w:rsidR="008E7795" w:rsidRPr="009A31A2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9A31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863F0C0" w14:textId="77777777" w:rsidR="008E7795" w:rsidRPr="009A31A2" w:rsidRDefault="008E7795" w:rsidP="00614471">
            <w:pPr>
              <w:pStyle w:val="tabletext11"/>
              <w:rPr>
                <w:kern w:val="18"/>
              </w:rPr>
            </w:pPr>
            <w:r w:rsidRPr="009A31A2">
              <w:rPr>
                <w:kern w:val="18"/>
              </w:rPr>
              <w:t xml:space="preserve">For Other Than Zone-rated Trucks, Tractors and Trailers Classifications, refer to Rule </w:t>
            </w:r>
            <w:r w:rsidRPr="009A31A2">
              <w:rPr>
                <w:rStyle w:val="rulelink"/>
              </w:rPr>
              <w:t xml:space="preserve">222. </w:t>
            </w:r>
            <w:r w:rsidRPr="001350CB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E7795" w:rsidRPr="009A31A2" w14:paraId="3D57F657" w14:textId="77777777" w:rsidTr="00614471">
        <w:trPr>
          <w:cantSplit/>
        </w:trPr>
        <w:tc>
          <w:tcPr>
            <w:tcW w:w="220" w:type="dxa"/>
          </w:tcPr>
          <w:p w14:paraId="0EB2D408" w14:textId="77777777" w:rsidR="008E7795" w:rsidRPr="009A31A2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9A31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D7CF1DF" w14:textId="77777777" w:rsidR="008E7795" w:rsidRPr="009A31A2" w:rsidRDefault="008E7795" w:rsidP="00614471">
            <w:pPr>
              <w:pStyle w:val="tabletext11"/>
              <w:rPr>
                <w:kern w:val="18"/>
              </w:rPr>
            </w:pPr>
            <w:r w:rsidRPr="009A31A2">
              <w:rPr>
                <w:kern w:val="18"/>
              </w:rPr>
              <w:t xml:space="preserve">For Private Passenger Types Classifications, refer to Rule </w:t>
            </w:r>
            <w:r w:rsidRPr="009A31A2">
              <w:rPr>
                <w:rStyle w:val="rulelink"/>
              </w:rPr>
              <w:t xml:space="preserve">232. </w:t>
            </w:r>
            <w:r w:rsidRPr="001350CB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E7795" w:rsidRPr="009A31A2" w14:paraId="763E0B89" w14:textId="77777777" w:rsidTr="00614471">
        <w:trPr>
          <w:cantSplit/>
        </w:trPr>
        <w:tc>
          <w:tcPr>
            <w:tcW w:w="220" w:type="dxa"/>
          </w:tcPr>
          <w:p w14:paraId="72924B08" w14:textId="77777777" w:rsidR="008E7795" w:rsidRPr="009A31A2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9A31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1557388" w14:textId="77777777" w:rsidR="008E7795" w:rsidRPr="009A31A2" w:rsidRDefault="008E7795" w:rsidP="00614471">
            <w:pPr>
              <w:pStyle w:val="tabletext11"/>
              <w:rPr>
                <w:kern w:val="18"/>
              </w:rPr>
            </w:pPr>
            <w:r w:rsidRPr="009A31A2">
              <w:rPr>
                <w:kern w:val="18"/>
              </w:rPr>
              <w:t xml:space="preserve">For Other Than Zone-rated Publics Autos, refer to Rule </w:t>
            </w:r>
            <w:r w:rsidRPr="009A31A2">
              <w:rPr>
                <w:rStyle w:val="rulelink"/>
              </w:rPr>
              <w:t xml:space="preserve">239. </w:t>
            </w:r>
            <w:r w:rsidRPr="001350CB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E7795" w:rsidRPr="009A31A2" w14:paraId="6C51A1BC" w14:textId="77777777" w:rsidTr="00614471">
        <w:trPr>
          <w:cantSplit/>
        </w:trPr>
        <w:tc>
          <w:tcPr>
            <w:tcW w:w="220" w:type="dxa"/>
          </w:tcPr>
          <w:p w14:paraId="454D6C99" w14:textId="77777777" w:rsidR="008E7795" w:rsidRPr="009A31A2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9A31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64BFDBA" w14:textId="77777777" w:rsidR="008E7795" w:rsidRPr="009A31A2" w:rsidRDefault="008E7795" w:rsidP="00614471">
            <w:pPr>
              <w:pStyle w:val="tabletext11"/>
              <w:rPr>
                <w:kern w:val="18"/>
              </w:rPr>
            </w:pPr>
            <w:r w:rsidRPr="009A31A2">
              <w:rPr>
                <w:kern w:val="18"/>
              </w:rPr>
              <w:t xml:space="preserve">For Deductible factors, refer to Rule </w:t>
            </w:r>
            <w:r w:rsidRPr="009A31A2">
              <w:rPr>
                <w:rStyle w:val="rulelink"/>
              </w:rPr>
              <w:t>298.</w:t>
            </w:r>
          </w:p>
        </w:tc>
      </w:tr>
      <w:tr w:rsidR="008E7795" w:rsidRPr="009A31A2" w14:paraId="65867DB2" w14:textId="77777777" w:rsidTr="00614471">
        <w:trPr>
          <w:cantSplit/>
        </w:trPr>
        <w:tc>
          <w:tcPr>
            <w:tcW w:w="220" w:type="dxa"/>
          </w:tcPr>
          <w:p w14:paraId="12B688FC" w14:textId="77777777" w:rsidR="008E7795" w:rsidRPr="009A31A2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9A31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FB1DD5F" w14:textId="77777777" w:rsidR="008E7795" w:rsidRPr="009A31A2" w:rsidRDefault="008E7795" w:rsidP="00614471">
            <w:pPr>
              <w:pStyle w:val="tabletext11"/>
              <w:rPr>
                <w:kern w:val="18"/>
              </w:rPr>
            </w:pPr>
            <w:r w:rsidRPr="009A31A2">
              <w:rPr>
                <w:kern w:val="18"/>
              </w:rPr>
              <w:t xml:space="preserve">For Vehicle Value factors, refer to Rule </w:t>
            </w:r>
            <w:r w:rsidRPr="009A31A2">
              <w:rPr>
                <w:rStyle w:val="rulelink"/>
              </w:rPr>
              <w:t>301.</w:t>
            </w:r>
          </w:p>
        </w:tc>
      </w:tr>
      <w:tr w:rsidR="008E7795" w:rsidRPr="009A31A2" w14:paraId="53344AA1" w14:textId="77777777" w:rsidTr="00614471">
        <w:trPr>
          <w:cantSplit/>
        </w:trPr>
        <w:tc>
          <w:tcPr>
            <w:tcW w:w="220" w:type="dxa"/>
          </w:tcPr>
          <w:p w14:paraId="7390FCFD" w14:textId="77777777" w:rsidR="008E7795" w:rsidRPr="009A31A2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466242" w14:textId="77777777" w:rsidR="008E7795" w:rsidRPr="009A31A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9A31A2" w14:paraId="439A16FF" w14:textId="77777777" w:rsidTr="00614471">
        <w:trPr>
          <w:cantSplit/>
        </w:trPr>
        <w:tc>
          <w:tcPr>
            <w:tcW w:w="220" w:type="dxa"/>
          </w:tcPr>
          <w:p w14:paraId="181FD55D" w14:textId="77777777" w:rsidR="008E7795" w:rsidRPr="009A31A2" w:rsidRDefault="008E7795" w:rsidP="0061447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490038" w14:textId="77777777" w:rsidR="008E7795" w:rsidRPr="009A31A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9A31A2" w14:paraId="609A5078" w14:textId="77777777" w:rsidTr="00614471">
        <w:trPr>
          <w:cantSplit/>
        </w:trPr>
        <w:tc>
          <w:tcPr>
            <w:tcW w:w="220" w:type="dxa"/>
          </w:tcPr>
          <w:p w14:paraId="09710663" w14:textId="77777777" w:rsidR="008E7795" w:rsidRPr="009A31A2" w:rsidRDefault="008E7795" w:rsidP="0061447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0EBDF5" w14:textId="77777777" w:rsidR="008E7795" w:rsidRPr="009A31A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9A31A2" w14:paraId="676FBA0D" w14:textId="77777777" w:rsidTr="00614471">
        <w:trPr>
          <w:cantSplit/>
        </w:trPr>
        <w:tc>
          <w:tcPr>
            <w:tcW w:w="220" w:type="dxa"/>
          </w:tcPr>
          <w:p w14:paraId="1B0DFE16" w14:textId="77777777" w:rsidR="008E7795" w:rsidRPr="009A31A2" w:rsidRDefault="008E7795" w:rsidP="0061447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D95A74" w14:textId="77777777" w:rsidR="008E7795" w:rsidRPr="009A31A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9A31A2" w14:paraId="4D075548" w14:textId="77777777" w:rsidTr="00614471">
        <w:trPr>
          <w:cantSplit/>
        </w:trPr>
        <w:tc>
          <w:tcPr>
            <w:tcW w:w="220" w:type="dxa"/>
          </w:tcPr>
          <w:p w14:paraId="4441817B" w14:textId="77777777" w:rsidR="008E7795" w:rsidRPr="009A31A2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1126B9" w14:textId="77777777" w:rsidR="008E7795" w:rsidRPr="009A31A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9A31A2" w14:paraId="223A5101" w14:textId="77777777" w:rsidTr="00614471">
        <w:trPr>
          <w:cantSplit/>
        </w:trPr>
        <w:tc>
          <w:tcPr>
            <w:tcW w:w="220" w:type="dxa"/>
          </w:tcPr>
          <w:p w14:paraId="2D5F8F56" w14:textId="77777777" w:rsidR="008E7795" w:rsidRPr="009A31A2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0AAA76" w14:textId="77777777" w:rsidR="008E7795" w:rsidRPr="009A31A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9A31A2" w14:paraId="2FE76A2B" w14:textId="77777777" w:rsidTr="00614471">
        <w:trPr>
          <w:cantSplit/>
        </w:trPr>
        <w:tc>
          <w:tcPr>
            <w:tcW w:w="220" w:type="dxa"/>
          </w:tcPr>
          <w:p w14:paraId="32424890" w14:textId="77777777" w:rsidR="008E7795" w:rsidRPr="009A31A2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E694CE" w14:textId="77777777" w:rsidR="008E7795" w:rsidRPr="009A31A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9A31A2" w14:paraId="4F0F70E5" w14:textId="77777777" w:rsidTr="00614471">
        <w:trPr>
          <w:cantSplit/>
        </w:trPr>
        <w:tc>
          <w:tcPr>
            <w:tcW w:w="220" w:type="dxa"/>
          </w:tcPr>
          <w:p w14:paraId="5BE0CA76" w14:textId="77777777" w:rsidR="008E7795" w:rsidRPr="009A31A2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C3FEB6" w14:textId="77777777" w:rsidR="008E7795" w:rsidRPr="009A31A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9A31A2" w14:paraId="4F965EFD" w14:textId="77777777" w:rsidTr="00614471">
        <w:trPr>
          <w:cantSplit/>
        </w:trPr>
        <w:tc>
          <w:tcPr>
            <w:tcW w:w="220" w:type="dxa"/>
          </w:tcPr>
          <w:p w14:paraId="1E6AE6CC" w14:textId="77777777" w:rsidR="008E7795" w:rsidRPr="009A31A2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24DF47" w14:textId="77777777" w:rsidR="008E7795" w:rsidRPr="009A31A2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9A31A2" w14:paraId="4D49A3B9" w14:textId="77777777" w:rsidTr="00614471">
        <w:trPr>
          <w:cantSplit/>
        </w:trPr>
        <w:tc>
          <w:tcPr>
            <w:tcW w:w="220" w:type="dxa"/>
          </w:tcPr>
          <w:p w14:paraId="56C6F297" w14:textId="77777777" w:rsidR="008E7795" w:rsidRPr="009A31A2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556D2A" w14:textId="77777777" w:rsidR="008E7795" w:rsidRPr="009A31A2" w:rsidRDefault="008E7795" w:rsidP="00614471">
            <w:pPr>
              <w:pStyle w:val="tabletext11"/>
              <w:rPr>
                <w:kern w:val="18"/>
              </w:rPr>
            </w:pPr>
          </w:p>
        </w:tc>
      </w:tr>
    </w:tbl>
    <w:p w14:paraId="640D7479" w14:textId="7386CE19" w:rsidR="008E7795" w:rsidRDefault="008E7795" w:rsidP="008E7795">
      <w:pPr>
        <w:pStyle w:val="isonormal"/>
      </w:pPr>
    </w:p>
    <w:p w14:paraId="159D87CD" w14:textId="576F7A8B" w:rsidR="008E7795" w:rsidRDefault="008E7795" w:rsidP="008E7795">
      <w:pPr>
        <w:pStyle w:val="isonormal"/>
        <w:jc w:val="left"/>
      </w:pPr>
    </w:p>
    <w:p w14:paraId="2CE07015" w14:textId="77777777" w:rsidR="008E7795" w:rsidRDefault="008E7795" w:rsidP="008E7795">
      <w:pPr>
        <w:pStyle w:val="isonormal"/>
        <w:sectPr w:rsidR="008E7795" w:rsidSect="008E779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93891CC" w14:textId="77777777" w:rsidR="008E7795" w:rsidRPr="001E7C4A" w:rsidRDefault="008E7795" w:rsidP="008E7795">
      <w:pPr>
        <w:pStyle w:val="subcap"/>
      </w:pPr>
      <w:r w:rsidRPr="001E7C4A">
        <w:lastRenderedPageBreak/>
        <w:t>TERRITORY 106</w:t>
      </w:r>
    </w:p>
    <w:p w14:paraId="4A3E137A" w14:textId="77777777" w:rsidR="008E7795" w:rsidRPr="001E7C4A" w:rsidRDefault="008E7795" w:rsidP="008E7795">
      <w:pPr>
        <w:pStyle w:val="subcap2"/>
      </w:pPr>
      <w:r w:rsidRPr="001E7C4A">
        <w:t>PHYS DAM</w:t>
      </w:r>
    </w:p>
    <w:p w14:paraId="4A7E1D64" w14:textId="77777777" w:rsidR="008E7795" w:rsidRPr="001E7C4A" w:rsidRDefault="008E7795" w:rsidP="008E7795">
      <w:pPr>
        <w:pStyle w:val="isonormal"/>
      </w:pPr>
    </w:p>
    <w:p w14:paraId="633A58A6" w14:textId="77777777" w:rsidR="008E7795" w:rsidRPr="001E7C4A" w:rsidRDefault="008E7795" w:rsidP="008E7795">
      <w:pPr>
        <w:pStyle w:val="isonormal"/>
        <w:sectPr w:rsidR="008E7795" w:rsidRPr="001E7C4A" w:rsidSect="008E779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8E7795" w:rsidRPr="001E7C4A" w14:paraId="35130826" w14:textId="77777777" w:rsidTr="0061447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067B18B" w14:textId="77777777" w:rsidR="008E7795" w:rsidRPr="001E7C4A" w:rsidRDefault="008E7795" w:rsidP="00614471">
            <w:pPr>
              <w:pStyle w:val="tablehead"/>
              <w:rPr>
                <w:kern w:val="18"/>
              </w:rPr>
            </w:pPr>
            <w:r w:rsidRPr="001E7C4A">
              <w:rPr>
                <w:kern w:val="18"/>
              </w:rPr>
              <w:t>PHYSICAL DAMAGE</w:t>
            </w:r>
            <w:r w:rsidRPr="001E7C4A">
              <w:rPr>
                <w:kern w:val="18"/>
              </w:rPr>
              <w:br/>
              <w:t>Original Cost New Range</w:t>
            </w:r>
            <w:r w:rsidRPr="001E7C4A">
              <w:rPr>
                <w:kern w:val="18"/>
              </w:rPr>
              <w:br/>
              <w:t>$25,000 – 29,999</w:t>
            </w:r>
          </w:p>
        </w:tc>
      </w:tr>
      <w:tr w:rsidR="008E7795" w:rsidRPr="001E7C4A" w14:paraId="77447C9F" w14:textId="77777777" w:rsidTr="0061447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62C6DCD" w14:textId="77777777" w:rsidR="008E7795" w:rsidRPr="001E7C4A" w:rsidRDefault="008E7795" w:rsidP="0061447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17D1CB3" w14:textId="77777777" w:rsidR="008E7795" w:rsidRPr="001E7C4A" w:rsidRDefault="008E7795" w:rsidP="00614471">
            <w:pPr>
              <w:pStyle w:val="tablehead"/>
              <w:rPr>
                <w:kern w:val="18"/>
              </w:rPr>
            </w:pPr>
            <w:r w:rsidRPr="001E7C4A">
              <w:rPr>
                <w:kern w:val="18"/>
              </w:rPr>
              <w:t>Specified</w:t>
            </w:r>
            <w:r w:rsidRPr="001E7C4A">
              <w:rPr>
                <w:kern w:val="18"/>
              </w:rPr>
              <w:br/>
              <w:t>Causes</w:t>
            </w:r>
            <w:r w:rsidRPr="001E7C4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7C2E6F5" w14:textId="77777777" w:rsidR="008E7795" w:rsidRPr="001E7C4A" w:rsidRDefault="008E7795" w:rsidP="00614471">
            <w:pPr>
              <w:pStyle w:val="tablehead"/>
              <w:rPr>
                <w:kern w:val="18"/>
              </w:rPr>
            </w:pPr>
            <w:r w:rsidRPr="001E7C4A">
              <w:rPr>
                <w:kern w:val="18"/>
              </w:rPr>
              <w:br/>
            </w:r>
            <w:r w:rsidRPr="001E7C4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B22F602" w14:textId="77777777" w:rsidR="008E7795" w:rsidRPr="001E7C4A" w:rsidRDefault="008E7795" w:rsidP="00614471">
            <w:pPr>
              <w:pStyle w:val="tablehead"/>
              <w:rPr>
                <w:kern w:val="18"/>
              </w:rPr>
            </w:pPr>
            <w:r w:rsidRPr="001E7C4A">
              <w:rPr>
                <w:kern w:val="18"/>
              </w:rPr>
              <w:t>$500</w:t>
            </w:r>
            <w:r w:rsidRPr="001E7C4A">
              <w:rPr>
                <w:kern w:val="18"/>
              </w:rPr>
              <w:br/>
              <w:t>Ded.</w:t>
            </w:r>
            <w:r w:rsidRPr="001E7C4A">
              <w:rPr>
                <w:kern w:val="18"/>
              </w:rPr>
              <w:br/>
              <w:t>Coll.</w:t>
            </w:r>
          </w:p>
        </w:tc>
      </w:tr>
      <w:tr w:rsidR="008E7795" w:rsidRPr="001E7C4A" w14:paraId="2486D750" w14:textId="77777777" w:rsidTr="0061447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96DCE0F" w14:textId="77777777" w:rsidR="008E7795" w:rsidRPr="001E7C4A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1E7C4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8E7795" w:rsidRPr="001E7C4A" w14:paraId="0A5B772A" w14:textId="77777777" w:rsidTr="00614471">
        <w:trPr>
          <w:cantSplit/>
        </w:trPr>
        <w:tc>
          <w:tcPr>
            <w:tcW w:w="540" w:type="dxa"/>
            <w:gridSpan w:val="2"/>
          </w:tcPr>
          <w:p w14:paraId="63FEE4F0" w14:textId="77777777" w:rsidR="008E7795" w:rsidRPr="001E7C4A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A1B2F7" w14:textId="77777777" w:rsidR="008E7795" w:rsidRPr="001E7C4A" w:rsidRDefault="008E7795" w:rsidP="00614471">
            <w:pPr>
              <w:pStyle w:val="tabletext11"/>
              <w:rPr>
                <w:b/>
                <w:kern w:val="18"/>
              </w:rPr>
            </w:pPr>
            <w:r w:rsidRPr="001E7C4A">
              <w:rPr>
                <w:b/>
                <w:kern w:val="18"/>
              </w:rPr>
              <w:t>– Local And Intermediate – All Vehicles</w:t>
            </w:r>
          </w:p>
        </w:tc>
      </w:tr>
      <w:tr w:rsidR="008E7795" w:rsidRPr="001E7C4A" w14:paraId="4EEE5532" w14:textId="77777777" w:rsidTr="00614471">
        <w:trPr>
          <w:cantSplit/>
        </w:trPr>
        <w:tc>
          <w:tcPr>
            <w:tcW w:w="540" w:type="dxa"/>
            <w:gridSpan w:val="2"/>
          </w:tcPr>
          <w:p w14:paraId="71F73A08" w14:textId="77777777" w:rsidR="008E7795" w:rsidRPr="001E7C4A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7A3274" w14:textId="77777777" w:rsidR="008E7795" w:rsidRPr="001E7C4A" w:rsidRDefault="008E7795" w:rsidP="00614471">
            <w:pPr>
              <w:pStyle w:val="tabletext11"/>
              <w:rPr>
                <w:b/>
                <w:kern w:val="18"/>
              </w:rPr>
            </w:pPr>
            <w:r w:rsidRPr="001E7C4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8E7795" w:rsidRPr="001E7C4A" w14:paraId="35142756" w14:textId="77777777" w:rsidTr="00614471">
        <w:trPr>
          <w:cantSplit/>
        </w:trPr>
        <w:tc>
          <w:tcPr>
            <w:tcW w:w="4860" w:type="dxa"/>
            <w:gridSpan w:val="3"/>
          </w:tcPr>
          <w:p w14:paraId="28473CD4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F54670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1E7C4A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0F9C2416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1E7C4A">
              <w:rPr>
                <w:kern w:val="18"/>
              </w:rPr>
              <w:t>$   294</w:t>
            </w:r>
          </w:p>
        </w:tc>
        <w:tc>
          <w:tcPr>
            <w:tcW w:w="1500" w:type="dxa"/>
          </w:tcPr>
          <w:p w14:paraId="74211AF5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1E7C4A">
              <w:rPr>
                <w:kern w:val="18"/>
              </w:rPr>
              <w:t>$   255</w:t>
            </w:r>
          </w:p>
        </w:tc>
      </w:tr>
      <w:tr w:rsidR="008E7795" w:rsidRPr="001E7C4A" w14:paraId="67C570F6" w14:textId="77777777" w:rsidTr="0061447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135CB4F" w14:textId="77777777" w:rsidR="008E7795" w:rsidRPr="001E7C4A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1E7C4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8E7795" w:rsidRPr="001E7C4A" w14:paraId="267086FD" w14:textId="77777777" w:rsidTr="00614471">
        <w:trPr>
          <w:cantSplit/>
        </w:trPr>
        <w:tc>
          <w:tcPr>
            <w:tcW w:w="4860" w:type="dxa"/>
            <w:gridSpan w:val="3"/>
          </w:tcPr>
          <w:p w14:paraId="1C8B705A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61DE26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942D26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94E05F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1E7C4A" w14:paraId="24DE7AED" w14:textId="77777777" w:rsidTr="00614471">
        <w:trPr>
          <w:cantSplit/>
        </w:trPr>
        <w:tc>
          <w:tcPr>
            <w:tcW w:w="4860" w:type="dxa"/>
            <w:gridSpan w:val="3"/>
          </w:tcPr>
          <w:p w14:paraId="45F74FBB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BA9F23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1E7C4A">
              <w:rPr>
                <w:kern w:val="18"/>
              </w:rPr>
              <w:t>$   257</w:t>
            </w:r>
          </w:p>
        </w:tc>
        <w:tc>
          <w:tcPr>
            <w:tcW w:w="1500" w:type="dxa"/>
          </w:tcPr>
          <w:p w14:paraId="0177D244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1E7C4A">
              <w:rPr>
                <w:kern w:val="18"/>
              </w:rPr>
              <w:t>$   447</w:t>
            </w:r>
          </w:p>
        </w:tc>
        <w:tc>
          <w:tcPr>
            <w:tcW w:w="1500" w:type="dxa"/>
          </w:tcPr>
          <w:p w14:paraId="6CCA384B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1E7C4A">
              <w:rPr>
                <w:kern w:val="18"/>
              </w:rPr>
              <w:t>$   278</w:t>
            </w:r>
          </w:p>
        </w:tc>
      </w:tr>
      <w:tr w:rsidR="008E7795" w:rsidRPr="001E7C4A" w14:paraId="6119E9D3" w14:textId="77777777" w:rsidTr="0061447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61EA7D9" w14:textId="77777777" w:rsidR="008E7795" w:rsidRPr="001E7C4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1E7C4A" w14:paraId="4CD85563" w14:textId="77777777" w:rsidTr="0061447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2C341F" w14:textId="77777777" w:rsidR="008E7795" w:rsidRPr="001E7C4A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1E7C4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8E7795" w:rsidRPr="001E7C4A" w14:paraId="6EB42600" w14:textId="77777777" w:rsidTr="00614471">
        <w:trPr>
          <w:cantSplit/>
        </w:trPr>
        <w:tc>
          <w:tcPr>
            <w:tcW w:w="540" w:type="dxa"/>
            <w:gridSpan w:val="2"/>
          </w:tcPr>
          <w:p w14:paraId="2250A5C9" w14:textId="77777777" w:rsidR="008E7795" w:rsidRPr="001E7C4A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F4DC4D" w14:textId="77777777" w:rsidR="008E7795" w:rsidRPr="001E7C4A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1E7C4A">
              <w:rPr>
                <w:b/>
                <w:caps/>
                <w:kern w:val="18"/>
              </w:rPr>
              <w:t>– taxicabs and limousines</w:t>
            </w:r>
          </w:p>
        </w:tc>
      </w:tr>
      <w:tr w:rsidR="008E7795" w:rsidRPr="001E7C4A" w14:paraId="0560C2C7" w14:textId="77777777" w:rsidTr="00614471">
        <w:trPr>
          <w:cantSplit/>
        </w:trPr>
        <w:tc>
          <w:tcPr>
            <w:tcW w:w="4860" w:type="dxa"/>
            <w:gridSpan w:val="3"/>
          </w:tcPr>
          <w:p w14:paraId="1022B867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08F833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1E7C4A">
              <w:rPr>
                <w:kern w:val="18"/>
              </w:rPr>
              <w:t>$   258</w:t>
            </w:r>
          </w:p>
        </w:tc>
        <w:tc>
          <w:tcPr>
            <w:tcW w:w="1500" w:type="dxa"/>
          </w:tcPr>
          <w:p w14:paraId="36267985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1E7C4A">
              <w:rPr>
                <w:kern w:val="18"/>
              </w:rPr>
              <w:t>$   447</w:t>
            </w:r>
          </w:p>
        </w:tc>
        <w:tc>
          <w:tcPr>
            <w:tcW w:w="1500" w:type="dxa"/>
          </w:tcPr>
          <w:p w14:paraId="7D10B79B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1E7C4A">
              <w:rPr>
                <w:kern w:val="18"/>
              </w:rPr>
              <w:t>$   574</w:t>
            </w:r>
          </w:p>
        </w:tc>
      </w:tr>
      <w:tr w:rsidR="008E7795" w:rsidRPr="001E7C4A" w14:paraId="059B9334" w14:textId="77777777" w:rsidTr="00614471">
        <w:trPr>
          <w:cantSplit/>
        </w:trPr>
        <w:tc>
          <w:tcPr>
            <w:tcW w:w="540" w:type="dxa"/>
            <w:gridSpan w:val="2"/>
          </w:tcPr>
          <w:p w14:paraId="6C1CFD5E" w14:textId="77777777" w:rsidR="008E7795" w:rsidRPr="001E7C4A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30FE61" w14:textId="77777777" w:rsidR="008E7795" w:rsidRPr="001E7C4A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1E7C4A">
              <w:rPr>
                <w:b/>
                <w:caps/>
                <w:kern w:val="18"/>
              </w:rPr>
              <w:t>– SCHOOL AND CHURCH BUSES</w:t>
            </w:r>
          </w:p>
        </w:tc>
      </w:tr>
      <w:tr w:rsidR="008E7795" w:rsidRPr="001E7C4A" w14:paraId="4995DBD7" w14:textId="77777777" w:rsidTr="00614471">
        <w:trPr>
          <w:cantSplit/>
        </w:trPr>
        <w:tc>
          <w:tcPr>
            <w:tcW w:w="4860" w:type="dxa"/>
            <w:gridSpan w:val="3"/>
          </w:tcPr>
          <w:p w14:paraId="3C6ADBB3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7B4980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1E7C4A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16BFADC9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1E7C4A">
              <w:rPr>
                <w:kern w:val="18"/>
              </w:rPr>
              <w:t>$   200</w:t>
            </w:r>
          </w:p>
        </w:tc>
        <w:tc>
          <w:tcPr>
            <w:tcW w:w="1500" w:type="dxa"/>
          </w:tcPr>
          <w:p w14:paraId="527ABC47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1E7C4A">
              <w:rPr>
                <w:kern w:val="18"/>
              </w:rPr>
              <w:t>$   161</w:t>
            </w:r>
          </w:p>
        </w:tc>
      </w:tr>
      <w:tr w:rsidR="008E7795" w:rsidRPr="001E7C4A" w14:paraId="3596DD0A" w14:textId="77777777" w:rsidTr="00614471">
        <w:trPr>
          <w:cantSplit/>
        </w:trPr>
        <w:tc>
          <w:tcPr>
            <w:tcW w:w="540" w:type="dxa"/>
            <w:gridSpan w:val="2"/>
          </w:tcPr>
          <w:p w14:paraId="151F9E1A" w14:textId="77777777" w:rsidR="008E7795" w:rsidRPr="001E7C4A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00FA7F" w14:textId="77777777" w:rsidR="008E7795" w:rsidRPr="001E7C4A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1E7C4A">
              <w:rPr>
                <w:b/>
                <w:caps/>
                <w:kern w:val="18"/>
              </w:rPr>
              <w:t>– OTHER BUSES</w:t>
            </w:r>
          </w:p>
        </w:tc>
      </w:tr>
      <w:tr w:rsidR="008E7795" w:rsidRPr="001E7C4A" w14:paraId="520D0F54" w14:textId="77777777" w:rsidTr="00614471">
        <w:trPr>
          <w:cantSplit/>
        </w:trPr>
        <w:tc>
          <w:tcPr>
            <w:tcW w:w="4860" w:type="dxa"/>
            <w:gridSpan w:val="3"/>
          </w:tcPr>
          <w:p w14:paraId="77AA88B2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4AFA1D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1E7C4A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2B6A28A4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1E7C4A">
              <w:rPr>
                <w:kern w:val="18"/>
              </w:rPr>
              <w:t>$   200</w:t>
            </w:r>
          </w:p>
        </w:tc>
        <w:tc>
          <w:tcPr>
            <w:tcW w:w="1500" w:type="dxa"/>
          </w:tcPr>
          <w:p w14:paraId="22A5E9F5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1E7C4A">
              <w:rPr>
                <w:kern w:val="18"/>
              </w:rPr>
              <w:t>$   161</w:t>
            </w:r>
          </w:p>
        </w:tc>
      </w:tr>
      <w:tr w:rsidR="008E7795" w:rsidRPr="001E7C4A" w14:paraId="244F0099" w14:textId="77777777" w:rsidTr="00614471">
        <w:trPr>
          <w:cantSplit/>
        </w:trPr>
        <w:tc>
          <w:tcPr>
            <w:tcW w:w="540" w:type="dxa"/>
            <w:gridSpan w:val="2"/>
          </w:tcPr>
          <w:p w14:paraId="5A11F39D" w14:textId="77777777" w:rsidR="008E7795" w:rsidRPr="001E7C4A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BBAFAA" w14:textId="77777777" w:rsidR="008E7795" w:rsidRPr="001E7C4A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1E7C4A">
              <w:rPr>
                <w:b/>
                <w:caps/>
                <w:kern w:val="18"/>
              </w:rPr>
              <w:t>– VAN POOLS</w:t>
            </w:r>
          </w:p>
        </w:tc>
      </w:tr>
      <w:tr w:rsidR="008E7795" w:rsidRPr="001E7C4A" w14:paraId="309C2BEC" w14:textId="77777777" w:rsidTr="00614471">
        <w:trPr>
          <w:cantSplit/>
        </w:trPr>
        <w:tc>
          <w:tcPr>
            <w:tcW w:w="4860" w:type="dxa"/>
            <w:gridSpan w:val="3"/>
          </w:tcPr>
          <w:p w14:paraId="05D6C088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A4D7CF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1E7C4A">
              <w:rPr>
                <w:kern w:val="18"/>
              </w:rPr>
              <w:t>$   258</w:t>
            </w:r>
          </w:p>
        </w:tc>
        <w:tc>
          <w:tcPr>
            <w:tcW w:w="1500" w:type="dxa"/>
          </w:tcPr>
          <w:p w14:paraId="40F7CEBB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1E7C4A">
              <w:rPr>
                <w:kern w:val="18"/>
              </w:rPr>
              <w:t>$   447</w:t>
            </w:r>
          </w:p>
        </w:tc>
        <w:tc>
          <w:tcPr>
            <w:tcW w:w="1500" w:type="dxa"/>
          </w:tcPr>
          <w:p w14:paraId="7DC2AE0D" w14:textId="77777777" w:rsidR="008E7795" w:rsidRPr="001E7C4A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1E7C4A">
              <w:rPr>
                <w:kern w:val="18"/>
              </w:rPr>
              <w:t>$   574</w:t>
            </w:r>
          </w:p>
        </w:tc>
      </w:tr>
      <w:tr w:rsidR="008E7795" w:rsidRPr="001E7C4A" w14:paraId="2F7E1374" w14:textId="77777777" w:rsidTr="0061447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24DD8AB" w14:textId="77777777" w:rsidR="008E7795" w:rsidRPr="001E7C4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1E7C4A" w14:paraId="7CDCC9E3" w14:textId="77777777" w:rsidTr="0061447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2BD2262" w14:textId="77777777" w:rsidR="008E7795" w:rsidRPr="001E7C4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1E7C4A" w14:paraId="35ACFF89" w14:textId="77777777" w:rsidTr="00614471">
        <w:trPr>
          <w:cantSplit/>
        </w:trPr>
        <w:tc>
          <w:tcPr>
            <w:tcW w:w="220" w:type="dxa"/>
            <w:tcBorders>
              <w:top w:val="nil"/>
            </w:tcBorders>
          </w:tcPr>
          <w:p w14:paraId="3D3A03D3" w14:textId="77777777" w:rsidR="008E7795" w:rsidRPr="001E7C4A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1E7C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5B180F4" w14:textId="77777777" w:rsidR="008E7795" w:rsidRPr="001E7C4A" w:rsidRDefault="008E7795" w:rsidP="00614471">
            <w:pPr>
              <w:pStyle w:val="tabletext11"/>
              <w:rPr>
                <w:kern w:val="18"/>
              </w:rPr>
            </w:pPr>
            <w:r w:rsidRPr="001E7C4A">
              <w:rPr>
                <w:kern w:val="18"/>
              </w:rPr>
              <w:t xml:space="preserve">For Other Than Zone-rated Trucks, Tractors and Trailers Classifications, refer to Rule </w:t>
            </w:r>
            <w:r w:rsidRPr="001E7C4A">
              <w:rPr>
                <w:rStyle w:val="rulelink"/>
              </w:rPr>
              <w:t xml:space="preserve">222. </w:t>
            </w:r>
            <w:r w:rsidRPr="001350CB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E7795" w:rsidRPr="001E7C4A" w14:paraId="1FE2F0FB" w14:textId="77777777" w:rsidTr="00614471">
        <w:trPr>
          <w:cantSplit/>
        </w:trPr>
        <w:tc>
          <w:tcPr>
            <w:tcW w:w="220" w:type="dxa"/>
          </w:tcPr>
          <w:p w14:paraId="48D3FE04" w14:textId="77777777" w:rsidR="008E7795" w:rsidRPr="001E7C4A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1E7C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C4B1BA" w14:textId="77777777" w:rsidR="008E7795" w:rsidRPr="001E7C4A" w:rsidRDefault="008E7795" w:rsidP="00614471">
            <w:pPr>
              <w:pStyle w:val="tabletext11"/>
              <w:rPr>
                <w:kern w:val="18"/>
              </w:rPr>
            </w:pPr>
            <w:r w:rsidRPr="001E7C4A">
              <w:rPr>
                <w:kern w:val="18"/>
              </w:rPr>
              <w:t xml:space="preserve">For Private Passenger Types Classifications, refer to Rule </w:t>
            </w:r>
            <w:r w:rsidRPr="001E7C4A">
              <w:rPr>
                <w:rStyle w:val="rulelink"/>
              </w:rPr>
              <w:t xml:space="preserve">232. </w:t>
            </w:r>
            <w:r w:rsidRPr="001350CB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E7795" w:rsidRPr="001E7C4A" w14:paraId="57E7C9A9" w14:textId="77777777" w:rsidTr="00614471">
        <w:trPr>
          <w:cantSplit/>
        </w:trPr>
        <w:tc>
          <w:tcPr>
            <w:tcW w:w="220" w:type="dxa"/>
          </w:tcPr>
          <w:p w14:paraId="6043A0CD" w14:textId="77777777" w:rsidR="008E7795" w:rsidRPr="001E7C4A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1E7C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7CCD97" w14:textId="77777777" w:rsidR="008E7795" w:rsidRPr="001E7C4A" w:rsidRDefault="008E7795" w:rsidP="00614471">
            <w:pPr>
              <w:pStyle w:val="tabletext11"/>
              <w:rPr>
                <w:kern w:val="18"/>
              </w:rPr>
            </w:pPr>
            <w:r w:rsidRPr="001E7C4A">
              <w:rPr>
                <w:kern w:val="18"/>
              </w:rPr>
              <w:t xml:space="preserve">For Other Than Zone-rated Publics Autos, refer to Rule </w:t>
            </w:r>
            <w:r w:rsidRPr="001E7C4A">
              <w:rPr>
                <w:rStyle w:val="rulelink"/>
              </w:rPr>
              <w:t xml:space="preserve">239. </w:t>
            </w:r>
            <w:r w:rsidRPr="001350CB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E7795" w:rsidRPr="001E7C4A" w14:paraId="3D924C53" w14:textId="77777777" w:rsidTr="00614471">
        <w:trPr>
          <w:cantSplit/>
        </w:trPr>
        <w:tc>
          <w:tcPr>
            <w:tcW w:w="220" w:type="dxa"/>
          </w:tcPr>
          <w:p w14:paraId="72302DE3" w14:textId="77777777" w:rsidR="008E7795" w:rsidRPr="001E7C4A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1E7C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D5D40F8" w14:textId="77777777" w:rsidR="008E7795" w:rsidRPr="001E7C4A" w:rsidRDefault="008E7795" w:rsidP="00614471">
            <w:pPr>
              <w:pStyle w:val="tabletext11"/>
              <w:rPr>
                <w:kern w:val="18"/>
              </w:rPr>
            </w:pPr>
            <w:r w:rsidRPr="001E7C4A">
              <w:rPr>
                <w:kern w:val="18"/>
              </w:rPr>
              <w:t xml:space="preserve">For Deductible factors, refer to Rule </w:t>
            </w:r>
            <w:r w:rsidRPr="001E7C4A">
              <w:rPr>
                <w:rStyle w:val="rulelink"/>
              </w:rPr>
              <w:t>298.</w:t>
            </w:r>
          </w:p>
        </w:tc>
      </w:tr>
      <w:tr w:rsidR="008E7795" w:rsidRPr="001E7C4A" w14:paraId="727B5DFA" w14:textId="77777777" w:rsidTr="00614471">
        <w:trPr>
          <w:cantSplit/>
        </w:trPr>
        <w:tc>
          <w:tcPr>
            <w:tcW w:w="220" w:type="dxa"/>
          </w:tcPr>
          <w:p w14:paraId="3086EB03" w14:textId="77777777" w:rsidR="008E7795" w:rsidRPr="001E7C4A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1E7C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F2AA48" w14:textId="77777777" w:rsidR="008E7795" w:rsidRPr="001E7C4A" w:rsidRDefault="008E7795" w:rsidP="00614471">
            <w:pPr>
              <w:pStyle w:val="tabletext11"/>
              <w:rPr>
                <w:kern w:val="18"/>
              </w:rPr>
            </w:pPr>
            <w:r w:rsidRPr="001E7C4A">
              <w:rPr>
                <w:kern w:val="18"/>
              </w:rPr>
              <w:t xml:space="preserve">For Vehicle Value factors, refer to Rule </w:t>
            </w:r>
            <w:r w:rsidRPr="001E7C4A">
              <w:rPr>
                <w:rStyle w:val="rulelink"/>
              </w:rPr>
              <w:t>301.</w:t>
            </w:r>
          </w:p>
        </w:tc>
      </w:tr>
      <w:tr w:rsidR="008E7795" w:rsidRPr="001E7C4A" w14:paraId="1E8FCBC3" w14:textId="77777777" w:rsidTr="00614471">
        <w:trPr>
          <w:cantSplit/>
        </w:trPr>
        <w:tc>
          <w:tcPr>
            <w:tcW w:w="220" w:type="dxa"/>
          </w:tcPr>
          <w:p w14:paraId="01D12727" w14:textId="77777777" w:rsidR="008E7795" w:rsidRPr="001E7C4A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D7A2DD" w14:textId="77777777" w:rsidR="008E7795" w:rsidRPr="001E7C4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1E7C4A" w14:paraId="219FB16D" w14:textId="77777777" w:rsidTr="00614471">
        <w:trPr>
          <w:cantSplit/>
        </w:trPr>
        <w:tc>
          <w:tcPr>
            <w:tcW w:w="220" w:type="dxa"/>
          </w:tcPr>
          <w:p w14:paraId="0D88A94C" w14:textId="77777777" w:rsidR="008E7795" w:rsidRPr="001E7C4A" w:rsidRDefault="008E7795" w:rsidP="0061447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D37797" w14:textId="77777777" w:rsidR="008E7795" w:rsidRPr="001E7C4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1E7C4A" w14:paraId="21F6FC85" w14:textId="77777777" w:rsidTr="00614471">
        <w:trPr>
          <w:cantSplit/>
        </w:trPr>
        <w:tc>
          <w:tcPr>
            <w:tcW w:w="220" w:type="dxa"/>
          </w:tcPr>
          <w:p w14:paraId="066666B6" w14:textId="77777777" w:rsidR="008E7795" w:rsidRPr="001E7C4A" w:rsidRDefault="008E7795" w:rsidP="0061447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7F0BDE" w14:textId="77777777" w:rsidR="008E7795" w:rsidRPr="001E7C4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1E7C4A" w14:paraId="0DE79DD4" w14:textId="77777777" w:rsidTr="00614471">
        <w:trPr>
          <w:cantSplit/>
        </w:trPr>
        <w:tc>
          <w:tcPr>
            <w:tcW w:w="220" w:type="dxa"/>
          </w:tcPr>
          <w:p w14:paraId="1B424EFD" w14:textId="77777777" w:rsidR="008E7795" w:rsidRPr="001E7C4A" w:rsidRDefault="008E7795" w:rsidP="0061447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DCFD20" w14:textId="77777777" w:rsidR="008E7795" w:rsidRPr="001E7C4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1E7C4A" w14:paraId="2731357E" w14:textId="77777777" w:rsidTr="00614471">
        <w:trPr>
          <w:cantSplit/>
        </w:trPr>
        <w:tc>
          <w:tcPr>
            <w:tcW w:w="220" w:type="dxa"/>
          </w:tcPr>
          <w:p w14:paraId="099E8265" w14:textId="77777777" w:rsidR="008E7795" w:rsidRPr="001E7C4A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FD0EE5" w14:textId="77777777" w:rsidR="008E7795" w:rsidRPr="001E7C4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1E7C4A" w14:paraId="12A18189" w14:textId="77777777" w:rsidTr="00614471">
        <w:trPr>
          <w:cantSplit/>
        </w:trPr>
        <w:tc>
          <w:tcPr>
            <w:tcW w:w="220" w:type="dxa"/>
          </w:tcPr>
          <w:p w14:paraId="25DDF57F" w14:textId="77777777" w:rsidR="008E7795" w:rsidRPr="001E7C4A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1FD0FE" w14:textId="77777777" w:rsidR="008E7795" w:rsidRPr="001E7C4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1E7C4A" w14:paraId="23254A3E" w14:textId="77777777" w:rsidTr="00614471">
        <w:trPr>
          <w:cantSplit/>
        </w:trPr>
        <w:tc>
          <w:tcPr>
            <w:tcW w:w="220" w:type="dxa"/>
          </w:tcPr>
          <w:p w14:paraId="58F30F67" w14:textId="77777777" w:rsidR="008E7795" w:rsidRPr="001E7C4A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A2C9D1" w14:textId="77777777" w:rsidR="008E7795" w:rsidRPr="001E7C4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1E7C4A" w14:paraId="452D3E42" w14:textId="77777777" w:rsidTr="00614471">
        <w:trPr>
          <w:cantSplit/>
        </w:trPr>
        <w:tc>
          <w:tcPr>
            <w:tcW w:w="220" w:type="dxa"/>
          </w:tcPr>
          <w:p w14:paraId="689DF4FA" w14:textId="77777777" w:rsidR="008E7795" w:rsidRPr="001E7C4A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CC0D77" w14:textId="77777777" w:rsidR="008E7795" w:rsidRPr="001E7C4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1E7C4A" w14:paraId="17DD82E3" w14:textId="77777777" w:rsidTr="00614471">
        <w:trPr>
          <w:cantSplit/>
        </w:trPr>
        <w:tc>
          <w:tcPr>
            <w:tcW w:w="220" w:type="dxa"/>
          </w:tcPr>
          <w:p w14:paraId="73BA545F" w14:textId="77777777" w:rsidR="008E7795" w:rsidRPr="001E7C4A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43BE04" w14:textId="77777777" w:rsidR="008E7795" w:rsidRPr="001E7C4A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1E7C4A" w14:paraId="773C4C04" w14:textId="77777777" w:rsidTr="00614471">
        <w:trPr>
          <w:cantSplit/>
        </w:trPr>
        <w:tc>
          <w:tcPr>
            <w:tcW w:w="220" w:type="dxa"/>
          </w:tcPr>
          <w:p w14:paraId="27F2F35E" w14:textId="77777777" w:rsidR="008E7795" w:rsidRPr="001E7C4A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6F19C4" w14:textId="77777777" w:rsidR="008E7795" w:rsidRPr="001E7C4A" w:rsidRDefault="008E7795" w:rsidP="00614471">
            <w:pPr>
              <w:pStyle w:val="tabletext11"/>
              <w:rPr>
                <w:kern w:val="18"/>
              </w:rPr>
            </w:pPr>
          </w:p>
        </w:tc>
      </w:tr>
    </w:tbl>
    <w:p w14:paraId="6ABD13BD" w14:textId="0E0E2101" w:rsidR="008E7795" w:rsidRDefault="008E7795" w:rsidP="008E7795">
      <w:pPr>
        <w:pStyle w:val="isonormal"/>
      </w:pPr>
    </w:p>
    <w:p w14:paraId="4F14D198" w14:textId="6CB990D4" w:rsidR="008E7795" w:rsidRDefault="008E7795" w:rsidP="008E7795">
      <w:pPr>
        <w:pStyle w:val="isonormal"/>
        <w:jc w:val="left"/>
      </w:pPr>
    </w:p>
    <w:p w14:paraId="31303144" w14:textId="77777777" w:rsidR="008E7795" w:rsidRDefault="008E7795" w:rsidP="008E7795">
      <w:pPr>
        <w:pStyle w:val="isonormal"/>
        <w:sectPr w:rsidR="008E7795" w:rsidSect="008E779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0DEDC7D" w14:textId="77777777" w:rsidR="008E7795" w:rsidRPr="0058029D" w:rsidRDefault="008E7795" w:rsidP="008E7795">
      <w:pPr>
        <w:pStyle w:val="subcap"/>
      </w:pPr>
      <w:r w:rsidRPr="0058029D">
        <w:lastRenderedPageBreak/>
        <w:t>TERRITORY 107</w:t>
      </w:r>
    </w:p>
    <w:p w14:paraId="20BD78A2" w14:textId="77777777" w:rsidR="008E7795" w:rsidRPr="0058029D" w:rsidRDefault="008E7795" w:rsidP="008E7795">
      <w:pPr>
        <w:pStyle w:val="subcap2"/>
      </w:pPr>
      <w:r w:rsidRPr="0058029D">
        <w:t>PHYS DAM</w:t>
      </w:r>
    </w:p>
    <w:p w14:paraId="1FC9B4CC" w14:textId="77777777" w:rsidR="008E7795" w:rsidRPr="0058029D" w:rsidRDefault="008E7795" w:rsidP="008E7795">
      <w:pPr>
        <w:pStyle w:val="isonormal"/>
      </w:pPr>
    </w:p>
    <w:p w14:paraId="1829B6B3" w14:textId="77777777" w:rsidR="008E7795" w:rsidRPr="0058029D" w:rsidRDefault="008E7795" w:rsidP="008E7795">
      <w:pPr>
        <w:pStyle w:val="isonormal"/>
        <w:sectPr w:rsidR="008E7795" w:rsidRPr="0058029D" w:rsidSect="008E779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8E7795" w:rsidRPr="0058029D" w14:paraId="67CAD483" w14:textId="77777777" w:rsidTr="0061447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352BA89" w14:textId="77777777" w:rsidR="008E7795" w:rsidRPr="0058029D" w:rsidRDefault="008E7795" w:rsidP="00614471">
            <w:pPr>
              <w:pStyle w:val="tablehead"/>
              <w:rPr>
                <w:kern w:val="18"/>
              </w:rPr>
            </w:pPr>
            <w:r w:rsidRPr="0058029D">
              <w:rPr>
                <w:kern w:val="18"/>
              </w:rPr>
              <w:t>PHYSICAL DAMAGE</w:t>
            </w:r>
            <w:r w:rsidRPr="0058029D">
              <w:rPr>
                <w:kern w:val="18"/>
              </w:rPr>
              <w:br/>
              <w:t>Original Cost New Range</w:t>
            </w:r>
            <w:r w:rsidRPr="0058029D">
              <w:rPr>
                <w:kern w:val="18"/>
              </w:rPr>
              <w:br/>
              <w:t>$25,000 – 29,999</w:t>
            </w:r>
          </w:p>
        </w:tc>
      </w:tr>
      <w:tr w:rsidR="008E7795" w:rsidRPr="0058029D" w14:paraId="2DF46A09" w14:textId="77777777" w:rsidTr="0061447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B478F03" w14:textId="77777777" w:rsidR="008E7795" w:rsidRPr="0058029D" w:rsidRDefault="008E7795" w:rsidP="0061447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34655BC" w14:textId="77777777" w:rsidR="008E7795" w:rsidRPr="0058029D" w:rsidRDefault="008E7795" w:rsidP="00614471">
            <w:pPr>
              <w:pStyle w:val="tablehead"/>
              <w:rPr>
                <w:kern w:val="18"/>
              </w:rPr>
            </w:pPr>
            <w:r w:rsidRPr="0058029D">
              <w:rPr>
                <w:kern w:val="18"/>
              </w:rPr>
              <w:t>Specified</w:t>
            </w:r>
            <w:r w:rsidRPr="0058029D">
              <w:rPr>
                <w:kern w:val="18"/>
              </w:rPr>
              <w:br/>
              <w:t>Causes</w:t>
            </w:r>
            <w:r w:rsidRPr="0058029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C53D9A6" w14:textId="77777777" w:rsidR="008E7795" w:rsidRPr="0058029D" w:rsidRDefault="008E7795" w:rsidP="00614471">
            <w:pPr>
              <w:pStyle w:val="tablehead"/>
              <w:rPr>
                <w:kern w:val="18"/>
              </w:rPr>
            </w:pPr>
            <w:r w:rsidRPr="0058029D">
              <w:rPr>
                <w:kern w:val="18"/>
              </w:rPr>
              <w:br/>
            </w:r>
            <w:r w:rsidRPr="0058029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7D192AB" w14:textId="77777777" w:rsidR="008E7795" w:rsidRPr="0058029D" w:rsidRDefault="008E7795" w:rsidP="00614471">
            <w:pPr>
              <w:pStyle w:val="tablehead"/>
              <w:rPr>
                <w:kern w:val="18"/>
              </w:rPr>
            </w:pPr>
            <w:r w:rsidRPr="0058029D">
              <w:rPr>
                <w:kern w:val="18"/>
              </w:rPr>
              <w:t>$500</w:t>
            </w:r>
            <w:r w:rsidRPr="0058029D">
              <w:rPr>
                <w:kern w:val="18"/>
              </w:rPr>
              <w:br/>
              <w:t>Ded.</w:t>
            </w:r>
            <w:r w:rsidRPr="0058029D">
              <w:rPr>
                <w:kern w:val="18"/>
              </w:rPr>
              <w:br/>
              <w:t>Coll.</w:t>
            </w:r>
          </w:p>
        </w:tc>
      </w:tr>
      <w:tr w:rsidR="008E7795" w:rsidRPr="0058029D" w14:paraId="279BA8DB" w14:textId="77777777" w:rsidTr="0061447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494B2CA" w14:textId="77777777" w:rsidR="008E7795" w:rsidRPr="0058029D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58029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8E7795" w:rsidRPr="0058029D" w14:paraId="46A05A1E" w14:textId="77777777" w:rsidTr="00614471">
        <w:trPr>
          <w:cantSplit/>
        </w:trPr>
        <w:tc>
          <w:tcPr>
            <w:tcW w:w="540" w:type="dxa"/>
            <w:gridSpan w:val="2"/>
          </w:tcPr>
          <w:p w14:paraId="19A99940" w14:textId="77777777" w:rsidR="008E7795" w:rsidRPr="0058029D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68EEDD" w14:textId="77777777" w:rsidR="008E7795" w:rsidRPr="0058029D" w:rsidRDefault="008E7795" w:rsidP="00614471">
            <w:pPr>
              <w:pStyle w:val="tabletext11"/>
              <w:rPr>
                <w:b/>
                <w:kern w:val="18"/>
              </w:rPr>
            </w:pPr>
            <w:r w:rsidRPr="0058029D">
              <w:rPr>
                <w:b/>
                <w:kern w:val="18"/>
              </w:rPr>
              <w:t>– Local And Intermediate – All Vehicles</w:t>
            </w:r>
          </w:p>
        </w:tc>
      </w:tr>
      <w:tr w:rsidR="008E7795" w:rsidRPr="0058029D" w14:paraId="6120BC16" w14:textId="77777777" w:rsidTr="00614471">
        <w:trPr>
          <w:cantSplit/>
        </w:trPr>
        <w:tc>
          <w:tcPr>
            <w:tcW w:w="540" w:type="dxa"/>
            <w:gridSpan w:val="2"/>
          </w:tcPr>
          <w:p w14:paraId="10AE15D4" w14:textId="77777777" w:rsidR="008E7795" w:rsidRPr="0058029D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883332" w14:textId="77777777" w:rsidR="008E7795" w:rsidRPr="0058029D" w:rsidRDefault="008E7795" w:rsidP="00614471">
            <w:pPr>
              <w:pStyle w:val="tabletext11"/>
              <w:rPr>
                <w:b/>
                <w:kern w:val="18"/>
              </w:rPr>
            </w:pPr>
            <w:r w:rsidRPr="0058029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8E7795" w:rsidRPr="0058029D" w14:paraId="6EB3498D" w14:textId="77777777" w:rsidTr="00614471">
        <w:trPr>
          <w:cantSplit/>
        </w:trPr>
        <w:tc>
          <w:tcPr>
            <w:tcW w:w="4860" w:type="dxa"/>
            <w:gridSpan w:val="3"/>
          </w:tcPr>
          <w:p w14:paraId="3FDC774D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D9AC14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58029D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44AB2C58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58029D">
              <w:rPr>
                <w:kern w:val="18"/>
              </w:rPr>
              <w:t>$   258</w:t>
            </w:r>
          </w:p>
        </w:tc>
        <w:tc>
          <w:tcPr>
            <w:tcW w:w="1500" w:type="dxa"/>
          </w:tcPr>
          <w:p w14:paraId="75D104D5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58029D">
              <w:rPr>
                <w:kern w:val="18"/>
              </w:rPr>
              <w:t>$   316</w:t>
            </w:r>
          </w:p>
        </w:tc>
      </w:tr>
      <w:tr w:rsidR="008E7795" w:rsidRPr="0058029D" w14:paraId="428BDDF4" w14:textId="77777777" w:rsidTr="0061447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F198EE5" w14:textId="77777777" w:rsidR="008E7795" w:rsidRPr="0058029D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58029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8E7795" w:rsidRPr="0058029D" w14:paraId="06C142AB" w14:textId="77777777" w:rsidTr="00614471">
        <w:trPr>
          <w:cantSplit/>
        </w:trPr>
        <w:tc>
          <w:tcPr>
            <w:tcW w:w="4860" w:type="dxa"/>
            <w:gridSpan w:val="3"/>
          </w:tcPr>
          <w:p w14:paraId="0ACEAFBD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388DD3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A598EB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E82ADE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E7795" w:rsidRPr="0058029D" w14:paraId="64380FF6" w14:textId="77777777" w:rsidTr="00614471">
        <w:trPr>
          <w:cantSplit/>
        </w:trPr>
        <w:tc>
          <w:tcPr>
            <w:tcW w:w="4860" w:type="dxa"/>
            <w:gridSpan w:val="3"/>
          </w:tcPr>
          <w:p w14:paraId="3F27608E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AFF788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58029D">
              <w:rPr>
                <w:kern w:val="18"/>
              </w:rPr>
              <w:t>$   189</w:t>
            </w:r>
          </w:p>
        </w:tc>
        <w:tc>
          <w:tcPr>
            <w:tcW w:w="1500" w:type="dxa"/>
          </w:tcPr>
          <w:p w14:paraId="4DB81557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58029D">
              <w:rPr>
                <w:kern w:val="18"/>
              </w:rPr>
              <w:t>$   328</w:t>
            </w:r>
          </w:p>
        </w:tc>
        <w:tc>
          <w:tcPr>
            <w:tcW w:w="1500" w:type="dxa"/>
          </w:tcPr>
          <w:p w14:paraId="2A178AE4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58029D">
              <w:rPr>
                <w:kern w:val="18"/>
              </w:rPr>
              <w:t>$   368</w:t>
            </w:r>
          </w:p>
        </w:tc>
      </w:tr>
      <w:tr w:rsidR="008E7795" w:rsidRPr="0058029D" w14:paraId="25B4D344" w14:textId="77777777" w:rsidTr="0061447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5C946FA" w14:textId="77777777" w:rsidR="008E7795" w:rsidRPr="0058029D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58029D" w14:paraId="643BC47F" w14:textId="77777777" w:rsidTr="0061447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19A781" w14:textId="77777777" w:rsidR="008E7795" w:rsidRPr="0058029D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58029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8E7795" w:rsidRPr="0058029D" w14:paraId="476C72BC" w14:textId="77777777" w:rsidTr="00614471">
        <w:trPr>
          <w:cantSplit/>
        </w:trPr>
        <w:tc>
          <w:tcPr>
            <w:tcW w:w="540" w:type="dxa"/>
            <w:gridSpan w:val="2"/>
          </w:tcPr>
          <w:p w14:paraId="63EE24A9" w14:textId="77777777" w:rsidR="008E7795" w:rsidRPr="0058029D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015025" w14:textId="77777777" w:rsidR="008E7795" w:rsidRPr="0058029D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58029D">
              <w:rPr>
                <w:b/>
                <w:caps/>
                <w:kern w:val="18"/>
              </w:rPr>
              <w:t>– taxicabs and limousines</w:t>
            </w:r>
          </w:p>
        </w:tc>
      </w:tr>
      <w:tr w:rsidR="008E7795" w:rsidRPr="0058029D" w14:paraId="044085D9" w14:textId="77777777" w:rsidTr="00614471">
        <w:trPr>
          <w:cantSplit/>
        </w:trPr>
        <w:tc>
          <w:tcPr>
            <w:tcW w:w="4860" w:type="dxa"/>
            <w:gridSpan w:val="3"/>
          </w:tcPr>
          <w:p w14:paraId="267A613A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F0BA1F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58029D">
              <w:rPr>
                <w:kern w:val="18"/>
              </w:rPr>
              <w:t>$   226</w:t>
            </w:r>
          </w:p>
        </w:tc>
        <w:tc>
          <w:tcPr>
            <w:tcW w:w="1500" w:type="dxa"/>
          </w:tcPr>
          <w:p w14:paraId="11211F1E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58029D">
              <w:rPr>
                <w:kern w:val="18"/>
              </w:rPr>
              <w:t>$   392</w:t>
            </w:r>
          </w:p>
        </w:tc>
        <w:tc>
          <w:tcPr>
            <w:tcW w:w="1500" w:type="dxa"/>
          </w:tcPr>
          <w:p w14:paraId="3EB36BEF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58029D">
              <w:rPr>
                <w:kern w:val="18"/>
              </w:rPr>
              <w:t>$   711</w:t>
            </w:r>
          </w:p>
        </w:tc>
      </w:tr>
      <w:tr w:rsidR="008E7795" w:rsidRPr="0058029D" w14:paraId="1DE6C195" w14:textId="77777777" w:rsidTr="00614471">
        <w:trPr>
          <w:cantSplit/>
        </w:trPr>
        <w:tc>
          <w:tcPr>
            <w:tcW w:w="540" w:type="dxa"/>
            <w:gridSpan w:val="2"/>
          </w:tcPr>
          <w:p w14:paraId="3A5B7707" w14:textId="77777777" w:rsidR="008E7795" w:rsidRPr="0058029D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F20CED" w14:textId="77777777" w:rsidR="008E7795" w:rsidRPr="0058029D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58029D">
              <w:rPr>
                <w:b/>
                <w:caps/>
                <w:kern w:val="18"/>
              </w:rPr>
              <w:t>– SCHOOL AND CHURCH BUSES</w:t>
            </w:r>
          </w:p>
        </w:tc>
      </w:tr>
      <w:tr w:rsidR="008E7795" w:rsidRPr="0058029D" w14:paraId="26610C44" w14:textId="77777777" w:rsidTr="00614471">
        <w:trPr>
          <w:cantSplit/>
        </w:trPr>
        <w:tc>
          <w:tcPr>
            <w:tcW w:w="4860" w:type="dxa"/>
            <w:gridSpan w:val="3"/>
          </w:tcPr>
          <w:p w14:paraId="389D30AB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60EB2A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58029D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7E2A51F7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58029D">
              <w:rPr>
                <w:kern w:val="18"/>
              </w:rPr>
              <w:t>$   175</w:t>
            </w:r>
          </w:p>
        </w:tc>
        <w:tc>
          <w:tcPr>
            <w:tcW w:w="1500" w:type="dxa"/>
          </w:tcPr>
          <w:p w14:paraId="38977B46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58029D">
              <w:rPr>
                <w:kern w:val="18"/>
              </w:rPr>
              <w:t>$   199</w:t>
            </w:r>
          </w:p>
        </w:tc>
      </w:tr>
      <w:tr w:rsidR="008E7795" w:rsidRPr="0058029D" w14:paraId="51B0533E" w14:textId="77777777" w:rsidTr="00614471">
        <w:trPr>
          <w:cantSplit/>
        </w:trPr>
        <w:tc>
          <w:tcPr>
            <w:tcW w:w="540" w:type="dxa"/>
            <w:gridSpan w:val="2"/>
          </w:tcPr>
          <w:p w14:paraId="74204C64" w14:textId="77777777" w:rsidR="008E7795" w:rsidRPr="0058029D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1F814E" w14:textId="77777777" w:rsidR="008E7795" w:rsidRPr="0058029D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58029D">
              <w:rPr>
                <w:b/>
                <w:caps/>
                <w:kern w:val="18"/>
              </w:rPr>
              <w:t>– OTHER BUSES</w:t>
            </w:r>
          </w:p>
        </w:tc>
      </w:tr>
      <w:tr w:rsidR="008E7795" w:rsidRPr="0058029D" w14:paraId="4B0E4A63" w14:textId="77777777" w:rsidTr="00614471">
        <w:trPr>
          <w:cantSplit/>
        </w:trPr>
        <w:tc>
          <w:tcPr>
            <w:tcW w:w="4860" w:type="dxa"/>
            <w:gridSpan w:val="3"/>
          </w:tcPr>
          <w:p w14:paraId="74765D6B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EAC149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58029D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7806119D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58029D">
              <w:rPr>
                <w:kern w:val="18"/>
              </w:rPr>
              <w:t>$   175</w:t>
            </w:r>
          </w:p>
        </w:tc>
        <w:tc>
          <w:tcPr>
            <w:tcW w:w="1500" w:type="dxa"/>
          </w:tcPr>
          <w:p w14:paraId="1BDEBD3B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58029D">
              <w:rPr>
                <w:kern w:val="18"/>
              </w:rPr>
              <w:t>$   199</w:t>
            </w:r>
          </w:p>
        </w:tc>
      </w:tr>
      <w:tr w:rsidR="008E7795" w:rsidRPr="0058029D" w14:paraId="787B440D" w14:textId="77777777" w:rsidTr="00614471">
        <w:trPr>
          <w:cantSplit/>
        </w:trPr>
        <w:tc>
          <w:tcPr>
            <w:tcW w:w="540" w:type="dxa"/>
            <w:gridSpan w:val="2"/>
          </w:tcPr>
          <w:p w14:paraId="7E489C84" w14:textId="77777777" w:rsidR="008E7795" w:rsidRPr="0058029D" w:rsidRDefault="008E7795" w:rsidP="0061447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A96B04" w14:textId="77777777" w:rsidR="008E7795" w:rsidRPr="0058029D" w:rsidRDefault="008E7795" w:rsidP="00614471">
            <w:pPr>
              <w:pStyle w:val="tabletext11"/>
              <w:rPr>
                <w:b/>
                <w:caps/>
                <w:kern w:val="18"/>
              </w:rPr>
            </w:pPr>
            <w:r w:rsidRPr="0058029D">
              <w:rPr>
                <w:b/>
                <w:caps/>
                <w:kern w:val="18"/>
              </w:rPr>
              <w:t>– VAN POOLS</w:t>
            </w:r>
          </w:p>
        </w:tc>
      </w:tr>
      <w:tr w:rsidR="008E7795" w:rsidRPr="0058029D" w14:paraId="36105008" w14:textId="77777777" w:rsidTr="00614471">
        <w:trPr>
          <w:cantSplit/>
        </w:trPr>
        <w:tc>
          <w:tcPr>
            <w:tcW w:w="4860" w:type="dxa"/>
            <w:gridSpan w:val="3"/>
          </w:tcPr>
          <w:p w14:paraId="2BEEB17E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1BF188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58029D">
              <w:rPr>
                <w:kern w:val="18"/>
              </w:rPr>
              <w:t>$   226</w:t>
            </w:r>
          </w:p>
        </w:tc>
        <w:tc>
          <w:tcPr>
            <w:tcW w:w="1500" w:type="dxa"/>
          </w:tcPr>
          <w:p w14:paraId="6E0DE889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58029D">
              <w:rPr>
                <w:kern w:val="18"/>
              </w:rPr>
              <w:t>$   392</w:t>
            </w:r>
          </w:p>
        </w:tc>
        <w:tc>
          <w:tcPr>
            <w:tcW w:w="1500" w:type="dxa"/>
          </w:tcPr>
          <w:p w14:paraId="269ED2F9" w14:textId="77777777" w:rsidR="008E7795" w:rsidRPr="0058029D" w:rsidRDefault="008E7795" w:rsidP="00614471">
            <w:pPr>
              <w:pStyle w:val="tabletext11"/>
              <w:jc w:val="center"/>
              <w:rPr>
                <w:kern w:val="18"/>
              </w:rPr>
            </w:pPr>
            <w:r w:rsidRPr="0058029D">
              <w:rPr>
                <w:kern w:val="18"/>
              </w:rPr>
              <w:t>$   711</w:t>
            </w:r>
          </w:p>
        </w:tc>
      </w:tr>
      <w:tr w:rsidR="008E7795" w:rsidRPr="0058029D" w14:paraId="322FC577" w14:textId="77777777" w:rsidTr="0061447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ADB17E0" w14:textId="77777777" w:rsidR="008E7795" w:rsidRPr="0058029D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58029D" w14:paraId="29F6A627" w14:textId="77777777" w:rsidTr="0061447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DB73EF1" w14:textId="77777777" w:rsidR="008E7795" w:rsidRPr="0058029D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58029D" w14:paraId="33D0A6E6" w14:textId="77777777" w:rsidTr="00614471">
        <w:trPr>
          <w:cantSplit/>
        </w:trPr>
        <w:tc>
          <w:tcPr>
            <w:tcW w:w="220" w:type="dxa"/>
            <w:tcBorders>
              <w:top w:val="nil"/>
            </w:tcBorders>
          </w:tcPr>
          <w:p w14:paraId="7650F0B8" w14:textId="77777777" w:rsidR="008E7795" w:rsidRPr="0058029D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5802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A2FB8C9" w14:textId="77777777" w:rsidR="008E7795" w:rsidRPr="0058029D" w:rsidRDefault="008E7795" w:rsidP="00614471">
            <w:pPr>
              <w:pStyle w:val="tabletext11"/>
              <w:rPr>
                <w:kern w:val="18"/>
              </w:rPr>
            </w:pPr>
            <w:r w:rsidRPr="0058029D">
              <w:rPr>
                <w:kern w:val="18"/>
              </w:rPr>
              <w:t xml:space="preserve">For Other Than Zone-rated Trucks, Tractors and Trailers Classifications, refer to Rule </w:t>
            </w:r>
            <w:r w:rsidRPr="0058029D">
              <w:rPr>
                <w:rStyle w:val="rulelink"/>
              </w:rPr>
              <w:t xml:space="preserve">222. </w:t>
            </w:r>
            <w:r w:rsidRPr="001350CB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E7795" w:rsidRPr="0058029D" w14:paraId="3AD1BE59" w14:textId="77777777" w:rsidTr="00614471">
        <w:trPr>
          <w:cantSplit/>
        </w:trPr>
        <w:tc>
          <w:tcPr>
            <w:tcW w:w="220" w:type="dxa"/>
          </w:tcPr>
          <w:p w14:paraId="669FA204" w14:textId="77777777" w:rsidR="008E7795" w:rsidRPr="0058029D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5802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51752D7" w14:textId="77777777" w:rsidR="008E7795" w:rsidRPr="0058029D" w:rsidRDefault="008E7795" w:rsidP="00614471">
            <w:pPr>
              <w:pStyle w:val="tabletext11"/>
              <w:rPr>
                <w:kern w:val="18"/>
              </w:rPr>
            </w:pPr>
            <w:r w:rsidRPr="0058029D">
              <w:rPr>
                <w:kern w:val="18"/>
              </w:rPr>
              <w:t xml:space="preserve">For Private Passenger Types Classifications, refer to Rule </w:t>
            </w:r>
            <w:r w:rsidRPr="0058029D">
              <w:rPr>
                <w:rStyle w:val="rulelink"/>
              </w:rPr>
              <w:t xml:space="preserve">232. </w:t>
            </w:r>
            <w:r w:rsidRPr="001350CB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E7795" w:rsidRPr="0058029D" w14:paraId="79D1D73B" w14:textId="77777777" w:rsidTr="00614471">
        <w:trPr>
          <w:cantSplit/>
        </w:trPr>
        <w:tc>
          <w:tcPr>
            <w:tcW w:w="220" w:type="dxa"/>
          </w:tcPr>
          <w:p w14:paraId="1B8037AC" w14:textId="77777777" w:rsidR="008E7795" w:rsidRPr="0058029D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5802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0E48512" w14:textId="77777777" w:rsidR="008E7795" w:rsidRPr="0058029D" w:rsidRDefault="008E7795" w:rsidP="00614471">
            <w:pPr>
              <w:pStyle w:val="tabletext11"/>
              <w:rPr>
                <w:kern w:val="18"/>
              </w:rPr>
            </w:pPr>
            <w:r w:rsidRPr="0058029D">
              <w:rPr>
                <w:kern w:val="18"/>
              </w:rPr>
              <w:t xml:space="preserve">For Other Than Zone-rated Publics Autos, refer to Rule </w:t>
            </w:r>
            <w:r w:rsidRPr="0058029D">
              <w:rPr>
                <w:rStyle w:val="rulelink"/>
              </w:rPr>
              <w:t xml:space="preserve">239. </w:t>
            </w:r>
            <w:r w:rsidRPr="001350CB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E7795" w:rsidRPr="0058029D" w14:paraId="20BBA5DF" w14:textId="77777777" w:rsidTr="00614471">
        <w:trPr>
          <w:cantSplit/>
        </w:trPr>
        <w:tc>
          <w:tcPr>
            <w:tcW w:w="220" w:type="dxa"/>
          </w:tcPr>
          <w:p w14:paraId="023AEE85" w14:textId="77777777" w:rsidR="008E7795" w:rsidRPr="0058029D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5802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DD1000" w14:textId="77777777" w:rsidR="008E7795" w:rsidRPr="0058029D" w:rsidRDefault="008E7795" w:rsidP="00614471">
            <w:pPr>
              <w:pStyle w:val="tabletext11"/>
              <w:rPr>
                <w:kern w:val="18"/>
              </w:rPr>
            </w:pPr>
            <w:r w:rsidRPr="0058029D">
              <w:rPr>
                <w:kern w:val="18"/>
              </w:rPr>
              <w:t xml:space="preserve">For Deductible factors, refer to Rule </w:t>
            </w:r>
            <w:r w:rsidRPr="0058029D">
              <w:rPr>
                <w:rStyle w:val="rulelink"/>
              </w:rPr>
              <w:t>298.</w:t>
            </w:r>
          </w:p>
        </w:tc>
      </w:tr>
      <w:tr w:rsidR="008E7795" w:rsidRPr="0058029D" w14:paraId="3660E67D" w14:textId="77777777" w:rsidTr="00614471">
        <w:trPr>
          <w:cantSplit/>
        </w:trPr>
        <w:tc>
          <w:tcPr>
            <w:tcW w:w="220" w:type="dxa"/>
          </w:tcPr>
          <w:p w14:paraId="59D72CA2" w14:textId="77777777" w:rsidR="008E7795" w:rsidRPr="0058029D" w:rsidRDefault="008E7795" w:rsidP="00614471">
            <w:pPr>
              <w:pStyle w:val="tabletext11"/>
              <w:jc w:val="right"/>
              <w:rPr>
                <w:kern w:val="18"/>
              </w:rPr>
            </w:pPr>
            <w:r w:rsidRPr="005802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ED82DC7" w14:textId="77777777" w:rsidR="008E7795" w:rsidRPr="0058029D" w:rsidRDefault="008E7795" w:rsidP="00614471">
            <w:pPr>
              <w:pStyle w:val="tabletext11"/>
              <w:rPr>
                <w:kern w:val="18"/>
              </w:rPr>
            </w:pPr>
            <w:r w:rsidRPr="0058029D">
              <w:rPr>
                <w:kern w:val="18"/>
              </w:rPr>
              <w:t xml:space="preserve">For Vehicle Value factors, refer to Rule </w:t>
            </w:r>
            <w:r w:rsidRPr="0058029D">
              <w:rPr>
                <w:rStyle w:val="rulelink"/>
              </w:rPr>
              <w:t>301.</w:t>
            </w:r>
          </w:p>
        </w:tc>
      </w:tr>
      <w:tr w:rsidR="008E7795" w:rsidRPr="0058029D" w14:paraId="402EC255" w14:textId="77777777" w:rsidTr="00614471">
        <w:trPr>
          <w:cantSplit/>
        </w:trPr>
        <w:tc>
          <w:tcPr>
            <w:tcW w:w="220" w:type="dxa"/>
          </w:tcPr>
          <w:p w14:paraId="3E770FEB" w14:textId="77777777" w:rsidR="008E7795" w:rsidRPr="0058029D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AA8149" w14:textId="77777777" w:rsidR="008E7795" w:rsidRPr="0058029D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58029D" w14:paraId="5C419348" w14:textId="77777777" w:rsidTr="00614471">
        <w:trPr>
          <w:cantSplit/>
        </w:trPr>
        <w:tc>
          <w:tcPr>
            <w:tcW w:w="220" w:type="dxa"/>
          </w:tcPr>
          <w:p w14:paraId="5CE2179C" w14:textId="77777777" w:rsidR="008E7795" w:rsidRPr="0058029D" w:rsidRDefault="008E7795" w:rsidP="0061447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B0A89E" w14:textId="77777777" w:rsidR="008E7795" w:rsidRPr="0058029D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58029D" w14:paraId="78BC9ABD" w14:textId="77777777" w:rsidTr="00614471">
        <w:trPr>
          <w:cantSplit/>
        </w:trPr>
        <w:tc>
          <w:tcPr>
            <w:tcW w:w="220" w:type="dxa"/>
          </w:tcPr>
          <w:p w14:paraId="5ABC21D9" w14:textId="77777777" w:rsidR="008E7795" w:rsidRPr="0058029D" w:rsidRDefault="008E7795" w:rsidP="0061447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6B62DC" w14:textId="77777777" w:rsidR="008E7795" w:rsidRPr="0058029D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58029D" w14:paraId="4C3CD145" w14:textId="77777777" w:rsidTr="00614471">
        <w:trPr>
          <w:cantSplit/>
        </w:trPr>
        <w:tc>
          <w:tcPr>
            <w:tcW w:w="220" w:type="dxa"/>
          </w:tcPr>
          <w:p w14:paraId="76893892" w14:textId="77777777" w:rsidR="008E7795" w:rsidRPr="0058029D" w:rsidRDefault="008E7795" w:rsidP="0061447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4C393F" w14:textId="77777777" w:rsidR="008E7795" w:rsidRPr="0058029D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58029D" w14:paraId="7CA34C84" w14:textId="77777777" w:rsidTr="00614471">
        <w:trPr>
          <w:cantSplit/>
        </w:trPr>
        <w:tc>
          <w:tcPr>
            <w:tcW w:w="220" w:type="dxa"/>
          </w:tcPr>
          <w:p w14:paraId="5435246C" w14:textId="77777777" w:rsidR="008E7795" w:rsidRPr="0058029D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C333B4" w14:textId="77777777" w:rsidR="008E7795" w:rsidRPr="0058029D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58029D" w14:paraId="2AF2A185" w14:textId="77777777" w:rsidTr="00614471">
        <w:trPr>
          <w:cantSplit/>
        </w:trPr>
        <w:tc>
          <w:tcPr>
            <w:tcW w:w="220" w:type="dxa"/>
          </w:tcPr>
          <w:p w14:paraId="1FBB52C6" w14:textId="77777777" w:rsidR="008E7795" w:rsidRPr="0058029D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634247" w14:textId="77777777" w:rsidR="008E7795" w:rsidRPr="0058029D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58029D" w14:paraId="5D1616E4" w14:textId="77777777" w:rsidTr="00614471">
        <w:trPr>
          <w:cantSplit/>
        </w:trPr>
        <w:tc>
          <w:tcPr>
            <w:tcW w:w="220" w:type="dxa"/>
          </w:tcPr>
          <w:p w14:paraId="392B2B61" w14:textId="77777777" w:rsidR="008E7795" w:rsidRPr="0058029D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2C0DB1" w14:textId="77777777" w:rsidR="008E7795" w:rsidRPr="0058029D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58029D" w14:paraId="70FA7338" w14:textId="77777777" w:rsidTr="00614471">
        <w:trPr>
          <w:cantSplit/>
        </w:trPr>
        <w:tc>
          <w:tcPr>
            <w:tcW w:w="220" w:type="dxa"/>
          </w:tcPr>
          <w:p w14:paraId="33790FA1" w14:textId="77777777" w:rsidR="008E7795" w:rsidRPr="0058029D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59756B" w14:textId="77777777" w:rsidR="008E7795" w:rsidRPr="0058029D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58029D" w14:paraId="0AB11800" w14:textId="77777777" w:rsidTr="00614471">
        <w:trPr>
          <w:cantSplit/>
        </w:trPr>
        <w:tc>
          <w:tcPr>
            <w:tcW w:w="220" w:type="dxa"/>
          </w:tcPr>
          <w:p w14:paraId="53231405" w14:textId="77777777" w:rsidR="008E7795" w:rsidRPr="0058029D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C3D438" w14:textId="77777777" w:rsidR="008E7795" w:rsidRPr="0058029D" w:rsidRDefault="008E7795" w:rsidP="00614471">
            <w:pPr>
              <w:pStyle w:val="tabletext11"/>
              <w:rPr>
                <w:kern w:val="18"/>
              </w:rPr>
            </w:pPr>
          </w:p>
        </w:tc>
      </w:tr>
      <w:tr w:rsidR="008E7795" w:rsidRPr="0058029D" w14:paraId="0740DC5D" w14:textId="77777777" w:rsidTr="00614471">
        <w:trPr>
          <w:cantSplit/>
        </w:trPr>
        <w:tc>
          <w:tcPr>
            <w:tcW w:w="220" w:type="dxa"/>
          </w:tcPr>
          <w:p w14:paraId="46F27F8E" w14:textId="77777777" w:rsidR="008E7795" w:rsidRPr="0058029D" w:rsidRDefault="008E7795" w:rsidP="0061447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145655" w14:textId="77777777" w:rsidR="008E7795" w:rsidRPr="0058029D" w:rsidRDefault="008E7795" w:rsidP="00614471">
            <w:pPr>
              <w:pStyle w:val="tabletext11"/>
              <w:rPr>
                <w:kern w:val="18"/>
              </w:rPr>
            </w:pPr>
          </w:p>
        </w:tc>
      </w:tr>
    </w:tbl>
    <w:p w14:paraId="25F60257" w14:textId="4D9CCCF8" w:rsidR="008E7795" w:rsidRDefault="008E7795" w:rsidP="008E7795">
      <w:pPr>
        <w:pStyle w:val="isonormal"/>
      </w:pPr>
    </w:p>
    <w:p w14:paraId="1370155F" w14:textId="4DF097BB" w:rsidR="008E7795" w:rsidRDefault="008E7795" w:rsidP="008E7795">
      <w:pPr>
        <w:pStyle w:val="isonormal"/>
        <w:jc w:val="left"/>
      </w:pPr>
    </w:p>
    <w:p w14:paraId="5280EACA" w14:textId="77777777" w:rsidR="008E7795" w:rsidRDefault="008E7795" w:rsidP="008E7795">
      <w:pPr>
        <w:pStyle w:val="isonormal"/>
        <w:sectPr w:rsidR="008E7795" w:rsidSect="008E779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6BC2F76" w14:textId="77777777" w:rsidR="008E7795" w:rsidRPr="0080292E" w:rsidRDefault="008E7795" w:rsidP="008E7795">
      <w:pPr>
        <w:pStyle w:val="subcap"/>
      </w:pPr>
      <w:r w:rsidRPr="0080292E">
        <w:lastRenderedPageBreak/>
        <w:t>ALL TERRITORIES</w:t>
      </w:r>
    </w:p>
    <w:p w14:paraId="6C7580CE" w14:textId="77777777" w:rsidR="008E7795" w:rsidRPr="0080292E" w:rsidRDefault="008E7795" w:rsidP="008E7795">
      <w:pPr>
        <w:pStyle w:val="isonormal"/>
      </w:pPr>
    </w:p>
    <w:p w14:paraId="72DB4EDA" w14:textId="77777777" w:rsidR="008E7795" w:rsidRPr="0080292E" w:rsidRDefault="008E7795" w:rsidP="008E7795">
      <w:pPr>
        <w:pStyle w:val="isonormal"/>
        <w:sectPr w:rsidR="008E7795" w:rsidRPr="0080292E" w:rsidSect="008E779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26CF050" w14:textId="77777777" w:rsidR="008E7795" w:rsidRPr="0080292E" w:rsidRDefault="008E7795" w:rsidP="008E7795">
      <w:pPr>
        <w:pStyle w:val="boxrule"/>
        <w:rPr>
          <w:b w:val="0"/>
        </w:rPr>
      </w:pPr>
      <w:r w:rsidRPr="0080292E">
        <w:t xml:space="preserve">249.  </w:t>
      </w:r>
      <w:bookmarkStart w:id="3" w:name="Rule49"/>
      <w:bookmarkEnd w:id="3"/>
      <w:r w:rsidRPr="0080292E">
        <w:t>AUTO DEALERS – PREMIUM DEVELOPMENT</w:t>
      </w:r>
    </w:p>
    <w:p w14:paraId="084C154B" w14:textId="77777777" w:rsidR="008E7795" w:rsidRPr="0080292E" w:rsidRDefault="008E7795" w:rsidP="008E7795">
      <w:pPr>
        <w:pStyle w:val="isonormal"/>
      </w:pPr>
    </w:p>
    <w:p w14:paraId="69D984C2" w14:textId="77777777" w:rsidR="008E7795" w:rsidRPr="0080292E" w:rsidRDefault="008E7795" w:rsidP="008E7795">
      <w:pPr>
        <w:pStyle w:val="isonormal"/>
        <w:sectPr w:rsidR="008E7795" w:rsidRPr="0080292E" w:rsidSect="008E779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8E7795" w:rsidRPr="0080292E" w14:paraId="62AEFD0B" w14:textId="77777777" w:rsidTr="00614471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58C6EE40" w14:textId="77777777" w:rsidR="008E7795" w:rsidRPr="0080292E" w:rsidRDefault="008E7795" w:rsidP="00614471">
            <w:pPr>
              <w:pStyle w:val="tablehead"/>
            </w:pPr>
            <w:r w:rsidRPr="0080292E">
              <w:t>FIRE</w:t>
            </w:r>
          </w:p>
        </w:tc>
      </w:tr>
      <w:tr w:rsidR="008E7795" w:rsidRPr="0080292E" w14:paraId="05842AE7" w14:textId="77777777" w:rsidTr="00614471">
        <w:trPr>
          <w:cantSplit/>
        </w:trPr>
        <w:tc>
          <w:tcPr>
            <w:tcW w:w="9360" w:type="dxa"/>
          </w:tcPr>
          <w:p w14:paraId="6E2E6922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>$  0.09</w:t>
            </w:r>
          </w:p>
        </w:tc>
      </w:tr>
    </w:tbl>
    <w:p w14:paraId="3A6E829C" w14:textId="77777777" w:rsidR="008E7795" w:rsidRPr="0080292E" w:rsidRDefault="008E7795" w:rsidP="008E7795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8E7795" w:rsidRPr="0080292E" w14:paraId="4D3630AA" w14:textId="77777777" w:rsidTr="00614471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3C957855" w14:textId="71F6E134" w:rsidR="008E7795" w:rsidRPr="0080292E" w:rsidRDefault="008E7795" w:rsidP="00614471">
            <w:pPr>
              <w:pStyle w:val="tablehead"/>
            </w:pPr>
            <w:r w:rsidRPr="0080292E">
              <w:t>FIRE AND THEFT</w:t>
            </w:r>
            <w:r w:rsidRPr="008E7795">
              <w:rPr>
                <w:sz w:val="20"/>
              </w:rPr>
              <w:t>*</w:t>
            </w:r>
          </w:p>
        </w:tc>
      </w:tr>
      <w:tr w:rsidR="008E7795" w:rsidRPr="0080292E" w14:paraId="15B25A83" w14:textId="77777777" w:rsidTr="0061447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32F5D727" w14:textId="77777777" w:rsidR="008E7795" w:rsidRPr="0080292E" w:rsidRDefault="008E7795" w:rsidP="00614471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1C4BD481" w14:textId="77777777" w:rsidR="008E7795" w:rsidRPr="0080292E" w:rsidRDefault="008E7795" w:rsidP="00614471">
            <w:pPr>
              <w:pStyle w:val="tablehead"/>
            </w:pPr>
            <w:r w:rsidRPr="0080292E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24240A78" w14:textId="77777777" w:rsidR="008E7795" w:rsidRPr="0080292E" w:rsidRDefault="008E7795" w:rsidP="00614471">
            <w:pPr>
              <w:pStyle w:val="tablehead"/>
            </w:pPr>
            <w:r w:rsidRPr="0080292E">
              <w:t>Miscellaneous Type Vehicles</w:t>
            </w:r>
          </w:p>
        </w:tc>
      </w:tr>
      <w:tr w:rsidR="008E7795" w:rsidRPr="0080292E" w14:paraId="23D192C6" w14:textId="77777777" w:rsidTr="0061447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4720EA" w14:textId="77777777" w:rsidR="008E7795" w:rsidRPr="0080292E" w:rsidRDefault="008E7795" w:rsidP="00614471">
            <w:pPr>
              <w:pStyle w:val="tablehead"/>
            </w:pPr>
            <w:r w:rsidRPr="0080292E">
              <w:t>Territory</w:t>
            </w:r>
            <w:r w:rsidRPr="0080292E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21C69C3B" w14:textId="77777777" w:rsidR="008E7795" w:rsidRPr="0080292E" w:rsidRDefault="008E7795" w:rsidP="00614471">
            <w:pPr>
              <w:pStyle w:val="tablehead"/>
            </w:pPr>
            <w:r w:rsidRPr="0080292E">
              <w:t>Buildings And Standard</w:t>
            </w:r>
            <w:r w:rsidRPr="0080292E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5B645A93" w14:textId="77777777" w:rsidR="008E7795" w:rsidRPr="0080292E" w:rsidRDefault="008E7795" w:rsidP="00614471">
            <w:pPr>
              <w:pStyle w:val="tablehead"/>
            </w:pPr>
            <w:r w:rsidRPr="0080292E">
              <w:t>Non-Standard</w:t>
            </w:r>
            <w:r w:rsidRPr="0080292E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33F39CC2" w14:textId="77777777" w:rsidR="008E7795" w:rsidRPr="0080292E" w:rsidRDefault="008E7795" w:rsidP="00614471">
            <w:pPr>
              <w:pStyle w:val="tablehead"/>
            </w:pPr>
            <w:r w:rsidRPr="0080292E">
              <w:br/>
              <w:t>Buildings And Open Lots</w:t>
            </w:r>
          </w:p>
        </w:tc>
      </w:tr>
      <w:tr w:rsidR="008E7795" w:rsidRPr="0080292E" w14:paraId="1CC01CEB" w14:textId="77777777" w:rsidTr="0061447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39F876AB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br/>
            </w:r>
            <w:r w:rsidRPr="0080292E">
              <w:br/>
              <w:t>All Territories</w:t>
            </w:r>
          </w:p>
        </w:tc>
        <w:tc>
          <w:tcPr>
            <w:tcW w:w="2250" w:type="dxa"/>
            <w:tcBorders>
              <w:bottom w:val="nil"/>
            </w:tcBorders>
          </w:tcPr>
          <w:p w14:paraId="0BED5591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br/>
            </w:r>
            <w:r w:rsidRPr="0080292E">
              <w:br/>
              <w:t>$  0.52</w:t>
            </w:r>
          </w:p>
        </w:tc>
        <w:tc>
          <w:tcPr>
            <w:tcW w:w="2250" w:type="dxa"/>
            <w:tcBorders>
              <w:bottom w:val="nil"/>
            </w:tcBorders>
          </w:tcPr>
          <w:p w14:paraId="2AF84E2E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br/>
            </w:r>
            <w:r w:rsidRPr="0080292E">
              <w:br/>
              <w:t>$  0.59</w:t>
            </w:r>
          </w:p>
        </w:tc>
        <w:tc>
          <w:tcPr>
            <w:tcW w:w="2900" w:type="dxa"/>
            <w:tcBorders>
              <w:bottom w:val="nil"/>
            </w:tcBorders>
          </w:tcPr>
          <w:p w14:paraId="12DBFE86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br/>
            </w:r>
            <w:r w:rsidRPr="0080292E">
              <w:br/>
              <w:t>$  0.31</w:t>
            </w:r>
          </w:p>
        </w:tc>
      </w:tr>
      <w:tr w:rsidR="008E7795" w:rsidRPr="0080292E" w14:paraId="036FEC9C" w14:textId="77777777" w:rsidTr="0061447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1222CBB" w14:textId="77777777" w:rsidR="008E7795" w:rsidRPr="0080292E" w:rsidRDefault="008E7795" w:rsidP="00614471">
            <w:pPr>
              <w:pStyle w:val="tabletext00"/>
              <w:jc w:val="center"/>
            </w:pPr>
          </w:p>
        </w:tc>
        <w:tc>
          <w:tcPr>
            <w:tcW w:w="2250" w:type="dxa"/>
            <w:tcBorders>
              <w:bottom w:val="nil"/>
            </w:tcBorders>
          </w:tcPr>
          <w:p w14:paraId="671AAEBD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2250" w:type="dxa"/>
            <w:tcBorders>
              <w:bottom w:val="nil"/>
            </w:tcBorders>
          </w:tcPr>
          <w:p w14:paraId="05AE7A55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2900" w:type="dxa"/>
            <w:tcBorders>
              <w:bottom w:val="nil"/>
            </w:tcBorders>
          </w:tcPr>
          <w:p w14:paraId="1197B10D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</w:tr>
      <w:tr w:rsidR="008E7795" w:rsidRPr="0080292E" w14:paraId="0D62F959" w14:textId="77777777" w:rsidTr="0061447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7D4C894" w14:textId="77777777" w:rsidR="008E7795" w:rsidRPr="0080292E" w:rsidRDefault="008E7795" w:rsidP="00614471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391FC08A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2250" w:type="dxa"/>
          </w:tcPr>
          <w:p w14:paraId="122A41D5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2900" w:type="dxa"/>
          </w:tcPr>
          <w:p w14:paraId="7A2C37BB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</w:tr>
      <w:tr w:rsidR="008E7795" w:rsidRPr="0080292E" w14:paraId="3CB95F82" w14:textId="77777777" w:rsidTr="0061447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9047AEA" w14:textId="77777777" w:rsidR="008E7795" w:rsidRPr="0080292E" w:rsidRDefault="008E7795" w:rsidP="00614471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2BEC2399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2250" w:type="dxa"/>
          </w:tcPr>
          <w:p w14:paraId="1D1E6E17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2900" w:type="dxa"/>
          </w:tcPr>
          <w:p w14:paraId="3372231A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</w:tr>
      <w:tr w:rsidR="008E7795" w:rsidRPr="0080292E" w14:paraId="69C15562" w14:textId="77777777" w:rsidTr="0061447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91C782" w14:textId="2651EB6E" w:rsidR="008E7795" w:rsidRPr="0080292E" w:rsidRDefault="008E7795" w:rsidP="00614471">
            <w:pPr>
              <w:pStyle w:val="tabletext11"/>
              <w:jc w:val="right"/>
            </w:pPr>
            <w:r w:rsidRPr="008E7795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9F926E" w14:textId="77777777" w:rsidR="008E7795" w:rsidRPr="0080292E" w:rsidRDefault="008E7795" w:rsidP="00614471">
            <w:pPr>
              <w:pStyle w:val="tabletext11"/>
            </w:pPr>
            <w:r w:rsidRPr="0080292E">
              <w:t>Theft is subject to a $100 per car/$500 per occurrence deductible.</w:t>
            </w:r>
          </w:p>
        </w:tc>
      </w:tr>
      <w:tr w:rsidR="008E7795" w:rsidRPr="0080292E" w14:paraId="4153B66B" w14:textId="77777777" w:rsidTr="0061447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F57F1F" w14:textId="77777777" w:rsidR="008E7795" w:rsidRPr="0080292E" w:rsidRDefault="008E7795" w:rsidP="00614471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A9F07" w14:textId="77777777" w:rsidR="008E7795" w:rsidRPr="0080292E" w:rsidRDefault="008E7795" w:rsidP="00614471">
            <w:pPr>
              <w:pStyle w:val="tabletext11"/>
            </w:pPr>
            <w:r w:rsidRPr="0080292E">
              <w:t xml:space="preserve">See Rule </w:t>
            </w:r>
            <w:r w:rsidRPr="0080292E">
              <w:rPr>
                <w:b/>
              </w:rPr>
              <w:t>298.</w:t>
            </w:r>
            <w:r w:rsidRPr="0080292E">
              <w:t xml:space="preserve"> for additional deductible options.</w:t>
            </w:r>
          </w:p>
        </w:tc>
      </w:tr>
    </w:tbl>
    <w:p w14:paraId="438A0FC5" w14:textId="77777777" w:rsidR="008E7795" w:rsidRPr="0080292E" w:rsidRDefault="008E7795" w:rsidP="008E7795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8E7795" w:rsidRPr="0080292E" w14:paraId="6AC89DCB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BDDCC" w14:textId="320EB301" w:rsidR="008E7795" w:rsidRPr="0080292E" w:rsidRDefault="008E7795" w:rsidP="00614471">
            <w:pPr>
              <w:pStyle w:val="tablehead"/>
            </w:pPr>
            <w:r w:rsidRPr="0080292E">
              <w:t>SPECIFIED CAUSES OF LOSS</w:t>
            </w:r>
            <w:r w:rsidRPr="008E7795">
              <w:rPr>
                <w:sz w:val="20"/>
              </w:rPr>
              <w:t>*</w:t>
            </w:r>
          </w:p>
        </w:tc>
      </w:tr>
      <w:tr w:rsidR="008E7795" w:rsidRPr="0080292E" w14:paraId="5D0042F5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D5A67EA" w14:textId="77777777" w:rsidR="008E7795" w:rsidRPr="0080292E" w:rsidRDefault="008E7795" w:rsidP="00614471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0513688" w14:textId="77777777" w:rsidR="008E7795" w:rsidRPr="0080292E" w:rsidRDefault="008E7795" w:rsidP="00614471">
            <w:pPr>
              <w:pStyle w:val="tablehead"/>
            </w:pPr>
            <w:r w:rsidRPr="0080292E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46A5AD90" w14:textId="77777777" w:rsidR="008E7795" w:rsidRPr="0080292E" w:rsidRDefault="008E7795" w:rsidP="00614471">
            <w:pPr>
              <w:pStyle w:val="tablehead"/>
            </w:pPr>
            <w:r w:rsidRPr="0080292E">
              <w:t>Miscellaneous Type Vehicles</w:t>
            </w:r>
          </w:p>
        </w:tc>
      </w:tr>
      <w:tr w:rsidR="008E7795" w:rsidRPr="0080292E" w14:paraId="4E2E2E16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E158A77" w14:textId="77777777" w:rsidR="008E7795" w:rsidRPr="0080292E" w:rsidRDefault="008E7795" w:rsidP="00614471">
            <w:pPr>
              <w:pStyle w:val="tablehead"/>
            </w:pPr>
            <w:r w:rsidRPr="0080292E">
              <w:t>Territory</w:t>
            </w:r>
            <w:r w:rsidRPr="0080292E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4B6DF2C9" w14:textId="77777777" w:rsidR="008E7795" w:rsidRPr="0080292E" w:rsidRDefault="008E7795" w:rsidP="00614471">
            <w:pPr>
              <w:pStyle w:val="tablehead"/>
            </w:pPr>
            <w:r w:rsidRPr="0080292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5407F717" w14:textId="77777777" w:rsidR="008E7795" w:rsidRPr="0080292E" w:rsidRDefault="008E7795" w:rsidP="00614471">
            <w:pPr>
              <w:pStyle w:val="tablehead"/>
            </w:pPr>
            <w:r w:rsidRPr="0080292E">
              <w:t>Standard</w:t>
            </w:r>
            <w:r w:rsidRPr="0080292E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509F00AD" w14:textId="77777777" w:rsidR="008E7795" w:rsidRPr="0080292E" w:rsidRDefault="008E7795" w:rsidP="00614471">
            <w:pPr>
              <w:pStyle w:val="tablehead"/>
            </w:pPr>
            <w:r w:rsidRPr="0080292E">
              <w:t>Non-Standard</w:t>
            </w:r>
            <w:r w:rsidRPr="0080292E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7EE9C615" w14:textId="77777777" w:rsidR="008E7795" w:rsidRPr="0080292E" w:rsidRDefault="008E7795" w:rsidP="00614471">
            <w:pPr>
              <w:pStyle w:val="tablehead"/>
            </w:pPr>
            <w:r w:rsidRPr="0080292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696120A4" w14:textId="77777777" w:rsidR="008E7795" w:rsidRPr="0080292E" w:rsidRDefault="008E7795" w:rsidP="00614471">
            <w:pPr>
              <w:pStyle w:val="tablehead"/>
            </w:pPr>
            <w:r w:rsidRPr="0080292E">
              <w:br/>
              <w:t>Open Lots</w:t>
            </w:r>
          </w:p>
        </w:tc>
      </w:tr>
      <w:tr w:rsidR="008E7795" w:rsidRPr="0080292E" w14:paraId="290DCEA8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5CAADB28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br/>
            </w:r>
            <w:r w:rsidRPr="0080292E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21A66D38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br/>
            </w:r>
            <w:r w:rsidRPr="0080292E">
              <w:br/>
              <w:t>$  0.86</w:t>
            </w:r>
          </w:p>
        </w:tc>
        <w:tc>
          <w:tcPr>
            <w:tcW w:w="1480" w:type="dxa"/>
            <w:tcBorders>
              <w:bottom w:val="nil"/>
            </w:tcBorders>
          </w:tcPr>
          <w:p w14:paraId="08B8AF1A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br/>
            </w:r>
            <w:r w:rsidRPr="0080292E">
              <w:br/>
              <w:t>$  0.96</w:t>
            </w:r>
          </w:p>
        </w:tc>
        <w:tc>
          <w:tcPr>
            <w:tcW w:w="1540" w:type="dxa"/>
            <w:tcBorders>
              <w:bottom w:val="nil"/>
            </w:tcBorders>
          </w:tcPr>
          <w:p w14:paraId="30221CF0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br/>
            </w:r>
            <w:r w:rsidRPr="0080292E">
              <w:br/>
              <w:t>$  1.05</w:t>
            </w:r>
          </w:p>
        </w:tc>
        <w:tc>
          <w:tcPr>
            <w:tcW w:w="1420" w:type="dxa"/>
            <w:tcBorders>
              <w:bottom w:val="nil"/>
            </w:tcBorders>
          </w:tcPr>
          <w:p w14:paraId="27BCE846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br/>
            </w:r>
            <w:r w:rsidRPr="0080292E">
              <w:br/>
              <w:t>$  0.65</w:t>
            </w:r>
          </w:p>
        </w:tc>
        <w:tc>
          <w:tcPr>
            <w:tcW w:w="1480" w:type="dxa"/>
            <w:tcBorders>
              <w:bottom w:val="nil"/>
            </w:tcBorders>
          </w:tcPr>
          <w:p w14:paraId="15278B0A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br/>
            </w:r>
            <w:r w:rsidRPr="0080292E">
              <w:br/>
              <w:t>$  0.73</w:t>
            </w:r>
          </w:p>
        </w:tc>
      </w:tr>
      <w:tr w:rsidR="008E7795" w:rsidRPr="0080292E" w14:paraId="325DA947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1BDDC93" w14:textId="77777777" w:rsidR="008E7795" w:rsidRPr="0080292E" w:rsidRDefault="008E7795" w:rsidP="00614471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3BC3A934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5C3EF366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760C8324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590FFC47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554E27E7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</w:tr>
      <w:tr w:rsidR="008E7795" w:rsidRPr="0080292E" w14:paraId="562C29A1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E33D2E6" w14:textId="77777777" w:rsidR="008E7795" w:rsidRPr="0080292E" w:rsidRDefault="008E7795" w:rsidP="00614471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352E8DAF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480" w:type="dxa"/>
          </w:tcPr>
          <w:p w14:paraId="55FE3B07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540" w:type="dxa"/>
          </w:tcPr>
          <w:p w14:paraId="152B6E30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420" w:type="dxa"/>
          </w:tcPr>
          <w:p w14:paraId="3E2ED778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480" w:type="dxa"/>
          </w:tcPr>
          <w:p w14:paraId="260CDAA1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</w:tr>
      <w:tr w:rsidR="008E7795" w:rsidRPr="0080292E" w14:paraId="23AA4270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745E8D7" w14:textId="77777777" w:rsidR="008E7795" w:rsidRPr="0080292E" w:rsidRDefault="008E7795" w:rsidP="00614471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0027AC3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480" w:type="dxa"/>
          </w:tcPr>
          <w:p w14:paraId="0A2C7205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540" w:type="dxa"/>
          </w:tcPr>
          <w:p w14:paraId="661EE1DC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420" w:type="dxa"/>
          </w:tcPr>
          <w:p w14:paraId="49CBB007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480" w:type="dxa"/>
          </w:tcPr>
          <w:p w14:paraId="262CE718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</w:tr>
      <w:tr w:rsidR="008E7795" w:rsidRPr="0080292E" w14:paraId="488C5DFE" w14:textId="77777777" w:rsidTr="0061447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C37770" w14:textId="0F37A1D2" w:rsidR="008E7795" w:rsidRPr="0080292E" w:rsidRDefault="008E7795" w:rsidP="00614471">
            <w:pPr>
              <w:pStyle w:val="tabletext11"/>
              <w:jc w:val="right"/>
            </w:pPr>
            <w:r w:rsidRPr="008E7795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C9D8BB" w14:textId="77777777" w:rsidR="008E7795" w:rsidRPr="0080292E" w:rsidRDefault="008E7795" w:rsidP="00614471">
            <w:pPr>
              <w:pStyle w:val="tabletext11"/>
            </w:pPr>
            <w:r w:rsidRPr="0080292E">
              <w:t>Theft and Mischief or Vandalism are subject to a $100 per car/$500 per occurrence deductible.</w:t>
            </w:r>
          </w:p>
        </w:tc>
      </w:tr>
      <w:tr w:rsidR="008E7795" w:rsidRPr="0080292E" w14:paraId="176DA34D" w14:textId="77777777" w:rsidTr="0061447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FEADDE" w14:textId="77777777" w:rsidR="008E7795" w:rsidRPr="0080292E" w:rsidRDefault="008E7795" w:rsidP="00614471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0FA44" w14:textId="77777777" w:rsidR="008E7795" w:rsidRPr="0080292E" w:rsidRDefault="008E7795" w:rsidP="00614471">
            <w:pPr>
              <w:pStyle w:val="tabletext11"/>
            </w:pPr>
            <w:r w:rsidRPr="0080292E">
              <w:t xml:space="preserve">See Rule </w:t>
            </w:r>
            <w:r w:rsidRPr="0080292E">
              <w:rPr>
                <w:b/>
              </w:rPr>
              <w:t>298.</w:t>
            </w:r>
            <w:r w:rsidRPr="0080292E">
              <w:t xml:space="preserve"> for additional deductible options.</w:t>
            </w:r>
          </w:p>
        </w:tc>
      </w:tr>
    </w:tbl>
    <w:p w14:paraId="641E74F9" w14:textId="77777777" w:rsidR="008E7795" w:rsidRPr="0080292E" w:rsidRDefault="008E7795" w:rsidP="008E7795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8E7795" w:rsidRPr="0080292E" w14:paraId="1270C768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A508A" w14:textId="2AF74654" w:rsidR="008E7795" w:rsidRPr="0080292E" w:rsidRDefault="008E7795" w:rsidP="00614471">
            <w:pPr>
              <w:pStyle w:val="tablehead"/>
            </w:pPr>
            <w:r w:rsidRPr="0080292E">
              <w:t>LIMITED SPECIFIED CAUSES OF LOSS</w:t>
            </w:r>
            <w:r w:rsidRPr="008E7795">
              <w:rPr>
                <w:sz w:val="20"/>
              </w:rPr>
              <w:t>*</w:t>
            </w:r>
          </w:p>
        </w:tc>
      </w:tr>
      <w:tr w:rsidR="008E7795" w:rsidRPr="0080292E" w14:paraId="32BA188F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B9E8B45" w14:textId="77777777" w:rsidR="008E7795" w:rsidRPr="0080292E" w:rsidRDefault="008E7795" w:rsidP="00614471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C51892B" w14:textId="77777777" w:rsidR="008E7795" w:rsidRPr="0080292E" w:rsidRDefault="008E7795" w:rsidP="00614471">
            <w:pPr>
              <w:pStyle w:val="tablehead"/>
            </w:pPr>
            <w:r w:rsidRPr="0080292E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3F080BD1" w14:textId="77777777" w:rsidR="008E7795" w:rsidRPr="0080292E" w:rsidRDefault="008E7795" w:rsidP="00614471">
            <w:pPr>
              <w:pStyle w:val="tablehead"/>
            </w:pPr>
            <w:r w:rsidRPr="0080292E">
              <w:t>Miscellaneous Type Vehicles</w:t>
            </w:r>
          </w:p>
        </w:tc>
      </w:tr>
      <w:tr w:rsidR="008E7795" w:rsidRPr="0080292E" w14:paraId="7C87072B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84CF24E" w14:textId="77777777" w:rsidR="008E7795" w:rsidRPr="0080292E" w:rsidRDefault="008E7795" w:rsidP="00614471">
            <w:pPr>
              <w:pStyle w:val="tablehead"/>
            </w:pPr>
            <w:r w:rsidRPr="0080292E">
              <w:t>Territory</w:t>
            </w:r>
            <w:r w:rsidRPr="0080292E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2AF85156" w14:textId="77777777" w:rsidR="008E7795" w:rsidRPr="0080292E" w:rsidRDefault="008E7795" w:rsidP="00614471">
            <w:pPr>
              <w:pStyle w:val="tablehead"/>
            </w:pPr>
            <w:r w:rsidRPr="0080292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13551029" w14:textId="77777777" w:rsidR="008E7795" w:rsidRPr="0080292E" w:rsidRDefault="008E7795" w:rsidP="00614471">
            <w:pPr>
              <w:pStyle w:val="tablehead"/>
            </w:pPr>
            <w:r w:rsidRPr="0080292E">
              <w:t>Standard</w:t>
            </w:r>
            <w:r w:rsidRPr="0080292E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4159A60C" w14:textId="77777777" w:rsidR="008E7795" w:rsidRPr="0080292E" w:rsidRDefault="008E7795" w:rsidP="00614471">
            <w:pPr>
              <w:pStyle w:val="tablehead"/>
            </w:pPr>
            <w:r w:rsidRPr="0080292E">
              <w:t>Non-Standard</w:t>
            </w:r>
            <w:r w:rsidRPr="0080292E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2743FA32" w14:textId="77777777" w:rsidR="008E7795" w:rsidRPr="0080292E" w:rsidRDefault="008E7795" w:rsidP="00614471">
            <w:pPr>
              <w:pStyle w:val="tablehead"/>
            </w:pPr>
            <w:r w:rsidRPr="0080292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75E20FDA" w14:textId="77777777" w:rsidR="008E7795" w:rsidRPr="0080292E" w:rsidRDefault="008E7795" w:rsidP="00614471">
            <w:pPr>
              <w:pStyle w:val="tablehead"/>
            </w:pPr>
            <w:r w:rsidRPr="0080292E">
              <w:br/>
              <w:t>Open Lots</w:t>
            </w:r>
          </w:p>
        </w:tc>
      </w:tr>
      <w:tr w:rsidR="008E7795" w:rsidRPr="0080292E" w14:paraId="44254B2D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632AE8E4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br/>
            </w:r>
            <w:r w:rsidRPr="0080292E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00355ECE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br/>
            </w:r>
            <w:r w:rsidRPr="0080292E">
              <w:br/>
              <w:t>$  0.79</w:t>
            </w:r>
          </w:p>
        </w:tc>
        <w:tc>
          <w:tcPr>
            <w:tcW w:w="1480" w:type="dxa"/>
            <w:tcBorders>
              <w:bottom w:val="nil"/>
            </w:tcBorders>
          </w:tcPr>
          <w:p w14:paraId="1A82AE80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br/>
            </w:r>
            <w:r w:rsidRPr="0080292E">
              <w:br/>
              <w:t>$  0.86</w:t>
            </w:r>
          </w:p>
        </w:tc>
        <w:tc>
          <w:tcPr>
            <w:tcW w:w="1540" w:type="dxa"/>
            <w:tcBorders>
              <w:bottom w:val="nil"/>
            </w:tcBorders>
          </w:tcPr>
          <w:p w14:paraId="226D17AE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br/>
            </w:r>
            <w:r w:rsidRPr="0080292E">
              <w:br/>
              <w:t>$  0.97</w:t>
            </w:r>
          </w:p>
        </w:tc>
        <w:tc>
          <w:tcPr>
            <w:tcW w:w="1420" w:type="dxa"/>
            <w:tcBorders>
              <w:bottom w:val="nil"/>
            </w:tcBorders>
          </w:tcPr>
          <w:p w14:paraId="4E323260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br/>
            </w:r>
            <w:r w:rsidRPr="0080292E">
              <w:br/>
              <w:t>$  0.58</w:t>
            </w:r>
          </w:p>
        </w:tc>
        <w:tc>
          <w:tcPr>
            <w:tcW w:w="1480" w:type="dxa"/>
            <w:tcBorders>
              <w:bottom w:val="nil"/>
            </w:tcBorders>
          </w:tcPr>
          <w:p w14:paraId="76C379D1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br/>
            </w:r>
            <w:r w:rsidRPr="0080292E">
              <w:br/>
              <w:t>$  0.65</w:t>
            </w:r>
          </w:p>
        </w:tc>
      </w:tr>
      <w:tr w:rsidR="008E7795" w:rsidRPr="0080292E" w14:paraId="1BD56C1E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5C1C7C0" w14:textId="77777777" w:rsidR="008E7795" w:rsidRPr="0080292E" w:rsidRDefault="008E7795" w:rsidP="00614471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5618F8C0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170BBC16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383B65C5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59BBFEDF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1C2D95B8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</w:tr>
      <w:tr w:rsidR="008E7795" w:rsidRPr="0080292E" w14:paraId="7A859A40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5A17E2F" w14:textId="77777777" w:rsidR="008E7795" w:rsidRPr="0080292E" w:rsidRDefault="008E7795" w:rsidP="00614471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7F72AF41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480" w:type="dxa"/>
          </w:tcPr>
          <w:p w14:paraId="6DBA5D2D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540" w:type="dxa"/>
          </w:tcPr>
          <w:p w14:paraId="21957E43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420" w:type="dxa"/>
          </w:tcPr>
          <w:p w14:paraId="7F198E01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480" w:type="dxa"/>
          </w:tcPr>
          <w:p w14:paraId="1269A903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</w:tr>
      <w:tr w:rsidR="008E7795" w:rsidRPr="0080292E" w14:paraId="0A70F558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27B71FF" w14:textId="77777777" w:rsidR="008E7795" w:rsidRPr="0080292E" w:rsidRDefault="008E7795" w:rsidP="00614471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4D14172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480" w:type="dxa"/>
          </w:tcPr>
          <w:p w14:paraId="6AC864FD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540" w:type="dxa"/>
          </w:tcPr>
          <w:p w14:paraId="24D72F0E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420" w:type="dxa"/>
          </w:tcPr>
          <w:p w14:paraId="6E34EA59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  <w:tc>
          <w:tcPr>
            <w:tcW w:w="1480" w:type="dxa"/>
          </w:tcPr>
          <w:p w14:paraId="7F0F565C" w14:textId="77777777" w:rsidR="008E7795" w:rsidRPr="0080292E" w:rsidRDefault="008E7795" w:rsidP="00614471">
            <w:pPr>
              <w:pStyle w:val="tabletext00"/>
              <w:jc w:val="center"/>
            </w:pPr>
            <w:r w:rsidRPr="0080292E">
              <w:t xml:space="preserve">       </w:t>
            </w:r>
          </w:p>
        </w:tc>
      </w:tr>
      <w:tr w:rsidR="008E7795" w:rsidRPr="0080292E" w14:paraId="6AC15A23" w14:textId="77777777" w:rsidTr="0061447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80F66E" w14:textId="39F81257" w:rsidR="008E7795" w:rsidRPr="0080292E" w:rsidRDefault="008E7795" w:rsidP="00614471">
            <w:pPr>
              <w:pStyle w:val="tabletext11"/>
              <w:jc w:val="right"/>
            </w:pPr>
            <w:r w:rsidRPr="008E7795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7A9C0D" w14:textId="77777777" w:rsidR="008E7795" w:rsidRPr="0080292E" w:rsidRDefault="008E7795" w:rsidP="00614471">
            <w:pPr>
              <w:pStyle w:val="tabletext11"/>
            </w:pPr>
            <w:r w:rsidRPr="0080292E">
              <w:t>Theft is subject to a $100 per car/$500 per occurrence deductible.</w:t>
            </w:r>
          </w:p>
        </w:tc>
      </w:tr>
      <w:tr w:rsidR="008E7795" w:rsidRPr="0080292E" w14:paraId="75CDE416" w14:textId="77777777" w:rsidTr="0061447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ABF27E" w14:textId="77777777" w:rsidR="008E7795" w:rsidRPr="0080292E" w:rsidRDefault="008E7795" w:rsidP="00614471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29653" w14:textId="77777777" w:rsidR="008E7795" w:rsidRPr="0080292E" w:rsidRDefault="008E7795" w:rsidP="00614471">
            <w:pPr>
              <w:pStyle w:val="tabletext11"/>
            </w:pPr>
            <w:r w:rsidRPr="0080292E">
              <w:t xml:space="preserve">See Rule </w:t>
            </w:r>
            <w:r w:rsidRPr="0080292E">
              <w:rPr>
                <w:b/>
              </w:rPr>
              <w:t>298.</w:t>
            </w:r>
            <w:r w:rsidRPr="0080292E">
              <w:t xml:space="preserve"> for additional deductible options.</w:t>
            </w:r>
          </w:p>
        </w:tc>
      </w:tr>
    </w:tbl>
    <w:p w14:paraId="21F9BFF2" w14:textId="40E54F94" w:rsidR="008E7795" w:rsidRDefault="008E7795" w:rsidP="008E7795">
      <w:pPr>
        <w:pStyle w:val="isonormal"/>
      </w:pPr>
    </w:p>
    <w:p w14:paraId="382AC2FF" w14:textId="5B878F7F" w:rsidR="008E7795" w:rsidRDefault="008E7795" w:rsidP="008E7795">
      <w:pPr>
        <w:pStyle w:val="isonormal"/>
        <w:jc w:val="left"/>
      </w:pPr>
    </w:p>
    <w:p w14:paraId="3B893D92" w14:textId="77777777" w:rsidR="008E7795" w:rsidRDefault="008E7795" w:rsidP="008E7795">
      <w:pPr>
        <w:pStyle w:val="isonormal"/>
        <w:sectPr w:rsidR="008E7795" w:rsidSect="008E779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B0BD006" w14:textId="77777777" w:rsidR="008E7795" w:rsidRPr="00D866DF" w:rsidRDefault="008E7795" w:rsidP="008E7795">
      <w:pPr>
        <w:pStyle w:val="subcap"/>
      </w:pPr>
      <w:r w:rsidRPr="00D866DF">
        <w:lastRenderedPageBreak/>
        <w:t>ALL TERRITORIES</w:t>
      </w:r>
    </w:p>
    <w:p w14:paraId="2F3842AF" w14:textId="77777777" w:rsidR="008E7795" w:rsidRPr="00D866DF" w:rsidRDefault="008E7795" w:rsidP="008E7795">
      <w:pPr>
        <w:pStyle w:val="isonormal"/>
      </w:pPr>
    </w:p>
    <w:p w14:paraId="1C62F883" w14:textId="77777777" w:rsidR="008E7795" w:rsidRPr="00D866DF" w:rsidRDefault="008E7795" w:rsidP="008E7795">
      <w:pPr>
        <w:pStyle w:val="isonormal"/>
        <w:sectPr w:rsidR="008E7795" w:rsidRPr="00D866DF" w:rsidSect="008E779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BE47144" w14:textId="77777777" w:rsidR="008E7795" w:rsidRPr="00D866DF" w:rsidRDefault="008E7795" w:rsidP="008E7795">
      <w:pPr>
        <w:pStyle w:val="boxrule"/>
        <w:rPr>
          <w:b w:val="0"/>
        </w:rPr>
      </w:pPr>
      <w:r w:rsidRPr="00D866DF">
        <w:t xml:space="preserve">249.  AUTO DEALERS – PREMIUM DEVELOPMENT </w:t>
      </w:r>
      <w:r w:rsidRPr="00D866DF">
        <w:tab/>
      </w:r>
      <w:r w:rsidRPr="00D866DF">
        <w:rPr>
          <w:b w:val="0"/>
        </w:rPr>
        <w:t>(Cont'd)</w:t>
      </w:r>
    </w:p>
    <w:p w14:paraId="25D9EF9B" w14:textId="77777777" w:rsidR="008E7795" w:rsidRPr="00D866DF" w:rsidRDefault="008E7795" w:rsidP="008E7795">
      <w:pPr>
        <w:pStyle w:val="isonormal"/>
      </w:pPr>
    </w:p>
    <w:p w14:paraId="34C9E61A" w14:textId="77777777" w:rsidR="008E7795" w:rsidRPr="00D866DF" w:rsidRDefault="008E7795" w:rsidP="008E7795">
      <w:pPr>
        <w:pStyle w:val="isonormal"/>
        <w:sectPr w:rsidR="008E7795" w:rsidRPr="00D866DF" w:rsidSect="008E779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8E7795" w:rsidRPr="00D866DF" w14:paraId="03824D3F" w14:textId="77777777" w:rsidTr="00614471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D304A" w14:textId="634FF430" w:rsidR="008E7795" w:rsidRPr="00D866DF" w:rsidRDefault="008E7795" w:rsidP="00614471">
            <w:pPr>
              <w:pStyle w:val="tablehead"/>
            </w:pPr>
            <w:r w:rsidRPr="00D866DF">
              <w:t>COMPREHENSIVE</w:t>
            </w:r>
            <w:r w:rsidRPr="008E7795">
              <w:rPr>
                <w:sz w:val="20"/>
              </w:rPr>
              <w:t>*</w:t>
            </w:r>
          </w:p>
        </w:tc>
      </w:tr>
      <w:tr w:rsidR="008E7795" w:rsidRPr="00D866DF" w14:paraId="0AF9689A" w14:textId="77777777" w:rsidTr="00614471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DA0C81" w14:textId="77777777" w:rsidR="008E7795" w:rsidRPr="00D866DF" w:rsidRDefault="008E7795" w:rsidP="00614471">
            <w:pPr>
              <w:pStyle w:val="tablehead"/>
            </w:pPr>
          </w:p>
          <w:p w14:paraId="201E878F" w14:textId="77777777" w:rsidR="008E7795" w:rsidRPr="00D866DF" w:rsidRDefault="008E7795" w:rsidP="00614471">
            <w:pPr>
              <w:pStyle w:val="tablehead"/>
            </w:pPr>
            <w:r w:rsidRPr="00D866DF">
              <w:br/>
              <w:t>Territory</w:t>
            </w:r>
            <w:r w:rsidRPr="00D866DF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3327E" w14:textId="77777777" w:rsidR="008E7795" w:rsidRPr="00D866DF" w:rsidRDefault="008E7795" w:rsidP="00614471">
            <w:pPr>
              <w:pStyle w:val="tablehead"/>
            </w:pPr>
            <w:r w:rsidRPr="00D866DF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4F8CC" w14:textId="77777777" w:rsidR="008E7795" w:rsidRPr="00D866DF" w:rsidRDefault="008E7795" w:rsidP="00614471">
            <w:pPr>
              <w:pStyle w:val="tablehead"/>
            </w:pPr>
            <w:r w:rsidRPr="00D866DF">
              <w:t>Miscellaneous Type Vehicles</w:t>
            </w:r>
          </w:p>
        </w:tc>
      </w:tr>
      <w:tr w:rsidR="008E7795" w:rsidRPr="00D866DF" w14:paraId="10888800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D2EA228" w14:textId="77777777" w:rsidR="008E7795" w:rsidRPr="00D866DF" w:rsidRDefault="008E7795" w:rsidP="00614471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210FAA92" w14:textId="77777777" w:rsidR="008E7795" w:rsidRPr="00D866DF" w:rsidRDefault="008E7795" w:rsidP="00614471">
            <w:pPr>
              <w:pStyle w:val="tablehead"/>
            </w:pPr>
            <w:r w:rsidRPr="00D866DF">
              <w:br/>
            </w:r>
            <w:r w:rsidRPr="00D866DF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710F69A8" w14:textId="77777777" w:rsidR="008E7795" w:rsidRPr="00D866DF" w:rsidRDefault="008E7795" w:rsidP="00614471">
            <w:pPr>
              <w:pStyle w:val="tablehead"/>
            </w:pPr>
            <w:r w:rsidRPr="00D866DF">
              <w:br/>
              <w:t>Standard</w:t>
            </w:r>
            <w:r w:rsidRPr="00D866DF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77554694" w14:textId="77777777" w:rsidR="008E7795" w:rsidRPr="00D866DF" w:rsidRDefault="008E7795" w:rsidP="00614471">
            <w:pPr>
              <w:pStyle w:val="tablehead"/>
            </w:pPr>
            <w:r w:rsidRPr="00D866DF">
              <w:br/>
              <w:t>Non-Standard</w:t>
            </w:r>
            <w:r w:rsidRPr="00D866DF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1D819D9E" w14:textId="77777777" w:rsidR="008E7795" w:rsidRPr="00D866DF" w:rsidRDefault="008E7795" w:rsidP="00614471">
            <w:pPr>
              <w:pStyle w:val="tablehead"/>
            </w:pPr>
            <w:r w:rsidRPr="00D866DF">
              <w:br/>
            </w:r>
            <w:r w:rsidRPr="00D866DF">
              <w:br/>
              <w:t>Buildings And Open Lots</w:t>
            </w:r>
          </w:p>
        </w:tc>
      </w:tr>
      <w:tr w:rsidR="008E7795" w:rsidRPr="00D866DF" w14:paraId="67211D36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60D6140E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br/>
            </w:r>
            <w:r w:rsidRPr="00D866DF">
              <w:br/>
              <w:t>All Territories</w:t>
            </w:r>
          </w:p>
        </w:tc>
        <w:tc>
          <w:tcPr>
            <w:tcW w:w="1440" w:type="dxa"/>
            <w:tcBorders>
              <w:bottom w:val="nil"/>
            </w:tcBorders>
          </w:tcPr>
          <w:p w14:paraId="0FCC55CC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br/>
            </w:r>
            <w:r w:rsidRPr="00D866DF">
              <w:br/>
              <w:t>$  1.05</w:t>
            </w:r>
          </w:p>
        </w:tc>
        <w:tc>
          <w:tcPr>
            <w:tcW w:w="1620" w:type="dxa"/>
            <w:tcBorders>
              <w:bottom w:val="nil"/>
            </w:tcBorders>
          </w:tcPr>
          <w:p w14:paraId="2D043E7D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br/>
            </w:r>
            <w:r w:rsidRPr="00D866DF">
              <w:br/>
              <w:t>$  1.18</w:t>
            </w:r>
          </w:p>
        </w:tc>
        <w:tc>
          <w:tcPr>
            <w:tcW w:w="1440" w:type="dxa"/>
            <w:tcBorders>
              <w:bottom w:val="nil"/>
            </w:tcBorders>
          </w:tcPr>
          <w:p w14:paraId="16DE10E9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br/>
            </w:r>
            <w:r w:rsidRPr="00D866DF">
              <w:br/>
              <w:t>$  1.28</w:t>
            </w:r>
          </w:p>
        </w:tc>
        <w:tc>
          <w:tcPr>
            <w:tcW w:w="3000" w:type="dxa"/>
            <w:tcBorders>
              <w:bottom w:val="nil"/>
            </w:tcBorders>
          </w:tcPr>
          <w:p w14:paraId="603B89C4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br/>
            </w:r>
            <w:r w:rsidRPr="00D866DF">
              <w:br/>
              <w:t>$  0.96</w:t>
            </w:r>
          </w:p>
        </w:tc>
      </w:tr>
      <w:tr w:rsidR="008E7795" w:rsidRPr="00D866DF" w14:paraId="513057C7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C6A87DD" w14:textId="77777777" w:rsidR="008E7795" w:rsidRPr="00D866DF" w:rsidRDefault="008E7795" w:rsidP="00614471">
            <w:pPr>
              <w:pStyle w:val="tabletext11"/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1DEB3507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 xml:space="preserve">       </w:t>
            </w:r>
          </w:p>
        </w:tc>
        <w:tc>
          <w:tcPr>
            <w:tcW w:w="1620" w:type="dxa"/>
            <w:tcBorders>
              <w:bottom w:val="nil"/>
            </w:tcBorders>
          </w:tcPr>
          <w:p w14:paraId="635E1E3D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 xml:space="preserve">       </w:t>
            </w:r>
          </w:p>
        </w:tc>
        <w:tc>
          <w:tcPr>
            <w:tcW w:w="1440" w:type="dxa"/>
            <w:tcBorders>
              <w:bottom w:val="nil"/>
            </w:tcBorders>
          </w:tcPr>
          <w:p w14:paraId="2CBAFC0D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 xml:space="preserve">       </w:t>
            </w:r>
          </w:p>
        </w:tc>
        <w:tc>
          <w:tcPr>
            <w:tcW w:w="3000" w:type="dxa"/>
            <w:tcBorders>
              <w:bottom w:val="nil"/>
            </w:tcBorders>
          </w:tcPr>
          <w:p w14:paraId="1C645C29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 xml:space="preserve">       </w:t>
            </w:r>
          </w:p>
        </w:tc>
      </w:tr>
      <w:tr w:rsidR="008E7795" w:rsidRPr="00D866DF" w14:paraId="10704D88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6A440B0" w14:textId="77777777" w:rsidR="008E7795" w:rsidRPr="00D866DF" w:rsidRDefault="008E7795" w:rsidP="00614471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26528026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 xml:space="preserve">       </w:t>
            </w:r>
          </w:p>
        </w:tc>
        <w:tc>
          <w:tcPr>
            <w:tcW w:w="1620" w:type="dxa"/>
          </w:tcPr>
          <w:p w14:paraId="460AEDF9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 xml:space="preserve">       </w:t>
            </w:r>
          </w:p>
        </w:tc>
        <w:tc>
          <w:tcPr>
            <w:tcW w:w="1440" w:type="dxa"/>
          </w:tcPr>
          <w:p w14:paraId="2C583DD4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 xml:space="preserve">       </w:t>
            </w:r>
          </w:p>
        </w:tc>
        <w:tc>
          <w:tcPr>
            <w:tcW w:w="3000" w:type="dxa"/>
          </w:tcPr>
          <w:p w14:paraId="5048B5B9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 xml:space="preserve">       </w:t>
            </w:r>
          </w:p>
        </w:tc>
      </w:tr>
      <w:tr w:rsidR="008E7795" w:rsidRPr="00D866DF" w14:paraId="7143AFFA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F5B0D48" w14:textId="77777777" w:rsidR="008E7795" w:rsidRPr="00D866DF" w:rsidRDefault="008E7795" w:rsidP="00614471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231969CF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 xml:space="preserve">       </w:t>
            </w:r>
          </w:p>
        </w:tc>
        <w:tc>
          <w:tcPr>
            <w:tcW w:w="1620" w:type="dxa"/>
          </w:tcPr>
          <w:p w14:paraId="20FCFE32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 xml:space="preserve">       </w:t>
            </w:r>
          </w:p>
        </w:tc>
        <w:tc>
          <w:tcPr>
            <w:tcW w:w="1440" w:type="dxa"/>
          </w:tcPr>
          <w:p w14:paraId="24B08F65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 xml:space="preserve">       </w:t>
            </w:r>
          </w:p>
        </w:tc>
        <w:tc>
          <w:tcPr>
            <w:tcW w:w="3000" w:type="dxa"/>
          </w:tcPr>
          <w:p w14:paraId="2479D741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 xml:space="preserve">       </w:t>
            </w:r>
          </w:p>
        </w:tc>
      </w:tr>
      <w:tr w:rsidR="008E7795" w:rsidRPr="00D866DF" w14:paraId="08B2E10D" w14:textId="77777777" w:rsidTr="0061447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C30214" w14:textId="788D0138" w:rsidR="008E7795" w:rsidRPr="00D866DF" w:rsidRDefault="008E7795" w:rsidP="00614471">
            <w:pPr>
              <w:pStyle w:val="tabletext11"/>
              <w:jc w:val="right"/>
            </w:pPr>
            <w:r w:rsidRPr="008E7795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33A7A2" w14:textId="77777777" w:rsidR="008E7795" w:rsidRPr="00D866DF" w:rsidRDefault="008E7795" w:rsidP="00614471">
            <w:pPr>
              <w:pStyle w:val="tabletext11"/>
            </w:pPr>
            <w:r w:rsidRPr="00D866DF">
              <w:t>Theft and Mischief or Vandalism are subject to a $100 per car/$500 per occurrence deductible.</w:t>
            </w:r>
          </w:p>
        </w:tc>
      </w:tr>
      <w:tr w:rsidR="008E7795" w:rsidRPr="00D866DF" w14:paraId="0BA5C7D9" w14:textId="77777777" w:rsidTr="0061447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70521D" w14:textId="77777777" w:rsidR="008E7795" w:rsidRPr="00D866DF" w:rsidRDefault="008E7795" w:rsidP="00614471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0AAF" w14:textId="77777777" w:rsidR="008E7795" w:rsidRPr="00D866DF" w:rsidRDefault="008E7795" w:rsidP="00614471">
            <w:pPr>
              <w:pStyle w:val="tabletext11"/>
            </w:pPr>
            <w:r w:rsidRPr="00D866DF">
              <w:t xml:space="preserve">See Rule </w:t>
            </w:r>
            <w:r w:rsidRPr="00D866DF">
              <w:rPr>
                <w:b/>
              </w:rPr>
              <w:t>298.</w:t>
            </w:r>
            <w:r w:rsidRPr="00D866DF">
              <w:t xml:space="preserve"> for additional deductible options.</w:t>
            </w:r>
          </w:p>
        </w:tc>
      </w:tr>
    </w:tbl>
    <w:p w14:paraId="71F0955D" w14:textId="77777777" w:rsidR="008E7795" w:rsidRPr="00D866DF" w:rsidRDefault="008E7795" w:rsidP="008E7795">
      <w:pPr>
        <w:pStyle w:val="isonormal"/>
      </w:pPr>
    </w:p>
    <w:p w14:paraId="359F0034" w14:textId="77777777" w:rsidR="008E7795" w:rsidRPr="00D866DF" w:rsidRDefault="008E7795" w:rsidP="008E7795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8E7795" w:rsidRPr="00D866DF" w14:paraId="7F6CE4E0" w14:textId="77777777" w:rsidTr="00614471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7A8A1" w14:textId="77777777" w:rsidR="008E7795" w:rsidRPr="00D866DF" w:rsidRDefault="008E7795" w:rsidP="00614471">
            <w:pPr>
              <w:pStyle w:val="tablehead"/>
              <w:rPr>
                <w:b w:val="0"/>
              </w:rPr>
            </w:pPr>
            <w:r w:rsidRPr="00D866DF">
              <w:t>BLANKET COLLISION</w:t>
            </w:r>
          </w:p>
        </w:tc>
      </w:tr>
      <w:tr w:rsidR="008E7795" w:rsidRPr="00D866DF" w14:paraId="1A1ECB27" w14:textId="77777777" w:rsidTr="00614471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957504" w14:textId="77777777" w:rsidR="008E7795" w:rsidRPr="00D866DF" w:rsidRDefault="008E7795" w:rsidP="00614471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73B6D5DE" w14:textId="77777777" w:rsidR="008E7795" w:rsidRPr="00D866DF" w:rsidRDefault="008E7795" w:rsidP="00614471">
            <w:pPr>
              <w:pStyle w:val="tablehead"/>
              <w:jc w:val="right"/>
            </w:pPr>
            <w:r w:rsidRPr="00D866DF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4837A76D" w14:textId="77777777" w:rsidR="008E7795" w:rsidRPr="00D866DF" w:rsidRDefault="008E7795" w:rsidP="00614471">
            <w:pPr>
              <w:pStyle w:val="tablehead"/>
              <w:jc w:val="left"/>
            </w:pPr>
            <w:r w:rsidRPr="00D866DF">
              <w:t>Reporting Form – Inventory Value</w:t>
            </w:r>
          </w:p>
        </w:tc>
      </w:tr>
      <w:tr w:rsidR="008E7795" w:rsidRPr="00D866DF" w14:paraId="1B3C14DD" w14:textId="77777777" w:rsidTr="00614471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6466BE" w14:textId="77777777" w:rsidR="008E7795" w:rsidRPr="00D866DF" w:rsidRDefault="008E7795" w:rsidP="00614471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68C65D1D" w14:textId="77777777" w:rsidR="008E7795" w:rsidRPr="00D866DF" w:rsidRDefault="008E7795" w:rsidP="00614471">
            <w:pPr>
              <w:pStyle w:val="tablehead"/>
              <w:jc w:val="right"/>
            </w:pPr>
            <w:r w:rsidRPr="00D866DF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1CEF166D" w14:textId="77777777" w:rsidR="008E7795" w:rsidRPr="00D866DF" w:rsidRDefault="008E7795" w:rsidP="00614471">
            <w:pPr>
              <w:pStyle w:val="tablehead"/>
              <w:jc w:val="left"/>
            </w:pPr>
            <w:r w:rsidRPr="00D866DF">
              <w:t>Non–Reporting Form – Limit of Insurance</w:t>
            </w:r>
          </w:p>
        </w:tc>
      </w:tr>
      <w:tr w:rsidR="008E7795" w:rsidRPr="00D866DF" w14:paraId="42D3D624" w14:textId="77777777" w:rsidTr="00614471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91DC7" w14:textId="77777777" w:rsidR="008E7795" w:rsidRPr="00D866DF" w:rsidRDefault="008E7795" w:rsidP="00614471">
            <w:pPr>
              <w:pStyle w:val="tablehead"/>
            </w:pPr>
            <w:r w:rsidRPr="00D866DF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83DAC" w14:textId="77777777" w:rsidR="008E7795" w:rsidRPr="00D866DF" w:rsidRDefault="008E7795" w:rsidP="00614471">
            <w:pPr>
              <w:pStyle w:val="tablehead"/>
            </w:pPr>
            <w:r w:rsidRPr="00D866DF">
              <w:t xml:space="preserve">First $ 50,000 </w:t>
            </w:r>
            <w:r w:rsidRPr="00D866DF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2DC5B" w14:textId="77777777" w:rsidR="008E7795" w:rsidRPr="00D866DF" w:rsidRDefault="008E7795" w:rsidP="00614471">
            <w:pPr>
              <w:pStyle w:val="tablehead"/>
            </w:pPr>
            <w:r w:rsidRPr="00D866DF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C660C" w14:textId="77777777" w:rsidR="008E7795" w:rsidRPr="00D866DF" w:rsidRDefault="008E7795" w:rsidP="00614471">
            <w:pPr>
              <w:pStyle w:val="tablehead"/>
            </w:pPr>
            <w:r w:rsidRPr="00D866DF">
              <w:br/>
              <w:t>Over $ 100,000</w:t>
            </w:r>
          </w:p>
        </w:tc>
      </w:tr>
      <w:tr w:rsidR="008E7795" w:rsidRPr="00D866DF" w14:paraId="3E4DA0D6" w14:textId="77777777" w:rsidTr="00614471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AFF9D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D1063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>$  1.33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A8473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>$  0.54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80B7C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>$  0.22</w:t>
            </w:r>
          </w:p>
        </w:tc>
      </w:tr>
      <w:tr w:rsidR="008E7795" w:rsidRPr="00D866DF" w14:paraId="1149F3E9" w14:textId="77777777" w:rsidTr="00614471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01745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990A0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 xml:space="preserve">   0.78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E2CCE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 xml:space="preserve">   0.34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9BD25" w14:textId="77777777" w:rsidR="008E7795" w:rsidRPr="00D866DF" w:rsidRDefault="008E7795" w:rsidP="00614471">
            <w:pPr>
              <w:pStyle w:val="tabletext11"/>
              <w:jc w:val="center"/>
            </w:pPr>
            <w:r w:rsidRPr="00D866DF">
              <w:t xml:space="preserve">   0.13</w:t>
            </w:r>
          </w:p>
        </w:tc>
      </w:tr>
      <w:tr w:rsidR="008E7795" w:rsidRPr="00D866DF" w14:paraId="24317BA2" w14:textId="77777777" w:rsidTr="0061447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1EDF59" w14:textId="77777777" w:rsidR="008E7795" w:rsidRPr="00D866DF" w:rsidRDefault="008E7795" w:rsidP="00614471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B51E5" w14:textId="77777777" w:rsidR="008E7795" w:rsidRPr="00D866DF" w:rsidRDefault="008E7795" w:rsidP="00614471">
            <w:pPr>
              <w:pStyle w:val="tabletext11"/>
            </w:pPr>
            <w:r w:rsidRPr="00D866DF">
              <w:t xml:space="preserve">See Rule </w:t>
            </w:r>
            <w:r w:rsidRPr="00D866DF">
              <w:rPr>
                <w:b/>
              </w:rPr>
              <w:t>298.</w:t>
            </w:r>
            <w:r w:rsidRPr="00D866DF">
              <w:t xml:space="preserve"> for additional deductible options.</w:t>
            </w:r>
          </w:p>
        </w:tc>
      </w:tr>
    </w:tbl>
    <w:p w14:paraId="7A98D353" w14:textId="055F2BC8" w:rsidR="008E7795" w:rsidRDefault="008E7795" w:rsidP="008E7795">
      <w:pPr>
        <w:pStyle w:val="isonormal"/>
      </w:pPr>
    </w:p>
    <w:p w14:paraId="2F1F4C55" w14:textId="5EC026F4" w:rsidR="008E7795" w:rsidRDefault="008E7795" w:rsidP="008E7795">
      <w:pPr>
        <w:pStyle w:val="isonormal"/>
        <w:jc w:val="left"/>
      </w:pPr>
    </w:p>
    <w:p w14:paraId="3F68C95C" w14:textId="77777777" w:rsidR="008E7795" w:rsidRDefault="008E7795" w:rsidP="008E7795">
      <w:pPr>
        <w:pStyle w:val="isonormal"/>
        <w:sectPr w:rsidR="008E7795" w:rsidSect="008E779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201AA0F" w14:textId="77777777" w:rsidR="008E7795" w:rsidRPr="000227D9" w:rsidRDefault="008E7795" w:rsidP="008E7795">
      <w:pPr>
        <w:pStyle w:val="subcap"/>
      </w:pPr>
      <w:r w:rsidRPr="000227D9">
        <w:lastRenderedPageBreak/>
        <w:t>ALL TERRITORIES</w:t>
      </w:r>
    </w:p>
    <w:p w14:paraId="04E5E0E9" w14:textId="77777777" w:rsidR="008E7795" w:rsidRPr="000227D9" w:rsidRDefault="008E7795" w:rsidP="008E7795">
      <w:pPr>
        <w:pStyle w:val="isonormal"/>
      </w:pPr>
    </w:p>
    <w:p w14:paraId="01F20DDC" w14:textId="77777777" w:rsidR="008E7795" w:rsidRPr="000227D9" w:rsidRDefault="008E7795" w:rsidP="008E7795">
      <w:pPr>
        <w:pStyle w:val="isonormal"/>
        <w:sectPr w:rsidR="008E7795" w:rsidRPr="000227D9" w:rsidSect="008E779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E0A61C7" w14:textId="77777777" w:rsidR="008E7795" w:rsidRPr="000227D9" w:rsidRDefault="008E7795" w:rsidP="008E7795">
      <w:pPr>
        <w:pStyle w:val="boxrule"/>
      </w:pPr>
      <w:r w:rsidRPr="000227D9">
        <w:t xml:space="preserve">255.  </w:t>
      </w:r>
      <w:bookmarkStart w:id="4" w:name="Rule55"/>
      <w:bookmarkEnd w:id="4"/>
      <w:r w:rsidRPr="000227D9">
        <w:t xml:space="preserve">GARAGEKEEPERS' INSURANCE – PREMIUM </w:t>
      </w:r>
      <w:r w:rsidRPr="000227D9">
        <w:tab/>
        <w:t>DEVELOPMENT</w:t>
      </w:r>
    </w:p>
    <w:p w14:paraId="2F55D342" w14:textId="77777777" w:rsidR="008E7795" w:rsidRPr="000227D9" w:rsidRDefault="008E7795" w:rsidP="008E7795">
      <w:pPr>
        <w:pStyle w:val="isonormal"/>
      </w:pPr>
    </w:p>
    <w:p w14:paraId="0A964BCB" w14:textId="77777777" w:rsidR="008E7795" w:rsidRPr="000227D9" w:rsidRDefault="008E7795" w:rsidP="008E7795">
      <w:pPr>
        <w:pStyle w:val="isonormal"/>
        <w:sectPr w:rsidR="008E7795" w:rsidRPr="000227D9" w:rsidSect="008E779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8E7795" w:rsidRPr="000227D9" w14:paraId="1B68DA7E" w14:textId="77777777" w:rsidTr="00614471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662CB" w14:textId="77777777" w:rsidR="008E7795" w:rsidRPr="000227D9" w:rsidRDefault="008E7795" w:rsidP="00614471">
            <w:pPr>
              <w:pStyle w:val="tablehead"/>
            </w:pPr>
            <w:r w:rsidRPr="000227D9">
              <w:t>GARAGEKEEPERS’ – OTHER THAN COLLISION</w:t>
            </w:r>
            <w:r w:rsidRPr="000227D9">
              <w:rPr>
                <w:rFonts w:ascii="Symbol" w:hAnsi="Symbol"/>
              </w:rPr>
              <w:t></w:t>
            </w:r>
          </w:p>
        </w:tc>
      </w:tr>
      <w:tr w:rsidR="008E7795" w:rsidRPr="000227D9" w14:paraId="3DEEFD11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092D7F6" w14:textId="77777777" w:rsidR="008E7795" w:rsidRPr="000227D9" w:rsidRDefault="008E7795" w:rsidP="00614471">
            <w:pPr>
              <w:pStyle w:val="tablehead"/>
            </w:pPr>
            <w:r w:rsidRPr="000227D9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73B715" w14:textId="77777777" w:rsidR="008E7795" w:rsidRPr="000227D9" w:rsidRDefault="008E7795" w:rsidP="00614471">
            <w:pPr>
              <w:pStyle w:val="tablehead"/>
            </w:pPr>
            <w:r w:rsidRPr="000227D9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E437BBE" w14:textId="77777777" w:rsidR="008E7795" w:rsidRPr="000227D9" w:rsidRDefault="008E7795" w:rsidP="00614471">
            <w:pPr>
              <w:pStyle w:val="tablehead"/>
            </w:pPr>
            <w:r w:rsidRPr="000227D9">
              <w:t>Comprehensive</w:t>
            </w:r>
          </w:p>
        </w:tc>
      </w:tr>
      <w:tr w:rsidR="008E7795" w:rsidRPr="000227D9" w14:paraId="384EBCF1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146F553D" w14:textId="77777777" w:rsidR="008E7795" w:rsidRPr="000227D9" w:rsidRDefault="008E7795" w:rsidP="00614471">
            <w:pPr>
              <w:pStyle w:val="tablehead"/>
            </w:pPr>
            <w:r w:rsidRPr="000227D9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25B365" w14:textId="77777777" w:rsidR="008E7795" w:rsidRPr="000227D9" w:rsidRDefault="008E7795" w:rsidP="00614471">
            <w:pPr>
              <w:pStyle w:val="tablehead"/>
            </w:pPr>
            <w:r w:rsidRPr="000227D9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5FDFF0" w14:textId="77777777" w:rsidR="008E7795" w:rsidRPr="000227D9" w:rsidRDefault="008E7795" w:rsidP="00614471">
            <w:pPr>
              <w:pStyle w:val="tablehead"/>
            </w:pPr>
            <w:r w:rsidRPr="000227D9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1EE783" w14:textId="77777777" w:rsidR="008E7795" w:rsidRPr="000227D9" w:rsidRDefault="008E7795" w:rsidP="00614471">
            <w:pPr>
              <w:pStyle w:val="tablehead"/>
            </w:pPr>
            <w:r w:rsidRPr="000227D9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0A44098" w14:textId="77777777" w:rsidR="008E7795" w:rsidRPr="000227D9" w:rsidRDefault="008E7795" w:rsidP="00614471">
            <w:pPr>
              <w:pStyle w:val="tablehead"/>
            </w:pPr>
            <w:r w:rsidRPr="000227D9">
              <w:t>Direct (Primary)</w:t>
            </w:r>
          </w:p>
        </w:tc>
      </w:tr>
      <w:tr w:rsidR="008E7795" w:rsidRPr="000227D9" w14:paraId="2FF6AC63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3FB34C75" w14:textId="77777777" w:rsidR="008E7795" w:rsidRPr="000227D9" w:rsidRDefault="008E7795" w:rsidP="00614471">
            <w:pPr>
              <w:pStyle w:val="tabletext11"/>
              <w:jc w:val="right"/>
            </w:pPr>
            <w:r w:rsidRPr="000227D9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5C8900D0" w14:textId="77777777" w:rsidR="008E7795" w:rsidRPr="000227D9" w:rsidRDefault="008E7795" w:rsidP="00614471">
            <w:pPr>
              <w:pStyle w:val="tabletext11"/>
              <w:jc w:val="center"/>
            </w:pPr>
            <w:r w:rsidRPr="000227D9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EF12360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>$    16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3E6DE5C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>$    22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ED4A02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>$    19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3D1FB8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>$    26</w:t>
            </w:r>
          </w:p>
        </w:tc>
      </w:tr>
      <w:tr w:rsidR="008E7795" w:rsidRPr="000227D9" w14:paraId="5C053969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54023F0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F7D17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E9918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25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42156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22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F9E35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30</w:t>
            </w:r>
          </w:p>
        </w:tc>
      </w:tr>
      <w:tr w:rsidR="008E7795" w:rsidRPr="000227D9" w14:paraId="5FAFA4BC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F784909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6BA95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21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0B794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29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F6D41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26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F0AD7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35</w:t>
            </w:r>
          </w:p>
        </w:tc>
      </w:tr>
      <w:tr w:rsidR="008E7795" w:rsidRPr="000227D9" w14:paraId="080E7BEF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04F96D6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8814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33652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78D1A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D09D2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43</w:t>
            </w:r>
          </w:p>
        </w:tc>
      </w:tr>
      <w:tr w:rsidR="008E7795" w:rsidRPr="000227D9" w14:paraId="08098C4B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EB52D9B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36C78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31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53DA4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A94C5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A1B63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50</w:t>
            </w:r>
          </w:p>
        </w:tc>
      </w:tr>
      <w:tr w:rsidR="008E7795" w:rsidRPr="000227D9" w14:paraId="0E63C97B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157DF4D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E86CE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67429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3353E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E5807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56</w:t>
            </w:r>
          </w:p>
        </w:tc>
      </w:tr>
      <w:tr w:rsidR="008E7795" w:rsidRPr="000227D9" w14:paraId="358FF4BA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5352B5B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D1A54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42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7BAF1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57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B92C3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9E2D6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68</w:t>
            </w:r>
          </w:p>
        </w:tc>
      </w:tr>
      <w:tr w:rsidR="008E7795" w:rsidRPr="000227D9" w14:paraId="36874D86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EAC4AE6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256C2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73E65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71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19470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63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86E2C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85</w:t>
            </w:r>
          </w:p>
        </w:tc>
      </w:tr>
      <w:tr w:rsidR="008E7795" w:rsidRPr="000227D9" w14:paraId="5EE50230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FB5E8B7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DA8EC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623B4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46C30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74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72A78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101</w:t>
            </w:r>
          </w:p>
        </w:tc>
      </w:tr>
      <w:tr w:rsidR="008E7795" w:rsidRPr="000227D9" w14:paraId="6D2F9A47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291E3AA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7A211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10738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ECD28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151E6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115</w:t>
            </w:r>
          </w:p>
        </w:tc>
      </w:tr>
      <w:tr w:rsidR="008E7795" w:rsidRPr="000227D9" w14:paraId="4995E5A9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63E78B3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93BE0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 87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AD9D7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118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3E24C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105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D6B9B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141</w:t>
            </w:r>
          </w:p>
        </w:tc>
      </w:tr>
      <w:tr w:rsidR="008E7795" w:rsidRPr="000227D9" w14:paraId="412D8B28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69861C2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B0F63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103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A46D8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139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CAC4D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123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AEC07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166</w:t>
            </w:r>
          </w:p>
        </w:tc>
      </w:tr>
      <w:tr w:rsidR="008E7795" w:rsidRPr="000227D9" w14:paraId="0700D3F0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B40435E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52BB7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118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AD8A8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160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68251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142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23CBC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192</w:t>
            </w:r>
          </w:p>
        </w:tc>
      </w:tr>
      <w:tr w:rsidR="008E7795" w:rsidRPr="000227D9" w14:paraId="1FC5015F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5CF5748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44EBB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146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D3326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197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02320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175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07929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236</w:t>
            </w:r>
          </w:p>
        </w:tc>
      </w:tr>
      <w:tr w:rsidR="008E7795" w:rsidRPr="000227D9" w14:paraId="05EA74B4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3D26D81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FDF75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171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C4D11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231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55C8A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205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C1264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277</w:t>
            </w:r>
          </w:p>
        </w:tc>
      </w:tr>
      <w:tr w:rsidR="008E7795" w:rsidRPr="000227D9" w14:paraId="246606C5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E8BBFDC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C23AE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197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18BFF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266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4A1E8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236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42D2E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319</w:t>
            </w:r>
          </w:p>
        </w:tc>
      </w:tr>
      <w:tr w:rsidR="008E7795" w:rsidRPr="000227D9" w14:paraId="1653129F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91E6ADC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67C13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237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2AC02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320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DB108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284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D2D63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384</w:t>
            </w:r>
          </w:p>
        </w:tc>
      </w:tr>
      <w:tr w:rsidR="008E7795" w:rsidRPr="000227D9" w14:paraId="18871E7D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BFE27B8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67C09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135F8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405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0369E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360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C4F32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486</w:t>
            </w:r>
          </w:p>
        </w:tc>
      </w:tr>
      <w:tr w:rsidR="008E7795" w:rsidRPr="000227D9" w14:paraId="4E8C1380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2A9556A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E793C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363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DAF57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491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C6D74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436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FD49C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589</w:t>
            </w:r>
          </w:p>
        </w:tc>
      </w:tr>
      <w:tr w:rsidR="008E7795" w:rsidRPr="000227D9" w14:paraId="17990AF6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ED5037F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4027D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426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07038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575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DE317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511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DE5E3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689</w:t>
            </w:r>
          </w:p>
        </w:tc>
      </w:tr>
      <w:tr w:rsidR="008E7795" w:rsidRPr="000227D9" w14:paraId="0F075DE8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5463C82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C2975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545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F4C5C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735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163F9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654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53FA4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883</w:t>
            </w:r>
          </w:p>
        </w:tc>
      </w:tr>
      <w:tr w:rsidR="008E7795" w:rsidRPr="000227D9" w14:paraId="73753167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8AA5357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C0414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660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53414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892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BC1AD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793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1DE97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1070</w:t>
            </w:r>
          </w:p>
        </w:tc>
      </w:tr>
      <w:tr w:rsidR="008E7795" w:rsidRPr="000227D9" w14:paraId="324E63A5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1F5217E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2E053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773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4AC3D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1043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08310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928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0F406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1252</w:t>
            </w:r>
          </w:p>
        </w:tc>
      </w:tr>
      <w:tr w:rsidR="008E7795" w:rsidRPr="000227D9" w14:paraId="51F01BF6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4518624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3B459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 986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A86AF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1331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DC4F0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1183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8EB1A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1597</w:t>
            </w:r>
          </w:p>
        </w:tc>
      </w:tr>
      <w:tr w:rsidR="008E7795" w:rsidRPr="000227D9" w14:paraId="454B0896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36D8C34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86695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1178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424BF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1590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252DC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1413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1807C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1908</w:t>
            </w:r>
          </w:p>
        </w:tc>
      </w:tr>
      <w:tr w:rsidR="008E7795" w:rsidRPr="000227D9" w14:paraId="293FAB49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A953FC7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C9499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1332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DB395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1799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F3AA9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1599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A55F1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2159</w:t>
            </w:r>
          </w:p>
        </w:tc>
      </w:tr>
      <w:tr w:rsidR="008E7795" w:rsidRPr="000227D9" w14:paraId="1C9560D0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A9AD3DC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E4535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1451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1FB7D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1959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9C05B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1742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523A6" w14:textId="77777777" w:rsidR="008E7795" w:rsidRPr="000227D9" w:rsidRDefault="008E7795" w:rsidP="00614471">
            <w:pPr>
              <w:pStyle w:val="tabletext11"/>
              <w:tabs>
                <w:tab w:val="decimal" w:pos="1080"/>
              </w:tabs>
              <w:jc w:val="both"/>
            </w:pPr>
            <w:r w:rsidRPr="000227D9">
              <w:t xml:space="preserve">   2351</w:t>
            </w:r>
          </w:p>
        </w:tc>
      </w:tr>
      <w:tr w:rsidR="008E7795" w:rsidRPr="000227D9" w14:paraId="54000D1E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9AFC64F" w14:textId="77777777" w:rsidR="008E7795" w:rsidRPr="000227D9" w:rsidRDefault="008E7795" w:rsidP="00614471">
            <w:pPr>
              <w:pStyle w:val="tabletext11"/>
              <w:jc w:val="center"/>
            </w:pPr>
            <w:r w:rsidRPr="000227D9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575787C2" w14:textId="77777777" w:rsidR="008E7795" w:rsidRPr="000227D9" w:rsidRDefault="008E7795" w:rsidP="00614471">
            <w:pPr>
              <w:pStyle w:val="tabletext11"/>
              <w:jc w:val="center"/>
            </w:pPr>
          </w:p>
        </w:tc>
      </w:tr>
      <w:tr w:rsidR="008E7795" w:rsidRPr="000227D9" w14:paraId="56E68330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1042A77" w14:textId="77777777" w:rsidR="008E7795" w:rsidRPr="000227D9" w:rsidRDefault="008E7795" w:rsidP="00614471">
            <w:pPr>
              <w:pStyle w:val="tabletext11"/>
              <w:tabs>
                <w:tab w:val="decimal" w:pos="1160"/>
              </w:tabs>
            </w:pPr>
            <w:r w:rsidRPr="000227D9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37DDE6A8" w14:textId="77777777" w:rsidR="008E7795" w:rsidRPr="000227D9" w:rsidRDefault="008E7795" w:rsidP="00614471">
            <w:pPr>
              <w:pStyle w:val="tabletext11"/>
              <w:jc w:val="center"/>
            </w:pPr>
            <w:r w:rsidRPr="000227D9">
              <w:t>Refer to Company</w:t>
            </w:r>
          </w:p>
        </w:tc>
      </w:tr>
      <w:tr w:rsidR="008E7795" w:rsidRPr="000227D9" w14:paraId="4A6F6C1A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64439F34" w14:textId="77777777" w:rsidR="008E7795" w:rsidRPr="000227D9" w:rsidRDefault="008E7795" w:rsidP="00614471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113F74C5" w14:textId="77777777" w:rsidR="008E7795" w:rsidRPr="000227D9" w:rsidRDefault="008E7795" w:rsidP="00614471">
            <w:pPr>
              <w:pStyle w:val="tabletext11"/>
              <w:jc w:val="center"/>
              <w:rPr>
                <w:b/>
              </w:rPr>
            </w:pPr>
            <w:r w:rsidRPr="000227D9">
              <w:rPr>
                <w:b/>
              </w:rPr>
              <w:t>Direct Coverage (Excess)</w:t>
            </w:r>
          </w:p>
        </w:tc>
      </w:tr>
      <w:tr w:rsidR="008E7795" w:rsidRPr="000227D9" w14:paraId="16069D93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2F9306AD" w14:textId="77777777" w:rsidR="008E7795" w:rsidRPr="000227D9" w:rsidRDefault="008E7795" w:rsidP="00614471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673DD89" w14:textId="77777777" w:rsidR="008E7795" w:rsidRPr="000227D9" w:rsidRDefault="008E7795" w:rsidP="00614471">
            <w:pPr>
              <w:pStyle w:val="tabletext11"/>
              <w:jc w:val="center"/>
            </w:pPr>
            <w:r w:rsidRPr="000227D9">
              <w:t>Specified Causes Of Loss – Multiply the Legal Liability premium by 1.15.</w:t>
            </w:r>
          </w:p>
        </w:tc>
      </w:tr>
      <w:tr w:rsidR="008E7795" w:rsidRPr="000227D9" w14:paraId="2A4DED5E" w14:textId="77777777" w:rsidTr="0061447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D7CAD9" w14:textId="77777777" w:rsidR="008E7795" w:rsidRPr="000227D9" w:rsidRDefault="008E7795" w:rsidP="00614471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DB461" w14:textId="77777777" w:rsidR="008E7795" w:rsidRPr="000227D9" w:rsidRDefault="008E7795" w:rsidP="00614471">
            <w:pPr>
              <w:pStyle w:val="tabletext11"/>
              <w:jc w:val="center"/>
            </w:pPr>
            <w:r w:rsidRPr="000227D9">
              <w:t>Comprehensive – Multiply the Legal Liability premium by 1.15.</w:t>
            </w:r>
          </w:p>
        </w:tc>
      </w:tr>
      <w:tr w:rsidR="008E7795" w:rsidRPr="000227D9" w14:paraId="6496AA62" w14:textId="77777777" w:rsidTr="0061447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97FA01" w14:textId="1E09AB6B" w:rsidR="008E7795" w:rsidRPr="000227D9" w:rsidRDefault="008E7795" w:rsidP="00614471">
            <w:pPr>
              <w:pStyle w:val="tabletext11"/>
              <w:jc w:val="right"/>
            </w:pPr>
            <w:r w:rsidRPr="008E7795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5EBD74" w14:textId="77777777" w:rsidR="008E7795" w:rsidRPr="000227D9" w:rsidRDefault="008E7795" w:rsidP="00614471">
            <w:pPr>
              <w:pStyle w:val="tabletext11"/>
            </w:pPr>
            <w:r w:rsidRPr="000227D9">
              <w:t>Theft and Mischief or Vandalism are subject to a $100 per car/$500 per occurrence deductible.</w:t>
            </w:r>
          </w:p>
        </w:tc>
      </w:tr>
      <w:tr w:rsidR="008E7795" w:rsidRPr="000227D9" w14:paraId="1BC7CDF2" w14:textId="77777777" w:rsidTr="0061447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1367FE" w14:textId="77777777" w:rsidR="008E7795" w:rsidRPr="000227D9" w:rsidRDefault="008E7795" w:rsidP="00614471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92E74" w14:textId="77777777" w:rsidR="008E7795" w:rsidRPr="000227D9" w:rsidRDefault="008E7795" w:rsidP="00614471">
            <w:pPr>
              <w:pStyle w:val="tabletext11"/>
            </w:pPr>
            <w:r w:rsidRPr="000227D9">
              <w:t xml:space="preserve">See Rule </w:t>
            </w:r>
            <w:r w:rsidRPr="000227D9">
              <w:rPr>
                <w:b/>
              </w:rPr>
              <w:t>298.</w:t>
            </w:r>
            <w:r w:rsidRPr="000227D9">
              <w:t xml:space="preserve"> for additional deductible options.</w:t>
            </w:r>
          </w:p>
        </w:tc>
      </w:tr>
    </w:tbl>
    <w:p w14:paraId="0CA342D3" w14:textId="12B65713" w:rsidR="008E7795" w:rsidRDefault="008E7795" w:rsidP="008E7795">
      <w:pPr>
        <w:pStyle w:val="isonormal"/>
      </w:pPr>
    </w:p>
    <w:p w14:paraId="78373264" w14:textId="789512E5" w:rsidR="008E7795" w:rsidRDefault="008E7795" w:rsidP="008E7795">
      <w:pPr>
        <w:pStyle w:val="isonormal"/>
        <w:jc w:val="left"/>
      </w:pPr>
    </w:p>
    <w:p w14:paraId="677870E4" w14:textId="77777777" w:rsidR="008E7795" w:rsidRDefault="008E7795" w:rsidP="008E7795">
      <w:pPr>
        <w:pStyle w:val="isonormal"/>
        <w:sectPr w:rsidR="008E7795" w:rsidSect="008E779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28FCB26" w14:textId="77777777" w:rsidR="008E7795" w:rsidRPr="00463BA8" w:rsidRDefault="008E7795" w:rsidP="008E7795">
      <w:pPr>
        <w:pStyle w:val="subcap"/>
      </w:pPr>
      <w:r w:rsidRPr="00463BA8">
        <w:lastRenderedPageBreak/>
        <w:t>ALL TERRITORIES</w:t>
      </w:r>
    </w:p>
    <w:p w14:paraId="31712EFF" w14:textId="77777777" w:rsidR="008E7795" w:rsidRPr="00463BA8" w:rsidRDefault="008E7795" w:rsidP="008E7795">
      <w:pPr>
        <w:pStyle w:val="isonormal"/>
      </w:pPr>
    </w:p>
    <w:p w14:paraId="5E24BD55" w14:textId="77777777" w:rsidR="008E7795" w:rsidRPr="00463BA8" w:rsidRDefault="008E7795" w:rsidP="008E7795">
      <w:pPr>
        <w:pStyle w:val="isonormal"/>
        <w:sectPr w:rsidR="008E7795" w:rsidRPr="00463BA8" w:rsidSect="008E779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28057C5" w14:textId="77777777" w:rsidR="008E7795" w:rsidRPr="00463BA8" w:rsidRDefault="008E7795" w:rsidP="008E7795">
      <w:pPr>
        <w:pStyle w:val="boxrule"/>
      </w:pPr>
      <w:r w:rsidRPr="00463BA8">
        <w:t xml:space="preserve">255.  GARAGEKEEPERS' INSURANCE – PREMIUM </w:t>
      </w:r>
      <w:r w:rsidRPr="00463BA8">
        <w:tab/>
        <w:t xml:space="preserve">DEVELOPMENT </w:t>
      </w:r>
      <w:r w:rsidRPr="00463BA8">
        <w:rPr>
          <w:b w:val="0"/>
        </w:rPr>
        <w:t>(Cont'd)</w:t>
      </w:r>
    </w:p>
    <w:p w14:paraId="50B3FE00" w14:textId="77777777" w:rsidR="008E7795" w:rsidRPr="00463BA8" w:rsidRDefault="008E7795" w:rsidP="008E7795">
      <w:pPr>
        <w:pStyle w:val="isonormal"/>
      </w:pPr>
    </w:p>
    <w:p w14:paraId="2424333F" w14:textId="77777777" w:rsidR="008E7795" w:rsidRPr="00463BA8" w:rsidRDefault="008E7795" w:rsidP="008E7795">
      <w:pPr>
        <w:pStyle w:val="isonormal"/>
        <w:sectPr w:rsidR="008E7795" w:rsidRPr="00463BA8" w:rsidSect="008E779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8E7795" w:rsidRPr="00463BA8" w14:paraId="6759695D" w14:textId="77777777" w:rsidTr="0061447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ECB49" w14:textId="77777777" w:rsidR="008E7795" w:rsidRPr="00463BA8" w:rsidRDefault="008E7795" w:rsidP="00614471">
            <w:pPr>
              <w:pStyle w:val="tablehead"/>
            </w:pPr>
            <w:r w:rsidRPr="00463BA8">
              <w:t>GARAGEKEEPERS’ – COLLISION</w:t>
            </w:r>
          </w:p>
        </w:tc>
      </w:tr>
      <w:tr w:rsidR="008E7795" w:rsidRPr="00463BA8" w14:paraId="54C703F7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C2BF750" w14:textId="77777777" w:rsidR="008E7795" w:rsidRPr="00463BA8" w:rsidRDefault="008E7795" w:rsidP="00614471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6DBBB2CB" w14:textId="77777777" w:rsidR="008E7795" w:rsidRPr="00463BA8" w:rsidRDefault="008E7795" w:rsidP="00614471">
            <w:pPr>
              <w:pStyle w:val="tablehead"/>
            </w:pPr>
            <w:r w:rsidRPr="00463BA8">
              <w:t>Deductibles</w:t>
            </w:r>
          </w:p>
        </w:tc>
      </w:tr>
      <w:tr w:rsidR="008E7795" w:rsidRPr="00463BA8" w14:paraId="2F42AC93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1EFFC0F" w14:textId="77777777" w:rsidR="008E7795" w:rsidRPr="00463BA8" w:rsidRDefault="008E7795" w:rsidP="00614471">
            <w:pPr>
              <w:pStyle w:val="tablehead"/>
            </w:pPr>
            <w:r w:rsidRPr="00463BA8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5C9C8" w14:textId="77777777" w:rsidR="008E7795" w:rsidRPr="00463BA8" w:rsidRDefault="008E7795" w:rsidP="00614471">
            <w:pPr>
              <w:pStyle w:val="tablehead"/>
            </w:pPr>
            <w:r w:rsidRPr="00463BA8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ABAB9" w14:textId="77777777" w:rsidR="008E7795" w:rsidRPr="00463BA8" w:rsidRDefault="008E7795" w:rsidP="00614471">
            <w:pPr>
              <w:pStyle w:val="tablehead"/>
            </w:pPr>
            <w:r w:rsidRPr="00463BA8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3D1A2678" w14:textId="77777777" w:rsidR="008E7795" w:rsidRPr="00463BA8" w:rsidRDefault="008E7795" w:rsidP="00614471">
            <w:pPr>
              <w:pStyle w:val="tablehead"/>
            </w:pPr>
            <w:r w:rsidRPr="00463BA8">
              <w:t>$ 500</w:t>
            </w:r>
          </w:p>
        </w:tc>
      </w:tr>
      <w:tr w:rsidR="008E7795" w:rsidRPr="00463BA8" w14:paraId="3FB5B8B8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2BE35B38" w14:textId="77777777" w:rsidR="008E7795" w:rsidRPr="00463BA8" w:rsidRDefault="008E7795" w:rsidP="00614471">
            <w:pPr>
              <w:pStyle w:val="tablehead"/>
            </w:pPr>
            <w:r w:rsidRPr="00463BA8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C2F48B0" w14:textId="77777777" w:rsidR="008E7795" w:rsidRPr="00463BA8" w:rsidRDefault="008E7795" w:rsidP="00614471">
            <w:pPr>
              <w:pStyle w:val="tablehead"/>
            </w:pPr>
            <w:r w:rsidRPr="00463BA8">
              <w:t>Legal</w:t>
            </w:r>
            <w:r w:rsidRPr="00463BA8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D045D81" w14:textId="77777777" w:rsidR="008E7795" w:rsidRPr="00463BA8" w:rsidRDefault="008E7795" w:rsidP="00614471">
            <w:pPr>
              <w:pStyle w:val="tablehead"/>
            </w:pPr>
            <w:r w:rsidRPr="00463BA8">
              <w:t>Direct</w:t>
            </w:r>
            <w:r w:rsidRPr="00463BA8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B840856" w14:textId="77777777" w:rsidR="008E7795" w:rsidRPr="00463BA8" w:rsidRDefault="008E7795" w:rsidP="00614471">
            <w:pPr>
              <w:pStyle w:val="tablehead"/>
            </w:pPr>
            <w:r w:rsidRPr="00463BA8">
              <w:t>Legal</w:t>
            </w:r>
            <w:r w:rsidRPr="00463BA8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340A95A" w14:textId="77777777" w:rsidR="008E7795" w:rsidRPr="00463BA8" w:rsidRDefault="008E7795" w:rsidP="00614471">
            <w:pPr>
              <w:pStyle w:val="tablehead"/>
            </w:pPr>
            <w:r w:rsidRPr="00463BA8">
              <w:t>Direct</w:t>
            </w:r>
            <w:r w:rsidRPr="00463BA8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2ADC0ED" w14:textId="77777777" w:rsidR="008E7795" w:rsidRPr="00463BA8" w:rsidRDefault="008E7795" w:rsidP="00614471">
            <w:pPr>
              <w:pStyle w:val="tablehead"/>
            </w:pPr>
            <w:r w:rsidRPr="00463BA8">
              <w:t>Legal</w:t>
            </w:r>
            <w:r w:rsidRPr="00463BA8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ECF3F22" w14:textId="77777777" w:rsidR="008E7795" w:rsidRPr="00463BA8" w:rsidRDefault="008E7795" w:rsidP="00614471">
            <w:pPr>
              <w:pStyle w:val="tablehead"/>
            </w:pPr>
            <w:r w:rsidRPr="00463BA8">
              <w:t>Direct</w:t>
            </w:r>
            <w:r w:rsidRPr="00463BA8">
              <w:br/>
              <w:t>(Primary)</w:t>
            </w:r>
          </w:p>
        </w:tc>
      </w:tr>
      <w:tr w:rsidR="008E7795" w:rsidRPr="00463BA8" w14:paraId="4E6B1511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397C3B9E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E07EEE4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>$    19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164A082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>$    26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6E627C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>$    12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C4FEEC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>$    17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746F56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>$    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6E01AA6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>$    13</w:t>
            </w:r>
          </w:p>
        </w:tc>
      </w:tr>
      <w:tr w:rsidR="008E7795" w:rsidRPr="00463BA8" w14:paraId="792F88DE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D1400F1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5209B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081F2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5FE20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2E9F7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6887D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29F027F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15</w:t>
            </w:r>
          </w:p>
        </w:tc>
      </w:tr>
      <w:tr w:rsidR="008E7795" w:rsidRPr="00463BA8" w14:paraId="070CA65D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FA29879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01C1F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25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393A5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41E98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69E82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BD3A4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6C3226F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17</w:t>
            </w:r>
          </w:p>
        </w:tc>
      </w:tr>
      <w:tr w:rsidR="008E7795" w:rsidRPr="00463BA8" w14:paraId="04E631D4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B56ED71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FCF9C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C590E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14F91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65395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12FCE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203BFEA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22</w:t>
            </w:r>
          </w:p>
        </w:tc>
      </w:tr>
      <w:tr w:rsidR="008E7795" w:rsidRPr="00463BA8" w14:paraId="218BC840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E123FE0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92E24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38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C1D01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18802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B63A2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A0C74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E0C865F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26</w:t>
            </w:r>
          </w:p>
        </w:tc>
      </w:tr>
      <w:tr w:rsidR="008E7795" w:rsidRPr="00463BA8" w14:paraId="10C5DE84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A8DFBA5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BABDB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CABE6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B915D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46B76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B5D11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22E2ECB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30</w:t>
            </w:r>
          </w:p>
        </w:tc>
      </w:tr>
      <w:tr w:rsidR="008E7795" w:rsidRPr="00463BA8" w14:paraId="3B2E4434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1F62D58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65612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0C6DB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9A2FD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E9F2D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D3DF7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00F048B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36</w:t>
            </w:r>
          </w:p>
        </w:tc>
      </w:tr>
      <w:tr w:rsidR="008E7795" w:rsidRPr="00463BA8" w14:paraId="395EABC7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8FB5475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3F6FA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6B302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E1391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17238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7D8AA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09FB138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46</w:t>
            </w:r>
          </w:p>
        </w:tc>
      </w:tr>
      <w:tr w:rsidR="008E7795" w:rsidRPr="00463BA8" w14:paraId="690D4EB2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FF0C3A3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E35F5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80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8C7A7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02EBB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D8656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7793F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9331DDB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54</w:t>
            </w:r>
          </w:p>
        </w:tc>
      </w:tr>
      <w:tr w:rsidR="008E7795" w:rsidRPr="00463BA8" w14:paraId="1C63DBB0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E90F155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72E95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2E8C4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86A7E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A1B99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17C6B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EAF0BC7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61</w:t>
            </w:r>
          </w:p>
        </w:tc>
      </w:tr>
      <w:tr w:rsidR="008E7795" w:rsidRPr="00463BA8" w14:paraId="74256EB8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DEFB54C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AED97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9908D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B2AC4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48E3A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10590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DAF2B85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76</w:t>
            </w:r>
          </w:p>
        </w:tc>
      </w:tr>
      <w:tr w:rsidR="008E7795" w:rsidRPr="00463BA8" w14:paraId="553DCE77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B158E24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ADA4F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603BC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A0083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28ACA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3421E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D6C77D4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92</w:t>
            </w:r>
          </w:p>
        </w:tc>
      </w:tr>
      <w:tr w:rsidR="008E7795" w:rsidRPr="00463BA8" w14:paraId="04BC1DE4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F268BE3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16971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6F60F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211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A6767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DBEF8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42727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D6EF50F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105</w:t>
            </w:r>
          </w:p>
        </w:tc>
      </w:tr>
      <w:tr w:rsidR="008E7795" w:rsidRPr="00463BA8" w14:paraId="49AAD342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FD35459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7ADBB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098C8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263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1ECD3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72F06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3C0E3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 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B6B97C9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132</w:t>
            </w:r>
          </w:p>
        </w:tc>
      </w:tr>
      <w:tr w:rsidR="008E7795" w:rsidRPr="00463BA8" w14:paraId="6DD07366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97771A1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F017C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234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8BD47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316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20E5B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D906D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205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A777F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DD70B11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158</w:t>
            </w:r>
          </w:p>
        </w:tc>
      </w:tr>
      <w:tr w:rsidR="008E7795" w:rsidRPr="00463BA8" w14:paraId="41F0CC1A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0E8035E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61BF8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270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BC573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364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283C7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62936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237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7ADC6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7123E66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182</w:t>
            </w:r>
          </w:p>
        </w:tc>
      </w:tr>
      <w:tr w:rsidR="008E7795" w:rsidRPr="00463BA8" w14:paraId="12DF9BDB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DD2D211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1C11A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323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9BDA4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436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D0316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210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C39E9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283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66E19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162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D8A6F61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218</w:t>
            </w:r>
          </w:p>
        </w:tc>
      </w:tr>
      <w:tr w:rsidR="008E7795" w:rsidRPr="00463BA8" w14:paraId="7B9B49F6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76ADC34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E80D8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411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1C305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555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38DE1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267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6BC56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361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43A03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205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C5247D9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277</w:t>
            </w:r>
          </w:p>
        </w:tc>
      </w:tr>
      <w:tr w:rsidR="008E7795" w:rsidRPr="00463BA8" w14:paraId="7C301675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F716592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2479E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22701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672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F2A74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324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C7CDB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437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EB9CB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249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F7A9196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336</w:t>
            </w:r>
          </w:p>
        </w:tc>
      </w:tr>
      <w:tr w:rsidR="008E7795" w:rsidRPr="00463BA8" w14:paraId="12D02FF7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BDA8714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CFEC7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584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70370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788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BD626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380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35063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513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FC50C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292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F574A75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394</w:t>
            </w:r>
          </w:p>
        </w:tc>
      </w:tr>
      <w:tr w:rsidR="008E7795" w:rsidRPr="00463BA8" w14:paraId="0493D6C3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7CCD8D1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6ABB4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754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61A2A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1018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6AE2D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490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4C3ED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662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D0AD4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377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D75358B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509</w:t>
            </w:r>
          </w:p>
        </w:tc>
      </w:tr>
      <w:tr w:rsidR="008E7795" w:rsidRPr="00463BA8" w14:paraId="08E74BC6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6A2B255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04943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921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755C7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1243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25CE2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599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1F64E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808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314FB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460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5D8CAC2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622</w:t>
            </w:r>
          </w:p>
        </w:tc>
      </w:tr>
      <w:tr w:rsidR="008E7795" w:rsidRPr="00463BA8" w14:paraId="0BAB86FB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C528F7F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7C730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1078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1644A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1455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13B6F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701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1CEEB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946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BCCB0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539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6184213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728</w:t>
            </w:r>
          </w:p>
        </w:tc>
      </w:tr>
      <w:tr w:rsidR="008E7795" w:rsidRPr="00463BA8" w14:paraId="297F07E8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E6607E0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8FB29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1371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8251D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1851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4C5D7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891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6B021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1203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FD8E7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686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DC0D382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925</w:t>
            </w:r>
          </w:p>
        </w:tc>
      </w:tr>
      <w:tr w:rsidR="008E7795" w:rsidRPr="00463BA8" w14:paraId="6920C760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95F156B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55DF3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1644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1EFF7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2219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FDBE1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1069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31809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1443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DEE2E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822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4973D8A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1110</w:t>
            </w:r>
          </w:p>
        </w:tc>
      </w:tr>
      <w:tr w:rsidR="008E7795" w:rsidRPr="00463BA8" w14:paraId="591CE86B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98D8B9D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C26E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1876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CB8E0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2533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D24B8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1219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67B4A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1646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4948F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 938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F340127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1266</w:t>
            </w:r>
          </w:p>
        </w:tc>
      </w:tr>
      <w:tr w:rsidR="008E7795" w:rsidRPr="00463BA8" w14:paraId="70CA9ACC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50D3400" w14:textId="77777777" w:rsidR="008E7795" w:rsidRPr="00463BA8" w:rsidRDefault="008E7795" w:rsidP="00614471">
            <w:pPr>
              <w:pStyle w:val="tabletext11"/>
              <w:tabs>
                <w:tab w:val="decimal" w:pos="1000"/>
              </w:tabs>
            </w:pPr>
            <w:r w:rsidRPr="00463BA8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0C9C1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2044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8BE38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2759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61A4C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1329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BB90A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1794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68FE5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1022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36B272B" w14:textId="77777777" w:rsidR="008E7795" w:rsidRPr="00463BA8" w:rsidRDefault="008E7795" w:rsidP="00614471">
            <w:pPr>
              <w:pStyle w:val="tabletext11"/>
              <w:tabs>
                <w:tab w:val="decimal" w:pos="800"/>
              </w:tabs>
            </w:pPr>
            <w:r w:rsidRPr="00463BA8">
              <w:t xml:space="preserve">   1380</w:t>
            </w:r>
          </w:p>
        </w:tc>
      </w:tr>
      <w:tr w:rsidR="008E7795" w:rsidRPr="00463BA8" w14:paraId="21868E1F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7A17FD1" w14:textId="77777777" w:rsidR="008E7795" w:rsidRPr="00463BA8" w:rsidRDefault="008E7795" w:rsidP="00614471">
            <w:pPr>
              <w:pStyle w:val="tabletext11"/>
              <w:jc w:val="center"/>
            </w:pPr>
            <w:r w:rsidRPr="00463BA8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79B14A91" w14:textId="77777777" w:rsidR="008E7795" w:rsidRPr="00463BA8" w:rsidRDefault="008E7795" w:rsidP="00614471">
            <w:pPr>
              <w:pStyle w:val="tabletext11"/>
              <w:jc w:val="center"/>
            </w:pPr>
          </w:p>
        </w:tc>
      </w:tr>
      <w:tr w:rsidR="008E7795" w:rsidRPr="00463BA8" w14:paraId="54A42FD4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206EF0A" w14:textId="77777777" w:rsidR="008E7795" w:rsidRPr="00463BA8" w:rsidRDefault="008E7795" w:rsidP="00614471">
            <w:pPr>
              <w:pStyle w:val="tabletext11"/>
              <w:jc w:val="center"/>
            </w:pPr>
            <w:r w:rsidRPr="00463BA8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1F0D19D1" w14:textId="77777777" w:rsidR="008E7795" w:rsidRPr="00463BA8" w:rsidRDefault="008E7795" w:rsidP="00614471">
            <w:pPr>
              <w:pStyle w:val="tabletext11"/>
              <w:jc w:val="center"/>
            </w:pPr>
            <w:r w:rsidRPr="00463BA8">
              <w:t>Refer to Company</w:t>
            </w:r>
          </w:p>
        </w:tc>
      </w:tr>
      <w:tr w:rsidR="008E7795" w:rsidRPr="00463BA8" w14:paraId="5AAE9F79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9CBCE1A" w14:textId="77777777" w:rsidR="008E7795" w:rsidRPr="00463BA8" w:rsidRDefault="008E7795" w:rsidP="00614471">
            <w:pPr>
              <w:pStyle w:val="tabletext11"/>
              <w:jc w:val="center"/>
              <w:rPr>
                <w:b/>
              </w:rPr>
            </w:pPr>
            <w:r w:rsidRPr="00463BA8">
              <w:rPr>
                <w:b/>
              </w:rPr>
              <w:t>Direct Coverage (Excess)</w:t>
            </w:r>
          </w:p>
        </w:tc>
      </w:tr>
      <w:tr w:rsidR="008E7795" w:rsidRPr="00463BA8" w14:paraId="50FDE952" w14:textId="77777777" w:rsidTr="00614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7828D19A" w14:textId="77777777" w:rsidR="008E7795" w:rsidRPr="00463BA8" w:rsidRDefault="008E7795" w:rsidP="00614471">
            <w:pPr>
              <w:pStyle w:val="tabletext11"/>
              <w:jc w:val="center"/>
            </w:pPr>
            <w:r w:rsidRPr="00463BA8">
              <w:t>Multiply the Legal Liability premium for the desired deductible by 1.15.</w:t>
            </w:r>
          </w:p>
        </w:tc>
      </w:tr>
      <w:tr w:rsidR="008E7795" w:rsidRPr="00463BA8" w14:paraId="1201D85A" w14:textId="77777777" w:rsidTr="0061447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37ECC9AE" w14:textId="77777777" w:rsidR="008E7795" w:rsidRPr="00463BA8" w:rsidRDefault="008E7795" w:rsidP="00614471">
            <w:pPr>
              <w:pStyle w:val="tabletext11"/>
            </w:pPr>
            <w:r w:rsidRPr="00463BA8">
              <w:t>For additional coverages, refer to company.</w:t>
            </w:r>
          </w:p>
        </w:tc>
      </w:tr>
    </w:tbl>
    <w:p w14:paraId="0A02E30A" w14:textId="3DE7563D" w:rsidR="008E7795" w:rsidRDefault="008E7795" w:rsidP="008E7795">
      <w:pPr>
        <w:pStyle w:val="isonormal"/>
      </w:pPr>
    </w:p>
    <w:p w14:paraId="6EE449C9" w14:textId="46EF85E0" w:rsidR="008E7795" w:rsidRDefault="008E7795" w:rsidP="008E7795">
      <w:pPr>
        <w:pStyle w:val="isonormal"/>
        <w:jc w:val="left"/>
      </w:pPr>
    </w:p>
    <w:p w14:paraId="1CF4EA87" w14:textId="77777777" w:rsidR="008E7795" w:rsidRDefault="008E7795" w:rsidP="008E7795">
      <w:pPr>
        <w:pStyle w:val="isonormal"/>
        <w:sectPr w:rsidR="008E7795" w:rsidSect="008E779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AD5F7EF" w14:textId="77777777" w:rsidR="008E7795" w:rsidRPr="00935F3E" w:rsidRDefault="008E7795" w:rsidP="008E7795">
      <w:pPr>
        <w:pStyle w:val="boxrule"/>
        <w:rPr>
          <w:ins w:id="5" w:author="Author"/>
        </w:rPr>
      </w:pPr>
      <w:ins w:id="6" w:author="Author">
        <w:r w:rsidRPr="00935F3E">
          <w:lastRenderedPageBreak/>
          <w:t>225.  PREMIUM DEVELOPMENT – ZONE-RATED AUTOS</w:t>
        </w:r>
      </w:ins>
    </w:p>
    <w:p w14:paraId="7D95832E" w14:textId="77777777" w:rsidR="008E7795" w:rsidRPr="00935F3E" w:rsidRDefault="008E7795" w:rsidP="008E7795">
      <w:pPr>
        <w:pStyle w:val="outlinehd2"/>
        <w:rPr>
          <w:ins w:id="7" w:author="Author"/>
        </w:rPr>
      </w:pPr>
      <w:ins w:id="8" w:author="Author">
        <w:r w:rsidRPr="00935F3E">
          <w:tab/>
          <w:t>F.</w:t>
        </w:r>
        <w:r w:rsidRPr="00935F3E">
          <w:tab/>
          <w:t>Zone-rating Tables</w:t>
        </w:r>
      </w:ins>
    </w:p>
    <w:p w14:paraId="6BD6898C" w14:textId="77777777" w:rsidR="008E7795" w:rsidRPr="00935F3E" w:rsidRDefault="008E7795" w:rsidP="008E7795">
      <w:pPr>
        <w:pStyle w:val="space4"/>
        <w:rPr>
          <w:ins w:id="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69"/>
        <w:gridCol w:w="9"/>
      </w:tblGrid>
      <w:tr w:rsidR="008E7795" w:rsidRPr="00935F3E" w14:paraId="6294C5D5" w14:textId="77777777" w:rsidTr="00614471">
        <w:trPr>
          <w:cantSplit/>
          <w:trHeight w:val="190"/>
          <w:ins w:id="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67BA38" w14:textId="77777777" w:rsidR="008E7795" w:rsidRPr="00935F3E" w:rsidRDefault="008E7795" w:rsidP="00614471">
            <w:pPr>
              <w:pStyle w:val="tablehead"/>
              <w:rPr>
                <w:ins w:id="11" w:author="Author"/>
              </w:rPr>
            </w:pPr>
          </w:p>
        </w:tc>
        <w:tc>
          <w:tcPr>
            <w:tcW w:w="100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FC1A6" w14:textId="77777777" w:rsidR="008E7795" w:rsidRPr="00935F3E" w:rsidRDefault="008E7795" w:rsidP="00614471">
            <w:pPr>
              <w:pStyle w:val="tablehead"/>
              <w:rPr>
                <w:ins w:id="12" w:author="Author"/>
              </w:rPr>
            </w:pPr>
            <w:ins w:id="13" w:author="Author">
              <w:r w:rsidRPr="00935F3E">
                <w:t xml:space="preserve">Zone–rating Table </w:t>
              </w:r>
              <w:r w:rsidRPr="00935F3E">
                <w:rPr>
                  <w:rFonts w:cs="Arial"/>
                </w:rPr>
                <w:t>–</w:t>
              </w:r>
              <w:r w:rsidRPr="00935F3E">
                <w:t xml:space="preserve"> Zone 41 (Mountain) Combinations</w:t>
              </w:r>
            </w:ins>
          </w:p>
        </w:tc>
      </w:tr>
      <w:tr w:rsidR="008E7795" w:rsidRPr="00935F3E" w14:paraId="1B81243B" w14:textId="77777777" w:rsidTr="00614471">
        <w:trPr>
          <w:gridAfter w:val="1"/>
          <w:wAfter w:w="10" w:type="dxa"/>
          <w:cantSplit/>
          <w:trHeight w:val="190"/>
          <w:ins w:id="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7675FE" w14:textId="77777777" w:rsidR="008E7795" w:rsidRPr="00935F3E" w:rsidRDefault="008E7795" w:rsidP="00614471">
            <w:pPr>
              <w:pStyle w:val="tablehead"/>
              <w:rPr>
                <w:ins w:id="15" w:author="Author"/>
              </w:rPr>
            </w:pPr>
            <w:ins w:id="16" w:author="Author">
              <w:r w:rsidRPr="00935F3E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93D2E" w14:textId="77777777" w:rsidR="008E7795" w:rsidRPr="00935F3E" w:rsidRDefault="008E7795" w:rsidP="00614471">
            <w:pPr>
              <w:pStyle w:val="tablehead"/>
              <w:rPr>
                <w:ins w:id="17" w:author="Author"/>
              </w:rPr>
            </w:pPr>
            <w:ins w:id="18" w:author="Author">
              <w:r w:rsidRPr="00935F3E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CF87D" w14:textId="77777777" w:rsidR="008E7795" w:rsidRPr="00935F3E" w:rsidRDefault="008E7795" w:rsidP="00614471">
            <w:pPr>
              <w:pStyle w:val="tablehead"/>
              <w:rPr>
                <w:ins w:id="19" w:author="Author"/>
              </w:rPr>
            </w:pPr>
            <w:ins w:id="20" w:author="Author">
              <w:r w:rsidRPr="00935F3E">
                <w:br/>
                <w:t>Description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58C21" w14:textId="77777777" w:rsidR="008E7795" w:rsidRPr="00935F3E" w:rsidRDefault="008E7795" w:rsidP="00614471">
            <w:pPr>
              <w:pStyle w:val="tablehead"/>
              <w:rPr>
                <w:ins w:id="21" w:author="Author"/>
              </w:rPr>
            </w:pPr>
            <w:ins w:id="22" w:author="Author">
              <w:r w:rsidRPr="00935F3E">
                <w:t xml:space="preserve">$100,000 </w:t>
              </w:r>
              <w:r w:rsidRPr="00935F3E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DBB16" w14:textId="77777777" w:rsidR="008E7795" w:rsidRPr="00935F3E" w:rsidRDefault="008E7795" w:rsidP="00614471">
            <w:pPr>
              <w:pStyle w:val="tablehead"/>
              <w:rPr>
                <w:ins w:id="23" w:author="Author"/>
              </w:rPr>
            </w:pPr>
            <w:ins w:id="24" w:author="Author">
              <w:r w:rsidRPr="00935F3E">
                <w:t>$500 Deductible</w:t>
              </w:r>
              <w:r w:rsidRPr="00935F3E">
                <w:br/>
                <w:t>Collision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F0073" w14:textId="77777777" w:rsidR="008E7795" w:rsidRPr="00935F3E" w:rsidRDefault="008E7795" w:rsidP="00614471">
            <w:pPr>
              <w:pStyle w:val="tablehead"/>
              <w:rPr>
                <w:ins w:id="25" w:author="Author"/>
              </w:rPr>
            </w:pPr>
            <w:ins w:id="26" w:author="Author">
              <w:r w:rsidRPr="00935F3E">
                <w:t>$500 Deductible</w:t>
              </w:r>
              <w:r w:rsidRPr="00935F3E">
                <w:br/>
                <w:t>Comprehensive</w:t>
              </w:r>
            </w:ins>
          </w:p>
        </w:tc>
      </w:tr>
      <w:tr w:rsidR="008E7795" w:rsidRPr="00935F3E" w14:paraId="1381F1E7" w14:textId="77777777" w:rsidTr="00614471">
        <w:trPr>
          <w:gridAfter w:val="1"/>
          <w:wAfter w:w="9" w:type="dxa"/>
          <w:cantSplit/>
          <w:trHeight w:val="190"/>
          <w:ins w:id="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57A6DA" w14:textId="77777777" w:rsidR="008E7795" w:rsidRPr="00935F3E" w:rsidRDefault="008E7795" w:rsidP="00614471">
            <w:pPr>
              <w:pStyle w:val="tabletext00"/>
              <w:rPr>
                <w:ins w:id="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8D49B" w14:textId="77777777" w:rsidR="008E7795" w:rsidRPr="00935F3E" w:rsidRDefault="008E7795" w:rsidP="00614471">
            <w:pPr>
              <w:pStyle w:val="tabletext00"/>
              <w:jc w:val="center"/>
              <w:rPr>
                <w:ins w:id="29" w:author="Author"/>
              </w:rPr>
            </w:pPr>
            <w:ins w:id="30" w:author="Author">
              <w:r w:rsidRPr="00935F3E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12F39" w14:textId="77777777" w:rsidR="008E7795" w:rsidRPr="00935F3E" w:rsidRDefault="008E7795" w:rsidP="00614471">
            <w:pPr>
              <w:pStyle w:val="tabletext00"/>
              <w:rPr>
                <w:ins w:id="31" w:author="Author"/>
              </w:rPr>
            </w:pPr>
            <w:ins w:id="32" w:author="Author">
              <w:r w:rsidRPr="00935F3E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AD93B8" w14:textId="77777777" w:rsidR="008E7795" w:rsidRPr="00935F3E" w:rsidRDefault="008E7795" w:rsidP="00614471">
            <w:pPr>
              <w:pStyle w:val="tabletext00"/>
              <w:jc w:val="right"/>
              <w:rPr>
                <w:ins w:id="33" w:author="Author"/>
              </w:rPr>
            </w:pPr>
            <w:ins w:id="34" w:author="Author">
              <w:r w:rsidRPr="00935F3E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08D6FC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35" w:author="Author"/>
              </w:rPr>
            </w:pPr>
            <w:ins w:id="36" w:author="Author">
              <w:r w:rsidRPr="00935F3E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2C2C8F" w14:textId="77777777" w:rsidR="008E7795" w:rsidRPr="00935F3E" w:rsidRDefault="008E7795" w:rsidP="00614471">
            <w:pPr>
              <w:pStyle w:val="tabletext00"/>
              <w:jc w:val="right"/>
              <w:rPr>
                <w:ins w:id="37" w:author="Author"/>
              </w:rPr>
            </w:pPr>
            <w:ins w:id="38" w:author="Author">
              <w:r w:rsidRPr="00935F3E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B62778" w14:textId="77777777" w:rsidR="008E7795" w:rsidRPr="00935F3E" w:rsidRDefault="008E7795" w:rsidP="00614471">
            <w:pPr>
              <w:pStyle w:val="tabletext00"/>
              <w:rPr>
                <w:ins w:id="39" w:author="Author"/>
              </w:rPr>
            </w:pPr>
            <w:ins w:id="40" w:author="Author">
              <w:r w:rsidRPr="00935F3E">
                <w:t xml:space="preserve">  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14DEF0" w14:textId="77777777" w:rsidR="008E7795" w:rsidRPr="00935F3E" w:rsidRDefault="008E7795" w:rsidP="00614471">
            <w:pPr>
              <w:pStyle w:val="tabletext00"/>
              <w:jc w:val="right"/>
              <w:rPr>
                <w:ins w:id="41" w:author="Author"/>
              </w:rPr>
            </w:pPr>
            <w:ins w:id="42" w:author="Author">
              <w:r w:rsidRPr="00935F3E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B98DCE" w14:textId="77777777" w:rsidR="008E7795" w:rsidRPr="00935F3E" w:rsidRDefault="008E7795" w:rsidP="00614471">
            <w:pPr>
              <w:pStyle w:val="tabletext00"/>
              <w:rPr>
                <w:ins w:id="43" w:author="Author"/>
              </w:rPr>
            </w:pPr>
            <w:ins w:id="44" w:author="Author">
              <w:r w:rsidRPr="00935F3E">
                <w:t>275</w:t>
              </w:r>
            </w:ins>
          </w:p>
        </w:tc>
      </w:tr>
      <w:tr w:rsidR="008E7795" w:rsidRPr="00935F3E" w14:paraId="54AE6C8D" w14:textId="77777777" w:rsidTr="00614471">
        <w:trPr>
          <w:gridAfter w:val="1"/>
          <w:wAfter w:w="9" w:type="dxa"/>
          <w:cantSplit/>
          <w:trHeight w:val="190"/>
          <w:ins w:id="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29EB21" w14:textId="77777777" w:rsidR="008E7795" w:rsidRPr="00935F3E" w:rsidRDefault="008E7795" w:rsidP="00614471">
            <w:pPr>
              <w:pStyle w:val="tabletext00"/>
              <w:rPr>
                <w:ins w:id="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E4462" w14:textId="77777777" w:rsidR="008E7795" w:rsidRPr="00935F3E" w:rsidRDefault="008E7795" w:rsidP="00614471">
            <w:pPr>
              <w:pStyle w:val="tabletext00"/>
              <w:jc w:val="center"/>
              <w:rPr>
                <w:ins w:id="47" w:author="Author"/>
              </w:rPr>
            </w:pPr>
            <w:ins w:id="48" w:author="Author">
              <w:r w:rsidRPr="00935F3E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20C97" w14:textId="77777777" w:rsidR="008E7795" w:rsidRPr="00935F3E" w:rsidRDefault="008E7795" w:rsidP="00614471">
            <w:pPr>
              <w:pStyle w:val="tabletext00"/>
              <w:rPr>
                <w:ins w:id="49" w:author="Author"/>
              </w:rPr>
            </w:pPr>
            <w:ins w:id="50" w:author="Author">
              <w:r w:rsidRPr="00935F3E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A9BE0B" w14:textId="77777777" w:rsidR="008E7795" w:rsidRPr="00935F3E" w:rsidRDefault="008E7795" w:rsidP="00614471">
            <w:pPr>
              <w:pStyle w:val="tabletext00"/>
              <w:jc w:val="right"/>
              <w:rPr>
                <w:ins w:id="5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EC86E2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52" w:author="Author"/>
              </w:rPr>
            </w:pPr>
            <w:ins w:id="53" w:author="Author">
              <w:r w:rsidRPr="00935F3E"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FF729C" w14:textId="77777777" w:rsidR="008E7795" w:rsidRPr="00935F3E" w:rsidRDefault="008E7795" w:rsidP="00614471">
            <w:pPr>
              <w:pStyle w:val="tabletext00"/>
              <w:jc w:val="right"/>
              <w:rPr>
                <w:ins w:id="5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DC6A5D" w14:textId="77777777" w:rsidR="008E7795" w:rsidRPr="00935F3E" w:rsidRDefault="008E7795" w:rsidP="00614471">
            <w:pPr>
              <w:pStyle w:val="tabletext00"/>
              <w:rPr>
                <w:ins w:id="55" w:author="Author"/>
              </w:rPr>
            </w:pPr>
            <w:ins w:id="56" w:author="Author">
              <w:r w:rsidRPr="00935F3E">
                <w:t xml:space="preserve">  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E96B9F" w14:textId="77777777" w:rsidR="008E7795" w:rsidRPr="00935F3E" w:rsidRDefault="008E7795" w:rsidP="00614471">
            <w:pPr>
              <w:pStyle w:val="tabletext00"/>
              <w:jc w:val="right"/>
              <w:rPr>
                <w:ins w:id="5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D273B9" w14:textId="77777777" w:rsidR="008E7795" w:rsidRPr="00935F3E" w:rsidRDefault="008E7795" w:rsidP="00614471">
            <w:pPr>
              <w:pStyle w:val="tabletext00"/>
              <w:rPr>
                <w:ins w:id="58" w:author="Author"/>
              </w:rPr>
            </w:pPr>
            <w:ins w:id="59" w:author="Author">
              <w:r w:rsidRPr="00935F3E">
                <w:t>281</w:t>
              </w:r>
            </w:ins>
          </w:p>
        </w:tc>
      </w:tr>
      <w:tr w:rsidR="008E7795" w:rsidRPr="00935F3E" w14:paraId="43A07760" w14:textId="77777777" w:rsidTr="00614471">
        <w:trPr>
          <w:gridAfter w:val="1"/>
          <w:wAfter w:w="9" w:type="dxa"/>
          <w:cantSplit/>
          <w:trHeight w:val="190"/>
          <w:ins w:id="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87503D" w14:textId="77777777" w:rsidR="008E7795" w:rsidRPr="00935F3E" w:rsidRDefault="008E7795" w:rsidP="00614471">
            <w:pPr>
              <w:pStyle w:val="tabletext00"/>
              <w:rPr>
                <w:ins w:id="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E0708" w14:textId="77777777" w:rsidR="008E7795" w:rsidRPr="00935F3E" w:rsidRDefault="008E7795" w:rsidP="00614471">
            <w:pPr>
              <w:pStyle w:val="tabletext00"/>
              <w:jc w:val="center"/>
              <w:rPr>
                <w:ins w:id="62" w:author="Author"/>
              </w:rPr>
            </w:pPr>
            <w:ins w:id="63" w:author="Author">
              <w:r w:rsidRPr="00935F3E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093B4" w14:textId="77777777" w:rsidR="008E7795" w:rsidRPr="00935F3E" w:rsidRDefault="008E7795" w:rsidP="00614471">
            <w:pPr>
              <w:pStyle w:val="tabletext00"/>
              <w:rPr>
                <w:ins w:id="64" w:author="Author"/>
              </w:rPr>
            </w:pPr>
            <w:ins w:id="65" w:author="Author">
              <w:r w:rsidRPr="00935F3E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2F130B" w14:textId="77777777" w:rsidR="008E7795" w:rsidRPr="00935F3E" w:rsidRDefault="008E7795" w:rsidP="00614471">
            <w:pPr>
              <w:pStyle w:val="tabletext00"/>
              <w:jc w:val="right"/>
              <w:rPr>
                <w:ins w:id="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FA5EBD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67" w:author="Author"/>
              </w:rPr>
            </w:pPr>
            <w:ins w:id="68" w:author="Author">
              <w:r w:rsidRPr="00935F3E"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117F62" w14:textId="77777777" w:rsidR="008E7795" w:rsidRPr="00935F3E" w:rsidRDefault="008E7795" w:rsidP="00614471">
            <w:pPr>
              <w:pStyle w:val="tabletext00"/>
              <w:jc w:val="right"/>
              <w:rPr>
                <w:ins w:id="6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509CDA" w14:textId="77777777" w:rsidR="008E7795" w:rsidRPr="00935F3E" w:rsidRDefault="008E7795" w:rsidP="00614471">
            <w:pPr>
              <w:pStyle w:val="tabletext00"/>
              <w:rPr>
                <w:ins w:id="70" w:author="Author"/>
              </w:rPr>
            </w:pPr>
            <w:ins w:id="71" w:author="Author">
              <w:r w:rsidRPr="00935F3E">
                <w:t xml:space="preserve">  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9E57A0" w14:textId="77777777" w:rsidR="008E7795" w:rsidRPr="00935F3E" w:rsidRDefault="008E7795" w:rsidP="00614471">
            <w:pPr>
              <w:pStyle w:val="tabletext00"/>
              <w:jc w:val="right"/>
              <w:rPr>
                <w:ins w:id="7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94557D" w14:textId="77777777" w:rsidR="008E7795" w:rsidRPr="00935F3E" w:rsidRDefault="008E7795" w:rsidP="00614471">
            <w:pPr>
              <w:pStyle w:val="tabletext00"/>
              <w:rPr>
                <w:ins w:id="73" w:author="Author"/>
              </w:rPr>
            </w:pPr>
            <w:ins w:id="74" w:author="Author">
              <w:r w:rsidRPr="00935F3E">
                <w:t>315</w:t>
              </w:r>
            </w:ins>
          </w:p>
        </w:tc>
      </w:tr>
      <w:tr w:rsidR="008E7795" w:rsidRPr="00935F3E" w14:paraId="2BB4C22E" w14:textId="77777777" w:rsidTr="00614471">
        <w:trPr>
          <w:gridAfter w:val="1"/>
          <w:wAfter w:w="9" w:type="dxa"/>
          <w:cantSplit/>
          <w:trHeight w:val="190"/>
          <w:ins w:id="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1064FA" w14:textId="77777777" w:rsidR="008E7795" w:rsidRPr="00935F3E" w:rsidRDefault="008E7795" w:rsidP="00614471">
            <w:pPr>
              <w:pStyle w:val="tabletext00"/>
              <w:rPr>
                <w:ins w:id="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ED97C" w14:textId="77777777" w:rsidR="008E7795" w:rsidRPr="00935F3E" w:rsidRDefault="008E7795" w:rsidP="00614471">
            <w:pPr>
              <w:pStyle w:val="tabletext00"/>
              <w:jc w:val="center"/>
              <w:rPr>
                <w:ins w:id="77" w:author="Author"/>
              </w:rPr>
            </w:pPr>
            <w:ins w:id="78" w:author="Author">
              <w:r w:rsidRPr="00935F3E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A3DE5" w14:textId="77777777" w:rsidR="008E7795" w:rsidRPr="00935F3E" w:rsidRDefault="008E7795" w:rsidP="00614471">
            <w:pPr>
              <w:pStyle w:val="tabletext00"/>
              <w:rPr>
                <w:ins w:id="79" w:author="Author"/>
              </w:rPr>
            </w:pPr>
            <w:ins w:id="80" w:author="Author">
              <w:r w:rsidRPr="00935F3E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55377C" w14:textId="77777777" w:rsidR="008E7795" w:rsidRPr="00935F3E" w:rsidRDefault="008E7795" w:rsidP="00614471">
            <w:pPr>
              <w:pStyle w:val="tabletext00"/>
              <w:jc w:val="right"/>
              <w:rPr>
                <w:ins w:id="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3E59DA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82" w:author="Author"/>
              </w:rPr>
            </w:pPr>
            <w:ins w:id="83" w:author="Author">
              <w:r w:rsidRPr="00935F3E"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09D6D0" w14:textId="77777777" w:rsidR="008E7795" w:rsidRPr="00935F3E" w:rsidRDefault="008E7795" w:rsidP="00614471">
            <w:pPr>
              <w:pStyle w:val="tabletext00"/>
              <w:jc w:val="right"/>
              <w:rPr>
                <w:ins w:id="8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82C281" w14:textId="77777777" w:rsidR="008E7795" w:rsidRPr="00935F3E" w:rsidRDefault="008E7795" w:rsidP="00614471">
            <w:pPr>
              <w:pStyle w:val="tabletext00"/>
              <w:rPr>
                <w:ins w:id="85" w:author="Author"/>
              </w:rPr>
            </w:pPr>
            <w:ins w:id="86" w:author="Author">
              <w:r w:rsidRPr="00935F3E">
                <w:t xml:space="preserve">  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6C99A5" w14:textId="77777777" w:rsidR="008E7795" w:rsidRPr="00935F3E" w:rsidRDefault="008E7795" w:rsidP="00614471">
            <w:pPr>
              <w:pStyle w:val="tabletext00"/>
              <w:jc w:val="right"/>
              <w:rPr>
                <w:ins w:id="8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4F0D0F" w14:textId="77777777" w:rsidR="008E7795" w:rsidRPr="00935F3E" w:rsidRDefault="008E7795" w:rsidP="00614471">
            <w:pPr>
              <w:pStyle w:val="tabletext00"/>
              <w:rPr>
                <w:ins w:id="88" w:author="Author"/>
              </w:rPr>
            </w:pPr>
            <w:ins w:id="89" w:author="Author">
              <w:r w:rsidRPr="00935F3E">
                <w:t>281</w:t>
              </w:r>
            </w:ins>
          </w:p>
        </w:tc>
      </w:tr>
      <w:tr w:rsidR="008E7795" w:rsidRPr="00935F3E" w14:paraId="433A08DE" w14:textId="77777777" w:rsidTr="00614471">
        <w:trPr>
          <w:gridAfter w:val="1"/>
          <w:wAfter w:w="9" w:type="dxa"/>
          <w:cantSplit/>
          <w:trHeight w:val="190"/>
          <w:ins w:id="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8A2E5C" w14:textId="77777777" w:rsidR="008E7795" w:rsidRPr="00935F3E" w:rsidRDefault="008E7795" w:rsidP="00614471">
            <w:pPr>
              <w:pStyle w:val="tabletext00"/>
              <w:rPr>
                <w:ins w:id="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15C7B" w14:textId="77777777" w:rsidR="008E7795" w:rsidRPr="00935F3E" w:rsidRDefault="008E7795" w:rsidP="00614471">
            <w:pPr>
              <w:pStyle w:val="tabletext00"/>
              <w:jc w:val="center"/>
              <w:rPr>
                <w:ins w:id="92" w:author="Author"/>
              </w:rPr>
            </w:pPr>
            <w:ins w:id="93" w:author="Author">
              <w:r w:rsidRPr="00935F3E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5CB73" w14:textId="77777777" w:rsidR="008E7795" w:rsidRPr="00935F3E" w:rsidRDefault="008E7795" w:rsidP="00614471">
            <w:pPr>
              <w:pStyle w:val="tabletext00"/>
              <w:rPr>
                <w:ins w:id="94" w:author="Author"/>
              </w:rPr>
            </w:pPr>
            <w:ins w:id="95" w:author="Author">
              <w:r w:rsidRPr="00935F3E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BAE2C7" w14:textId="77777777" w:rsidR="008E7795" w:rsidRPr="00935F3E" w:rsidRDefault="008E7795" w:rsidP="00614471">
            <w:pPr>
              <w:pStyle w:val="tabletext00"/>
              <w:jc w:val="right"/>
              <w:rPr>
                <w:ins w:id="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9ACAA2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97" w:author="Author"/>
              </w:rPr>
            </w:pPr>
            <w:ins w:id="98" w:author="Author">
              <w:r w:rsidRPr="00935F3E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5C5044" w14:textId="77777777" w:rsidR="008E7795" w:rsidRPr="00935F3E" w:rsidRDefault="008E7795" w:rsidP="00614471">
            <w:pPr>
              <w:pStyle w:val="tabletext00"/>
              <w:jc w:val="right"/>
              <w:rPr>
                <w:ins w:id="9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800903" w14:textId="77777777" w:rsidR="008E7795" w:rsidRPr="00935F3E" w:rsidRDefault="008E7795" w:rsidP="00614471">
            <w:pPr>
              <w:pStyle w:val="tabletext00"/>
              <w:rPr>
                <w:ins w:id="100" w:author="Author"/>
              </w:rPr>
            </w:pPr>
            <w:ins w:id="101" w:author="Author">
              <w:r w:rsidRPr="00935F3E">
                <w:t xml:space="preserve">  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E6766F" w14:textId="77777777" w:rsidR="008E7795" w:rsidRPr="00935F3E" w:rsidRDefault="008E7795" w:rsidP="00614471">
            <w:pPr>
              <w:pStyle w:val="tabletext00"/>
              <w:jc w:val="right"/>
              <w:rPr>
                <w:ins w:id="10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5A3898" w14:textId="77777777" w:rsidR="008E7795" w:rsidRPr="00935F3E" w:rsidRDefault="008E7795" w:rsidP="00614471">
            <w:pPr>
              <w:pStyle w:val="tabletext00"/>
              <w:rPr>
                <w:ins w:id="103" w:author="Author"/>
              </w:rPr>
            </w:pPr>
            <w:ins w:id="104" w:author="Author">
              <w:r w:rsidRPr="00935F3E">
                <w:t>275</w:t>
              </w:r>
            </w:ins>
          </w:p>
        </w:tc>
      </w:tr>
      <w:tr w:rsidR="008E7795" w:rsidRPr="00935F3E" w14:paraId="18FB1BD9" w14:textId="77777777" w:rsidTr="00614471">
        <w:trPr>
          <w:gridAfter w:val="1"/>
          <w:wAfter w:w="9" w:type="dxa"/>
          <w:cantSplit/>
          <w:trHeight w:val="190"/>
          <w:ins w:id="1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730AFC" w14:textId="77777777" w:rsidR="008E7795" w:rsidRPr="00935F3E" w:rsidRDefault="008E7795" w:rsidP="00614471">
            <w:pPr>
              <w:pStyle w:val="tabletext00"/>
              <w:rPr>
                <w:ins w:id="1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93352" w14:textId="77777777" w:rsidR="008E7795" w:rsidRPr="00935F3E" w:rsidRDefault="008E7795" w:rsidP="00614471">
            <w:pPr>
              <w:pStyle w:val="tabletext00"/>
              <w:jc w:val="center"/>
              <w:rPr>
                <w:ins w:id="107" w:author="Author"/>
              </w:rPr>
            </w:pPr>
            <w:ins w:id="108" w:author="Author">
              <w:r w:rsidRPr="00935F3E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2BF76" w14:textId="77777777" w:rsidR="008E7795" w:rsidRPr="00935F3E" w:rsidRDefault="008E7795" w:rsidP="00614471">
            <w:pPr>
              <w:pStyle w:val="tabletext00"/>
              <w:rPr>
                <w:ins w:id="109" w:author="Author"/>
              </w:rPr>
            </w:pPr>
            <w:ins w:id="110" w:author="Author">
              <w:r w:rsidRPr="00935F3E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67D048" w14:textId="77777777" w:rsidR="008E7795" w:rsidRPr="00935F3E" w:rsidRDefault="008E7795" w:rsidP="00614471">
            <w:pPr>
              <w:pStyle w:val="tabletext00"/>
              <w:jc w:val="right"/>
              <w:rPr>
                <w:ins w:id="11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AE3FC2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112" w:author="Author"/>
              </w:rPr>
            </w:pPr>
            <w:ins w:id="113" w:author="Author">
              <w:r w:rsidRPr="00935F3E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D0E678" w14:textId="77777777" w:rsidR="008E7795" w:rsidRPr="00935F3E" w:rsidRDefault="008E7795" w:rsidP="00614471">
            <w:pPr>
              <w:pStyle w:val="tabletext00"/>
              <w:jc w:val="right"/>
              <w:rPr>
                <w:ins w:id="11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266024" w14:textId="77777777" w:rsidR="008E7795" w:rsidRPr="00935F3E" w:rsidRDefault="008E7795" w:rsidP="00614471">
            <w:pPr>
              <w:pStyle w:val="tabletext00"/>
              <w:rPr>
                <w:ins w:id="115" w:author="Author"/>
              </w:rPr>
            </w:pPr>
            <w:ins w:id="116" w:author="Author">
              <w:r w:rsidRPr="00935F3E">
                <w:t xml:space="preserve">  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42F0B0" w14:textId="77777777" w:rsidR="008E7795" w:rsidRPr="00935F3E" w:rsidRDefault="008E7795" w:rsidP="00614471">
            <w:pPr>
              <w:pStyle w:val="tabletext00"/>
              <w:jc w:val="right"/>
              <w:rPr>
                <w:ins w:id="11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185ED6" w14:textId="77777777" w:rsidR="008E7795" w:rsidRPr="00935F3E" w:rsidRDefault="008E7795" w:rsidP="00614471">
            <w:pPr>
              <w:pStyle w:val="tabletext00"/>
              <w:rPr>
                <w:ins w:id="118" w:author="Author"/>
              </w:rPr>
            </w:pPr>
            <w:ins w:id="119" w:author="Author">
              <w:r w:rsidRPr="00935F3E">
                <w:t>269</w:t>
              </w:r>
            </w:ins>
          </w:p>
        </w:tc>
      </w:tr>
      <w:tr w:rsidR="008E7795" w:rsidRPr="00935F3E" w14:paraId="715FEBA2" w14:textId="77777777" w:rsidTr="00614471">
        <w:trPr>
          <w:gridAfter w:val="1"/>
          <w:wAfter w:w="9" w:type="dxa"/>
          <w:cantSplit/>
          <w:trHeight w:val="190"/>
          <w:ins w:id="1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682115" w14:textId="77777777" w:rsidR="008E7795" w:rsidRPr="00935F3E" w:rsidRDefault="008E7795" w:rsidP="00614471">
            <w:pPr>
              <w:pStyle w:val="tabletext00"/>
              <w:rPr>
                <w:ins w:id="1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A06E2" w14:textId="77777777" w:rsidR="008E7795" w:rsidRPr="00935F3E" w:rsidRDefault="008E7795" w:rsidP="00614471">
            <w:pPr>
              <w:pStyle w:val="tabletext00"/>
              <w:jc w:val="center"/>
              <w:rPr>
                <w:ins w:id="122" w:author="Author"/>
              </w:rPr>
            </w:pPr>
            <w:ins w:id="123" w:author="Author">
              <w:r w:rsidRPr="00935F3E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6E771" w14:textId="77777777" w:rsidR="008E7795" w:rsidRPr="00935F3E" w:rsidRDefault="008E7795" w:rsidP="00614471">
            <w:pPr>
              <w:pStyle w:val="tabletext00"/>
              <w:rPr>
                <w:ins w:id="124" w:author="Author"/>
              </w:rPr>
            </w:pPr>
            <w:ins w:id="125" w:author="Author">
              <w:r w:rsidRPr="00935F3E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999DA4" w14:textId="77777777" w:rsidR="008E7795" w:rsidRPr="00935F3E" w:rsidRDefault="008E7795" w:rsidP="00614471">
            <w:pPr>
              <w:pStyle w:val="tabletext00"/>
              <w:jc w:val="right"/>
              <w:rPr>
                <w:ins w:id="1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4149E9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127" w:author="Author"/>
              </w:rPr>
            </w:pPr>
            <w:ins w:id="128" w:author="Author">
              <w:r w:rsidRPr="00935F3E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BD455C" w14:textId="77777777" w:rsidR="008E7795" w:rsidRPr="00935F3E" w:rsidRDefault="008E7795" w:rsidP="00614471">
            <w:pPr>
              <w:pStyle w:val="tabletext00"/>
              <w:jc w:val="right"/>
              <w:rPr>
                <w:ins w:id="12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1AD2D5" w14:textId="77777777" w:rsidR="008E7795" w:rsidRPr="00935F3E" w:rsidRDefault="008E7795" w:rsidP="00614471">
            <w:pPr>
              <w:pStyle w:val="tabletext00"/>
              <w:rPr>
                <w:ins w:id="130" w:author="Author"/>
              </w:rPr>
            </w:pPr>
            <w:ins w:id="131" w:author="Author">
              <w:r w:rsidRPr="00935F3E">
                <w:t xml:space="preserve">  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170B3F" w14:textId="77777777" w:rsidR="008E7795" w:rsidRPr="00935F3E" w:rsidRDefault="008E7795" w:rsidP="00614471">
            <w:pPr>
              <w:pStyle w:val="tabletext00"/>
              <w:jc w:val="right"/>
              <w:rPr>
                <w:ins w:id="13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174FDF" w14:textId="77777777" w:rsidR="008E7795" w:rsidRPr="00935F3E" w:rsidRDefault="008E7795" w:rsidP="00614471">
            <w:pPr>
              <w:pStyle w:val="tabletext00"/>
              <w:rPr>
                <w:ins w:id="133" w:author="Author"/>
              </w:rPr>
            </w:pPr>
            <w:ins w:id="134" w:author="Author">
              <w:r w:rsidRPr="00935F3E">
                <w:t>269</w:t>
              </w:r>
            </w:ins>
          </w:p>
        </w:tc>
      </w:tr>
      <w:tr w:rsidR="008E7795" w:rsidRPr="00935F3E" w14:paraId="5FC55DF4" w14:textId="77777777" w:rsidTr="00614471">
        <w:trPr>
          <w:gridAfter w:val="1"/>
          <w:wAfter w:w="9" w:type="dxa"/>
          <w:cantSplit/>
          <w:trHeight w:val="190"/>
          <w:ins w:id="1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DFACF3" w14:textId="77777777" w:rsidR="008E7795" w:rsidRPr="00935F3E" w:rsidRDefault="008E7795" w:rsidP="00614471">
            <w:pPr>
              <w:pStyle w:val="tabletext00"/>
              <w:rPr>
                <w:ins w:id="1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AACF0" w14:textId="77777777" w:rsidR="008E7795" w:rsidRPr="00935F3E" w:rsidRDefault="008E7795" w:rsidP="00614471">
            <w:pPr>
              <w:pStyle w:val="tabletext00"/>
              <w:jc w:val="center"/>
              <w:rPr>
                <w:ins w:id="137" w:author="Author"/>
              </w:rPr>
            </w:pPr>
            <w:ins w:id="138" w:author="Author">
              <w:r w:rsidRPr="00935F3E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931AD" w14:textId="77777777" w:rsidR="008E7795" w:rsidRPr="00935F3E" w:rsidRDefault="008E7795" w:rsidP="00614471">
            <w:pPr>
              <w:pStyle w:val="tabletext00"/>
              <w:rPr>
                <w:ins w:id="139" w:author="Author"/>
              </w:rPr>
            </w:pPr>
            <w:ins w:id="140" w:author="Author">
              <w:r w:rsidRPr="00935F3E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83A66B" w14:textId="77777777" w:rsidR="008E7795" w:rsidRPr="00935F3E" w:rsidRDefault="008E7795" w:rsidP="00614471">
            <w:pPr>
              <w:pStyle w:val="tabletext00"/>
              <w:jc w:val="right"/>
              <w:rPr>
                <w:ins w:id="1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94385B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142" w:author="Author"/>
              </w:rPr>
            </w:pPr>
            <w:ins w:id="143" w:author="Author">
              <w:r w:rsidRPr="00935F3E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42BA99" w14:textId="77777777" w:rsidR="008E7795" w:rsidRPr="00935F3E" w:rsidRDefault="008E7795" w:rsidP="00614471">
            <w:pPr>
              <w:pStyle w:val="tabletext00"/>
              <w:jc w:val="right"/>
              <w:rPr>
                <w:ins w:id="14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FD5AA0" w14:textId="77777777" w:rsidR="008E7795" w:rsidRPr="00935F3E" w:rsidRDefault="008E7795" w:rsidP="00614471">
            <w:pPr>
              <w:pStyle w:val="tabletext00"/>
              <w:rPr>
                <w:ins w:id="145" w:author="Author"/>
              </w:rPr>
            </w:pPr>
            <w:ins w:id="146" w:author="Author">
              <w:r w:rsidRPr="00935F3E">
                <w:t xml:space="preserve">  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8A53D6" w14:textId="77777777" w:rsidR="008E7795" w:rsidRPr="00935F3E" w:rsidRDefault="008E7795" w:rsidP="00614471">
            <w:pPr>
              <w:pStyle w:val="tabletext00"/>
              <w:jc w:val="right"/>
              <w:rPr>
                <w:ins w:id="14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BF1CED" w14:textId="77777777" w:rsidR="008E7795" w:rsidRPr="00935F3E" w:rsidRDefault="008E7795" w:rsidP="00614471">
            <w:pPr>
              <w:pStyle w:val="tabletext00"/>
              <w:rPr>
                <w:ins w:id="148" w:author="Author"/>
              </w:rPr>
            </w:pPr>
            <w:ins w:id="149" w:author="Author">
              <w:r w:rsidRPr="00935F3E">
                <w:t>269</w:t>
              </w:r>
            </w:ins>
          </w:p>
        </w:tc>
      </w:tr>
      <w:tr w:rsidR="008E7795" w:rsidRPr="00935F3E" w14:paraId="3A5A97BF" w14:textId="77777777" w:rsidTr="00614471">
        <w:trPr>
          <w:gridAfter w:val="1"/>
          <w:wAfter w:w="9" w:type="dxa"/>
          <w:cantSplit/>
          <w:trHeight w:val="190"/>
          <w:ins w:id="1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B239C6" w14:textId="77777777" w:rsidR="008E7795" w:rsidRPr="00935F3E" w:rsidRDefault="008E7795" w:rsidP="00614471">
            <w:pPr>
              <w:pStyle w:val="tabletext00"/>
              <w:rPr>
                <w:ins w:id="1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F3C7F" w14:textId="77777777" w:rsidR="008E7795" w:rsidRPr="00935F3E" w:rsidRDefault="008E7795" w:rsidP="00614471">
            <w:pPr>
              <w:pStyle w:val="tabletext00"/>
              <w:jc w:val="center"/>
              <w:rPr>
                <w:ins w:id="152" w:author="Author"/>
              </w:rPr>
            </w:pPr>
            <w:ins w:id="153" w:author="Author">
              <w:r w:rsidRPr="00935F3E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08643" w14:textId="77777777" w:rsidR="008E7795" w:rsidRPr="00935F3E" w:rsidRDefault="008E7795" w:rsidP="00614471">
            <w:pPr>
              <w:pStyle w:val="tabletext00"/>
              <w:rPr>
                <w:ins w:id="154" w:author="Author"/>
              </w:rPr>
            </w:pPr>
            <w:ins w:id="155" w:author="Author">
              <w:r w:rsidRPr="00935F3E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BA609" w14:textId="77777777" w:rsidR="008E7795" w:rsidRPr="00935F3E" w:rsidRDefault="008E7795" w:rsidP="00614471">
            <w:pPr>
              <w:pStyle w:val="tabletext00"/>
              <w:jc w:val="right"/>
              <w:rPr>
                <w:ins w:id="1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2D7E1C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157" w:author="Author"/>
              </w:rPr>
            </w:pPr>
            <w:ins w:id="158" w:author="Author">
              <w:r w:rsidRPr="00935F3E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4BE605" w14:textId="77777777" w:rsidR="008E7795" w:rsidRPr="00935F3E" w:rsidRDefault="008E7795" w:rsidP="00614471">
            <w:pPr>
              <w:pStyle w:val="tabletext00"/>
              <w:jc w:val="right"/>
              <w:rPr>
                <w:ins w:id="15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C40C3B" w14:textId="77777777" w:rsidR="008E7795" w:rsidRPr="00935F3E" w:rsidRDefault="008E7795" w:rsidP="00614471">
            <w:pPr>
              <w:pStyle w:val="tabletext00"/>
              <w:rPr>
                <w:ins w:id="160" w:author="Author"/>
              </w:rPr>
            </w:pPr>
            <w:ins w:id="161" w:author="Author">
              <w:r w:rsidRPr="00935F3E">
                <w:t xml:space="preserve">  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161908" w14:textId="77777777" w:rsidR="008E7795" w:rsidRPr="00935F3E" w:rsidRDefault="008E7795" w:rsidP="00614471">
            <w:pPr>
              <w:pStyle w:val="tabletext00"/>
              <w:jc w:val="right"/>
              <w:rPr>
                <w:ins w:id="16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CB53CC" w14:textId="77777777" w:rsidR="008E7795" w:rsidRPr="00935F3E" w:rsidRDefault="008E7795" w:rsidP="00614471">
            <w:pPr>
              <w:pStyle w:val="tabletext00"/>
              <w:rPr>
                <w:ins w:id="163" w:author="Author"/>
              </w:rPr>
            </w:pPr>
            <w:ins w:id="164" w:author="Author">
              <w:r w:rsidRPr="00935F3E">
                <w:t>275</w:t>
              </w:r>
            </w:ins>
          </w:p>
        </w:tc>
      </w:tr>
      <w:tr w:rsidR="008E7795" w:rsidRPr="00935F3E" w14:paraId="14A628A3" w14:textId="77777777" w:rsidTr="00614471">
        <w:trPr>
          <w:gridAfter w:val="1"/>
          <w:wAfter w:w="9" w:type="dxa"/>
          <w:cantSplit/>
          <w:trHeight w:val="190"/>
          <w:ins w:id="1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7C3DAC" w14:textId="77777777" w:rsidR="008E7795" w:rsidRPr="00935F3E" w:rsidRDefault="008E7795" w:rsidP="00614471">
            <w:pPr>
              <w:pStyle w:val="tabletext00"/>
              <w:rPr>
                <w:ins w:id="1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6CDAB" w14:textId="77777777" w:rsidR="008E7795" w:rsidRPr="00935F3E" w:rsidRDefault="008E7795" w:rsidP="00614471">
            <w:pPr>
              <w:pStyle w:val="tabletext00"/>
              <w:jc w:val="center"/>
              <w:rPr>
                <w:ins w:id="167" w:author="Author"/>
              </w:rPr>
            </w:pPr>
            <w:ins w:id="168" w:author="Author">
              <w:r w:rsidRPr="00935F3E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CFF54" w14:textId="77777777" w:rsidR="008E7795" w:rsidRPr="00935F3E" w:rsidRDefault="008E7795" w:rsidP="00614471">
            <w:pPr>
              <w:pStyle w:val="tabletext00"/>
              <w:rPr>
                <w:ins w:id="169" w:author="Author"/>
              </w:rPr>
            </w:pPr>
            <w:ins w:id="170" w:author="Author">
              <w:r w:rsidRPr="00935F3E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7BE3B2" w14:textId="77777777" w:rsidR="008E7795" w:rsidRPr="00935F3E" w:rsidRDefault="008E7795" w:rsidP="00614471">
            <w:pPr>
              <w:pStyle w:val="tabletext00"/>
              <w:jc w:val="right"/>
              <w:rPr>
                <w:ins w:id="17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DB2DFC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172" w:author="Author"/>
              </w:rPr>
            </w:pPr>
            <w:ins w:id="173" w:author="Author">
              <w:r w:rsidRPr="00935F3E">
                <w:t>1345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7FDC03" w14:textId="77777777" w:rsidR="008E7795" w:rsidRPr="00935F3E" w:rsidRDefault="008E7795" w:rsidP="00614471">
            <w:pPr>
              <w:pStyle w:val="tabletext00"/>
              <w:jc w:val="right"/>
              <w:rPr>
                <w:ins w:id="17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283329" w14:textId="77777777" w:rsidR="008E7795" w:rsidRPr="00935F3E" w:rsidRDefault="008E7795" w:rsidP="00614471">
            <w:pPr>
              <w:pStyle w:val="tabletext00"/>
              <w:rPr>
                <w:ins w:id="175" w:author="Author"/>
              </w:rPr>
            </w:pPr>
            <w:ins w:id="176" w:author="Author">
              <w:r w:rsidRPr="00935F3E">
                <w:t xml:space="preserve">  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3F7E18" w14:textId="77777777" w:rsidR="008E7795" w:rsidRPr="00935F3E" w:rsidRDefault="008E7795" w:rsidP="00614471">
            <w:pPr>
              <w:pStyle w:val="tabletext00"/>
              <w:jc w:val="right"/>
              <w:rPr>
                <w:ins w:id="17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D51C2A" w14:textId="77777777" w:rsidR="008E7795" w:rsidRPr="00935F3E" w:rsidRDefault="008E7795" w:rsidP="00614471">
            <w:pPr>
              <w:pStyle w:val="tabletext00"/>
              <w:rPr>
                <w:ins w:id="178" w:author="Author"/>
              </w:rPr>
            </w:pPr>
            <w:ins w:id="179" w:author="Author">
              <w:r w:rsidRPr="00935F3E">
                <w:t>277</w:t>
              </w:r>
            </w:ins>
          </w:p>
        </w:tc>
      </w:tr>
      <w:tr w:rsidR="008E7795" w:rsidRPr="00935F3E" w14:paraId="169F3884" w14:textId="77777777" w:rsidTr="00614471">
        <w:trPr>
          <w:gridAfter w:val="1"/>
          <w:wAfter w:w="9" w:type="dxa"/>
          <w:cantSplit/>
          <w:trHeight w:val="190"/>
          <w:ins w:id="1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71C397" w14:textId="77777777" w:rsidR="008E7795" w:rsidRPr="00935F3E" w:rsidRDefault="008E7795" w:rsidP="00614471">
            <w:pPr>
              <w:pStyle w:val="tabletext00"/>
              <w:rPr>
                <w:ins w:id="1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9518C" w14:textId="77777777" w:rsidR="008E7795" w:rsidRPr="00935F3E" w:rsidRDefault="008E7795" w:rsidP="00614471">
            <w:pPr>
              <w:pStyle w:val="tabletext00"/>
              <w:jc w:val="center"/>
              <w:rPr>
                <w:ins w:id="182" w:author="Author"/>
              </w:rPr>
            </w:pPr>
            <w:ins w:id="183" w:author="Author">
              <w:r w:rsidRPr="00935F3E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A2B98" w14:textId="77777777" w:rsidR="008E7795" w:rsidRPr="00935F3E" w:rsidRDefault="008E7795" w:rsidP="00614471">
            <w:pPr>
              <w:pStyle w:val="tabletext00"/>
              <w:rPr>
                <w:ins w:id="184" w:author="Author"/>
              </w:rPr>
            </w:pPr>
            <w:ins w:id="185" w:author="Author">
              <w:r w:rsidRPr="00935F3E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1747D9" w14:textId="77777777" w:rsidR="008E7795" w:rsidRPr="00935F3E" w:rsidRDefault="008E7795" w:rsidP="00614471">
            <w:pPr>
              <w:pStyle w:val="tabletext00"/>
              <w:jc w:val="right"/>
              <w:rPr>
                <w:ins w:id="18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2C43AB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187" w:author="Author"/>
              </w:rPr>
            </w:pPr>
            <w:ins w:id="188" w:author="Author">
              <w:r w:rsidRPr="00935F3E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2CF06E" w14:textId="77777777" w:rsidR="008E7795" w:rsidRPr="00935F3E" w:rsidRDefault="008E7795" w:rsidP="00614471">
            <w:pPr>
              <w:pStyle w:val="tabletext00"/>
              <w:jc w:val="right"/>
              <w:rPr>
                <w:ins w:id="18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1088BA" w14:textId="77777777" w:rsidR="008E7795" w:rsidRPr="00935F3E" w:rsidRDefault="008E7795" w:rsidP="00614471">
            <w:pPr>
              <w:pStyle w:val="tabletext00"/>
              <w:rPr>
                <w:ins w:id="190" w:author="Author"/>
              </w:rPr>
            </w:pPr>
            <w:ins w:id="191" w:author="Author">
              <w:r w:rsidRPr="00935F3E">
                <w:t xml:space="preserve">  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59F619" w14:textId="77777777" w:rsidR="008E7795" w:rsidRPr="00935F3E" w:rsidRDefault="008E7795" w:rsidP="00614471">
            <w:pPr>
              <w:pStyle w:val="tabletext00"/>
              <w:jc w:val="right"/>
              <w:rPr>
                <w:ins w:id="19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431591" w14:textId="77777777" w:rsidR="008E7795" w:rsidRPr="00935F3E" w:rsidRDefault="008E7795" w:rsidP="00614471">
            <w:pPr>
              <w:pStyle w:val="tabletext00"/>
              <w:rPr>
                <w:ins w:id="193" w:author="Author"/>
              </w:rPr>
            </w:pPr>
            <w:ins w:id="194" w:author="Author">
              <w:r w:rsidRPr="00935F3E">
                <w:t>269</w:t>
              </w:r>
            </w:ins>
          </w:p>
        </w:tc>
      </w:tr>
      <w:tr w:rsidR="008E7795" w:rsidRPr="00935F3E" w14:paraId="45B92D44" w14:textId="77777777" w:rsidTr="00614471">
        <w:trPr>
          <w:gridAfter w:val="1"/>
          <w:wAfter w:w="9" w:type="dxa"/>
          <w:cantSplit/>
          <w:trHeight w:val="190"/>
          <w:ins w:id="1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47D573" w14:textId="77777777" w:rsidR="008E7795" w:rsidRPr="00935F3E" w:rsidRDefault="008E7795" w:rsidP="00614471">
            <w:pPr>
              <w:pStyle w:val="tabletext00"/>
              <w:rPr>
                <w:ins w:id="1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49124" w14:textId="77777777" w:rsidR="008E7795" w:rsidRPr="00935F3E" w:rsidRDefault="008E7795" w:rsidP="00614471">
            <w:pPr>
              <w:pStyle w:val="tabletext00"/>
              <w:jc w:val="center"/>
              <w:rPr>
                <w:ins w:id="197" w:author="Author"/>
              </w:rPr>
            </w:pPr>
            <w:ins w:id="198" w:author="Author">
              <w:r w:rsidRPr="00935F3E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0EF5C" w14:textId="77777777" w:rsidR="008E7795" w:rsidRPr="00935F3E" w:rsidRDefault="008E7795" w:rsidP="00614471">
            <w:pPr>
              <w:pStyle w:val="tabletext00"/>
              <w:rPr>
                <w:ins w:id="199" w:author="Author"/>
              </w:rPr>
            </w:pPr>
            <w:ins w:id="200" w:author="Author">
              <w:r w:rsidRPr="00935F3E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7BA219" w14:textId="77777777" w:rsidR="008E7795" w:rsidRPr="00935F3E" w:rsidRDefault="008E7795" w:rsidP="00614471">
            <w:pPr>
              <w:pStyle w:val="tabletext00"/>
              <w:jc w:val="right"/>
              <w:rPr>
                <w:ins w:id="20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64E5B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202" w:author="Author"/>
              </w:rPr>
            </w:pPr>
            <w:ins w:id="203" w:author="Author">
              <w:r w:rsidRPr="00935F3E"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F8D884" w14:textId="77777777" w:rsidR="008E7795" w:rsidRPr="00935F3E" w:rsidRDefault="008E7795" w:rsidP="00614471">
            <w:pPr>
              <w:pStyle w:val="tabletext00"/>
              <w:jc w:val="right"/>
              <w:rPr>
                <w:ins w:id="20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974087" w14:textId="77777777" w:rsidR="008E7795" w:rsidRPr="00935F3E" w:rsidRDefault="008E7795" w:rsidP="00614471">
            <w:pPr>
              <w:pStyle w:val="tabletext00"/>
              <w:rPr>
                <w:ins w:id="205" w:author="Author"/>
              </w:rPr>
            </w:pPr>
            <w:ins w:id="206" w:author="Author">
              <w:r w:rsidRPr="00935F3E">
                <w:t xml:space="preserve">  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936F8F" w14:textId="77777777" w:rsidR="008E7795" w:rsidRPr="00935F3E" w:rsidRDefault="008E7795" w:rsidP="00614471">
            <w:pPr>
              <w:pStyle w:val="tabletext00"/>
              <w:jc w:val="right"/>
              <w:rPr>
                <w:ins w:id="20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2B85CE" w14:textId="77777777" w:rsidR="008E7795" w:rsidRPr="00935F3E" w:rsidRDefault="008E7795" w:rsidP="00614471">
            <w:pPr>
              <w:pStyle w:val="tabletext00"/>
              <w:rPr>
                <w:ins w:id="208" w:author="Author"/>
              </w:rPr>
            </w:pPr>
            <w:ins w:id="209" w:author="Author">
              <w:r w:rsidRPr="00935F3E">
                <w:t>315</w:t>
              </w:r>
            </w:ins>
          </w:p>
        </w:tc>
      </w:tr>
      <w:tr w:rsidR="008E7795" w:rsidRPr="00935F3E" w14:paraId="50822599" w14:textId="77777777" w:rsidTr="00614471">
        <w:trPr>
          <w:gridAfter w:val="1"/>
          <w:wAfter w:w="9" w:type="dxa"/>
          <w:cantSplit/>
          <w:trHeight w:val="190"/>
          <w:ins w:id="2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0A6616" w14:textId="77777777" w:rsidR="008E7795" w:rsidRPr="00935F3E" w:rsidRDefault="008E7795" w:rsidP="00614471">
            <w:pPr>
              <w:pStyle w:val="tabletext00"/>
              <w:rPr>
                <w:ins w:id="2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B58C5" w14:textId="77777777" w:rsidR="008E7795" w:rsidRPr="00935F3E" w:rsidRDefault="008E7795" w:rsidP="00614471">
            <w:pPr>
              <w:pStyle w:val="tabletext00"/>
              <w:jc w:val="center"/>
              <w:rPr>
                <w:ins w:id="212" w:author="Author"/>
              </w:rPr>
            </w:pPr>
            <w:ins w:id="213" w:author="Author">
              <w:r w:rsidRPr="00935F3E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9644A" w14:textId="77777777" w:rsidR="008E7795" w:rsidRPr="00935F3E" w:rsidRDefault="008E7795" w:rsidP="00614471">
            <w:pPr>
              <w:pStyle w:val="tabletext00"/>
              <w:rPr>
                <w:ins w:id="214" w:author="Author"/>
              </w:rPr>
            </w:pPr>
            <w:ins w:id="215" w:author="Author">
              <w:r w:rsidRPr="00935F3E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D96C36" w14:textId="77777777" w:rsidR="008E7795" w:rsidRPr="00935F3E" w:rsidRDefault="008E7795" w:rsidP="00614471">
            <w:pPr>
              <w:pStyle w:val="tabletext00"/>
              <w:jc w:val="right"/>
              <w:rPr>
                <w:ins w:id="2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191AE0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217" w:author="Author"/>
              </w:rPr>
            </w:pPr>
            <w:ins w:id="218" w:author="Author">
              <w:r w:rsidRPr="00935F3E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28D340" w14:textId="77777777" w:rsidR="008E7795" w:rsidRPr="00935F3E" w:rsidRDefault="008E7795" w:rsidP="00614471">
            <w:pPr>
              <w:pStyle w:val="tabletext00"/>
              <w:jc w:val="right"/>
              <w:rPr>
                <w:ins w:id="21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D09DA" w14:textId="77777777" w:rsidR="008E7795" w:rsidRPr="00935F3E" w:rsidRDefault="008E7795" w:rsidP="00614471">
            <w:pPr>
              <w:pStyle w:val="tabletext00"/>
              <w:rPr>
                <w:ins w:id="220" w:author="Author"/>
              </w:rPr>
            </w:pPr>
            <w:ins w:id="221" w:author="Author">
              <w:r w:rsidRPr="00935F3E">
                <w:t xml:space="preserve">  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AFD499" w14:textId="77777777" w:rsidR="008E7795" w:rsidRPr="00935F3E" w:rsidRDefault="008E7795" w:rsidP="00614471">
            <w:pPr>
              <w:pStyle w:val="tabletext00"/>
              <w:jc w:val="right"/>
              <w:rPr>
                <w:ins w:id="22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7BDAB4" w14:textId="77777777" w:rsidR="008E7795" w:rsidRPr="00935F3E" w:rsidRDefault="008E7795" w:rsidP="00614471">
            <w:pPr>
              <w:pStyle w:val="tabletext00"/>
              <w:rPr>
                <w:ins w:id="223" w:author="Author"/>
              </w:rPr>
            </w:pPr>
            <w:ins w:id="224" w:author="Author">
              <w:r w:rsidRPr="00935F3E">
                <w:t>275</w:t>
              </w:r>
            </w:ins>
          </w:p>
        </w:tc>
      </w:tr>
      <w:tr w:rsidR="008E7795" w:rsidRPr="00935F3E" w14:paraId="3B9CA3B1" w14:textId="77777777" w:rsidTr="00614471">
        <w:trPr>
          <w:gridAfter w:val="1"/>
          <w:wAfter w:w="9" w:type="dxa"/>
          <w:cantSplit/>
          <w:trHeight w:val="190"/>
          <w:ins w:id="2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E9423D" w14:textId="77777777" w:rsidR="008E7795" w:rsidRPr="00935F3E" w:rsidRDefault="008E7795" w:rsidP="00614471">
            <w:pPr>
              <w:pStyle w:val="tabletext00"/>
              <w:rPr>
                <w:ins w:id="2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EE7F7" w14:textId="77777777" w:rsidR="008E7795" w:rsidRPr="00935F3E" w:rsidRDefault="008E7795" w:rsidP="00614471">
            <w:pPr>
              <w:pStyle w:val="tabletext00"/>
              <w:jc w:val="center"/>
              <w:rPr>
                <w:ins w:id="227" w:author="Author"/>
              </w:rPr>
            </w:pPr>
            <w:ins w:id="228" w:author="Author">
              <w:r w:rsidRPr="00935F3E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5C55A" w14:textId="77777777" w:rsidR="008E7795" w:rsidRPr="00935F3E" w:rsidRDefault="008E7795" w:rsidP="00614471">
            <w:pPr>
              <w:pStyle w:val="tabletext00"/>
              <w:rPr>
                <w:ins w:id="229" w:author="Author"/>
              </w:rPr>
            </w:pPr>
            <w:ins w:id="230" w:author="Author">
              <w:r w:rsidRPr="00935F3E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E0C046" w14:textId="77777777" w:rsidR="008E7795" w:rsidRPr="00935F3E" w:rsidRDefault="008E7795" w:rsidP="00614471">
            <w:pPr>
              <w:pStyle w:val="tabletext00"/>
              <w:jc w:val="right"/>
              <w:rPr>
                <w:ins w:id="23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3D0836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232" w:author="Author"/>
              </w:rPr>
            </w:pPr>
            <w:ins w:id="233" w:author="Author">
              <w:r w:rsidRPr="00935F3E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70BDBC" w14:textId="77777777" w:rsidR="008E7795" w:rsidRPr="00935F3E" w:rsidRDefault="008E7795" w:rsidP="00614471">
            <w:pPr>
              <w:pStyle w:val="tabletext00"/>
              <w:jc w:val="right"/>
              <w:rPr>
                <w:ins w:id="23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2B9F07" w14:textId="77777777" w:rsidR="008E7795" w:rsidRPr="00935F3E" w:rsidRDefault="008E7795" w:rsidP="00614471">
            <w:pPr>
              <w:pStyle w:val="tabletext00"/>
              <w:rPr>
                <w:ins w:id="235" w:author="Author"/>
              </w:rPr>
            </w:pPr>
            <w:ins w:id="236" w:author="Author">
              <w:r w:rsidRPr="00935F3E">
                <w:t xml:space="preserve">  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809F31" w14:textId="77777777" w:rsidR="008E7795" w:rsidRPr="00935F3E" w:rsidRDefault="008E7795" w:rsidP="00614471">
            <w:pPr>
              <w:pStyle w:val="tabletext00"/>
              <w:jc w:val="right"/>
              <w:rPr>
                <w:ins w:id="23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67F7DC" w14:textId="77777777" w:rsidR="008E7795" w:rsidRPr="00935F3E" w:rsidRDefault="008E7795" w:rsidP="00614471">
            <w:pPr>
              <w:pStyle w:val="tabletext00"/>
              <w:rPr>
                <w:ins w:id="238" w:author="Author"/>
              </w:rPr>
            </w:pPr>
            <w:ins w:id="239" w:author="Author">
              <w:r w:rsidRPr="00935F3E">
                <w:t>269</w:t>
              </w:r>
            </w:ins>
          </w:p>
        </w:tc>
      </w:tr>
      <w:tr w:rsidR="008E7795" w:rsidRPr="00935F3E" w14:paraId="7B5CBF96" w14:textId="77777777" w:rsidTr="00614471">
        <w:trPr>
          <w:gridAfter w:val="1"/>
          <w:wAfter w:w="9" w:type="dxa"/>
          <w:cantSplit/>
          <w:trHeight w:val="190"/>
          <w:ins w:id="2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407F04" w14:textId="77777777" w:rsidR="008E7795" w:rsidRPr="00935F3E" w:rsidRDefault="008E7795" w:rsidP="00614471">
            <w:pPr>
              <w:pStyle w:val="tabletext00"/>
              <w:rPr>
                <w:ins w:id="2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57B64" w14:textId="77777777" w:rsidR="008E7795" w:rsidRPr="00935F3E" w:rsidRDefault="008E7795" w:rsidP="00614471">
            <w:pPr>
              <w:pStyle w:val="tabletext00"/>
              <w:jc w:val="center"/>
              <w:rPr>
                <w:ins w:id="242" w:author="Author"/>
              </w:rPr>
            </w:pPr>
            <w:ins w:id="243" w:author="Author">
              <w:r w:rsidRPr="00935F3E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B9B59" w14:textId="77777777" w:rsidR="008E7795" w:rsidRPr="00935F3E" w:rsidRDefault="008E7795" w:rsidP="00614471">
            <w:pPr>
              <w:pStyle w:val="tabletext00"/>
              <w:rPr>
                <w:ins w:id="244" w:author="Author"/>
              </w:rPr>
            </w:pPr>
            <w:ins w:id="245" w:author="Author">
              <w:r w:rsidRPr="00935F3E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338503" w14:textId="77777777" w:rsidR="008E7795" w:rsidRPr="00935F3E" w:rsidRDefault="008E7795" w:rsidP="00614471">
            <w:pPr>
              <w:pStyle w:val="tabletext00"/>
              <w:jc w:val="right"/>
              <w:rPr>
                <w:ins w:id="2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82C292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247" w:author="Author"/>
              </w:rPr>
            </w:pPr>
            <w:ins w:id="248" w:author="Author">
              <w:r w:rsidRPr="00935F3E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6F25E4" w14:textId="77777777" w:rsidR="008E7795" w:rsidRPr="00935F3E" w:rsidRDefault="008E7795" w:rsidP="00614471">
            <w:pPr>
              <w:pStyle w:val="tabletext00"/>
              <w:jc w:val="right"/>
              <w:rPr>
                <w:ins w:id="24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0D8746" w14:textId="77777777" w:rsidR="008E7795" w:rsidRPr="00935F3E" w:rsidRDefault="008E7795" w:rsidP="00614471">
            <w:pPr>
              <w:pStyle w:val="tabletext00"/>
              <w:rPr>
                <w:ins w:id="250" w:author="Author"/>
              </w:rPr>
            </w:pPr>
            <w:ins w:id="251" w:author="Author">
              <w:r w:rsidRPr="00935F3E">
                <w:t xml:space="preserve">  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0B7466" w14:textId="77777777" w:rsidR="008E7795" w:rsidRPr="00935F3E" w:rsidRDefault="008E7795" w:rsidP="00614471">
            <w:pPr>
              <w:pStyle w:val="tabletext00"/>
              <w:jc w:val="right"/>
              <w:rPr>
                <w:ins w:id="25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7D6372" w14:textId="77777777" w:rsidR="008E7795" w:rsidRPr="00935F3E" w:rsidRDefault="008E7795" w:rsidP="00614471">
            <w:pPr>
              <w:pStyle w:val="tabletext00"/>
              <w:rPr>
                <w:ins w:id="253" w:author="Author"/>
              </w:rPr>
            </w:pPr>
            <w:ins w:id="254" w:author="Author">
              <w:r w:rsidRPr="00935F3E">
                <w:t>275</w:t>
              </w:r>
            </w:ins>
          </w:p>
        </w:tc>
      </w:tr>
      <w:tr w:rsidR="008E7795" w:rsidRPr="00935F3E" w14:paraId="75464A1E" w14:textId="77777777" w:rsidTr="00614471">
        <w:trPr>
          <w:gridAfter w:val="1"/>
          <w:wAfter w:w="9" w:type="dxa"/>
          <w:cantSplit/>
          <w:trHeight w:val="190"/>
          <w:ins w:id="2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2EE005" w14:textId="77777777" w:rsidR="008E7795" w:rsidRPr="00935F3E" w:rsidRDefault="008E7795" w:rsidP="00614471">
            <w:pPr>
              <w:pStyle w:val="tabletext00"/>
              <w:rPr>
                <w:ins w:id="2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4E37B" w14:textId="77777777" w:rsidR="008E7795" w:rsidRPr="00935F3E" w:rsidRDefault="008E7795" w:rsidP="00614471">
            <w:pPr>
              <w:pStyle w:val="tabletext00"/>
              <w:jc w:val="center"/>
              <w:rPr>
                <w:ins w:id="257" w:author="Author"/>
              </w:rPr>
            </w:pPr>
            <w:ins w:id="258" w:author="Author">
              <w:r w:rsidRPr="00935F3E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799FD" w14:textId="77777777" w:rsidR="008E7795" w:rsidRPr="00935F3E" w:rsidRDefault="008E7795" w:rsidP="00614471">
            <w:pPr>
              <w:pStyle w:val="tabletext00"/>
              <w:rPr>
                <w:ins w:id="259" w:author="Author"/>
              </w:rPr>
            </w:pPr>
            <w:ins w:id="260" w:author="Author">
              <w:r w:rsidRPr="00935F3E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CB2A25" w14:textId="77777777" w:rsidR="008E7795" w:rsidRPr="00935F3E" w:rsidRDefault="008E7795" w:rsidP="00614471">
            <w:pPr>
              <w:pStyle w:val="tabletext00"/>
              <w:jc w:val="right"/>
              <w:rPr>
                <w:ins w:id="26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C9FDD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262" w:author="Author"/>
              </w:rPr>
            </w:pPr>
            <w:ins w:id="263" w:author="Author">
              <w:r w:rsidRPr="00935F3E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2DBF19" w14:textId="77777777" w:rsidR="008E7795" w:rsidRPr="00935F3E" w:rsidRDefault="008E7795" w:rsidP="00614471">
            <w:pPr>
              <w:pStyle w:val="tabletext00"/>
              <w:jc w:val="right"/>
              <w:rPr>
                <w:ins w:id="26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08E571" w14:textId="77777777" w:rsidR="008E7795" w:rsidRPr="00935F3E" w:rsidRDefault="008E7795" w:rsidP="00614471">
            <w:pPr>
              <w:pStyle w:val="tabletext00"/>
              <w:rPr>
                <w:ins w:id="265" w:author="Author"/>
              </w:rPr>
            </w:pPr>
            <w:ins w:id="266" w:author="Author">
              <w:r w:rsidRPr="00935F3E">
                <w:t xml:space="preserve">  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570535" w14:textId="77777777" w:rsidR="008E7795" w:rsidRPr="00935F3E" w:rsidRDefault="008E7795" w:rsidP="00614471">
            <w:pPr>
              <w:pStyle w:val="tabletext00"/>
              <w:jc w:val="right"/>
              <w:rPr>
                <w:ins w:id="26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6F7E1F" w14:textId="77777777" w:rsidR="008E7795" w:rsidRPr="00935F3E" w:rsidRDefault="008E7795" w:rsidP="00614471">
            <w:pPr>
              <w:pStyle w:val="tabletext00"/>
              <w:rPr>
                <w:ins w:id="268" w:author="Author"/>
              </w:rPr>
            </w:pPr>
            <w:ins w:id="269" w:author="Author">
              <w:r w:rsidRPr="00935F3E">
                <w:t>345</w:t>
              </w:r>
            </w:ins>
          </w:p>
        </w:tc>
      </w:tr>
      <w:tr w:rsidR="008E7795" w:rsidRPr="00935F3E" w14:paraId="2F8C3073" w14:textId="77777777" w:rsidTr="00614471">
        <w:trPr>
          <w:gridAfter w:val="1"/>
          <w:wAfter w:w="9" w:type="dxa"/>
          <w:cantSplit/>
          <w:trHeight w:val="190"/>
          <w:ins w:id="2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965F74" w14:textId="77777777" w:rsidR="008E7795" w:rsidRPr="00935F3E" w:rsidRDefault="008E7795" w:rsidP="00614471">
            <w:pPr>
              <w:pStyle w:val="tabletext00"/>
              <w:rPr>
                <w:ins w:id="2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8B70A" w14:textId="77777777" w:rsidR="008E7795" w:rsidRPr="00935F3E" w:rsidRDefault="008E7795" w:rsidP="00614471">
            <w:pPr>
              <w:pStyle w:val="tabletext00"/>
              <w:jc w:val="center"/>
              <w:rPr>
                <w:ins w:id="272" w:author="Author"/>
              </w:rPr>
            </w:pPr>
            <w:ins w:id="273" w:author="Author">
              <w:r w:rsidRPr="00935F3E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2C291" w14:textId="77777777" w:rsidR="008E7795" w:rsidRPr="00935F3E" w:rsidRDefault="008E7795" w:rsidP="00614471">
            <w:pPr>
              <w:pStyle w:val="tabletext00"/>
              <w:rPr>
                <w:ins w:id="274" w:author="Author"/>
              </w:rPr>
            </w:pPr>
            <w:ins w:id="275" w:author="Author">
              <w:r w:rsidRPr="00935F3E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1EF689" w14:textId="77777777" w:rsidR="008E7795" w:rsidRPr="00935F3E" w:rsidRDefault="008E7795" w:rsidP="00614471">
            <w:pPr>
              <w:pStyle w:val="tabletext00"/>
              <w:jc w:val="right"/>
              <w:rPr>
                <w:ins w:id="2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E4D903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277" w:author="Author"/>
              </w:rPr>
            </w:pPr>
            <w:ins w:id="278" w:author="Author">
              <w:r w:rsidRPr="00935F3E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6609A8" w14:textId="77777777" w:rsidR="008E7795" w:rsidRPr="00935F3E" w:rsidRDefault="008E7795" w:rsidP="00614471">
            <w:pPr>
              <w:pStyle w:val="tabletext00"/>
              <w:jc w:val="right"/>
              <w:rPr>
                <w:ins w:id="27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8D2309" w14:textId="77777777" w:rsidR="008E7795" w:rsidRPr="00935F3E" w:rsidRDefault="008E7795" w:rsidP="00614471">
            <w:pPr>
              <w:pStyle w:val="tabletext00"/>
              <w:rPr>
                <w:ins w:id="280" w:author="Author"/>
              </w:rPr>
            </w:pPr>
            <w:ins w:id="281" w:author="Author">
              <w:r w:rsidRPr="00935F3E">
                <w:t xml:space="preserve">  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85E22A" w14:textId="77777777" w:rsidR="008E7795" w:rsidRPr="00935F3E" w:rsidRDefault="008E7795" w:rsidP="00614471">
            <w:pPr>
              <w:pStyle w:val="tabletext00"/>
              <w:jc w:val="right"/>
              <w:rPr>
                <w:ins w:id="28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42538D" w14:textId="77777777" w:rsidR="008E7795" w:rsidRPr="00935F3E" w:rsidRDefault="008E7795" w:rsidP="00614471">
            <w:pPr>
              <w:pStyle w:val="tabletext00"/>
              <w:rPr>
                <w:ins w:id="283" w:author="Author"/>
              </w:rPr>
            </w:pPr>
            <w:ins w:id="284" w:author="Author">
              <w:r w:rsidRPr="00935F3E">
                <w:t>275</w:t>
              </w:r>
            </w:ins>
          </w:p>
        </w:tc>
      </w:tr>
      <w:tr w:rsidR="008E7795" w:rsidRPr="00935F3E" w14:paraId="1551010E" w14:textId="77777777" w:rsidTr="00614471">
        <w:trPr>
          <w:gridAfter w:val="1"/>
          <w:wAfter w:w="9" w:type="dxa"/>
          <w:cantSplit/>
          <w:trHeight w:val="190"/>
          <w:ins w:id="2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2B78BB" w14:textId="77777777" w:rsidR="008E7795" w:rsidRPr="00935F3E" w:rsidRDefault="008E7795" w:rsidP="00614471">
            <w:pPr>
              <w:pStyle w:val="tabletext00"/>
              <w:rPr>
                <w:ins w:id="2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36651" w14:textId="77777777" w:rsidR="008E7795" w:rsidRPr="00935F3E" w:rsidRDefault="008E7795" w:rsidP="00614471">
            <w:pPr>
              <w:pStyle w:val="tabletext00"/>
              <w:jc w:val="center"/>
              <w:rPr>
                <w:ins w:id="287" w:author="Author"/>
              </w:rPr>
            </w:pPr>
            <w:ins w:id="288" w:author="Author">
              <w:r w:rsidRPr="00935F3E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8F6BB" w14:textId="77777777" w:rsidR="008E7795" w:rsidRPr="00935F3E" w:rsidRDefault="008E7795" w:rsidP="00614471">
            <w:pPr>
              <w:pStyle w:val="tabletext00"/>
              <w:rPr>
                <w:ins w:id="289" w:author="Author"/>
              </w:rPr>
            </w:pPr>
            <w:ins w:id="290" w:author="Author">
              <w:r w:rsidRPr="00935F3E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5E64D0" w14:textId="77777777" w:rsidR="008E7795" w:rsidRPr="00935F3E" w:rsidRDefault="008E7795" w:rsidP="00614471">
            <w:pPr>
              <w:pStyle w:val="tabletext00"/>
              <w:jc w:val="right"/>
              <w:rPr>
                <w:ins w:id="29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4E4339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292" w:author="Author"/>
              </w:rPr>
            </w:pPr>
            <w:ins w:id="293" w:author="Author">
              <w:r w:rsidRPr="00935F3E">
                <w:t>2474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75BC5F" w14:textId="77777777" w:rsidR="008E7795" w:rsidRPr="00935F3E" w:rsidRDefault="008E7795" w:rsidP="00614471">
            <w:pPr>
              <w:pStyle w:val="tabletext00"/>
              <w:jc w:val="right"/>
              <w:rPr>
                <w:ins w:id="29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C85A1B" w14:textId="77777777" w:rsidR="008E7795" w:rsidRPr="00935F3E" w:rsidRDefault="008E7795" w:rsidP="00614471">
            <w:pPr>
              <w:pStyle w:val="tabletext00"/>
              <w:rPr>
                <w:ins w:id="295" w:author="Author"/>
              </w:rPr>
            </w:pPr>
            <w:ins w:id="296" w:author="Author">
              <w:r w:rsidRPr="00935F3E">
                <w:t xml:space="preserve">  975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5B697" w14:textId="77777777" w:rsidR="008E7795" w:rsidRPr="00935F3E" w:rsidRDefault="008E7795" w:rsidP="00614471">
            <w:pPr>
              <w:pStyle w:val="tabletext00"/>
              <w:jc w:val="right"/>
              <w:rPr>
                <w:ins w:id="29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AAB791" w14:textId="77777777" w:rsidR="008E7795" w:rsidRPr="00935F3E" w:rsidRDefault="008E7795" w:rsidP="00614471">
            <w:pPr>
              <w:pStyle w:val="tabletext00"/>
              <w:rPr>
                <w:ins w:id="298" w:author="Author"/>
              </w:rPr>
            </w:pPr>
            <w:ins w:id="299" w:author="Author">
              <w:r w:rsidRPr="00935F3E">
                <w:t>331</w:t>
              </w:r>
            </w:ins>
          </w:p>
        </w:tc>
      </w:tr>
      <w:tr w:rsidR="008E7795" w:rsidRPr="00935F3E" w14:paraId="0E1925E7" w14:textId="77777777" w:rsidTr="00614471">
        <w:trPr>
          <w:gridAfter w:val="1"/>
          <w:wAfter w:w="9" w:type="dxa"/>
          <w:cantSplit/>
          <w:trHeight w:val="190"/>
          <w:ins w:id="3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A24595" w14:textId="77777777" w:rsidR="008E7795" w:rsidRPr="00935F3E" w:rsidRDefault="008E7795" w:rsidP="00614471">
            <w:pPr>
              <w:pStyle w:val="tabletext00"/>
              <w:rPr>
                <w:ins w:id="3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45A9D" w14:textId="77777777" w:rsidR="008E7795" w:rsidRPr="00935F3E" w:rsidRDefault="008E7795" w:rsidP="00614471">
            <w:pPr>
              <w:pStyle w:val="tabletext00"/>
              <w:jc w:val="center"/>
              <w:rPr>
                <w:ins w:id="302" w:author="Author"/>
              </w:rPr>
            </w:pPr>
            <w:ins w:id="303" w:author="Author">
              <w:r w:rsidRPr="00935F3E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5320C" w14:textId="77777777" w:rsidR="008E7795" w:rsidRPr="00935F3E" w:rsidRDefault="008E7795" w:rsidP="00614471">
            <w:pPr>
              <w:pStyle w:val="tabletext00"/>
              <w:rPr>
                <w:ins w:id="304" w:author="Author"/>
              </w:rPr>
            </w:pPr>
            <w:ins w:id="305" w:author="Author">
              <w:r w:rsidRPr="00935F3E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FDB753" w14:textId="77777777" w:rsidR="008E7795" w:rsidRPr="00935F3E" w:rsidRDefault="008E7795" w:rsidP="00614471">
            <w:pPr>
              <w:pStyle w:val="tabletext00"/>
              <w:jc w:val="right"/>
              <w:rPr>
                <w:ins w:id="3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6EB123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307" w:author="Author"/>
              </w:rPr>
            </w:pPr>
            <w:ins w:id="308" w:author="Author">
              <w:r w:rsidRPr="00935F3E">
                <w:t>2065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8E5839" w14:textId="77777777" w:rsidR="008E7795" w:rsidRPr="00935F3E" w:rsidRDefault="008E7795" w:rsidP="00614471">
            <w:pPr>
              <w:pStyle w:val="tabletext00"/>
              <w:jc w:val="right"/>
              <w:rPr>
                <w:ins w:id="30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DB2146" w14:textId="77777777" w:rsidR="008E7795" w:rsidRPr="00935F3E" w:rsidRDefault="008E7795" w:rsidP="00614471">
            <w:pPr>
              <w:pStyle w:val="tabletext00"/>
              <w:rPr>
                <w:ins w:id="310" w:author="Author"/>
              </w:rPr>
            </w:pPr>
            <w:ins w:id="311" w:author="Author">
              <w:r w:rsidRPr="00935F3E">
                <w:t xml:space="preserve">  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987ED4" w14:textId="77777777" w:rsidR="008E7795" w:rsidRPr="00935F3E" w:rsidRDefault="008E7795" w:rsidP="00614471">
            <w:pPr>
              <w:pStyle w:val="tabletext00"/>
              <w:jc w:val="right"/>
              <w:rPr>
                <w:ins w:id="31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466EE6" w14:textId="77777777" w:rsidR="008E7795" w:rsidRPr="00935F3E" w:rsidRDefault="008E7795" w:rsidP="00614471">
            <w:pPr>
              <w:pStyle w:val="tabletext00"/>
              <w:rPr>
                <w:ins w:id="313" w:author="Author"/>
              </w:rPr>
            </w:pPr>
            <w:ins w:id="314" w:author="Author">
              <w:r w:rsidRPr="00935F3E">
                <w:t>291</w:t>
              </w:r>
            </w:ins>
          </w:p>
        </w:tc>
      </w:tr>
      <w:tr w:rsidR="008E7795" w:rsidRPr="00935F3E" w14:paraId="5E35625D" w14:textId="77777777" w:rsidTr="00614471">
        <w:trPr>
          <w:gridAfter w:val="1"/>
          <w:wAfter w:w="9" w:type="dxa"/>
          <w:cantSplit/>
          <w:trHeight w:val="190"/>
          <w:ins w:id="3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CFD92B" w14:textId="77777777" w:rsidR="008E7795" w:rsidRPr="00935F3E" w:rsidRDefault="008E7795" w:rsidP="00614471">
            <w:pPr>
              <w:pStyle w:val="tabletext00"/>
              <w:rPr>
                <w:ins w:id="3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B470C" w14:textId="77777777" w:rsidR="008E7795" w:rsidRPr="00935F3E" w:rsidRDefault="008E7795" w:rsidP="00614471">
            <w:pPr>
              <w:pStyle w:val="tabletext00"/>
              <w:jc w:val="center"/>
              <w:rPr>
                <w:ins w:id="317" w:author="Author"/>
              </w:rPr>
            </w:pPr>
            <w:ins w:id="318" w:author="Author">
              <w:r w:rsidRPr="00935F3E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17E16" w14:textId="77777777" w:rsidR="008E7795" w:rsidRPr="00935F3E" w:rsidRDefault="008E7795" w:rsidP="00614471">
            <w:pPr>
              <w:pStyle w:val="tabletext00"/>
              <w:rPr>
                <w:ins w:id="319" w:author="Author"/>
              </w:rPr>
            </w:pPr>
            <w:ins w:id="320" w:author="Author">
              <w:r w:rsidRPr="00935F3E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EECF4" w14:textId="77777777" w:rsidR="008E7795" w:rsidRPr="00935F3E" w:rsidRDefault="008E7795" w:rsidP="00614471">
            <w:pPr>
              <w:pStyle w:val="tabletext00"/>
              <w:jc w:val="right"/>
              <w:rPr>
                <w:ins w:id="32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53A1D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322" w:author="Author"/>
              </w:rPr>
            </w:pPr>
            <w:ins w:id="323" w:author="Author">
              <w:r w:rsidRPr="00935F3E">
                <w:t>2065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232C79" w14:textId="77777777" w:rsidR="008E7795" w:rsidRPr="00935F3E" w:rsidRDefault="008E7795" w:rsidP="00614471">
            <w:pPr>
              <w:pStyle w:val="tabletext00"/>
              <w:jc w:val="right"/>
              <w:rPr>
                <w:ins w:id="32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6DF1CE" w14:textId="77777777" w:rsidR="008E7795" w:rsidRPr="00935F3E" w:rsidRDefault="008E7795" w:rsidP="00614471">
            <w:pPr>
              <w:pStyle w:val="tabletext00"/>
              <w:rPr>
                <w:ins w:id="325" w:author="Author"/>
              </w:rPr>
            </w:pPr>
            <w:ins w:id="326" w:author="Author">
              <w:r w:rsidRPr="00935F3E">
                <w:t xml:space="preserve">  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E22921" w14:textId="77777777" w:rsidR="008E7795" w:rsidRPr="00935F3E" w:rsidRDefault="008E7795" w:rsidP="00614471">
            <w:pPr>
              <w:pStyle w:val="tabletext00"/>
              <w:jc w:val="right"/>
              <w:rPr>
                <w:ins w:id="32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50A0CC" w14:textId="77777777" w:rsidR="008E7795" w:rsidRPr="00935F3E" w:rsidRDefault="008E7795" w:rsidP="00614471">
            <w:pPr>
              <w:pStyle w:val="tabletext00"/>
              <w:rPr>
                <w:ins w:id="328" w:author="Author"/>
              </w:rPr>
            </w:pPr>
            <w:ins w:id="329" w:author="Author">
              <w:r w:rsidRPr="00935F3E">
                <w:t>291</w:t>
              </w:r>
            </w:ins>
          </w:p>
        </w:tc>
      </w:tr>
      <w:tr w:rsidR="008E7795" w:rsidRPr="00935F3E" w14:paraId="207C2441" w14:textId="77777777" w:rsidTr="00614471">
        <w:trPr>
          <w:gridAfter w:val="1"/>
          <w:wAfter w:w="9" w:type="dxa"/>
          <w:cantSplit/>
          <w:trHeight w:val="190"/>
          <w:ins w:id="3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0B62BA" w14:textId="77777777" w:rsidR="008E7795" w:rsidRPr="00935F3E" w:rsidRDefault="008E7795" w:rsidP="00614471">
            <w:pPr>
              <w:pStyle w:val="tabletext00"/>
              <w:rPr>
                <w:ins w:id="3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74459" w14:textId="77777777" w:rsidR="008E7795" w:rsidRPr="00935F3E" w:rsidRDefault="008E7795" w:rsidP="00614471">
            <w:pPr>
              <w:pStyle w:val="tabletext00"/>
              <w:jc w:val="center"/>
              <w:rPr>
                <w:ins w:id="332" w:author="Author"/>
              </w:rPr>
            </w:pPr>
            <w:ins w:id="333" w:author="Author">
              <w:r w:rsidRPr="00935F3E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5EED0" w14:textId="77777777" w:rsidR="008E7795" w:rsidRPr="00935F3E" w:rsidRDefault="008E7795" w:rsidP="00614471">
            <w:pPr>
              <w:pStyle w:val="tabletext00"/>
              <w:rPr>
                <w:ins w:id="334" w:author="Author"/>
              </w:rPr>
            </w:pPr>
            <w:ins w:id="335" w:author="Author">
              <w:r w:rsidRPr="00935F3E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876B5D" w14:textId="77777777" w:rsidR="008E7795" w:rsidRPr="00935F3E" w:rsidRDefault="008E7795" w:rsidP="00614471">
            <w:pPr>
              <w:pStyle w:val="tabletext00"/>
              <w:jc w:val="right"/>
              <w:rPr>
                <w:ins w:id="33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2ECBC4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337" w:author="Author"/>
              </w:rPr>
            </w:pPr>
            <w:ins w:id="338" w:author="Author">
              <w:r w:rsidRPr="00935F3E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4BF724" w14:textId="77777777" w:rsidR="008E7795" w:rsidRPr="00935F3E" w:rsidRDefault="008E7795" w:rsidP="00614471">
            <w:pPr>
              <w:pStyle w:val="tabletext00"/>
              <w:jc w:val="right"/>
              <w:rPr>
                <w:ins w:id="33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51138" w14:textId="77777777" w:rsidR="008E7795" w:rsidRPr="00935F3E" w:rsidRDefault="008E7795" w:rsidP="00614471">
            <w:pPr>
              <w:pStyle w:val="tabletext00"/>
              <w:rPr>
                <w:ins w:id="340" w:author="Author"/>
              </w:rPr>
            </w:pPr>
            <w:ins w:id="341" w:author="Author">
              <w:r w:rsidRPr="00935F3E">
                <w:t xml:space="preserve">  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8275D3" w14:textId="77777777" w:rsidR="008E7795" w:rsidRPr="00935F3E" w:rsidRDefault="008E7795" w:rsidP="00614471">
            <w:pPr>
              <w:pStyle w:val="tabletext00"/>
              <w:jc w:val="right"/>
              <w:rPr>
                <w:ins w:id="34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EEE962" w14:textId="77777777" w:rsidR="008E7795" w:rsidRPr="00935F3E" w:rsidRDefault="008E7795" w:rsidP="00614471">
            <w:pPr>
              <w:pStyle w:val="tabletext00"/>
              <w:rPr>
                <w:ins w:id="343" w:author="Author"/>
              </w:rPr>
            </w:pPr>
            <w:ins w:id="344" w:author="Author">
              <w:r w:rsidRPr="00935F3E">
                <w:t>275</w:t>
              </w:r>
            </w:ins>
          </w:p>
        </w:tc>
      </w:tr>
      <w:tr w:rsidR="008E7795" w:rsidRPr="00935F3E" w14:paraId="19C4A18E" w14:textId="77777777" w:rsidTr="00614471">
        <w:trPr>
          <w:gridAfter w:val="1"/>
          <w:wAfter w:w="9" w:type="dxa"/>
          <w:cantSplit/>
          <w:trHeight w:val="190"/>
          <w:ins w:id="3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87884F" w14:textId="77777777" w:rsidR="008E7795" w:rsidRPr="00935F3E" w:rsidRDefault="008E7795" w:rsidP="00614471">
            <w:pPr>
              <w:pStyle w:val="tabletext00"/>
              <w:rPr>
                <w:ins w:id="3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52F77" w14:textId="77777777" w:rsidR="008E7795" w:rsidRPr="00935F3E" w:rsidRDefault="008E7795" w:rsidP="00614471">
            <w:pPr>
              <w:pStyle w:val="tabletext00"/>
              <w:jc w:val="center"/>
              <w:rPr>
                <w:ins w:id="347" w:author="Author"/>
              </w:rPr>
            </w:pPr>
            <w:ins w:id="348" w:author="Author">
              <w:r w:rsidRPr="00935F3E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AD03B" w14:textId="77777777" w:rsidR="008E7795" w:rsidRPr="00935F3E" w:rsidRDefault="008E7795" w:rsidP="00614471">
            <w:pPr>
              <w:pStyle w:val="tabletext00"/>
              <w:rPr>
                <w:ins w:id="349" w:author="Author"/>
              </w:rPr>
            </w:pPr>
            <w:ins w:id="350" w:author="Author">
              <w:r w:rsidRPr="00935F3E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9345C5" w14:textId="77777777" w:rsidR="008E7795" w:rsidRPr="00935F3E" w:rsidRDefault="008E7795" w:rsidP="00614471">
            <w:pPr>
              <w:pStyle w:val="tabletext00"/>
              <w:jc w:val="right"/>
              <w:rPr>
                <w:ins w:id="35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E86457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352" w:author="Author"/>
              </w:rPr>
            </w:pPr>
            <w:ins w:id="353" w:author="Author">
              <w:r w:rsidRPr="00935F3E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5E4C47" w14:textId="77777777" w:rsidR="008E7795" w:rsidRPr="00935F3E" w:rsidRDefault="008E7795" w:rsidP="00614471">
            <w:pPr>
              <w:pStyle w:val="tabletext00"/>
              <w:jc w:val="right"/>
              <w:rPr>
                <w:ins w:id="35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A0FE35" w14:textId="77777777" w:rsidR="008E7795" w:rsidRPr="00935F3E" w:rsidRDefault="008E7795" w:rsidP="00614471">
            <w:pPr>
              <w:pStyle w:val="tabletext00"/>
              <w:rPr>
                <w:ins w:id="355" w:author="Author"/>
              </w:rPr>
            </w:pPr>
            <w:ins w:id="356" w:author="Author">
              <w:r w:rsidRPr="00935F3E">
                <w:t xml:space="preserve">  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451CDC" w14:textId="77777777" w:rsidR="008E7795" w:rsidRPr="00935F3E" w:rsidRDefault="008E7795" w:rsidP="00614471">
            <w:pPr>
              <w:pStyle w:val="tabletext00"/>
              <w:jc w:val="right"/>
              <w:rPr>
                <w:ins w:id="35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70E317" w14:textId="77777777" w:rsidR="008E7795" w:rsidRPr="00935F3E" w:rsidRDefault="008E7795" w:rsidP="00614471">
            <w:pPr>
              <w:pStyle w:val="tabletext00"/>
              <w:rPr>
                <w:ins w:id="358" w:author="Author"/>
              </w:rPr>
            </w:pPr>
            <w:ins w:id="359" w:author="Author">
              <w:r w:rsidRPr="00935F3E">
                <w:t>345</w:t>
              </w:r>
            </w:ins>
          </w:p>
        </w:tc>
      </w:tr>
      <w:tr w:rsidR="008E7795" w:rsidRPr="00935F3E" w14:paraId="0C616C0C" w14:textId="77777777" w:rsidTr="00614471">
        <w:trPr>
          <w:gridAfter w:val="1"/>
          <w:wAfter w:w="9" w:type="dxa"/>
          <w:cantSplit/>
          <w:trHeight w:val="190"/>
          <w:ins w:id="3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7680E8" w14:textId="77777777" w:rsidR="008E7795" w:rsidRPr="00935F3E" w:rsidRDefault="008E7795" w:rsidP="00614471">
            <w:pPr>
              <w:pStyle w:val="tabletext00"/>
              <w:rPr>
                <w:ins w:id="3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C003A" w14:textId="77777777" w:rsidR="008E7795" w:rsidRPr="00935F3E" w:rsidRDefault="008E7795" w:rsidP="00614471">
            <w:pPr>
              <w:pStyle w:val="tabletext00"/>
              <w:jc w:val="center"/>
              <w:rPr>
                <w:ins w:id="362" w:author="Author"/>
              </w:rPr>
            </w:pPr>
            <w:ins w:id="363" w:author="Author">
              <w:r w:rsidRPr="00935F3E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708A" w14:textId="77777777" w:rsidR="008E7795" w:rsidRPr="00935F3E" w:rsidRDefault="008E7795" w:rsidP="00614471">
            <w:pPr>
              <w:pStyle w:val="tabletext00"/>
              <w:rPr>
                <w:ins w:id="364" w:author="Author"/>
              </w:rPr>
            </w:pPr>
            <w:ins w:id="365" w:author="Author">
              <w:r w:rsidRPr="00935F3E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A70BD6" w14:textId="77777777" w:rsidR="008E7795" w:rsidRPr="00935F3E" w:rsidRDefault="008E7795" w:rsidP="00614471">
            <w:pPr>
              <w:pStyle w:val="tabletext00"/>
              <w:jc w:val="right"/>
              <w:rPr>
                <w:ins w:id="3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7E094E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367" w:author="Author"/>
              </w:rPr>
            </w:pPr>
            <w:ins w:id="368" w:author="Author">
              <w:r w:rsidRPr="00935F3E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37BE3D" w14:textId="77777777" w:rsidR="008E7795" w:rsidRPr="00935F3E" w:rsidRDefault="008E7795" w:rsidP="00614471">
            <w:pPr>
              <w:pStyle w:val="tabletext00"/>
              <w:jc w:val="right"/>
              <w:rPr>
                <w:ins w:id="36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8A2040" w14:textId="77777777" w:rsidR="008E7795" w:rsidRPr="00935F3E" w:rsidRDefault="008E7795" w:rsidP="00614471">
            <w:pPr>
              <w:pStyle w:val="tabletext00"/>
              <w:rPr>
                <w:ins w:id="370" w:author="Author"/>
              </w:rPr>
            </w:pPr>
            <w:ins w:id="371" w:author="Author">
              <w:r w:rsidRPr="00935F3E">
                <w:t xml:space="preserve">  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03F4EB" w14:textId="77777777" w:rsidR="008E7795" w:rsidRPr="00935F3E" w:rsidRDefault="008E7795" w:rsidP="00614471">
            <w:pPr>
              <w:pStyle w:val="tabletext00"/>
              <w:jc w:val="right"/>
              <w:rPr>
                <w:ins w:id="37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D7A1A8" w14:textId="77777777" w:rsidR="008E7795" w:rsidRPr="00935F3E" w:rsidRDefault="008E7795" w:rsidP="00614471">
            <w:pPr>
              <w:pStyle w:val="tabletext00"/>
              <w:rPr>
                <w:ins w:id="373" w:author="Author"/>
              </w:rPr>
            </w:pPr>
            <w:ins w:id="374" w:author="Author">
              <w:r w:rsidRPr="00935F3E">
                <w:t>345</w:t>
              </w:r>
            </w:ins>
          </w:p>
        </w:tc>
      </w:tr>
      <w:tr w:rsidR="008E7795" w:rsidRPr="00935F3E" w14:paraId="60FB5221" w14:textId="77777777" w:rsidTr="00614471">
        <w:trPr>
          <w:gridAfter w:val="1"/>
          <w:wAfter w:w="9" w:type="dxa"/>
          <w:cantSplit/>
          <w:trHeight w:val="190"/>
          <w:ins w:id="3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7ABCD0" w14:textId="77777777" w:rsidR="008E7795" w:rsidRPr="00935F3E" w:rsidRDefault="008E7795" w:rsidP="00614471">
            <w:pPr>
              <w:pStyle w:val="tabletext00"/>
              <w:rPr>
                <w:ins w:id="3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A30BB" w14:textId="77777777" w:rsidR="008E7795" w:rsidRPr="00935F3E" w:rsidRDefault="008E7795" w:rsidP="00614471">
            <w:pPr>
              <w:pStyle w:val="tabletext00"/>
              <w:jc w:val="center"/>
              <w:rPr>
                <w:ins w:id="377" w:author="Author"/>
              </w:rPr>
            </w:pPr>
            <w:ins w:id="378" w:author="Author">
              <w:r w:rsidRPr="00935F3E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C667A" w14:textId="77777777" w:rsidR="008E7795" w:rsidRPr="00935F3E" w:rsidRDefault="008E7795" w:rsidP="00614471">
            <w:pPr>
              <w:pStyle w:val="tabletext00"/>
              <w:rPr>
                <w:ins w:id="379" w:author="Author"/>
              </w:rPr>
            </w:pPr>
            <w:ins w:id="380" w:author="Author">
              <w:r w:rsidRPr="00935F3E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94296B" w14:textId="77777777" w:rsidR="008E7795" w:rsidRPr="00935F3E" w:rsidRDefault="008E7795" w:rsidP="00614471">
            <w:pPr>
              <w:pStyle w:val="tabletext00"/>
              <w:jc w:val="right"/>
              <w:rPr>
                <w:ins w:id="3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05B235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382" w:author="Author"/>
              </w:rPr>
            </w:pPr>
            <w:ins w:id="383" w:author="Author">
              <w:r w:rsidRPr="00935F3E">
                <w:t>2065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9267E7" w14:textId="77777777" w:rsidR="008E7795" w:rsidRPr="00935F3E" w:rsidRDefault="008E7795" w:rsidP="00614471">
            <w:pPr>
              <w:pStyle w:val="tabletext00"/>
              <w:jc w:val="right"/>
              <w:rPr>
                <w:ins w:id="38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A90227" w14:textId="77777777" w:rsidR="008E7795" w:rsidRPr="00935F3E" w:rsidRDefault="008E7795" w:rsidP="00614471">
            <w:pPr>
              <w:pStyle w:val="tabletext00"/>
              <w:rPr>
                <w:ins w:id="385" w:author="Author"/>
              </w:rPr>
            </w:pPr>
            <w:ins w:id="386" w:author="Author">
              <w:r w:rsidRPr="00935F3E">
                <w:t xml:space="preserve">  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C4681D" w14:textId="77777777" w:rsidR="008E7795" w:rsidRPr="00935F3E" w:rsidRDefault="008E7795" w:rsidP="00614471">
            <w:pPr>
              <w:pStyle w:val="tabletext00"/>
              <w:jc w:val="right"/>
              <w:rPr>
                <w:ins w:id="38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DAE11F" w14:textId="77777777" w:rsidR="008E7795" w:rsidRPr="00935F3E" w:rsidRDefault="008E7795" w:rsidP="00614471">
            <w:pPr>
              <w:pStyle w:val="tabletext00"/>
              <w:rPr>
                <w:ins w:id="388" w:author="Author"/>
              </w:rPr>
            </w:pPr>
            <w:ins w:id="389" w:author="Author">
              <w:r w:rsidRPr="00935F3E">
                <w:t>291</w:t>
              </w:r>
            </w:ins>
          </w:p>
        </w:tc>
      </w:tr>
      <w:tr w:rsidR="008E7795" w:rsidRPr="00935F3E" w14:paraId="481BDA22" w14:textId="77777777" w:rsidTr="00614471">
        <w:trPr>
          <w:gridAfter w:val="1"/>
          <w:wAfter w:w="9" w:type="dxa"/>
          <w:cantSplit/>
          <w:trHeight w:val="190"/>
          <w:ins w:id="3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8A9D19" w14:textId="77777777" w:rsidR="008E7795" w:rsidRPr="00935F3E" w:rsidRDefault="008E7795" w:rsidP="00614471">
            <w:pPr>
              <w:pStyle w:val="tabletext00"/>
              <w:rPr>
                <w:ins w:id="3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98B24" w14:textId="77777777" w:rsidR="008E7795" w:rsidRPr="00935F3E" w:rsidRDefault="008E7795" w:rsidP="00614471">
            <w:pPr>
              <w:pStyle w:val="tabletext00"/>
              <w:jc w:val="center"/>
              <w:rPr>
                <w:ins w:id="392" w:author="Author"/>
              </w:rPr>
            </w:pPr>
            <w:ins w:id="393" w:author="Author">
              <w:r w:rsidRPr="00935F3E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BD3BA" w14:textId="77777777" w:rsidR="008E7795" w:rsidRPr="00935F3E" w:rsidRDefault="008E7795" w:rsidP="00614471">
            <w:pPr>
              <w:pStyle w:val="tabletext00"/>
              <w:rPr>
                <w:ins w:id="394" w:author="Author"/>
              </w:rPr>
            </w:pPr>
            <w:ins w:id="395" w:author="Author">
              <w:r w:rsidRPr="00935F3E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962C8E" w14:textId="77777777" w:rsidR="008E7795" w:rsidRPr="00935F3E" w:rsidRDefault="008E7795" w:rsidP="00614471">
            <w:pPr>
              <w:pStyle w:val="tabletext00"/>
              <w:jc w:val="right"/>
              <w:rPr>
                <w:ins w:id="3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38474F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397" w:author="Author"/>
              </w:rPr>
            </w:pPr>
            <w:ins w:id="398" w:author="Author">
              <w:r w:rsidRPr="00935F3E">
                <w:t>2478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148820" w14:textId="77777777" w:rsidR="008E7795" w:rsidRPr="00935F3E" w:rsidRDefault="008E7795" w:rsidP="00614471">
            <w:pPr>
              <w:pStyle w:val="tabletext00"/>
              <w:jc w:val="right"/>
              <w:rPr>
                <w:ins w:id="39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B71914" w14:textId="77777777" w:rsidR="008E7795" w:rsidRPr="00935F3E" w:rsidRDefault="008E7795" w:rsidP="00614471">
            <w:pPr>
              <w:pStyle w:val="tabletext00"/>
              <w:rPr>
                <w:ins w:id="400" w:author="Author"/>
              </w:rPr>
            </w:pPr>
            <w:ins w:id="401" w:author="Author">
              <w:r w:rsidRPr="00935F3E">
                <w:t xml:space="preserve">  790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49EC01" w14:textId="77777777" w:rsidR="008E7795" w:rsidRPr="00935F3E" w:rsidRDefault="008E7795" w:rsidP="00614471">
            <w:pPr>
              <w:pStyle w:val="tabletext00"/>
              <w:jc w:val="right"/>
              <w:rPr>
                <w:ins w:id="40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EFD719" w14:textId="77777777" w:rsidR="008E7795" w:rsidRPr="00935F3E" w:rsidRDefault="008E7795" w:rsidP="00614471">
            <w:pPr>
              <w:pStyle w:val="tabletext00"/>
              <w:rPr>
                <w:ins w:id="403" w:author="Author"/>
              </w:rPr>
            </w:pPr>
            <w:ins w:id="404" w:author="Author">
              <w:r w:rsidRPr="00935F3E">
                <w:t>311</w:t>
              </w:r>
            </w:ins>
          </w:p>
        </w:tc>
      </w:tr>
      <w:tr w:rsidR="008E7795" w:rsidRPr="00935F3E" w14:paraId="0BB2F76A" w14:textId="77777777" w:rsidTr="00614471">
        <w:trPr>
          <w:gridAfter w:val="1"/>
          <w:wAfter w:w="9" w:type="dxa"/>
          <w:cantSplit/>
          <w:trHeight w:val="190"/>
          <w:ins w:id="4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8C3486" w14:textId="77777777" w:rsidR="008E7795" w:rsidRPr="00935F3E" w:rsidRDefault="008E7795" w:rsidP="00614471">
            <w:pPr>
              <w:pStyle w:val="tabletext00"/>
              <w:rPr>
                <w:ins w:id="4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7E147" w14:textId="77777777" w:rsidR="008E7795" w:rsidRPr="00935F3E" w:rsidRDefault="008E7795" w:rsidP="00614471">
            <w:pPr>
              <w:pStyle w:val="tabletext00"/>
              <w:jc w:val="center"/>
              <w:rPr>
                <w:ins w:id="407" w:author="Author"/>
              </w:rPr>
            </w:pPr>
            <w:ins w:id="408" w:author="Author">
              <w:r w:rsidRPr="00935F3E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A5083" w14:textId="77777777" w:rsidR="008E7795" w:rsidRPr="00935F3E" w:rsidRDefault="008E7795" w:rsidP="00614471">
            <w:pPr>
              <w:pStyle w:val="tabletext00"/>
              <w:rPr>
                <w:ins w:id="409" w:author="Author"/>
              </w:rPr>
            </w:pPr>
            <w:ins w:id="410" w:author="Author">
              <w:r w:rsidRPr="00935F3E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8F84D5" w14:textId="77777777" w:rsidR="008E7795" w:rsidRPr="00935F3E" w:rsidRDefault="008E7795" w:rsidP="00614471">
            <w:pPr>
              <w:pStyle w:val="tabletext00"/>
              <w:jc w:val="right"/>
              <w:rPr>
                <w:ins w:id="41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E7D803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412" w:author="Author"/>
              </w:rPr>
            </w:pPr>
            <w:ins w:id="413" w:author="Author">
              <w:r w:rsidRPr="00935F3E"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56D604" w14:textId="77777777" w:rsidR="008E7795" w:rsidRPr="00935F3E" w:rsidRDefault="008E7795" w:rsidP="00614471">
            <w:pPr>
              <w:pStyle w:val="tabletext00"/>
              <w:jc w:val="right"/>
              <w:rPr>
                <w:ins w:id="41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5D12B9" w14:textId="77777777" w:rsidR="008E7795" w:rsidRPr="00935F3E" w:rsidRDefault="008E7795" w:rsidP="00614471">
            <w:pPr>
              <w:pStyle w:val="tabletext00"/>
              <w:rPr>
                <w:ins w:id="415" w:author="Author"/>
              </w:rPr>
            </w:pPr>
            <w:ins w:id="416" w:author="Author">
              <w:r w:rsidRPr="00935F3E">
                <w:t xml:space="preserve">  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A410AE" w14:textId="77777777" w:rsidR="008E7795" w:rsidRPr="00935F3E" w:rsidRDefault="008E7795" w:rsidP="00614471">
            <w:pPr>
              <w:pStyle w:val="tabletext00"/>
              <w:jc w:val="right"/>
              <w:rPr>
                <w:ins w:id="41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20DC5E" w14:textId="77777777" w:rsidR="008E7795" w:rsidRPr="00935F3E" w:rsidRDefault="008E7795" w:rsidP="00614471">
            <w:pPr>
              <w:pStyle w:val="tabletext00"/>
              <w:rPr>
                <w:ins w:id="418" w:author="Author"/>
              </w:rPr>
            </w:pPr>
            <w:ins w:id="419" w:author="Author">
              <w:r w:rsidRPr="00935F3E">
                <w:t>281</w:t>
              </w:r>
            </w:ins>
          </w:p>
        </w:tc>
      </w:tr>
      <w:tr w:rsidR="008E7795" w:rsidRPr="00935F3E" w14:paraId="3F8199DA" w14:textId="77777777" w:rsidTr="00614471">
        <w:trPr>
          <w:gridAfter w:val="1"/>
          <w:wAfter w:w="9" w:type="dxa"/>
          <w:cantSplit/>
          <w:trHeight w:val="190"/>
          <w:ins w:id="4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CA5B3F" w14:textId="77777777" w:rsidR="008E7795" w:rsidRPr="00935F3E" w:rsidRDefault="008E7795" w:rsidP="00614471">
            <w:pPr>
              <w:pStyle w:val="tabletext00"/>
              <w:rPr>
                <w:ins w:id="4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B7380" w14:textId="77777777" w:rsidR="008E7795" w:rsidRPr="00935F3E" w:rsidRDefault="008E7795" w:rsidP="00614471">
            <w:pPr>
              <w:pStyle w:val="tabletext00"/>
              <w:jc w:val="center"/>
              <w:rPr>
                <w:ins w:id="422" w:author="Author"/>
              </w:rPr>
            </w:pPr>
            <w:ins w:id="423" w:author="Author">
              <w:r w:rsidRPr="00935F3E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AD9D5" w14:textId="77777777" w:rsidR="008E7795" w:rsidRPr="00935F3E" w:rsidRDefault="008E7795" w:rsidP="00614471">
            <w:pPr>
              <w:pStyle w:val="tabletext00"/>
              <w:rPr>
                <w:ins w:id="424" w:author="Author"/>
              </w:rPr>
            </w:pPr>
            <w:ins w:id="425" w:author="Author">
              <w:r w:rsidRPr="00935F3E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F37C2C" w14:textId="77777777" w:rsidR="008E7795" w:rsidRPr="00935F3E" w:rsidRDefault="008E7795" w:rsidP="00614471">
            <w:pPr>
              <w:pStyle w:val="tabletext00"/>
              <w:jc w:val="right"/>
              <w:rPr>
                <w:ins w:id="4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EF7BE0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427" w:author="Author"/>
              </w:rPr>
            </w:pPr>
            <w:ins w:id="428" w:author="Author">
              <w:r w:rsidRPr="00935F3E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701CB1" w14:textId="77777777" w:rsidR="008E7795" w:rsidRPr="00935F3E" w:rsidRDefault="008E7795" w:rsidP="00614471">
            <w:pPr>
              <w:pStyle w:val="tabletext00"/>
              <w:jc w:val="right"/>
              <w:rPr>
                <w:ins w:id="42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95D62" w14:textId="77777777" w:rsidR="008E7795" w:rsidRPr="00935F3E" w:rsidRDefault="008E7795" w:rsidP="00614471">
            <w:pPr>
              <w:pStyle w:val="tabletext00"/>
              <w:rPr>
                <w:ins w:id="430" w:author="Author"/>
              </w:rPr>
            </w:pPr>
            <w:ins w:id="431" w:author="Author">
              <w:r w:rsidRPr="00935F3E">
                <w:t xml:space="preserve">  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506372" w14:textId="77777777" w:rsidR="008E7795" w:rsidRPr="00935F3E" w:rsidRDefault="008E7795" w:rsidP="00614471">
            <w:pPr>
              <w:pStyle w:val="tabletext00"/>
              <w:jc w:val="right"/>
              <w:rPr>
                <w:ins w:id="43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040D5E" w14:textId="77777777" w:rsidR="008E7795" w:rsidRPr="00935F3E" w:rsidRDefault="008E7795" w:rsidP="00614471">
            <w:pPr>
              <w:pStyle w:val="tabletext00"/>
              <w:rPr>
                <w:ins w:id="433" w:author="Author"/>
              </w:rPr>
            </w:pPr>
            <w:ins w:id="434" w:author="Author">
              <w:r w:rsidRPr="00935F3E">
                <w:t>275</w:t>
              </w:r>
            </w:ins>
          </w:p>
        </w:tc>
      </w:tr>
      <w:tr w:rsidR="008E7795" w:rsidRPr="00935F3E" w14:paraId="351706D3" w14:textId="77777777" w:rsidTr="00614471">
        <w:trPr>
          <w:gridAfter w:val="1"/>
          <w:wAfter w:w="9" w:type="dxa"/>
          <w:cantSplit/>
          <w:trHeight w:val="190"/>
          <w:ins w:id="4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F81DB4" w14:textId="77777777" w:rsidR="008E7795" w:rsidRPr="00935F3E" w:rsidRDefault="008E7795" w:rsidP="00614471">
            <w:pPr>
              <w:pStyle w:val="tabletext00"/>
              <w:rPr>
                <w:ins w:id="4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8769A" w14:textId="77777777" w:rsidR="008E7795" w:rsidRPr="00935F3E" w:rsidRDefault="008E7795" w:rsidP="00614471">
            <w:pPr>
              <w:pStyle w:val="tabletext00"/>
              <w:jc w:val="center"/>
              <w:rPr>
                <w:ins w:id="437" w:author="Author"/>
              </w:rPr>
            </w:pPr>
            <w:ins w:id="438" w:author="Author">
              <w:r w:rsidRPr="00935F3E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AE795" w14:textId="77777777" w:rsidR="008E7795" w:rsidRPr="00935F3E" w:rsidRDefault="008E7795" w:rsidP="00614471">
            <w:pPr>
              <w:pStyle w:val="tabletext00"/>
              <w:rPr>
                <w:ins w:id="439" w:author="Author"/>
              </w:rPr>
            </w:pPr>
            <w:ins w:id="440" w:author="Author">
              <w:r w:rsidRPr="00935F3E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631FDD" w14:textId="77777777" w:rsidR="008E7795" w:rsidRPr="00935F3E" w:rsidRDefault="008E7795" w:rsidP="00614471">
            <w:pPr>
              <w:pStyle w:val="tabletext00"/>
              <w:jc w:val="right"/>
              <w:rPr>
                <w:ins w:id="4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CA27DE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442" w:author="Author"/>
              </w:rPr>
            </w:pPr>
            <w:ins w:id="443" w:author="Author">
              <w:r w:rsidRPr="00935F3E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684D88" w14:textId="77777777" w:rsidR="008E7795" w:rsidRPr="00935F3E" w:rsidRDefault="008E7795" w:rsidP="00614471">
            <w:pPr>
              <w:pStyle w:val="tabletext00"/>
              <w:jc w:val="right"/>
              <w:rPr>
                <w:ins w:id="44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734B19" w14:textId="77777777" w:rsidR="008E7795" w:rsidRPr="00935F3E" w:rsidRDefault="008E7795" w:rsidP="00614471">
            <w:pPr>
              <w:pStyle w:val="tabletext00"/>
              <w:rPr>
                <w:ins w:id="445" w:author="Author"/>
              </w:rPr>
            </w:pPr>
            <w:ins w:id="446" w:author="Author">
              <w:r w:rsidRPr="00935F3E">
                <w:t xml:space="preserve">  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14DF1C" w14:textId="77777777" w:rsidR="008E7795" w:rsidRPr="00935F3E" w:rsidRDefault="008E7795" w:rsidP="00614471">
            <w:pPr>
              <w:pStyle w:val="tabletext00"/>
              <w:jc w:val="right"/>
              <w:rPr>
                <w:ins w:id="44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C03DFE" w14:textId="77777777" w:rsidR="008E7795" w:rsidRPr="00935F3E" w:rsidRDefault="008E7795" w:rsidP="00614471">
            <w:pPr>
              <w:pStyle w:val="tabletext00"/>
              <w:rPr>
                <w:ins w:id="448" w:author="Author"/>
              </w:rPr>
            </w:pPr>
            <w:ins w:id="449" w:author="Author">
              <w:r w:rsidRPr="00935F3E">
                <w:t>345</w:t>
              </w:r>
            </w:ins>
          </w:p>
        </w:tc>
      </w:tr>
      <w:tr w:rsidR="008E7795" w:rsidRPr="00935F3E" w14:paraId="04DDF3EE" w14:textId="77777777" w:rsidTr="00614471">
        <w:trPr>
          <w:gridAfter w:val="1"/>
          <w:wAfter w:w="9" w:type="dxa"/>
          <w:cantSplit/>
          <w:trHeight w:val="190"/>
          <w:ins w:id="4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6DA66A" w14:textId="77777777" w:rsidR="008E7795" w:rsidRPr="00935F3E" w:rsidRDefault="008E7795" w:rsidP="00614471">
            <w:pPr>
              <w:pStyle w:val="tabletext00"/>
              <w:rPr>
                <w:ins w:id="4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62193" w14:textId="77777777" w:rsidR="008E7795" w:rsidRPr="00935F3E" w:rsidRDefault="008E7795" w:rsidP="00614471">
            <w:pPr>
              <w:pStyle w:val="tabletext00"/>
              <w:jc w:val="center"/>
              <w:rPr>
                <w:ins w:id="452" w:author="Author"/>
              </w:rPr>
            </w:pPr>
            <w:ins w:id="453" w:author="Author">
              <w:r w:rsidRPr="00935F3E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2E1E9" w14:textId="77777777" w:rsidR="008E7795" w:rsidRPr="00935F3E" w:rsidRDefault="008E7795" w:rsidP="00614471">
            <w:pPr>
              <w:pStyle w:val="tabletext00"/>
              <w:rPr>
                <w:ins w:id="454" w:author="Author"/>
              </w:rPr>
            </w:pPr>
            <w:ins w:id="455" w:author="Author">
              <w:r w:rsidRPr="00935F3E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F19BDC" w14:textId="77777777" w:rsidR="008E7795" w:rsidRPr="00935F3E" w:rsidRDefault="008E7795" w:rsidP="00614471">
            <w:pPr>
              <w:pStyle w:val="tabletext00"/>
              <w:jc w:val="right"/>
              <w:rPr>
                <w:ins w:id="4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F51632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457" w:author="Author"/>
              </w:rPr>
            </w:pPr>
            <w:ins w:id="458" w:author="Author">
              <w:r w:rsidRPr="00935F3E">
                <w:t>1345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615CBF" w14:textId="77777777" w:rsidR="008E7795" w:rsidRPr="00935F3E" w:rsidRDefault="008E7795" w:rsidP="00614471">
            <w:pPr>
              <w:pStyle w:val="tabletext00"/>
              <w:jc w:val="right"/>
              <w:rPr>
                <w:ins w:id="45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2FEA78" w14:textId="77777777" w:rsidR="008E7795" w:rsidRPr="00935F3E" w:rsidRDefault="008E7795" w:rsidP="00614471">
            <w:pPr>
              <w:pStyle w:val="tabletext00"/>
              <w:rPr>
                <w:ins w:id="460" w:author="Author"/>
              </w:rPr>
            </w:pPr>
            <w:ins w:id="461" w:author="Author">
              <w:r w:rsidRPr="00935F3E">
                <w:t xml:space="preserve">  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42EAB0" w14:textId="77777777" w:rsidR="008E7795" w:rsidRPr="00935F3E" w:rsidRDefault="008E7795" w:rsidP="00614471">
            <w:pPr>
              <w:pStyle w:val="tabletext00"/>
              <w:jc w:val="right"/>
              <w:rPr>
                <w:ins w:id="46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324DC2" w14:textId="77777777" w:rsidR="008E7795" w:rsidRPr="00935F3E" w:rsidRDefault="008E7795" w:rsidP="00614471">
            <w:pPr>
              <w:pStyle w:val="tabletext00"/>
              <w:rPr>
                <w:ins w:id="463" w:author="Author"/>
              </w:rPr>
            </w:pPr>
            <w:ins w:id="464" w:author="Author">
              <w:r w:rsidRPr="00935F3E">
                <w:t>277</w:t>
              </w:r>
            </w:ins>
          </w:p>
        </w:tc>
      </w:tr>
      <w:tr w:rsidR="008E7795" w:rsidRPr="00935F3E" w14:paraId="67870841" w14:textId="77777777" w:rsidTr="00614471">
        <w:trPr>
          <w:gridAfter w:val="1"/>
          <w:wAfter w:w="9" w:type="dxa"/>
          <w:cantSplit/>
          <w:trHeight w:val="190"/>
          <w:ins w:id="4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E3ACE1" w14:textId="77777777" w:rsidR="008E7795" w:rsidRPr="00935F3E" w:rsidRDefault="008E7795" w:rsidP="00614471">
            <w:pPr>
              <w:pStyle w:val="tabletext00"/>
              <w:rPr>
                <w:ins w:id="4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C0F27" w14:textId="77777777" w:rsidR="008E7795" w:rsidRPr="00935F3E" w:rsidRDefault="008E7795" w:rsidP="00614471">
            <w:pPr>
              <w:pStyle w:val="tabletext00"/>
              <w:jc w:val="center"/>
              <w:rPr>
                <w:ins w:id="467" w:author="Author"/>
              </w:rPr>
            </w:pPr>
            <w:ins w:id="468" w:author="Author">
              <w:r w:rsidRPr="00935F3E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E15B9" w14:textId="77777777" w:rsidR="008E7795" w:rsidRPr="00935F3E" w:rsidRDefault="008E7795" w:rsidP="00614471">
            <w:pPr>
              <w:pStyle w:val="tabletext00"/>
              <w:rPr>
                <w:ins w:id="469" w:author="Author"/>
              </w:rPr>
            </w:pPr>
            <w:ins w:id="470" w:author="Author">
              <w:r w:rsidRPr="00935F3E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E429C8" w14:textId="77777777" w:rsidR="008E7795" w:rsidRPr="00935F3E" w:rsidRDefault="008E7795" w:rsidP="00614471">
            <w:pPr>
              <w:pStyle w:val="tabletext00"/>
              <w:jc w:val="right"/>
              <w:rPr>
                <w:ins w:id="47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23B3BF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472" w:author="Author"/>
              </w:rPr>
            </w:pPr>
            <w:ins w:id="473" w:author="Author">
              <w:r w:rsidRPr="00935F3E"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B39B46" w14:textId="77777777" w:rsidR="008E7795" w:rsidRPr="00935F3E" w:rsidRDefault="008E7795" w:rsidP="00614471">
            <w:pPr>
              <w:pStyle w:val="tabletext00"/>
              <w:jc w:val="right"/>
              <w:rPr>
                <w:ins w:id="47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58B40F" w14:textId="77777777" w:rsidR="008E7795" w:rsidRPr="00935F3E" w:rsidRDefault="008E7795" w:rsidP="00614471">
            <w:pPr>
              <w:pStyle w:val="tabletext00"/>
              <w:rPr>
                <w:ins w:id="475" w:author="Author"/>
              </w:rPr>
            </w:pPr>
            <w:ins w:id="476" w:author="Author">
              <w:r w:rsidRPr="00935F3E">
                <w:t xml:space="preserve">  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005EF1" w14:textId="77777777" w:rsidR="008E7795" w:rsidRPr="00935F3E" w:rsidRDefault="008E7795" w:rsidP="00614471">
            <w:pPr>
              <w:pStyle w:val="tabletext00"/>
              <w:jc w:val="right"/>
              <w:rPr>
                <w:ins w:id="47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4725EE" w14:textId="77777777" w:rsidR="008E7795" w:rsidRPr="00935F3E" w:rsidRDefault="008E7795" w:rsidP="00614471">
            <w:pPr>
              <w:pStyle w:val="tabletext00"/>
              <w:rPr>
                <w:ins w:id="478" w:author="Author"/>
              </w:rPr>
            </w:pPr>
            <w:ins w:id="479" w:author="Author">
              <w:r w:rsidRPr="00935F3E">
                <w:t>281</w:t>
              </w:r>
            </w:ins>
          </w:p>
        </w:tc>
      </w:tr>
      <w:tr w:rsidR="008E7795" w:rsidRPr="00935F3E" w14:paraId="5C4CF4F9" w14:textId="77777777" w:rsidTr="00614471">
        <w:trPr>
          <w:gridAfter w:val="1"/>
          <w:wAfter w:w="9" w:type="dxa"/>
          <w:cantSplit/>
          <w:trHeight w:val="190"/>
          <w:ins w:id="4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549BED" w14:textId="77777777" w:rsidR="008E7795" w:rsidRPr="00935F3E" w:rsidRDefault="008E7795" w:rsidP="00614471">
            <w:pPr>
              <w:pStyle w:val="tabletext00"/>
              <w:rPr>
                <w:ins w:id="4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EA5AB" w14:textId="77777777" w:rsidR="008E7795" w:rsidRPr="00935F3E" w:rsidRDefault="008E7795" w:rsidP="00614471">
            <w:pPr>
              <w:pStyle w:val="tabletext00"/>
              <w:jc w:val="center"/>
              <w:rPr>
                <w:ins w:id="482" w:author="Author"/>
              </w:rPr>
            </w:pPr>
            <w:ins w:id="483" w:author="Author">
              <w:r w:rsidRPr="00935F3E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67167" w14:textId="77777777" w:rsidR="008E7795" w:rsidRPr="00935F3E" w:rsidRDefault="008E7795" w:rsidP="00614471">
            <w:pPr>
              <w:pStyle w:val="tabletext00"/>
              <w:rPr>
                <w:ins w:id="484" w:author="Author"/>
              </w:rPr>
            </w:pPr>
            <w:ins w:id="485" w:author="Author">
              <w:r w:rsidRPr="00935F3E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4965EC" w14:textId="77777777" w:rsidR="008E7795" w:rsidRPr="00935F3E" w:rsidRDefault="008E7795" w:rsidP="00614471">
            <w:pPr>
              <w:pStyle w:val="tabletext00"/>
              <w:jc w:val="right"/>
              <w:rPr>
                <w:ins w:id="48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D7B89F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487" w:author="Author"/>
              </w:rPr>
            </w:pPr>
            <w:ins w:id="488" w:author="Author">
              <w:r w:rsidRPr="00935F3E"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D273D7" w14:textId="77777777" w:rsidR="008E7795" w:rsidRPr="00935F3E" w:rsidRDefault="008E7795" w:rsidP="00614471">
            <w:pPr>
              <w:pStyle w:val="tabletext00"/>
              <w:jc w:val="right"/>
              <w:rPr>
                <w:ins w:id="48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B2F545" w14:textId="77777777" w:rsidR="008E7795" w:rsidRPr="00935F3E" w:rsidRDefault="008E7795" w:rsidP="00614471">
            <w:pPr>
              <w:pStyle w:val="tabletext00"/>
              <w:rPr>
                <w:ins w:id="490" w:author="Author"/>
              </w:rPr>
            </w:pPr>
            <w:ins w:id="491" w:author="Author">
              <w:r w:rsidRPr="00935F3E">
                <w:t xml:space="preserve">  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781CB4" w14:textId="77777777" w:rsidR="008E7795" w:rsidRPr="00935F3E" w:rsidRDefault="008E7795" w:rsidP="00614471">
            <w:pPr>
              <w:pStyle w:val="tabletext00"/>
              <w:jc w:val="right"/>
              <w:rPr>
                <w:ins w:id="49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F1E78D" w14:textId="77777777" w:rsidR="008E7795" w:rsidRPr="00935F3E" w:rsidRDefault="008E7795" w:rsidP="00614471">
            <w:pPr>
              <w:pStyle w:val="tabletext00"/>
              <w:rPr>
                <w:ins w:id="493" w:author="Author"/>
              </w:rPr>
            </w:pPr>
            <w:ins w:id="494" w:author="Author">
              <w:r w:rsidRPr="00935F3E">
                <w:t>281</w:t>
              </w:r>
            </w:ins>
          </w:p>
        </w:tc>
      </w:tr>
      <w:tr w:rsidR="008E7795" w:rsidRPr="00935F3E" w14:paraId="00B0A094" w14:textId="77777777" w:rsidTr="00614471">
        <w:trPr>
          <w:gridAfter w:val="1"/>
          <w:wAfter w:w="9" w:type="dxa"/>
          <w:cantSplit/>
          <w:trHeight w:val="190"/>
          <w:ins w:id="4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5ECBE7" w14:textId="77777777" w:rsidR="008E7795" w:rsidRPr="00935F3E" w:rsidRDefault="008E7795" w:rsidP="00614471">
            <w:pPr>
              <w:pStyle w:val="tabletext00"/>
              <w:rPr>
                <w:ins w:id="4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10F6B" w14:textId="77777777" w:rsidR="008E7795" w:rsidRPr="00935F3E" w:rsidRDefault="008E7795" w:rsidP="00614471">
            <w:pPr>
              <w:pStyle w:val="tabletext00"/>
              <w:jc w:val="center"/>
              <w:rPr>
                <w:ins w:id="497" w:author="Author"/>
              </w:rPr>
            </w:pPr>
            <w:ins w:id="498" w:author="Author">
              <w:r w:rsidRPr="00935F3E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9660C" w14:textId="77777777" w:rsidR="008E7795" w:rsidRPr="00935F3E" w:rsidRDefault="008E7795" w:rsidP="00614471">
            <w:pPr>
              <w:pStyle w:val="tabletext00"/>
              <w:rPr>
                <w:ins w:id="499" w:author="Author"/>
              </w:rPr>
            </w:pPr>
            <w:ins w:id="500" w:author="Author">
              <w:r w:rsidRPr="00935F3E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4C9C98" w14:textId="77777777" w:rsidR="008E7795" w:rsidRPr="00935F3E" w:rsidRDefault="008E7795" w:rsidP="00614471">
            <w:pPr>
              <w:pStyle w:val="tabletext00"/>
              <w:jc w:val="right"/>
              <w:rPr>
                <w:ins w:id="50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062F1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502" w:author="Author"/>
              </w:rPr>
            </w:pPr>
            <w:ins w:id="503" w:author="Author">
              <w:r w:rsidRPr="00935F3E">
                <w:t>2474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80645C" w14:textId="77777777" w:rsidR="008E7795" w:rsidRPr="00935F3E" w:rsidRDefault="008E7795" w:rsidP="00614471">
            <w:pPr>
              <w:pStyle w:val="tabletext00"/>
              <w:jc w:val="right"/>
              <w:rPr>
                <w:ins w:id="50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96E8BA" w14:textId="77777777" w:rsidR="008E7795" w:rsidRPr="00935F3E" w:rsidRDefault="008E7795" w:rsidP="00614471">
            <w:pPr>
              <w:pStyle w:val="tabletext00"/>
              <w:rPr>
                <w:ins w:id="505" w:author="Author"/>
              </w:rPr>
            </w:pPr>
            <w:ins w:id="506" w:author="Author">
              <w:r w:rsidRPr="00935F3E">
                <w:t xml:space="preserve">  975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6AF01A" w14:textId="77777777" w:rsidR="008E7795" w:rsidRPr="00935F3E" w:rsidRDefault="008E7795" w:rsidP="00614471">
            <w:pPr>
              <w:pStyle w:val="tabletext00"/>
              <w:jc w:val="right"/>
              <w:rPr>
                <w:ins w:id="50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89E8B0" w14:textId="77777777" w:rsidR="008E7795" w:rsidRPr="00935F3E" w:rsidRDefault="008E7795" w:rsidP="00614471">
            <w:pPr>
              <w:pStyle w:val="tabletext00"/>
              <w:rPr>
                <w:ins w:id="508" w:author="Author"/>
              </w:rPr>
            </w:pPr>
            <w:ins w:id="509" w:author="Author">
              <w:r w:rsidRPr="00935F3E">
                <w:t>331</w:t>
              </w:r>
            </w:ins>
          </w:p>
        </w:tc>
      </w:tr>
      <w:tr w:rsidR="008E7795" w:rsidRPr="00935F3E" w14:paraId="310D38DD" w14:textId="77777777" w:rsidTr="00614471">
        <w:trPr>
          <w:gridAfter w:val="1"/>
          <w:wAfter w:w="9" w:type="dxa"/>
          <w:cantSplit/>
          <w:trHeight w:val="190"/>
          <w:ins w:id="5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0CEBF7" w14:textId="77777777" w:rsidR="008E7795" w:rsidRPr="00935F3E" w:rsidRDefault="008E7795" w:rsidP="00614471">
            <w:pPr>
              <w:pStyle w:val="tabletext00"/>
              <w:rPr>
                <w:ins w:id="5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51DEC" w14:textId="77777777" w:rsidR="008E7795" w:rsidRPr="00935F3E" w:rsidRDefault="008E7795" w:rsidP="00614471">
            <w:pPr>
              <w:pStyle w:val="tabletext00"/>
              <w:jc w:val="center"/>
              <w:rPr>
                <w:ins w:id="512" w:author="Author"/>
              </w:rPr>
            </w:pPr>
            <w:ins w:id="513" w:author="Author">
              <w:r w:rsidRPr="00935F3E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9DF1C" w14:textId="77777777" w:rsidR="008E7795" w:rsidRPr="00935F3E" w:rsidRDefault="008E7795" w:rsidP="00614471">
            <w:pPr>
              <w:pStyle w:val="tabletext00"/>
              <w:rPr>
                <w:ins w:id="514" w:author="Author"/>
              </w:rPr>
            </w:pPr>
            <w:ins w:id="515" w:author="Author">
              <w:r w:rsidRPr="00935F3E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90F47D" w14:textId="77777777" w:rsidR="008E7795" w:rsidRPr="00935F3E" w:rsidRDefault="008E7795" w:rsidP="00614471">
            <w:pPr>
              <w:pStyle w:val="tabletext00"/>
              <w:jc w:val="right"/>
              <w:rPr>
                <w:ins w:id="5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00258B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517" w:author="Author"/>
              </w:rPr>
            </w:pPr>
            <w:ins w:id="518" w:author="Author">
              <w:r w:rsidRPr="00935F3E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AD1FF0" w14:textId="77777777" w:rsidR="008E7795" w:rsidRPr="00935F3E" w:rsidRDefault="008E7795" w:rsidP="00614471">
            <w:pPr>
              <w:pStyle w:val="tabletext00"/>
              <w:jc w:val="right"/>
              <w:rPr>
                <w:ins w:id="51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AEF6E1" w14:textId="77777777" w:rsidR="008E7795" w:rsidRPr="00935F3E" w:rsidRDefault="008E7795" w:rsidP="00614471">
            <w:pPr>
              <w:pStyle w:val="tabletext00"/>
              <w:rPr>
                <w:ins w:id="520" w:author="Author"/>
              </w:rPr>
            </w:pPr>
            <w:ins w:id="521" w:author="Author">
              <w:r w:rsidRPr="00935F3E">
                <w:t xml:space="preserve">  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41F486" w14:textId="77777777" w:rsidR="008E7795" w:rsidRPr="00935F3E" w:rsidRDefault="008E7795" w:rsidP="00614471">
            <w:pPr>
              <w:pStyle w:val="tabletext00"/>
              <w:jc w:val="right"/>
              <w:rPr>
                <w:ins w:id="52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4E89E8" w14:textId="77777777" w:rsidR="008E7795" w:rsidRPr="00935F3E" w:rsidRDefault="008E7795" w:rsidP="00614471">
            <w:pPr>
              <w:pStyle w:val="tabletext00"/>
              <w:rPr>
                <w:ins w:id="523" w:author="Author"/>
              </w:rPr>
            </w:pPr>
            <w:ins w:id="524" w:author="Author">
              <w:r w:rsidRPr="00935F3E">
                <w:t>275</w:t>
              </w:r>
            </w:ins>
          </w:p>
        </w:tc>
      </w:tr>
      <w:tr w:rsidR="008E7795" w:rsidRPr="00935F3E" w14:paraId="567F4816" w14:textId="77777777" w:rsidTr="00614471">
        <w:trPr>
          <w:gridAfter w:val="1"/>
          <w:wAfter w:w="9" w:type="dxa"/>
          <w:cantSplit/>
          <w:trHeight w:val="190"/>
          <w:ins w:id="5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4B36DF" w14:textId="77777777" w:rsidR="008E7795" w:rsidRPr="00935F3E" w:rsidRDefault="008E7795" w:rsidP="00614471">
            <w:pPr>
              <w:pStyle w:val="tabletext00"/>
              <w:rPr>
                <w:ins w:id="5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4F8E1" w14:textId="77777777" w:rsidR="008E7795" w:rsidRPr="00935F3E" w:rsidRDefault="008E7795" w:rsidP="00614471">
            <w:pPr>
              <w:pStyle w:val="tabletext00"/>
              <w:jc w:val="center"/>
              <w:rPr>
                <w:ins w:id="527" w:author="Author"/>
              </w:rPr>
            </w:pPr>
            <w:ins w:id="528" w:author="Author">
              <w:r w:rsidRPr="00935F3E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CB0D9" w14:textId="77777777" w:rsidR="008E7795" w:rsidRPr="00935F3E" w:rsidRDefault="008E7795" w:rsidP="00614471">
            <w:pPr>
              <w:pStyle w:val="tabletext00"/>
              <w:rPr>
                <w:ins w:id="529" w:author="Author"/>
              </w:rPr>
            </w:pPr>
            <w:ins w:id="530" w:author="Author">
              <w:r w:rsidRPr="00935F3E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2937E4" w14:textId="77777777" w:rsidR="008E7795" w:rsidRPr="00935F3E" w:rsidRDefault="008E7795" w:rsidP="00614471">
            <w:pPr>
              <w:pStyle w:val="tabletext00"/>
              <w:jc w:val="right"/>
              <w:rPr>
                <w:ins w:id="53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521578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532" w:author="Author"/>
              </w:rPr>
            </w:pPr>
            <w:ins w:id="533" w:author="Author">
              <w:r w:rsidRPr="00935F3E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0E8F28" w14:textId="77777777" w:rsidR="008E7795" w:rsidRPr="00935F3E" w:rsidRDefault="008E7795" w:rsidP="00614471">
            <w:pPr>
              <w:pStyle w:val="tabletext00"/>
              <w:jc w:val="right"/>
              <w:rPr>
                <w:ins w:id="53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96E752" w14:textId="77777777" w:rsidR="008E7795" w:rsidRPr="00935F3E" w:rsidRDefault="008E7795" w:rsidP="00614471">
            <w:pPr>
              <w:pStyle w:val="tabletext00"/>
              <w:rPr>
                <w:ins w:id="535" w:author="Author"/>
              </w:rPr>
            </w:pPr>
            <w:ins w:id="536" w:author="Author">
              <w:r w:rsidRPr="00935F3E">
                <w:t xml:space="preserve">  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34FCF3" w14:textId="77777777" w:rsidR="008E7795" w:rsidRPr="00935F3E" w:rsidRDefault="008E7795" w:rsidP="00614471">
            <w:pPr>
              <w:pStyle w:val="tabletext00"/>
              <w:jc w:val="right"/>
              <w:rPr>
                <w:ins w:id="53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D8A6AF" w14:textId="77777777" w:rsidR="008E7795" w:rsidRPr="00935F3E" w:rsidRDefault="008E7795" w:rsidP="00614471">
            <w:pPr>
              <w:pStyle w:val="tabletext00"/>
              <w:rPr>
                <w:ins w:id="538" w:author="Author"/>
              </w:rPr>
            </w:pPr>
            <w:ins w:id="539" w:author="Author">
              <w:r w:rsidRPr="00935F3E">
                <w:t>345</w:t>
              </w:r>
            </w:ins>
          </w:p>
        </w:tc>
      </w:tr>
      <w:tr w:rsidR="008E7795" w:rsidRPr="00935F3E" w14:paraId="30A1A9A1" w14:textId="77777777" w:rsidTr="00614471">
        <w:trPr>
          <w:gridAfter w:val="1"/>
          <w:wAfter w:w="9" w:type="dxa"/>
          <w:cantSplit/>
          <w:trHeight w:val="190"/>
          <w:ins w:id="5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FD5CE4" w14:textId="77777777" w:rsidR="008E7795" w:rsidRPr="00935F3E" w:rsidRDefault="008E7795" w:rsidP="00614471">
            <w:pPr>
              <w:pStyle w:val="tabletext00"/>
              <w:rPr>
                <w:ins w:id="5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17C0E" w14:textId="77777777" w:rsidR="008E7795" w:rsidRPr="00935F3E" w:rsidRDefault="008E7795" w:rsidP="00614471">
            <w:pPr>
              <w:pStyle w:val="tabletext00"/>
              <w:jc w:val="center"/>
              <w:rPr>
                <w:ins w:id="542" w:author="Author"/>
              </w:rPr>
            </w:pPr>
            <w:ins w:id="543" w:author="Author">
              <w:r w:rsidRPr="00935F3E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10E35" w14:textId="77777777" w:rsidR="008E7795" w:rsidRPr="00935F3E" w:rsidRDefault="008E7795" w:rsidP="00614471">
            <w:pPr>
              <w:pStyle w:val="tabletext00"/>
              <w:rPr>
                <w:ins w:id="544" w:author="Author"/>
              </w:rPr>
            </w:pPr>
            <w:ins w:id="545" w:author="Author">
              <w:r w:rsidRPr="00935F3E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6B0177" w14:textId="77777777" w:rsidR="008E7795" w:rsidRPr="00935F3E" w:rsidRDefault="008E7795" w:rsidP="00614471">
            <w:pPr>
              <w:pStyle w:val="tabletext00"/>
              <w:jc w:val="right"/>
              <w:rPr>
                <w:ins w:id="5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23EF98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547" w:author="Author"/>
              </w:rPr>
            </w:pPr>
            <w:ins w:id="548" w:author="Author">
              <w:r w:rsidRPr="00935F3E">
                <w:t>1345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AB915B" w14:textId="77777777" w:rsidR="008E7795" w:rsidRPr="00935F3E" w:rsidRDefault="008E7795" w:rsidP="00614471">
            <w:pPr>
              <w:pStyle w:val="tabletext00"/>
              <w:jc w:val="right"/>
              <w:rPr>
                <w:ins w:id="54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F422B4" w14:textId="77777777" w:rsidR="008E7795" w:rsidRPr="00935F3E" w:rsidRDefault="008E7795" w:rsidP="00614471">
            <w:pPr>
              <w:pStyle w:val="tabletext00"/>
              <w:rPr>
                <w:ins w:id="550" w:author="Author"/>
              </w:rPr>
            </w:pPr>
            <w:ins w:id="551" w:author="Author">
              <w:r w:rsidRPr="00935F3E">
                <w:t xml:space="preserve">  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E43AA5" w14:textId="77777777" w:rsidR="008E7795" w:rsidRPr="00935F3E" w:rsidRDefault="008E7795" w:rsidP="00614471">
            <w:pPr>
              <w:pStyle w:val="tabletext00"/>
              <w:jc w:val="right"/>
              <w:rPr>
                <w:ins w:id="55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A8AF5" w14:textId="77777777" w:rsidR="008E7795" w:rsidRPr="00935F3E" w:rsidRDefault="008E7795" w:rsidP="00614471">
            <w:pPr>
              <w:pStyle w:val="tabletext00"/>
              <w:rPr>
                <w:ins w:id="553" w:author="Author"/>
              </w:rPr>
            </w:pPr>
            <w:ins w:id="554" w:author="Author">
              <w:r w:rsidRPr="00935F3E">
                <w:t>277</w:t>
              </w:r>
            </w:ins>
          </w:p>
        </w:tc>
      </w:tr>
      <w:tr w:rsidR="008E7795" w:rsidRPr="00935F3E" w14:paraId="0E4CE9AE" w14:textId="77777777" w:rsidTr="00614471">
        <w:trPr>
          <w:gridAfter w:val="1"/>
          <w:wAfter w:w="9" w:type="dxa"/>
          <w:cantSplit/>
          <w:trHeight w:val="190"/>
          <w:ins w:id="5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F54A0C" w14:textId="77777777" w:rsidR="008E7795" w:rsidRPr="00935F3E" w:rsidRDefault="008E7795" w:rsidP="00614471">
            <w:pPr>
              <w:pStyle w:val="tabletext00"/>
              <w:rPr>
                <w:ins w:id="5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68FEB" w14:textId="77777777" w:rsidR="008E7795" w:rsidRPr="00935F3E" w:rsidRDefault="008E7795" w:rsidP="00614471">
            <w:pPr>
              <w:pStyle w:val="tabletext00"/>
              <w:jc w:val="center"/>
              <w:rPr>
                <w:ins w:id="557" w:author="Author"/>
              </w:rPr>
            </w:pPr>
            <w:ins w:id="558" w:author="Author">
              <w:r w:rsidRPr="00935F3E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BF0E2" w14:textId="77777777" w:rsidR="008E7795" w:rsidRPr="00935F3E" w:rsidRDefault="008E7795" w:rsidP="00614471">
            <w:pPr>
              <w:pStyle w:val="tabletext00"/>
              <w:rPr>
                <w:ins w:id="559" w:author="Author"/>
              </w:rPr>
            </w:pPr>
            <w:ins w:id="560" w:author="Author">
              <w:r w:rsidRPr="00935F3E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04BEA8" w14:textId="77777777" w:rsidR="008E7795" w:rsidRPr="00935F3E" w:rsidRDefault="008E7795" w:rsidP="00614471">
            <w:pPr>
              <w:pStyle w:val="tabletext00"/>
              <w:jc w:val="right"/>
              <w:rPr>
                <w:ins w:id="56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13017B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562" w:author="Author"/>
              </w:rPr>
            </w:pPr>
            <w:ins w:id="563" w:author="Author">
              <w:r w:rsidRPr="00935F3E">
                <w:t>2474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2CAC58" w14:textId="77777777" w:rsidR="008E7795" w:rsidRPr="00935F3E" w:rsidRDefault="008E7795" w:rsidP="00614471">
            <w:pPr>
              <w:pStyle w:val="tabletext00"/>
              <w:jc w:val="right"/>
              <w:rPr>
                <w:ins w:id="56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DC6B96" w14:textId="77777777" w:rsidR="008E7795" w:rsidRPr="00935F3E" w:rsidRDefault="008E7795" w:rsidP="00614471">
            <w:pPr>
              <w:pStyle w:val="tabletext00"/>
              <w:rPr>
                <w:ins w:id="565" w:author="Author"/>
              </w:rPr>
            </w:pPr>
            <w:ins w:id="566" w:author="Author">
              <w:r w:rsidRPr="00935F3E">
                <w:t xml:space="preserve">  975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181523" w14:textId="77777777" w:rsidR="008E7795" w:rsidRPr="00935F3E" w:rsidRDefault="008E7795" w:rsidP="00614471">
            <w:pPr>
              <w:pStyle w:val="tabletext00"/>
              <w:jc w:val="right"/>
              <w:rPr>
                <w:ins w:id="56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EFA9AC" w14:textId="77777777" w:rsidR="008E7795" w:rsidRPr="00935F3E" w:rsidRDefault="008E7795" w:rsidP="00614471">
            <w:pPr>
              <w:pStyle w:val="tabletext00"/>
              <w:rPr>
                <w:ins w:id="568" w:author="Author"/>
              </w:rPr>
            </w:pPr>
            <w:ins w:id="569" w:author="Author">
              <w:r w:rsidRPr="00935F3E">
                <w:t>331</w:t>
              </w:r>
            </w:ins>
          </w:p>
        </w:tc>
      </w:tr>
      <w:tr w:rsidR="008E7795" w:rsidRPr="00935F3E" w14:paraId="72C575D4" w14:textId="77777777" w:rsidTr="00614471">
        <w:trPr>
          <w:gridAfter w:val="1"/>
          <w:wAfter w:w="9" w:type="dxa"/>
          <w:cantSplit/>
          <w:trHeight w:val="190"/>
          <w:ins w:id="5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AD628C" w14:textId="77777777" w:rsidR="008E7795" w:rsidRPr="00935F3E" w:rsidRDefault="008E7795" w:rsidP="00614471">
            <w:pPr>
              <w:pStyle w:val="tabletext00"/>
              <w:rPr>
                <w:ins w:id="5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A6064" w14:textId="77777777" w:rsidR="008E7795" w:rsidRPr="00935F3E" w:rsidRDefault="008E7795" w:rsidP="00614471">
            <w:pPr>
              <w:pStyle w:val="tabletext00"/>
              <w:jc w:val="center"/>
              <w:rPr>
                <w:ins w:id="572" w:author="Author"/>
              </w:rPr>
            </w:pPr>
            <w:ins w:id="573" w:author="Author">
              <w:r w:rsidRPr="00935F3E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09366" w14:textId="77777777" w:rsidR="008E7795" w:rsidRPr="00935F3E" w:rsidRDefault="008E7795" w:rsidP="00614471">
            <w:pPr>
              <w:pStyle w:val="tabletext00"/>
              <w:rPr>
                <w:ins w:id="574" w:author="Author"/>
              </w:rPr>
            </w:pPr>
            <w:ins w:id="575" w:author="Author">
              <w:r w:rsidRPr="00935F3E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639D4D" w14:textId="77777777" w:rsidR="008E7795" w:rsidRPr="00935F3E" w:rsidRDefault="008E7795" w:rsidP="00614471">
            <w:pPr>
              <w:pStyle w:val="tabletext00"/>
              <w:jc w:val="right"/>
              <w:rPr>
                <w:ins w:id="5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96665F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577" w:author="Author"/>
              </w:rPr>
            </w:pPr>
            <w:ins w:id="578" w:author="Author">
              <w:r w:rsidRPr="00935F3E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2045C" w14:textId="77777777" w:rsidR="008E7795" w:rsidRPr="00935F3E" w:rsidRDefault="008E7795" w:rsidP="00614471">
            <w:pPr>
              <w:pStyle w:val="tabletext00"/>
              <w:jc w:val="right"/>
              <w:rPr>
                <w:ins w:id="57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CDF998" w14:textId="77777777" w:rsidR="008E7795" w:rsidRPr="00935F3E" w:rsidRDefault="008E7795" w:rsidP="00614471">
            <w:pPr>
              <w:pStyle w:val="tabletext00"/>
              <w:rPr>
                <w:ins w:id="580" w:author="Author"/>
              </w:rPr>
            </w:pPr>
            <w:ins w:id="581" w:author="Author">
              <w:r w:rsidRPr="00935F3E">
                <w:t xml:space="preserve">  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ECF5BA" w14:textId="77777777" w:rsidR="008E7795" w:rsidRPr="00935F3E" w:rsidRDefault="008E7795" w:rsidP="00614471">
            <w:pPr>
              <w:pStyle w:val="tabletext00"/>
              <w:jc w:val="right"/>
              <w:rPr>
                <w:ins w:id="58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BB6EC" w14:textId="77777777" w:rsidR="008E7795" w:rsidRPr="00935F3E" w:rsidRDefault="008E7795" w:rsidP="00614471">
            <w:pPr>
              <w:pStyle w:val="tabletext00"/>
              <w:rPr>
                <w:ins w:id="583" w:author="Author"/>
              </w:rPr>
            </w:pPr>
            <w:ins w:id="584" w:author="Author">
              <w:r w:rsidRPr="00935F3E">
                <w:t>275</w:t>
              </w:r>
            </w:ins>
          </w:p>
        </w:tc>
      </w:tr>
      <w:tr w:rsidR="008E7795" w:rsidRPr="00935F3E" w14:paraId="6EBAFFA1" w14:textId="77777777" w:rsidTr="00614471">
        <w:trPr>
          <w:gridAfter w:val="1"/>
          <w:wAfter w:w="9" w:type="dxa"/>
          <w:cantSplit/>
          <w:trHeight w:val="190"/>
          <w:ins w:id="5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46325D" w14:textId="77777777" w:rsidR="008E7795" w:rsidRPr="00935F3E" w:rsidRDefault="008E7795" w:rsidP="00614471">
            <w:pPr>
              <w:pStyle w:val="tabletext00"/>
              <w:rPr>
                <w:ins w:id="5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6E670" w14:textId="77777777" w:rsidR="008E7795" w:rsidRPr="00935F3E" w:rsidRDefault="008E7795" w:rsidP="00614471">
            <w:pPr>
              <w:pStyle w:val="tabletext00"/>
              <w:jc w:val="center"/>
              <w:rPr>
                <w:ins w:id="587" w:author="Author"/>
              </w:rPr>
            </w:pPr>
            <w:ins w:id="588" w:author="Author">
              <w:r w:rsidRPr="00935F3E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3298F" w14:textId="77777777" w:rsidR="008E7795" w:rsidRPr="00935F3E" w:rsidRDefault="008E7795" w:rsidP="00614471">
            <w:pPr>
              <w:pStyle w:val="tabletext00"/>
              <w:rPr>
                <w:ins w:id="589" w:author="Author"/>
              </w:rPr>
            </w:pPr>
            <w:ins w:id="590" w:author="Author">
              <w:r w:rsidRPr="00935F3E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1E28BE" w14:textId="77777777" w:rsidR="008E7795" w:rsidRPr="00935F3E" w:rsidRDefault="008E7795" w:rsidP="00614471">
            <w:pPr>
              <w:pStyle w:val="tabletext00"/>
              <w:jc w:val="right"/>
              <w:rPr>
                <w:ins w:id="59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0DDA0A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592" w:author="Author"/>
              </w:rPr>
            </w:pPr>
            <w:ins w:id="593" w:author="Author">
              <w:r w:rsidRPr="00935F3E">
                <w:t>2587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728361" w14:textId="77777777" w:rsidR="008E7795" w:rsidRPr="00935F3E" w:rsidRDefault="008E7795" w:rsidP="00614471">
            <w:pPr>
              <w:pStyle w:val="tabletext00"/>
              <w:jc w:val="right"/>
              <w:rPr>
                <w:ins w:id="59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270099" w14:textId="77777777" w:rsidR="008E7795" w:rsidRPr="00935F3E" w:rsidRDefault="008E7795" w:rsidP="00614471">
            <w:pPr>
              <w:pStyle w:val="tabletext00"/>
              <w:rPr>
                <w:ins w:id="595" w:author="Author"/>
              </w:rPr>
            </w:pPr>
            <w:ins w:id="596" w:author="Author">
              <w:r w:rsidRPr="00935F3E">
                <w:t>1106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4EB7B0" w14:textId="77777777" w:rsidR="008E7795" w:rsidRPr="00935F3E" w:rsidRDefault="008E7795" w:rsidP="00614471">
            <w:pPr>
              <w:pStyle w:val="tabletext00"/>
              <w:jc w:val="right"/>
              <w:rPr>
                <w:ins w:id="59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E9A711" w14:textId="77777777" w:rsidR="008E7795" w:rsidRPr="00935F3E" w:rsidRDefault="008E7795" w:rsidP="00614471">
            <w:pPr>
              <w:pStyle w:val="tabletext00"/>
              <w:rPr>
                <w:ins w:id="598" w:author="Author"/>
              </w:rPr>
            </w:pPr>
            <w:ins w:id="599" w:author="Author">
              <w:r w:rsidRPr="00935F3E">
                <w:t>338</w:t>
              </w:r>
            </w:ins>
          </w:p>
        </w:tc>
      </w:tr>
      <w:tr w:rsidR="008E7795" w:rsidRPr="00935F3E" w14:paraId="791533A5" w14:textId="77777777" w:rsidTr="00614471">
        <w:trPr>
          <w:gridAfter w:val="1"/>
          <w:wAfter w:w="9" w:type="dxa"/>
          <w:cantSplit/>
          <w:trHeight w:val="190"/>
          <w:ins w:id="6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EDB622" w14:textId="77777777" w:rsidR="008E7795" w:rsidRPr="00935F3E" w:rsidRDefault="008E7795" w:rsidP="00614471">
            <w:pPr>
              <w:pStyle w:val="tabletext00"/>
              <w:rPr>
                <w:ins w:id="6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0E688" w14:textId="77777777" w:rsidR="008E7795" w:rsidRPr="00935F3E" w:rsidRDefault="008E7795" w:rsidP="00614471">
            <w:pPr>
              <w:pStyle w:val="tabletext00"/>
              <w:jc w:val="center"/>
              <w:rPr>
                <w:ins w:id="602" w:author="Author"/>
              </w:rPr>
            </w:pPr>
            <w:ins w:id="603" w:author="Author">
              <w:r w:rsidRPr="00935F3E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8C160" w14:textId="77777777" w:rsidR="008E7795" w:rsidRPr="00935F3E" w:rsidRDefault="008E7795" w:rsidP="00614471">
            <w:pPr>
              <w:pStyle w:val="tabletext00"/>
              <w:rPr>
                <w:ins w:id="604" w:author="Author"/>
              </w:rPr>
            </w:pPr>
            <w:ins w:id="605" w:author="Author">
              <w:r w:rsidRPr="00935F3E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2F7524" w14:textId="77777777" w:rsidR="008E7795" w:rsidRPr="00935F3E" w:rsidRDefault="008E7795" w:rsidP="00614471">
            <w:pPr>
              <w:pStyle w:val="tabletext00"/>
              <w:jc w:val="right"/>
              <w:rPr>
                <w:ins w:id="6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ADA3D2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607" w:author="Author"/>
              </w:rPr>
            </w:pPr>
            <w:ins w:id="608" w:author="Author">
              <w:r w:rsidRPr="00935F3E">
                <w:t>1407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727C8B" w14:textId="77777777" w:rsidR="008E7795" w:rsidRPr="00935F3E" w:rsidRDefault="008E7795" w:rsidP="00614471">
            <w:pPr>
              <w:pStyle w:val="tabletext00"/>
              <w:jc w:val="right"/>
              <w:rPr>
                <w:ins w:id="60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209E63" w14:textId="77777777" w:rsidR="008E7795" w:rsidRPr="00935F3E" w:rsidRDefault="008E7795" w:rsidP="00614471">
            <w:pPr>
              <w:pStyle w:val="tabletext00"/>
              <w:rPr>
                <w:ins w:id="610" w:author="Author"/>
              </w:rPr>
            </w:pPr>
            <w:ins w:id="611" w:author="Author">
              <w:r w:rsidRPr="00935F3E">
                <w:t xml:space="preserve">  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691727" w14:textId="77777777" w:rsidR="008E7795" w:rsidRPr="00935F3E" w:rsidRDefault="008E7795" w:rsidP="00614471">
            <w:pPr>
              <w:pStyle w:val="tabletext00"/>
              <w:jc w:val="right"/>
              <w:rPr>
                <w:ins w:id="61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AA0F2E" w14:textId="77777777" w:rsidR="008E7795" w:rsidRPr="00935F3E" w:rsidRDefault="008E7795" w:rsidP="00614471">
            <w:pPr>
              <w:pStyle w:val="tabletext00"/>
              <w:rPr>
                <w:ins w:id="613" w:author="Author"/>
              </w:rPr>
            </w:pPr>
            <w:ins w:id="614" w:author="Author">
              <w:r w:rsidRPr="00935F3E">
                <w:t>282</w:t>
              </w:r>
            </w:ins>
          </w:p>
        </w:tc>
      </w:tr>
      <w:tr w:rsidR="008E7795" w:rsidRPr="00935F3E" w14:paraId="58BF0C61" w14:textId="77777777" w:rsidTr="00614471">
        <w:trPr>
          <w:gridAfter w:val="1"/>
          <w:wAfter w:w="9" w:type="dxa"/>
          <w:cantSplit/>
          <w:trHeight w:val="190"/>
          <w:ins w:id="6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6B3C46" w14:textId="77777777" w:rsidR="008E7795" w:rsidRPr="00935F3E" w:rsidRDefault="008E7795" w:rsidP="00614471">
            <w:pPr>
              <w:pStyle w:val="tabletext00"/>
              <w:rPr>
                <w:ins w:id="6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422AB" w14:textId="77777777" w:rsidR="008E7795" w:rsidRPr="00935F3E" w:rsidRDefault="008E7795" w:rsidP="00614471">
            <w:pPr>
              <w:pStyle w:val="tabletext00"/>
              <w:jc w:val="center"/>
              <w:rPr>
                <w:ins w:id="617" w:author="Author"/>
              </w:rPr>
            </w:pPr>
            <w:ins w:id="618" w:author="Author">
              <w:r w:rsidRPr="00935F3E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2E0C7" w14:textId="77777777" w:rsidR="008E7795" w:rsidRPr="00935F3E" w:rsidRDefault="008E7795" w:rsidP="00614471">
            <w:pPr>
              <w:pStyle w:val="tabletext00"/>
              <w:rPr>
                <w:ins w:id="619" w:author="Author"/>
              </w:rPr>
            </w:pPr>
            <w:ins w:id="620" w:author="Author">
              <w:r w:rsidRPr="00935F3E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D5DFED" w14:textId="77777777" w:rsidR="008E7795" w:rsidRPr="00935F3E" w:rsidRDefault="008E7795" w:rsidP="00614471">
            <w:pPr>
              <w:pStyle w:val="tabletext00"/>
              <w:jc w:val="right"/>
              <w:rPr>
                <w:ins w:id="62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FC5253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622" w:author="Author"/>
              </w:rPr>
            </w:pPr>
            <w:ins w:id="623" w:author="Author">
              <w:r w:rsidRPr="00935F3E">
                <w:t>1909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EF2214" w14:textId="77777777" w:rsidR="008E7795" w:rsidRPr="00935F3E" w:rsidRDefault="008E7795" w:rsidP="00614471">
            <w:pPr>
              <w:pStyle w:val="tabletext00"/>
              <w:jc w:val="right"/>
              <w:rPr>
                <w:ins w:id="62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FB30B4" w14:textId="77777777" w:rsidR="008E7795" w:rsidRPr="00935F3E" w:rsidRDefault="008E7795" w:rsidP="00614471">
            <w:pPr>
              <w:pStyle w:val="tabletext00"/>
              <w:rPr>
                <w:ins w:id="625" w:author="Author"/>
              </w:rPr>
            </w:pPr>
            <w:ins w:id="626" w:author="Author">
              <w:r w:rsidRPr="00935F3E">
                <w:t xml:space="preserve">  875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88689E" w14:textId="77777777" w:rsidR="008E7795" w:rsidRPr="00935F3E" w:rsidRDefault="008E7795" w:rsidP="00614471">
            <w:pPr>
              <w:pStyle w:val="tabletext00"/>
              <w:jc w:val="right"/>
              <w:rPr>
                <w:ins w:id="62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225FBA" w14:textId="77777777" w:rsidR="008E7795" w:rsidRPr="00935F3E" w:rsidRDefault="008E7795" w:rsidP="00614471">
            <w:pPr>
              <w:pStyle w:val="tabletext00"/>
              <w:rPr>
                <w:ins w:id="628" w:author="Author"/>
              </w:rPr>
            </w:pPr>
            <w:ins w:id="629" w:author="Author">
              <w:r w:rsidRPr="00935F3E">
                <w:t>351</w:t>
              </w:r>
            </w:ins>
          </w:p>
        </w:tc>
      </w:tr>
      <w:tr w:rsidR="008E7795" w:rsidRPr="00935F3E" w14:paraId="0F0476A0" w14:textId="77777777" w:rsidTr="00614471">
        <w:trPr>
          <w:gridAfter w:val="1"/>
          <w:wAfter w:w="9" w:type="dxa"/>
          <w:cantSplit/>
          <w:trHeight w:val="190"/>
          <w:ins w:id="6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4ACCB8" w14:textId="77777777" w:rsidR="008E7795" w:rsidRPr="00935F3E" w:rsidRDefault="008E7795" w:rsidP="00614471">
            <w:pPr>
              <w:pStyle w:val="tabletext00"/>
              <w:rPr>
                <w:ins w:id="6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C7367" w14:textId="77777777" w:rsidR="008E7795" w:rsidRPr="00935F3E" w:rsidRDefault="008E7795" w:rsidP="00614471">
            <w:pPr>
              <w:pStyle w:val="tabletext00"/>
              <w:jc w:val="center"/>
              <w:rPr>
                <w:ins w:id="632" w:author="Author"/>
              </w:rPr>
            </w:pPr>
            <w:ins w:id="633" w:author="Author">
              <w:r w:rsidRPr="00935F3E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417F9" w14:textId="77777777" w:rsidR="008E7795" w:rsidRPr="00935F3E" w:rsidRDefault="008E7795" w:rsidP="00614471">
            <w:pPr>
              <w:pStyle w:val="tabletext00"/>
              <w:rPr>
                <w:ins w:id="634" w:author="Author"/>
              </w:rPr>
            </w:pPr>
            <w:ins w:id="635" w:author="Author">
              <w:r w:rsidRPr="00935F3E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189854" w14:textId="77777777" w:rsidR="008E7795" w:rsidRPr="00935F3E" w:rsidRDefault="008E7795" w:rsidP="00614471">
            <w:pPr>
              <w:pStyle w:val="tabletext00"/>
              <w:jc w:val="right"/>
              <w:rPr>
                <w:ins w:id="63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8A582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637" w:author="Author"/>
              </w:rPr>
            </w:pPr>
            <w:ins w:id="638" w:author="Author">
              <w:r w:rsidRPr="00935F3E">
                <w:t>1947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1241A6" w14:textId="77777777" w:rsidR="008E7795" w:rsidRPr="00935F3E" w:rsidRDefault="008E7795" w:rsidP="00614471">
            <w:pPr>
              <w:pStyle w:val="tabletext00"/>
              <w:jc w:val="right"/>
              <w:rPr>
                <w:ins w:id="63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6D337A" w14:textId="77777777" w:rsidR="008E7795" w:rsidRPr="00935F3E" w:rsidRDefault="008E7795" w:rsidP="00614471">
            <w:pPr>
              <w:pStyle w:val="tabletext00"/>
              <w:rPr>
                <w:ins w:id="640" w:author="Author"/>
              </w:rPr>
            </w:pPr>
            <w:ins w:id="641" w:author="Author">
              <w:r w:rsidRPr="00935F3E">
                <w:t xml:space="preserve">  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5CB5AC" w14:textId="77777777" w:rsidR="008E7795" w:rsidRPr="00935F3E" w:rsidRDefault="008E7795" w:rsidP="00614471">
            <w:pPr>
              <w:pStyle w:val="tabletext00"/>
              <w:jc w:val="right"/>
              <w:rPr>
                <w:ins w:id="64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B2661F" w14:textId="77777777" w:rsidR="008E7795" w:rsidRPr="00935F3E" w:rsidRDefault="008E7795" w:rsidP="00614471">
            <w:pPr>
              <w:pStyle w:val="tabletext00"/>
              <w:rPr>
                <w:ins w:id="643" w:author="Author"/>
              </w:rPr>
            </w:pPr>
            <w:ins w:id="644" w:author="Author">
              <w:r w:rsidRPr="00935F3E">
                <w:t>281</w:t>
              </w:r>
            </w:ins>
          </w:p>
        </w:tc>
      </w:tr>
      <w:tr w:rsidR="008E7795" w:rsidRPr="00935F3E" w14:paraId="44B48AA8" w14:textId="77777777" w:rsidTr="00614471">
        <w:trPr>
          <w:gridAfter w:val="1"/>
          <w:wAfter w:w="9" w:type="dxa"/>
          <w:cantSplit/>
          <w:trHeight w:val="190"/>
          <w:ins w:id="6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4796EA" w14:textId="77777777" w:rsidR="008E7795" w:rsidRPr="00935F3E" w:rsidRDefault="008E7795" w:rsidP="00614471">
            <w:pPr>
              <w:pStyle w:val="tabletext00"/>
              <w:rPr>
                <w:ins w:id="6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57118" w14:textId="77777777" w:rsidR="008E7795" w:rsidRPr="00935F3E" w:rsidRDefault="008E7795" w:rsidP="00614471">
            <w:pPr>
              <w:pStyle w:val="tabletext00"/>
              <w:jc w:val="center"/>
              <w:rPr>
                <w:ins w:id="647" w:author="Author"/>
              </w:rPr>
            </w:pPr>
            <w:ins w:id="648" w:author="Author">
              <w:r w:rsidRPr="00935F3E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05047" w14:textId="77777777" w:rsidR="008E7795" w:rsidRPr="00935F3E" w:rsidRDefault="008E7795" w:rsidP="00614471">
            <w:pPr>
              <w:pStyle w:val="tabletext00"/>
              <w:rPr>
                <w:ins w:id="649" w:author="Author"/>
              </w:rPr>
            </w:pPr>
            <w:ins w:id="650" w:author="Author">
              <w:r w:rsidRPr="00935F3E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94943B" w14:textId="77777777" w:rsidR="008E7795" w:rsidRPr="00935F3E" w:rsidRDefault="008E7795" w:rsidP="00614471">
            <w:pPr>
              <w:pStyle w:val="tabletext00"/>
              <w:jc w:val="right"/>
              <w:rPr>
                <w:ins w:id="65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074625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652" w:author="Author"/>
              </w:rPr>
            </w:pPr>
            <w:ins w:id="653" w:author="Author">
              <w:r w:rsidRPr="00935F3E">
                <w:t>2262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1AC173" w14:textId="77777777" w:rsidR="008E7795" w:rsidRPr="00935F3E" w:rsidRDefault="008E7795" w:rsidP="00614471">
            <w:pPr>
              <w:pStyle w:val="tabletext00"/>
              <w:jc w:val="right"/>
              <w:rPr>
                <w:ins w:id="65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7C219C" w14:textId="77777777" w:rsidR="008E7795" w:rsidRPr="00935F3E" w:rsidRDefault="008E7795" w:rsidP="00614471">
            <w:pPr>
              <w:pStyle w:val="tabletext00"/>
              <w:rPr>
                <w:ins w:id="655" w:author="Author"/>
              </w:rPr>
            </w:pPr>
            <w:ins w:id="656" w:author="Author">
              <w:r w:rsidRPr="00935F3E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22266D" w14:textId="77777777" w:rsidR="008E7795" w:rsidRPr="00935F3E" w:rsidRDefault="008E7795" w:rsidP="00614471">
            <w:pPr>
              <w:pStyle w:val="tabletext00"/>
              <w:jc w:val="right"/>
              <w:rPr>
                <w:ins w:id="65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290BBF" w14:textId="77777777" w:rsidR="008E7795" w:rsidRPr="00935F3E" w:rsidRDefault="008E7795" w:rsidP="00614471">
            <w:pPr>
              <w:pStyle w:val="tabletext00"/>
              <w:rPr>
                <w:ins w:id="658" w:author="Author"/>
              </w:rPr>
            </w:pPr>
            <w:ins w:id="659" w:author="Author">
              <w:r w:rsidRPr="00935F3E">
                <w:t>273</w:t>
              </w:r>
            </w:ins>
          </w:p>
        </w:tc>
      </w:tr>
      <w:tr w:rsidR="008E7795" w:rsidRPr="00935F3E" w14:paraId="391C03EB" w14:textId="77777777" w:rsidTr="00614471">
        <w:trPr>
          <w:gridAfter w:val="1"/>
          <w:wAfter w:w="9" w:type="dxa"/>
          <w:cantSplit/>
          <w:trHeight w:val="190"/>
          <w:ins w:id="6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383AED" w14:textId="77777777" w:rsidR="008E7795" w:rsidRPr="00935F3E" w:rsidRDefault="008E7795" w:rsidP="00614471">
            <w:pPr>
              <w:pStyle w:val="tabletext00"/>
              <w:rPr>
                <w:ins w:id="6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98584" w14:textId="77777777" w:rsidR="008E7795" w:rsidRPr="00935F3E" w:rsidRDefault="008E7795" w:rsidP="00614471">
            <w:pPr>
              <w:pStyle w:val="tabletext00"/>
              <w:jc w:val="center"/>
              <w:rPr>
                <w:ins w:id="662" w:author="Author"/>
              </w:rPr>
            </w:pPr>
            <w:ins w:id="663" w:author="Author">
              <w:r w:rsidRPr="00935F3E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3F69E" w14:textId="77777777" w:rsidR="008E7795" w:rsidRPr="00935F3E" w:rsidRDefault="008E7795" w:rsidP="00614471">
            <w:pPr>
              <w:pStyle w:val="tabletext00"/>
              <w:rPr>
                <w:ins w:id="664" w:author="Author"/>
              </w:rPr>
            </w:pPr>
            <w:ins w:id="665" w:author="Author">
              <w:r w:rsidRPr="00935F3E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D8C0D2" w14:textId="77777777" w:rsidR="008E7795" w:rsidRPr="00935F3E" w:rsidRDefault="008E7795" w:rsidP="00614471">
            <w:pPr>
              <w:pStyle w:val="tabletext00"/>
              <w:jc w:val="right"/>
              <w:rPr>
                <w:ins w:id="6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6A25B0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667" w:author="Author"/>
              </w:rPr>
            </w:pPr>
            <w:ins w:id="668" w:author="Author">
              <w:r w:rsidRPr="00935F3E">
                <w:t>2160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348BE7" w14:textId="77777777" w:rsidR="008E7795" w:rsidRPr="00935F3E" w:rsidRDefault="008E7795" w:rsidP="00614471">
            <w:pPr>
              <w:pStyle w:val="tabletext00"/>
              <w:jc w:val="right"/>
              <w:rPr>
                <w:ins w:id="66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E81B3F" w14:textId="77777777" w:rsidR="008E7795" w:rsidRPr="00935F3E" w:rsidRDefault="008E7795" w:rsidP="00614471">
            <w:pPr>
              <w:pStyle w:val="tabletext00"/>
              <w:rPr>
                <w:ins w:id="670" w:author="Author"/>
              </w:rPr>
            </w:pPr>
            <w:ins w:id="671" w:author="Author">
              <w:r w:rsidRPr="00935F3E">
                <w:t xml:space="preserve">  929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6A2352" w14:textId="77777777" w:rsidR="008E7795" w:rsidRPr="00935F3E" w:rsidRDefault="008E7795" w:rsidP="00614471">
            <w:pPr>
              <w:pStyle w:val="tabletext00"/>
              <w:jc w:val="right"/>
              <w:rPr>
                <w:ins w:id="67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D9B5B1" w14:textId="77777777" w:rsidR="008E7795" w:rsidRPr="00935F3E" w:rsidRDefault="008E7795" w:rsidP="00614471">
            <w:pPr>
              <w:pStyle w:val="tabletext00"/>
              <w:rPr>
                <w:ins w:id="673" w:author="Author"/>
              </w:rPr>
            </w:pPr>
            <w:ins w:id="674" w:author="Author">
              <w:r w:rsidRPr="00935F3E">
                <w:t>297</w:t>
              </w:r>
            </w:ins>
          </w:p>
        </w:tc>
      </w:tr>
      <w:tr w:rsidR="008E7795" w:rsidRPr="00935F3E" w14:paraId="47AAE5A0" w14:textId="77777777" w:rsidTr="00614471">
        <w:trPr>
          <w:gridAfter w:val="1"/>
          <w:wAfter w:w="9" w:type="dxa"/>
          <w:cantSplit/>
          <w:trHeight w:val="190"/>
          <w:ins w:id="6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CF2631" w14:textId="77777777" w:rsidR="008E7795" w:rsidRPr="00935F3E" w:rsidRDefault="008E7795" w:rsidP="00614471">
            <w:pPr>
              <w:pStyle w:val="tabletext00"/>
              <w:rPr>
                <w:ins w:id="6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8D4C7" w14:textId="77777777" w:rsidR="008E7795" w:rsidRPr="00935F3E" w:rsidRDefault="008E7795" w:rsidP="00614471">
            <w:pPr>
              <w:pStyle w:val="tabletext00"/>
              <w:jc w:val="center"/>
              <w:rPr>
                <w:ins w:id="677" w:author="Author"/>
              </w:rPr>
            </w:pPr>
            <w:ins w:id="678" w:author="Author">
              <w:r w:rsidRPr="00935F3E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7D239" w14:textId="77777777" w:rsidR="008E7795" w:rsidRPr="00935F3E" w:rsidRDefault="008E7795" w:rsidP="00614471">
            <w:pPr>
              <w:pStyle w:val="tabletext00"/>
              <w:rPr>
                <w:ins w:id="679" w:author="Author"/>
              </w:rPr>
            </w:pPr>
            <w:ins w:id="680" w:author="Author">
              <w:r w:rsidRPr="00935F3E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18D630" w14:textId="77777777" w:rsidR="008E7795" w:rsidRPr="00935F3E" w:rsidRDefault="008E7795" w:rsidP="00614471">
            <w:pPr>
              <w:pStyle w:val="tabletext00"/>
              <w:jc w:val="right"/>
              <w:rPr>
                <w:ins w:id="6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DD9E1E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682" w:author="Author"/>
              </w:rPr>
            </w:pPr>
            <w:ins w:id="683" w:author="Author">
              <w:r w:rsidRPr="00935F3E">
                <w:t>2592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07C4F5" w14:textId="77777777" w:rsidR="008E7795" w:rsidRPr="00935F3E" w:rsidRDefault="008E7795" w:rsidP="00614471">
            <w:pPr>
              <w:pStyle w:val="tabletext00"/>
              <w:jc w:val="right"/>
              <w:rPr>
                <w:ins w:id="68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1BBF9A" w14:textId="77777777" w:rsidR="008E7795" w:rsidRPr="00935F3E" w:rsidRDefault="008E7795" w:rsidP="00614471">
            <w:pPr>
              <w:pStyle w:val="tabletext00"/>
              <w:rPr>
                <w:ins w:id="685" w:author="Author"/>
              </w:rPr>
            </w:pPr>
            <w:ins w:id="686" w:author="Author">
              <w:r w:rsidRPr="00935F3E">
                <w:t xml:space="preserve">  896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922D31" w14:textId="77777777" w:rsidR="008E7795" w:rsidRPr="00935F3E" w:rsidRDefault="008E7795" w:rsidP="00614471">
            <w:pPr>
              <w:pStyle w:val="tabletext00"/>
              <w:jc w:val="right"/>
              <w:rPr>
                <w:ins w:id="68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DC9E1F" w14:textId="77777777" w:rsidR="008E7795" w:rsidRPr="00935F3E" w:rsidRDefault="008E7795" w:rsidP="00614471">
            <w:pPr>
              <w:pStyle w:val="tabletext00"/>
              <w:rPr>
                <w:ins w:id="688" w:author="Author"/>
              </w:rPr>
            </w:pPr>
            <w:ins w:id="689" w:author="Author">
              <w:r w:rsidRPr="00935F3E">
                <w:t>317</w:t>
              </w:r>
            </w:ins>
          </w:p>
        </w:tc>
      </w:tr>
      <w:tr w:rsidR="008E7795" w:rsidRPr="00935F3E" w14:paraId="42ECCEF6" w14:textId="77777777" w:rsidTr="00614471">
        <w:trPr>
          <w:gridAfter w:val="1"/>
          <w:wAfter w:w="9" w:type="dxa"/>
          <w:cantSplit/>
          <w:trHeight w:val="190"/>
          <w:ins w:id="6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380737" w14:textId="77777777" w:rsidR="008E7795" w:rsidRPr="00935F3E" w:rsidRDefault="008E7795" w:rsidP="00614471">
            <w:pPr>
              <w:pStyle w:val="tabletext00"/>
              <w:rPr>
                <w:ins w:id="6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98586" w14:textId="77777777" w:rsidR="008E7795" w:rsidRPr="00935F3E" w:rsidRDefault="008E7795" w:rsidP="00614471">
            <w:pPr>
              <w:pStyle w:val="tabletext00"/>
              <w:jc w:val="center"/>
              <w:rPr>
                <w:ins w:id="692" w:author="Author"/>
              </w:rPr>
            </w:pPr>
            <w:ins w:id="693" w:author="Author">
              <w:r w:rsidRPr="00935F3E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43687" w14:textId="77777777" w:rsidR="008E7795" w:rsidRPr="00935F3E" w:rsidRDefault="008E7795" w:rsidP="00614471">
            <w:pPr>
              <w:pStyle w:val="tabletext00"/>
              <w:rPr>
                <w:ins w:id="694" w:author="Author"/>
              </w:rPr>
            </w:pPr>
            <w:ins w:id="695" w:author="Author">
              <w:r w:rsidRPr="00935F3E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ACC983" w14:textId="77777777" w:rsidR="008E7795" w:rsidRPr="00935F3E" w:rsidRDefault="008E7795" w:rsidP="00614471">
            <w:pPr>
              <w:pStyle w:val="tabletext00"/>
              <w:jc w:val="right"/>
              <w:rPr>
                <w:ins w:id="6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BB72B9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697" w:author="Author"/>
              </w:rPr>
            </w:pPr>
            <w:ins w:id="698" w:author="Author">
              <w:r w:rsidRPr="00935F3E">
                <w:t>2869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2CC54C" w14:textId="77777777" w:rsidR="008E7795" w:rsidRPr="00935F3E" w:rsidRDefault="008E7795" w:rsidP="00614471">
            <w:pPr>
              <w:pStyle w:val="tabletext00"/>
              <w:jc w:val="right"/>
              <w:rPr>
                <w:ins w:id="69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99E740" w14:textId="77777777" w:rsidR="008E7795" w:rsidRPr="00935F3E" w:rsidRDefault="008E7795" w:rsidP="00614471">
            <w:pPr>
              <w:pStyle w:val="tabletext00"/>
              <w:rPr>
                <w:ins w:id="700" w:author="Author"/>
              </w:rPr>
            </w:pPr>
            <w:ins w:id="701" w:author="Author">
              <w:r w:rsidRPr="00935F3E">
                <w:t>1129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4958A5" w14:textId="77777777" w:rsidR="008E7795" w:rsidRPr="00935F3E" w:rsidRDefault="008E7795" w:rsidP="00614471">
            <w:pPr>
              <w:pStyle w:val="tabletext00"/>
              <w:jc w:val="right"/>
              <w:rPr>
                <w:ins w:id="70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DA75F9" w14:textId="77777777" w:rsidR="008E7795" w:rsidRPr="00935F3E" w:rsidRDefault="008E7795" w:rsidP="00614471">
            <w:pPr>
              <w:pStyle w:val="tabletext00"/>
              <w:rPr>
                <w:ins w:id="703" w:author="Author"/>
              </w:rPr>
            </w:pPr>
            <w:ins w:id="704" w:author="Author">
              <w:r w:rsidRPr="00935F3E">
                <w:t>281</w:t>
              </w:r>
            </w:ins>
          </w:p>
        </w:tc>
      </w:tr>
      <w:tr w:rsidR="008E7795" w:rsidRPr="00935F3E" w14:paraId="353B9A69" w14:textId="77777777" w:rsidTr="00614471">
        <w:trPr>
          <w:gridAfter w:val="1"/>
          <w:wAfter w:w="9" w:type="dxa"/>
          <w:cantSplit/>
          <w:trHeight w:val="190"/>
          <w:ins w:id="7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CC96BA" w14:textId="77777777" w:rsidR="008E7795" w:rsidRPr="00935F3E" w:rsidRDefault="008E7795" w:rsidP="00614471">
            <w:pPr>
              <w:pStyle w:val="tabletext00"/>
              <w:rPr>
                <w:ins w:id="7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F0B80" w14:textId="77777777" w:rsidR="008E7795" w:rsidRPr="00935F3E" w:rsidRDefault="008E7795" w:rsidP="00614471">
            <w:pPr>
              <w:pStyle w:val="tabletext00"/>
              <w:jc w:val="center"/>
              <w:rPr>
                <w:ins w:id="707" w:author="Author"/>
              </w:rPr>
            </w:pPr>
            <w:ins w:id="708" w:author="Author">
              <w:r w:rsidRPr="00935F3E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91499" w14:textId="77777777" w:rsidR="008E7795" w:rsidRPr="00935F3E" w:rsidRDefault="008E7795" w:rsidP="00614471">
            <w:pPr>
              <w:pStyle w:val="tabletext00"/>
              <w:rPr>
                <w:ins w:id="709" w:author="Author"/>
              </w:rPr>
            </w:pPr>
            <w:ins w:id="710" w:author="Author">
              <w:r w:rsidRPr="00935F3E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082F62" w14:textId="77777777" w:rsidR="008E7795" w:rsidRPr="00935F3E" w:rsidRDefault="008E7795" w:rsidP="00614471">
            <w:pPr>
              <w:pStyle w:val="tabletext00"/>
              <w:jc w:val="right"/>
              <w:rPr>
                <w:ins w:id="71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0EC1E7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712" w:author="Author"/>
              </w:rPr>
            </w:pPr>
            <w:ins w:id="713" w:author="Author">
              <w:r w:rsidRPr="00935F3E">
                <w:t>2431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31AC22" w14:textId="77777777" w:rsidR="008E7795" w:rsidRPr="00935F3E" w:rsidRDefault="008E7795" w:rsidP="00614471">
            <w:pPr>
              <w:pStyle w:val="tabletext00"/>
              <w:jc w:val="right"/>
              <w:rPr>
                <w:ins w:id="71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A57FE0" w14:textId="77777777" w:rsidR="008E7795" w:rsidRPr="00935F3E" w:rsidRDefault="008E7795" w:rsidP="00614471">
            <w:pPr>
              <w:pStyle w:val="tabletext00"/>
              <w:rPr>
                <w:ins w:id="715" w:author="Author"/>
              </w:rPr>
            </w:pPr>
            <w:ins w:id="716" w:author="Author">
              <w:r w:rsidRPr="00935F3E">
                <w:t xml:space="preserve">  904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2780F4" w14:textId="77777777" w:rsidR="008E7795" w:rsidRPr="00935F3E" w:rsidRDefault="008E7795" w:rsidP="00614471">
            <w:pPr>
              <w:pStyle w:val="tabletext00"/>
              <w:jc w:val="right"/>
              <w:rPr>
                <w:ins w:id="71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8ADC8B" w14:textId="77777777" w:rsidR="008E7795" w:rsidRPr="00935F3E" w:rsidRDefault="008E7795" w:rsidP="00614471">
            <w:pPr>
              <w:pStyle w:val="tabletext00"/>
              <w:rPr>
                <w:ins w:id="718" w:author="Author"/>
              </w:rPr>
            </w:pPr>
            <w:ins w:id="719" w:author="Author">
              <w:r w:rsidRPr="00935F3E">
                <w:t>285</w:t>
              </w:r>
            </w:ins>
          </w:p>
        </w:tc>
      </w:tr>
      <w:tr w:rsidR="008E7795" w:rsidRPr="00935F3E" w14:paraId="7EB79D69" w14:textId="77777777" w:rsidTr="00614471">
        <w:trPr>
          <w:gridAfter w:val="1"/>
          <w:wAfter w:w="9" w:type="dxa"/>
          <w:cantSplit/>
          <w:trHeight w:val="190"/>
          <w:ins w:id="7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9F86C9" w14:textId="77777777" w:rsidR="008E7795" w:rsidRPr="00935F3E" w:rsidRDefault="008E7795" w:rsidP="00614471">
            <w:pPr>
              <w:pStyle w:val="tabletext00"/>
              <w:rPr>
                <w:ins w:id="7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2A249" w14:textId="77777777" w:rsidR="008E7795" w:rsidRPr="00935F3E" w:rsidRDefault="008E7795" w:rsidP="00614471">
            <w:pPr>
              <w:pStyle w:val="tabletext00"/>
              <w:jc w:val="center"/>
              <w:rPr>
                <w:ins w:id="722" w:author="Author"/>
              </w:rPr>
            </w:pPr>
            <w:ins w:id="723" w:author="Author">
              <w:r w:rsidRPr="00935F3E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8BF7C" w14:textId="77777777" w:rsidR="008E7795" w:rsidRPr="00935F3E" w:rsidRDefault="008E7795" w:rsidP="00614471">
            <w:pPr>
              <w:pStyle w:val="tabletext00"/>
              <w:rPr>
                <w:ins w:id="724" w:author="Author"/>
              </w:rPr>
            </w:pPr>
            <w:ins w:id="725" w:author="Author">
              <w:r w:rsidRPr="00935F3E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76C048" w14:textId="77777777" w:rsidR="008E7795" w:rsidRPr="00935F3E" w:rsidRDefault="008E7795" w:rsidP="00614471">
            <w:pPr>
              <w:pStyle w:val="tabletext00"/>
              <w:jc w:val="right"/>
              <w:rPr>
                <w:ins w:id="7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BB4187" w14:textId="77777777" w:rsidR="008E7795" w:rsidRPr="00935F3E" w:rsidRDefault="008E7795" w:rsidP="00614471">
            <w:pPr>
              <w:pStyle w:val="tabletext00"/>
              <w:tabs>
                <w:tab w:val="decimal" w:pos="400"/>
              </w:tabs>
              <w:rPr>
                <w:ins w:id="727" w:author="Author"/>
              </w:rPr>
            </w:pPr>
            <w:ins w:id="728" w:author="Author">
              <w:r w:rsidRPr="00935F3E">
                <w:t>1884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CDBACC" w14:textId="77777777" w:rsidR="008E7795" w:rsidRPr="00935F3E" w:rsidRDefault="008E7795" w:rsidP="00614471">
            <w:pPr>
              <w:pStyle w:val="tabletext00"/>
              <w:jc w:val="right"/>
              <w:rPr>
                <w:ins w:id="72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840D88" w14:textId="77777777" w:rsidR="008E7795" w:rsidRPr="00935F3E" w:rsidRDefault="008E7795" w:rsidP="00614471">
            <w:pPr>
              <w:pStyle w:val="tabletext00"/>
              <w:rPr>
                <w:ins w:id="730" w:author="Author"/>
              </w:rPr>
            </w:pPr>
            <w:ins w:id="731" w:author="Author">
              <w:r w:rsidRPr="00935F3E">
                <w:t xml:space="preserve">  775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080A1F" w14:textId="77777777" w:rsidR="008E7795" w:rsidRPr="00935F3E" w:rsidRDefault="008E7795" w:rsidP="00614471">
            <w:pPr>
              <w:pStyle w:val="tabletext00"/>
              <w:jc w:val="right"/>
              <w:rPr>
                <w:ins w:id="73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7940CC" w14:textId="77777777" w:rsidR="008E7795" w:rsidRPr="00935F3E" w:rsidRDefault="008E7795" w:rsidP="00614471">
            <w:pPr>
              <w:pStyle w:val="tabletext00"/>
              <w:rPr>
                <w:ins w:id="733" w:author="Author"/>
              </w:rPr>
            </w:pPr>
            <w:ins w:id="734" w:author="Author">
              <w:r w:rsidRPr="00935F3E">
                <w:t>321</w:t>
              </w:r>
            </w:ins>
          </w:p>
        </w:tc>
      </w:tr>
    </w:tbl>
    <w:p w14:paraId="6DEFC4E7" w14:textId="486D831A" w:rsidR="008E7795" w:rsidRDefault="008E7795" w:rsidP="008E7795">
      <w:pPr>
        <w:pStyle w:val="tablecaption"/>
      </w:pPr>
      <w:ins w:id="735" w:author="Author">
        <w:r w:rsidRPr="00935F3E">
          <w:t xml:space="preserve">Table 225.F.(LC) Zone-rating Table </w:t>
        </w:r>
        <w:r w:rsidRPr="00935F3E">
          <w:rPr>
            <w:rFonts w:cs="Arial"/>
          </w:rPr>
          <w:t>–</w:t>
        </w:r>
        <w:r w:rsidRPr="00935F3E">
          <w:t xml:space="preserve"> Zone 41 (Mountain) Rating Table Combinations Loss Costs</w:t>
        </w:r>
      </w:ins>
    </w:p>
    <w:p w14:paraId="2C4B6067" w14:textId="62BE0EBB" w:rsidR="008E7795" w:rsidRDefault="008E7795" w:rsidP="008E7795">
      <w:pPr>
        <w:pStyle w:val="isonormal"/>
        <w:jc w:val="left"/>
      </w:pPr>
    </w:p>
    <w:p w14:paraId="5DFEB21C" w14:textId="77777777" w:rsidR="008E7795" w:rsidRDefault="008E7795" w:rsidP="008E7795">
      <w:pPr>
        <w:pStyle w:val="isonormal"/>
        <w:sectPr w:rsidR="008E7795" w:rsidSect="008E7795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3048086E" w14:textId="02784EB4" w:rsidR="008E7795" w:rsidRDefault="008E7795" w:rsidP="008E7795">
      <w:pPr>
        <w:pStyle w:val="subcap"/>
      </w:pPr>
      <w:r w:rsidRPr="00223ACC">
        <w:lastRenderedPageBreak/>
        <w:t xml:space="preserve">SECTION v </w:t>
      </w:r>
      <w:r w:rsidRPr="00223ACC">
        <w:rPr>
          <w:rFonts w:cs="Arial"/>
        </w:rPr>
        <w:t>–</w:t>
      </w:r>
      <w:r w:rsidRPr="00223ACC">
        <w:t xml:space="preserve"> </w:t>
      </w:r>
      <w:del w:id="736" w:author="Author">
        <w:r w:rsidRPr="00223ACC">
          <w:delText>GARAGES</w:delText>
        </w:r>
      </w:del>
      <w:ins w:id="737" w:author="Author">
        <w:r w:rsidRPr="00223ACC">
          <w:t>auto dealers</w:t>
        </w:r>
      </w:ins>
    </w:p>
    <w:p w14:paraId="5C6FEFFC" w14:textId="4D5670EA" w:rsidR="008E7795" w:rsidRDefault="008E7795" w:rsidP="008E7795">
      <w:pPr>
        <w:pStyle w:val="isonormal"/>
        <w:jc w:val="left"/>
      </w:pPr>
    </w:p>
    <w:p w14:paraId="7BCAF362" w14:textId="77777777" w:rsidR="008E7795" w:rsidRDefault="008E7795" w:rsidP="008E7795">
      <w:pPr>
        <w:pStyle w:val="isonormal"/>
        <w:sectPr w:rsidR="008E7795" w:rsidSect="008E7795">
          <w:pgSz w:w="12240" w:h="15840"/>
          <w:pgMar w:top="1400" w:right="960" w:bottom="1560" w:left="1200" w:header="0" w:footer="480" w:gutter="0"/>
          <w:cols w:space="480"/>
          <w:docGrid w:linePitch="272"/>
        </w:sectPr>
      </w:pPr>
    </w:p>
    <w:p w14:paraId="33E7F65B" w14:textId="77777777" w:rsidR="008E7795" w:rsidRPr="00B25059" w:rsidRDefault="008E7795" w:rsidP="008E7795">
      <w:pPr>
        <w:pStyle w:val="boxrule"/>
        <w:rPr>
          <w:ins w:id="738" w:author="Author"/>
        </w:rPr>
      </w:pPr>
      <w:ins w:id="739" w:author="Author">
        <w:r w:rsidRPr="00B25059">
          <w:lastRenderedPageBreak/>
          <w:t>249.  AUTO DEALERS – PREMIUM DEVELOPMENT FOR COMMON COVERAGES</w:t>
        </w:r>
      </w:ins>
    </w:p>
    <w:p w14:paraId="64E2CF5B" w14:textId="77777777" w:rsidR="008E7795" w:rsidRPr="00B25059" w:rsidRDefault="008E7795" w:rsidP="008E7795">
      <w:pPr>
        <w:pStyle w:val="isonormal"/>
        <w:rPr>
          <w:ins w:id="74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10"/>
        <w:gridCol w:w="2390"/>
      </w:tblGrid>
      <w:tr w:rsidR="008E7795" w:rsidRPr="00B25059" w14:paraId="4148F2F1" w14:textId="77777777" w:rsidTr="00614471">
        <w:trPr>
          <w:cantSplit/>
          <w:trHeight w:val="190"/>
          <w:ins w:id="741" w:author="Author"/>
        </w:trPr>
        <w:tc>
          <w:tcPr>
            <w:tcW w:w="200" w:type="dxa"/>
          </w:tcPr>
          <w:p w14:paraId="6C39CF24" w14:textId="77777777" w:rsidR="008E7795" w:rsidRPr="00B25059" w:rsidRDefault="008E7795" w:rsidP="00614471">
            <w:pPr>
              <w:pStyle w:val="tablehead"/>
              <w:rPr>
                <w:ins w:id="74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CC864D" w14:textId="77777777" w:rsidR="008E7795" w:rsidRPr="00B25059" w:rsidRDefault="008E7795" w:rsidP="00614471">
            <w:pPr>
              <w:pStyle w:val="tablehead"/>
              <w:rPr>
                <w:ins w:id="743" w:author="Author"/>
              </w:rPr>
            </w:pPr>
            <w:ins w:id="744" w:author="Author">
              <w:r w:rsidRPr="00B25059">
                <w:t>Acts, Errors Or Omissions Base Loss Cost</w:t>
              </w:r>
            </w:ins>
          </w:p>
        </w:tc>
      </w:tr>
      <w:tr w:rsidR="008E7795" w:rsidRPr="00B25059" w14:paraId="326136D5" w14:textId="77777777" w:rsidTr="00614471">
        <w:trPr>
          <w:cantSplit/>
          <w:trHeight w:val="190"/>
          <w:ins w:id="745" w:author="Author"/>
        </w:trPr>
        <w:tc>
          <w:tcPr>
            <w:tcW w:w="200" w:type="dxa"/>
          </w:tcPr>
          <w:p w14:paraId="269CDF85" w14:textId="77777777" w:rsidR="008E7795" w:rsidRPr="00B25059" w:rsidRDefault="008E7795" w:rsidP="00614471">
            <w:pPr>
              <w:pStyle w:val="tabletext11"/>
              <w:rPr>
                <w:ins w:id="746" w:author="Author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6B37B9B2" w14:textId="77777777" w:rsidR="008E7795" w:rsidRPr="00B25059" w:rsidRDefault="008E7795" w:rsidP="00614471">
            <w:pPr>
              <w:pStyle w:val="tabletext11"/>
              <w:jc w:val="right"/>
              <w:rPr>
                <w:ins w:id="747" w:author="Author"/>
              </w:rPr>
            </w:pPr>
            <w:ins w:id="748" w:author="Author">
              <w:r w:rsidRPr="00B25059">
                <w:t>$</w:t>
              </w:r>
            </w:ins>
          </w:p>
        </w:tc>
        <w:tc>
          <w:tcPr>
            <w:tcW w:w="2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BCD56" w14:textId="77777777" w:rsidR="008E7795" w:rsidRPr="00B25059" w:rsidRDefault="008E7795" w:rsidP="00614471">
            <w:pPr>
              <w:pStyle w:val="tabletext11"/>
              <w:rPr>
                <w:ins w:id="749" w:author="Author"/>
              </w:rPr>
            </w:pPr>
            <w:ins w:id="750" w:author="Author">
              <w:r w:rsidRPr="00B25059">
                <w:t>52</w:t>
              </w:r>
            </w:ins>
          </w:p>
        </w:tc>
      </w:tr>
    </w:tbl>
    <w:p w14:paraId="08368DBD" w14:textId="2DF77A27" w:rsidR="008E7795" w:rsidRDefault="008E7795" w:rsidP="008E7795">
      <w:pPr>
        <w:pStyle w:val="tablecaption"/>
      </w:pPr>
      <w:ins w:id="751" w:author="Author">
        <w:r w:rsidRPr="00B25059">
          <w:t>Table 249.F.2.a.(LC) Acts, Errors Or Omissions Liability Coverages Loss Cost</w:t>
        </w:r>
      </w:ins>
    </w:p>
    <w:p w14:paraId="0A15FE9E" w14:textId="08D59BB7" w:rsidR="008E7795" w:rsidRDefault="008E7795" w:rsidP="008E7795">
      <w:pPr>
        <w:pStyle w:val="isonormal"/>
        <w:jc w:val="left"/>
      </w:pPr>
    </w:p>
    <w:p w14:paraId="0BEDCFC4" w14:textId="77777777" w:rsidR="008E7795" w:rsidRDefault="008E7795" w:rsidP="008E7795">
      <w:pPr>
        <w:pStyle w:val="isonormal"/>
        <w:sectPr w:rsidR="008E7795" w:rsidSect="008E7795"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3D485198" w14:textId="77777777" w:rsidR="008E7795" w:rsidRPr="000950BA" w:rsidRDefault="008E7795" w:rsidP="008E7795">
      <w:pPr>
        <w:pStyle w:val="boxrule"/>
        <w:rPr>
          <w:ins w:id="752" w:author="Author"/>
        </w:rPr>
      </w:pPr>
      <w:ins w:id="753" w:author="Author">
        <w:r w:rsidRPr="000950BA">
          <w:lastRenderedPageBreak/>
          <w:t>270.  FINANCED AUTOS</w:t>
        </w:r>
      </w:ins>
    </w:p>
    <w:p w14:paraId="1A6F0153" w14:textId="77777777" w:rsidR="008E7795" w:rsidRPr="000950BA" w:rsidRDefault="008E7795" w:rsidP="008E7795">
      <w:pPr>
        <w:pStyle w:val="isonormal"/>
        <w:rPr>
          <w:ins w:id="75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35"/>
        <w:gridCol w:w="451"/>
        <w:gridCol w:w="222"/>
        <w:gridCol w:w="227"/>
        <w:gridCol w:w="540"/>
        <w:gridCol w:w="241"/>
        <w:gridCol w:w="209"/>
        <w:gridCol w:w="540"/>
        <w:gridCol w:w="259"/>
        <w:gridCol w:w="281"/>
        <w:gridCol w:w="540"/>
        <w:gridCol w:w="187"/>
        <w:gridCol w:w="263"/>
        <w:gridCol w:w="540"/>
        <w:gridCol w:w="205"/>
        <w:gridCol w:w="245"/>
        <w:gridCol w:w="540"/>
        <w:gridCol w:w="223"/>
        <w:gridCol w:w="227"/>
        <w:gridCol w:w="540"/>
        <w:gridCol w:w="241"/>
        <w:gridCol w:w="209"/>
        <w:gridCol w:w="540"/>
        <w:gridCol w:w="259"/>
      </w:tblGrid>
      <w:tr w:rsidR="008E7795" w:rsidRPr="000950BA" w14:paraId="3703F76C" w14:textId="77777777" w:rsidTr="00614471">
        <w:trPr>
          <w:cantSplit/>
          <w:trHeight w:val="190"/>
          <w:ins w:id="755" w:author="Author"/>
        </w:trPr>
        <w:tc>
          <w:tcPr>
            <w:tcW w:w="200" w:type="dxa"/>
          </w:tcPr>
          <w:p w14:paraId="2F927D1C" w14:textId="77777777" w:rsidR="008E7795" w:rsidRPr="000950BA" w:rsidRDefault="008E7795" w:rsidP="00614471">
            <w:pPr>
              <w:pStyle w:val="tablehead"/>
              <w:rPr>
                <w:ins w:id="756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1D6583E" w14:textId="77777777" w:rsidR="008E7795" w:rsidRPr="000950BA" w:rsidRDefault="008E7795" w:rsidP="00614471">
            <w:pPr>
              <w:pStyle w:val="tablehead"/>
              <w:rPr>
                <w:ins w:id="757" w:author="Author"/>
              </w:rPr>
            </w:pPr>
            <w:ins w:id="758" w:author="Author">
              <w:r w:rsidRPr="000950BA">
                <w:t>Single Interest Coverage</w:t>
              </w:r>
            </w:ins>
          </w:p>
        </w:tc>
      </w:tr>
      <w:tr w:rsidR="008E7795" w:rsidRPr="000950BA" w14:paraId="2BC9A93E" w14:textId="77777777" w:rsidTr="00614471">
        <w:trPr>
          <w:cantSplit/>
          <w:trHeight w:val="190"/>
          <w:ins w:id="759" w:author="Author"/>
        </w:trPr>
        <w:tc>
          <w:tcPr>
            <w:tcW w:w="200" w:type="dxa"/>
            <w:vMerge w:val="restart"/>
          </w:tcPr>
          <w:p w14:paraId="2E37CD37" w14:textId="77777777" w:rsidR="008E7795" w:rsidRPr="000950BA" w:rsidRDefault="008E7795" w:rsidP="00614471">
            <w:pPr>
              <w:pStyle w:val="tablehead"/>
              <w:rPr>
                <w:ins w:id="760" w:author="Author"/>
              </w:rPr>
            </w:pPr>
            <w:ins w:id="761" w:author="Author">
              <w:r w:rsidRPr="000950BA">
                <w:br/>
              </w:r>
              <w:r w:rsidRPr="000950BA">
                <w:br/>
              </w:r>
              <w:r w:rsidRPr="000950BA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DC88ECC" w14:textId="77777777" w:rsidR="008E7795" w:rsidRPr="000950BA" w:rsidRDefault="008E7795" w:rsidP="00614471">
            <w:pPr>
              <w:pStyle w:val="tablehead"/>
              <w:rPr>
                <w:ins w:id="762" w:author="Author"/>
              </w:rPr>
            </w:pPr>
            <w:ins w:id="763" w:author="Author">
              <w:r w:rsidRPr="000950BA">
                <w:t>Original Unpaid</w:t>
              </w:r>
              <w:r w:rsidRPr="000950BA">
                <w:br/>
                <w:t>Balance Including</w:t>
              </w:r>
              <w:r w:rsidRPr="000950BA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1AFD75" w14:textId="77777777" w:rsidR="008E7795" w:rsidRPr="000950BA" w:rsidRDefault="008E7795" w:rsidP="00614471">
            <w:pPr>
              <w:pStyle w:val="tablehead"/>
              <w:rPr>
                <w:ins w:id="764" w:author="Author"/>
              </w:rPr>
            </w:pPr>
            <w:ins w:id="765" w:author="Author">
              <w:r w:rsidRPr="000950BA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7A20B5" w14:textId="77777777" w:rsidR="008E7795" w:rsidRPr="000950BA" w:rsidRDefault="008E7795" w:rsidP="00614471">
            <w:pPr>
              <w:pStyle w:val="tablehead"/>
              <w:rPr>
                <w:ins w:id="766" w:author="Author"/>
              </w:rPr>
            </w:pPr>
            <w:ins w:id="767" w:author="Author">
              <w:r w:rsidRPr="000950BA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45AA3B" w14:textId="77777777" w:rsidR="008E7795" w:rsidRPr="000950BA" w:rsidRDefault="008E7795" w:rsidP="00614471">
            <w:pPr>
              <w:pStyle w:val="tablehead"/>
              <w:rPr>
                <w:ins w:id="768" w:author="Author"/>
              </w:rPr>
            </w:pPr>
            <w:ins w:id="769" w:author="Author">
              <w:r w:rsidRPr="000950BA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A0682F" w14:textId="77777777" w:rsidR="008E7795" w:rsidRPr="000950BA" w:rsidRDefault="008E7795" w:rsidP="00614471">
            <w:pPr>
              <w:pStyle w:val="tablehead"/>
              <w:rPr>
                <w:ins w:id="770" w:author="Author"/>
              </w:rPr>
            </w:pPr>
            <w:ins w:id="771" w:author="Author">
              <w:r w:rsidRPr="000950BA">
                <w:t>Conversion,</w:t>
              </w:r>
              <w:r w:rsidRPr="000950BA">
                <w:br/>
                <w:t>Embezzlement</w:t>
              </w:r>
              <w:r w:rsidRPr="000950BA">
                <w:br/>
                <w:t>And Secretion</w:t>
              </w:r>
            </w:ins>
          </w:p>
        </w:tc>
      </w:tr>
      <w:tr w:rsidR="008E7795" w:rsidRPr="000950BA" w14:paraId="60F59E7E" w14:textId="77777777" w:rsidTr="00614471">
        <w:trPr>
          <w:cantSplit/>
          <w:trHeight w:val="190"/>
          <w:ins w:id="772" w:author="Author"/>
        </w:trPr>
        <w:tc>
          <w:tcPr>
            <w:tcW w:w="200" w:type="dxa"/>
            <w:vMerge/>
          </w:tcPr>
          <w:p w14:paraId="726E8504" w14:textId="77777777" w:rsidR="008E7795" w:rsidRPr="000950BA" w:rsidRDefault="008E7795" w:rsidP="00614471">
            <w:pPr>
              <w:pStyle w:val="tablehead"/>
              <w:rPr>
                <w:ins w:id="773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1CDF6" w14:textId="77777777" w:rsidR="008E7795" w:rsidRPr="000950BA" w:rsidRDefault="008E7795" w:rsidP="00614471">
            <w:pPr>
              <w:pStyle w:val="tablehead"/>
              <w:rPr>
                <w:ins w:id="774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7123D" w14:textId="77777777" w:rsidR="008E7795" w:rsidRPr="000950BA" w:rsidRDefault="008E7795" w:rsidP="00614471">
            <w:pPr>
              <w:pStyle w:val="tablehead"/>
              <w:rPr>
                <w:ins w:id="775" w:author="Author"/>
              </w:rPr>
            </w:pPr>
            <w:ins w:id="776" w:author="Author">
              <w:r w:rsidRPr="000950BA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66A8" w14:textId="77777777" w:rsidR="008E7795" w:rsidRPr="000950BA" w:rsidRDefault="008E7795" w:rsidP="00614471">
            <w:pPr>
              <w:pStyle w:val="tablehead"/>
              <w:rPr>
                <w:ins w:id="777" w:author="Author"/>
              </w:rPr>
            </w:pPr>
            <w:ins w:id="778" w:author="Author">
              <w:r w:rsidRPr="000950BA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6133A" w14:textId="77777777" w:rsidR="008E7795" w:rsidRPr="000950BA" w:rsidRDefault="008E7795" w:rsidP="00614471">
            <w:pPr>
              <w:pStyle w:val="tablehead"/>
              <w:rPr>
                <w:ins w:id="779" w:author="Author"/>
              </w:rPr>
            </w:pPr>
            <w:ins w:id="780" w:author="Author">
              <w:r w:rsidRPr="000950BA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C4388" w14:textId="77777777" w:rsidR="008E7795" w:rsidRPr="000950BA" w:rsidRDefault="008E7795" w:rsidP="00614471">
            <w:pPr>
              <w:pStyle w:val="tablehead"/>
              <w:rPr>
                <w:ins w:id="781" w:author="Author"/>
              </w:rPr>
            </w:pPr>
            <w:ins w:id="782" w:author="Author">
              <w:r w:rsidRPr="000950BA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7795F" w14:textId="77777777" w:rsidR="008E7795" w:rsidRPr="000950BA" w:rsidRDefault="008E7795" w:rsidP="00614471">
            <w:pPr>
              <w:pStyle w:val="tablehead"/>
              <w:rPr>
                <w:ins w:id="783" w:author="Author"/>
              </w:rPr>
            </w:pPr>
            <w:ins w:id="784" w:author="Author">
              <w:r w:rsidRPr="000950BA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7F77E" w14:textId="77777777" w:rsidR="008E7795" w:rsidRPr="000950BA" w:rsidRDefault="008E7795" w:rsidP="00614471">
            <w:pPr>
              <w:pStyle w:val="tablehead"/>
              <w:rPr>
                <w:ins w:id="785" w:author="Author"/>
              </w:rPr>
            </w:pPr>
            <w:ins w:id="786" w:author="Author">
              <w:r w:rsidRPr="000950BA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E8FA4" w14:textId="77777777" w:rsidR="008E7795" w:rsidRPr="000950BA" w:rsidRDefault="008E7795" w:rsidP="00614471">
            <w:pPr>
              <w:pStyle w:val="tablehead"/>
              <w:rPr>
                <w:ins w:id="787" w:author="Author"/>
              </w:rPr>
            </w:pPr>
            <w:ins w:id="788" w:author="Author">
              <w:r w:rsidRPr="000950BA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94B97" w14:textId="77777777" w:rsidR="008E7795" w:rsidRPr="000950BA" w:rsidRDefault="008E7795" w:rsidP="00614471">
            <w:pPr>
              <w:pStyle w:val="tablehead"/>
              <w:rPr>
                <w:ins w:id="789" w:author="Author"/>
              </w:rPr>
            </w:pPr>
            <w:ins w:id="790" w:author="Author">
              <w:r w:rsidRPr="000950BA">
                <w:t>Used</w:t>
              </w:r>
            </w:ins>
          </w:p>
        </w:tc>
      </w:tr>
      <w:tr w:rsidR="008E7795" w:rsidRPr="000950BA" w14:paraId="41386038" w14:textId="77777777" w:rsidTr="00614471">
        <w:trPr>
          <w:cantSplit/>
          <w:trHeight w:val="190"/>
          <w:ins w:id="791" w:author="Author"/>
        </w:trPr>
        <w:tc>
          <w:tcPr>
            <w:tcW w:w="200" w:type="dxa"/>
          </w:tcPr>
          <w:p w14:paraId="49CE4248" w14:textId="77777777" w:rsidR="008E7795" w:rsidRPr="000950BA" w:rsidRDefault="008E7795" w:rsidP="00614471">
            <w:pPr>
              <w:pStyle w:val="tabletext11"/>
              <w:rPr>
                <w:ins w:id="792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08D19D53" w14:textId="77777777" w:rsidR="008E7795" w:rsidRPr="000950BA" w:rsidRDefault="008E7795" w:rsidP="00614471">
            <w:pPr>
              <w:pStyle w:val="tabletext11"/>
              <w:jc w:val="right"/>
              <w:rPr>
                <w:ins w:id="793" w:author="Author"/>
              </w:rPr>
            </w:pPr>
            <w:ins w:id="794" w:author="Author">
              <w:r w:rsidRPr="000950BA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6C8D3278" w14:textId="77777777" w:rsidR="008E7795" w:rsidRPr="000950BA" w:rsidRDefault="008E7795" w:rsidP="00614471">
            <w:pPr>
              <w:pStyle w:val="tabletext11"/>
              <w:jc w:val="right"/>
              <w:rPr>
                <w:ins w:id="795" w:author="Author"/>
              </w:rPr>
            </w:pPr>
            <w:ins w:id="796" w:author="Author">
              <w:r w:rsidRPr="000950BA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7FD62412" w14:textId="77777777" w:rsidR="008E7795" w:rsidRPr="000950BA" w:rsidRDefault="008E7795" w:rsidP="00614471">
            <w:pPr>
              <w:pStyle w:val="tabletext11"/>
              <w:jc w:val="center"/>
              <w:rPr>
                <w:ins w:id="797" w:author="Author"/>
              </w:rPr>
            </w:pPr>
            <w:ins w:id="798" w:author="Author">
              <w:r w:rsidRPr="000950BA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5532B7C1" w14:textId="77777777" w:rsidR="008E7795" w:rsidRPr="000950BA" w:rsidRDefault="008E7795" w:rsidP="00614471">
            <w:pPr>
              <w:pStyle w:val="tabletext11"/>
              <w:rPr>
                <w:ins w:id="799" w:author="Author"/>
              </w:rPr>
            </w:pPr>
            <w:ins w:id="800" w:author="Author">
              <w:r w:rsidRPr="000950BA">
                <w:t>1,500</w:t>
              </w:r>
            </w:ins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</w:tcPr>
          <w:p w14:paraId="15C052A3" w14:textId="77777777" w:rsidR="008E7795" w:rsidRPr="000950BA" w:rsidRDefault="008E7795" w:rsidP="00614471">
            <w:pPr>
              <w:pStyle w:val="tabletext11"/>
              <w:jc w:val="right"/>
              <w:rPr>
                <w:ins w:id="801" w:author="Author"/>
              </w:rPr>
            </w:pPr>
            <w:ins w:id="802" w:author="Author">
              <w:r w:rsidRPr="000950BA">
                <w:t>$</w:t>
              </w:r>
            </w:ins>
          </w:p>
        </w:tc>
        <w:tc>
          <w:tcPr>
            <w:tcW w:w="451" w:type="dxa"/>
            <w:tcBorders>
              <w:top w:val="single" w:sz="6" w:space="0" w:color="auto"/>
            </w:tcBorders>
          </w:tcPr>
          <w:p w14:paraId="0E2F03CC" w14:textId="77777777" w:rsidR="008E7795" w:rsidRPr="000950BA" w:rsidRDefault="008E7795" w:rsidP="00614471">
            <w:pPr>
              <w:pStyle w:val="tabletext11"/>
              <w:jc w:val="right"/>
              <w:rPr>
                <w:ins w:id="803" w:author="Author"/>
              </w:rPr>
            </w:pPr>
            <w:ins w:id="804" w:author="Author">
              <w:r w:rsidRPr="000950BA">
                <w:t>6</w:t>
              </w:r>
            </w:ins>
          </w:p>
        </w:tc>
        <w:tc>
          <w:tcPr>
            <w:tcW w:w="222" w:type="dxa"/>
            <w:tcBorders>
              <w:top w:val="single" w:sz="6" w:space="0" w:color="auto"/>
              <w:right w:val="single" w:sz="6" w:space="0" w:color="auto"/>
            </w:tcBorders>
          </w:tcPr>
          <w:p w14:paraId="3CB14EA6" w14:textId="77777777" w:rsidR="008E7795" w:rsidRPr="000950BA" w:rsidRDefault="008E7795" w:rsidP="00614471">
            <w:pPr>
              <w:pStyle w:val="tabletext11"/>
              <w:rPr>
                <w:ins w:id="805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79231037" w14:textId="77777777" w:rsidR="008E7795" w:rsidRPr="000950BA" w:rsidRDefault="008E7795" w:rsidP="00614471">
            <w:pPr>
              <w:pStyle w:val="tabletext11"/>
              <w:jc w:val="right"/>
              <w:rPr>
                <w:ins w:id="806" w:author="Author"/>
              </w:rPr>
            </w:pPr>
            <w:ins w:id="807" w:author="Author">
              <w:r w:rsidRPr="000950BA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51320CFC" w14:textId="77777777" w:rsidR="008E7795" w:rsidRPr="000950BA" w:rsidRDefault="008E7795" w:rsidP="00614471">
            <w:pPr>
              <w:pStyle w:val="tabletext11"/>
              <w:jc w:val="right"/>
              <w:rPr>
                <w:ins w:id="808" w:author="Author"/>
              </w:rPr>
            </w:pPr>
            <w:ins w:id="809" w:author="Author">
              <w:r w:rsidRPr="000950BA">
                <w:t>6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0828F4E5" w14:textId="77777777" w:rsidR="008E7795" w:rsidRPr="000950BA" w:rsidRDefault="008E7795" w:rsidP="00614471">
            <w:pPr>
              <w:pStyle w:val="tabletext11"/>
              <w:rPr>
                <w:ins w:id="810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2647A466" w14:textId="77777777" w:rsidR="008E7795" w:rsidRPr="000950BA" w:rsidRDefault="008E7795" w:rsidP="00614471">
            <w:pPr>
              <w:pStyle w:val="tabletext11"/>
              <w:jc w:val="right"/>
              <w:rPr>
                <w:ins w:id="811" w:author="Author"/>
              </w:rPr>
            </w:pPr>
            <w:ins w:id="812" w:author="Author">
              <w:r w:rsidRPr="000950BA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257AA12B" w14:textId="77777777" w:rsidR="008E7795" w:rsidRPr="000950BA" w:rsidRDefault="008E7795" w:rsidP="00614471">
            <w:pPr>
              <w:pStyle w:val="tabletext11"/>
              <w:jc w:val="right"/>
              <w:rPr>
                <w:ins w:id="813" w:author="Author"/>
              </w:rPr>
            </w:pPr>
            <w:ins w:id="814" w:author="Author">
              <w:r w:rsidRPr="000950BA">
                <w:t>53</w:t>
              </w:r>
            </w:ins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6C85A65E" w14:textId="77777777" w:rsidR="008E7795" w:rsidRPr="000950BA" w:rsidRDefault="008E7795" w:rsidP="00614471">
            <w:pPr>
              <w:pStyle w:val="tabletext11"/>
              <w:rPr>
                <w:ins w:id="815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5E4C4361" w14:textId="77777777" w:rsidR="008E7795" w:rsidRPr="000950BA" w:rsidRDefault="008E7795" w:rsidP="00614471">
            <w:pPr>
              <w:pStyle w:val="tabletext11"/>
              <w:jc w:val="right"/>
              <w:rPr>
                <w:ins w:id="816" w:author="Author"/>
              </w:rPr>
            </w:pPr>
            <w:ins w:id="817" w:author="Author">
              <w:r w:rsidRPr="000950BA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2EC1DB59" w14:textId="77777777" w:rsidR="008E7795" w:rsidRPr="000950BA" w:rsidRDefault="008E7795" w:rsidP="00614471">
            <w:pPr>
              <w:pStyle w:val="tabletext11"/>
              <w:jc w:val="right"/>
              <w:rPr>
                <w:ins w:id="818" w:author="Author"/>
              </w:rPr>
            </w:pPr>
            <w:ins w:id="819" w:author="Author">
              <w:r w:rsidRPr="000950BA">
                <w:t>55</w:t>
              </w:r>
            </w:ins>
          </w:p>
        </w:tc>
        <w:tc>
          <w:tcPr>
            <w:tcW w:w="187" w:type="dxa"/>
            <w:tcBorders>
              <w:top w:val="single" w:sz="6" w:space="0" w:color="auto"/>
              <w:right w:val="single" w:sz="6" w:space="0" w:color="auto"/>
            </w:tcBorders>
          </w:tcPr>
          <w:p w14:paraId="5E08A984" w14:textId="77777777" w:rsidR="008E7795" w:rsidRPr="000950BA" w:rsidRDefault="008E7795" w:rsidP="00614471">
            <w:pPr>
              <w:pStyle w:val="tabletext11"/>
              <w:rPr>
                <w:ins w:id="820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0D5C1209" w14:textId="77777777" w:rsidR="008E7795" w:rsidRPr="000950BA" w:rsidRDefault="008E7795" w:rsidP="00614471">
            <w:pPr>
              <w:pStyle w:val="tabletext11"/>
              <w:jc w:val="right"/>
              <w:rPr>
                <w:ins w:id="821" w:author="Author"/>
              </w:rPr>
            </w:pPr>
            <w:ins w:id="822" w:author="Author">
              <w:r w:rsidRPr="000950BA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202C9805" w14:textId="77777777" w:rsidR="008E7795" w:rsidRPr="000950BA" w:rsidRDefault="008E7795" w:rsidP="00614471">
            <w:pPr>
              <w:pStyle w:val="tabletext11"/>
              <w:jc w:val="right"/>
              <w:rPr>
                <w:ins w:id="823" w:author="Author"/>
              </w:rPr>
            </w:pPr>
            <w:ins w:id="824" w:author="Author">
              <w:r w:rsidRPr="000950BA">
                <w:t>3</w:t>
              </w:r>
            </w:ins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69D0CCDC" w14:textId="77777777" w:rsidR="008E7795" w:rsidRPr="000950BA" w:rsidRDefault="008E7795" w:rsidP="00614471">
            <w:pPr>
              <w:pStyle w:val="tabletext11"/>
              <w:rPr>
                <w:ins w:id="825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0A4FF3FC" w14:textId="77777777" w:rsidR="008E7795" w:rsidRPr="000950BA" w:rsidRDefault="008E7795" w:rsidP="00614471">
            <w:pPr>
              <w:pStyle w:val="tabletext11"/>
              <w:jc w:val="right"/>
              <w:rPr>
                <w:ins w:id="826" w:author="Author"/>
              </w:rPr>
            </w:pPr>
            <w:ins w:id="827" w:author="Author">
              <w:r w:rsidRPr="000950BA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384FB8C7" w14:textId="77777777" w:rsidR="008E7795" w:rsidRPr="000950BA" w:rsidRDefault="008E7795" w:rsidP="00614471">
            <w:pPr>
              <w:pStyle w:val="tabletext11"/>
              <w:jc w:val="right"/>
              <w:rPr>
                <w:ins w:id="828" w:author="Author"/>
              </w:rPr>
            </w:pPr>
            <w:ins w:id="829" w:author="Author">
              <w:r w:rsidRPr="000950BA">
                <w:t>3</w:t>
              </w:r>
            </w:ins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657086E7" w14:textId="77777777" w:rsidR="008E7795" w:rsidRPr="000950BA" w:rsidRDefault="008E7795" w:rsidP="00614471">
            <w:pPr>
              <w:pStyle w:val="tabletext11"/>
              <w:rPr>
                <w:ins w:id="830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28F4393D" w14:textId="77777777" w:rsidR="008E7795" w:rsidRPr="000950BA" w:rsidRDefault="008E7795" w:rsidP="00614471">
            <w:pPr>
              <w:pStyle w:val="tabletext11"/>
              <w:jc w:val="right"/>
              <w:rPr>
                <w:ins w:id="831" w:author="Author"/>
              </w:rPr>
            </w:pPr>
            <w:ins w:id="832" w:author="Author">
              <w:r w:rsidRPr="000950BA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3C44B386" w14:textId="77777777" w:rsidR="008E7795" w:rsidRPr="000950BA" w:rsidRDefault="008E7795" w:rsidP="00614471">
            <w:pPr>
              <w:pStyle w:val="tabletext11"/>
              <w:jc w:val="right"/>
              <w:rPr>
                <w:ins w:id="833" w:author="Author"/>
              </w:rPr>
            </w:pPr>
            <w:ins w:id="834" w:author="Author">
              <w:r w:rsidRPr="000950BA">
                <w:t>4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32A7F7C5" w14:textId="77777777" w:rsidR="008E7795" w:rsidRPr="000950BA" w:rsidRDefault="008E7795" w:rsidP="00614471">
            <w:pPr>
              <w:pStyle w:val="tabletext11"/>
              <w:rPr>
                <w:ins w:id="835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70D8FD1B" w14:textId="77777777" w:rsidR="008E7795" w:rsidRPr="000950BA" w:rsidRDefault="008E7795" w:rsidP="00614471">
            <w:pPr>
              <w:pStyle w:val="tabletext11"/>
              <w:jc w:val="right"/>
              <w:rPr>
                <w:ins w:id="836" w:author="Author"/>
              </w:rPr>
            </w:pPr>
            <w:ins w:id="837" w:author="Author">
              <w:r w:rsidRPr="000950BA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4F72EC05" w14:textId="77777777" w:rsidR="008E7795" w:rsidRPr="000950BA" w:rsidRDefault="008E7795" w:rsidP="00614471">
            <w:pPr>
              <w:pStyle w:val="tabletext11"/>
              <w:jc w:val="right"/>
              <w:rPr>
                <w:ins w:id="838" w:author="Author"/>
              </w:rPr>
            </w:pPr>
            <w:ins w:id="839" w:author="Author">
              <w:r w:rsidRPr="000950BA">
                <w:t>5</w:t>
              </w:r>
            </w:ins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06D5555C" w14:textId="77777777" w:rsidR="008E7795" w:rsidRPr="000950BA" w:rsidRDefault="008E7795" w:rsidP="00614471">
            <w:pPr>
              <w:pStyle w:val="tabletext11"/>
              <w:rPr>
                <w:ins w:id="840" w:author="Author"/>
              </w:rPr>
            </w:pPr>
          </w:p>
        </w:tc>
      </w:tr>
      <w:tr w:rsidR="008E7795" w:rsidRPr="000950BA" w14:paraId="2831349F" w14:textId="77777777" w:rsidTr="00614471">
        <w:trPr>
          <w:cantSplit/>
          <w:trHeight w:val="190"/>
          <w:ins w:id="841" w:author="Author"/>
        </w:trPr>
        <w:tc>
          <w:tcPr>
            <w:tcW w:w="200" w:type="dxa"/>
          </w:tcPr>
          <w:p w14:paraId="2AD02E38" w14:textId="77777777" w:rsidR="008E7795" w:rsidRPr="000950BA" w:rsidRDefault="008E7795" w:rsidP="00614471">
            <w:pPr>
              <w:pStyle w:val="tabletext11"/>
              <w:rPr>
                <w:ins w:id="84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F89E713" w14:textId="77777777" w:rsidR="008E7795" w:rsidRPr="000950BA" w:rsidRDefault="008E7795" w:rsidP="00614471">
            <w:pPr>
              <w:pStyle w:val="tabletext11"/>
              <w:jc w:val="right"/>
              <w:rPr>
                <w:ins w:id="843" w:author="Author"/>
              </w:rPr>
            </w:pPr>
          </w:p>
        </w:tc>
        <w:tc>
          <w:tcPr>
            <w:tcW w:w="630" w:type="dxa"/>
          </w:tcPr>
          <w:p w14:paraId="38727761" w14:textId="77777777" w:rsidR="008E7795" w:rsidRPr="000950BA" w:rsidRDefault="008E7795" w:rsidP="00614471">
            <w:pPr>
              <w:pStyle w:val="tabletext11"/>
              <w:jc w:val="right"/>
              <w:rPr>
                <w:ins w:id="844" w:author="Author"/>
              </w:rPr>
            </w:pPr>
            <w:ins w:id="845" w:author="Author">
              <w:r w:rsidRPr="000950BA">
                <w:t>1,501</w:t>
              </w:r>
            </w:ins>
          </w:p>
        </w:tc>
        <w:tc>
          <w:tcPr>
            <w:tcW w:w="180" w:type="dxa"/>
          </w:tcPr>
          <w:p w14:paraId="1A5A95EA" w14:textId="77777777" w:rsidR="008E7795" w:rsidRPr="000950BA" w:rsidRDefault="008E7795" w:rsidP="00614471">
            <w:pPr>
              <w:pStyle w:val="tabletext11"/>
              <w:jc w:val="center"/>
              <w:rPr>
                <w:ins w:id="846" w:author="Author"/>
              </w:rPr>
            </w:pPr>
            <w:ins w:id="847" w:author="Author">
              <w:r w:rsidRPr="000950B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035E509" w14:textId="77777777" w:rsidR="008E7795" w:rsidRPr="000950BA" w:rsidRDefault="008E7795" w:rsidP="00614471">
            <w:pPr>
              <w:pStyle w:val="tabletext11"/>
              <w:rPr>
                <w:ins w:id="848" w:author="Author"/>
              </w:rPr>
            </w:pPr>
            <w:ins w:id="849" w:author="Author">
              <w:r w:rsidRPr="000950BA">
                <w:t>2,000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4EA0587E" w14:textId="77777777" w:rsidR="008E7795" w:rsidRPr="000950BA" w:rsidRDefault="008E7795" w:rsidP="00614471">
            <w:pPr>
              <w:pStyle w:val="tabletext11"/>
              <w:jc w:val="right"/>
              <w:rPr>
                <w:ins w:id="850" w:author="Author"/>
              </w:rPr>
            </w:pPr>
          </w:p>
        </w:tc>
        <w:tc>
          <w:tcPr>
            <w:tcW w:w="451" w:type="dxa"/>
          </w:tcPr>
          <w:p w14:paraId="786FCBE3" w14:textId="77777777" w:rsidR="008E7795" w:rsidRPr="000950BA" w:rsidRDefault="008E7795" w:rsidP="00614471">
            <w:pPr>
              <w:pStyle w:val="tabletext11"/>
              <w:jc w:val="right"/>
              <w:rPr>
                <w:ins w:id="851" w:author="Author"/>
              </w:rPr>
            </w:pPr>
            <w:ins w:id="852" w:author="Author">
              <w:r w:rsidRPr="000950BA">
                <w:t>6</w:t>
              </w:r>
            </w:ins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73EDB5CD" w14:textId="77777777" w:rsidR="008E7795" w:rsidRPr="000950BA" w:rsidRDefault="008E7795" w:rsidP="00614471">
            <w:pPr>
              <w:pStyle w:val="tabletext11"/>
              <w:rPr>
                <w:ins w:id="85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16480DF" w14:textId="77777777" w:rsidR="008E7795" w:rsidRPr="000950BA" w:rsidRDefault="008E7795" w:rsidP="00614471">
            <w:pPr>
              <w:pStyle w:val="tabletext11"/>
              <w:jc w:val="right"/>
              <w:rPr>
                <w:ins w:id="854" w:author="Author"/>
              </w:rPr>
            </w:pPr>
          </w:p>
        </w:tc>
        <w:tc>
          <w:tcPr>
            <w:tcW w:w="540" w:type="dxa"/>
          </w:tcPr>
          <w:p w14:paraId="07B0A72F" w14:textId="77777777" w:rsidR="008E7795" w:rsidRPr="000950BA" w:rsidRDefault="008E7795" w:rsidP="00614471">
            <w:pPr>
              <w:pStyle w:val="tabletext11"/>
              <w:jc w:val="right"/>
              <w:rPr>
                <w:ins w:id="855" w:author="Author"/>
              </w:rPr>
            </w:pPr>
            <w:ins w:id="856" w:author="Author">
              <w:r w:rsidRPr="000950BA">
                <w:t>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F0A6415" w14:textId="77777777" w:rsidR="008E7795" w:rsidRPr="000950BA" w:rsidRDefault="008E7795" w:rsidP="00614471">
            <w:pPr>
              <w:pStyle w:val="tabletext11"/>
              <w:rPr>
                <w:ins w:id="85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CAE4CD6" w14:textId="77777777" w:rsidR="008E7795" w:rsidRPr="000950BA" w:rsidRDefault="008E7795" w:rsidP="00614471">
            <w:pPr>
              <w:pStyle w:val="tabletext11"/>
              <w:jc w:val="right"/>
              <w:rPr>
                <w:ins w:id="858" w:author="Author"/>
              </w:rPr>
            </w:pPr>
          </w:p>
        </w:tc>
        <w:tc>
          <w:tcPr>
            <w:tcW w:w="540" w:type="dxa"/>
          </w:tcPr>
          <w:p w14:paraId="75C68FB5" w14:textId="77777777" w:rsidR="008E7795" w:rsidRPr="000950BA" w:rsidRDefault="008E7795" w:rsidP="00614471">
            <w:pPr>
              <w:pStyle w:val="tabletext11"/>
              <w:jc w:val="right"/>
              <w:rPr>
                <w:ins w:id="859" w:author="Author"/>
              </w:rPr>
            </w:pPr>
            <w:ins w:id="860" w:author="Author">
              <w:r w:rsidRPr="000950BA">
                <w:t>58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D8412CE" w14:textId="77777777" w:rsidR="008E7795" w:rsidRPr="000950BA" w:rsidRDefault="008E7795" w:rsidP="00614471">
            <w:pPr>
              <w:pStyle w:val="tabletext11"/>
              <w:rPr>
                <w:ins w:id="86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ED25303" w14:textId="77777777" w:rsidR="008E7795" w:rsidRPr="000950BA" w:rsidRDefault="008E7795" w:rsidP="00614471">
            <w:pPr>
              <w:pStyle w:val="tabletext11"/>
              <w:jc w:val="right"/>
              <w:rPr>
                <w:ins w:id="862" w:author="Author"/>
              </w:rPr>
            </w:pPr>
          </w:p>
        </w:tc>
        <w:tc>
          <w:tcPr>
            <w:tcW w:w="540" w:type="dxa"/>
          </w:tcPr>
          <w:p w14:paraId="55C75C53" w14:textId="77777777" w:rsidR="008E7795" w:rsidRPr="000950BA" w:rsidRDefault="008E7795" w:rsidP="00614471">
            <w:pPr>
              <w:pStyle w:val="tabletext11"/>
              <w:jc w:val="right"/>
              <w:rPr>
                <w:ins w:id="863" w:author="Author"/>
              </w:rPr>
            </w:pPr>
            <w:ins w:id="864" w:author="Author">
              <w:r w:rsidRPr="000950BA">
                <w:t>61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C2DCBDE" w14:textId="77777777" w:rsidR="008E7795" w:rsidRPr="000950BA" w:rsidRDefault="008E7795" w:rsidP="00614471">
            <w:pPr>
              <w:pStyle w:val="tabletext11"/>
              <w:rPr>
                <w:ins w:id="86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3F2FD2E" w14:textId="77777777" w:rsidR="008E7795" w:rsidRPr="000950BA" w:rsidRDefault="008E7795" w:rsidP="00614471">
            <w:pPr>
              <w:pStyle w:val="tabletext11"/>
              <w:jc w:val="right"/>
              <w:rPr>
                <w:ins w:id="866" w:author="Author"/>
              </w:rPr>
            </w:pPr>
          </w:p>
        </w:tc>
        <w:tc>
          <w:tcPr>
            <w:tcW w:w="540" w:type="dxa"/>
          </w:tcPr>
          <w:p w14:paraId="7BE7BF60" w14:textId="77777777" w:rsidR="008E7795" w:rsidRPr="000950BA" w:rsidRDefault="008E7795" w:rsidP="00614471">
            <w:pPr>
              <w:pStyle w:val="tabletext11"/>
              <w:jc w:val="right"/>
              <w:rPr>
                <w:ins w:id="867" w:author="Author"/>
              </w:rPr>
            </w:pPr>
            <w:ins w:id="868" w:author="Author">
              <w:r w:rsidRPr="000950BA">
                <w:t>3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4A5B4C6" w14:textId="77777777" w:rsidR="008E7795" w:rsidRPr="000950BA" w:rsidRDefault="008E7795" w:rsidP="00614471">
            <w:pPr>
              <w:pStyle w:val="tabletext11"/>
              <w:rPr>
                <w:ins w:id="86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414BCCF" w14:textId="77777777" w:rsidR="008E7795" w:rsidRPr="000950BA" w:rsidRDefault="008E7795" w:rsidP="00614471">
            <w:pPr>
              <w:pStyle w:val="tabletext11"/>
              <w:jc w:val="right"/>
              <w:rPr>
                <w:ins w:id="870" w:author="Author"/>
              </w:rPr>
            </w:pPr>
          </w:p>
        </w:tc>
        <w:tc>
          <w:tcPr>
            <w:tcW w:w="540" w:type="dxa"/>
          </w:tcPr>
          <w:p w14:paraId="0A9C49D6" w14:textId="77777777" w:rsidR="008E7795" w:rsidRPr="000950BA" w:rsidRDefault="008E7795" w:rsidP="00614471">
            <w:pPr>
              <w:pStyle w:val="tabletext11"/>
              <w:jc w:val="right"/>
              <w:rPr>
                <w:ins w:id="871" w:author="Author"/>
              </w:rPr>
            </w:pPr>
            <w:ins w:id="872" w:author="Author">
              <w:r w:rsidRPr="000950BA">
                <w:t>3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8C95B27" w14:textId="77777777" w:rsidR="008E7795" w:rsidRPr="000950BA" w:rsidRDefault="008E7795" w:rsidP="00614471">
            <w:pPr>
              <w:pStyle w:val="tabletext11"/>
              <w:rPr>
                <w:ins w:id="87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FBABACA" w14:textId="77777777" w:rsidR="008E7795" w:rsidRPr="000950BA" w:rsidRDefault="008E7795" w:rsidP="00614471">
            <w:pPr>
              <w:pStyle w:val="tabletext11"/>
              <w:jc w:val="right"/>
              <w:rPr>
                <w:ins w:id="874" w:author="Author"/>
              </w:rPr>
            </w:pPr>
          </w:p>
        </w:tc>
        <w:tc>
          <w:tcPr>
            <w:tcW w:w="540" w:type="dxa"/>
          </w:tcPr>
          <w:p w14:paraId="499CA622" w14:textId="77777777" w:rsidR="008E7795" w:rsidRPr="000950BA" w:rsidRDefault="008E7795" w:rsidP="00614471">
            <w:pPr>
              <w:pStyle w:val="tabletext11"/>
              <w:jc w:val="right"/>
              <w:rPr>
                <w:ins w:id="875" w:author="Author"/>
              </w:rPr>
            </w:pPr>
            <w:ins w:id="876" w:author="Author">
              <w:r w:rsidRPr="000950BA">
                <w:t>5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99E3C86" w14:textId="77777777" w:rsidR="008E7795" w:rsidRPr="000950BA" w:rsidRDefault="008E7795" w:rsidP="00614471">
            <w:pPr>
              <w:pStyle w:val="tabletext11"/>
              <w:rPr>
                <w:ins w:id="87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6848FCF" w14:textId="77777777" w:rsidR="008E7795" w:rsidRPr="000950BA" w:rsidRDefault="008E7795" w:rsidP="00614471">
            <w:pPr>
              <w:pStyle w:val="tabletext11"/>
              <w:jc w:val="right"/>
              <w:rPr>
                <w:ins w:id="878" w:author="Author"/>
              </w:rPr>
            </w:pPr>
          </w:p>
        </w:tc>
        <w:tc>
          <w:tcPr>
            <w:tcW w:w="540" w:type="dxa"/>
          </w:tcPr>
          <w:p w14:paraId="068DDBB5" w14:textId="77777777" w:rsidR="008E7795" w:rsidRPr="000950BA" w:rsidRDefault="008E7795" w:rsidP="00614471">
            <w:pPr>
              <w:pStyle w:val="tabletext11"/>
              <w:jc w:val="right"/>
              <w:rPr>
                <w:ins w:id="879" w:author="Author"/>
              </w:rPr>
            </w:pPr>
            <w:ins w:id="880" w:author="Author">
              <w:r w:rsidRPr="000950BA">
                <w:t>6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B326AA0" w14:textId="77777777" w:rsidR="008E7795" w:rsidRPr="000950BA" w:rsidRDefault="008E7795" w:rsidP="00614471">
            <w:pPr>
              <w:pStyle w:val="tabletext11"/>
              <w:rPr>
                <w:ins w:id="881" w:author="Author"/>
              </w:rPr>
            </w:pPr>
          </w:p>
        </w:tc>
      </w:tr>
      <w:tr w:rsidR="008E7795" w:rsidRPr="000950BA" w14:paraId="67760C60" w14:textId="77777777" w:rsidTr="00614471">
        <w:trPr>
          <w:cantSplit/>
          <w:trHeight w:val="190"/>
          <w:ins w:id="882" w:author="Author"/>
        </w:trPr>
        <w:tc>
          <w:tcPr>
            <w:tcW w:w="200" w:type="dxa"/>
          </w:tcPr>
          <w:p w14:paraId="02BC8FF5" w14:textId="77777777" w:rsidR="008E7795" w:rsidRPr="000950BA" w:rsidRDefault="008E7795" w:rsidP="00614471">
            <w:pPr>
              <w:pStyle w:val="tabletext11"/>
              <w:rPr>
                <w:ins w:id="88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6EB5577" w14:textId="77777777" w:rsidR="008E7795" w:rsidRPr="000950BA" w:rsidRDefault="008E7795" w:rsidP="00614471">
            <w:pPr>
              <w:pStyle w:val="tabletext11"/>
              <w:jc w:val="right"/>
              <w:rPr>
                <w:ins w:id="884" w:author="Author"/>
              </w:rPr>
            </w:pPr>
          </w:p>
        </w:tc>
        <w:tc>
          <w:tcPr>
            <w:tcW w:w="630" w:type="dxa"/>
          </w:tcPr>
          <w:p w14:paraId="5D3A7732" w14:textId="77777777" w:rsidR="008E7795" w:rsidRPr="000950BA" w:rsidRDefault="008E7795" w:rsidP="00614471">
            <w:pPr>
              <w:pStyle w:val="tabletext11"/>
              <w:jc w:val="right"/>
              <w:rPr>
                <w:ins w:id="885" w:author="Author"/>
              </w:rPr>
            </w:pPr>
            <w:ins w:id="886" w:author="Author">
              <w:r w:rsidRPr="000950BA">
                <w:t>2,001</w:t>
              </w:r>
            </w:ins>
          </w:p>
        </w:tc>
        <w:tc>
          <w:tcPr>
            <w:tcW w:w="180" w:type="dxa"/>
          </w:tcPr>
          <w:p w14:paraId="26FB9627" w14:textId="77777777" w:rsidR="008E7795" w:rsidRPr="000950BA" w:rsidRDefault="008E7795" w:rsidP="00614471">
            <w:pPr>
              <w:pStyle w:val="tabletext11"/>
              <w:jc w:val="center"/>
              <w:rPr>
                <w:ins w:id="887" w:author="Author"/>
              </w:rPr>
            </w:pPr>
            <w:ins w:id="888" w:author="Author">
              <w:r w:rsidRPr="000950B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CBC199B" w14:textId="77777777" w:rsidR="008E7795" w:rsidRPr="000950BA" w:rsidRDefault="008E7795" w:rsidP="00614471">
            <w:pPr>
              <w:pStyle w:val="tabletext11"/>
              <w:rPr>
                <w:ins w:id="889" w:author="Author"/>
              </w:rPr>
            </w:pPr>
            <w:ins w:id="890" w:author="Author">
              <w:r w:rsidRPr="000950BA">
                <w:t>2,500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772F1510" w14:textId="77777777" w:rsidR="008E7795" w:rsidRPr="000950BA" w:rsidRDefault="008E7795" w:rsidP="00614471">
            <w:pPr>
              <w:pStyle w:val="tabletext11"/>
              <w:jc w:val="right"/>
              <w:rPr>
                <w:ins w:id="891" w:author="Author"/>
              </w:rPr>
            </w:pPr>
          </w:p>
        </w:tc>
        <w:tc>
          <w:tcPr>
            <w:tcW w:w="451" w:type="dxa"/>
          </w:tcPr>
          <w:p w14:paraId="64480B22" w14:textId="77777777" w:rsidR="008E7795" w:rsidRPr="000950BA" w:rsidRDefault="008E7795" w:rsidP="00614471">
            <w:pPr>
              <w:pStyle w:val="tabletext11"/>
              <w:jc w:val="right"/>
              <w:rPr>
                <w:ins w:id="892" w:author="Author"/>
              </w:rPr>
            </w:pPr>
            <w:ins w:id="893" w:author="Author">
              <w:r w:rsidRPr="000950BA">
                <w:t>7</w:t>
              </w:r>
            </w:ins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3AE00F2A" w14:textId="77777777" w:rsidR="008E7795" w:rsidRPr="000950BA" w:rsidRDefault="008E7795" w:rsidP="00614471">
            <w:pPr>
              <w:pStyle w:val="tabletext11"/>
              <w:rPr>
                <w:ins w:id="89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0B282BE" w14:textId="77777777" w:rsidR="008E7795" w:rsidRPr="000950BA" w:rsidRDefault="008E7795" w:rsidP="00614471">
            <w:pPr>
              <w:pStyle w:val="tabletext11"/>
              <w:jc w:val="right"/>
              <w:rPr>
                <w:ins w:id="895" w:author="Author"/>
              </w:rPr>
            </w:pPr>
          </w:p>
        </w:tc>
        <w:tc>
          <w:tcPr>
            <w:tcW w:w="540" w:type="dxa"/>
          </w:tcPr>
          <w:p w14:paraId="1B4E8D9D" w14:textId="77777777" w:rsidR="008E7795" w:rsidRPr="000950BA" w:rsidRDefault="008E7795" w:rsidP="00614471">
            <w:pPr>
              <w:pStyle w:val="tabletext11"/>
              <w:jc w:val="right"/>
              <w:rPr>
                <w:ins w:id="896" w:author="Author"/>
              </w:rPr>
            </w:pPr>
            <w:ins w:id="897" w:author="Author">
              <w:r w:rsidRPr="000950BA">
                <w:t>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F9B8AAA" w14:textId="77777777" w:rsidR="008E7795" w:rsidRPr="000950BA" w:rsidRDefault="008E7795" w:rsidP="00614471">
            <w:pPr>
              <w:pStyle w:val="tabletext11"/>
              <w:rPr>
                <w:ins w:id="89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D23724C" w14:textId="77777777" w:rsidR="008E7795" w:rsidRPr="000950BA" w:rsidRDefault="008E7795" w:rsidP="00614471">
            <w:pPr>
              <w:pStyle w:val="tabletext11"/>
              <w:jc w:val="right"/>
              <w:rPr>
                <w:ins w:id="899" w:author="Author"/>
              </w:rPr>
            </w:pPr>
          </w:p>
        </w:tc>
        <w:tc>
          <w:tcPr>
            <w:tcW w:w="540" w:type="dxa"/>
          </w:tcPr>
          <w:p w14:paraId="53E4C5F1" w14:textId="77777777" w:rsidR="008E7795" w:rsidRPr="000950BA" w:rsidRDefault="008E7795" w:rsidP="00614471">
            <w:pPr>
              <w:pStyle w:val="tabletext11"/>
              <w:jc w:val="right"/>
              <w:rPr>
                <w:ins w:id="900" w:author="Author"/>
              </w:rPr>
            </w:pPr>
            <w:ins w:id="901" w:author="Author">
              <w:r w:rsidRPr="000950BA">
                <w:t>67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A8AA3F8" w14:textId="77777777" w:rsidR="008E7795" w:rsidRPr="000950BA" w:rsidRDefault="008E7795" w:rsidP="00614471">
            <w:pPr>
              <w:pStyle w:val="tabletext11"/>
              <w:rPr>
                <w:ins w:id="90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3C10669" w14:textId="77777777" w:rsidR="008E7795" w:rsidRPr="000950BA" w:rsidRDefault="008E7795" w:rsidP="00614471">
            <w:pPr>
              <w:pStyle w:val="tabletext11"/>
              <w:jc w:val="right"/>
              <w:rPr>
                <w:ins w:id="903" w:author="Author"/>
              </w:rPr>
            </w:pPr>
          </w:p>
        </w:tc>
        <w:tc>
          <w:tcPr>
            <w:tcW w:w="540" w:type="dxa"/>
          </w:tcPr>
          <w:p w14:paraId="1F1FAF28" w14:textId="77777777" w:rsidR="008E7795" w:rsidRPr="000950BA" w:rsidRDefault="008E7795" w:rsidP="00614471">
            <w:pPr>
              <w:pStyle w:val="tabletext11"/>
              <w:jc w:val="right"/>
              <w:rPr>
                <w:ins w:id="904" w:author="Author"/>
              </w:rPr>
            </w:pPr>
            <w:ins w:id="905" w:author="Author">
              <w:r w:rsidRPr="000950BA">
                <w:t>70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D8F502C" w14:textId="77777777" w:rsidR="008E7795" w:rsidRPr="000950BA" w:rsidRDefault="008E7795" w:rsidP="00614471">
            <w:pPr>
              <w:pStyle w:val="tabletext11"/>
              <w:rPr>
                <w:ins w:id="90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E037C22" w14:textId="77777777" w:rsidR="008E7795" w:rsidRPr="000950BA" w:rsidRDefault="008E7795" w:rsidP="00614471">
            <w:pPr>
              <w:pStyle w:val="tabletext11"/>
              <w:jc w:val="right"/>
              <w:rPr>
                <w:ins w:id="907" w:author="Author"/>
              </w:rPr>
            </w:pPr>
          </w:p>
        </w:tc>
        <w:tc>
          <w:tcPr>
            <w:tcW w:w="540" w:type="dxa"/>
          </w:tcPr>
          <w:p w14:paraId="06BDD728" w14:textId="77777777" w:rsidR="008E7795" w:rsidRPr="000950BA" w:rsidRDefault="008E7795" w:rsidP="00614471">
            <w:pPr>
              <w:pStyle w:val="tabletext11"/>
              <w:jc w:val="right"/>
              <w:rPr>
                <w:ins w:id="908" w:author="Author"/>
              </w:rPr>
            </w:pPr>
            <w:ins w:id="909" w:author="Author">
              <w:r w:rsidRPr="000950BA">
                <w:t>4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BF3D2DA" w14:textId="77777777" w:rsidR="008E7795" w:rsidRPr="000950BA" w:rsidRDefault="008E7795" w:rsidP="00614471">
            <w:pPr>
              <w:pStyle w:val="tabletext11"/>
              <w:rPr>
                <w:ins w:id="91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3ECCD50" w14:textId="77777777" w:rsidR="008E7795" w:rsidRPr="000950BA" w:rsidRDefault="008E7795" w:rsidP="00614471">
            <w:pPr>
              <w:pStyle w:val="tabletext11"/>
              <w:jc w:val="right"/>
              <w:rPr>
                <w:ins w:id="911" w:author="Author"/>
              </w:rPr>
            </w:pPr>
          </w:p>
        </w:tc>
        <w:tc>
          <w:tcPr>
            <w:tcW w:w="540" w:type="dxa"/>
          </w:tcPr>
          <w:p w14:paraId="7E8D40EA" w14:textId="77777777" w:rsidR="008E7795" w:rsidRPr="000950BA" w:rsidRDefault="008E7795" w:rsidP="00614471">
            <w:pPr>
              <w:pStyle w:val="tabletext11"/>
              <w:jc w:val="right"/>
              <w:rPr>
                <w:ins w:id="912" w:author="Author"/>
              </w:rPr>
            </w:pPr>
            <w:ins w:id="913" w:author="Author">
              <w:r w:rsidRPr="000950BA">
                <w:t>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C003C75" w14:textId="77777777" w:rsidR="008E7795" w:rsidRPr="000950BA" w:rsidRDefault="008E7795" w:rsidP="00614471">
            <w:pPr>
              <w:pStyle w:val="tabletext11"/>
              <w:rPr>
                <w:ins w:id="91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01C1A44" w14:textId="77777777" w:rsidR="008E7795" w:rsidRPr="000950BA" w:rsidRDefault="008E7795" w:rsidP="00614471">
            <w:pPr>
              <w:pStyle w:val="tabletext11"/>
              <w:jc w:val="right"/>
              <w:rPr>
                <w:ins w:id="915" w:author="Author"/>
              </w:rPr>
            </w:pPr>
          </w:p>
        </w:tc>
        <w:tc>
          <w:tcPr>
            <w:tcW w:w="540" w:type="dxa"/>
          </w:tcPr>
          <w:p w14:paraId="51285A4D" w14:textId="77777777" w:rsidR="008E7795" w:rsidRPr="000950BA" w:rsidRDefault="008E7795" w:rsidP="00614471">
            <w:pPr>
              <w:pStyle w:val="tabletext11"/>
              <w:jc w:val="right"/>
              <w:rPr>
                <w:ins w:id="916" w:author="Author"/>
              </w:rPr>
            </w:pPr>
            <w:ins w:id="917" w:author="Author">
              <w:r w:rsidRPr="000950BA">
                <w:t>6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41D0D46" w14:textId="77777777" w:rsidR="008E7795" w:rsidRPr="000950BA" w:rsidRDefault="008E7795" w:rsidP="00614471">
            <w:pPr>
              <w:pStyle w:val="tabletext11"/>
              <w:rPr>
                <w:ins w:id="91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992FB5D" w14:textId="77777777" w:rsidR="008E7795" w:rsidRPr="000950BA" w:rsidRDefault="008E7795" w:rsidP="00614471">
            <w:pPr>
              <w:pStyle w:val="tabletext11"/>
              <w:jc w:val="right"/>
              <w:rPr>
                <w:ins w:id="919" w:author="Author"/>
              </w:rPr>
            </w:pPr>
          </w:p>
        </w:tc>
        <w:tc>
          <w:tcPr>
            <w:tcW w:w="540" w:type="dxa"/>
          </w:tcPr>
          <w:p w14:paraId="56C1FCD2" w14:textId="77777777" w:rsidR="008E7795" w:rsidRPr="000950BA" w:rsidRDefault="008E7795" w:rsidP="00614471">
            <w:pPr>
              <w:pStyle w:val="tabletext11"/>
              <w:jc w:val="right"/>
              <w:rPr>
                <w:ins w:id="920" w:author="Author"/>
              </w:rPr>
            </w:pPr>
            <w:ins w:id="921" w:author="Author">
              <w:r w:rsidRPr="000950BA">
                <w:t>6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B0CDC8D" w14:textId="77777777" w:rsidR="008E7795" w:rsidRPr="000950BA" w:rsidRDefault="008E7795" w:rsidP="00614471">
            <w:pPr>
              <w:pStyle w:val="tabletext11"/>
              <w:rPr>
                <w:ins w:id="922" w:author="Author"/>
              </w:rPr>
            </w:pPr>
          </w:p>
        </w:tc>
      </w:tr>
      <w:tr w:rsidR="008E7795" w:rsidRPr="000950BA" w14:paraId="23321C6E" w14:textId="77777777" w:rsidTr="00614471">
        <w:trPr>
          <w:cantSplit/>
          <w:trHeight w:val="190"/>
          <w:ins w:id="923" w:author="Author"/>
        </w:trPr>
        <w:tc>
          <w:tcPr>
            <w:tcW w:w="200" w:type="dxa"/>
          </w:tcPr>
          <w:p w14:paraId="36C5A228" w14:textId="77777777" w:rsidR="008E7795" w:rsidRPr="000950BA" w:rsidRDefault="008E7795" w:rsidP="00614471">
            <w:pPr>
              <w:pStyle w:val="tabletext11"/>
              <w:rPr>
                <w:ins w:id="92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6EAA5DB" w14:textId="77777777" w:rsidR="008E7795" w:rsidRPr="000950BA" w:rsidRDefault="008E7795" w:rsidP="00614471">
            <w:pPr>
              <w:pStyle w:val="tabletext11"/>
              <w:jc w:val="right"/>
              <w:rPr>
                <w:ins w:id="925" w:author="Author"/>
              </w:rPr>
            </w:pPr>
          </w:p>
        </w:tc>
        <w:tc>
          <w:tcPr>
            <w:tcW w:w="630" w:type="dxa"/>
          </w:tcPr>
          <w:p w14:paraId="02E9ADC9" w14:textId="77777777" w:rsidR="008E7795" w:rsidRPr="000950BA" w:rsidRDefault="008E7795" w:rsidP="00614471">
            <w:pPr>
              <w:pStyle w:val="tabletext11"/>
              <w:jc w:val="right"/>
              <w:rPr>
                <w:ins w:id="926" w:author="Author"/>
              </w:rPr>
            </w:pPr>
            <w:ins w:id="927" w:author="Author">
              <w:r w:rsidRPr="000950BA">
                <w:t>2,501</w:t>
              </w:r>
            </w:ins>
          </w:p>
        </w:tc>
        <w:tc>
          <w:tcPr>
            <w:tcW w:w="180" w:type="dxa"/>
          </w:tcPr>
          <w:p w14:paraId="59BCA8B9" w14:textId="77777777" w:rsidR="008E7795" w:rsidRPr="000950BA" w:rsidRDefault="008E7795" w:rsidP="00614471">
            <w:pPr>
              <w:pStyle w:val="tabletext11"/>
              <w:jc w:val="center"/>
              <w:rPr>
                <w:ins w:id="928" w:author="Author"/>
              </w:rPr>
            </w:pPr>
            <w:ins w:id="929" w:author="Author">
              <w:r w:rsidRPr="000950B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5A19D99" w14:textId="77777777" w:rsidR="008E7795" w:rsidRPr="000950BA" w:rsidRDefault="008E7795" w:rsidP="00614471">
            <w:pPr>
              <w:pStyle w:val="tabletext11"/>
              <w:rPr>
                <w:ins w:id="930" w:author="Author"/>
              </w:rPr>
            </w:pPr>
            <w:ins w:id="931" w:author="Author">
              <w:r w:rsidRPr="000950BA">
                <w:t>3,000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1427BFA4" w14:textId="77777777" w:rsidR="008E7795" w:rsidRPr="000950BA" w:rsidRDefault="008E7795" w:rsidP="00614471">
            <w:pPr>
              <w:pStyle w:val="tabletext11"/>
              <w:jc w:val="right"/>
              <w:rPr>
                <w:ins w:id="932" w:author="Author"/>
              </w:rPr>
            </w:pPr>
          </w:p>
        </w:tc>
        <w:tc>
          <w:tcPr>
            <w:tcW w:w="451" w:type="dxa"/>
          </w:tcPr>
          <w:p w14:paraId="53EFADE0" w14:textId="77777777" w:rsidR="008E7795" w:rsidRPr="000950BA" w:rsidRDefault="008E7795" w:rsidP="00614471">
            <w:pPr>
              <w:pStyle w:val="tabletext11"/>
              <w:jc w:val="right"/>
              <w:rPr>
                <w:ins w:id="933" w:author="Author"/>
              </w:rPr>
            </w:pPr>
            <w:ins w:id="934" w:author="Author">
              <w:r w:rsidRPr="000950BA">
                <w:t>8</w:t>
              </w:r>
            </w:ins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2CEE462A" w14:textId="77777777" w:rsidR="008E7795" w:rsidRPr="000950BA" w:rsidRDefault="008E7795" w:rsidP="00614471">
            <w:pPr>
              <w:pStyle w:val="tabletext11"/>
              <w:rPr>
                <w:ins w:id="93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C06804A" w14:textId="77777777" w:rsidR="008E7795" w:rsidRPr="000950BA" w:rsidRDefault="008E7795" w:rsidP="00614471">
            <w:pPr>
              <w:pStyle w:val="tabletext11"/>
              <w:jc w:val="right"/>
              <w:rPr>
                <w:ins w:id="936" w:author="Author"/>
              </w:rPr>
            </w:pPr>
          </w:p>
        </w:tc>
        <w:tc>
          <w:tcPr>
            <w:tcW w:w="540" w:type="dxa"/>
          </w:tcPr>
          <w:p w14:paraId="30747837" w14:textId="77777777" w:rsidR="008E7795" w:rsidRPr="000950BA" w:rsidRDefault="008E7795" w:rsidP="00614471">
            <w:pPr>
              <w:pStyle w:val="tabletext11"/>
              <w:jc w:val="right"/>
              <w:rPr>
                <w:ins w:id="937" w:author="Author"/>
              </w:rPr>
            </w:pPr>
            <w:ins w:id="938" w:author="Author">
              <w:r w:rsidRPr="000950BA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F34ADF1" w14:textId="77777777" w:rsidR="008E7795" w:rsidRPr="000950BA" w:rsidRDefault="008E7795" w:rsidP="00614471">
            <w:pPr>
              <w:pStyle w:val="tabletext11"/>
              <w:rPr>
                <w:ins w:id="93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3020032" w14:textId="77777777" w:rsidR="008E7795" w:rsidRPr="000950BA" w:rsidRDefault="008E7795" w:rsidP="00614471">
            <w:pPr>
              <w:pStyle w:val="tabletext11"/>
              <w:jc w:val="right"/>
              <w:rPr>
                <w:ins w:id="940" w:author="Author"/>
              </w:rPr>
            </w:pPr>
          </w:p>
        </w:tc>
        <w:tc>
          <w:tcPr>
            <w:tcW w:w="540" w:type="dxa"/>
          </w:tcPr>
          <w:p w14:paraId="1ECE4B91" w14:textId="77777777" w:rsidR="008E7795" w:rsidRPr="000950BA" w:rsidRDefault="008E7795" w:rsidP="00614471">
            <w:pPr>
              <w:pStyle w:val="tabletext11"/>
              <w:jc w:val="right"/>
              <w:rPr>
                <w:ins w:id="941" w:author="Author"/>
              </w:rPr>
            </w:pPr>
            <w:ins w:id="942" w:author="Author">
              <w:r w:rsidRPr="000950BA">
                <w:t>77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B35C580" w14:textId="77777777" w:rsidR="008E7795" w:rsidRPr="000950BA" w:rsidRDefault="008E7795" w:rsidP="00614471">
            <w:pPr>
              <w:pStyle w:val="tabletext11"/>
              <w:rPr>
                <w:ins w:id="94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8E6B8D0" w14:textId="77777777" w:rsidR="008E7795" w:rsidRPr="000950BA" w:rsidRDefault="008E7795" w:rsidP="00614471">
            <w:pPr>
              <w:pStyle w:val="tabletext11"/>
              <w:jc w:val="right"/>
              <w:rPr>
                <w:ins w:id="944" w:author="Author"/>
              </w:rPr>
            </w:pPr>
          </w:p>
        </w:tc>
        <w:tc>
          <w:tcPr>
            <w:tcW w:w="540" w:type="dxa"/>
          </w:tcPr>
          <w:p w14:paraId="164CBA0A" w14:textId="77777777" w:rsidR="008E7795" w:rsidRPr="000950BA" w:rsidRDefault="008E7795" w:rsidP="00614471">
            <w:pPr>
              <w:pStyle w:val="tabletext11"/>
              <w:jc w:val="right"/>
              <w:rPr>
                <w:ins w:id="945" w:author="Author"/>
              </w:rPr>
            </w:pPr>
            <w:ins w:id="946" w:author="Author">
              <w:r w:rsidRPr="000950BA">
                <w:t>81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889C722" w14:textId="77777777" w:rsidR="008E7795" w:rsidRPr="000950BA" w:rsidRDefault="008E7795" w:rsidP="00614471">
            <w:pPr>
              <w:pStyle w:val="tabletext11"/>
              <w:rPr>
                <w:ins w:id="94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8A93159" w14:textId="77777777" w:rsidR="008E7795" w:rsidRPr="000950BA" w:rsidRDefault="008E7795" w:rsidP="00614471">
            <w:pPr>
              <w:pStyle w:val="tabletext11"/>
              <w:jc w:val="right"/>
              <w:rPr>
                <w:ins w:id="948" w:author="Author"/>
              </w:rPr>
            </w:pPr>
          </w:p>
        </w:tc>
        <w:tc>
          <w:tcPr>
            <w:tcW w:w="540" w:type="dxa"/>
          </w:tcPr>
          <w:p w14:paraId="0DD726E9" w14:textId="77777777" w:rsidR="008E7795" w:rsidRPr="000950BA" w:rsidRDefault="008E7795" w:rsidP="00614471">
            <w:pPr>
              <w:pStyle w:val="tabletext11"/>
              <w:jc w:val="right"/>
              <w:rPr>
                <w:ins w:id="949" w:author="Author"/>
              </w:rPr>
            </w:pPr>
            <w:ins w:id="950" w:author="Author">
              <w:r w:rsidRPr="000950BA">
                <w:t>4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1FC6AA0" w14:textId="77777777" w:rsidR="008E7795" w:rsidRPr="000950BA" w:rsidRDefault="008E7795" w:rsidP="00614471">
            <w:pPr>
              <w:pStyle w:val="tabletext11"/>
              <w:rPr>
                <w:ins w:id="95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B933586" w14:textId="77777777" w:rsidR="008E7795" w:rsidRPr="000950BA" w:rsidRDefault="008E7795" w:rsidP="00614471">
            <w:pPr>
              <w:pStyle w:val="tabletext11"/>
              <w:jc w:val="right"/>
              <w:rPr>
                <w:ins w:id="952" w:author="Author"/>
              </w:rPr>
            </w:pPr>
          </w:p>
        </w:tc>
        <w:tc>
          <w:tcPr>
            <w:tcW w:w="540" w:type="dxa"/>
          </w:tcPr>
          <w:p w14:paraId="79790E66" w14:textId="77777777" w:rsidR="008E7795" w:rsidRPr="000950BA" w:rsidRDefault="008E7795" w:rsidP="00614471">
            <w:pPr>
              <w:pStyle w:val="tabletext11"/>
              <w:jc w:val="right"/>
              <w:rPr>
                <w:ins w:id="953" w:author="Author"/>
              </w:rPr>
            </w:pPr>
            <w:ins w:id="954" w:author="Author">
              <w:r w:rsidRPr="000950BA">
                <w:t>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42A4C27" w14:textId="77777777" w:rsidR="008E7795" w:rsidRPr="000950BA" w:rsidRDefault="008E7795" w:rsidP="00614471">
            <w:pPr>
              <w:pStyle w:val="tabletext11"/>
              <w:rPr>
                <w:ins w:id="95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5B839A0" w14:textId="77777777" w:rsidR="008E7795" w:rsidRPr="000950BA" w:rsidRDefault="008E7795" w:rsidP="00614471">
            <w:pPr>
              <w:pStyle w:val="tabletext11"/>
              <w:jc w:val="right"/>
              <w:rPr>
                <w:ins w:id="956" w:author="Author"/>
              </w:rPr>
            </w:pPr>
          </w:p>
        </w:tc>
        <w:tc>
          <w:tcPr>
            <w:tcW w:w="540" w:type="dxa"/>
          </w:tcPr>
          <w:p w14:paraId="17879794" w14:textId="77777777" w:rsidR="008E7795" w:rsidRPr="000950BA" w:rsidRDefault="008E7795" w:rsidP="00614471">
            <w:pPr>
              <w:pStyle w:val="tabletext11"/>
              <w:jc w:val="right"/>
              <w:rPr>
                <w:ins w:id="957" w:author="Author"/>
              </w:rPr>
            </w:pPr>
            <w:ins w:id="958" w:author="Author">
              <w:r w:rsidRPr="000950BA">
                <w:t>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7CEC42F" w14:textId="77777777" w:rsidR="008E7795" w:rsidRPr="000950BA" w:rsidRDefault="008E7795" w:rsidP="00614471">
            <w:pPr>
              <w:pStyle w:val="tabletext11"/>
              <w:rPr>
                <w:ins w:id="95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2491A7C" w14:textId="77777777" w:rsidR="008E7795" w:rsidRPr="000950BA" w:rsidRDefault="008E7795" w:rsidP="00614471">
            <w:pPr>
              <w:pStyle w:val="tabletext11"/>
              <w:jc w:val="right"/>
              <w:rPr>
                <w:ins w:id="960" w:author="Author"/>
              </w:rPr>
            </w:pPr>
          </w:p>
        </w:tc>
        <w:tc>
          <w:tcPr>
            <w:tcW w:w="540" w:type="dxa"/>
          </w:tcPr>
          <w:p w14:paraId="2989F7F7" w14:textId="77777777" w:rsidR="008E7795" w:rsidRPr="000950BA" w:rsidRDefault="008E7795" w:rsidP="00614471">
            <w:pPr>
              <w:pStyle w:val="tabletext11"/>
              <w:jc w:val="right"/>
              <w:rPr>
                <w:ins w:id="961" w:author="Author"/>
              </w:rPr>
            </w:pPr>
            <w:ins w:id="962" w:author="Author">
              <w:r w:rsidRPr="000950BA">
                <w:t>7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CFA8E4E" w14:textId="77777777" w:rsidR="008E7795" w:rsidRPr="000950BA" w:rsidRDefault="008E7795" w:rsidP="00614471">
            <w:pPr>
              <w:pStyle w:val="tabletext11"/>
              <w:rPr>
                <w:ins w:id="963" w:author="Author"/>
              </w:rPr>
            </w:pPr>
          </w:p>
        </w:tc>
      </w:tr>
      <w:tr w:rsidR="008E7795" w:rsidRPr="000950BA" w14:paraId="08392482" w14:textId="77777777" w:rsidTr="00614471">
        <w:trPr>
          <w:cantSplit/>
          <w:trHeight w:val="190"/>
          <w:ins w:id="964" w:author="Author"/>
        </w:trPr>
        <w:tc>
          <w:tcPr>
            <w:tcW w:w="200" w:type="dxa"/>
          </w:tcPr>
          <w:p w14:paraId="5479767C" w14:textId="77777777" w:rsidR="008E7795" w:rsidRPr="000950BA" w:rsidRDefault="008E7795" w:rsidP="00614471">
            <w:pPr>
              <w:pStyle w:val="tabletext11"/>
              <w:rPr>
                <w:ins w:id="96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2C35AAC" w14:textId="77777777" w:rsidR="008E7795" w:rsidRPr="000950BA" w:rsidRDefault="008E7795" w:rsidP="00614471">
            <w:pPr>
              <w:pStyle w:val="tabletext11"/>
              <w:jc w:val="right"/>
              <w:rPr>
                <w:ins w:id="966" w:author="Author"/>
              </w:rPr>
            </w:pPr>
          </w:p>
        </w:tc>
        <w:tc>
          <w:tcPr>
            <w:tcW w:w="630" w:type="dxa"/>
          </w:tcPr>
          <w:p w14:paraId="2B7A5A58" w14:textId="77777777" w:rsidR="008E7795" w:rsidRPr="000950BA" w:rsidRDefault="008E7795" w:rsidP="00614471">
            <w:pPr>
              <w:pStyle w:val="tabletext11"/>
              <w:jc w:val="right"/>
              <w:rPr>
                <w:ins w:id="967" w:author="Author"/>
              </w:rPr>
            </w:pPr>
            <w:ins w:id="968" w:author="Author">
              <w:r w:rsidRPr="000950BA">
                <w:t>3,001</w:t>
              </w:r>
            </w:ins>
          </w:p>
        </w:tc>
        <w:tc>
          <w:tcPr>
            <w:tcW w:w="180" w:type="dxa"/>
          </w:tcPr>
          <w:p w14:paraId="0FE89DFD" w14:textId="77777777" w:rsidR="008E7795" w:rsidRPr="000950BA" w:rsidRDefault="008E7795" w:rsidP="00614471">
            <w:pPr>
              <w:pStyle w:val="tabletext11"/>
              <w:jc w:val="center"/>
              <w:rPr>
                <w:ins w:id="969" w:author="Author"/>
              </w:rPr>
            </w:pPr>
            <w:ins w:id="970" w:author="Author">
              <w:r w:rsidRPr="000950B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A01B957" w14:textId="77777777" w:rsidR="008E7795" w:rsidRPr="000950BA" w:rsidRDefault="008E7795" w:rsidP="00614471">
            <w:pPr>
              <w:pStyle w:val="tabletext11"/>
              <w:rPr>
                <w:ins w:id="971" w:author="Author"/>
              </w:rPr>
            </w:pPr>
            <w:ins w:id="972" w:author="Author">
              <w:r w:rsidRPr="000950BA">
                <w:t>3,500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5F3034EA" w14:textId="77777777" w:rsidR="008E7795" w:rsidRPr="000950BA" w:rsidRDefault="008E7795" w:rsidP="00614471">
            <w:pPr>
              <w:pStyle w:val="tabletext11"/>
              <w:jc w:val="right"/>
              <w:rPr>
                <w:ins w:id="973" w:author="Author"/>
              </w:rPr>
            </w:pPr>
          </w:p>
        </w:tc>
        <w:tc>
          <w:tcPr>
            <w:tcW w:w="451" w:type="dxa"/>
          </w:tcPr>
          <w:p w14:paraId="576AEDF1" w14:textId="77777777" w:rsidR="008E7795" w:rsidRPr="000950BA" w:rsidRDefault="008E7795" w:rsidP="00614471">
            <w:pPr>
              <w:pStyle w:val="tabletext11"/>
              <w:jc w:val="right"/>
              <w:rPr>
                <w:ins w:id="974" w:author="Author"/>
              </w:rPr>
            </w:pPr>
            <w:ins w:id="975" w:author="Author">
              <w:r w:rsidRPr="000950BA">
                <w:t>9</w:t>
              </w:r>
            </w:ins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3C3716D6" w14:textId="77777777" w:rsidR="008E7795" w:rsidRPr="000950BA" w:rsidRDefault="008E7795" w:rsidP="00614471">
            <w:pPr>
              <w:pStyle w:val="tabletext11"/>
              <w:rPr>
                <w:ins w:id="97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873D2E1" w14:textId="77777777" w:rsidR="008E7795" w:rsidRPr="000950BA" w:rsidRDefault="008E7795" w:rsidP="00614471">
            <w:pPr>
              <w:pStyle w:val="tabletext11"/>
              <w:jc w:val="right"/>
              <w:rPr>
                <w:ins w:id="977" w:author="Author"/>
              </w:rPr>
            </w:pPr>
          </w:p>
        </w:tc>
        <w:tc>
          <w:tcPr>
            <w:tcW w:w="540" w:type="dxa"/>
          </w:tcPr>
          <w:p w14:paraId="7E6DD1FC" w14:textId="77777777" w:rsidR="008E7795" w:rsidRPr="000950BA" w:rsidRDefault="008E7795" w:rsidP="00614471">
            <w:pPr>
              <w:pStyle w:val="tabletext11"/>
              <w:jc w:val="right"/>
              <w:rPr>
                <w:ins w:id="978" w:author="Author"/>
              </w:rPr>
            </w:pPr>
            <w:ins w:id="979" w:author="Author">
              <w:r w:rsidRPr="000950BA">
                <w:t>10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61D9EFD" w14:textId="77777777" w:rsidR="008E7795" w:rsidRPr="000950BA" w:rsidRDefault="008E7795" w:rsidP="00614471">
            <w:pPr>
              <w:pStyle w:val="tabletext11"/>
              <w:rPr>
                <w:ins w:id="98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9694639" w14:textId="77777777" w:rsidR="008E7795" w:rsidRPr="000950BA" w:rsidRDefault="008E7795" w:rsidP="00614471">
            <w:pPr>
              <w:pStyle w:val="tabletext11"/>
              <w:jc w:val="right"/>
              <w:rPr>
                <w:ins w:id="981" w:author="Author"/>
              </w:rPr>
            </w:pPr>
          </w:p>
        </w:tc>
        <w:tc>
          <w:tcPr>
            <w:tcW w:w="540" w:type="dxa"/>
          </w:tcPr>
          <w:p w14:paraId="66B7CB47" w14:textId="77777777" w:rsidR="008E7795" w:rsidRPr="000950BA" w:rsidRDefault="008E7795" w:rsidP="00614471">
            <w:pPr>
              <w:pStyle w:val="tabletext11"/>
              <w:jc w:val="right"/>
              <w:rPr>
                <w:ins w:id="982" w:author="Author"/>
              </w:rPr>
            </w:pPr>
            <w:ins w:id="983" w:author="Author">
              <w:r w:rsidRPr="000950BA">
                <w:t>89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3FE4314" w14:textId="77777777" w:rsidR="008E7795" w:rsidRPr="000950BA" w:rsidRDefault="008E7795" w:rsidP="00614471">
            <w:pPr>
              <w:pStyle w:val="tabletext11"/>
              <w:rPr>
                <w:ins w:id="98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C601967" w14:textId="77777777" w:rsidR="008E7795" w:rsidRPr="000950BA" w:rsidRDefault="008E7795" w:rsidP="00614471">
            <w:pPr>
              <w:pStyle w:val="tabletext11"/>
              <w:jc w:val="right"/>
              <w:rPr>
                <w:ins w:id="985" w:author="Author"/>
              </w:rPr>
            </w:pPr>
          </w:p>
        </w:tc>
        <w:tc>
          <w:tcPr>
            <w:tcW w:w="540" w:type="dxa"/>
          </w:tcPr>
          <w:p w14:paraId="4DBB54AA" w14:textId="77777777" w:rsidR="008E7795" w:rsidRPr="000950BA" w:rsidRDefault="008E7795" w:rsidP="00614471">
            <w:pPr>
              <w:pStyle w:val="tabletext11"/>
              <w:jc w:val="right"/>
              <w:rPr>
                <w:ins w:id="986" w:author="Author"/>
              </w:rPr>
            </w:pPr>
            <w:ins w:id="987" w:author="Author">
              <w:r w:rsidRPr="000950BA">
                <w:t>93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26ABEC34" w14:textId="77777777" w:rsidR="008E7795" w:rsidRPr="000950BA" w:rsidRDefault="008E7795" w:rsidP="00614471">
            <w:pPr>
              <w:pStyle w:val="tabletext11"/>
              <w:rPr>
                <w:ins w:id="98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C9156B1" w14:textId="77777777" w:rsidR="008E7795" w:rsidRPr="000950BA" w:rsidRDefault="008E7795" w:rsidP="00614471">
            <w:pPr>
              <w:pStyle w:val="tabletext11"/>
              <w:jc w:val="right"/>
              <w:rPr>
                <w:ins w:id="989" w:author="Author"/>
              </w:rPr>
            </w:pPr>
          </w:p>
        </w:tc>
        <w:tc>
          <w:tcPr>
            <w:tcW w:w="540" w:type="dxa"/>
          </w:tcPr>
          <w:p w14:paraId="5EB788EF" w14:textId="77777777" w:rsidR="008E7795" w:rsidRPr="000950BA" w:rsidRDefault="008E7795" w:rsidP="00614471">
            <w:pPr>
              <w:pStyle w:val="tabletext11"/>
              <w:jc w:val="right"/>
              <w:rPr>
                <w:ins w:id="990" w:author="Author"/>
              </w:rPr>
            </w:pPr>
            <w:ins w:id="991" w:author="Author">
              <w:r w:rsidRPr="000950BA">
                <w:t>5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20D2159" w14:textId="77777777" w:rsidR="008E7795" w:rsidRPr="000950BA" w:rsidRDefault="008E7795" w:rsidP="00614471">
            <w:pPr>
              <w:pStyle w:val="tabletext11"/>
              <w:rPr>
                <w:ins w:id="992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CC53C16" w14:textId="77777777" w:rsidR="008E7795" w:rsidRPr="000950BA" w:rsidRDefault="008E7795" w:rsidP="00614471">
            <w:pPr>
              <w:pStyle w:val="tabletext11"/>
              <w:jc w:val="right"/>
              <w:rPr>
                <w:ins w:id="993" w:author="Author"/>
              </w:rPr>
            </w:pPr>
          </w:p>
        </w:tc>
        <w:tc>
          <w:tcPr>
            <w:tcW w:w="540" w:type="dxa"/>
          </w:tcPr>
          <w:p w14:paraId="059EC8ED" w14:textId="77777777" w:rsidR="008E7795" w:rsidRPr="000950BA" w:rsidRDefault="008E7795" w:rsidP="00614471">
            <w:pPr>
              <w:pStyle w:val="tabletext11"/>
              <w:jc w:val="right"/>
              <w:rPr>
                <w:ins w:id="994" w:author="Author"/>
              </w:rPr>
            </w:pPr>
            <w:ins w:id="995" w:author="Author">
              <w:r w:rsidRPr="000950BA">
                <w:t>5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78ED0AA" w14:textId="77777777" w:rsidR="008E7795" w:rsidRPr="000950BA" w:rsidRDefault="008E7795" w:rsidP="00614471">
            <w:pPr>
              <w:pStyle w:val="tabletext11"/>
              <w:rPr>
                <w:ins w:id="99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CE7D5CE" w14:textId="77777777" w:rsidR="008E7795" w:rsidRPr="000950BA" w:rsidRDefault="008E7795" w:rsidP="00614471">
            <w:pPr>
              <w:pStyle w:val="tabletext11"/>
              <w:jc w:val="right"/>
              <w:rPr>
                <w:ins w:id="997" w:author="Author"/>
              </w:rPr>
            </w:pPr>
          </w:p>
        </w:tc>
        <w:tc>
          <w:tcPr>
            <w:tcW w:w="540" w:type="dxa"/>
          </w:tcPr>
          <w:p w14:paraId="65024E0C" w14:textId="77777777" w:rsidR="008E7795" w:rsidRPr="000950BA" w:rsidRDefault="008E7795" w:rsidP="00614471">
            <w:pPr>
              <w:pStyle w:val="tabletext11"/>
              <w:jc w:val="right"/>
              <w:rPr>
                <w:ins w:id="998" w:author="Author"/>
              </w:rPr>
            </w:pPr>
            <w:ins w:id="999" w:author="Author">
              <w:r w:rsidRPr="000950BA">
                <w:t>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4791946" w14:textId="77777777" w:rsidR="008E7795" w:rsidRPr="000950BA" w:rsidRDefault="008E7795" w:rsidP="00614471">
            <w:pPr>
              <w:pStyle w:val="tabletext11"/>
              <w:rPr>
                <w:ins w:id="100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4CB5005" w14:textId="77777777" w:rsidR="008E7795" w:rsidRPr="000950BA" w:rsidRDefault="008E7795" w:rsidP="00614471">
            <w:pPr>
              <w:pStyle w:val="tabletext11"/>
              <w:jc w:val="right"/>
              <w:rPr>
                <w:ins w:id="1001" w:author="Author"/>
              </w:rPr>
            </w:pPr>
          </w:p>
        </w:tc>
        <w:tc>
          <w:tcPr>
            <w:tcW w:w="540" w:type="dxa"/>
          </w:tcPr>
          <w:p w14:paraId="16C9B57F" w14:textId="77777777" w:rsidR="008E7795" w:rsidRPr="000950BA" w:rsidRDefault="008E7795" w:rsidP="00614471">
            <w:pPr>
              <w:pStyle w:val="tabletext11"/>
              <w:jc w:val="right"/>
              <w:rPr>
                <w:ins w:id="1002" w:author="Author"/>
              </w:rPr>
            </w:pPr>
            <w:ins w:id="1003" w:author="Author">
              <w:r w:rsidRPr="000950BA">
                <w:t>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3448F45" w14:textId="77777777" w:rsidR="008E7795" w:rsidRPr="000950BA" w:rsidRDefault="008E7795" w:rsidP="00614471">
            <w:pPr>
              <w:pStyle w:val="tabletext11"/>
              <w:rPr>
                <w:ins w:id="1004" w:author="Author"/>
              </w:rPr>
            </w:pPr>
          </w:p>
        </w:tc>
      </w:tr>
      <w:tr w:rsidR="008E7795" w:rsidRPr="000950BA" w14:paraId="02F6A835" w14:textId="77777777" w:rsidTr="00614471">
        <w:trPr>
          <w:cantSplit/>
          <w:trHeight w:val="190"/>
          <w:ins w:id="1005" w:author="Author"/>
        </w:trPr>
        <w:tc>
          <w:tcPr>
            <w:tcW w:w="200" w:type="dxa"/>
          </w:tcPr>
          <w:p w14:paraId="133A4BEC" w14:textId="77777777" w:rsidR="008E7795" w:rsidRPr="000950BA" w:rsidRDefault="008E7795" w:rsidP="00614471">
            <w:pPr>
              <w:pStyle w:val="tabletext11"/>
              <w:rPr>
                <w:ins w:id="100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E7F5528" w14:textId="77777777" w:rsidR="008E7795" w:rsidRPr="000950BA" w:rsidRDefault="008E7795" w:rsidP="00614471">
            <w:pPr>
              <w:pStyle w:val="tabletext11"/>
              <w:jc w:val="right"/>
              <w:rPr>
                <w:ins w:id="1007" w:author="Author"/>
              </w:rPr>
            </w:pPr>
          </w:p>
        </w:tc>
        <w:tc>
          <w:tcPr>
            <w:tcW w:w="630" w:type="dxa"/>
          </w:tcPr>
          <w:p w14:paraId="35F2B0C1" w14:textId="77777777" w:rsidR="008E7795" w:rsidRPr="000950BA" w:rsidRDefault="008E7795" w:rsidP="00614471">
            <w:pPr>
              <w:pStyle w:val="tabletext11"/>
              <w:jc w:val="right"/>
              <w:rPr>
                <w:ins w:id="1008" w:author="Author"/>
              </w:rPr>
            </w:pPr>
            <w:ins w:id="1009" w:author="Author">
              <w:r w:rsidRPr="000950BA">
                <w:t>3,501</w:t>
              </w:r>
            </w:ins>
          </w:p>
        </w:tc>
        <w:tc>
          <w:tcPr>
            <w:tcW w:w="180" w:type="dxa"/>
          </w:tcPr>
          <w:p w14:paraId="3A73B20F" w14:textId="77777777" w:rsidR="008E7795" w:rsidRPr="000950BA" w:rsidRDefault="008E7795" w:rsidP="00614471">
            <w:pPr>
              <w:pStyle w:val="tabletext11"/>
              <w:jc w:val="center"/>
              <w:rPr>
                <w:ins w:id="1010" w:author="Author"/>
              </w:rPr>
            </w:pPr>
            <w:ins w:id="1011" w:author="Author">
              <w:r w:rsidRPr="000950B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382AA0B" w14:textId="77777777" w:rsidR="008E7795" w:rsidRPr="000950BA" w:rsidRDefault="008E7795" w:rsidP="00614471">
            <w:pPr>
              <w:pStyle w:val="tabletext11"/>
              <w:rPr>
                <w:ins w:id="1012" w:author="Author"/>
              </w:rPr>
            </w:pPr>
            <w:ins w:id="1013" w:author="Author">
              <w:r w:rsidRPr="000950BA">
                <w:t>4,000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46C20B23" w14:textId="77777777" w:rsidR="008E7795" w:rsidRPr="000950BA" w:rsidRDefault="008E7795" w:rsidP="00614471">
            <w:pPr>
              <w:pStyle w:val="tabletext11"/>
              <w:jc w:val="right"/>
              <w:rPr>
                <w:ins w:id="1014" w:author="Author"/>
              </w:rPr>
            </w:pPr>
          </w:p>
        </w:tc>
        <w:tc>
          <w:tcPr>
            <w:tcW w:w="451" w:type="dxa"/>
          </w:tcPr>
          <w:p w14:paraId="1D321ED3" w14:textId="77777777" w:rsidR="008E7795" w:rsidRPr="000950BA" w:rsidRDefault="008E7795" w:rsidP="00614471">
            <w:pPr>
              <w:pStyle w:val="tabletext11"/>
              <w:jc w:val="right"/>
              <w:rPr>
                <w:ins w:id="1015" w:author="Author"/>
              </w:rPr>
            </w:pPr>
            <w:ins w:id="1016" w:author="Author">
              <w:r w:rsidRPr="000950BA">
                <w:t>10</w:t>
              </w:r>
            </w:ins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26D547B7" w14:textId="77777777" w:rsidR="008E7795" w:rsidRPr="000950BA" w:rsidRDefault="008E7795" w:rsidP="00614471">
            <w:pPr>
              <w:pStyle w:val="tabletext11"/>
              <w:rPr>
                <w:ins w:id="101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F2D00C2" w14:textId="77777777" w:rsidR="008E7795" w:rsidRPr="000950BA" w:rsidRDefault="008E7795" w:rsidP="00614471">
            <w:pPr>
              <w:pStyle w:val="tabletext11"/>
              <w:jc w:val="right"/>
              <w:rPr>
                <w:ins w:id="1018" w:author="Author"/>
              </w:rPr>
            </w:pPr>
          </w:p>
        </w:tc>
        <w:tc>
          <w:tcPr>
            <w:tcW w:w="540" w:type="dxa"/>
          </w:tcPr>
          <w:p w14:paraId="5C83050A" w14:textId="77777777" w:rsidR="008E7795" w:rsidRPr="000950BA" w:rsidRDefault="008E7795" w:rsidP="00614471">
            <w:pPr>
              <w:pStyle w:val="tabletext11"/>
              <w:jc w:val="right"/>
              <w:rPr>
                <w:ins w:id="1019" w:author="Author"/>
              </w:rPr>
            </w:pPr>
            <w:ins w:id="1020" w:author="Author">
              <w:r w:rsidRPr="000950BA">
                <w:t>11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965466C" w14:textId="77777777" w:rsidR="008E7795" w:rsidRPr="000950BA" w:rsidRDefault="008E7795" w:rsidP="00614471">
            <w:pPr>
              <w:pStyle w:val="tabletext11"/>
              <w:rPr>
                <w:ins w:id="102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D4B6564" w14:textId="77777777" w:rsidR="008E7795" w:rsidRPr="000950BA" w:rsidRDefault="008E7795" w:rsidP="00614471">
            <w:pPr>
              <w:pStyle w:val="tabletext11"/>
              <w:jc w:val="right"/>
              <w:rPr>
                <w:ins w:id="1022" w:author="Author"/>
              </w:rPr>
            </w:pPr>
          </w:p>
        </w:tc>
        <w:tc>
          <w:tcPr>
            <w:tcW w:w="540" w:type="dxa"/>
          </w:tcPr>
          <w:p w14:paraId="407D8418" w14:textId="77777777" w:rsidR="008E7795" w:rsidRPr="000950BA" w:rsidRDefault="008E7795" w:rsidP="00614471">
            <w:pPr>
              <w:pStyle w:val="tabletext11"/>
              <w:jc w:val="right"/>
              <w:rPr>
                <w:ins w:id="1023" w:author="Author"/>
              </w:rPr>
            </w:pPr>
            <w:ins w:id="1024" w:author="Author">
              <w:r w:rsidRPr="000950BA">
                <w:t>100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A417399" w14:textId="77777777" w:rsidR="008E7795" w:rsidRPr="000950BA" w:rsidRDefault="008E7795" w:rsidP="00614471">
            <w:pPr>
              <w:pStyle w:val="tabletext11"/>
              <w:rPr>
                <w:ins w:id="102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BFC771F" w14:textId="77777777" w:rsidR="008E7795" w:rsidRPr="000950BA" w:rsidRDefault="008E7795" w:rsidP="00614471">
            <w:pPr>
              <w:pStyle w:val="tabletext11"/>
              <w:jc w:val="right"/>
              <w:rPr>
                <w:ins w:id="1026" w:author="Author"/>
              </w:rPr>
            </w:pPr>
          </w:p>
        </w:tc>
        <w:tc>
          <w:tcPr>
            <w:tcW w:w="540" w:type="dxa"/>
          </w:tcPr>
          <w:p w14:paraId="0F729F21" w14:textId="77777777" w:rsidR="008E7795" w:rsidRPr="000950BA" w:rsidRDefault="008E7795" w:rsidP="00614471">
            <w:pPr>
              <w:pStyle w:val="tabletext11"/>
              <w:jc w:val="right"/>
              <w:rPr>
                <w:ins w:id="1027" w:author="Author"/>
              </w:rPr>
            </w:pPr>
            <w:ins w:id="1028" w:author="Author">
              <w:r w:rsidRPr="000950BA">
                <w:t>104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B4F77AD" w14:textId="77777777" w:rsidR="008E7795" w:rsidRPr="000950BA" w:rsidRDefault="008E7795" w:rsidP="00614471">
            <w:pPr>
              <w:pStyle w:val="tabletext11"/>
              <w:rPr>
                <w:ins w:id="102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2AEF4A5" w14:textId="77777777" w:rsidR="008E7795" w:rsidRPr="000950BA" w:rsidRDefault="008E7795" w:rsidP="00614471">
            <w:pPr>
              <w:pStyle w:val="tabletext11"/>
              <w:jc w:val="right"/>
              <w:rPr>
                <w:ins w:id="1030" w:author="Author"/>
              </w:rPr>
            </w:pPr>
          </w:p>
        </w:tc>
        <w:tc>
          <w:tcPr>
            <w:tcW w:w="540" w:type="dxa"/>
          </w:tcPr>
          <w:p w14:paraId="3CEC651D" w14:textId="77777777" w:rsidR="008E7795" w:rsidRPr="000950BA" w:rsidRDefault="008E7795" w:rsidP="00614471">
            <w:pPr>
              <w:pStyle w:val="tabletext11"/>
              <w:jc w:val="right"/>
              <w:rPr>
                <w:ins w:id="1031" w:author="Author"/>
              </w:rPr>
            </w:pPr>
            <w:ins w:id="1032" w:author="Author">
              <w:r w:rsidRPr="000950BA">
                <w:t>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3EFD716" w14:textId="77777777" w:rsidR="008E7795" w:rsidRPr="000950BA" w:rsidRDefault="008E7795" w:rsidP="00614471">
            <w:pPr>
              <w:pStyle w:val="tabletext11"/>
              <w:rPr>
                <w:ins w:id="103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31B40C2" w14:textId="77777777" w:rsidR="008E7795" w:rsidRPr="000950BA" w:rsidRDefault="008E7795" w:rsidP="00614471">
            <w:pPr>
              <w:pStyle w:val="tabletext11"/>
              <w:jc w:val="right"/>
              <w:rPr>
                <w:ins w:id="1034" w:author="Author"/>
              </w:rPr>
            </w:pPr>
          </w:p>
        </w:tc>
        <w:tc>
          <w:tcPr>
            <w:tcW w:w="540" w:type="dxa"/>
          </w:tcPr>
          <w:p w14:paraId="37901D2E" w14:textId="77777777" w:rsidR="008E7795" w:rsidRPr="000950BA" w:rsidRDefault="008E7795" w:rsidP="00614471">
            <w:pPr>
              <w:pStyle w:val="tabletext11"/>
              <w:jc w:val="right"/>
              <w:rPr>
                <w:ins w:id="1035" w:author="Author"/>
              </w:rPr>
            </w:pPr>
            <w:ins w:id="1036" w:author="Author">
              <w:r w:rsidRPr="000950BA">
                <w:t>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EBC4B39" w14:textId="77777777" w:rsidR="008E7795" w:rsidRPr="000950BA" w:rsidRDefault="008E7795" w:rsidP="00614471">
            <w:pPr>
              <w:pStyle w:val="tabletext11"/>
              <w:rPr>
                <w:ins w:id="103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89E9790" w14:textId="77777777" w:rsidR="008E7795" w:rsidRPr="000950BA" w:rsidRDefault="008E7795" w:rsidP="00614471">
            <w:pPr>
              <w:pStyle w:val="tabletext11"/>
              <w:jc w:val="right"/>
              <w:rPr>
                <w:ins w:id="1038" w:author="Author"/>
              </w:rPr>
            </w:pPr>
          </w:p>
        </w:tc>
        <w:tc>
          <w:tcPr>
            <w:tcW w:w="540" w:type="dxa"/>
          </w:tcPr>
          <w:p w14:paraId="47291839" w14:textId="77777777" w:rsidR="008E7795" w:rsidRPr="000950BA" w:rsidRDefault="008E7795" w:rsidP="00614471">
            <w:pPr>
              <w:pStyle w:val="tabletext11"/>
              <w:jc w:val="right"/>
              <w:rPr>
                <w:ins w:id="1039" w:author="Author"/>
              </w:rPr>
            </w:pPr>
            <w:ins w:id="1040" w:author="Author">
              <w:r w:rsidRPr="000950BA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E93234B" w14:textId="77777777" w:rsidR="008E7795" w:rsidRPr="000950BA" w:rsidRDefault="008E7795" w:rsidP="00614471">
            <w:pPr>
              <w:pStyle w:val="tabletext11"/>
              <w:rPr>
                <w:ins w:id="104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DBDACE4" w14:textId="77777777" w:rsidR="008E7795" w:rsidRPr="000950BA" w:rsidRDefault="008E7795" w:rsidP="00614471">
            <w:pPr>
              <w:pStyle w:val="tabletext11"/>
              <w:jc w:val="right"/>
              <w:rPr>
                <w:ins w:id="1042" w:author="Author"/>
              </w:rPr>
            </w:pPr>
          </w:p>
        </w:tc>
        <w:tc>
          <w:tcPr>
            <w:tcW w:w="540" w:type="dxa"/>
          </w:tcPr>
          <w:p w14:paraId="309E8CF5" w14:textId="77777777" w:rsidR="008E7795" w:rsidRPr="000950BA" w:rsidRDefault="008E7795" w:rsidP="00614471">
            <w:pPr>
              <w:pStyle w:val="tabletext11"/>
              <w:jc w:val="right"/>
              <w:rPr>
                <w:ins w:id="1043" w:author="Author"/>
              </w:rPr>
            </w:pPr>
            <w:ins w:id="1044" w:author="Author">
              <w:r w:rsidRPr="000950BA">
                <w:t>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D925C95" w14:textId="77777777" w:rsidR="008E7795" w:rsidRPr="000950BA" w:rsidRDefault="008E7795" w:rsidP="00614471">
            <w:pPr>
              <w:pStyle w:val="tabletext11"/>
              <w:rPr>
                <w:ins w:id="1045" w:author="Author"/>
              </w:rPr>
            </w:pPr>
          </w:p>
        </w:tc>
      </w:tr>
      <w:tr w:rsidR="008E7795" w:rsidRPr="000950BA" w14:paraId="7CE93209" w14:textId="77777777" w:rsidTr="00614471">
        <w:trPr>
          <w:cantSplit/>
          <w:trHeight w:val="190"/>
          <w:ins w:id="1046" w:author="Author"/>
        </w:trPr>
        <w:tc>
          <w:tcPr>
            <w:tcW w:w="200" w:type="dxa"/>
          </w:tcPr>
          <w:p w14:paraId="4B9FB831" w14:textId="77777777" w:rsidR="008E7795" w:rsidRPr="000950BA" w:rsidRDefault="008E7795" w:rsidP="00614471">
            <w:pPr>
              <w:pStyle w:val="tabletext11"/>
              <w:rPr>
                <w:ins w:id="104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96A1FD2" w14:textId="77777777" w:rsidR="008E7795" w:rsidRPr="000950BA" w:rsidRDefault="008E7795" w:rsidP="00614471">
            <w:pPr>
              <w:pStyle w:val="tabletext11"/>
              <w:jc w:val="right"/>
              <w:rPr>
                <w:ins w:id="1048" w:author="Author"/>
              </w:rPr>
            </w:pPr>
          </w:p>
        </w:tc>
        <w:tc>
          <w:tcPr>
            <w:tcW w:w="630" w:type="dxa"/>
          </w:tcPr>
          <w:p w14:paraId="07539AFA" w14:textId="77777777" w:rsidR="008E7795" w:rsidRPr="000950BA" w:rsidRDefault="008E7795" w:rsidP="00614471">
            <w:pPr>
              <w:pStyle w:val="tabletext11"/>
              <w:jc w:val="right"/>
              <w:rPr>
                <w:ins w:id="1049" w:author="Author"/>
              </w:rPr>
            </w:pPr>
            <w:ins w:id="1050" w:author="Author">
              <w:r w:rsidRPr="000950BA">
                <w:t>4,001</w:t>
              </w:r>
            </w:ins>
          </w:p>
        </w:tc>
        <w:tc>
          <w:tcPr>
            <w:tcW w:w="180" w:type="dxa"/>
          </w:tcPr>
          <w:p w14:paraId="2D6D1A93" w14:textId="77777777" w:rsidR="008E7795" w:rsidRPr="000950BA" w:rsidRDefault="008E7795" w:rsidP="00614471">
            <w:pPr>
              <w:pStyle w:val="tabletext11"/>
              <w:jc w:val="center"/>
              <w:rPr>
                <w:ins w:id="1051" w:author="Author"/>
              </w:rPr>
            </w:pPr>
            <w:ins w:id="1052" w:author="Author">
              <w:r w:rsidRPr="000950B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DA14441" w14:textId="77777777" w:rsidR="008E7795" w:rsidRPr="000950BA" w:rsidRDefault="008E7795" w:rsidP="00614471">
            <w:pPr>
              <w:pStyle w:val="tabletext11"/>
              <w:rPr>
                <w:ins w:id="1053" w:author="Author"/>
              </w:rPr>
            </w:pPr>
            <w:ins w:id="1054" w:author="Author">
              <w:r w:rsidRPr="000950BA">
                <w:t>4,500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3EC45D10" w14:textId="77777777" w:rsidR="008E7795" w:rsidRPr="000950BA" w:rsidRDefault="008E7795" w:rsidP="00614471">
            <w:pPr>
              <w:pStyle w:val="tabletext11"/>
              <w:jc w:val="right"/>
              <w:rPr>
                <w:ins w:id="1055" w:author="Author"/>
              </w:rPr>
            </w:pPr>
          </w:p>
        </w:tc>
        <w:tc>
          <w:tcPr>
            <w:tcW w:w="451" w:type="dxa"/>
          </w:tcPr>
          <w:p w14:paraId="0E32F46D" w14:textId="77777777" w:rsidR="008E7795" w:rsidRPr="000950BA" w:rsidRDefault="008E7795" w:rsidP="00614471">
            <w:pPr>
              <w:pStyle w:val="tabletext11"/>
              <w:jc w:val="right"/>
              <w:rPr>
                <w:ins w:id="1056" w:author="Author"/>
              </w:rPr>
            </w:pPr>
            <w:ins w:id="1057" w:author="Author">
              <w:r w:rsidRPr="000950BA">
                <w:t>11</w:t>
              </w:r>
            </w:ins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53D7A342" w14:textId="77777777" w:rsidR="008E7795" w:rsidRPr="000950BA" w:rsidRDefault="008E7795" w:rsidP="00614471">
            <w:pPr>
              <w:pStyle w:val="tabletext11"/>
              <w:rPr>
                <w:ins w:id="105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29EF485" w14:textId="77777777" w:rsidR="008E7795" w:rsidRPr="000950BA" w:rsidRDefault="008E7795" w:rsidP="00614471">
            <w:pPr>
              <w:pStyle w:val="tabletext11"/>
              <w:jc w:val="right"/>
              <w:rPr>
                <w:ins w:id="1059" w:author="Author"/>
              </w:rPr>
            </w:pPr>
          </w:p>
        </w:tc>
        <w:tc>
          <w:tcPr>
            <w:tcW w:w="540" w:type="dxa"/>
          </w:tcPr>
          <w:p w14:paraId="7717481D" w14:textId="77777777" w:rsidR="008E7795" w:rsidRPr="000950BA" w:rsidRDefault="008E7795" w:rsidP="00614471">
            <w:pPr>
              <w:pStyle w:val="tabletext11"/>
              <w:jc w:val="right"/>
              <w:rPr>
                <w:ins w:id="1060" w:author="Author"/>
              </w:rPr>
            </w:pPr>
            <w:ins w:id="1061" w:author="Author">
              <w:r w:rsidRPr="000950BA">
                <w:t>12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3366A68" w14:textId="77777777" w:rsidR="008E7795" w:rsidRPr="000950BA" w:rsidRDefault="008E7795" w:rsidP="00614471">
            <w:pPr>
              <w:pStyle w:val="tabletext11"/>
              <w:rPr>
                <w:ins w:id="106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99D0AF2" w14:textId="77777777" w:rsidR="008E7795" w:rsidRPr="000950BA" w:rsidRDefault="008E7795" w:rsidP="00614471">
            <w:pPr>
              <w:pStyle w:val="tabletext11"/>
              <w:jc w:val="right"/>
              <w:rPr>
                <w:ins w:id="1063" w:author="Author"/>
              </w:rPr>
            </w:pPr>
          </w:p>
        </w:tc>
        <w:tc>
          <w:tcPr>
            <w:tcW w:w="540" w:type="dxa"/>
          </w:tcPr>
          <w:p w14:paraId="48B9C6B9" w14:textId="77777777" w:rsidR="008E7795" w:rsidRPr="000950BA" w:rsidRDefault="008E7795" w:rsidP="00614471">
            <w:pPr>
              <w:pStyle w:val="tabletext11"/>
              <w:jc w:val="right"/>
              <w:rPr>
                <w:ins w:id="1064" w:author="Author"/>
              </w:rPr>
            </w:pPr>
            <w:ins w:id="1065" w:author="Author">
              <w:r w:rsidRPr="000950BA">
                <w:t>107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A0974C3" w14:textId="77777777" w:rsidR="008E7795" w:rsidRPr="000950BA" w:rsidRDefault="008E7795" w:rsidP="00614471">
            <w:pPr>
              <w:pStyle w:val="tabletext11"/>
              <w:rPr>
                <w:ins w:id="106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7D1103D" w14:textId="77777777" w:rsidR="008E7795" w:rsidRPr="000950BA" w:rsidRDefault="008E7795" w:rsidP="00614471">
            <w:pPr>
              <w:pStyle w:val="tabletext11"/>
              <w:jc w:val="right"/>
              <w:rPr>
                <w:ins w:id="1067" w:author="Author"/>
              </w:rPr>
            </w:pPr>
          </w:p>
        </w:tc>
        <w:tc>
          <w:tcPr>
            <w:tcW w:w="540" w:type="dxa"/>
          </w:tcPr>
          <w:p w14:paraId="2A68E53B" w14:textId="77777777" w:rsidR="008E7795" w:rsidRPr="000950BA" w:rsidRDefault="008E7795" w:rsidP="00614471">
            <w:pPr>
              <w:pStyle w:val="tabletext11"/>
              <w:jc w:val="right"/>
              <w:rPr>
                <w:ins w:id="1068" w:author="Author"/>
              </w:rPr>
            </w:pPr>
            <w:ins w:id="1069" w:author="Author">
              <w:r w:rsidRPr="000950BA">
                <w:t>112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52EBFA9" w14:textId="77777777" w:rsidR="008E7795" w:rsidRPr="000950BA" w:rsidRDefault="008E7795" w:rsidP="00614471">
            <w:pPr>
              <w:pStyle w:val="tabletext11"/>
              <w:rPr>
                <w:ins w:id="107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D7B64DA" w14:textId="77777777" w:rsidR="008E7795" w:rsidRPr="000950BA" w:rsidRDefault="008E7795" w:rsidP="00614471">
            <w:pPr>
              <w:pStyle w:val="tabletext11"/>
              <w:jc w:val="right"/>
              <w:rPr>
                <w:ins w:id="1071" w:author="Author"/>
              </w:rPr>
            </w:pPr>
          </w:p>
        </w:tc>
        <w:tc>
          <w:tcPr>
            <w:tcW w:w="540" w:type="dxa"/>
          </w:tcPr>
          <w:p w14:paraId="41D8CA59" w14:textId="77777777" w:rsidR="008E7795" w:rsidRPr="000950BA" w:rsidRDefault="008E7795" w:rsidP="00614471">
            <w:pPr>
              <w:pStyle w:val="tabletext11"/>
              <w:jc w:val="right"/>
              <w:rPr>
                <w:ins w:id="1072" w:author="Author"/>
              </w:rPr>
            </w:pPr>
            <w:ins w:id="1073" w:author="Author">
              <w:r w:rsidRPr="000950BA">
                <w:t>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4D7994A" w14:textId="77777777" w:rsidR="008E7795" w:rsidRPr="000950BA" w:rsidRDefault="008E7795" w:rsidP="00614471">
            <w:pPr>
              <w:pStyle w:val="tabletext11"/>
              <w:rPr>
                <w:ins w:id="1074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E20875F" w14:textId="77777777" w:rsidR="008E7795" w:rsidRPr="000950BA" w:rsidRDefault="008E7795" w:rsidP="00614471">
            <w:pPr>
              <w:pStyle w:val="tabletext11"/>
              <w:jc w:val="right"/>
              <w:rPr>
                <w:ins w:id="1075" w:author="Author"/>
              </w:rPr>
            </w:pPr>
          </w:p>
        </w:tc>
        <w:tc>
          <w:tcPr>
            <w:tcW w:w="540" w:type="dxa"/>
          </w:tcPr>
          <w:p w14:paraId="50F61908" w14:textId="77777777" w:rsidR="008E7795" w:rsidRPr="000950BA" w:rsidRDefault="008E7795" w:rsidP="00614471">
            <w:pPr>
              <w:pStyle w:val="tabletext11"/>
              <w:jc w:val="right"/>
              <w:rPr>
                <w:ins w:id="1076" w:author="Author"/>
              </w:rPr>
            </w:pPr>
            <w:ins w:id="1077" w:author="Author">
              <w:r w:rsidRPr="000950BA">
                <w:t>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C2B39BA" w14:textId="77777777" w:rsidR="008E7795" w:rsidRPr="000950BA" w:rsidRDefault="008E7795" w:rsidP="00614471">
            <w:pPr>
              <w:pStyle w:val="tabletext11"/>
              <w:rPr>
                <w:ins w:id="107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15244AC" w14:textId="77777777" w:rsidR="008E7795" w:rsidRPr="000950BA" w:rsidRDefault="008E7795" w:rsidP="00614471">
            <w:pPr>
              <w:pStyle w:val="tabletext11"/>
              <w:jc w:val="right"/>
              <w:rPr>
                <w:ins w:id="1079" w:author="Author"/>
              </w:rPr>
            </w:pPr>
          </w:p>
        </w:tc>
        <w:tc>
          <w:tcPr>
            <w:tcW w:w="540" w:type="dxa"/>
          </w:tcPr>
          <w:p w14:paraId="7C216BD9" w14:textId="77777777" w:rsidR="008E7795" w:rsidRPr="000950BA" w:rsidRDefault="008E7795" w:rsidP="00614471">
            <w:pPr>
              <w:pStyle w:val="tabletext11"/>
              <w:jc w:val="right"/>
              <w:rPr>
                <w:ins w:id="1080" w:author="Author"/>
              </w:rPr>
            </w:pPr>
            <w:ins w:id="1081" w:author="Author">
              <w:r w:rsidRPr="000950BA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9335D4B" w14:textId="77777777" w:rsidR="008E7795" w:rsidRPr="000950BA" w:rsidRDefault="008E7795" w:rsidP="00614471">
            <w:pPr>
              <w:pStyle w:val="tabletext11"/>
              <w:rPr>
                <w:ins w:id="108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28ECAA8" w14:textId="77777777" w:rsidR="008E7795" w:rsidRPr="000950BA" w:rsidRDefault="008E7795" w:rsidP="00614471">
            <w:pPr>
              <w:pStyle w:val="tabletext11"/>
              <w:jc w:val="right"/>
              <w:rPr>
                <w:ins w:id="1083" w:author="Author"/>
              </w:rPr>
            </w:pPr>
          </w:p>
        </w:tc>
        <w:tc>
          <w:tcPr>
            <w:tcW w:w="540" w:type="dxa"/>
          </w:tcPr>
          <w:p w14:paraId="2B0162A7" w14:textId="77777777" w:rsidR="008E7795" w:rsidRPr="000950BA" w:rsidRDefault="008E7795" w:rsidP="00614471">
            <w:pPr>
              <w:pStyle w:val="tabletext11"/>
              <w:jc w:val="right"/>
              <w:rPr>
                <w:ins w:id="1084" w:author="Author"/>
              </w:rPr>
            </w:pPr>
            <w:ins w:id="1085" w:author="Author">
              <w:r w:rsidRPr="000950BA">
                <w:t>10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F326F6A" w14:textId="77777777" w:rsidR="008E7795" w:rsidRPr="000950BA" w:rsidRDefault="008E7795" w:rsidP="00614471">
            <w:pPr>
              <w:pStyle w:val="tabletext11"/>
              <w:rPr>
                <w:ins w:id="1086" w:author="Author"/>
              </w:rPr>
            </w:pPr>
          </w:p>
        </w:tc>
      </w:tr>
      <w:tr w:rsidR="008E7795" w:rsidRPr="000950BA" w14:paraId="5483C87E" w14:textId="77777777" w:rsidTr="00614471">
        <w:trPr>
          <w:cantSplit/>
          <w:trHeight w:val="190"/>
          <w:ins w:id="1087" w:author="Author"/>
        </w:trPr>
        <w:tc>
          <w:tcPr>
            <w:tcW w:w="200" w:type="dxa"/>
          </w:tcPr>
          <w:p w14:paraId="19317F47" w14:textId="77777777" w:rsidR="008E7795" w:rsidRPr="000950BA" w:rsidRDefault="008E7795" w:rsidP="00614471">
            <w:pPr>
              <w:pStyle w:val="tabletext11"/>
              <w:rPr>
                <w:ins w:id="108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AEC91F3" w14:textId="77777777" w:rsidR="008E7795" w:rsidRPr="000950BA" w:rsidRDefault="008E7795" w:rsidP="00614471">
            <w:pPr>
              <w:pStyle w:val="tabletext11"/>
              <w:jc w:val="right"/>
              <w:rPr>
                <w:ins w:id="1089" w:author="Author"/>
              </w:rPr>
            </w:pPr>
          </w:p>
        </w:tc>
        <w:tc>
          <w:tcPr>
            <w:tcW w:w="630" w:type="dxa"/>
          </w:tcPr>
          <w:p w14:paraId="00A7D1E0" w14:textId="77777777" w:rsidR="008E7795" w:rsidRPr="000950BA" w:rsidRDefault="008E7795" w:rsidP="00614471">
            <w:pPr>
              <w:pStyle w:val="tabletext11"/>
              <w:jc w:val="right"/>
              <w:rPr>
                <w:ins w:id="1090" w:author="Author"/>
              </w:rPr>
            </w:pPr>
            <w:ins w:id="1091" w:author="Author">
              <w:r w:rsidRPr="000950BA">
                <w:t>4,501</w:t>
              </w:r>
            </w:ins>
          </w:p>
        </w:tc>
        <w:tc>
          <w:tcPr>
            <w:tcW w:w="180" w:type="dxa"/>
          </w:tcPr>
          <w:p w14:paraId="412B3380" w14:textId="77777777" w:rsidR="008E7795" w:rsidRPr="000950BA" w:rsidRDefault="008E7795" w:rsidP="00614471">
            <w:pPr>
              <w:pStyle w:val="tabletext11"/>
              <w:jc w:val="center"/>
              <w:rPr>
                <w:ins w:id="1092" w:author="Author"/>
              </w:rPr>
            </w:pPr>
            <w:ins w:id="1093" w:author="Author">
              <w:r w:rsidRPr="000950B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1638706" w14:textId="77777777" w:rsidR="008E7795" w:rsidRPr="000950BA" w:rsidRDefault="008E7795" w:rsidP="00614471">
            <w:pPr>
              <w:pStyle w:val="tabletext11"/>
              <w:rPr>
                <w:ins w:id="1094" w:author="Author"/>
              </w:rPr>
            </w:pPr>
            <w:ins w:id="1095" w:author="Author">
              <w:r w:rsidRPr="000950BA">
                <w:t>5,000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523FC819" w14:textId="77777777" w:rsidR="008E7795" w:rsidRPr="000950BA" w:rsidRDefault="008E7795" w:rsidP="00614471">
            <w:pPr>
              <w:pStyle w:val="tabletext11"/>
              <w:jc w:val="right"/>
              <w:rPr>
                <w:ins w:id="1096" w:author="Author"/>
              </w:rPr>
            </w:pPr>
          </w:p>
        </w:tc>
        <w:tc>
          <w:tcPr>
            <w:tcW w:w="451" w:type="dxa"/>
          </w:tcPr>
          <w:p w14:paraId="73EC3587" w14:textId="77777777" w:rsidR="008E7795" w:rsidRPr="000950BA" w:rsidRDefault="008E7795" w:rsidP="00614471">
            <w:pPr>
              <w:pStyle w:val="tabletext11"/>
              <w:jc w:val="right"/>
              <w:rPr>
                <w:ins w:id="1097" w:author="Author"/>
              </w:rPr>
            </w:pPr>
            <w:ins w:id="1098" w:author="Author">
              <w:r w:rsidRPr="000950BA">
                <w:t>13</w:t>
              </w:r>
            </w:ins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47CE8310" w14:textId="77777777" w:rsidR="008E7795" w:rsidRPr="000950BA" w:rsidRDefault="008E7795" w:rsidP="00614471">
            <w:pPr>
              <w:pStyle w:val="tabletext11"/>
              <w:rPr>
                <w:ins w:id="109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886E2F0" w14:textId="77777777" w:rsidR="008E7795" w:rsidRPr="000950BA" w:rsidRDefault="008E7795" w:rsidP="00614471">
            <w:pPr>
              <w:pStyle w:val="tabletext11"/>
              <w:jc w:val="right"/>
              <w:rPr>
                <w:ins w:id="1100" w:author="Author"/>
              </w:rPr>
            </w:pPr>
          </w:p>
        </w:tc>
        <w:tc>
          <w:tcPr>
            <w:tcW w:w="540" w:type="dxa"/>
          </w:tcPr>
          <w:p w14:paraId="49BD0121" w14:textId="77777777" w:rsidR="008E7795" w:rsidRPr="000950BA" w:rsidRDefault="008E7795" w:rsidP="00614471">
            <w:pPr>
              <w:pStyle w:val="tabletext11"/>
              <w:jc w:val="right"/>
              <w:rPr>
                <w:ins w:id="1101" w:author="Author"/>
              </w:rPr>
            </w:pPr>
            <w:ins w:id="1102" w:author="Author">
              <w:r w:rsidRPr="000950BA">
                <w:t>14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2E13710" w14:textId="77777777" w:rsidR="008E7795" w:rsidRPr="000950BA" w:rsidRDefault="008E7795" w:rsidP="00614471">
            <w:pPr>
              <w:pStyle w:val="tabletext11"/>
              <w:rPr>
                <w:ins w:id="1103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50A461E" w14:textId="77777777" w:rsidR="008E7795" w:rsidRPr="000950BA" w:rsidRDefault="008E7795" w:rsidP="00614471">
            <w:pPr>
              <w:pStyle w:val="tabletext11"/>
              <w:jc w:val="right"/>
              <w:rPr>
                <w:ins w:id="1104" w:author="Author"/>
              </w:rPr>
            </w:pPr>
          </w:p>
        </w:tc>
        <w:tc>
          <w:tcPr>
            <w:tcW w:w="540" w:type="dxa"/>
          </w:tcPr>
          <w:p w14:paraId="3630B68E" w14:textId="77777777" w:rsidR="008E7795" w:rsidRPr="000950BA" w:rsidRDefault="008E7795" w:rsidP="00614471">
            <w:pPr>
              <w:pStyle w:val="tabletext11"/>
              <w:jc w:val="right"/>
              <w:rPr>
                <w:ins w:id="1105" w:author="Author"/>
              </w:rPr>
            </w:pPr>
            <w:ins w:id="1106" w:author="Author">
              <w:r w:rsidRPr="000950BA">
                <w:t>124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5D82E45" w14:textId="77777777" w:rsidR="008E7795" w:rsidRPr="000950BA" w:rsidRDefault="008E7795" w:rsidP="00614471">
            <w:pPr>
              <w:pStyle w:val="tabletext11"/>
              <w:rPr>
                <w:ins w:id="110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173C7E2" w14:textId="77777777" w:rsidR="008E7795" w:rsidRPr="000950BA" w:rsidRDefault="008E7795" w:rsidP="00614471">
            <w:pPr>
              <w:pStyle w:val="tabletext11"/>
              <w:jc w:val="right"/>
              <w:rPr>
                <w:ins w:id="1108" w:author="Author"/>
              </w:rPr>
            </w:pPr>
          </w:p>
        </w:tc>
        <w:tc>
          <w:tcPr>
            <w:tcW w:w="540" w:type="dxa"/>
          </w:tcPr>
          <w:p w14:paraId="61C8197E" w14:textId="77777777" w:rsidR="008E7795" w:rsidRPr="000950BA" w:rsidRDefault="008E7795" w:rsidP="00614471">
            <w:pPr>
              <w:pStyle w:val="tabletext11"/>
              <w:jc w:val="right"/>
              <w:rPr>
                <w:ins w:id="1109" w:author="Author"/>
              </w:rPr>
            </w:pPr>
            <w:ins w:id="1110" w:author="Author">
              <w:r w:rsidRPr="000950BA">
                <w:t>130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486E24B" w14:textId="77777777" w:rsidR="008E7795" w:rsidRPr="000950BA" w:rsidRDefault="008E7795" w:rsidP="00614471">
            <w:pPr>
              <w:pStyle w:val="tabletext11"/>
              <w:rPr>
                <w:ins w:id="1111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5A44A2F" w14:textId="77777777" w:rsidR="008E7795" w:rsidRPr="000950BA" w:rsidRDefault="008E7795" w:rsidP="00614471">
            <w:pPr>
              <w:pStyle w:val="tabletext11"/>
              <w:jc w:val="right"/>
              <w:rPr>
                <w:ins w:id="1112" w:author="Author"/>
              </w:rPr>
            </w:pPr>
          </w:p>
        </w:tc>
        <w:tc>
          <w:tcPr>
            <w:tcW w:w="540" w:type="dxa"/>
          </w:tcPr>
          <w:p w14:paraId="1ABEDF58" w14:textId="77777777" w:rsidR="008E7795" w:rsidRPr="000950BA" w:rsidRDefault="008E7795" w:rsidP="00614471">
            <w:pPr>
              <w:pStyle w:val="tabletext11"/>
              <w:jc w:val="right"/>
              <w:rPr>
                <w:ins w:id="1113" w:author="Author"/>
              </w:rPr>
            </w:pPr>
            <w:ins w:id="1114" w:author="Author">
              <w:r w:rsidRPr="000950BA">
                <w:t>7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78AE685" w14:textId="77777777" w:rsidR="008E7795" w:rsidRPr="000950BA" w:rsidRDefault="008E7795" w:rsidP="00614471">
            <w:pPr>
              <w:pStyle w:val="tabletext11"/>
              <w:rPr>
                <w:ins w:id="1115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6BA54F6" w14:textId="77777777" w:rsidR="008E7795" w:rsidRPr="000950BA" w:rsidRDefault="008E7795" w:rsidP="00614471">
            <w:pPr>
              <w:pStyle w:val="tabletext11"/>
              <w:jc w:val="right"/>
              <w:rPr>
                <w:ins w:id="1116" w:author="Author"/>
              </w:rPr>
            </w:pPr>
          </w:p>
        </w:tc>
        <w:tc>
          <w:tcPr>
            <w:tcW w:w="540" w:type="dxa"/>
          </w:tcPr>
          <w:p w14:paraId="055A1047" w14:textId="77777777" w:rsidR="008E7795" w:rsidRPr="000950BA" w:rsidRDefault="008E7795" w:rsidP="00614471">
            <w:pPr>
              <w:pStyle w:val="tabletext11"/>
              <w:jc w:val="right"/>
              <w:rPr>
                <w:ins w:id="1117" w:author="Author"/>
              </w:rPr>
            </w:pPr>
            <w:ins w:id="1118" w:author="Author">
              <w:r w:rsidRPr="000950BA">
                <w:t>7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B2F1C07" w14:textId="77777777" w:rsidR="008E7795" w:rsidRPr="000950BA" w:rsidRDefault="008E7795" w:rsidP="00614471">
            <w:pPr>
              <w:pStyle w:val="tabletext11"/>
              <w:rPr>
                <w:ins w:id="111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9532724" w14:textId="77777777" w:rsidR="008E7795" w:rsidRPr="000950BA" w:rsidRDefault="008E7795" w:rsidP="00614471">
            <w:pPr>
              <w:pStyle w:val="tabletext11"/>
              <w:jc w:val="right"/>
              <w:rPr>
                <w:ins w:id="1120" w:author="Author"/>
              </w:rPr>
            </w:pPr>
          </w:p>
        </w:tc>
        <w:tc>
          <w:tcPr>
            <w:tcW w:w="540" w:type="dxa"/>
          </w:tcPr>
          <w:p w14:paraId="56114773" w14:textId="77777777" w:rsidR="008E7795" w:rsidRPr="000950BA" w:rsidRDefault="008E7795" w:rsidP="00614471">
            <w:pPr>
              <w:pStyle w:val="tabletext11"/>
              <w:jc w:val="right"/>
              <w:rPr>
                <w:ins w:id="1121" w:author="Author"/>
              </w:rPr>
            </w:pPr>
            <w:ins w:id="1122" w:author="Author">
              <w:r w:rsidRPr="000950BA">
                <w:t>11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FEEE988" w14:textId="77777777" w:rsidR="008E7795" w:rsidRPr="000950BA" w:rsidRDefault="008E7795" w:rsidP="00614471">
            <w:pPr>
              <w:pStyle w:val="tabletext11"/>
              <w:rPr>
                <w:ins w:id="1123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B81EFAE" w14:textId="77777777" w:rsidR="008E7795" w:rsidRPr="000950BA" w:rsidRDefault="008E7795" w:rsidP="00614471">
            <w:pPr>
              <w:pStyle w:val="tabletext11"/>
              <w:jc w:val="right"/>
              <w:rPr>
                <w:ins w:id="1124" w:author="Author"/>
              </w:rPr>
            </w:pPr>
          </w:p>
        </w:tc>
        <w:tc>
          <w:tcPr>
            <w:tcW w:w="540" w:type="dxa"/>
          </w:tcPr>
          <w:p w14:paraId="02D4C7FF" w14:textId="77777777" w:rsidR="008E7795" w:rsidRPr="000950BA" w:rsidRDefault="008E7795" w:rsidP="00614471">
            <w:pPr>
              <w:pStyle w:val="tabletext11"/>
              <w:jc w:val="right"/>
              <w:rPr>
                <w:ins w:id="1125" w:author="Author"/>
              </w:rPr>
            </w:pPr>
            <w:ins w:id="1126" w:author="Author">
              <w:r w:rsidRPr="000950BA">
                <w:t>12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80936B0" w14:textId="77777777" w:rsidR="008E7795" w:rsidRPr="000950BA" w:rsidRDefault="008E7795" w:rsidP="00614471">
            <w:pPr>
              <w:pStyle w:val="tabletext11"/>
              <w:rPr>
                <w:ins w:id="1127" w:author="Author"/>
              </w:rPr>
            </w:pPr>
          </w:p>
        </w:tc>
      </w:tr>
      <w:tr w:rsidR="008E7795" w:rsidRPr="000950BA" w14:paraId="032CFC86" w14:textId="77777777" w:rsidTr="00614471">
        <w:trPr>
          <w:cantSplit/>
          <w:trHeight w:val="190"/>
          <w:ins w:id="1128" w:author="Author"/>
        </w:trPr>
        <w:tc>
          <w:tcPr>
            <w:tcW w:w="200" w:type="dxa"/>
          </w:tcPr>
          <w:p w14:paraId="5EAF7059" w14:textId="77777777" w:rsidR="008E7795" w:rsidRPr="000950BA" w:rsidRDefault="008E7795" w:rsidP="00614471">
            <w:pPr>
              <w:pStyle w:val="tabletext11"/>
              <w:rPr>
                <w:ins w:id="112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B75F9BA" w14:textId="77777777" w:rsidR="008E7795" w:rsidRPr="000950BA" w:rsidRDefault="008E7795" w:rsidP="00614471">
            <w:pPr>
              <w:pStyle w:val="tabletext11"/>
              <w:jc w:val="right"/>
              <w:rPr>
                <w:ins w:id="1130" w:author="Author"/>
              </w:rPr>
            </w:pPr>
          </w:p>
        </w:tc>
        <w:tc>
          <w:tcPr>
            <w:tcW w:w="630" w:type="dxa"/>
          </w:tcPr>
          <w:p w14:paraId="47F9FD8E" w14:textId="77777777" w:rsidR="008E7795" w:rsidRPr="000950BA" w:rsidRDefault="008E7795" w:rsidP="00614471">
            <w:pPr>
              <w:pStyle w:val="tabletext11"/>
              <w:jc w:val="right"/>
              <w:rPr>
                <w:ins w:id="1131" w:author="Author"/>
              </w:rPr>
            </w:pPr>
            <w:ins w:id="1132" w:author="Author">
              <w:r w:rsidRPr="000950BA">
                <w:t>5,001</w:t>
              </w:r>
            </w:ins>
          </w:p>
        </w:tc>
        <w:tc>
          <w:tcPr>
            <w:tcW w:w="180" w:type="dxa"/>
          </w:tcPr>
          <w:p w14:paraId="5C811823" w14:textId="77777777" w:rsidR="008E7795" w:rsidRPr="000950BA" w:rsidRDefault="008E7795" w:rsidP="00614471">
            <w:pPr>
              <w:pStyle w:val="tabletext11"/>
              <w:jc w:val="center"/>
              <w:rPr>
                <w:ins w:id="1133" w:author="Author"/>
              </w:rPr>
            </w:pPr>
            <w:ins w:id="1134" w:author="Author">
              <w:r w:rsidRPr="000950B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F87D19A" w14:textId="77777777" w:rsidR="008E7795" w:rsidRPr="000950BA" w:rsidRDefault="008E7795" w:rsidP="00614471">
            <w:pPr>
              <w:pStyle w:val="tabletext11"/>
              <w:rPr>
                <w:ins w:id="1135" w:author="Author"/>
              </w:rPr>
            </w:pPr>
            <w:ins w:id="1136" w:author="Author">
              <w:r w:rsidRPr="000950BA">
                <w:t>6,000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7880E772" w14:textId="77777777" w:rsidR="008E7795" w:rsidRPr="000950BA" w:rsidRDefault="008E7795" w:rsidP="00614471">
            <w:pPr>
              <w:pStyle w:val="tabletext11"/>
              <w:jc w:val="right"/>
              <w:rPr>
                <w:ins w:id="1137" w:author="Author"/>
              </w:rPr>
            </w:pPr>
          </w:p>
        </w:tc>
        <w:tc>
          <w:tcPr>
            <w:tcW w:w="451" w:type="dxa"/>
          </w:tcPr>
          <w:p w14:paraId="043BECD7" w14:textId="77777777" w:rsidR="008E7795" w:rsidRPr="000950BA" w:rsidRDefault="008E7795" w:rsidP="00614471">
            <w:pPr>
              <w:pStyle w:val="tabletext11"/>
              <w:jc w:val="right"/>
              <w:rPr>
                <w:ins w:id="1138" w:author="Author"/>
              </w:rPr>
            </w:pPr>
            <w:ins w:id="1139" w:author="Author">
              <w:r w:rsidRPr="000950BA">
                <w:t>15</w:t>
              </w:r>
            </w:ins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09F9A14A" w14:textId="77777777" w:rsidR="008E7795" w:rsidRPr="000950BA" w:rsidRDefault="008E7795" w:rsidP="00614471">
            <w:pPr>
              <w:pStyle w:val="tabletext11"/>
              <w:rPr>
                <w:ins w:id="114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8AD5BAA" w14:textId="77777777" w:rsidR="008E7795" w:rsidRPr="000950BA" w:rsidRDefault="008E7795" w:rsidP="00614471">
            <w:pPr>
              <w:pStyle w:val="tabletext11"/>
              <w:jc w:val="right"/>
              <w:rPr>
                <w:ins w:id="1141" w:author="Author"/>
              </w:rPr>
            </w:pPr>
          </w:p>
        </w:tc>
        <w:tc>
          <w:tcPr>
            <w:tcW w:w="540" w:type="dxa"/>
          </w:tcPr>
          <w:p w14:paraId="3DA2630C" w14:textId="77777777" w:rsidR="008E7795" w:rsidRPr="000950BA" w:rsidRDefault="008E7795" w:rsidP="00614471">
            <w:pPr>
              <w:pStyle w:val="tabletext11"/>
              <w:jc w:val="right"/>
              <w:rPr>
                <w:ins w:id="1142" w:author="Author"/>
              </w:rPr>
            </w:pPr>
            <w:ins w:id="1143" w:author="Author">
              <w:r w:rsidRPr="000950BA">
                <w:t>16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9BE987B" w14:textId="77777777" w:rsidR="008E7795" w:rsidRPr="000950BA" w:rsidRDefault="008E7795" w:rsidP="00614471">
            <w:pPr>
              <w:pStyle w:val="tabletext11"/>
              <w:rPr>
                <w:ins w:id="114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FEC6759" w14:textId="77777777" w:rsidR="008E7795" w:rsidRPr="000950BA" w:rsidRDefault="008E7795" w:rsidP="00614471">
            <w:pPr>
              <w:pStyle w:val="tabletext11"/>
              <w:jc w:val="right"/>
              <w:rPr>
                <w:ins w:id="1145" w:author="Author"/>
              </w:rPr>
            </w:pPr>
          </w:p>
        </w:tc>
        <w:tc>
          <w:tcPr>
            <w:tcW w:w="540" w:type="dxa"/>
          </w:tcPr>
          <w:p w14:paraId="6B4591CD" w14:textId="77777777" w:rsidR="008E7795" w:rsidRPr="000950BA" w:rsidRDefault="008E7795" w:rsidP="00614471">
            <w:pPr>
              <w:pStyle w:val="tabletext11"/>
              <w:jc w:val="right"/>
              <w:rPr>
                <w:ins w:id="1146" w:author="Author"/>
              </w:rPr>
            </w:pPr>
            <w:ins w:id="1147" w:author="Author">
              <w:r w:rsidRPr="000950BA">
                <w:t>146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6F768D2" w14:textId="77777777" w:rsidR="008E7795" w:rsidRPr="000950BA" w:rsidRDefault="008E7795" w:rsidP="00614471">
            <w:pPr>
              <w:pStyle w:val="tabletext11"/>
              <w:rPr>
                <w:ins w:id="114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C7D2A2A" w14:textId="77777777" w:rsidR="008E7795" w:rsidRPr="000950BA" w:rsidRDefault="008E7795" w:rsidP="00614471">
            <w:pPr>
              <w:pStyle w:val="tabletext11"/>
              <w:jc w:val="right"/>
              <w:rPr>
                <w:ins w:id="1149" w:author="Author"/>
              </w:rPr>
            </w:pPr>
          </w:p>
        </w:tc>
        <w:tc>
          <w:tcPr>
            <w:tcW w:w="540" w:type="dxa"/>
          </w:tcPr>
          <w:p w14:paraId="28C759FC" w14:textId="77777777" w:rsidR="008E7795" w:rsidRPr="000950BA" w:rsidRDefault="008E7795" w:rsidP="00614471">
            <w:pPr>
              <w:pStyle w:val="tabletext11"/>
              <w:jc w:val="right"/>
              <w:rPr>
                <w:ins w:id="1150" w:author="Author"/>
              </w:rPr>
            </w:pPr>
            <w:ins w:id="1151" w:author="Author">
              <w:r w:rsidRPr="000950BA">
                <w:t>152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2D3F264" w14:textId="77777777" w:rsidR="008E7795" w:rsidRPr="000950BA" w:rsidRDefault="008E7795" w:rsidP="00614471">
            <w:pPr>
              <w:pStyle w:val="tabletext11"/>
              <w:rPr>
                <w:ins w:id="115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80691A4" w14:textId="77777777" w:rsidR="008E7795" w:rsidRPr="000950BA" w:rsidRDefault="008E7795" w:rsidP="00614471">
            <w:pPr>
              <w:pStyle w:val="tabletext11"/>
              <w:jc w:val="right"/>
              <w:rPr>
                <w:ins w:id="1153" w:author="Author"/>
              </w:rPr>
            </w:pPr>
          </w:p>
        </w:tc>
        <w:tc>
          <w:tcPr>
            <w:tcW w:w="540" w:type="dxa"/>
          </w:tcPr>
          <w:p w14:paraId="4F0DF39B" w14:textId="77777777" w:rsidR="008E7795" w:rsidRPr="000950BA" w:rsidRDefault="008E7795" w:rsidP="00614471">
            <w:pPr>
              <w:pStyle w:val="tabletext11"/>
              <w:jc w:val="right"/>
              <w:rPr>
                <w:ins w:id="1154" w:author="Author"/>
              </w:rPr>
            </w:pPr>
            <w:ins w:id="1155" w:author="Author">
              <w:r w:rsidRPr="000950BA">
                <w:t>8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5476689" w14:textId="77777777" w:rsidR="008E7795" w:rsidRPr="000950BA" w:rsidRDefault="008E7795" w:rsidP="00614471">
            <w:pPr>
              <w:pStyle w:val="tabletext11"/>
              <w:rPr>
                <w:ins w:id="1156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F357ED1" w14:textId="77777777" w:rsidR="008E7795" w:rsidRPr="000950BA" w:rsidRDefault="008E7795" w:rsidP="00614471">
            <w:pPr>
              <w:pStyle w:val="tabletext11"/>
              <w:jc w:val="right"/>
              <w:rPr>
                <w:ins w:id="1157" w:author="Author"/>
              </w:rPr>
            </w:pPr>
          </w:p>
        </w:tc>
        <w:tc>
          <w:tcPr>
            <w:tcW w:w="540" w:type="dxa"/>
          </w:tcPr>
          <w:p w14:paraId="424F0B17" w14:textId="77777777" w:rsidR="008E7795" w:rsidRPr="000950BA" w:rsidRDefault="008E7795" w:rsidP="00614471">
            <w:pPr>
              <w:pStyle w:val="tabletext11"/>
              <w:jc w:val="right"/>
              <w:rPr>
                <w:ins w:id="1158" w:author="Author"/>
              </w:rPr>
            </w:pPr>
            <w:ins w:id="1159" w:author="Author">
              <w:r w:rsidRPr="000950BA">
                <w:t>8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D69523C" w14:textId="77777777" w:rsidR="008E7795" w:rsidRPr="000950BA" w:rsidRDefault="008E7795" w:rsidP="00614471">
            <w:pPr>
              <w:pStyle w:val="tabletext11"/>
              <w:rPr>
                <w:ins w:id="116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C84C2AD" w14:textId="77777777" w:rsidR="008E7795" w:rsidRPr="000950BA" w:rsidRDefault="008E7795" w:rsidP="00614471">
            <w:pPr>
              <w:pStyle w:val="tabletext11"/>
              <w:jc w:val="right"/>
              <w:rPr>
                <w:ins w:id="1161" w:author="Author"/>
              </w:rPr>
            </w:pPr>
          </w:p>
        </w:tc>
        <w:tc>
          <w:tcPr>
            <w:tcW w:w="540" w:type="dxa"/>
          </w:tcPr>
          <w:p w14:paraId="0C2D62DC" w14:textId="77777777" w:rsidR="008E7795" w:rsidRPr="000950BA" w:rsidRDefault="008E7795" w:rsidP="00614471">
            <w:pPr>
              <w:pStyle w:val="tabletext11"/>
              <w:jc w:val="right"/>
              <w:rPr>
                <w:ins w:id="1162" w:author="Author"/>
              </w:rPr>
            </w:pPr>
            <w:ins w:id="1163" w:author="Author">
              <w:r w:rsidRPr="000950BA">
                <w:t>13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43636B6" w14:textId="77777777" w:rsidR="008E7795" w:rsidRPr="000950BA" w:rsidRDefault="008E7795" w:rsidP="00614471">
            <w:pPr>
              <w:pStyle w:val="tabletext11"/>
              <w:rPr>
                <w:ins w:id="116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EDDC512" w14:textId="77777777" w:rsidR="008E7795" w:rsidRPr="000950BA" w:rsidRDefault="008E7795" w:rsidP="00614471">
            <w:pPr>
              <w:pStyle w:val="tabletext11"/>
              <w:jc w:val="right"/>
              <w:rPr>
                <w:ins w:id="1165" w:author="Author"/>
              </w:rPr>
            </w:pPr>
          </w:p>
        </w:tc>
        <w:tc>
          <w:tcPr>
            <w:tcW w:w="540" w:type="dxa"/>
          </w:tcPr>
          <w:p w14:paraId="4CDE4564" w14:textId="77777777" w:rsidR="008E7795" w:rsidRPr="000950BA" w:rsidRDefault="008E7795" w:rsidP="00614471">
            <w:pPr>
              <w:pStyle w:val="tabletext11"/>
              <w:jc w:val="right"/>
              <w:rPr>
                <w:ins w:id="1166" w:author="Author"/>
              </w:rPr>
            </w:pPr>
            <w:ins w:id="1167" w:author="Author">
              <w:r w:rsidRPr="000950BA">
                <w:t>14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618DEEE" w14:textId="77777777" w:rsidR="008E7795" w:rsidRPr="000950BA" w:rsidRDefault="008E7795" w:rsidP="00614471">
            <w:pPr>
              <w:pStyle w:val="tabletext11"/>
              <w:rPr>
                <w:ins w:id="1168" w:author="Author"/>
              </w:rPr>
            </w:pPr>
          </w:p>
        </w:tc>
      </w:tr>
      <w:tr w:rsidR="008E7795" w:rsidRPr="000950BA" w14:paraId="741EDF3D" w14:textId="77777777" w:rsidTr="00614471">
        <w:trPr>
          <w:cantSplit/>
          <w:trHeight w:val="190"/>
          <w:ins w:id="1169" w:author="Author"/>
        </w:trPr>
        <w:tc>
          <w:tcPr>
            <w:tcW w:w="200" w:type="dxa"/>
          </w:tcPr>
          <w:p w14:paraId="6FE04CA9" w14:textId="77777777" w:rsidR="008E7795" w:rsidRPr="000950BA" w:rsidRDefault="008E7795" w:rsidP="00614471">
            <w:pPr>
              <w:pStyle w:val="tabletext11"/>
              <w:rPr>
                <w:ins w:id="117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AE9E124" w14:textId="77777777" w:rsidR="008E7795" w:rsidRPr="000950BA" w:rsidRDefault="008E7795" w:rsidP="00614471">
            <w:pPr>
              <w:pStyle w:val="tabletext11"/>
              <w:jc w:val="right"/>
              <w:rPr>
                <w:ins w:id="1171" w:author="Author"/>
              </w:rPr>
            </w:pPr>
          </w:p>
        </w:tc>
        <w:tc>
          <w:tcPr>
            <w:tcW w:w="630" w:type="dxa"/>
          </w:tcPr>
          <w:p w14:paraId="496EE24B" w14:textId="77777777" w:rsidR="008E7795" w:rsidRPr="000950BA" w:rsidRDefault="008E7795" w:rsidP="00614471">
            <w:pPr>
              <w:pStyle w:val="tabletext11"/>
              <w:jc w:val="right"/>
              <w:rPr>
                <w:ins w:id="1172" w:author="Author"/>
              </w:rPr>
            </w:pPr>
            <w:ins w:id="1173" w:author="Author">
              <w:r w:rsidRPr="000950BA">
                <w:t>6,001</w:t>
              </w:r>
            </w:ins>
          </w:p>
        </w:tc>
        <w:tc>
          <w:tcPr>
            <w:tcW w:w="180" w:type="dxa"/>
          </w:tcPr>
          <w:p w14:paraId="3DEC2446" w14:textId="77777777" w:rsidR="008E7795" w:rsidRPr="000950BA" w:rsidRDefault="008E7795" w:rsidP="00614471">
            <w:pPr>
              <w:pStyle w:val="tabletext11"/>
              <w:jc w:val="center"/>
              <w:rPr>
                <w:ins w:id="1174" w:author="Author"/>
              </w:rPr>
            </w:pPr>
            <w:ins w:id="1175" w:author="Author">
              <w:r w:rsidRPr="000950B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73860C8" w14:textId="77777777" w:rsidR="008E7795" w:rsidRPr="000950BA" w:rsidRDefault="008E7795" w:rsidP="00614471">
            <w:pPr>
              <w:pStyle w:val="tabletext11"/>
              <w:rPr>
                <w:ins w:id="1176" w:author="Author"/>
              </w:rPr>
            </w:pPr>
            <w:ins w:id="1177" w:author="Author">
              <w:r w:rsidRPr="000950BA">
                <w:t>8,000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38E599D8" w14:textId="77777777" w:rsidR="008E7795" w:rsidRPr="000950BA" w:rsidRDefault="008E7795" w:rsidP="00614471">
            <w:pPr>
              <w:pStyle w:val="tabletext11"/>
              <w:jc w:val="right"/>
              <w:rPr>
                <w:ins w:id="1178" w:author="Author"/>
              </w:rPr>
            </w:pPr>
          </w:p>
        </w:tc>
        <w:tc>
          <w:tcPr>
            <w:tcW w:w="451" w:type="dxa"/>
          </w:tcPr>
          <w:p w14:paraId="5B4BCE5B" w14:textId="77777777" w:rsidR="008E7795" w:rsidRPr="000950BA" w:rsidRDefault="008E7795" w:rsidP="00614471">
            <w:pPr>
              <w:pStyle w:val="tabletext11"/>
              <w:jc w:val="right"/>
              <w:rPr>
                <w:ins w:id="1179" w:author="Author"/>
              </w:rPr>
            </w:pPr>
            <w:ins w:id="1180" w:author="Author">
              <w:r w:rsidRPr="000950BA">
                <w:t>20</w:t>
              </w:r>
            </w:ins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06385F90" w14:textId="77777777" w:rsidR="008E7795" w:rsidRPr="000950BA" w:rsidRDefault="008E7795" w:rsidP="00614471">
            <w:pPr>
              <w:pStyle w:val="tabletext11"/>
              <w:rPr>
                <w:ins w:id="118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BB6DD5F" w14:textId="77777777" w:rsidR="008E7795" w:rsidRPr="000950BA" w:rsidRDefault="008E7795" w:rsidP="00614471">
            <w:pPr>
              <w:pStyle w:val="tabletext11"/>
              <w:jc w:val="right"/>
              <w:rPr>
                <w:ins w:id="1182" w:author="Author"/>
              </w:rPr>
            </w:pPr>
          </w:p>
        </w:tc>
        <w:tc>
          <w:tcPr>
            <w:tcW w:w="540" w:type="dxa"/>
          </w:tcPr>
          <w:p w14:paraId="715758FB" w14:textId="77777777" w:rsidR="008E7795" w:rsidRPr="000950BA" w:rsidRDefault="008E7795" w:rsidP="00614471">
            <w:pPr>
              <w:pStyle w:val="tabletext11"/>
              <w:jc w:val="right"/>
              <w:rPr>
                <w:ins w:id="1183" w:author="Author"/>
              </w:rPr>
            </w:pPr>
            <w:ins w:id="1184" w:author="Author">
              <w:r w:rsidRPr="000950BA">
                <w:t>21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EFD7C5C" w14:textId="77777777" w:rsidR="008E7795" w:rsidRPr="000950BA" w:rsidRDefault="008E7795" w:rsidP="00614471">
            <w:pPr>
              <w:pStyle w:val="tabletext11"/>
              <w:rPr>
                <w:ins w:id="118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D98B3E9" w14:textId="77777777" w:rsidR="008E7795" w:rsidRPr="000950BA" w:rsidRDefault="008E7795" w:rsidP="00614471">
            <w:pPr>
              <w:pStyle w:val="tabletext11"/>
              <w:jc w:val="right"/>
              <w:rPr>
                <w:ins w:id="1186" w:author="Author"/>
              </w:rPr>
            </w:pPr>
          </w:p>
        </w:tc>
        <w:tc>
          <w:tcPr>
            <w:tcW w:w="540" w:type="dxa"/>
          </w:tcPr>
          <w:p w14:paraId="063AA6FF" w14:textId="77777777" w:rsidR="008E7795" w:rsidRPr="000950BA" w:rsidRDefault="008E7795" w:rsidP="00614471">
            <w:pPr>
              <w:pStyle w:val="tabletext11"/>
              <w:jc w:val="right"/>
              <w:rPr>
                <w:ins w:id="1187" w:author="Author"/>
              </w:rPr>
            </w:pPr>
            <w:ins w:id="1188" w:author="Author">
              <w:r w:rsidRPr="000950BA">
                <w:t>192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32544B4" w14:textId="77777777" w:rsidR="008E7795" w:rsidRPr="000950BA" w:rsidRDefault="008E7795" w:rsidP="00614471">
            <w:pPr>
              <w:pStyle w:val="tabletext11"/>
              <w:rPr>
                <w:ins w:id="118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7C96C7C" w14:textId="77777777" w:rsidR="008E7795" w:rsidRPr="000950BA" w:rsidRDefault="008E7795" w:rsidP="00614471">
            <w:pPr>
              <w:pStyle w:val="tabletext11"/>
              <w:jc w:val="right"/>
              <w:rPr>
                <w:ins w:id="1190" w:author="Author"/>
              </w:rPr>
            </w:pPr>
          </w:p>
        </w:tc>
        <w:tc>
          <w:tcPr>
            <w:tcW w:w="540" w:type="dxa"/>
          </w:tcPr>
          <w:p w14:paraId="25538247" w14:textId="77777777" w:rsidR="008E7795" w:rsidRPr="000950BA" w:rsidRDefault="008E7795" w:rsidP="00614471">
            <w:pPr>
              <w:pStyle w:val="tabletext11"/>
              <w:jc w:val="right"/>
              <w:rPr>
                <w:ins w:id="1191" w:author="Author"/>
              </w:rPr>
            </w:pPr>
            <w:ins w:id="1192" w:author="Author">
              <w:r w:rsidRPr="000950BA">
                <w:t>201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FB99E3C" w14:textId="77777777" w:rsidR="008E7795" w:rsidRPr="000950BA" w:rsidRDefault="008E7795" w:rsidP="00614471">
            <w:pPr>
              <w:pStyle w:val="tabletext11"/>
              <w:rPr>
                <w:ins w:id="119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EF81F5D" w14:textId="77777777" w:rsidR="008E7795" w:rsidRPr="000950BA" w:rsidRDefault="008E7795" w:rsidP="00614471">
            <w:pPr>
              <w:pStyle w:val="tabletext11"/>
              <w:jc w:val="right"/>
              <w:rPr>
                <w:ins w:id="1194" w:author="Author"/>
              </w:rPr>
            </w:pPr>
          </w:p>
        </w:tc>
        <w:tc>
          <w:tcPr>
            <w:tcW w:w="540" w:type="dxa"/>
          </w:tcPr>
          <w:p w14:paraId="6FD81C22" w14:textId="77777777" w:rsidR="008E7795" w:rsidRPr="000950BA" w:rsidRDefault="008E7795" w:rsidP="00614471">
            <w:pPr>
              <w:pStyle w:val="tabletext11"/>
              <w:jc w:val="right"/>
              <w:rPr>
                <w:ins w:id="1195" w:author="Author"/>
              </w:rPr>
            </w:pPr>
            <w:ins w:id="1196" w:author="Author">
              <w:r w:rsidRPr="000950BA">
                <w:t>10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0BC2D07" w14:textId="77777777" w:rsidR="008E7795" w:rsidRPr="000950BA" w:rsidRDefault="008E7795" w:rsidP="00614471">
            <w:pPr>
              <w:pStyle w:val="tabletext11"/>
              <w:rPr>
                <w:ins w:id="119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E1835F1" w14:textId="77777777" w:rsidR="008E7795" w:rsidRPr="000950BA" w:rsidRDefault="008E7795" w:rsidP="00614471">
            <w:pPr>
              <w:pStyle w:val="tabletext11"/>
              <w:jc w:val="right"/>
              <w:rPr>
                <w:ins w:id="1198" w:author="Author"/>
              </w:rPr>
            </w:pPr>
          </w:p>
        </w:tc>
        <w:tc>
          <w:tcPr>
            <w:tcW w:w="540" w:type="dxa"/>
          </w:tcPr>
          <w:p w14:paraId="61DA3491" w14:textId="77777777" w:rsidR="008E7795" w:rsidRPr="000950BA" w:rsidRDefault="008E7795" w:rsidP="00614471">
            <w:pPr>
              <w:pStyle w:val="tabletext11"/>
              <w:jc w:val="right"/>
              <w:rPr>
                <w:ins w:id="1199" w:author="Author"/>
              </w:rPr>
            </w:pPr>
            <w:ins w:id="1200" w:author="Author">
              <w:r w:rsidRPr="000950BA">
                <w:t>10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B1F8C99" w14:textId="77777777" w:rsidR="008E7795" w:rsidRPr="000950BA" w:rsidRDefault="008E7795" w:rsidP="00614471">
            <w:pPr>
              <w:pStyle w:val="tabletext11"/>
              <w:rPr>
                <w:ins w:id="120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4618EF7" w14:textId="77777777" w:rsidR="008E7795" w:rsidRPr="000950BA" w:rsidRDefault="008E7795" w:rsidP="00614471">
            <w:pPr>
              <w:pStyle w:val="tabletext11"/>
              <w:jc w:val="right"/>
              <w:rPr>
                <w:ins w:id="1202" w:author="Author"/>
              </w:rPr>
            </w:pPr>
          </w:p>
        </w:tc>
        <w:tc>
          <w:tcPr>
            <w:tcW w:w="540" w:type="dxa"/>
          </w:tcPr>
          <w:p w14:paraId="3DB67B36" w14:textId="77777777" w:rsidR="008E7795" w:rsidRPr="000950BA" w:rsidRDefault="008E7795" w:rsidP="00614471">
            <w:pPr>
              <w:pStyle w:val="tabletext11"/>
              <w:jc w:val="right"/>
              <w:rPr>
                <w:ins w:id="1203" w:author="Author"/>
              </w:rPr>
            </w:pPr>
            <w:ins w:id="1204" w:author="Author">
              <w:r w:rsidRPr="000950BA">
                <w:t>17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CA1AC86" w14:textId="77777777" w:rsidR="008E7795" w:rsidRPr="000950BA" w:rsidRDefault="008E7795" w:rsidP="00614471">
            <w:pPr>
              <w:pStyle w:val="tabletext11"/>
              <w:rPr>
                <w:ins w:id="120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164455C" w14:textId="77777777" w:rsidR="008E7795" w:rsidRPr="000950BA" w:rsidRDefault="008E7795" w:rsidP="00614471">
            <w:pPr>
              <w:pStyle w:val="tabletext11"/>
              <w:jc w:val="right"/>
              <w:rPr>
                <w:ins w:id="1206" w:author="Author"/>
              </w:rPr>
            </w:pPr>
          </w:p>
        </w:tc>
        <w:tc>
          <w:tcPr>
            <w:tcW w:w="540" w:type="dxa"/>
          </w:tcPr>
          <w:p w14:paraId="7EC58221" w14:textId="77777777" w:rsidR="008E7795" w:rsidRPr="000950BA" w:rsidRDefault="008E7795" w:rsidP="00614471">
            <w:pPr>
              <w:pStyle w:val="tabletext11"/>
              <w:jc w:val="right"/>
              <w:rPr>
                <w:ins w:id="1207" w:author="Author"/>
              </w:rPr>
            </w:pPr>
            <w:ins w:id="1208" w:author="Author">
              <w:r w:rsidRPr="000950BA">
                <w:t>18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A1E3687" w14:textId="77777777" w:rsidR="008E7795" w:rsidRPr="000950BA" w:rsidRDefault="008E7795" w:rsidP="00614471">
            <w:pPr>
              <w:pStyle w:val="tabletext11"/>
              <w:rPr>
                <w:ins w:id="1209" w:author="Author"/>
              </w:rPr>
            </w:pPr>
          </w:p>
        </w:tc>
      </w:tr>
      <w:tr w:rsidR="008E7795" w:rsidRPr="000950BA" w14:paraId="0B4C8314" w14:textId="77777777" w:rsidTr="00614471">
        <w:trPr>
          <w:cantSplit/>
          <w:trHeight w:val="190"/>
          <w:ins w:id="1210" w:author="Author"/>
        </w:trPr>
        <w:tc>
          <w:tcPr>
            <w:tcW w:w="200" w:type="dxa"/>
          </w:tcPr>
          <w:p w14:paraId="5F670D49" w14:textId="77777777" w:rsidR="008E7795" w:rsidRPr="000950BA" w:rsidRDefault="008E7795" w:rsidP="00614471">
            <w:pPr>
              <w:pStyle w:val="tabletext11"/>
              <w:rPr>
                <w:ins w:id="1211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5998A" w14:textId="77777777" w:rsidR="008E7795" w:rsidRPr="000950BA" w:rsidRDefault="008E7795" w:rsidP="00614471">
            <w:pPr>
              <w:pStyle w:val="tabletext11"/>
              <w:rPr>
                <w:ins w:id="1212" w:author="Author"/>
              </w:rPr>
            </w:pPr>
            <w:ins w:id="1213" w:author="Author">
              <w:r w:rsidRPr="000950BA">
                <w:t>Over 8,000 per $100</w:t>
              </w:r>
            </w:ins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</w:tcPr>
          <w:p w14:paraId="2D900BD1" w14:textId="77777777" w:rsidR="008E7795" w:rsidRPr="000950BA" w:rsidRDefault="008E7795" w:rsidP="00614471">
            <w:pPr>
              <w:pStyle w:val="tabletext11"/>
              <w:jc w:val="right"/>
              <w:rPr>
                <w:ins w:id="1214" w:author="Author"/>
              </w:rPr>
            </w:pPr>
          </w:p>
        </w:tc>
        <w:tc>
          <w:tcPr>
            <w:tcW w:w="451" w:type="dxa"/>
            <w:tcBorders>
              <w:bottom w:val="single" w:sz="6" w:space="0" w:color="auto"/>
            </w:tcBorders>
          </w:tcPr>
          <w:p w14:paraId="0A220BC0" w14:textId="77777777" w:rsidR="008E7795" w:rsidRPr="000950BA" w:rsidRDefault="008E7795" w:rsidP="00614471">
            <w:pPr>
              <w:pStyle w:val="tabletext11"/>
              <w:jc w:val="right"/>
              <w:rPr>
                <w:ins w:id="1215" w:author="Author"/>
              </w:rPr>
            </w:pPr>
            <w:ins w:id="1216" w:author="Author">
              <w:r w:rsidRPr="000950BA">
                <w:t>0.28</w:t>
              </w:r>
            </w:ins>
          </w:p>
        </w:tc>
        <w:tc>
          <w:tcPr>
            <w:tcW w:w="222" w:type="dxa"/>
            <w:tcBorders>
              <w:bottom w:val="single" w:sz="6" w:space="0" w:color="auto"/>
              <w:right w:val="single" w:sz="6" w:space="0" w:color="auto"/>
            </w:tcBorders>
          </w:tcPr>
          <w:p w14:paraId="5729686A" w14:textId="77777777" w:rsidR="008E7795" w:rsidRPr="000950BA" w:rsidRDefault="008E7795" w:rsidP="00614471">
            <w:pPr>
              <w:pStyle w:val="tabletext11"/>
              <w:rPr>
                <w:ins w:id="121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6A979607" w14:textId="77777777" w:rsidR="008E7795" w:rsidRPr="000950BA" w:rsidRDefault="008E7795" w:rsidP="00614471">
            <w:pPr>
              <w:pStyle w:val="tabletext11"/>
              <w:jc w:val="right"/>
              <w:rPr>
                <w:ins w:id="1218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54637D7B" w14:textId="77777777" w:rsidR="008E7795" w:rsidRPr="000950BA" w:rsidRDefault="008E7795" w:rsidP="00614471">
            <w:pPr>
              <w:pStyle w:val="tabletext11"/>
              <w:jc w:val="right"/>
              <w:rPr>
                <w:ins w:id="1219" w:author="Author"/>
              </w:rPr>
            </w:pPr>
            <w:ins w:id="1220" w:author="Author">
              <w:r w:rsidRPr="000950BA">
                <w:t>0.30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07D1C9F4" w14:textId="77777777" w:rsidR="008E7795" w:rsidRPr="000950BA" w:rsidRDefault="008E7795" w:rsidP="00614471">
            <w:pPr>
              <w:pStyle w:val="tabletext11"/>
              <w:rPr>
                <w:ins w:id="122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163D4932" w14:textId="77777777" w:rsidR="008E7795" w:rsidRPr="000950BA" w:rsidRDefault="008E7795" w:rsidP="00614471">
            <w:pPr>
              <w:pStyle w:val="tabletext11"/>
              <w:jc w:val="right"/>
              <w:rPr>
                <w:ins w:id="1222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482DB571" w14:textId="77777777" w:rsidR="008E7795" w:rsidRPr="000950BA" w:rsidRDefault="008E7795" w:rsidP="00614471">
            <w:pPr>
              <w:pStyle w:val="tabletext11"/>
              <w:jc w:val="right"/>
              <w:rPr>
                <w:ins w:id="1223" w:author="Author"/>
              </w:rPr>
            </w:pPr>
            <w:ins w:id="1224" w:author="Author">
              <w:r w:rsidRPr="000950BA">
                <w:t>2.72</w:t>
              </w:r>
            </w:ins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1C968552" w14:textId="77777777" w:rsidR="008E7795" w:rsidRPr="000950BA" w:rsidRDefault="008E7795" w:rsidP="00614471">
            <w:pPr>
              <w:pStyle w:val="tabletext11"/>
              <w:rPr>
                <w:ins w:id="122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55856963" w14:textId="77777777" w:rsidR="008E7795" w:rsidRPr="000950BA" w:rsidRDefault="008E7795" w:rsidP="00614471">
            <w:pPr>
              <w:pStyle w:val="tabletext11"/>
              <w:jc w:val="right"/>
              <w:rPr>
                <w:ins w:id="1226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7A28E98E" w14:textId="77777777" w:rsidR="008E7795" w:rsidRPr="000950BA" w:rsidRDefault="008E7795" w:rsidP="00614471">
            <w:pPr>
              <w:pStyle w:val="tabletext11"/>
              <w:jc w:val="right"/>
              <w:rPr>
                <w:ins w:id="1227" w:author="Author"/>
              </w:rPr>
            </w:pPr>
            <w:ins w:id="1228" w:author="Author">
              <w:r w:rsidRPr="000950BA">
                <w:t>2.85</w:t>
              </w:r>
            </w:ins>
          </w:p>
        </w:tc>
        <w:tc>
          <w:tcPr>
            <w:tcW w:w="187" w:type="dxa"/>
            <w:tcBorders>
              <w:bottom w:val="single" w:sz="6" w:space="0" w:color="auto"/>
              <w:right w:val="single" w:sz="6" w:space="0" w:color="auto"/>
            </w:tcBorders>
          </w:tcPr>
          <w:p w14:paraId="0E94F0B0" w14:textId="77777777" w:rsidR="008E7795" w:rsidRPr="000950BA" w:rsidRDefault="008E7795" w:rsidP="00614471">
            <w:pPr>
              <w:pStyle w:val="tabletext11"/>
              <w:rPr>
                <w:ins w:id="122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02E24C69" w14:textId="77777777" w:rsidR="008E7795" w:rsidRPr="000950BA" w:rsidRDefault="008E7795" w:rsidP="00614471">
            <w:pPr>
              <w:pStyle w:val="tabletext11"/>
              <w:jc w:val="right"/>
              <w:rPr>
                <w:ins w:id="1230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3E99FBA9" w14:textId="77777777" w:rsidR="008E7795" w:rsidRPr="000950BA" w:rsidRDefault="008E7795" w:rsidP="00614471">
            <w:pPr>
              <w:pStyle w:val="tabletext11"/>
              <w:jc w:val="right"/>
              <w:rPr>
                <w:ins w:id="1231" w:author="Author"/>
              </w:rPr>
            </w:pPr>
            <w:ins w:id="1232" w:author="Author">
              <w:r w:rsidRPr="000950BA">
                <w:t>0.15</w:t>
              </w:r>
            </w:ins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34585FFC" w14:textId="77777777" w:rsidR="008E7795" w:rsidRPr="000950BA" w:rsidRDefault="008E7795" w:rsidP="00614471">
            <w:pPr>
              <w:pStyle w:val="tabletext11"/>
              <w:rPr>
                <w:ins w:id="123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3D670C02" w14:textId="77777777" w:rsidR="008E7795" w:rsidRPr="000950BA" w:rsidRDefault="008E7795" w:rsidP="00614471">
            <w:pPr>
              <w:pStyle w:val="tabletext11"/>
              <w:jc w:val="right"/>
              <w:rPr>
                <w:ins w:id="1234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35446AD0" w14:textId="77777777" w:rsidR="008E7795" w:rsidRPr="000950BA" w:rsidRDefault="008E7795" w:rsidP="00614471">
            <w:pPr>
              <w:pStyle w:val="tabletext11"/>
              <w:jc w:val="right"/>
              <w:rPr>
                <w:ins w:id="1235" w:author="Author"/>
              </w:rPr>
            </w:pPr>
            <w:ins w:id="1236" w:author="Author">
              <w:r w:rsidRPr="000950BA">
                <w:t>0.15</w:t>
              </w:r>
            </w:ins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1CC28F59" w14:textId="77777777" w:rsidR="008E7795" w:rsidRPr="000950BA" w:rsidRDefault="008E7795" w:rsidP="00614471">
            <w:pPr>
              <w:pStyle w:val="tabletext11"/>
              <w:rPr>
                <w:ins w:id="123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6F01FE61" w14:textId="77777777" w:rsidR="008E7795" w:rsidRPr="000950BA" w:rsidRDefault="008E7795" w:rsidP="00614471">
            <w:pPr>
              <w:pStyle w:val="tabletext11"/>
              <w:jc w:val="right"/>
              <w:rPr>
                <w:ins w:id="1238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3A88C028" w14:textId="77777777" w:rsidR="008E7795" w:rsidRPr="000950BA" w:rsidRDefault="008E7795" w:rsidP="00614471">
            <w:pPr>
              <w:pStyle w:val="tabletext11"/>
              <w:jc w:val="right"/>
              <w:rPr>
                <w:ins w:id="1239" w:author="Author"/>
              </w:rPr>
            </w:pPr>
            <w:ins w:id="1240" w:author="Author">
              <w:r w:rsidRPr="000950BA">
                <w:t>0.24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2B408E2E" w14:textId="77777777" w:rsidR="008E7795" w:rsidRPr="000950BA" w:rsidRDefault="008E7795" w:rsidP="00614471">
            <w:pPr>
              <w:pStyle w:val="tabletext11"/>
              <w:rPr>
                <w:ins w:id="124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669B57C5" w14:textId="77777777" w:rsidR="008E7795" w:rsidRPr="000950BA" w:rsidRDefault="008E7795" w:rsidP="00614471">
            <w:pPr>
              <w:pStyle w:val="tabletext11"/>
              <w:jc w:val="right"/>
              <w:rPr>
                <w:ins w:id="1242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70831155" w14:textId="77777777" w:rsidR="008E7795" w:rsidRPr="000950BA" w:rsidRDefault="008E7795" w:rsidP="00614471">
            <w:pPr>
              <w:pStyle w:val="tabletext11"/>
              <w:jc w:val="right"/>
              <w:rPr>
                <w:ins w:id="1243" w:author="Author"/>
              </w:rPr>
            </w:pPr>
            <w:ins w:id="1244" w:author="Author">
              <w:r w:rsidRPr="000950BA">
                <w:t>0.26</w:t>
              </w:r>
            </w:ins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6F3CD1E0" w14:textId="77777777" w:rsidR="008E7795" w:rsidRPr="000950BA" w:rsidRDefault="008E7795" w:rsidP="00614471">
            <w:pPr>
              <w:pStyle w:val="tabletext11"/>
              <w:rPr>
                <w:ins w:id="1245" w:author="Author"/>
              </w:rPr>
            </w:pPr>
          </w:p>
        </w:tc>
      </w:tr>
    </w:tbl>
    <w:p w14:paraId="05C36452" w14:textId="63F27DAE" w:rsidR="008E7795" w:rsidRDefault="008E7795" w:rsidP="008E7795">
      <w:pPr>
        <w:pStyle w:val="tablecaption"/>
      </w:pPr>
      <w:ins w:id="1246" w:author="Author">
        <w:r w:rsidRPr="000950BA">
          <w:t>Table 270.C.2.c.(1)(LC) Single Interest Coverage Loss Costs</w:t>
        </w:r>
      </w:ins>
    </w:p>
    <w:p w14:paraId="68CC79DD" w14:textId="076C0495" w:rsidR="008E7795" w:rsidRDefault="008E7795" w:rsidP="008E7795">
      <w:pPr>
        <w:pStyle w:val="isonormal"/>
        <w:jc w:val="left"/>
      </w:pPr>
    </w:p>
    <w:p w14:paraId="4637ECB1" w14:textId="77777777" w:rsidR="008E7795" w:rsidRDefault="008E7795" w:rsidP="008E7795">
      <w:pPr>
        <w:pStyle w:val="isonormal"/>
        <w:sectPr w:rsidR="008E7795" w:rsidSect="008E7795">
          <w:pgSz w:w="12240" w:h="15840"/>
          <w:pgMar w:top="1400" w:right="960" w:bottom="1560" w:left="1200" w:header="0" w:footer="480" w:gutter="0"/>
          <w:cols w:space="480"/>
          <w:docGrid w:linePitch="272"/>
        </w:sectPr>
      </w:pPr>
    </w:p>
    <w:p w14:paraId="6A801851" w14:textId="77777777" w:rsidR="008E7795" w:rsidRPr="00223979" w:rsidRDefault="008E7795" w:rsidP="008E7795">
      <w:pPr>
        <w:pStyle w:val="boxrule"/>
        <w:rPr>
          <w:ins w:id="1247" w:author="Author"/>
        </w:rPr>
      </w:pPr>
      <w:ins w:id="1248" w:author="Author">
        <w:r w:rsidRPr="00223979">
          <w:lastRenderedPageBreak/>
          <w:t>289.  NON-OWNERSHIP LIABILITY</w:t>
        </w:r>
      </w:ins>
    </w:p>
    <w:p w14:paraId="4F31C958" w14:textId="77777777" w:rsidR="008E7795" w:rsidRPr="00223979" w:rsidRDefault="008E7795" w:rsidP="008E7795">
      <w:pPr>
        <w:pStyle w:val="isonormal"/>
        <w:rPr>
          <w:ins w:id="1249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8E7795" w:rsidRPr="00223979" w14:paraId="72C4BFE2" w14:textId="77777777" w:rsidTr="00614471">
        <w:trPr>
          <w:cantSplit/>
          <w:trHeight w:val="190"/>
          <w:ins w:id="1250" w:author="Author"/>
        </w:trPr>
        <w:tc>
          <w:tcPr>
            <w:tcW w:w="200" w:type="dxa"/>
          </w:tcPr>
          <w:p w14:paraId="440620B7" w14:textId="77777777" w:rsidR="008E7795" w:rsidRPr="00223979" w:rsidRDefault="008E7795" w:rsidP="00614471">
            <w:pPr>
              <w:pStyle w:val="tablehead"/>
              <w:rPr>
                <w:ins w:id="125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1EDF6" w14:textId="77777777" w:rsidR="008E7795" w:rsidRPr="00223979" w:rsidRDefault="008E7795" w:rsidP="00614471">
            <w:pPr>
              <w:pStyle w:val="tablehead"/>
              <w:rPr>
                <w:ins w:id="1252" w:author="Author"/>
              </w:rPr>
            </w:pPr>
            <w:ins w:id="1253" w:author="Author">
              <w:r w:rsidRPr="00223979">
                <w:t>Class</w:t>
              </w:r>
              <w:r w:rsidRPr="00223979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2DC45" w14:textId="77777777" w:rsidR="008E7795" w:rsidRPr="00223979" w:rsidRDefault="008E7795" w:rsidP="00614471">
            <w:pPr>
              <w:pStyle w:val="tablehead"/>
              <w:rPr>
                <w:ins w:id="1254" w:author="Author"/>
              </w:rPr>
            </w:pPr>
            <w:ins w:id="1255" w:author="Author">
              <w:r w:rsidRPr="00223979">
                <w:t>Total Number Of</w:t>
              </w:r>
              <w:r w:rsidRPr="00223979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91E1A" w14:textId="77777777" w:rsidR="008E7795" w:rsidRPr="00223979" w:rsidRDefault="008E7795" w:rsidP="00614471">
            <w:pPr>
              <w:pStyle w:val="tablehead"/>
              <w:rPr>
                <w:ins w:id="1256" w:author="Author"/>
              </w:rPr>
            </w:pPr>
            <w:ins w:id="1257" w:author="Author">
              <w:r w:rsidRPr="00223979">
                <w:t>Liability Base</w:t>
              </w:r>
              <w:r w:rsidRPr="00223979">
                <w:br/>
                <w:t>Loss Cost</w:t>
              </w:r>
            </w:ins>
          </w:p>
        </w:tc>
      </w:tr>
      <w:tr w:rsidR="008E7795" w:rsidRPr="00223979" w14:paraId="6E7F8B63" w14:textId="77777777" w:rsidTr="00614471">
        <w:trPr>
          <w:cantSplit/>
          <w:trHeight w:val="190"/>
          <w:ins w:id="1258" w:author="Author"/>
        </w:trPr>
        <w:tc>
          <w:tcPr>
            <w:tcW w:w="200" w:type="dxa"/>
          </w:tcPr>
          <w:p w14:paraId="01022549" w14:textId="77777777" w:rsidR="008E7795" w:rsidRPr="00223979" w:rsidRDefault="008E7795" w:rsidP="00614471">
            <w:pPr>
              <w:pStyle w:val="tabletext11"/>
              <w:rPr>
                <w:ins w:id="125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5D0F73" w14:textId="77777777" w:rsidR="008E7795" w:rsidRPr="00223979" w:rsidRDefault="008E7795" w:rsidP="00614471">
            <w:pPr>
              <w:pStyle w:val="tabletext11"/>
              <w:jc w:val="center"/>
              <w:rPr>
                <w:ins w:id="1260" w:author="Author"/>
              </w:rPr>
            </w:pPr>
            <w:ins w:id="1261" w:author="Author">
              <w:r w:rsidRPr="00223979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6F2695E1" w14:textId="77777777" w:rsidR="008E7795" w:rsidRPr="00223979" w:rsidRDefault="008E7795" w:rsidP="00614471">
            <w:pPr>
              <w:pStyle w:val="tabletext11"/>
              <w:jc w:val="right"/>
              <w:rPr>
                <w:ins w:id="1262" w:author="Author"/>
              </w:rPr>
            </w:pPr>
            <w:ins w:id="1263" w:author="Author">
              <w:r w:rsidRPr="00223979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3650BBA5" w14:textId="77777777" w:rsidR="008E7795" w:rsidRPr="00223979" w:rsidRDefault="008E7795" w:rsidP="00614471">
            <w:pPr>
              <w:pStyle w:val="tabletext11"/>
              <w:jc w:val="both"/>
              <w:rPr>
                <w:ins w:id="1264" w:author="Author"/>
              </w:rPr>
            </w:pPr>
            <w:ins w:id="1265" w:author="Author">
              <w:r w:rsidRPr="00223979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523B79CA" w14:textId="77777777" w:rsidR="008E7795" w:rsidRPr="00223979" w:rsidRDefault="008E7795" w:rsidP="00614471">
            <w:pPr>
              <w:pStyle w:val="tabletext11"/>
              <w:jc w:val="right"/>
              <w:rPr>
                <w:ins w:id="1266" w:author="Author"/>
              </w:rPr>
            </w:pPr>
            <w:ins w:id="1267" w:author="Author">
              <w:r w:rsidRPr="00223979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BC13D9" w14:textId="77777777" w:rsidR="008E7795" w:rsidRPr="00223979" w:rsidRDefault="008E7795" w:rsidP="00614471">
            <w:pPr>
              <w:pStyle w:val="tabletext11"/>
              <w:rPr>
                <w:ins w:id="126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0524107" w14:textId="77777777" w:rsidR="008E7795" w:rsidRPr="00223979" w:rsidRDefault="008E7795" w:rsidP="00614471">
            <w:pPr>
              <w:pStyle w:val="tabletext11"/>
              <w:jc w:val="right"/>
              <w:rPr>
                <w:ins w:id="1269" w:author="Author"/>
              </w:rPr>
            </w:pPr>
            <w:ins w:id="1270" w:author="Author">
              <w:r w:rsidRPr="00223979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E95712E" w14:textId="77777777" w:rsidR="008E7795" w:rsidRPr="00223979" w:rsidRDefault="008E7795" w:rsidP="00614471">
            <w:pPr>
              <w:pStyle w:val="tabletext11"/>
              <w:tabs>
                <w:tab w:val="decimal" w:pos="340"/>
              </w:tabs>
              <w:jc w:val="right"/>
              <w:rPr>
                <w:ins w:id="1271" w:author="Author"/>
              </w:rPr>
            </w:pPr>
            <w:ins w:id="1272" w:author="Author">
              <w:r w:rsidRPr="00223979">
                <w:t>42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62397B4" w14:textId="77777777" w:rsidR="008E7795" w:rsidRPr="00223979" w:rsidRDefault="008E7795" w:rsidP="00614471">
            <w:pPr>
              <w:pStyle w:val="tabletext11"/>
              <w:tabs>
                <w:tab w:val="decimal" w:pos="340"/>
              </w:tabs>
              <w:rPr>
                <w:ins w:id="1273" w:author="Author"/>
              </w:rPr>
            </w:pPr>
          </w:p>
        </w:tc>
      </w:tr>
      <w:tr w:rsidR="008E7795" w:rsidRPr="00223979" w14:paraId="6583FBFA" w14:textId="77777777" w:rsidTr="00614471">
        <w:trPr>
          <w:cantSplit/>
          <w:trHeight w:val="190"/>
          <w:ins w:id="1274" w:author="Author"/>
        </w:trPr>
        <w:tc>
          <w:tcPr>
            <w:tcW w:w="200" w:type="dxa"/>
          </w:tcPr>
          <w:p w14:paraId="2E133B3E" w14:textId="77777777" w:rsidR="008E7795" w:rsidRPr="00223979" w:rsidRDefault="008E7795" w:rsidP="00614471">
            <w:pPr>
              <w:pStyle w:val="tabletext11"/>
              <w:rPr>
                <w:ins w:id="127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2D4911E" w14:textId="77777777" w:rsidR="008E7795" w:rsidRPr="00223979" w:rsidRDefault="008E7795" w:rsidP="00614471">
            <w:pPr>
              <w:pStyle w:val="tabletext11"/>
              <w:jc w:val="center"/>
              <w:rPr>
                <w:ins w:id="1276" w:author="Author"/>
              </w:rPr>
            </w:pPr>
            <w:ins w:id="1277" w:author="Author">
              <w:r w:rsidRPr="00223979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FCFEC57" w14:textId="77777777" w:rsidR="008E7795" w:rsidRPr="00223979" w:rsidRDefault="008E7795" w:rsidP="00614471">
            <w:pPr>
              <w:pStyle w:val="tabletext11"/>
              <w:jc w:val="right"/>
              <w:rPr>
                <w:ins w:id="1278" w:author="Author"/>
              </w:rPr>
            </w:pPr>
            <w:ins w:id="1279" w:author="Author">
              <w:r w:rsidRPr="00223979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06AA812D" w14:textId="77777777" w:rsidR="008E7795" w:rsidRPr="00223979" w:rsidRDefault="008E7795" w:rsidP="00614471">
            <w:pPr>
              <w:pStyle w:val="tabletext11"/>
              <w:jc w:val="both"/>
              <w:rPr>
                <w:ins w:id="1280" w:author="Author"/>
              </w:rPr>
            </w:pPr>
            <w:ins w:id="1281" w:author="Author">
              <w:r w:rsidRPr="0022397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62A5E55" w14:textId="77777777" w:rsidR="008E7795" w:rsidRPr="00223979" w:rsidRDefault="008E7795" w:rsidP="00614471">
            <w:pPr>
              <w:pStyle w:val="tabletext11"/>
              <w:jc w:val="right"/>
              <w:rPr>
                <w:ins w:id="1282" w:author="Author"/>
              </w:rPr>
            </w:pPr>
            <w:ins w:id="1283" w:author="Author">
              <w:r w:rsidRPr="00223979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271CB8E" w14:textId="77777777" w:rsidR="008E7795" w:rsidRPr="00223979" w:rsidRDefault="008E7795" w:rsidP="00614471">
            <w:pPr>
              <w:pStyle w:val="tabletext11"/>
              <w:rPr>
                <w:ins w:id="128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29AD6E9" w14:textId="77777777" w:rsidR="008E7795" w:rsidRPr="00223979" w:rsidRDefault="008E7795" w:rsidP="00614471">
            <w:pPr>
              <w:pStyle w:val="tabletext11"/>
              <w:rPr>
                <w:ins w:id="128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93377B2" w14:textId="77777777" w:rsidR="008E7795" w:rsidRPr="00223979" w:rsidRDefault="008E7795" w:rsidP="00614471">
            <w:pPr>
              <w:pStyle w:val="tabletext11"/>
              <w:tabs>
                <w:tab w:val="decimal" w:pos="340"/>
              </w:tabs>
              <w:jc w:val="right"/>
              <w:rPr>
                <w:ins w:id="1286" w:author="Author"/>
              </w:rPr>
            </w:pPr>
            <w:ins w:id="1287" w:author="Author">
              <w:r w:rsidRPr="00223979">
                <w:t>89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683B357" w14:textId="77777777" w:rsidR="008E7795" w:rsidRPr="00223979" w:rsidRDefault="008E7795" w:rsidP="00614471">
            <w:pPr>
              <w:pStyle w:val="tabletext11"/>
              <w:tabs>
                <w:tab w:val="decimal" w:pos="340"/>
              </w:tabs>
              <w:rPr>
                <w:ins w:id="1288" w:author="Author"/>
              </w:rPr>
            </w:pPr>
          </w:p>
        </w:tc>
      </w:tr>
      <w:tr w:rsidR="008E7795" w:rsidRPr="00223979" w14:paraId="064E47F1" w14:textId="77777777" w:rsidTr="00614471">
        <w:trPr>
          <w:cantSplit/>
          <w:trHeight w:val="190"/>
          <w:ins w:id="1289" w:author="Author"/>
        </w:trPr>
        <w:tc>
          <w:tcPr>
            <w:tcW w:w="200" w:type="dxa"/>
          </w:tcPr>
          <w:p w14:paraId="13668AD4" w14:textId="77777777" w:rsidR="008E7795" w:rsidRPr="00223979" w:rsidRDefault="008E7795" w:rsidP="00614471">
            <w:pPr>
              <w:pStyle w:val="tabletext11"/>
              <w:rPr>
                <w:ins w:id="129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FE894CC" w14:textId="77777777" w:rsidR="008E7795" w:rsidRPr="00223979" w:rsidRDefault="008E7795" w:rsidP="00614471">
            <w:pPr>
              <w:pStyle w:val="tabletext11"/>
              <w:jc w:val="center"/>
              <w:rPr>
                <w:ins w:id="1291" w:author="Author"/>
              </w:rPr>
            </w:pPr>
            <w:ins w:id="1292" w:author="Author">
              <w:r w:rsidRPr="00223979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8A12F45" w14:textId="77777777" w:rsidR="008E7795" w:rsidRPr="00223979" w:rsidRDefault="008E7795" w:rsidP="00614471">
            <w:pPr>
              <w:pStyle w:val="tabletext11"/>
              <w:jc w:val="right"/>
              <w:rPr>
                <w:ins w:id="1293" w:author="Author"/>
              </w:rPr>
            </w:pPr>
            <w:ins w:id="1294" w:author="Author">
              <w:r w:rsidRPr="00223979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5A9F701D" w14:textId="77777777" w:rsidR="008E7795" w:rsidRPr="00223979" w:rsidRDefault="008E7795" w:rsidP="00614471">
            <w:pPr>
              <w:pStyle w:val="tabletext11"/>
              <w:jc w:val="both"/>
              <w:rPr>
                <w:ins w:id="1295" w:author="Author"/>
              </w:rPr>
            </w:pPr>
            <w:ins w:id="1296" w:author="Author">
              <w:r w:rsidRPr="0022397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19CE0BA" w14:textId="77777777" w:rsidR="008E7795" w:rsidRPr="00223979" w:rsidRDefault="008E7795" w:rsidP="00614471">
            <w:pPr>
              <w:pStyle w:val="tabletext11"/>
              <w:jc w:val="right"/>
              <w:rPr>
                <w:ins w:id="1297" w:author="Author"/>
              </w:rPr>
            </w:pPr>
            <w:ins w:id="1298" w:author="Author">
              <w:r w:rsidRPr="00223979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A661164" w14:textId="77777777" w:rsidR="008E7795" w:rsidRPr="00223979" w:rsidRDefault="008E7795" w:rsidP="00614471">
            <w:pPr>
              <w:pStyle w:val="tabletext11"/>
              <w:rPr>
                <w:ins w:id="129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8B610A7" w14:textId="77777777" w:rsidR="008E7795" w:rsidRPr="00223979" w:rsidRDefault="008E7795" w:rsidP="00614471">
            <w:pPr>
              <w:pStyle w:val="tabletext11"/>
              <w:rPr>
                <w:ins w:id="130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BA9C304" w14:textId="77777777" w:rsidR="008E7795" w:rsidRPr="00223979" w:rsidRDefault="008E7795" w:rsidP="00614471">
            <w:pPr>
              <w:pStyle w:val="tabletext11"/>
              <w:tabs>
                <w:tab w:val="decimal" w:pos="340"/>
              </w:tabs>
              <w:jc w:val="right"/>
              <w:rPr>
                <w:ins w:id="1301" w:author="Author"/>
              </w:rPr>
            </w:pPr>
            <w:ins w:id="1302" w:author="Author">
              <w:r w:rsidRPr="00223979">
                <w:t>143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AAB3CF5" w14:textId="77777777" w:rsidR="008E7795" w:rsidRPr="00223979" w:rsidRDefault="008E7795" w:rsidP="00614471">
            <w:pPr>
              <w:pStyle w:val="tabletext11"/>
              <w:tabs>
                <w:tab w:val="decimal" w:pos="340"/>
              </w:tabs>
              <w:rPr>
                <w:ins w:id="1303" w:author="Author"/>
              </w:rPr>
            </w:pPr>
          </w:p>
        </w:tc>
      </w:tr>
      <w:tr w:rsidR="008E7795" w:rsidRPr="00223979" w14:paraId="1F4726E0" w14:textId="77777777" w:rsidTr="00614471">
        <w:trPr>
          <w:cantSplit/>
          <w:trHeight w:val="190"/>
          <w:ins w:id="1304" w:author="Author"/>
        </w:trPr>
        <w:tc>
          <w:tcPr>
            <w:tcW w:w="200" w:type="dxa"/>
          </w:tcPr>
          <w:p w14:paraId="042AA03A" w14:textId="77777777" w:rsidR="008E7795" w:rsidRPr="00223979" w:rsidRDefault="008E7795" w:rsidP="00614471">
            <w:pPr>
              <w:pStyle w:val="tabletext11"/>
              <w:rPr>
                <w:ins w:id="130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25182F8" w14:textId="77777777" w:rsidR="008E7795" w:rsidRPr="00223979" w:rsidRDefault="008E7795" w:rsidP="00614471">
            <w:pPr>
              <w:pStyle w:val="tabletext11"/>
              <w:jc w:val="center"/>
              <w:rPr>
                <w:ins w:id="1306" w:author="Author"/>
              </w:rPr>
            </w:pPr>
            <w:ins w:id="1307" w:author="Author">
              <w:r w:rsidRPr="00223979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C1A633F" w14:textId="77777777" w:rsidR="008E7795" w:rsidRPr="00223979" w:rsidRDefault="008E7795" w:rsidP="00614471">
            <w:pPr>
              <w:pStyle w:val="tabletext11"/>
              <w:jc w:val="right"/>
              <w:rPr>
                <w:ins w:id="1308" w:author="Author"/>
              </w:rPr>
            </w:pPr>
            <w:ins w:id="1309" w:author="Author">
              <w:r w:rsidRPr="00223979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5B5E4B2A" w14:textId="77777777" w:rsidR="008E7795" w:rsidRPr="00223979" w:rsidRDefault="008E7795" w:rsidP="00614471">
            <w:pPr>
              <w:pStyle w:val="tabletext11"/>
              <w:jc w:val="both"/>
              <w:rPr>
                <w:ins w:id="1310" w:author="Author"/>
              </w:rPr>
            </w:pPr>
            <w:ins w:id="1311" w:author="Author">
              <w:r w:rsidRPr="0022397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B767DF2" w14:textId="77777777" w:rsidR="008E7795" w:rsidRPr="00223979" w:rsidRDefault="008E7795" w:rsidP="00614471">
            <w:pPr>
              <w:pStyle w:val="tabletext11"/>
              <w:jc w:val="right"/>
              <w:rPr>
                <w:ins w:id="1312" w:author="Author"/>
              </w:rPr>
            </w:pPr>
            <w:ins w:id="1313" w:author="Author">
              <w:r w:rsidRPr="00223979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BCA9824" w14:textId="77777777" w:rsidR="008E7795" w:rsidRPr="00223979" w:rsidRDefault="008E7795" w:rsidP="00614471">
            <w:pPr>
              <w:pStyle w:val="tabletext11"/>
              <w:rPr>
                <w:ins w:id="131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63B4DC8" w14:textId="77777777" w:rsidR="008E7795" w:rsidRPr="00223979" w:rsidRDefault="008E7795" w:rsidP="00614471">
            <w:pPr>
              <w:pStyle w:val="tabletext11"/>
              <w:rPr>
                <w:ins w:id="131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C23CE0A" w14:textId="77777777" w:rsidR="008E7795" w:rsidRPr="00223979" w:rsidRDefault="008E7795" w:rsidP="00614471">
            <w:pPr>
              <w:pStyle w:val="tabletext11"/>
              <w:tabs>
                <w:tab w:val="decimal" w:pos="340"/>
              </w:tabs>
              <w:jc w:val="right"/>
              <w:rPr>
                <w:ins w:id="1316" w:author="Author"/>
              </w:rPr>
            </w:pPr>
            <w:ins w:id="1317" w:author="Author">
              <w:r w:rsidRPr="00223979">
                <w:t>241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4A4546A" w14:textId="77777777" w:rsidR="008E7795" w:rsidRPr="00223979" w:rsidRDefault="008E7795" w:rsidP="00614471">
            <w:pPr>
              <w:pStyle w:val="tabletext11"/>
              <w:tabs>
                <w:tab w:val="decimal" w:pos="340"/>
              </w:tabs>
              <w:rPr>
                <w:ins w:id="1318" w:author="Author"/>
              </w:rPr>
            </w:pPr>
          </w:p>
        </w:tc>
      </w:tr>
      <w:tr w:rsidR="008E7795" w:rsidRPr="00223979" w14:paraId="60B6734E" w14:textId="77777777" w:rsidTr="00614471">
        <w:trPr>
          <w:cantSplit/>
          <w:trHeight w:val="190"/>
          <w:ins w:id="1319" w:author="Author"/>
        </w:trPr>
        <w:tc>
          <w:tcPr>
            <w:tcW w:w="200" w:type="dxa"/>
          </w:tcPr>
          <w:p w14:paraId="07AB13FA" w14:textId="77777777" w:rsidR="008E7795" w:rsidRPr="00223979" w:rsidRDefault="008E7795" w:rsidP="00614471">
            <w:pPr>
              <w:pStyle w:val="tabletext11"/>
              <w:rPr>
                <w:ins w:id="132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92A24ED" w14:textId="77777777" w:rsidR="008E7795" w:rsidRPr="00223979" w:rsidRDefault="008E7795" w:rsidP="00614471">
            <w:pPr>
              <w:pStyle w:val="tabletext11"/>
              <w:jc w:val="center"/>
              <w:rPr>
                <w:ins w:id="1321" w:author="Author"/>
              </w:rPr>
            </w:pPr>
            <w:ins w:id="1322" w:author="Author">
              <w:r w:rsidRPr="00223979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0D78065" w14:textId="77777777" w:rsidR="008E7795" w:rsidRPr="00223979" w:rsidRDefault="008E7795" w:rsidP="00614471">
            <w:pPr>
              <w:pStyle w:val="tabletext11"/>
              <w:jc w:val="right"/>
              <w:rPr>
                <w:ins w:id="1323" w:author="Author"/>
              </w:rPr>
            </w:pPr>
            <w:ins w:id="1324" w:author="Author">
              <w:r w:rsidRPr="00223979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16659CE7" w14:textId="77777777" w:rsidR="008E7795" w:rsidRPr="00223979" w:rsidRDefault="008E7795" w:rsidP="00614471">
            <w:pPr>
              <w:pStyle w:val="tabletext11"/>
              <w:jc w:val="both"/>
              <w:rPr>
                <w:ins w:id="1325" w:author="Author"/>
              </w:rPr>
            </w:pPr>
            <w:ins w:id="1326" w:author="Author">
              <w:r w:rsidRPr="0022397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3410749" w14:textId="77777777" w:rsidR="008E7795" w:rsidRPr="00223979" w:rsidRDefault="008E7795" w:rsidP="00614471">
            <w:pPr>
              <w:pStyle w:val="tabletext11"/>
              <w:jc w:val="right"/>
              <w:rPr>
                <w:ins w:id="1327" w:author="Author"/>
              </w:rPr>
            </w:pPr>
            <w:ins w:id="1328" w:author="Author">
              <w:r w:rsidRPr="00223979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0C14C4C" w14:textId="77777777" w:rsidR="008E7795" w:rsidRPr="00223979" w:rsidRDefault="008E7795" w:rsidP="00614471">
            <w:pPr>
              <w:pStyle w:val="tabletext11"/>
              <w:rPr>
                <w:ins w:id="132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298ABBF" w14:textId="77777777" w:rsidR="008E7795" w:rsidRPr="00223979" w:rsidRDefault="008E7795" w:rsidP="00614471">
            <w:pPr>
              <w:pStyle w:val="tabletext11"/>
              <w:rPr>
                <w:ins w:id="133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6017158" w14:textId="77777777" w:rsidR="008E7795" w:rsidRPr="00223979" w:rsidRDefault="008E7795" w:rsidP="00614471">
            <w:pPr>
              <w:pStyle w:val="tabletext11"/>
              <w:tabs>
                <w:tab w:val="decimal" w:pos="340"/>
              </w:tabs>
              <w:jc w:val="right"/>
              <w:rPr>
                <w:ins w:id="1331" w:author="Author"/>
              </w:rPr>
            </w:pPr>
            <w:ins w:id="1332" w:author="Author">
              <w:r w:rsidRPr="00223979">
                <w:t>630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065E95E" w14:textId="77777777" w:rsidR="008E7795" w:rsidRPr="00223979" w:rsidRDefault="008E7795" w:rsidP="00614471">
            <w:pPr>
              <w:pStyle w:val="tabletext11"/>
              <w:tabs>
                <w:tab w:val="decimal" w:pos="340"/>
              </w:tabs>
              <w:rPr>
                <w:ins w:id="1333" w:author="Author"/>
              </w:rPr>
            </w:pPr>
          </w:p>
        </w:tc>
      </w:tr>
      <w:tr w:rsidR="008E7795" w:rsidRPr="00223979" w14:paraId="5565EE89" w14:textId="77777777" w:rsidTr="00614471">
        <w:trPr>
          <w:cantSplit/>
          <w:trHeight w:val="190"/>
          <w:ins w:id="1334" w:author="Author"/>
        </w:trPr>
        <w:tc>
          <w:tcPr>
            <w:tcW w:w="200" w:type="dxa"/>
          </w:tcPr>
          <w:p w14:paraId="527269B7" w14:textId="77777777" w:rsidR="008E7795" w:rsidRPr="00223979" w:rsidRDefault="008E7795" w:rsidP="00614471">
            <w:pPr>
              <w:pStyle w:val="tabletext11"/>
              <w:rPr>
                <w:ins w:id="133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A4E7105" w14:textId="77777777" w:rsidR="008E7795" w:rsidRPr="00223979" w:rsidRDefault="008E7795" w:rsidP="00614471">
            <w:pPr>
              <w:pStyle w:val="tabletext11"/>
              <w:jc w:val="center"/>
              <w:rPr>
                <w:ins w:id="1336" w:author="Author"/>
              </w:rPr>
            </w:pPr>
            <w:ins w:id="1337" w:author="Author">
              <w:r w:rsidRPr="00223979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E5270A1" w14:textId="77777777" w:rsidR="008E7795" w:rsidRPr="00223979" w:rsidRDefault="008E7795" w:rsidP="00614471">
            <w:pPr>
              <w:pStyle w:val="tabletext11"/>
              <w:jc w:val="right"/>
              <w:rPr>
                <w:ins w:id="1338" w:author="Author"/>
              </w:rPr>
            </w:pPr>
            <w:ins w:id="1339" w:author="Author">
              <w:r w:rsidRPr="00223979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BB7C9F3" w14:textId="77777777" w:rsidR="008E7795" w:rsidRPr="00223979" w:rsidRDefault="008E7795" w:rsidP="00614471">
            <w:pPr>
              <w:pStyle w:val="tabletext11"/>
              <w:jc w:val="both"/>
              <w:rPr>
                <w:ins w:id="1340" w:author="Author"/>
              </w:rPr>
            </w:pPr>
            <w:ins w:id="1341" w:author="Author">
              <w:r w:rsidRPr="0022397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4CB33B1" w14:textId="77777777" w:rsidR="008E7795" w:rsidRPr="00223979" w:rsidRDefault="008E7795" w:rsidP="00614471">
            <w:pPr>
              <w:pStyle w:val="tabletext11"/>
              <w:jc w:val="right"/>
              <w:rPr>
                <w:ins w:id="1342" w:author="Author"/>
              </w:rPr>
            </w:pPr>
            <w:ins w:id="1343" w:author="Author">
              <w:r w:rsidRPr="00223979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28ABA8F" w14:textId="77777777" w:rsidR="008E7795" w:rsidRPr="00223979" w:rsidRDefault="008E7795" w:rsidP="00614471">
            <w:pPr>
              <w:pStyle w:val="tabletext11"/>
              <w:rPr>
                <w:ins w:id="134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F23CEB3" w14:textId="77777777" w:rsidR="008E7795" w:rsidRPr="00223979" w:rsidRDefault="008E7795" w:rsidP="00614471">
            <w:pPr>
              <w:pStyle w:val="tabletext11"/>
              <w:rPr>
                <w:ins w:id="134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BBD7F33" w14:textId="77777777" w:rsidR="008E7795" w:rsidRPr="00223979" w:rsidRDefault="008E7795" w:rsidP="00614471">
            <w:pPr>
              <w:pStyle w:val="tabletext11"/>
              <w:tabs>
                <w:tab w:val="decimal" w:pos="340"/>
              </w:tabs>
              <w:jc w:val="right"/>
              <w:rPr>
                <w:ins w:id="1346" w:author="Author"/>
              </w:rPr>
            </w:pPr>
            <w:ins w:id="1347" w:author="Author">
              <w:r w:rsidRPr="00223979">
                <w:t>1,450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FC576A7" w14:textId="77777777" w:rsidR="008E7795" w:rsidRPr="00223979" w:rsidRDefault="008E7795" w:rsidP="00614471">
            <w:pPr>
              <w:pStyle w:val="tabletext11"/>
              <w:tabs>
                <w:tab w:val="decimal" w:pos="340"/>
              </w:tabs>
              <w:rPr>
                <w:ins w:id="1348" w:author="Author"/>
              </w:rPr>
            </w:pPr>
          </w:p>
        </w:tc>
      </w:tr>
      <w:tr w:rsidR="008E7795" w:rsidRPr="00223979" w14:paraId="72EA3A8A" w14:textId="77777777" w:rsidTr="00614471">
        <w:trPr>
          <w:cantSplit/>
          <w:trHeight w:val="190"/>
          <w:ins w:id="1349" w:author="Author"/>
        </w:trPr>
        <w:tc>
          <w:tcPr>
            <w:tcW w:w="200" w:type="dxa"/>
          </w:tcPr>
          <w:p w14:paraId="427CE000" w14:textId="77777777" w:rsidR="008E7795" w:rsidRPr="00223979" w:rsidRDefault="008E7795" w:rsidP="00614471">
            <w:pPr>
              <w:pStyle w:val="tabletext11"/>
              <w:rPr>
                <w:ins w:id="135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A3EDC" w14:textId="77777777" w:rsidR="008E7795" w:rsidRPr="00223979" w:rsidRDefault="008E7795" w:rsidP="00614471">
            <w:pPr>
              <w:pStyle w:val="tabletext11"/>
              <w:jc w:val="center"/>
              <w:rPr>
                <w:ins w:id="1351" w:author="Author"/>
              </w:rPr>
            </w:pPr>
            <w:ins w:id="1352" w:author="Author">
              <w:r w:rsidRPr="00223979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3A561C" w14:textId="77777777" w:rsidR="008E7795" w:rsidRPr="00223979" w:rsidRDefault="008E7795" w:rsidP="00614471">
            <w:pPr>
              <w:pStyle w:val="tabletext11"/>
              <w:jc w:val="right"/>
              <w:rPr>
                <w:ins w:id="1353" w:author="Author"/>
              </w:rPr>
            </w:pPr>
            <w:ins w:id="1354" w:author="Author">
              <w:r w:rsidRPr="00223979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2206685C" w14:textId="77777777" w:rsidR="008E7795" w:rsidRPr="00223979" w:rsidRDefault="008E7795" w:rsidP="00614471">
            <w:pPr>
              <w:pStyle w:val="tabletext11"/>
              <w:jc w:val="right"/>
              <w:rPr>
                <w:ins w:id="1355" w:author="Author"/>
              </w:rPr>
            </w:pPr>
            <w:ins w:id="1356" w:author="Author">
              <w:r w:rsidRPr="00223979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DE5262" w14:textId="77777777" w:rsidR="008E7795" w:rsidRPr="00223979" w:rsidRDefault="008E7795" w:rsidP="00614471">
            <w:pPr>
              <w:pStyle w:val="tabletext11"/>
              <w:rPr>
                <w:ins w:id="135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6E0B65F2" w14:textId="77777777" w:rsidR="008E7795" w:rsidRPr="00223979" w:rsidRDefault="008E7795" w:rsidP="00614471">
            <w:pPr>
              <w:pStyle w:val="tabletext11"/>
              <w:rPr>
                <w:ins w:id="1358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4652E7EE" w14:textId="77777777" w:rsidR="008E7795" w:rsidRPr="00223979" w:rsidRDefault="008E7795" w:rsidP="00614471">
            <w:pPr>
              <w:pStyle w:val="tabletext11"/>
              <w:tabs>
                <w:tab w:val="decimal" w:pos="340"/>
              </w:tabs>
              <w:jc w:val="right"/>
              <w:rPr>
                <w:ins w:id="1359" w:author="Author"/>
              </w:rPr>
            </w:pPr>
            <w:ins w:id="1360" w:author="Author">
              <w:r w:rsidRPr="00223979">
                <w:t>3,056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986867" w14:textId="77777777" w:rsidR="008E7795" w:rsidRPr="00223979" w:rsidRDefault="008E7795" w:rsidP="00614471">
            <w:pPr>
              <w:pStyle w:val="tabletext11"/>
              <w:tabs>
                <w:tab w:val="decimal" w:pos="340"/>
              </w:tabs>
              <w:rPr>
                <w:ins w:id="1361" w:author="Author"/>
              </w:rPr>
            </w:pPr>
          </w:p>
        </w:tc>
      </w:tr>
    </w:tbl>
    <w:p w14:paraId="55F86DD1" w14:textId="1FE097D9" w:rsidR="008E7795" w:rsidRDefault="008E7795" w:rsidP="008E7795">
      <w:pPr>
        <w:pStyle w:val="tablecaption"/>
      </w:pPr>
      <w:ins w:id="1362" w:author="Author">
        <w:r w:rsidRPr="00223979">
          <w:t>Table 289.B.2.a.(1)(a)(LC) Other Than Auto Service Operations Loss Costs</w:t>
        </w:r>
      </w:ins>
    </w:p>
    <w:p w14:paraId="062E10EA" w14:textId="304B9383" w:rsidR="008E7795" w:rsidRDefault="008E7795" w:rsidP="008E7795">
      <w:pPr>
        <w:pStyle w:val="isonormal"/>
        <w:jc w:val="left"/>
      </w:pPr>
    </w:p>
    <w:p w14:paraId="5AFBEF62" w14:textId="77777777" w:rsidR="008E7795" w:rsidRDefault="008E7795" w:rsidP="008E7795">
      <w:pPr>
        <w:pStyle w:val="isonormal"/>
        <w:sectPr w:rsidR="008E7795" w:rsidSect="008E7795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0E1B7C23" w14:textId="77777777" w:rsidR="008E7795" w:rsidRPr="001E1163" w:rsidRDefault="008E7795" w:rsidP="008E7795">
      <w:pPr>
        <w:pStyle w:val="boxrule"/>
        <w:rPr>
          <w:ins w:id="1363" w:author="Author"/>
        </w:rPr>
      </w:pPr>
      <w:ins w:id="1364" w:author="Author">
        <w:r w:rsidRPr="001E1163">
          <w:lastRenderedPageBreak/>
          <w:t>290.  HIRED AUTOS</w:t>
        </w:r>
      </w:ins>
    </w:p>
    <w:p w14:paraId="4F761604" w14:textId="77777777" w:rsidR="008E7795" w:rsidRPr="001E1163" w:rsidRDefault="008E7795" w:rsidP="008E7795">
      <w:pPr>
        <w:pStyle w:val="isonormal"/>
        <w:rPr>
          <w:ins w:id="136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8E7795" w:rsidRPr="001E1163" w14:paraId="79401B09" w14:textId="77777777" w:rsidTr="00614471">
        <w:trPr>
          <w:cantSplit/>
          <w:trHeight w:val="190"/>
          <w:ins w:id="1366" w:author="Author"/>
        </w:trPr>
        <w:tc>
          <w:tcPr>
            <w:tcW w:w="200" w:type="dxa"/>
          </w:tcPr>
          <w:p w14:paraId="0037865A" w14:textId="77777777" w:rsidR="008E7795" w:rsidRPr="001E1163" w:rsidRDefault="008E7795" w:rsidP="00614471">
            <w:pPr>
              <w:pStyle w:val="tablehead"/>
              <w:rPr>
                <w:ins w:id="1367" w:author="Author"/>
              </w:rPr>
            </w:pPr>
            <w:ins w:id="1368" w:author="Author">
              <w:r w:rsidRPr="001E1163">
                <w:br/>
              </w:r>
            </w:ins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9D793" w14:textId="77777777" w:rsidR="008E7795" w:rsidRPr="001E1163" w:rsidRDefault="008E7795" w:rsidP="00614471">
            <w:pPr>
              <w:pStyle w:val="tablehead"/>
              <w:rPr>
                <w:ins w:id="1369" w:author="Author"/>
              </w:rPr>
            </w:pPr>
            <w:ins w:id="1370" w:author="Author">
              <w:r w:rsidRPr="001E1163">
                <w:t xml:space="preserve">Cost Of Hire Basis – All Territories </w:t>
              </w:r>
              <w:r w:rsidRPr="001E1163">
                <w:br/>
                <w:t xml:space="preserve">Liability Base Loss Cost </w:t>
              </w:r>
            </w:ins>
          </w:p>
        </w:tc>
      </w:tr>
      <w:tr w:rsidR="008E7795" w:rsidRPr="001E1163" w14:paraId="5E8A84CB" w14:textId="77777777" w:rsidTr="00614471">
        <w:trPr>
          <w:cantSplit/>
          <w:trHeight w:val="190"/>
          <w:ins w:id="1371" w:author="Author"/>
        </w:trPr>
        <w:tc>
          <w:tcPr>
            <w:tcW w:w="200" w:type="dxa"/>
          </w:tcPr>
          <w:p w14:paraId="2B5A216E" w14:textId="77777777" w:rsidR="008E7795" w:rsidRPr="001E1163" w:rsidRDefault="008E7795" w:rsidP="00614471">
            <w:pPr>
              <w:pStyle w:val="tabletext11"/>
              <w:rPr>
                <w:ins w:id="1372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C147DC" w14:textId="77777777" w:rsidR="008E7795" w:rsidRPr="001E1163" w:rsidRDefault="008E7795" w:rsidP="00614471">
            <w:pPr>
              <w:pStyle w:val="tabletext11"/>
              <w:jc w:val="right"/>
              <w:rPr>
                <w:ins w:id="1373" w:author="Author"/>
              </w:rPr>
            </w:pPr>
            <w:ins w:id="1374" w:author="Author">
              <w:r w:rsidRPr="001E1163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EA708" w14:textId="77777777" w:rsidR="008E7795" w:rsidRPr="001E1163" w:rsidRDefault="008E7795" w:rsidP="00614471">
            <w:pPr>
              <w:pStyle w:val="tabletext11"/>
              <w:rPr>
                <w:ins w:id="1375" w:author="Author"/>
              </w:rPr>
            </w:pPr>
            <w:ins w:id="1376" w:author="Author">
              <w:r w:rsidRPr="001E1163">
                <w:t>0.39</w:t>
              </w:r>
            </w:ins>
          </w:p>
        </w:tc>
      </w:tr>
    </w:tbl>
    <w:p w14:paraId="5E66CC66" w14:textId="3FC656BB" w:rsidR="008E7795" w:rsidRDefault="008E7795" w:rsidP="008E7795">
      <w:pPr>
        <w:pStyle w:val="tablecaption"/>
      </w:pPr>
      <w:ins w:id="1377" w:author="Author">
        <w:r w:rsidRPr="001E1163">
          <w:t>Table 290.B.3.a.(1)(LC) Cost Of Hire Basis Liability Loss Cost</w:t>
        </w:r>
      </w:ins>
    </w:p>
    <w:p w14:paraId="36FA1708" w14:textId="3352523E" w:rsidR="008E7795" w:rsidRDefault="008E7795" w:rsidP="008E7795">
      <w:pPr>
        <w:pStyle w:val="isonormal"/>
        <w:jc w:val="left"/>
      </w:pPr>
    </w:p>
    <w:p w14:paraId="7BB59048" w14:textId="77777777" w:rsidR="008E7795" w:rsidRDefault="008E7795" w:rsidP="008E7795">
      <w:pPr>
        <w:pStyle w:val="isonormal"/>
        <w:sectPr w:rsidR="008E7795" w:rsidSect="008E7795">
          <w:pgSz w:w="12240" w:h="15840"/>
          <w:pgMar w:top="1400" w:right="960" w:bottom="1560" w:left="1200" w:header="0" w:footer="480" w:gutter="0"/>
          <w:cols w:space="0"/>
          <w:docGrid w:linePitch="272"/>
        </w:sectPr>
      </w:pPr>
    </w:p>
    <w:p w14:paraId="7F6D278B" w14:textId="77777777" w:rsidR="008E7795" w:rsidRPr="00CC669D" w:rsidRDefault="008E7795" w:rsidP="008E7795">
      <w:pPr>
        <w:pStyle w:val="boxrule"/>
        <w:rPr>
          <w:ins w:id="1378" w:author="Author"/>
        </w:rPr>
      </w:pPr>
      <w:ins w:id="1379" w:author="Author">
        <w:r w:rsidRPr="00CC669D">
          <w:lastRenderedPageBreak/>
          <w:t>297.  UNINSURED MOTORISTS INSURANCE</w:t>
        </w:r>
      </w:ins>
    </w:p>
    <w:p w14:paraId="1992F669" w14:textId="77777777" w:rsidR="008E7795" w:rsidRPr="00CC669D" w:rsidRDefault="008E7795" w:rsidP="008E7795">
      <w:pPr>
        <w:pStyle w:val="isonormal"/>
        <w:rPr>
          <w:ins w:id="1380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8E7795" w:rsidRPr="00CC669D" w14:paraId="27A8A2D8" w14:textId="77777777" w:rsidTr="00614471">
        <w:trPr>
          <w:cantSplit/>
          <w:trHeight w:val="190"/>
          <w:ins w:id="1381" w:author="Author"/>
        </w:trPr>
        <w:tc>
          <w:tcPr>
            <w:tcW w:w="200" w:type="dxa"/>
          </w:tcPr>
          <w:p w14:paraId="3603D7D0" w14:textId="77777777" w:rsidR="008E7795" w:rsidRPr="00CC669D" w:rsidRDefault="008E7795" w:rsidP="00614471">
            <w:pPr>
              <w:pStyle w:val="tabletext11"/>
              <w:rPr>
                <w:ins w:id="1382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B0CD8" w14:textId="77777777" w:rsidR="008E7795" w:rsidRPr="00CC669D" w:rsidRDefault="008E7795" w:rsidP="00614471">
            <w:pPr>
              <w:pStyle w:val="tablehead"/>
              <w:rPr>
                <w:ins w:id="1383" w:author="Author"/>
              </w:rPr>
            </w:pPr>
            <w:ins w:id="1384" w:author="Author">
              <w:r w:rsidRPr="00CC669D">
                <w:t>Uninsured Motorists – Non-stacked</w:t>
              </w:r>
            </w:ins>
          </w:p>
        </w:tc>
      </w:tr>
      <w:tr w:rsidR="008E7795" w:rsidRPr="00CC669D" w14:paraId="1B87F9FE" w14:textId="77777777" w:rsidTr="00614471">
        <w:trPr>
          <w:cantSplit/>
          <w:trHeight w:val="190"/>
          <w:ins w:id="1385" w:author="Author"/>
        </w:trPr>
        <w:tc>
          <w:tcPr>
            <w:tcW w:w="200" w:type="dxa"/>
          </w:tcPr>
          <w:p w14:paraId="0B7C1349" w14:textId="77777777" w:rsidR="008E7795" w:rsidRPr="00CC669D" w:rsidRDefault="008E7795" w:rsidP="00614471">
            <w:pPr>
              <w:pStyle w:val="tablehead"/>
              <w:rPr>
                <w:ins w:id="1386" w:author="Author"/>
              </w:rPr>
            </w:pPr>
            <w:ins w:id="1387" w:author="Author">
              <w:r w:rsidRPr="00CC669D">
                <w:br/>
              </w:r>
              <w:r w:rsidRPr="00CC669D">
                <w:br/>
              </w:r>
              <w:r w:rsidRPr="00CC669D">
                <w:br/>
              </w:r>
              <w:r w:rsidRPr="00CC669D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FC90B1" w14:textId="77777777" w:rsidR="008E7795" w:rsidRPr="00CC669D" w:rsidRDefault="008E7795" w:rsidP="00614471">
            <w:pPr>
              <w:pStyle w:val="tablehead"/>
              <w:rPr>
                <w:ins w:id="1388" w:author="Author"/>
              </w:rPr>
            </w:pPr>
            <w:ins w:id="1389" w:author="Author">
              <w:r w:rsidRPr="00CC669D"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47A07B" w14:textId="77777777" w:rsidR="008E7795" w:rsidRPr="00CC669D" w:rsidRDefault="008E7795" w:rsidP="00614471">
            <w:pPr>
              <w:pStyle w:val="tablehead"/>
              <w:rPr>
                <w:ins w:id="1390" w:author="Author"/>
              </w:rPr>
            </w:pPr>
            <w:ins w:id="1391" w:author="Author">
              <w:r w:rsidRPr="00CC669D">
                <w:t>Private</w:t>
              </w:r>
              <w:r w:rsidRPr="00CC669D">
                <w:br/>
                <w:t>Passenger</w:t>
              </w:r>
              <w:r w:rsidRPr="00CC669D">
                <w:br/>
                <w:t>Types</w:t>
              </w:r>
              <w:r w:rsidRPr="00CC669D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E461C7" w14:textId="77777777" w:rsidR="008E7795" w:rsidRPr="00CC669D" w:rsidRDefault="008E7795" w:rsidP="00614471">
            <w:pPr>
              <w:pStyle w:val="tablehead"/>
              <w:rPr>
                <w:ins w:id="1392" w:author="Author"/>
              </w:rPr>
            </w:pPr>
            <w:ins w:id="1393" w:author="Author">
              <w:r w:rsidRPr="00CC669D">
                <w:t>Other Than</w:t>
              </w:r>
              <w:r w:rsidRPr="00CC669D">
                <w:br/>
                <w:t>Private</w:t>
              </w:r>
              <w:r w:rsidRPr="00CC669D">
                <w:br/>
                <w:t>Passenger</w:t>
              </w:r>
              <w:r w:rsidRPr="00CC669D">
                <w:br/>
                <w:t>Types</w:t>
              </w:r>
              <w:r w:rsidRPr="00CC669D">
                <w:br/>
                <w:t>Per Exposure</w:t>
              </w:r>
            </w:ins>
          </w:p>
        </w:tc>
      </w:tr>
      <w:tr w:rsidR="008E7795" w:rsidRPr="00CC669D" w14:paraId="0323839F" w14:textId="77777777" w:rsidTr="00614471">
        <w:trPr>
          <w:cantSplit/>
          <w:trHeight w:val="190"/>
          <w:ins w:id="1394" w:author="Author"/>
        </w:trPr>
        <w:tc>
          <w:tcPr>
            <w:tcW w:w="200" w:type="dxa"/>
          </w:tcPr>
          <w:p w14:paraId="4A8E51ED" w14:textId="77777777" w:rsidR="008E7795" w:rsidRPr="00CC669D" w:rsidRDefault="008E7795" w:rsidP="00614471">
            <w:pPr>
              <w:pStyle w:val="tabletext11"/>
              <w:rPr>
                <w:ins w:id="13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E9C3F8" w14:textId="77777777" w:rsidR="008E7795" w:rsidRPr="00CC669D" w:rsidRDefault="008E7795" w:rsidP="00614471">
            <w:pPr>
              <w:pStyle w:val="tabletext11"/>
              <w:jc w:val="right"/>
              <w:rPr>
                <w:ins w:id="1396" w:author="Author"/>
              </w:rPr>
            </w:pPr>
            <w:ins w:id="1397" w:author="Author">
              <w:r w:rsidRPr="00CC669D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FD6E3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398" w:author="Author"/>
              </w:rPr>
            </w:pPr>
            <w:ins w:id="1399" w:author="Author">
              <w:r w:rsidRPr="00CC669D">
                <w:t>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B39B7C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400" w:author="Author"/>
              </w:rPr>
            </w:pPr>
            <w:ins w:id="1401" w:author="Author">
              <w:r w:rsidRPr="00CC669D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608F6E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402" w:author="Author"/>
              </w:rPr>
            </w:pPr>
            <w:ins w:id="1403" w:author="Author">
              <w:r w:rsidRPr="00CC669D">
                <w:rPr>
                  <w:rFonts w:cs="Arial"/>
                  <w:color w:val="000000"/>
                  <w:szCs w:val="18"/>
                </w:rPr>
                <w:t>4.22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6B4F53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404" w:author="Author"/>
              </w:rPr>
            </w:pPr>
            <w:ins w:id="1405" w:author="Author">
              <w:r w:rsidRPr="00CC669D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CEDDE6" w14:textId="77777777" w:rsidR="008E7795" w:rsidRPr="00CC669D" w:rsidRDefault="008E7795" w:rsidP="00614471">
            <w:pPr>
              <w:pStyle w:val="tabletext11"/>
              <w:tabs>
                <w:tab w:val="decimal" w:pos="480"/>
              </w:tabs>
              <w:rPr>
                <w:ins w:id="1406" w:author="Author"/>
              </w:rPr>
            </w:pPr>
            <w:ins w:id="1407" w:author="Author">
              <w:r w:rsidRPr="00CC669D">
                <w:rPr>
                  <w:rFonts w:cs="Arial"/>
                  <w:color w:val="000000"/>
                  <w:szCs w:val="18"/>
                </w:rPr>
                <w:t>3.10</w:t>
              </w:r>
            </w:ins>
          </w:p>
        </w:tc>
      </w:tr>
      <w:tr w:rsidR="008E7795" w:rsidRPr="00CC669D" w14:paraId="729956A0" w14:textId="77777777" w:rsidTr="00614471">
        <w:trPr>
          <w:cantSplit/>
          <w:trHeight w:val="190"/>
          <w:ins w:id="1408" w:author="Author"/>
        </w:trPr>
        <w:tc>
          <w:tcPr>
            <w:tcW w:w="200" w:type="dxa"/>
          </w:tcPr>
          <w:p w14:paraId="047D0DAF" w14:textId="77777777" w:rsidR="008E7795" w:rsidRPr="00CC669D" w:rsidRDefault="008E7795" w:rsidP="00614471">
            <w:pPr>
              <w:pStyle w:val="tabletext11"/>
              <w:rPr>
                <w:ins w:id="14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82986A" w14:textId="77777777" w:rsidR="008E7795" w:rsidRPr="00CC669D" w:rsidRDefault="008E7795" w:rsidP="00614471">
            <w:pPr>
              <w:pStyle w:val="tabletext11"/>
              <w:jc w:val="right"/>
              <w:rPr>
                <w:ins w:id="141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E00ED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411" w:author="Author"/>
              </w:rPr>
            </w:pPr>
            <w:ins w:id="1412" w:author="Author">
              <w:r w:rsidRPr="00CC669D">
                <w:t>60,000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165A44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41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91B832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414" w:author="Author"/>
              </w:rPr>
            </w:pPr>
            <w:ins w:id="1415" w:author="Author">
              <w:r w:rsidRPr="00CC669D">
                <w:rPr>
                  <w:rFonts w:cs="Arial"/>
                  <w:color w:val="000000"/>
                  <w:szCs w:val="18"/>
                </w:rPr>
                <w:t>4.47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5439AB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41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353759" w14:textId="77777777" w:rsidR="008E7795" w:rsidRPr="00CC669D" w:rsidRDefault="008E7795" w:rsidP="00614471">
            <w:pPr>
              <w:pStyle w:val="tabletext11"/>
              <w:tabs>
                <w:tab w:val="decimal" w:pos="480"/>
              </w:tabs>
              <w:rPr>
                <w:ins w:id="1417" w:author="Author"/>
              </w:rPr>
            </w:pPr>
            <w:ins w:id="1418" w:author="Author">
              <w:r w:rsidRPr="00CC669D">
                <w:rPr>
                  <w:rFonts w:cs="Arial"/>
                  <w:color w:val="000000"/>
                  <w:szCs w:val="18"/>
                </w:rPr>
                <w:t>3.28</w:t>
              </w:r>
            </w:ins>
          </w:p>
        </w:tc>
      </w:tr>
      <w:tr w:rsidR="008E7795" w:rsidRPr="00CC669D" w14:paraId="541B5DE5" w14:textId="77777777" w:rsidTr="00614471">
        <w:trPr>
          <w:cantSplit/>
          <w:trHeight w:val="190"/>
          <w:ins w:id="1419" w:author="Author"/>
        </w:trPr>
        <w:tc>
          <w:tcPr>
            <w:tcW w:w="200" w:type="dxa"/>
          </w:tcPr>
          <w:p w14:paraId="7F9D3DB8" w14:textId="77777777" w:rsidR="008E7795" w:rsidRPr="00CC669D" w:rsidRDefault="008E7795" w:rsidP="00614471">
            <w:pPr>
              <w:pStyle w:val="tabletext11"/>
              <w:rPr>
                <w:ins w:id="14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55B6F3" w14:textId="77777777" w:rsidR="008E7795" w:rsidRPr="00CC669D" w:rsidRDefault="008E7795" w:rsidP="00614471">
            <w:pPr>
              <w:pStyle w:val="tabletext11"/>
              <w:jc w:val="center"/>
              <w:rPr>
                <w:ins w:id="142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872E6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422" w:author="Author"/>
              </w:rPr>
            </w:pPr>
            <w:ins w:id="1423" w:author="Author">
              <w:r w:rsidRPr="00CC669D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3CCD99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42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A863EF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425" w:author="Author"/>
              </w:rPr>
            </w:pPr>
            <w:ins w:id="1426" w:author="Author">
              <w:r w:rsidRPr="00CC669D">
                <w:rPr>
                  <w:rFonts w:cs="Arial"/>
                  <w:color w:val="000000"/>
                  <w:szCs w:val="18"/>
                </w:rPr>
                <w:t>5.28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0EC39A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42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72EDD9" w14:textId="77777777" w:rsidR="008E7795" w:rsidRPr="00CC669D" w:rsidRDefault="008E7795" w:rsidP="00614471">
            <w:pPr>
              <w:pStyle w:val="tabletext11"/>
              <w:tabs>
                <w:tab w:val="decimal" w:pos="480"/>
              </w:tabs>
              <w:rPr>
                <w:ins w:id="1428" w:author="Author"/>
              </w:rPr>
            </w:pPr>
            <w:ins w:id="1429" w:author="Author">
              <w:r w:rsidRPr="00CC669D">
                <w:rPr>
                  <w:rFonts w:cs="Arial"/>
                  <w:color w:val="000000"/>
                  <w:szCs w:val="18"/>
                </w:rPr>
                <w:t>3.87</w:t>
              </w:r>
            </w:ins>
          </w:p>
        </w:tc>
      </w:tr>
      <w:tr w:rsidR="008E7795" w:rsidRPr="00CC669D" w14:paraId="41A834C7" w14:textId="77777777" w:rsidTr="00614471">
        <w:trPr>
          <w:cantSplit/>
          <w:trHeight w:val="190"/>
          <w:ins w:id="1430" w:author="Author"/>
        </w:trPr>
        <w:tc>
          <w:tcPr>
            <w:tcW w:w="200" w:type="dxa"/>
          </w:tcPr>
          <w:p w14:paraId="38EDFFA5" w14:textId="77777777" w:rsidR="008E7795" w:rsidRPr="00CC669D" w:rsidRDefault="008E7795" w:rsidP="00614471">
            <w:pPr>
              <w:pStyle w:val="tabletext11"/>
              <w:rPr>
                <w:ins w:id="14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754000" w14:textId="77777777" w:rsidR="008E7795" w:rsidRPr="00CC669D" w:rsidRDefault="008E7795" w:rsidP="00614471">
            <w:pPr>
              <w:pStyle w:val="tabletext11"/>
              <w:jc w:val="center"/>
              <w:rPr>
                <w:ins w:id="143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4F86C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433" w:author="Author"/>
              </w:rPr>
            </w:pPr>
            <w:ins w:id="1434" w:author="Author">
              <w:r w:rsidRPr="00CC669D">
                <w:t>125,000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5B1875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43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C61673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436" w:author="Author"/>
              </w:rPr>
            </w:pPr>
            <w:ins w:id="1437" w:author="Author">
              <w:r w:rsidRPr="00CC669D">
                <w:rPr>
                  <w:rFonts w:cs="Arial"/>
                  <w:color w:val="000000"/>
                  <w:szCs w:val="18"/>
                </w:rPr>
                <w:t>5.63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57FA5F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43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2CB1A8" w14:textId="77777777" w:rsidR="008E7795" w:rsidRPr="00CC669D" w:rsidRDefault="008E7795" w:rsidP="00614471">
            <w:pPr>
              <w:pStyle w:val="tabletext11"/>
              <w:tabs>
                <w:tab w:val="decimal" w:pos="480"/>
              </w:tabs>
              <w:rPr>
                <w:ins w:id="1439" w:author="Author"/>
              </w:rPr>
            </w:pPr>
            <w:ins w:id="1440" w:author="Author">
              <w:r w:rsidRPr="00CC669D">
                <w:rPr>
                  <w:rFonts w:cs="Arial"/>
                  <w:color w:val="000000"/>
                  <w:szCs w:val="18"/>
                </w:rPr>
                <w:t>4.13</w:t>
              </w:r>
            </w:ins>
          </w:p>
        </w:tc>
      </w:tr>
      <w:tr w:rsidR="008E7795" w:rsidRPr="00CC669D" w14:paraId="4F430A32" w14:textId="77777777" w:rsidTr="00614471">
        <w:trPr>
          <w:cantSplit/>
          <w:trHeight w:val="190"/>
          <w:ins w:id="1441" w:author="Author"/>
        </w:trPr>
        <w:tc>
          <w:tcPr>
            <w:tcW w:w="200" w:type="dxa"/>
          </w:tcPr>
          <w:p w14:paraId="6CFD9058" w14:textId="77777777" w:rsidR="008E7795" w:rsidRPr="00CC669D" w:rsidRDefault="008E7795" w:rsidP="00614471">
            <w:pPr>
              <w:pStyle w:val="tabletext11"/>
              <w:rPr>
                <w:ins w:id="14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977D9F" w14:textId="77777777" w:rsidR="008E7795" w:rsidRPr="00CC669D" w:rsidRDefault="008E7795" w:rsidP="00614471">
            <w:pPr>
              <w:pStyle w:val="tabletext11"/>
              <w:jc w:val="center"/>
              <w:rPr>
                <w:ins w:id="144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B2E22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444" w:author="Author"/>
              </w:rPr>
            </w:pPr>
            <w:ins w:id="1445" w:author="Author">
              <w:r w:rsidRPr="00CC669D">
                <w:t>150,000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E57B03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44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ACDF76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447" w:author="Author"/>
              </w:rPr>
            </w:pPr>
            <w:ins w:id="1448" w:author="Author">
              <w:r w:rsidRPr="00CC669D">
                <w:rPr>
                  <w:rFonts w:cs="Arial"/>
                  <w:color w:val="000000"/>
                  <w:szCs w:val="18"/>
                </w:rPr>
                <w:t>5.91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055C47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44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B1E249" w14:textId="77777777" w:rsidR="008E7795" w:rsidRPr="00CC669D" w:rsidRDefault="008E7795" w:rsidP="00614471">
            <w:pPr>
              <w:pStyle w:val="tabletext11"/>
              <w:tabs>
                <w:tab w:val="decimal" w:pos="480"/>
              </w:tabs>
              <w:rPr>
                <w:ins w:id="1450" w:author="Author"/>
              </w:rPr>
            </w:pPr>
            <w:ins w:id="1451" w:author="Author">
              <w:r w:rsidRPr="00CC669D">
                <w:rPr>
                  <w:rFonts w:cs="Arial"/>
                  <w:color w:val="000000"/>
                  <w:szCs w:val="18"/>
                </w:rPr>
                <w:t>4.35</w:t>
              </w:r>
            </w:ins>
          </w:p>
        </w:tc>
      </w:tr>
      <w:tr w:rsidR="008E7795" w:rsidRPr="00CC669D" w14:paraId="4F075230" w14:textId="77777777" w:rsidTr="00614471">
        <w:trPr>
          <w:cantSplit/>
          <w:trHeight w:val="190"/>
          <w:ins w:id="1452" w:author="Author"/>
        </w:trPr>
        <w:tc>
          <w:tcPr>
            <w:tcW w:w="200" w:type="dxa"/>
          </w:tcPr>
          <w:p w14:paraId="59EB0DC8" w14:textId="77777777" w:rsidR="008E7795" w:rsidRPr="00CC669D" w:rsidRDefault="008E7795" w:rsidP="00614471">
            <w:pPr>
              <w:pStyle w:val="tabletext11"/>
              <w:rPr>
                <w:ins w:id="14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7CA7E5" w14:textId="77777777" w:rsidR="008E7795" w:rsidRPr="00CC669D" w:rsidRDefault="008E7795" w:rsidP="00614471">
            <w:pPr>
              <w:pStyle w:val="tabletext11"/>
              <w:jc w:val="center"/>
              <w:rPr>
                <w:ins w:id="145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1C7CC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455" w:author="Author"/>
              </w:rPr>
            </w:pPr>
            <w:ins w:id="1456" w:author="Author">
              <w:r w:rsidRPr="00CC669D">
                <w:t>200,000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9A9B27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45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3EE9EE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458" w:author="Author"/>
              </w:rPr>
            </w:pPr>
            <w:ins w:id="1459" w:author="Author">
              <w:r w:rsidRPr="00CC669D">
                <w:rPr>
                  <w:rFonts w:cs="Arial"/>
                  <w:color w:val="000000"/>
                  <w:szCs w:val="18"/>
                </w:rPr>
                <w:t>6.40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A1233C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46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D16B1E" w14:textId="77777777" w:rsidR="008E7795" w:rsidRPr="00CC669D" w:rsidRDefault="008E7795" w:rsidP="00614471">
            <w:pPr>
              <w:pStyle w:val="tabletext11"/>
              <w:tabs>
                <w:tab w:val="decimal" w:pos="480"/>
              </w:tabs>
              <w:rPr>
                <w:ins w:id="1461" w:author="Author"/>
              </w:rPr>
            </w:pPr>
            <w:ins w:id="1462" w:author="Author">
              <w:r w:rsidRPr="00CC669D">
                <w:rPr>
                  <w:rFonts w:cs="Arial"/>
                  <w:color w:val="000000"/>
                  <w:szCs w:val="18"/>
                </w:rPr>
                <w:t>4.71</w:t>
              </w:r>
            </w:ins>
          </w:p>
        </w:tc>
      </w:tr>
      <w:tr w:rsidR="008E7795" w:rsidRPr="00CC669D" w14:paraId="63464C3D" w14:textId="77777777" w:rsidTr="00614471">
        <w:trPr>
          <w:cantSplit/>
          <w:trHeight w:val="190"/>
          <w:ins w:id="1463" w:author="Author"/>
        </w:trPr>
        <w:tc>
          <w:tcPr>
            <w:tcW w:w="200" w:type="dxa"/>
          </w:tcPr>
          <w:p w14:paraId="66E8E8C1" w14:textId="77777777" w:rsidR="008E7795" w:rsidRPr="00CC669D" w:rsidRDefault="008E7795" w:rsidP="00614471">
            <w:pPr>
              <w:pStyle w:val="tabletext11"/>
              <w:rPr>
                <w:ins w:id="14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3634D8" w14:textId="77777777" w:rsidR="008E7795" w:rsidRPr="00CC669D" w:rsidRDefault="008E7795" w:rsidP="00614471">
            <w:pPr>
              <w:pStyle w:val="tabletext11"/>
              <w:jc w:val="center"/>
              <w:rPr>
                <w:ins w:id="146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5F832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466" w:author="Author"/>
              </w:rPr>
            </w:pPr>
            <w:ins w:id="1467" w:author="Author">
              <w:r w:rsidRPr="00CC669D">
                <w:t>250,000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5F52B5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46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F4BA9B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469" w:author="Author"/>
              </w:rPr>
            </w:pPr>
            <w:ins w:id="1470" w:author="Author">
              <w:r w:rsidRPr="00CC669D">
                <w:rPr>
                  <w:rFonts w:cs="Arial"/>
                  <w:color w:val="000000"/>
                  <w:szCs w:val="18"/>
                </w:rPr>
                <w:t>6.75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A77F69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47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CFB457" w14:textId="77777777" w:rsidR="008E7795" w:rsidRPr="00CC669D" w:rsidRDefault="008E7795" w:rsidP="00614471">
            <w:pPr>
              <w:pStyle w:val="tabletext11"/>
              <w:tabs>
                <w:tab w:val="decimal" w:pos="480"/>
              </w:tabs>
              <w:rPr>
                <w:ins w:id="1472" w:author="Author"/>
              </w:rPr>
            </w:pPr>
            <w:ins w:id="1473" w:author="Author">
              <w:r w:rsidRPr="00CC669D">
                <w:rPr>
                  <w:rFonts w:cs="Arial"/>
                  <w:color w:val="000000"/>
                  <w:szCs w:val="18"/>
                </w:rPr>
                <w:t>4.96</w:t>
              </w:r>
            </w:ins>
          </w:p>
        </w:tc>
      </w:tr>
      <w:tr w:rsidR="008E7795" w:rsidRPr="00CC669D" w14:paraId="41F109D5" w14:textId="77777777" w:rsidTr="00614471">
        <w:trPr>
          <w:cantSplit/>
          <w:trHeight w:val="190"/>
          <w:ins w:id="1474" w:author="Author"/>
        </w:trPr>
        <w:tc>
          <w:tcPr>
            <w:tcW w:w="200" w:type="dxa"/>
          </w:tcPr>
          <w:p w14:paraId="1AE7A9D0" w14:textId="77777777" w:rsidR="008E7795" w:rsidRPr="00CC669D" w:rsidRDefault="008E7795" w:rsidP="00614471">
            <w:pPr>
              <w:pStyle w:val="tabletext11"/>
              <w:rPr>
                <w:ins w:id="14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6A4862" w14:textId="77777777" w:rsidR="008E7795" w:rsidRPr="00CC669D" w:rsidRDefault="008E7795" w:rsidP="00614471">
            <w:pPr>
              <w:pStyle w:val="tabletext11"/>
              <w:jc w:val="center"/>
              <w:rPr>
                <w:ins w:id="147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7BDCE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477" w:author="Author"/>
              </w:rPr>
            </w:pPr>
            <w:ins w:id="1478" w:author="Author">
              <w:r w:rsidRPr="00CC669D">
                <w:t>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E95862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47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F08B8D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480" w:author="Author"/>
              </w:rPr>
            </w:pPr>
            <w:ins w:id="1481" w:author="Author">
              <w:r w:rsidRPr="00CC669D">
                <w:rPr>
                  <w:rFonts w:cs="Arial"/>
                  <w:color w:val="000000"/>
                  <w:szCs w:val="18"/>
                </w:rPr>
                <w:t>7.03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26AC6A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48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B132A6" w14:textId="77777777" w:rsidR="008E7795" w:rsidRPr="00CC669D" w:rsidRDefault="008E7795" w:rsidP="00614471">
            <w:pPr>
              <w:pStyle w:val="tabletext11"/>
              <w:tabs>
                <w:tab w:val="decimal" w:pos="480"/>
              </w:tabs>
              <w:rPr>
                <w:ins w:id="1483" w:author="Author"/>
              </w:rPr>
            </w:pPr>
            <w:ins w:id="1484" w:author="Author">
              <w:r w:rsidRPr="00CC669D">
                <w:rPr>
                  <w:rFonts w:cs="Arial"/>
                  <w:color w:val="000000"/>
                  <w:szCs w:val="18"/>
                </w:rPr>
                <w:t>5.17</w:t>
              </w:r>
            </w:ins>
          </w:p>
        </w:tc>
      </w:tr>
      <w:tr w:rsidR="008E7795" w:rsidRPr="00CC669D" w14:paraId="55D3BFBD" w14:textId="77777777" w:rsidTr="00614471">
        <w:trPr>
          <w:cantSplit/>
          <w:trHeight w:val="190"/>
          <w:ins w:id="1485" w:author="Author"/>
        </w:trPr>
        <w:tc>
          <w:tcPr>
            <w:tcW w:w="200" w:type="dxa"/>
          </w:tcPr>
          <w:p w14:paraId="57131036" w14:textId="77777777" w:rsidR="008E7795" w:rsidRPr="00CC669D" w:rsidRDefault="008E7795" w:rsidP="00614471">
            <w:pPr>
              <w:pStyle w:val="tabletext11"/>
              <w:rPr>
                <w:ins w:id="14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61CDAC" w14:textId="77777777" w:rsidR="008E7795" w:rsidRPr="00CC669D" w:rsidRDefault="008E7795" w:rsidP="00614471">
            <w:pPr>
              <w:pStyle w:val="tabletext11"/>
              <w:jc w:val="center"/>
              <w:rPr>
                <w:ins w:id="148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C0218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488" w:author="Author"/>
              </w:rPr>
            </w:pPr>
            <w:ins w:id="1489" w:author="Author">
              <w:r w:rsidRPr="00CC669D">
                <w:t>350,000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893EE9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49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3F7BF0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491" w:author="Author"/>
              </w:rPr>
            </w:pPr>
            <w:ins w:id="1492" w:author="Author">
              <w:r w:rsidRPr="00CC669D">
                <w:rPr>
                  <w:rFonts w:cs="Arial"/>
                  <w:color w:val="000000"/>
                  <w:szCs w:val="18"/>
                </w:rPr>
                <w:t>7.24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827370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49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9373F2" w14:textId="77777777" w:rsidR="008E7795" w:rsidRPr="00CC669D" w:rsidRDefault="008E7795" w:rsidP="00614471">
            <w:pPr>
              <w:pStyle w:val="tabletext11"/>
              <w:tabs>
                <w:tab w:val="decimal" w:pos="480"/>
              </w:tabs>
              <w:rPr>
                <w:ins w:id="1494" w:author="Author"/>
              </w:rPr>
            </w:pPr>
            <w:ins w:id="1495" w:author="Author">
              <w:r w:rsidRPr="00CC669D">
                <w:rPr>
                  <w:rFonts w:cs="Arial"/>
                  <w:color w:val="000000"/>
                  <w:szCs w:val="18"/>
                </w:rPr>
                <w:t>5.32</w:t>
              </w:r>
            </w:ins>
          </w:p>
        </w:tc>
      </w:tr>
      <w:tr w:rsidR="008E7795" w:rsidRPr="00CC669D" w14:paraId="142609AE" w14:textId="77777777" w:rsidTr="00614471">
        <w:trPr>
          <w:cantSplit/>
          <w:trHeight w:val="190"/>
          <w:ins w:id="1496" w:author="Author"/>
        </w:trPr>
        <w:tc>
          <w:tcPr>
            <w:tcW w:w="200" w:type="dxa"/>
          </w:tcPr>
          <w:p w14:paraId="376F91AC" w14:textId="77777777" w:rsidR="008E7795" w:rsidRPr="00CC669D" w:rsidRDefault="008E7795" w:rsidP="00614471">
            <w:pPr>
              <w:pStyle w:val="tabletext11"/>
              <w:rPr>
                <w:ins w:id="14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344F6C" w14:textId="77777777" w:rsidR="008E7795" w:rsidRPr="00CC669D" w:rsidRDefault="008E7795" w:rsidP="00614471">
            <w:pPr>
              <w:pStyle w:val="tabletext11"/>
              <w:jc w:val="center"/>
              <w:rPr>
                <w:ins w:id="149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7B734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499" w:author="Author"/>
              </w:rPr>
            </w:pPr>
            <w:ins w:id="1500" w:author="Author">
              <w:r w:rsidRPr="00CC669D">
                <w:t>400,000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9C1EFB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50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D5BE6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502" w:author="Author"/>
              </w:rPr>
            </w:pPr>
            <w:ins w:id="1503" w:author="Author">
              <w:r w:rsidRPr="00CC669D">
                <w:rPr>
                  <w:rFonts w:cs="Arial"/>
                  <w:color w:val="000000"/>
                  <w:szCs w:val="18"/>
                </w:rPr>
                <w:t>7.49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9B62CA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50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29D03A" w14:textId="77777777" w:rsidR="008E7795" w:rsidRPr="00CC669D" w:rsidRDefault="008E7795" w:rsidP="00614471">
            <w:pPr>
              <w:pStyle w:val="tabletext11"/>
              <w:tabs>
                <w:tab w:val="decimal" w:pos="480"/>
              </w:tabs>
              <w:rPr>
                <w:ins w:id="1505" w:author="Author"/>
              </w:rPr>
            </w:pPr>
            <w:ins w:id="1506" w:author="Author">
              <w:r w:rsidRPr="00CC669D">
                <w:rPr>
                  <w:rFonts w:cs="Arial"/>
                  <w:color w:val="000000"/>
                  <w:szCs w:val="18"/>
                </w:rPr>
                <w:t>5.50</w:t>
              </w:r>
            </w:ins>
          </w:p>
        </w:tc>
      </w:tr>
      <w:tr w:rsidR="008E7795" w:rsidRPr="00CC669D" w14:paraId="6F40D375" w14:textId="77777777" w:rsidTr="00614471">
        <w:trPr>
          <w:cantSplit/>
          <w:trHeight w:val="190"/>
          <w:ins w:id="1507" w:author="Author"/>
        </w:trPr>
        <w:tc>
          <w:tcPr>
            <w:tcW w:w="200" w:type="dxa"/>
          </w:tcPr>
          <w:p w14:paraId="124E0C10" w14:textId="77777777" w:rsidR="008E7795" w:rsidRPr="00CC669D" w:rsidRDefault="008E7795" w:rsidP="00614471">
            <w:pPr>
              <w:pStyle w:val="tabletext11"/>
              <w:rPr>
                <w:ins w:id="15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318FF6" w14:textId="77777777" w:rsidR="008E7795" w:rsidRPr="00CC669D" w:rsidRDefault="008E7795" w:rsidP="00614471">
            <w:pPr>
              <w:pStyle w:val="tabletext11"/>
              <w:jc w:val="center"/>
              <w:rPr>
                <w:ins w:id="150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CBB84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510" w:author="Author"/>
              </w:rPr>
            </w:pPr>
            <w:ins w:id="1511" w:author="Author">
              <w:r w:rsidRPr="00CC669D">
                <w:t>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62870E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51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3DE3A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513" w:author="Author"/>
              </w:rPr>
            </w:pPr>
            <w:ins w:id="1514" w:author="Author">
              <w:r w:rsidRPr="00CC669D">
                <w:rPr>
                  <w:rFonts w:cs="Arial"/>
                  <w:color w:val="000000"/>
                  <w:szCs w:val="18"/>
                </w:rPr>
                <w:t>7.77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D1557A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51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C8ED35" w14:textId="77777777" w:rsidR="008E7795" w:rsidRPr="00CC669D" w:rsidRDefault="008E7795" w:rsidP="00614471">
            <w:pPr>
              <w:pStyle w:val="tabletext11"/>
              <w:tabs>
                <w:tab w:val="decimal" w:pos="480"/>
              </w:tabs>
              <w:rPr>
                <w:ins w:id="1516" w:author="Author"/>
              </w:rPr>
            </w:pPr>
            <w:ins w:id="1517" w:author="Author">
              <w:r w:rsidRPr="00CC669D">
                <w:rPr>
                  <w:rFonts w:cs="Arial"/>
                  <w:color w:val="000000"/>
                  <w:szCs w:val="18"/>
                </w:rPr>
                <w:t>5.71</w:t>
              </w:r>
            </w:ins>
          </w:p>
        </w:tc>
      </w:tr>
      <w:tr w:rsidR="008E7795" w:rsidRPr="00CC669D" w14:paraId="3D63809A" w14:textId="77777777" w:rsidTr="00614471">
        <w:trPr>
          <w:cantSplit/>
          <w:trHeight w:val="190"/>
          <w:ins w:id="1518" w:author="Author"/>
        </w:trPr>
        <w:tc>
          <w:tcPr>
            <w:tcW w:w="200" w:type="dxa"/>
          </w:tcPr>
          <w:p w14:paraId="24FD1B1A" w14:textId="77777777" w:rsidR="008E7795" w:rsidRPr="00CC669D" w:rsidRDefault="008E7795" w:rsidP="00614471">
            <w:pPr>
              <w:pStyle w:val="tabletext11"/>
              <w:rPr>
                <w:ins w:id="15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0587FE" w14:textId="77777777" w:rsidR="008E7795" w:rsidRPr="00CC669D" w:rsidRDefault="008E7795" w:rsidP="00614471">
            <w:pPr>
              <w:pStyle w:val="tabletext11"/>
              <w:jc w:val="center"/>
              <w:rPr>
                <w:ins w:id="152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EE30D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521" w:author="Author"/>
              </w:rPr>
            </w:pPr>
            <w:ins w:id="1522" w:author="Author">
              <w:r w:rsidRPr="00CC669D">
                <w:t>600,000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996A60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52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2BA11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524" w:author="Author"/>
              </w:rPr>
            </w:pPr>
            <w:ins w:id="1525" w:author="Author">
              <w:r w:rsidRPr="00CC669D">
                <w:rPr>
                  <w:rFonts w:cs="Arial"/>
                  <w:color w:val="000000"/>
                  <w:szCs w:val="18"/>
                </w:rPr>
                <w:t>8.01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F90C2C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52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54C056" w14:textId="77777777" w:rsidR="008E7795" w:rsidRPr="00CC669D" w:rsidRDefault="008E7795" w:rsidP="00614471">
            <w:pPr>
              <w:pStyle w:val="tabletext11"/>
              <w:tabs>
                <w:tab w:val="decimal" w:pos="480"/>
              </w:tabs>
              <w:rPr>
                <w:ins w:id="1527" w:author="Author"/>
              </w:rPr>
            </w:pPr>
            <w:ins w:id="1528" w:author="Author">
              <w:r w:rsidRPr="00CC669D">
                <w:rPr>
                  <w:rFonts w:cs="Arial"/>
                  <w:color w:val="000000"/>
                  <w:szCs w:val="18"/>
                </w:rPr>
                <w:t>5.90</w:t>
              </w:r>
            </w:ins>
          </w:p>
        </w:tc>
      </w:tr>
      <w:tr w:rsidR="008E7795" w:rsidRPr="00CC669D" w14:paraId="056E7EB4" w14:textId="77777777" w:rsidTr="00614471">
        <w:trPr>
          <w:cantSplit/>
          <w:trHeight w:val="190"/>
          <w:ins w:id="1529" w:author="Author"/>
        </w:trPr>
        <w:tc>
          <w:tcPr>
            <w:tcW w:w="200" w:type="dxa"/>
          </w:tcPr>
          <w:p w14:paraId="2D497A39" w14:textId="77777777" w:rsidR="008E7795" w:rsidRPr="00CC669D" w:rsidRDefault="008E7795" w:rsidP="00614471">
            <w:pPr>
              <w:pStyle w:val="tabletext11"/>
              <w:rPr>
                <w:ins w:id="15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E2B438" w14:textId="77777777" w:rsidR="008E7795" w:rsidRPr="00CC669D" w:rsidRDefault="008E7795" w:rsidP="00614471">
            <w:pPr>
              <w:pStyle w:val="tabletext11"/>
              <w:jc w:val="center"/>
              <w:rPr>
                <w:ins w:id="153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8CE8A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532" w:author="Author"/>
              </w:rPr>
            </w:pPr>
            <w:ins w:id="1533" w:author="Author">
              <w:r w:rsidRPr="00CC669D">
                <w:t>750,000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886A43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53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6155FE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535" w:author="Author"/>
              </w:rPr>
            </w:pPr>
            <w:ins w:id="1536" w:author="Author">
              <w:r w:rsidRPr="00CC669D">
                <w:rPr>
                  <w:rFonts w:cs="Arial"/>
                  <w:color w:val="000000"/>
                  <w:szCs w:val="18"/>
                </w:rPr>
                <w:t>8.30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2CE051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53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A6649C" w14:textId="77777777" w:rsidR="008E7795" w:rsidRPr="00CC669D" w:rsidRDefault="008E7795" w:rsidP="00614471">
            <w:pPr>
              <w:pStyle w:val="tabletext11"/>
              <w:tabs>
                <w:tab w:val="decimal" w:pos="480"/>
              </w:tabs>
              <w:rPr>
                <w:ins w:id="1538" w:author="Author"/>
              </w:rPr>
            </w:pPr>
            <w:ins w:id="1539" w:author="Author">
              <w:r w:rsidRPr="00CC669D">
                <w:rPr>
                  <w:rFonts w:cs="Arial"/>
                  <w:color w:val="000000"/>
                  <w:szCs w:val="18"/>
                </w:rPr>
                <w:t>6.11</w:t>
              </w:r>
            </w:ins>
          </w:p>
        </w:tc>
      </w:tr>
      <w:tr w:rsidR="008E7795" w:rsidRPr="00CC669D" w14:paraId="73DD752B" w14:textId="77777777" w:rsidTr="00614471">
        <w:trPr>
          <w:cantSplit/>
          <w:trHeight w:val="190"/>
          <w:ins w:id="1540" w:author="Author"/>
        </w:trPr>
        <w:tc>
          <w:tcPr>
            <w:tcW w:w="200" w:type="dxa"/>
          </w:tcPr>
          <w:p w14:paraId="7AFF848C" w14:textId="77777777" w:rsidR="008E7795" w:rsidRPr="00CC669D" w:rsidRDefault="008E7795" w:rsidP="00614471">
            <w:pPr>
              <w:pStyle w:val="tabletext11"/>
              <w:rPr>
                <w:ins w:id="15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8CE1CD" w14:textId="77777777" w:rsidR="008E7795" w:rsidRPr="00CC669D" w:rsidRDefault="008E7795" w:rsidP="00614471">
            <w:pPr>
              <w:pStyle w:val="tabletext11"/>
              <w:jc w:val="center"/>
              <w:rPr>
                <w:ins w:id="154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F4187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543" w:author="Author"/>
              </w:rPr>
            </w:pPr>
            <w:ins w:id="1544" w:author="Author">
              <w:r w:rsidRPr="00CC669D">
                <w:t>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419987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54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ABC6CD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546" w:author="Author"/>
              </w:rPr>
            </w:pPr>
            <w:ins w:id="1547" w:author="Author">
              <w:r w:rsidRPr="00CC669D">
                <w:rPr>
                  <w:rFonts w:cs="Arial"/>
                  <w:color w:val="000000"/>
                  <w:szCs w:val="18"/>
                </w:rPr>
                <w:t>8.61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F6A2EF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54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D552FC" w14:textId="77777777" w:rsidR="008E7795" w:rsidRPr="00CC669D" w:rsidRDefault="008E7795" w:rsidP="00614471">
            <w:pPr>
              <w:pStyle w:val="tabletext11"/>
              <w:tabs>
                <w:tab w:val="decimal" w:pos="480"/>
              </w:tabs>
              <w:rPr>
                <w:ins w:id="1549" w:author="Author"/>
              </w:rPr>
            </w:pPr>
            <w:ins w:id="1550" w:author="Author">
              <w:r w:rsidRPr="00CC669D">
                <w:rPr>
                  <w:rFonts w:cs="Arial"/>
                  <w:color w:val="000000"/>
                  <w:szCs w:val="18"/>
                </w:rPr>
                <w:t>6.34</w:t>
              </w:r>
            </w:ins>
          </w:p>
        </w:tc>
      </w:tr>
      <w:tr w:rsidR="008E7795" w:rsidRPr="00CC669D" w14:paraId="02DDFCF3" w14:textId="77777777" w:rsidTr="00614471">
        <w:trPr>
          <w:cantSplit/>
          <w:trHeight w:val="190"/>
          <w:ins w:id="1551" w:author="Author"/>
        </w:trPr>
        <w:tc>
          <w:tcPr>
            <w:tcW w:w="200" w:type="dxa"/>
          </w:tcPr>
          <w:p w14:paraId="11E4FAD8" w14:textId="77777777" w:rsidR="008E7795" w:rsidRPr="00CC669D" w:rsidRDefault="008E7795" w:rsidP="00614471">
            <w:pPr>
              <w:pStyle w:val="tabletext11"/>
              <w:rPr>
                <w:ins w:id="15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7ECA4" w14:textId="77777777" w:rsidR="008E7795" w:rsidRPr="00CC669D" w:rsidRDefault="008E7795" w:rsidP="00614471">
            <w:pPr>
              <w:pStyle w:val="tabletext11"/>
              <w:jc w:val="center"/>
              <w:rPr>
                <w:ins w:id="155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DFD95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554" w:author="Author"/>
              </w:rPr>
            </w:pPr>
            <w:ins w:id="1555" w:author="Author">
              <w:r w:rsidRPr="00CC669D">
                <w:t>1,500,000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B62B33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55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A416D9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557" w:author="Author"/>
              </w:rPr>
            </w:pPr>
            <w:ins w:id="1558" w:author="Author">
              <w:r w:rsidRPr="00CC669D">
                <w:rPr>
                  <w:rFonts w:cs="Arial"/>
                  <w:color w:val="000000"/>
                  <w:szCs w:val="18"/>
                </w:rPr>
                <w:t>9.04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0D5C11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55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920531" w14:textId="77777777" w:rsidR="008E7795" w:rsidRPr="00CC669D" w:rsidRDefault="008E7795" w:rsidP="00614471">
            <w:pPr>
              <w:pStyle w:val="tabletext11"/>
              <w:tabs>
                <w:tab w:val="decimal" w:pos="480"/>
              </w:tabs>
              <w:rPr>
                <w:ins w:id="1560" w:author="Author"/>
              </w:rPr>
            </w:pPr>
            <w:ins w:id="1561" w:author="Author">
              <w:r w:rsidRPr="00CC669D">
                <w:rPr>
                  <w:rFonts w:cs="Arial"/>
                  <w:color w:val="000000"/>
                  <w:szCs w:val="18"/>
                </w:rPr>
                <w:t>6.64</w:t>
              </w:r>
            </w:ins>
          </w:p>
        </w:tc>
      </w:tr>
      <w:tr w:rsidR="008E7795" w:rsidRPr="00CC669D" w14:paraId="7297A893" w14:textId="77777777" w:rsidTr="00614471">
        <w:trPr>
          <w:cantSplit/>
          <w:trHeight w:val="190"/>
          <w:ins w:id="1562" w:author="Author"/>
        </w:trPr>
        <w:tc>
          <w:tcPr>
            <w:tcW w:w="200" w:type="dxa"/>
          </w:tcPr>
          <w:p w14:paraId="193DA915" w14:textId="77777777" w:rsidR="008E7795" w:rsidRPr="00CC669D" w:rsidRDefault="008E7795" w:rsidP="00614471">
            <w:pPr>
              <w:pStyle w:val="tabletext11"/>
              <w:rPr>
                <w:ins w:id="15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8C43F3" w14:textId="77777777" w:rsidR="008E7795" w:rsidRPr="00CC669D" w:rsidRDefault="008E7795" w:rsidP="00614471">
            <w:pPr>
              <w:pStyle w:val="tabletext11"/>
              <w:jc w:val="center"/>
              <w:rPr>
                <w:ins w:id="156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7B066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565" w:author="Author"/>
              </w:rPr>
            </w:pPr>
            <w:ins w:id="1566" w:author="Author">
              <w:r w:rsidRPr="00CC669D">
                <w:t>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D6FAEA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56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64D63F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568" w:author="Author"/>
              </w:rPr>
            </w:pPr>
            <w:ins w:id="1569" w:author="Author">
              <w:r w:rsidRPr="00CC669D">
                <w:rPr>
                  <w:rFonts w:cs="Arial"/>
                  <w:color w:val="000000"/>
                  <w:szCs w:val="18"/>
                </w:rPr>
                <w:t>9.25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7C16AA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57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7E4130" w14:textId="77777777" w:rsidR="008E7795" w:rsidRPr="00CC669D" w:rsidRDefault="008E7795" w:rsidP="00614471">
            <w:pPr>
              <w:pStyle w:val="tabletext11"/>
              <w:tabs>
                <w:tab w:val="decimal" w:pos="480"/>
              </w:tabs>
              <w:rPr>
                <w:ins w:id="1571" w:author="Author"/>
              </w:rPr>
            </w:pPr>
            <w:ins w:id="1572" w:author="Author">
              <w:r w:rsidRPr="00CC669D">
                <w:rPr>
                  <w:rFonts w:cs="Arial"/>
                  <w:color w:val="000000"/>
                  <w:szCs w:val="18"/>
                </w:rPr>
                <w:t>6.80</w:t>
              </w:r>
            </w:ins>
          </w:p>
        </w:tc>
      </w:tr>
    </w:tbl>
    <w:p w14:paraId="3F2AFCF3" w14:textId="77777777" w:rsidR="008E7795" w:rsidRPr="00CC669D" w:rsidRDefault="008E7795" w:rsidP="008E7795">
      <w:pPr>
        <w:pStyle w:val="tablecaption"/>
        <w:rPr>
          <w:ins w:id="1573" w:author="Author"/>
        </w:rPr>
      </w:pPr>
      <w:ins w:id="1574" w:author="Author">
        <w:r w:rsidRPr="00CC669D">
          <w:t>Table 297.B.1.c.(1)(a)(LC) Single Limits Non-stacked – Uninsured Motorists Bodily Injury Coverage Loss Costs</w:t>
        </w:r>
      </w:ins>
    </w:p>
    <w:p w14:paraId="6F36BF54" w14:textId="77777777" w:rsidR="008E7795" w:rsidRPr="00CC669D" w:rsidRDefault="008E7795" w:rsidP="008E7795">
      <w:pPr>
        <w:pStyle w:val="isonormal"/>
        <w:rPr>
          <w:ins w:id="1575" w:author="Author"/>
        </w:rPr>
      </w:pPr>
    </w:p>
    <w:p w14:paraId="2256FD8B" w14:textId="77777777" w:rsidR="008E7795" w:rsidRPr="00CC669D" w:rsidRDefault="008E7795" w:rsidP="008E7795">
      <w:pPr>
        <w:pStyle w:val="space8"/>
        <w:rPr>
          <w:ins w:id="1576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8E7795" w:rsidRPr="00CC669D" w14:paraId="6C60AA77" w14:textId="77777777" w:rsidTr="00614471">
        <w:trPr>
          <w:cantSplit/>
          <w:trHeight w:val="190"/>
          <w:ins w:id="1577" w:author="Author"/>
        </w:trPr>
        <w:tc>
          <w:tcPr>
            <w:tcW w:w="200" w:type="dxa"/>
          </w:tcPr>
          <w:p w14:paraId="7E497311" w14:textId="77777777" w:rsidR="008E7795" w:rsidRPr="00CC669D" w:rsidRDefault="008E7795" w:rsidP="00614471">
            <w:pPr>
              <w:pStyle w:val="tabletext11"/>
              <w:rPr>
                <w:ins w:id="1578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4E82" w14:textId="77777777" w:rsidR="008E7795" w:rsidRPr="00CC669D" w:rsidRDefault="008E7795" w:rsidP="00614471">
            <w:pPr>
              <w:pStyle w:val="tablehead"/>
              <w:rPr>
                <w:ins w:id="1579" w:author="Author"/>
              </w:rPr>
            </w:pPr>
            <w:ins w:id="1580" w:author="Author">
              <w:r w:rsidRPr="00CC669D">
                <w:t>Underinsured Motorists – Non-stacked</w:t>
              </w:r>
            </w:ins>
          </w:p>
        </w:tc>
      </w:tr>
      <w:tr w:rsidR="008E7795" w:rsidRPr="00CC669D" w14:paraId="0A6F58E7" w14:textId="77777777" w:rsidTr="00614471">
        <w:trPr>
          <w:cantSplit/>
          <w:trHeight w:val="190"/>
          <w:ins w:id="1581" w:author="Author"/>
        </w:trPr>
        <w:tc>
          <w:tcPr>
            <w:tcW w:w="200" w:type="dxa"/>
          </w:tcPr>
          <w:p w14:paraId="53787DE2" w14:textId="77777777" w:rsidR="008E7795" w:rsidRPr="00CC669D" w:rsidRDefault="008E7795" w:rsidP="00614471">
            <w:pPr>
              <w:pStyle w:val="tablehead"/>
              <w:rPr>
                <w:ins w:id="1582" w:author="Author"/>
              </w:rPr>
            </w:pPr>
            <w:ins w:id="1583" w:author="Author">
              <w:r w:rsidRPr="00CC669D">
                <w:br/>
              </w:r>
              <w:r w:rsidRPr="00CC669D">
                <w:br/>
              </w:r>
              <w:r w:rsidRPr="00CC669D">
                <w:br/>
              </w:r>
              <w:r w:rsidRPr="00CC669D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821B3F" w14:textId="77777777" w:rsidR="008E7795" w:rsidRPr="00CC669D" w:rsidRDefault="008E7795" w:rsidP="00614471">
            <w:pPr>
              <w:pStyle w:val="tablehead"/>
              <w:rPr>
                <w:ins w:id="1584" w:author="Author"/>
              </w:rPr>
            </w:pPr>
            <w:ins w:id="1585" w:author="Author">
              <w:r w:rsidRPr="00CC669D"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5C190E" w14:textId="77777777" w:rsidR="008E7795" w:rsidRPr="00CC669D" w:rsidRDefault="008E7795" w:rsidP="00614471">
            <w:pPr>
              <w:pStyle w:val="tablehead"/>
              <w:rPr>
                <w:ins w:id="1586" w:author="Author"/>
              </w:rPr>
            </w:pPr>
            <w:ins w:id="1587" w:author="Author">
              <w:r w:rsidRPr="00CC669D">
                <w:t>Private</w:t>
              </w:r>
              <w:r w:rsidRPr="00CC669D">
                <w:br/>
                <w:t>Passenger</w:t>
              </w:r>
              <w:r w:rsidRPr="00CC669D">
                <w:br/>
                <w:t>Types</w:t>
              </w:r>
              <w:r w:rsidRPr="00CC669D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39E768" w14:textId="77777777" w:rsidR="008E7795" w:rsidRPr="00CC669D" w:rsidRDefault="008E7795" w:rsidP="00614471">
            <w:pPr>
              <w:pStyle w:val="tablehead"/>
              <w:rPr>
                <w:ins w:id="1588" w:author="Author"/>
              </w:rPr>
            </w:pPr>
            <w:ins w:id="1589" w:author="Author">
              <w:r w:rsidRPr="00CC669D">
                <w:t>Other Than</w:t>
              </w:r>
              <w:r w:rsidRPr="00CC669D">
                <w:br/>
                <w:t>Private</w:t>
              </w:r>
              <w:r w:rsidRPr="00CC669D">
                <w:br/>
                <w:t>Passenger</w:t>
              </w:r>
              <w:r w:rsidRPr="00CC669D">
                <w:br/>
                <w:t>Types</w:t>
              </w:r>
              <w:r w:rsidRPr="00CC669D">
                <w:br/>
                <w:t>Per Exposure</w:t>
              </w:r>
            </w:ins>
          </w:p>
        </w:tc>
      </w:tr>
      <w:tr w:rsidR="008E7795" w:rsidRPr="00CC669D" w14:paraId="1543CAE3" w14:textId="77777777" w:rsidTr="00614471">
        <w:trPr>
          <w:cantSplit/>
          <w:trHeight w:val="190"/>
          <w:ins w:id="1590" w:author="Author"/>
        </w:trPr>
        <w:tc>
          <w:tcPr>
            <w:tcW w:w="200" w:type="dxa"/>
          </w:tcPr>
          <w:p w14:paraId="6CB23A68" w14:textId="77777777" w:rsidR="008E7795" w:rsidRPr="00CC669D" w:rsidRDefault="008E7795" w:rsidP="00614471">
            <w:pPr>
              <w:pStyle w:val="tabletext11"/>
              <w:rPr>
                <w:ins w:id="15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77933B" w14:textId="77777777" w:rsidR="008E7795" w:rsidRPr="00CC669D" w:rsidRDefault="008E7795" w:rsidP="00614471">
            <w:pPr>
              <w:pStyle w:val="tabletext11"/>
              <w:jc w:val="right"/>
              <w:rPr>
                <w:ins w:id="1592" w:author="Author"/>
              </w:rPr>
            </w:pPr>
            <w:ins w:id="1593" w:author="Author">
              <w:r w:rsidRPr="00CC669D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80431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594" w:author="Author"/>
              </w:rPr>
            </w:pPr>
            <w:ins w:id="1595" w:author="Author">
              <w:r w:rsidRPr="00CC669D">
                <w:t>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A5A9C2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596" w:author="Author"/>
              </w:rPr>
            </w:pPr>
            <w:ins w:id="1597" w:author="Author">
              <w:r w:rsidRPr="00CC669D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6E6F24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598" w:author="Author"/>
              </w:rPr>
            </w:pPr>
            <w:ins w:id="1599" w:author="Author">
              <w:r w:rsidRPr="00CC669D">
                <w:rPr>
                  <w:rFonts w:cs="Arial"/>
                  <w:color w:val="000000"/>
                  <w:szCs w:val="18"/>
                </w:rPr>
                <w:t>2.15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AA6EA0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600" w:author="Author"/>
              </w:rPr>
            </w:pPr>
            <w:ins w:id="1601" w:author="Author">
              <w:r w:rsidRPr="00CC669D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62D2F5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602" w:author="Author"/>
              </w:rPr>
            </w:pPr>
            <w:ins w:id="1603" w:author="Author">
              <w:r w:rsidRPr="00CC669D">
                <w:rPr>
                  <w:rFonts w:cs="Arial"/>
                  <w:color w:val="000000"/>
                  <w:szCs w:val="18"/>
                </w:rPr>
                <w:t>1.40</w:t>
              </w:r>
            </w:ins>
          </w:p>
        </w:tc>
      </w:tr>
      <w:tr w:rsidR="008E7795" w:rsidRPr="00CC669D" w14:paraId="062A7356" w14:textId="77777777" w:rsidTr="00614471">
        <w:trPr>
          <w:cantSplit/>
          <w:trHeight w:val="190"/>
          <w:ins w:id="1604" w:author="Author"/>
        </w:trPr>
        <w:tc>
          <w:tcPr>
            <w:tcW w:w="200" w:type="dxa"/>
          </w:tcPr>
          <w:p w14:paraId="64CB1DAF" w14:textId="77777777" w:rsidR="008E7795" w:rsidRPr="00CC669D" w:rsidRDefault="008E7795" w:rsidP="00614471">
            <w:pPr>
              <w:pStyle w:val="tabletext11"/>
              <w:rPr>
                <w:ins w:id="16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3EBDC1" w14:textId="77777777" w:rsidR="008E7795" w:rsidRPr="00CC669D" w:rsidRDefault="008E7795" w:rsidP="00614471">
            <w:pPr>
              <w:pStyle w:val="tabletext11"/>
              <w:jc w:val="right"/>
              <w:rPr>
                <w:ins w:id="160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286A2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607" w:author="Author"/>
              </w:rPr>
            </w:pPr>
            <w:ins w:id="1608" w:author="Author">
              <w:r w:rsidRPr="00CC669D">
                <w:t>60,000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F3AF72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60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9E83E7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610" w:author="Author"/>
              </w:rPr>
            </w:pPr>
            <w:ins w:id="1611" w:author="Author">
              <w:r w:rsidRPr="00CC669D">
                <w:rPr>
                  <w:rFonts w:cs="Arial"/>
                  <w:color w:val="000000"/>
                  <w:szCs w:val="18"/>
                </w:rPr>
                <w:t>2.55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370671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61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FEE882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613" w:author="Author"/>
              </w:rPr>
            </w:pPr>
            <w:ins w:id="1614" w:author="Author">
              <w:r w:rsidRPr="00CC669D">
                <w:rPr>
                  <w:rFonts w:cs="Arial"/>
                  <w:color w:val="000000"/>
                  <w:szCs w:val="18"/>
                </w:rPr>
                <w:t>1.66</w:t>
              </w:r>
            </w:ins>
          </w:p>
        </w:tc>
      </w:tr>
      <w:tr w:rsidR="008E7795" w:rsidRPr="00CC669D" w14:paraId="6B26E6B9" w14:textId="77777777" w:rsidTr="00614471">
        <w:trPr>
          <w:cantSplit/>
          <w:trHeight w:val="190"/>
          <w:ins w:id="1615" w:author="Author"/>
        </w:trPr>
        <w:tc>
          <w:tcPr>
            <w:tcW w:w="200" w:type="dxa"/>
          </w:tcPr>
          <w:p w14:paraId="25974EE2" w14:textId="77777777" w:rsidR="008E7795" w:rsidRPr="00CC669D" w:rsidRDefault="008E7795" w:rsidP="00614471">
            <w:pPr>
              <w:pStyle w:val="tabletext11"/>
              <w:rPr>
                <w:ins w:id="16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BA071F" w14:textId="77777777" w:rsidR="008E7795" w:rsidRPr="00CC669D" w:rsidRDefault="008E7795" w:rsidP="00614471">
            <w:pPr>
              <w:pStyle w:val="tabletext11"/>
              <w:jc w:val="center"/>
              <w:rPr>
                <w:ins w:id="161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013FE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618" w:author="Author"/>
              </w:rPr>
            </w:pPr>
            <w:ins w:id="1619" w:author="Author">
              <w:r w:rsidRPr="00CC669D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FBC80C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62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3646DA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621" w:author="Author"/>
              </w:rPr>
            </w:pPr>
            <w:ins w:id="1622" w:author="Author">
              <w:r w:rsidRPr="00CC669D">
                <w:rPr>
                  <w:rFonts w:cs="Arial"/>
                  <w:color w:val="000000"/>
                  <w:szCs w:val="18"/>
                </w:rPr>
                <w:t>3.71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4918E0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62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4C10A1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624" w:author="Author"/>
              </w:rPr>
            </w:pPr>
            <w:ins w:id="1625" w:author="Author">
              <w:r w:rsidRPr="00CC669D">
                <w:rPr>
                  <w:rFonts w:cs="Arial"/>
                  <w:color w:val="000000"/>
                  <w:szCs w:val="18"/>
                </w:rPr>
                <w:t>2.41</w:t>
              </w:r>
            </w:ins>
          </w:p>
        </w:tc>
      </w:tr>
      <w:tr w:rsidR="008E7795" w:rsidRPr="00CC669D" w14:paraId="3F58E15E" w14:textId="77777777" w:rsidTr="00614471">
        <w:trPr>
          <w:cantSplit/>
          <w:trHeight w:val="190"/>
          <w:ins w:id="1626" w:author="Author"/>
        </w:trPr>
        <w:tc>
          <w:tcPr>
            <w:tcW w:w="200" w:type="dxa"/>
          </w:tcPr>
          <w:p w14:paraId="4E6E3953" w14:textId="77777777" w:rsidR="008E7795" w:rsidRPr="00CC669D" w:rsidRDefault="008E7795" w:rsidP="00614471">
            <w:pPr>
              <w:pStyle w:val="tabletext11"/>
              <w:rPr>
                <w:ins w:id="16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99F134" w14:textId="77777777" w:rsidR="008E7795" w:rsidRPr="00CC669D" w:rsidRDefault="008E7795" w:rsidP="00614471">
            <w:pPr>
              <w:pStyle w:val="tabletext11"/>
              <w:jc w:val="center"/>
              <w:rPr>
                <w:ins w:id="162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73FBE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629" w:author="Author"/>
              </w:rPr>
            </w:pPr>
            <w:ins w:id="1630" w:author="Author">
              <w:r w:rsidRPr="00CC669D">
                <w:t>125,000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E52C92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63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EBC0FF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632" w:author="Author"/>
              </w:rPr>
            </w:pPr>
            <w:ins w:id="1633" w:author="Author">
              <w:r w:rsidRPr="00CC669D">
                <w:rPr>
                  <w:rFonts w:cs="Arial"/>
                  <w:color w:val="000000"/>
                  <w:szCs w:val="18"/>
                </w:rPr>
                <w:t>4.35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57B5F3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63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EC17C7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635" w:author="Author"/>
              </w:rPr>
            </w:pPr>
            <w:ins w:id="1636" w:author="Author">
              <w:r w:rsidRPr="00CC669D">
                <w:rPr>
                  <w:rFonts w:cs="Arial"/>
                  <w:color w:val="000000"/>
                  <w:szCs w:val="18"/>
                </w:rPr>
                <w:t>2.83</w:t>
              </w:r>
            </w:ins>
          </w:p>
        </w:tc>
      </w:tr>
      <w:tr w:rsidR="008E7795" w:rsidRPr="00CC669D" w14:paraId="04FA86B5" w14:textId="77777777" w:rsidTr="00614471">
        <w:trPr>
          <w:cantSplit/>
          <w:trHeight w:val="190"/>
          <w:ins w:id="1637" w:author="Author"/>
        </w:trPr>
        <w:tc>
          <w:tcPr>
            <w:tcW w:w="200" w:type="dxa"/>
          </w:tcPr>
          <w:p w14:paraId="4FCAB634" w14:textId="77777777" w:rsidR="008E7795" w:rsidRPr="00CC669D" w:rsidRDefault="008E7795" w:rsidP="00614471">
            <w:pPr>
              <w:pStyle w:val="tabletext11"/>
              <w:rPr>
                <w:ins w:id="16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BCC7AD" w14:textId="77777777" w:rsidR="008E7795" w:rsidRPr="00CC669D" w:rsidRDefault="008E7795" w:rsidP="00614471">
            <w:pPr>
              <w:pStyle w:val="tabletext11"/>
              <w:jc w:val="center"/>
              <w:rPr>
                <w:ins w:id="163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50913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640" w:author="Author"/>
              </w:rPr>
            </w:pPr>
            <w:ins w:id="1641" w:author="Author">
              <w:r w:rsidRPr="00CC669D">
                <w:t>150,000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79CD7B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64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CCCEA2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643" w:author="Author"/>
              </w:rPr>
            </w:pPr>
            <w:ins w:id="1644" w:author="Author">
              <w:r w:rsidRPr="00CC669D">
                <w:rPr>
                  <w:rFonts w:cs="Arial"/>
                  <w:color w:val="000000"/>
                  <w:szCs w:val="18"/>
                </w:rPr>
                <w:t>4.91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200CB9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64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94CFF3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646" w:author="Author"/>
              </w:rPr>
            </w:pPr>
            <w:ins w:id="1647" w:author="Author">
              <w:r w:rsidRPr="00CC669D">
                <w:rPr>
                  <w:rFonts w:cs="Arial"/>
                  <w:color w:val="000000"/>
                  <w:szCs w:val="18"/>
                </w:rPr>
                <w:t>3.19</w:t>
              </w:r>
            </w:ins>
          </w:p>
        </w:tc>
      </w:tr>
      <w:tr w:rsidR="008E7795" w:rsidRPr="00CC669D" w14:paraId="3AF9B43E" w14:textId="77777777" w:rsidTr="00614471">
        <w:trPr>
          <w:cantSplit/>
          <w:trHeight w:val="190"/>
          <w:ins w:id="1648" w:author="Author"/>
        </w:trPr>
        <w:tc>
          <w:tcPr>
            <w:tcW w:w="200" w:type="dxa"/>
          </w:tcPr>
          <w:p w14:paraId="1A0E70AC" w14:textId="77777777" w:rsidR="008E7795" w:rsidRPr="00CC669D" w:rsidRDefault="008E7795" w:rsidP="00614471">
            <w:pPr>
              <w:pStyle w:val="tabletext11"/>
              <w:rPr>
                <w:ins w:id="16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0542B0" w14:textId="77777777" w:rsidR="008E7795" w:rsidRPr="00CC669D" w:rsidRDefault="008E7795" w:rsidP="00614471">
            <w:pPr>
              <w:pStyle w:val="tabletext11"/>
              <w:jc w:val="center"/>
              <w:rPr>
                <w:ins w:id="165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C295C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651" w:author="Author"/>
              </w:rPr>
            </w:pPr>
            <w:ins w:id="1652" w:author="Author">
              <w:r w:rsidRPr="00CC669D">
                <w:t>200,000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2B9CF2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65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30A051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654" w:author="Author"/>
              </w:rPr>
            </w:pPr>
            <w:ins w:id="1655" w:author="Author">
              <w:r w:rsidRPr="00CC669D">
                <w:rPr>
                  <w:rFonts w:cs="Arial"/>
                  <w:color w:val="000000"/>
                  <w:szCs w:val="18"/>
                </w:rPr>
                <w:t>5.85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832A4D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65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FAB4DF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657" w:author="Author"/>
              </w:rPr>
            </w:pPr>
            <w:ins w:id="1658" w:author="Author">
              <w:r w:rsidRPr="00CC669D">
                <w:rPr>
                  <w:rFonts w:cs="Arial"/>
                  <w:color w:val="000000"/>
                  <w:szCs w:val="18"/>
                </w:rPr>
                <w:t>3.80</w:t>
              </w:r>
            </w:ins>
          </w:p>
        </w:tc>
      </w:tr>
      <w:tr w:rsidR="008E7795" w:rsidRPr="00CC669D" w14:paraId="3C7856CC" w14:textId="77777777" w:rsidTr="00614471">
        <w:trPr>
          <w:cantSplit/>
          <w:trHeight w:val="190"/>
          <w:ins w:id="1659" w:author="Author"/>
        </w:trPr>
        <w:tc>
          <w:tcPr>
            <w:tcW w:w="200" w:type="dxa"/>
          </w:tcPr>
          <w:p w14:paraId="18847136" w14:textId="77777777" w:rsidR="008E7795" w:rsidRPr="00CC669D" w:rsidRDefault="008E7795" w:rsidP="00614471">
            <w:pPr>
              <w:pStyle w:val="tabletext11"/>
              <w:rPr>
                <w:ins w:id="16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F7F16C" w14:textId="77777777" w:rsidR="008E7795" w:rsidRPr="00CC669D" w:rsidRDefault="008E7795" w:rsidP="00614471">
            <w:pPr>
              <w:pStyle w:val="tabletext11"/>
              <w:jc w:val="center"/>
              <w:rPr>
                <w:ins w:id="166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576AD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662" w:author="Author"/>
              </w:rPr>
            </w:pPr>
            <w:ins w:id="1663" w:author="Author">
              <w:r w:rsidRPr="00CC669D">
                <w:t>250,000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D6BEC4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66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61189A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665" w:author="Author"/>
              </w:rPr>
            </w:pPr>
            <w:ins w:id="1666" w:author="Author">
              <w:r w:rsidRPr="00CC669D">
                <w:rPr>
                  <w:rFonts w:cs="Arial"/>
                  <w:color w:val="000000"/>
                  <w:szCs w:val="18"/>
                </w:rPr>
                <w:t>6.56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F9BD03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66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D4F99A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668" w:author="Author"/>
              </w:rPr>
            </w:pPr>
            <w:ins w:id="1669" w:author="Author">
              <w:r w:rsidRPr="00CC669D">
                <w:rPr>
                  <w:rFonts w:cs="Arial"/>
                  <w:color w:val="000000"/>
                  <w:szCs w:val="18"/>
                </w:rPr>
                <w:t>4.26</w:t>
              </w:r>
            </w:ins>
          </w:p>
        </w:tc>
      </w:tr>
      <w:tr w:rsidR="008E7795" w:rsidRPr="00CC669D" w14:paraId="4652202A" w14:textId="77777777" w:rsidTr="00614471">
        <w:trPr>
          <w:cantSplit/>
          <w:trHeight w:val="190"/>
          <w:ins w:id="1670" w:author="Author"/>
        </w:trPr>
        <w:tc>
          <w:tcPr>
            <w:tcW w:w="200" w:type="dxa"/>
          </w:tcPr>
          <w:p w14:paraId="6FA69F62" w14:textId="77777777" w:rsidR="008E7795" w:rsidRPr="00CC669D" w:rsidRDefault="008E7795" w:rsidP="00614471">
            <w:pPr>
              <w:pStyle w:val="tabletext11"/>
              <w:rPr>
                <w:ins w:id="16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3D532F" w14:textId="77777777" w:rsidR="008E7795" w:rsidRPr="00CC669D" w:rsidRDefault="008E7795" w:rsidP="00614471">
            <w:pPr>
              <w:pStyle w:val="tabletext11"/>
              <w:jc w:val="center"/>
              <w:rPr>
                <w:ins w:id="167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D1128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673" w:author="Author"/>
              </w:rPr>
            </w:pPr>
            <w:ins w:id="1674" w:author="Author">
              <w:r w:rsidRPr="00CC669D">
                <w:t>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7818A0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67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559DF3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676" w:author="Author"/>
              </w:rPr>
            </w:pPr>
            <w:ins w:id="1677" w:author="Author">
              <w:r w:rsidRPr="00CC669D">
                <w:rPr>
                  <w:rFonts w:cs="Arial"/>
                  <w:color w:val="000000"/>
                  <w:szCs w:val="18"/>
                </w:rPr>
                <w:t>7.18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99355C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67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A11291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679" w:author="Author"/>
              </w:rPr>
            </w:pPr>
            <w:ins w:id="1680" w:author="Author">
              <w:r w:rsidRPr="00CC669D">
                <w:rPr>
                  <w:rFonts w:cs="Arial"/>
                  <w:color w:val="000000"/>
                  <w:szCs w:val="18"/>
                </w:rPr>
                <w:t>4.67</w:t>
              </w:r>
            </w:ins>
          </w:p>
        </w:tc>
      </w:tr>
      <w:tr w:rsidR="008E7795" w:rsidRPr="00CC669D" w14:paraId="31DD13EF" w14:textId="77777777" w:rsidTr="00614471">
        <w:trPr>
          <w:cantSplit/>
          <w:trHeight w:val="190"/>
          <w:ins w:id="1681" w:author="Author"/>
        </w:trPr>
        <w:tc>
          <w:tcPr>
            <w:tcW w:w="200" w:type="dxa"/>
          </w:tcPr>
          <w:p w14:paraId="57A8BCC7" w14:textId="77777777" w:rsidR="008E7795" w:rsidRPr="00CC669D" w:rsidRDefault="008E7795" w:rsidP="00614471">
            <w:pPr>
              <w:pStyle w:val="tabletext11"/>
              <w:rPr>
                <w:ins w:id="16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5F101B" w14:textId="77777777" w:rsidR="008E7795" w:rsidRPr="00CC669D" w:rsidRDefault="008E7795" w:rsidP="00614471">
            <w:pPr>
              <w:pStyle w:val="tabletext11"/>
              <w:jc w:val="center"/>
              <w:rPr>
                <w:ins w:id="168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9D8A3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684" w:author="Author"/>
              </w:rPr>
            </w:pPr>
            <w:ins w:id="1685" w:author="Author">
              <w:r w:rsidRPr="00CC669D">
                <w:t>350,000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F8D6BC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68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52A4F7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687" w:author="Author"/>
              </w:rPr>
            </w:pPr>
            <w:ins w:id="1688" w:author="Author">
              <w:r w:rsidRPr="00CC669D">
                <w:rPr>
                  <w:rFonts w:cs="Arial"/>
                  <w:color w:val="000000"/>
                  <w:szCs w:val="18"/>
                </w:rPr>
                <w:t>7.70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8F7A30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68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4F50D7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690" w:author="Author"/>
              </w:rPr>
            </w:pPr>
            <w:ins w:id="1691" w:author="Author">
              <w:r w:rsidRPr="00CC669D">
                <w:rPr>
                  <w:rFonts w:cs="Arial"/>
                  <w:color w:val="000000"/>
                  <w:szCs w:val="18"/>
                </w:rPr>
                <w:t>5.01</w:t>
              </w:r>
            </w:ins>
          </w:p>
        </w:tc>
      </w:tr>
      <w:tr w:rsidR="008E7795" w:rsidRPr="00CC669D" w14:paraId="2E07716D" w14:textId="77777777" w:rsidTr="00614471">
        <w:trPr>
          <w:cantSplit/>
          <w:trHeight w:val="190"/>
          <w:ins w:id="1692" w:author="Author"/>
        </w:trPr>
        <w:tc>
          <w:tcPr>
            <w:tcW w:w="200" w:type="dxa"/>
          </w:tcPr>
          <w:p w14:paraId="09528AC6" w14:textId="77777777" w:rsidR="008E7795" w:rsidRPr="00CC669D" w:rsidRDefault="008E7795" w:rsidP="00614471">
            <w:pPr>
              <w:pStyle w:val="tabletext11"/>
              <w:rPr>
                <w:ins w:id="16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A28454" w14:textId="77777777" w:rsidR="008E7795" w:rsidRPr="00CC669D" w:rsidRDefault="008E7795" w:rsidP="00614471">
            <w:pPr>
              <w:pStyle w:val="tabletext11"/>
              <w:jc w:val="center"/>
              <w:rPr>
                <w:ins w:id="169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B5F68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695" w:author="Author"/>
              </w:rPr>
            </w:pPr>
            <w:ins w:id="1696" w:author="Author">
              <w:r w:rsidRPr="00CC669D">
                <w:t>400,000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481144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69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CB3A8B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698" w:author="Author"/>
              </w:rPr>
            </w:pPr>
            <w:ins w:id="1699" w:author="Author">
              <w:r w:rsidRPr="00CC669D">
                <w:rPr>
                  <w:rFonts w:cs="Arial"/>
                  <w:color w:val="000000"/>
                  <w:szCs w:val="18"/>
                </w:rPr>
                <w:t>8.17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919BFF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70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1A53A4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701" w:author="Author"/>
              </w:rPr>
            </w:pPr>
            <w:ins w:id="1702" w:author="Author">
              <w:r w:rsidRPr="00CC669D">
                <w:rPr>
                  <w:rFonts w:cs="Arial"/>
                  <w:color w:val="000000"/>
                  <w:szCs w:val="18"/>
                </w:rPr>
                <w:t>5.31</w:t>
              </w:r>
            </w:ins>
          </w:p>
        </w:tc>
      </w:tr>
      <w:tr w:rsidR="008E7795" w:rsidRPr="00CC669D" w14:paraId="6870C03D" w14:textId="77777777" w:rsidTr="00614471">
        <w:trPr>
          <w:cantSplit/>
          <w:trHeight w:val="190"/>
          <w:ins w:id="1703" w:author="Author"/>
        </w:trPr>
        <w:tc>
          <w:tcPr>
            <w:tcW w:w="200" w:type="dxa"/>
          </w:tcPr>
          <w:p w14:paraId="6E973AF0" w14:textId="77777777" w:rsidR="008E7795" w:rsidRPr="00CC669D" w:rsidRDefault="008E7795" w:rsidP="00614471">
            <w:pPr>
              <w:pStyle w:val="tabletext11"/>
              <w:rPr>
                <w:ins w:id="17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BCE8F2" w14:textId="77777777" w:rsidR="008E7795" w:rsidRPr="00CC669D" w:rsidRDefault="008E7795" w:rsidP="00614471">
            <w:pPr>
              <w:pStyle w:val="tabletext11"/>
              <w:jc w:val="center"/>
              <w:rPr>
                <w:ins w:id="170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16B25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706" w:author="Author"/>
              </w:rPr>
            </w:pPr>
            <w:ins w:id="1707" w:author="Author">
              <w:r w:rsidRPr="00CC669D">
                <w:t>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B86579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70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19B6AF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709" w:author="Author"/>
              </w:rPr>
            </w:pPr>
            <w:ins w:id="1710" w:author="Author">
              <w:r w:rsidRPr="00CC669D">
                <w:rPr>
                  <w:rFonts w:cs="Arial"/>
                  <w:color w:val="000000"/>
                  <w:szCs w:val="18"/>
                </w:rPr>
                <w:t>8.96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824EC9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71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154E7C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712" w:author="Author"/>
              </w:rPr>
            </w:pPr>
            <w:ins w:id="1713" w:author="Author">
              <w:r w:rsidRPr="00CC669D">
                <w:rPr>
                  <w:rFonts w:cs="Arial"/>
                  <w:color w:val="000000"/>
                  <w:szCs w:val="18"/>
                </w:rPr>
                <w:t>5.82</w:t>
              </w:r>
            </w:ins>
          </w:p>
        </w:tc>
      </w:tr>
      <w:tr w:rsidR="008E7795" w:rsidRPr="00CC669D" w14:paraId="4C8177B8" w14:textId="77777777" w:rsidTr="00614471">
        <w:trPr>
          <w:cantSplit/>
          <w:trHeight w:val="190"/>
          <w:ins w:id="1714" w:author="Author"/>
        </w:trPr>
        <w:tc>
          <w:tcPr>
            <w:tcW w:w="200" w:type="dxa"/>
          </w:tcPr>
          <w:p w14:paraId="488BD228" w14:textId="77777777" w:rsidR="008E7795" w:rsidRPr="00CC669D" w:rsidRDefault="008E7795" w:rsidP="00614471">
            <w:pPr>
              <w:pStyle w:val="tabletext11"/>
              <w:rPr>
                <w:ins w:id="17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0A14E2" w14:textId="77777777" w:rsidR="008E7795" w:rsidRPr="00CC669D" w:rsidRDefault="008E7795" w:rsidP="00614471">
            <w:pPr>
              <w:pStyle w:val="tabletext11"/>
              <w:jc w:val="center"/>
              <w:rPr>
                <w:ins w:id="171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FFF77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717" w:author="Author"/>
              </w:rPr>
            </w:pPr>
            <w:ins w:id="1718" w:author="Author">
              <w:r w:rsidRPr="00CC669D">
                <w:t>600,000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883824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71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DEBAF5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720" w:author="Author"/>
              </w:rPr>
            </w:pPr>
            <w:ins w:id="1721" w:author="Author">
              <w:r w:rsidRPr="00CC669D">
                <w:rPr>
                  <w:rFonts w:cs="Arial"/>
                  <w:color w:val="000000"/>
                  <w:szCs w:val="18"/>
                </w:rPr>
                <w:t>9.49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B728D6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72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A67FCB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723" w:author="Author"/>
              </w:rPr>
            </w:pPr>
            <w:ins w:id="1724" w:author="Author">
              <w:r w:rsidRPr="00CC669D">
                <w:rPr>
                  <w:rFonts w:cs="Arial"/>
                  <w:color w:val="000000"/>
                  <w:szCs w:val="18"/>
                </w:rPr>
                <w:t>6.17</w:t>
              </w:r>
            </w:ins>
          </w:p>
        </w:tc>
      </w:tr>
      <w:tr w:rsidR="008E7795" w:rsidRPr="00CC669D" w14:paraId="08611CAA" w14:textId="77777777" w:rsidTr="00614471">
        <w:trPr>
          <w:cantSplit/>
          <w:trHeight w:val="190"/>
          <w:ins w:id="1725" w:author="Author"/>
        </w:trPr>
        <w:tc>
          <w:tcPr>
            <w:tcW w:w="200" w:type="dxa"/>
          </w:tcPr>
          <w:p w14:paraId="1DDABA0B" w14:textId="77777777" w:rsidR="008E7795" w:rsidRPr="00CC669D" w:rsidRDefault="008E7795" w:rsidP="00614471">
            <w:pPr>
              <w:pStyle w:val="tabletext11"/>
              <w:rPr>
                <w:ins w:id="17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1FF68F" w14:textId="77777777" w:rsidR="008E7795" w:rsidRPr="00CC669D" w:rsidRDefault="008E7795" w:rsidP="00614471">
            <w:pPr>
              <w:pStyle w:val="tabletext11"/>
              <w:jc w:val="center"/>
              <w:rPr>
                <w:ins w:id="172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2BF7D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728" w:author="Author"/>
              </w:rPr>
            </w:pPr>
            <w:ins w:id="1729" w:author="Author">
              <w:r w:rsidRPr="00CC669D">
                <w:t>750,000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B8FBD8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73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A27AB8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731" w:author="Author"/>
              </w:rPr>
            </w:pPr>
            <w:ins w:id="1732" w:author="Author">
              <w:r w:rsidRPr="00CC669D">
                <w:rPr>
                  <w:rFonts w:cs="Arial"/>
                  <w:color w:val="000000"/>
                  <w:szCs w:val="18"/>
                </w:rPr>
                <w:t>10.28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4A91E1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73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CB1E96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734" w:author="Author"/>
              </w:rPr>
            </w:pPr>
            <w:ins w:id="1735" w:author="Author">
              <w:r w:rsidRPr="00CC669D">
                <w:rPr>
                  <w:rFonts w:cs="Arial"/>
                  <w:color w:val="000000"/>
                  <w:szCs w:val="18"/>
                </w:rPr>
                <w:t>6.68</w:t>
              </w:r>
            </w:ins>
          </w:p>
        </w:tc>
      </w:tr>
      <w:tr w:rsidR="008E7795" w:rsidRPr="00CC669D" w14:paraId="228E0425" w14:textId="77777777" w:rsidTr="00614471">
        <w:trPr>
          <w:cantSplit/>
          <w:trHeight w:val="190"/>
          <w:ins w:id="1736" w:author="Author"/>
        </w:trPr>
        <w:tc>
          <w:tcPr>
            <w:tcW w:w="200" w:type="dxa"/>
          </w:tcPr>
          <w:p w14:paraId="109553C4" w14:textId="77777777" w:rsidR="008E7795" w:rsidRPr="00CC669D" w:rsidRDefault="008E7795" w:rsidP="00614471">
            <w:pPr>
              <w:pStyle w:val="tabletext11"/>
              <w:rPr>
                <w:ins w:id="17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BB4DE9" w14:textId="77777777" w:rsidR="008E7795" w:rsidRPr="00CC669D" w:rsidRDefault="008E7795" w:rsidP="00614471">
            <w:pPr>
              <w:pStyle w:val="tabletext11"/>
              <w:jc w:val="center"/>
              <w:rPr>
                <w:ins w:id="173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8B6F6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739" w:author="Author"/>
              </w:rPr>
            </w:pPr>
            <w:ins w:id="1740" w:author="Author">
              <w:r w:rsidRPr="00CC669D">
                <w:t>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7FFAF8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74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CBE2D2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742" w:author="Author"/>
              </w:rPr>
            </w:pPr>
            <w:ins w:id="1743" w:author="Author">
              <w:r w:rsidRPr="00CC669D">
                <w:rPr>
                  <w:rFonts w:cs="Arial"/>
                  <w:color w:val="000000"/>
                  <w:szCs w:val="18"/>
                </w:rPr>
                <w:t>11.24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C96D41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74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711DB9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745" w:author="Author"/>
              </w:rPr>
            </w:pPr>
            <w:ins w:id="1746" w:author="Author">
              <w:r w:rsidRPr="00CC669D">
                <w:rPr>
                  <w:rFonts w:cs="Arial"/>
                  <w:color w:val="000000"/>
                  <w:szCs w:val="18"/>
                </w:rPr>
                <w:t>7.31</w:t>
              </w:r>
            </w:ins>
          </w:p>
        </w:tc>
      </w:tr>
      <w:tr w:rsidR="008E7795" w:rsidRPr="00CC669D" w14:paraId="697E2E76" w14:textId="77777777" w:rsidTr="00614471">
        <w:trPr>
          <w:cantSplit/>
          <w:trHeight w:val="190"/>
          <w:ins w:id="1747" w:author="Author"/>
        </w:trPr>
        <w:tc>
          <w:tcPr>
            <w:tcW w:w="200" w:type="dxa"/>
          </w:tcPr>
          <w:p w14:paraId="3D41D349" w14:textId="77777777" w:rsidR="008E7795" w:rsidRPr="00CC669D" w:rsidRDefault="008E7795" w:rsidP="00614471">
            <w:pPr>
              <w:pStyle w:val="tabletext11"/>
              <w:rPr>
                <w:ins w:id="17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537B2D" w14:textId="77777777" w:rsidR="008E7795" w:rsidRPr="00CC669D" w:rsidRDefault="008E7795" w:rsidP="00614471">
            <w:pPr>
              <w:pStyle w:val="tabletext11"/>
              <w:jc w:val="center"/>
              <w:rPr>
                <w:ins w:id="174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93728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750" w:author="Author"/>
              </w:rPr>
            </w:pPr>
            <w:ins w:id="1751" w:author="Author">
              <w:r w:rsidRPr="00CC669D">
                <w:t>1,500,000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B5A9C8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75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3F5CF6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753" w:author="Author"/>
              </w:rPr>
            </w:pPr>
            <w:ins w:id="1754" w:author="Author">
              <w:r w:rsidRPr="00CC669D">
                <w:rPr>
                  <w:rFonts w:cs="Arial"/>
                  <w:color w:val="000000"/>
                  <w:szCs w:val="18"/>
                </w:rPr>
                <w:t>12.54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DE1425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75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B7B3EB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756" w:author="Author"/>
              </w:rPr>
            </w:pPr>
            <w:ins w:id="1757" w:author="Author">
              <w:r w:rsidRPr="00CC669D">
                <w:rPr>
                  <w:rFonts w:cs="Arial"/>
                  <w:color w:val="000000"/>
                  <w:szCs w:val="18"/>
                </w:rPr>
                <w:t>8.15</w:t>
              </w:r>
            </w:ins>
          </w:p>
        </w:tc>
      </w:tr>
      <w:tr w:rsidR="008E7795" w:rsidRPr="00CC669D" w14:paraId="63522857" w14:textId="77777777" w:rsidTr="00614471">
        <w:trPr>
          <w:cantSplit/>
          <w:trHeight w:val="190"/>
          <w:ins w:id="1758" w:author="Author"/>
        </w:trPr>
        <w:tc>
          <w:tcPr>
            <w:tcW w:w="200" w:type="dxa"/>
          </w:tcPr>
          <w:p w14:paraId="28C95AE2" w14:textId="77777777" w:rsidR="008E7795" w:rsidRPr="00CC669D" w:rsidRDefault="008E7795" w:rsidP="00614471">
            <w:pPr>
              <w:pStyle w:val="tabletext11"/>
              <w:rPr>
                <w:ins w:id="17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B046CC" w14:textId="77777777" w:rsidR="008E7795" w:rsidRPr="00CC669D" w:rsidRDefault="008E7795" w:rsidP="00614471">
            <w:pPr>
              <w:pStyle w:val="tabletext11"/>
              <w:jc w:val="center"/>
              <w:rPr>
                <w:ins w:id="176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8F0E1" w14:textId="77777777" w:rsidR="008E7795" w:rsidRPr="00CC669D" w:rsidRDefault="008E7795" w:rsidP="00614471">
            <w:pPr>
              <w:pStyle w:val="tabletext11"/>
              <w:tabs>
                <w:tab w:val="decimal" w:pos="970"/>
              </w:tabs>
              <w:rPr>
                <w:ins w:id="1761" w:author="Author"/>
              </w:rPr>
            </w:pPr>
            <w:ins w:id="1762" w:author="Author">
              <w:r w:rsidRPr="00CC669D">
                <w:t>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5DA960" w14:textId="77777777" w:rsidR="008E7795" w:rsidRPr="00CC669D" w:rsidRDefault="008E7795" w:rsidP="00614471">
            <w:pPr>
              <w:pStyle w:val="tabletext11"/>
              <w:tabs>
                <w:tab w:val="decimal" w:pos="113"/>
              </w:tabs>
              <w:jc w:val="right"/>
              <w:rPr>
                <w:ins w:id="176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37A636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764" w:author="Author"/>
              </w:rPr>
            </w:pPr>
            <w:ins w:id="1765" w:author="Author">
              <w:r w:rsidRPr="00CC669D">
                <w:rPr>
                  <w:rFonts w:cs="Arial"/>
                  <w:color w:val="000000"/>
                  <w:szCs w:val="18"/>
                </w:rPr>
                <w:t>13.39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F03364" w14:textId="77777777" w:rsidR="008E7795" w:rsidRPr="00CC669D" w:rsidRDefault="008E7795" w:rsidP="00614471">
            <w:pPr>
              <w:pStyle w:val="tabletext11"/>
              <w:tabs>
                <w:tab w:val="decimal" w:pos="-63"/>
              </w:tabs>
              <w:jc w:val="right"/>
              <w:rPr>
                <w:ins w:id="176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F071FF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767" w:author="Author"/>
              </w:rPr>
            </w:pPr>
            <w:ins w:id="1768" w:author="Author">
              <w:r w:rsidRPr="00CC669D">
                <w:rPr>
                  <w:rFonts w:cs="Arial"/>
                  <w:color w:val="000000"/>
                  <w:szCs w:val="18"/>
                </w:rPr>
                <w:t>8.70</w:t>
              </w:r>
            </w:ins>
          </w:p>
        </w:tc>
      </w:tr>
    </w:tbl>
    <w:p w14:paraId="61E2703D" w14:textId="77777777" w:rsidR="008E7795" w:rsidRPr="00CC669D" w:rsidRDefault="008E7795" w:rsidP="008E7795">
      <w:pPr>
        <w:pStyle w:val="tablecaption"/>
        <w:rPr>
          <w:ins w:id="1769" w:author="Author"/>
        </w:rPr>
      </w:pPr>
      <w:ins w:id="1770" w:author="Author">
        <w:r w:rsidRPr="00CC669D">
          <w:t>Table 297.B.1.c.(1)(b)(LC) Single Limits Non-stacked – Underinsured Motorists Bodily Injury Coverage Loss Costs</w:t>
        </w:r>
      </w:ins>
    </w:p>
    <w:p w14:paraId="46F8BDCF" w14:textId="77777777" w:rsidR="008E7795" w:rsidRPr="00CC669D" w:rsidRDefault="008E7795" w:rsidP="008E7795">
      <w:pPr>
        <w:pStyle w:val="isonormal"/>
        <w:rPr>
          <w:ins w:id="1771" w:author="Author"/>
        </w:rPr>
      </w:pPr>
    </w:p>
    <w:p w14:paraId="4F968C62" w14:textId="77777777" w:rsidR="008E7795" w:rsidRPr="00CC669D" w:rsidRDefault="008E7795" w:rsidP="008E7795">
      <w:pPr>
        <w:pStyle w:val="space8"/>
        <w:rPr>
          <w:ins w:id="177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8E7795" w:rsidRPr="00CC669D" w14:paraId="55EDDF8E" w14:textId="77777777" w:rsidTr="00614471">
        <w:trPr>
          <w:cantSplit/>
          <w:trHeight w:val="190"/>
          <w:ins w:id="1773" w:author="Author"/>
        </w:trPr>
        <w:tc>
          <w:tcPr>
            <w:tcW w:w="200" w:type="dxa"/>
          </w:tcPr>
          <w:p w14:paraId="5D9471CD" w14:textId="77777777" w:rsidR="008E7795" w:rsidRPr="00CC669D" w:rsidRDefault="008E7795" w:rsidP="00614471">
            <w:pPr>
              <w:pStyle w:val="tabletext11"/>
              <w:rPr>
                <w:ins w:id="1774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EBC63" w14:textId="77777777" w:rsidR="008E7795" w:rsidRPr="00CC669D" w:rsidRDefault="008E7795" w:rsidP="00614471">
            <w:pPr>
              <w:pStyle w:val="tablehead"/>
              <w:rPr>
                <w:ins w:id="1775" w:author="Author"/>
              </w:rPr>
            </w:pPr>
            <w:ins w:id="1776" w:author="Author">
              <w:r w:rsidRPr="00CC669D">
                <w:t>Uninsured Motorists – Non-stacked</w:t>
              </w:r>
            </w:ins>
          </w:p>
        </w:tc>
      </w:tr>
      <w:tr w:rsidR="008E7795" w:rsidRPr="00CC669D" w14:paraId="0507B2DD" w14:textId="77777777" w:rsidTr="00614471">
        <w:trPr>
          <w:cantSplit/>
          <w:trHeight w:val="190"/>
          <w:ins w:id="1777" w:author="Author"/>
        </w:trPr>
        <w:tc>
          <w:tcPr>
            <w:tcW w:w="200" w:type="dxa"/>
          </w:tcPr>
          <w:p w14:paraId="21A63044" w14:textId="77777777" w:rsidR="008E7795" w:rsidRPr="00CC669D" w:rsidRDefault="008E7795" w:rsidP="00614471">
            <w:pPr>
              <w:pStyle w:val="tabletext11"/>
              <w:rPr>
                <w:ins w:id="1778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9666D5" w14:textId="77777777" w:rsidR="008E7795" w:rsidRPr="00CC669D" w:rsidRDefault="008E7795" w:rsidP="00614471">
            <w:pPr>
              <w:pStyle w:val="tablehead"/>
              <w:rPr>
                <w:ins w:id="1779" w:author="Author"/>
              </w:rPr>
            </w:pPr>
            <w:ins w:id="1780" w:author="Author">
              <w:r w:rsidRPr="00CC669D">
                <w:t>Bodily</w:t>
              </w:r>
              <w:r w:rsidRPr="00CC669D">
                <w:br/>
                <w:t>Injury</w:t>
              </w:r>
              <w:r w:rsidRPr="00CC669D">
                <w:br/>
                <w:t>Limits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F3FA2E" w14:textId="77777777" w:rsidR="008E7795" w:rsidRPr="00CC669D" w:rsidRDefault="008E7795" w:rsidP="00614471">
            <w:pPr>
              <w:pStyle w:val="tablehead"/>
              <w:rPr>
                <w:ins w:id="1781" w:author="Author"/>
              </w:rPr>
            </w:pPr>
            <w:ins w:id="1782" w:author="Author">
              <w:r w:rsidRPr="00CC669D">
                <w:t>Private</w:t>
              </w:r>
              <w:r w:rsidRPr="00CC669D">
                <w:br/>
                <w:t>Passenger</w:t>
              </w:r>
              <w:r w:rsidRPr="00CC669D">
                <w:br/>
                <w:t>Types</w:t>
              </w:r>
              <w:r w:rsidRPr="00CC669D">
                <w:br/>
                <w:t>Per Exposure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D199D7" w14:textId="77777777" w:rsidR="008E7795" w:rsidRPr="00CC669D" w:rsidRDefault="008E7795" w:rsidP="00614471">
            <w:pPr>
              <w:pStyle w:val="tablehead"/>
              <w:rPr>
                <w:ins w:id="1783" w:author="Author"/>
              </w:rPr>
            </w:pPr>
            <w:ins w:id="1784" w:author="Author">
              <w:r w:rsidRPr="00CC669D">
                <w:t>Other Than</w:t>
              </w:r>
              <w:r w:rsidRPr="00CC669D">
                <w:br/>
                <w:t>Private</w:t>
              </w:r>
              <w:r w:rsidRPr="00CC669D">
                <w:br/>
                <w:t>Passenger</w:t>
              </w:r>
              <w:r w:rsidRPr="00CC669D">
                <w:br/>
                <w:t>Types</w:t>
              </w:r>
              <w:r w:rsidRPr="00CC669D">
                <w:br/>
                <w:t>Per Exposure</w:t>
              </w:r>
            </w:ins>
          </w:p>
        </w:tc>
      </w:tr>
      <w:tr w:rsidR="008E7795" w:rsidRPr="00CC669D" w14:paraId="0AF1705D" w14:textId="77777777" w:rsidTr="00614471">
        <w:trPr>
          <w:cantSplit/>
          <w:trHeight w:val="190"/>
          <w:ins w:id="1785" w:author="Author"/>
        </w:trPr>
        <w:tc>
          <w:tcPr>
            <w:tcW w:w="200" w:type="dxa"/>
          </w:tcPr>
          <w:p w14:paraId="13656F2D" w14:textId="77777777" w:rsidR="008E7795" w:rsidRPr="00CC669D" w:rsidRDefault="008E7795" w:rsidP="00614471">
            <w:pPr>
              <w:pStyle w:val="tabletext11"/>
              <w:rPr>
                <w:ins w:id="17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66CF3D" w14:textId="77777777" w:rsidR="008E7795" w:rsidRPr="00CC669D" w:rsidRDefault="008E7795" w:rsidP="00614471">
            <w:pPr>
              <w:pStyle w:val="tabletext11"/>
              <w:jc w:val="right"/>
              <w:rPr>
                <w:ins w:id="1787" w:author="Author"/>
              </w:rPr>
            </w:pPr>
            <w:ins w:id="1788" w:author="Author">
              <w:r w:rsidRPr="00CC669D">
                <w:t>$</w:t>
              </w:r>
            </w:ins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93259" w14:textId="77777777" w:rsidR="008E7795" w:rsidRPr="00CC669D" w:rsidRDefault="008E7795" w:rsidP="00614471">
            <w:pPr>
              <w:pStyle w:val="tabletext11"/>
              <w:jc w:val="right"/>
              <w:rPr>
                <w:ins w:id="1789" w:author="Author"/>
              </w:rPr>
            </w:pPr>
            <w:ins w:id="1790" w:author="Author">
              <w:r w:rsidRPr="00CC669D">
                <w:t>25,000/50,000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7D5C57" w14:textId="77777777" w:rsidR="008E7795" w:rsidRPr="00CC669D" w:rsidRDefault="008E7795" w:rsidP="00614471">
            <w:pPr>
              <w:pStyle w:val="tabletext11"/>
              <w:jc w:val="right"/>
              <w:rPr>
                <w:ins w:id="1791" w:author="Author"/>
              </w:rPr>
            </w:pPr>
            <w:ins w:id="1792" w:author="Author">
              <w:r w:rsidRPr="00CC669D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4C77E9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793" w:author="Author"/>
              </w:rPr>
            </w:pPr>
            <w:ins w:id="1794" w:author="Author">
              <w:r w:rsidRPr="00CC669D">
                <w:rPr>
                  <w:rFonts w:cs="Arial"/>
                  <w:color w:val="000000"/>
                  <w:szCs w:val="18"/>
                </w:rPr>
                <w:t>3.52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A0D452" w14:textId="77777777" w:rsidR="008E7795" w:rsidRPr="00CC669D" w:rsidRDefault="008E7795" w:rsidP="00614471">
            <w:pPr>
              <w:pStyle w:val="tabletext11"/>
              <w:jc w:val="right"/>
              <w:rPr>
                <w:ins w:id="1795" w:author="Author"/>
              </w:rPr>
            </w:pPr>
            <w:ins w:id="1796" w:author="Author">
              <w:r w:rsidRPr="00CC669D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FE5435" w14:textId="77777777" w:rsidR="008E7795" w:rsidRPr="00CC669D" w:rsidRDefault="008E7795" w:rsidP="00614471">
            <w:pPr>
              <w:pStyle w:val="tabletext11"/>
              <w:tabs>
                <w:tab w:val="decimal" w:pos="407"/>
              </w:tabs>
              <w:rPr>
                <w:ins w:id="1797" w:author="Author"/>
              </w:rPr>
            </w:pPr>
            <w:ins w:id="1798" w:author="Author">
              <w:r w:rsidRPr="00CC669D">
                <w:rPr>
                  <w:rFonts w:cs="Arial"/>
                  <w:color w:val="000000"/>
                  <w:szCs w:val="18"/>
                </w:rPr>
                <w:t>2.59</w:t>
              </w:r>
            </w:ins>
          </w:p>
        </w:tc>
      </w:tr>
      <w:tr w:rsidR="008E7795" w:rsidRPr="00CC669D" w14:paraId="6EDC837D" w14:textId="77777777" w:rsidTr="00614471">
        <w:trPr>
          <w:cantSplit/>
          <w:trHeight w:val="190"/>
          <w:ins w:id="1799" w:author="Author"/>
        </w:trPr>
        <w:tc>
          <w:tcPr>
            <w:tcW w:w="200" w:type="dxa"/>
          </w:tcPr>
          <w:p w14:paraId="6B70640B" w14:textId="77777777" w:rsidR="008E7795" w:rsidRPr="00CC669D" w:rsidRDefault="008E7795" w:rsidP="00614471">
            <w:pPr>
              <w:pStyle w:val="tabletext11"/>
              <w:rPr>
                <w:ins w:id="18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BAE60B" w14:textId="77777777" w:rsidR="008E7795" w:rsidRPr="00CC669D" w:rsidRDefault="008E7795" w:rsidP="00614471">
            <w:pPr>
              <w:pStyle w:val="tabletext11"/>
              <w:jc w:val="center"/>
              <w:rPr>
                <w:ins w:id="1801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80B24" w14:textId="77777777" w:rsidR="008E7795" w:rsidRPr="00CC669D" w:rsidRDefault="008E7795" w:rsidP="00614471">
            <w:pPr>
              <w:pStyle w:val="tabletext11"/>
              <w:jc w:val="right"/>
              <w:rPr>
                <w:ins w:id="1802" w:author="Author"/>
              </w:rPr>
            </w:pPr>
            <w:ins w:id="1803" w:author="Author">
              <w:r w:rsidRPr="00CC669D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702112" w14:textId="77777777" w:rsidR="008E7795" w:rsidRPr="00CC669D" w:rsidRDefault="008E7795" w:rsidP="00614471">
            <w:pPr>
              <w:pStyle w:val="tabletext11"/>
              <w:jc w:val="right"/>
              <w:rPr>
                <w:ins w:id="180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B183D6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805" w:author="Author"/>
              </w:rPr>
            </w:pPr>
            <w:ins w:id="1806" w:author="Author">
              <w:r w:rsidRPr="00CC669D">
                <w:rPr>
                  <w:rFonts w:cs="Arial"/>
                  <w:color w:val="000000"/>
                  <w:szCs w:val="18"/>
                </w:rPr>
                <w:t>4.47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1B697B" w14:textId="77777777" w:rsidR="008E7795" w:rsidRPr="00CC669D" w:rsidRDefault="008E7795" w:rsidP="00614471">
            <w:pPr>
              <w:pStyle w:val="tabletext11"/>
              <w:jc w:val="right"/>
              <w:rPr>
                <w:ins w:id="180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AA6B20" w14:textId="77777777" w:rsidR="008E7795" w:rsidRPr="00CC669D" w:rsidRDefault="008E7795" w:rsidP="00614471">
            <w:pPr>
              <w:pStyle w:val="tabletext11"/>
              <w:tabs>
                <w:tab w:val="decimal" w:pos="407"/>
              </w:tabs>
              <w:rPr>
                <w:ins w:id="1808" w:author="Author"/>
              </w:rPr>
            </w:pPr>
            <w:ins w:id="1809" w:author="Author">
              <w:r w:rsidRPr="00CC669D">
                <w:rPr>
                  <w:rFonts w:cs="Arial"/>
                  <w:color w:val="000000"/>
                  <w:szCs w:val="18"/>
                </w:rPr>
                <w:t>3.28</w:t>
              </w:r>
            </w:ins>
          </w:p>
        </w:tc>
      </w:tr>
      <w:tr w:rsidR="008E7795" w:rsidRPr="00CC669D" w14:paraId="6B3A900B" w14:textId="77777777" w:rsidTr="00614471">
        <w:trPr>
          <w:cantSplit/>
          <w:trHeight w:val="190"/>
          <w:ins w:id="1810" w:author="Author"/>
        </w:trPr>
        <w:tc>
          <w:tcPr>
            <w:tcW w:w="200" w:type="dxa"/>
          </w:tcPr>
          <w:p w14:paraId="1CAD3C96" w14:textId="77777777" w:rsidR="008E7795" w:rsidRPr="00CC669D" w:rsidRDefault="008E7795" w:rsidP="00614471">
            <w:pPr>
              <w:pStyle w:val="tabletext11"/>
              <w:rPr>
                <w:ins w:id="18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FA08CE" w14:textId="77777777" w:rsidR="008E7795" w:rsidRPr="00CC669D" w:rsidRDefault="008E7795" w:rsidP="00614471">
            <w:pPr>
              <w:pStyle w:val="tabletext11"/>
              <w:jc w:val="right"/>
              <w:rPr>
                <w:ins w:id="1812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09728" w14:textId="77777777" w:rsidR="008E7795" w:rsidRPr="00CC669D" w:rsidRDefault="008E7795" w:rsidP="00614471">
            <w:pPr>
              <w:pStyle w:val="tabletext11"/>
              <w:jc w:val="right"/>
              <w:rPr>
                <w:ins w:id="1813" w:author="Author"/>
              </w:rPr>
            </w:pPr>
            <w:ins w:id="1814" w:author="Author">
              <w:r w:rsidRPr="00CC669D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23CEF1" w14:textId="77777777" w:rsidR="008E7795" w:rsidRPr="00CC669D" w:rsidRDefault="008E7795" w:rsidP="00614471">
            <w:pPr>
              <w:pStyle w:val="tabletext11"/>
              <w:jc w:val="right"/>
              <w:rPr>
                <w:ins w:id="181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C6E598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816" w:author="Author"/>
              </w:rPr>
            </w:pPr>
            <w:ins w:id="1817" w:author="Author">
              <w:r w:rsidRPr="00CC669D">
                <w:rPr>
                  <w:rFonts w:cs="Arial"/>
                  <w:color w:val="000000"/>
                  <w:szCs w:val="18"/>
                </w:rPr>
                <w:t>5.56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62BD3B" w14:textId="77777777" w:rsidR="008E7795" w:rsidRPr="00CC669D" w:rsidRDefault="008E7795" w:rsidP="00614471">
            <w:pPr>
              <w:pStyle w:val="tabletext11"/>
              <w:jc w:val="right"/>
              <w:rPr>
                <w:ins w:id="181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023F13" w14:textId="77777777" w:rsidR="008E7795" w:rsidRPr="00CC669D" w:rsidRDefault="008E7795" w:rsidP="00614471">
            <w:pPr>
              <w:pStyle w:val="tabletext11"/>
              <w:tabs>
                <w:tab w:val="decimal" w:pos="407"/>
              </w:tabs>
              <w:rPr>
                <w:ins w:id="1819" w:author="Author"/>
              </w:rPr>
            </w:pPr>
            <w:ins w:id="1820" w:author="Author">
              <w:r w:rsidRPr="00CC669D">
                <w:rPr>
                  <w:rFonts w:cs="Arial"/>
                  <w:color w:val="000000"/>
                  <w:szCs w:val="18"/>
                </w:rPr>
                <w:t>4.08</w:t>
              </w:r>
            </w:ins>
          </w:p>
        </w:tc>
      </w:tr>
      <w:tr w:rsidR="008E7795" w:rsidRPr="00CC669D" w14:paraId="25203755" w14:textId="77777777" w:rsidTr="00614471">
        <w:trPr>
          <w:cantSplit/>
          <w:trHeight w:val="190"/>
          <w:ins w:id="1821" w:author="Author"/>
        </w:trPr>
        <w:tc>
          <w:tcPr>
            <w:tcW w:w="200" w:type="dxa"/>
          </w:tcPr>
          <w:p w14:paraId="40B4F586" w14:textId="77777777" w:rsidR="008E7795" w:rsidRPr="00CC669D" w:rsidRDefault="008E7795" w:rsidP="00614471">
            <w:pPr>
              <w:pStyle w:val="tabletext11"/>
              <w:rPr>
                <w:ins w:id="18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3BF583" w14:textId="77777777" w:rsidR="008E7795" w:rsidRPr="00CC669D" w:rsidRDefault="008E7795" w:rsidP="00614471">
            <w:pPr>
              <w:pStyle w:val="tabletext11"/>
              <w:jc w:val="center"/>
              <w:rPr>
                <w:ins w:id="1823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688A5" w14:textId="77777777" w:rsidR="008E7795" w:rsidRPr="00CC669D" w:rsidRDefault="008E7795" w:rsidP="00614471">
            <w:pPr>
              <w:pStyle w:val="tabletext11"/>
              <w:jc w:val="right"/>
              <w:rPr>
                <w:ins w:id="1824" w:author="Author"/>
              </w:rPr>
            </w:pPr>
            <w:ins w:id="1825" w:author="Author">
              <w:r w:rsidRPr="00CC669D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F4E4B5" w14:textId="77777777" w:rsidR="008E7795" w:rsidRPr="00CC669D" w:rsidRDefault="008E7795" w:rsidP="00614471">
            <w:pPr>
              <w:pStyle w:val="tabletext11"/>
              <w:jc w:val="right"/>
              <w:rPr>
                <w:ins w:id="182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F6A129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827" w:author="Author"/>
              </w:rPr>
            </w:pPr>
            <w:ins w:id="1828" w:author="Author">
              <w:r w:rsidRPr="00CC669D">
                <w:rPr>
                  <w:rFonts w:cs="Arial"/>
                  <w:color w:val="000000"/>
                  <w:szCs w:val="18"/>
                </w:rPr>
                <w:t>6.89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917E95" w14:textId="77777777" w:rsidR="008E7795" w:rsidRPr="00CC669D" w:rsidRDefault="008E7795" w:rsidP="00614471">
            <w:pPr>
              <w:pStyle w:val="tabletext11"/>
              <w:jc w:val="right"/>
              <w:rPr>
                <w:ins w:id="182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B1E80E" w14:textId="77777777" w:rsidR="008E7795" w:rsidRPr="00CC669D" w:rsidRDefault="008E7795" w:rsidP="00614471">
            <w:pPr>
              <w:pStyle w:val="tabletext11"/>
              <w:tabs>
                <w:tab w:val="decimal" w:pos="407"/>
              </w:tabs>
              <w:rPr>
                <w:ins w:id="1830" w:author="Author"/>
              </w:rPr>
            </w:pPr>
            <w:ins w:id="1831" w:author="Author">
              <w:r w:rsidRPr="00CC669D">
                <w:rPr>
                  <w:rFonts w:cs="Arial"/>
                  <w:color w:val="000000"/>
                  <w:szCs w:val="18"/>
                </w:rPr>
                <w:t>5.07</w:t>
              </w:r>
            </w:ins>
          </w:p>
        </w:tc>
      </w:tr>
      <w:tr w:rsidR="008E7795" w:rsidRPr="00CC669D" w14:paraId="1701B52F" w14:textId="77777777" w:rsidTr="00614471">
        <w:trPr>
          <w:cantSplit/>
          <w:trHeight w:val="190"/>
          <w:ins w:id="1832" w:author="Author"/>
        </w:trPr>
        <w:tc>
          <w:tcPr>
            <w:tcW w:w="200" w:type="dxa"/>
          </w:tcPr>
          <w:p w14:paraId="5FF76DFA" w14:textId="77777777" w:rsidR="008E7795" w:rsidRPr="00CC669D" w:rsidRDefault="008E7795" w:rsidP="00614471">
            <w:pPr>
              <w:pStyle w:val="tabletext11"/>
              <w:rPr>
                <w:ins w:id="18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42EF35" w14:textId="77777777" w:rsidR="008E7795" w:rsidRPr="00CC669D" w:rsidRDefault="008E7795" w:rsidP="00614471">
            <w:pPr>
              <w:pStyle w:val="tabletext11"/>
              <w:jc w:val="center"/>
              <w:rPr>
                <w:ins w:id="1834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F807F" w14:textId="77777777" w:rsidR="008E7795" w:rsidRPr="00CC669D" w:rsidRDefault="008E7795" w:rsidP="00614471">
            <w:pPr>
              <w:pStyle w:val="tabletext11"/>
              <w:jc w:val="right"/>
              <w:rPr>
                <w:ins w:id="1835" w:author="Author"/>
              </w:rPr>
            </w:pPr>
            <w:ins w:id="1836" w:author="Author">
              <w:r w:rsidRPr="00CC669D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1637A" w14:textId="77777777" w:rsidR="008E7795" w:rsidRPr="00CC669D" w:rsidRDefault="008E7795" w:rsidP="00614471">
            <w:pPr>
              <w:pStyle w:val="tabletext11"/>
              <w:jc w:val="right"/>
              <w:rPr>
                <w:ins w:id="183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202E9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838" w:author="Author"/>
              </w:rPr>
            </w:pPr>
            <w:ins w:id="1839" w:author="Author">
              <w:r w:rsidRPr="00CC669D">
                <w:rPr>
                  <w:rFonts w:cs="Arial"/>
                  <w:color w:val="000000"/>
                  <w:szCs w:val="18"/>
                </w:rPr>
                <w:t>7.84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1651F9" w14:textId="77777777" w:rsidR="008E7795" w:rsidRPr="00CC669D" w:rsidRDefault="008E7795" w:rsidP="00614471">
            <w:pPr>
              <w:pStyle w:val="tabletext11"/>
              <w:jc w:val="right"/>
              <w:rPr>
                <w:ins w:id="184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53B98A" w14:textId="77777777" w:rsidR="008E7795" w:rsidRPr="00CC669D" w:rsidRDefault="008E7795" w:rsidP="00614471">
            <w:pPr>
              <w:pStyle w:val="tabletext11"/>
              <w:tabs>
                <w:tab w:val="decimal" w:pos="407"/>
              </w:tabs>
              <w:rPr>
                <w:ins w:id="1841" w:author="Author"/>
              </w:rPr>
            </w:pPr>
            <w:ins w:id="1842" w:author="Author">
              <w:r w:rsidRPr="00CC669D">
                <w:rPr>
                  <w:rFonts w:cs="Arial"/>
                  <w:color w:val="000000"/>
                  <w:szCs w:val="18"/>
                </w:rPr>
                <w:t>5.76</w:t>
              </w:r>
            </w:ins>
          </w:p>
        </w:tc>
      </w:tr>
    </w:tbl>
    <w:p w14:paraId="37907B94" w14:textId="77777777" w:rsidR="008E7795" w:rsidRPr="00CC669D" w:rsidRDefault="008E7795" w:rsidP="008E7795">
      <w:pPr>
        <w:pStyle w:val="tablecaption"/>
        <w:rPr>
          <w:ins w:id="1843" w:author="Author"/>
        </w:rPr>
      </w:pPr>
      <w:ins w:id="1844" w:author="Author">
        <w:r w:rsidRPr="00CC669D">
          <w:t>Table 297.B.1.c.(1)(c)(LC) Split Limits Non-stacked – Uninsured Motorists Bodily Injury Coverage Loss Costs</w:t>
        </w:r>
      </w:ins>
    </w:p>
    <w:p w14:paraId="3CE1BCC0" w14:textId="77777777" w:rsidR="008E7795" w:rsidRPr="00CC669D" w:rsidRDefault="008E7795" w:rsidP="008E7795">
      <w:pPr>
        <w:pStyle w:val="isonormal"/>
        <w:rPr>
          <w:ins w:id="1845" w:author="Author"/>
        </w:rPr>
      </w:pPr>
    </w:p>
    <w:p w14:paraId="3B12DF60" w14:textId="77777777" w:rsidR="008E7795" w:rsidRPr="00CC669D" w:rsidRDefault="008E7795" w:rsidP="008E7795">
      <w:pPr>
        <w:pStyle w:val="space8"/>
        <w:rPr>
          <w:ins w:id="184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8E7795" w:rsidRPr="00CC669D" w14:paraId="6D77BC7F" w14:textId="77777777" w:rsidTr="00614471">
        <w:trPr>
          <w:cantSplit/>
          <w:trHeight w:val="190"/>
          <w:ins w:id="1847" w:author="Author"/>
        </w:trPr>
        <w:tc>
          <w:tcPr>
            <w:tcW w:w="200" w:type="dxa"/>
          </w:tcPr>
          <w:p w14:paraId="5E10469B" w14:textId="77777777" w:rsidR="008E7795" w:rsidRPr="00CC669D" w:rsidRDefault="008E7795" w:rsidP="00614471">
            <w:pPr>
              <w:pStyle w:val="tabletext11"/>
              <w:rPr>
                <w:ins w:id="1848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19541" w14:textId="77777777" w:rsidR="008E7795" w:rsidRPr="00CC669D" w:rsidRDefault="008E7795" w:rsidP="00614471">
            <w:pPr>
              <w:pStyle w:val="tablehead"/>
              <w:rPr>
                <w:ins w:id="1849" w:author="Author"/>
              </w:rPr>
            </w:pPr>
            <w:ins w:id="1850" w:author="Author">
              <w:r w:rsidRPr="00CC669D">
                <w:t>Underinsured Motorists – Non-stacked</w:t>
              </w:r>
            </w:ins>
          </w:p>
        </w:tc>
      </w:tr>
      <w:tr w:rsidR="008E7795" w:rsidRPr="00CC669D" w14:paraId="39110558" w14:textId="77777777" w:rsidTr="00614471">
        <w:trPr>
          <w:cantSplit/>
          <w:trHeight w:val="190"/>
          <w:ins w:id="1851" w:author="Author"/>
        </w:trPr>
        <w:tc>
          <w:tcPr>
            <w:tcW w:w="200" w:type="dxa"/>
          </w:tcPr>
          <w:p w14:paraId="258744D5" w14:textId="77777777" w:rsidR="008E7795" w:rsidRPr="00CC669D" w:rsidRDefault="008E7795" w:rsidP="00614471">
            <w:pPr>
              <w:pStyle w:val="tabletext11"/>
              <w:rPr>
                <w:ins w:id="1852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685A0C" w14:textId="77777777" w:rsidR="008E7795" w:rsidRPr="00CC669D" w:rsidRDefault="008E7795" w:rsidP="00614471">
            <w:pPr>
              <w:pStyle w:val="tablehead"/>
              <w:rPr>
                <w:ins w:id="1853" w:author="Author"/>
              </w:rPr>
            </w:pPr>
            <w:ins w:id="1854" w:author="Author">
              <w:r w:rsidRPr="00CC669D">
                <w:t>Bodily</w:t>
              </w:r>
              <w:r w:rsidRPr="00CC669D">
                <w:br/>
                <w:t>Injury</w:t>
              </w:r>
              <w:r w:rsidRPr="00CC669D">
                <w:br/>
                <w:t>Limits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5360D1" w14:textId="77777777" w:rsidR="008E7795" w:rsidRPr="00CC669D" w:rsidRDefault="008E7795" w:rsidP="00614471">
            <w:pPr>
              <w:pStyle w:val="tablehead"/>
              <w:rPr>
                <w:ins w:id="1855" w:author="Author"/>
              </w:rPr>
            </w:pPr>
            <w:ins w:id="1856" w:author="Author">
              <w:r w:rsidRPr="00CC669D">
                <w:t>Private</w:t>
              </w:r>
              <w:r w:rsidRPr="00CC669D">
                <w:br/>
                <w:t>Passenger</w:t>
              </w:r>
              <w:r w:rsidRPr="00CC669D">
                <w:br/>
                <w:t>Types</w:t>
              </w:r>
              <w:r w:rsidRPr="00CC669D">
                <w:br/>
                <w:t>Per Exposure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B5FF54" w14:textId="77777777" w:rsidR="008E7795" w:rsidRPr="00CC669D" w:rsidRDefault="008E7795" w:rsidP="00614471">
            <w:pPr>
              <w:pStyle w:val="tablehead"/>
              <w:rPr>
                <w:ins w:id="1857" w:author="Author"/>
              </w:rPr>
            </w:pPr>
            <w:ins w:id="1858" w:author="Author">
              <w:r w:rsidRPr="00CC669D">
                <w:t>Other Than</w:t>
              </w:r>
              <w:r w:rsidRPr="00CC669D">
                <w:br/>
                <w:t>Private</w:t>
              </w:r>
              <w:r w:rsidRPr="00CC669D">
                <w:br/>
                <w:t>Passenger</w:t>
              </w:r>
              <w:r w:rsidRPr="00CC669D">
                <w:br/>
                <w:t>Types</w:t>
              </w:r>
              <w:r w:rsidRPr="00CC669D">
                <w:br/>
                <w:t>Per Exposure</w:t>
              </w:r>
            </w:ins>
          </w:p>
        </w:tc>
      </w:tr>
      <w:tr w:rsidR="008E7795" w:rsidRPr="00CC669D" w14:paraId="2DE3DC76" w14:textId="77777777" w:rsidTr="00614471">
        <w:trPr>
          <w:cantSplit/>
          <w:trHeight w:val="190"/>
          <w:ins w:id="1859" w:author="Author"/>
        </w:trPr>
        <w:tc>
          <w:tcPr>
            <w:tcW w:w="200" w:type="dxa"/>
          </w:tcPr>
          <w:p w14:paraId="5D06D3EA" w14:textId="77777777" w:rsidR="008E7795" w:rsidRPr="00CC669D" w:rsidRDefault="008E7795" w:rsidP="00614471">
            <w:pPr>
              <w:pStyle w:val="tabletext11"/>
              <w:rPr>
                <w:ins w:id="18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FC94C4" w14:textId="77777777" w:rsidR="008E7795" w:rsidRPr="00CC669D" w:rsidRDefault="008E7795" w:rsidP="00614471">
            <w:pPr>
              <w:pStyle w:val="tabletext11"/>
              <w:jc w:val="right"/>
              <w:rPr>
                <w:ins w:id="1861" w:author="Author"/>
              </w:rPr>
            </w:pPr>
            <w:ins w:id="1862" w:author="Author">
              <w:r w:rsidRPr="00CC669D">
                <w:t>$</w:t>
              </w:r>
            </w:ins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41E76" w14:textId="77777777" w:rsidR="008E7795" w:rsidRPr="00CC669D" w:rsidRDefault="008E7795" w:rsidP="00614471">
            <w:pPr>
              <w:pStyle w:val="tabletext11"/>
              <w:jc w:val="right"/>
              <w:rPr>
                <w:ins w:id="1863" w:author="Author"/>
              </w:rPr>
            </w:pPr>
            <w:ins w:id="1864" w:author="Author">
              <w:r w:rsidRPr="00CC669D">
                <w:t>25,000/50,000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7166FD" w14:textId="77777777" w:rsidR="008E7795" w:rsidRPr="00CC669D" w:rsidRDefault="008E7795" w:rsidP="00614471">
            <w:pPr>
              <w:pStyle w:val="tabletext11"/>
              <w:jc w:val="right"/>
              <w:rPr>
                <w:ins w:id="1865" w:author="Author"/>
              </w:rPr>
            </w:pPr>
            <w:ins w:id="1866" w:author="Author">
              <w:r w:rsidRPr="00CC669D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88D4C0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867" w:author="Author"/>
              </w:rPr>
            </w:pPr>
            <w:ins w:id="1868" w:author="Author">
              <w:r w:rsidRPr="00CC669D">
                <w:rPr>
                  <w:rFonts w:cs="Arial"/>
                  <w:color w:val="000000"/>
                  <w:szCs w:val="18"/>
                </w:rPr>
                <w:t>1.41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567F40" w14:textId="77777777" w:rsidR="008E7795" w:rsidRPr="00CC669D" w:rsidRDefault="008E7795" w:rsidP="00614471">
            <w:pPr>
              <w:pStyle w:val="tabletext11"/>
              <w:jc w:val="right"/>
              <w:rPr>
                <w:ins w:id="1869" w:author="Author"/>
              </w:rPr>
            </w:pPr>
            <w:ins w:id="1870" w:author="Author">
              <w:r w:rsidRPr="00CC669D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5C8840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871" w:author="Author"/>
              </w:rPr>
            </w:pPr>
            <w:ins w:id="1872" w:author="Author">
              <w:r w:rsidRPr="00CC669D">
                <w:rPr>
                  <w:rFonts w:cs="Arial"/>
                  <w:color w:val="000000"/>
                  <w:szCs w:val="18"/>
                </w:rPr>
                <w:t>0.92</w:t>
              </w:r>
            </w:ins>
          </w:p>
        </w:tc>
      </w:tr>
      <w:tr w:rsidR="008E7795" w:rsidRPr="00CC669D" w14:paraId="13D518CB" w14:textId="77777777" w:rsidTr="00614471">
        <w:trPr>
          <w:cantSplit/>
          <w:trHeight w:val="190"/>
          <w:ins w:id="1873" w:author="Author"/>
        </w:trPr>
        <w:tc>
          <w:tcPr>
            <w:tcW w:w="200" w:type="dxa"/>
          </w:tcPr>
          <w:p w14:paraId="198D7336" w14:textId="77777777" w:rsidR="008E7795" w:rsidRPr="00CC669D" w:rsidRDefault="008E7795" w:rsidP="00614471">
            <w:pPr>
              <w:pStyle w:val="tabletext11"/>
              <w:rPr>
                <w:ins w:id="18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899803" w14:textId="77777777" w:rsidR="008E7795" w:rsidRPr="00CC669D" w:rsidRDefault="008E7795" w:rsidP="00614471">
            <w:pPr>
              <w:pStyle w:val="tabletext11"/>
              <w:jc w:val="center"/>
              <w:rPr>
                <w:ins w:id="1875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98A2C" w14:textId="77777777" w:rsidR="008E7795" w:rsidRPr="00CC669D" w:rsidRDefault="008E7795" w:rsidP="00614471">
            <w:pPr>
              <w:pStyle w:val="tabletext11"/>
              <w:jc w:val="right"/>
              <w:rPr>
                <w:ins w:id="1876" w:author="Author"/>
              </w:rPr>
            </w:pPr>
            <w:ins w:id="1877" w:author="Author">
              <w:r w:rsidRPr="00CC669D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56A714" w14:textId="77777777" w:rsidR="008E7795" w:rsidRPr="00CC669D" w:rsidRDefault="008E7795" w:rsidP="00614471">
            <w:pPr>
              <w:pStyle w:val="tabletext11"/>
              <w:jc w:val="right"/>
              <w:rPr>
                <w:ins w:id="187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549616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879" w:author="Author"/>
              </w:rPr>
            </w:pPr>
            <w:ins w:id="1880" w:author="Author">
              <w:r w:rsidRPr="00CC669D">
                <w:rPr>
                  <w:rFonts w:cs="Arial"/>
                  <w:color w:val="000000"/>
                  <w:szCs w:val="18"/>
                </w:rPr>
                <w:t>2.55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0EB272" w14:textId="77777777" w:rsidR="008E7795" w:rsidRPr="00CC669D" w:rsidRDefault="008E7795" w:rsidP="00614471">
            <w:pPr>
              <w:pStyle w:val="tabletext11"/>
              <w:jc w:val="right"/>
              <w:rPr>
                <w:ins w:id="188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E07AD5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882" w:author="Author"/>
              </w:rPr>
            </w:pPr>
            <w:ins w:id="1883" w:author="Author">
              <w:r w:rsidRPr="00CC669D">
                <w:rPr>
                  <w:rFonts w:cs="Arial"/>
                  <w:color w:val="000000"/>
                  <w:szCs w:val="18"/>
                </w:rPr>
                <w:t>1.66</w:t>
              </w:r>
            </w:ins>
          </w:p>
        </w:tc>
      </w:tr>
      <w:tr w:rsidR="008E7795" w:rsidRPr="00CC669D" w14:paraId="1D88FE36" w14:textId="77777777" w:rsidTr="00614471">
        <w:trPr>
          <w:cantSplit/>
          <w:trHeight w:val="190"/>
          <w:ins w:id="1884" w:author="Author"/>
        </w:trPr>
        <w:tc>
          <w:tcPr>
            <w:tcW w:w="200" w:type="dxa"/>
          </w:tcPr>
          <w:p w14:paraId="7124EE4C" w14:textId="77777777" w:rsidR="008E7795" w:rsidRPr="00CC669D" w:rsidRDefault="008E7795" w:rsidP="00614471">
            <w:pPr>
              <w:pStyle w:val="tabletext11"/>
              <w:rPr>
                <w:ins w:id="18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D6CF8C" w14:textId="77777777" w:rsidR="008E7795" w:rsidRPr="00CC669D" w:rsidRDefault="008E7795" w:rsidP="00614471">
            <w:pPr>
              <w:pStyle w:val="tabletext11"/>
              <w:jc w:val="right"/>
              <w:rPr>
                <w:ins w:id="1886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5041A" w14:textId="77777777" w:rsidR="008E7795" w:rsidRPr="00CC669D" w:rsidRDefault="008E7795" w:rsidP="00614471">
            <w:pPr>
              <w:pStyle w:val="tabletext11"/>
              <w:jc w:val="right"/>
              <w:rPr>
                <w:ins w:id="1887" w:author="Author"/>
              </w:rPr>
            </w:pPr>
            <w:ins w:id="1888" w:author="Author">
              <w:r w:rsidRPr="00CC669D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DB35E8" w14:textId="77777777" w:rsidR="008E7795" w:rsidRPr="00CC669D" w:rsidRDefault="008E7795" w:rsidP="00614471">
            <w:pPr>
              <w:pStyle w:val="tabletext11"/>
              <w:jc w:val="right"/>
              <w:rPr>
                <w:ins w:id="188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AFE4AB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890" w:author="Author"/>
              </w:rPr>
            </w:pPr>
            <w:ins w:id="1891" w:author="Author">
              <w:r w:rsidRPr="00CC669D">
                <w:rPr>
                  <w:rFonts w:cs="Arial"/>
                  <w:color w:val="000000"/>
                  <w:szCs w:val="18"/>
                </w:rPr>
                <w:t>4.20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E4305E" w14:textId="77777777" w:rsidR="008E7795" w:rsidRPr="00CC669D" w:rsidRDefault="008E7795" w:rsidP="00614471">
            <w:pPr>
              <w:pStyle w:val="tabletext11"/>
              <w:jc w:val="right"/>
              <w:rPr>
                <w:ins w:id="189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203B20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893" w:author="Author"/>
              </w:rPr>
            </w:pPr>
            <w:ins w:id="1894" w:author="Author">
              <w:r w:rsidRPr="00CC669D">
                <w:rPr>
                  <w:rFonts w:cs="Arial"/>
                  <w:color w:val="000000"/>
                  <w:szCs w:val="18"/>
                </w:rPr>
                <w:t>2.73</w:t>
              </w:r>
            </w:ins>
          </w:p>
        </w:tc>
      </w:tr>
      <w:tr w:rsidR="008E7795" w:rsidRPr="00CC669D" w14:paraId="6D1D7CCF" w14:textId="77777777" w:rsidTr="00614471">
        <w:trPr>
          <w:cantSplit/>
          <w:trHeight w:val="190"/>
          <w:ins w:id="1895" w:author="Author"/>
        </w:trPr>
        <w:tc>
          <w:tcPr>
            <w:tcW w:w="200" w:type="dxa"/>
          </w:tcPr>
          <w:p w14:paraId="2B8D3150" w14:textId="77777777" w:rsidR="008E7795" w:rsidRPr="00CC669D" w:rsidRDefault="008E7795" w:rsidP="00614471">
            <w:pPr>
              <w:pStyle w:val="tabletext11"/>
              <w:rPr>
                <w:ins w:id="18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A99FC7" w14:textId="77777777" w:rsidR="008E7795" w:rsidRPr="00CC669D" w:rsidRDefault="008E7795" w:rsidP="00614471">
            <w:pPr>
              <w:pStyle w:val="tabletext11"/>
              <w:jc w:val="center"/>
              <w:rPr>
                <w:ins w:id="1897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38DB4" w14:textId="77777777" w:rsidR="008E7795" w:rsidRPr="00CC669D" w:rsidRDefault="008E7795" w:rsidP="00614471">
            <w:pPr>
              <w:pStyle w:val="tabletext11"/>
              <w:jc w:val="right"/>
              <w:rPr>
                <w:ins w:id="1898" w:author="Author"/>
              </w:rPr>
            </w:pPr>
            <w:ins w:id="1899" w:author="Author">
              <w:r w:rsidRPr="00CC669D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400843" w14:textId="77777777" w:rsidR="008E7795" w:rsidRPr="00CC669D" w:rsidRDefault="008E7795" w:rsidP="00614471">
            <w:pPr>
              <w:pStyle w:val="tabletext11"/>
              <w:jc w:val="right"/>
              <w:rPr>
                <w:ins w:id="190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89ABF7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901" w:author="Author"/>
              </w:rPr>
            </w:pPr>
            <w:ins w:id="1902" w:author="Author">
              <w:r w:rsidRPr="00CC669D">
                <w:rPr>
                  <w:rFonts w:cs="Arial"/>
                  <w:color w:val="000000"/>
                  <w:szCs w:val="18"/>
                </w:rPr>
                <w:t>6.83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96C9FF" w14:textId="77777777" w:rsidR="008E7795" w:rsidRPr="00CC669D" w:rsidRDefault="008E7795" w:rsidP="00614471">
            <w:pPr>
              <w:pStyle w:val="tabletext11"/>
              <w:jc w:val="right"/>
              <w:rPr>
                <w:ins w:id="190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CFF602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904" w:author="Author"/>
              </w:rPr>
            </w:pPr>
            <w:ins w:id="1905" w:author="Author">
              <w:r w:rsidRPr="00CC669D">
                <w:rPr>
                  <w:rFonts w:cs="Arial"/>
                  <w:color w:val="000000"/>
                  <w:szCs w:val="18"/>
                </w:rPr>
                <w:t>4.44</w:t>
              </w:r>
            </w:ins>
          </w:p>
        </w:tc>
      </w:tr>
      <w:tr w:rsidR="008E7795" w:rsidRPr="00CC669D" w14:paraId="69096BD1" w14:textId="77777777" w:rsidTr="00614471">
        <w:trPr>
          <w:cantSplit/>
          <w:trHeight w:val="190"/>
          <w:ins w:id="1906" w:author="Author"/>
        </w:trPr>
        <w:tc>
          <w:tcPr>
            <w:tcW w:w="200" w:type="dxa"/>
          </w:tcPr>
          <w:p w14:paraId="1F49FDB3" w14:textId="77777777" w:rsidR="008E7795" w:rsidRPr="00CC669D" w:rsidRDefault="008E7795" w:rsidP="00614471">
            <w:pPr>
              <w:pStyle w:val="tabletext11"/>
              <w:rPr>
                <w:ins w:id="19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96701A" w14:textId="77777777" w:rsidR="008E7795" w:rsidRPr="00CC669D" w:rsidRDefault="008E7795" w:rsidP="00614471">
            <w:pPr>
              <w:pStyle w:val="tabletext11"/>
              <w:jc w:val="center"/>
              <w:rPr>
                <w:ins w:id="1908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577880" w14:textId="77777777" w:rsidR="008E7795" w:rsidRPr="00CC669D" w:rsidRDefault="008E7795" w:rsidP="00614471">
            <w:pPr>
              <w:pStyle w:val="tabletext11"/>
              <w:jc w:val="right"/>
              <w:rPr>
                <w:ins w:id="1909" w:author="Author"/>
              </w:rPr>
            </w:pPr>
            <w:ins w:id="1910" w:author="Author">
              <w:r w:rsidRPr="00CC669D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18B6A570" w14:textId="77777777" w:rsidR="008E7795" w:rsidRPr="00CC669D" w:rsidRDefault="008E7795" w:rsidP="00614471">
            <w:pPr>
              <w:pStyle w:val="tabletext11"/>
              <w:jc w:val="right"/>
              <w:rPr>
                <w:ins w:id="191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1F5727C" w14:textId="77777777" w:rsidR="008E7795" w:rsidRPr="00CC669D" w:rsidRDefault="008E7795" w:rsidP="00614471">
            <w:pPr>
              <w:pStyle w:val="tabletext11"/>
              <w:tabs>
                <w:tab w:val="decimal" w:pos="400"/>
              </w:tabs>
              <w:rPr>
                <w:ins w:id="1912" w:author="Author"/>
              </w:rPr>
            </w:pPr>
            <w:ins w:id="1913" w:author="Author">
              <w:r w:rsidRPr="00CC669D">
                <w:rPr>
                  <w:rFonts w:cs="Arial"/>
                  <w:color w:val="000000"/>
                  <w:szCs w:val="18"/>
                </w:rPr>
                <w:t>9.10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3035CCC0" w14:textId="77777777" w:rsidR="008E7795" w:rsidRPr="00CC669D" w:rsidRDefault="008E7795" w:rsidP="00614471">
            <w:pPr>
              <w:pStyle w:val="tabletext11"/>
              <w:jc w:val="right"/>
              <w:rPr>
                <w:ins w:id="191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AFCA317" w14:textId="77777777" w:rsidR="008E7795" w:rsidRPr="00CC669D" w:rsidRDefault="008E7795" w:rsidP="00614471">
            <w:pPr>
              <w:pStyle w:val="tabletext11"/>
              <w:tabs>
                <w:tab w:val="decimal" w:pos="360"/>
              </w:tabs>
              <w:rPr>
                <w:ins w:id="1915" w:author="Author"/>
              </w:rPr>
            </w:pPr>
            <w:ins w:id="1916" w:author="Author">
              <w:r w:rsidRPr="00CC669D">
                <w:rPr>
                  <w:rFonts w:cs="Arial"/>
                  <w:color w:val="000000"/>
                  <w:szCs w:val="18"/>
                </w:rPr>
                <w:t>5.92</w:t>
              </w:r>
            </w:ins>
          </w:p>
        </w:tc>
      </w:tr>
    </w:tbl>
    <w:p w14:paraId="297A0F30" w14:textId="77777777" w:rsidR="008E7795" w:rsidRPr="00CC669D" w:rsidRDefault="008E7795" w:rsidP="008E7795">
      <w:pPr>
        <w:pStyle w:val="tablecaption"/>
        <w:rPr>
          <w:ins w:id="1917" w:author="Author"/>
        </w:rPr>
      </w:pPr>
      <w:ins w:id="1918" w:author="Author">
        <w:r w:rsidRPr="00CC669D">
          <w:t>Table 297.B.1.c.(1)(d)(LC) Split Limits Non-stacked – Underinsured Motorists Bodily Injury Coverage Loss Costs</w:t>
        </w:r>
      </w:ins>
    </w:p>
    <w:p w14:paraId="4AA56B3F" w14:textId="77777777" w:rsidR="008E7795" w:rsidRPr="00CC669D" w:rsidRDefault="008E7795" w:rsidP="008E7795">
      <w:pPr>
        <w:pStyle w:val="isonormal"/>
        <w:rPr>
          <w:ins w:id="1919" w:author="Author"/>
        </w:rPr>
      </w:pPr>
    </w:p>
    <w:p w14:paraId="47101C50" w14:textId="77777777" w:rsidR="008E7795" w:rsidRPr="00CC669D" w:rsidRDefault="008E7795" w:rsidP="008E7795">
      <w:pPr>
        <w:pStyle w:val="space8"/>
        <w:rPr>
          <w:ins w:id="1920" w:author="Author"/>
        </w:rPr>
      </w:pPr>
    </w:p>
    <w:tbl>
      <w:tblPr>
        <w:tblW w:w="10291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51"/>
        <w:gridCol w:w="949"/>
        <w:gridCol w:w="160"/>
        <w:gridCol w:w="680"/>
        <w:gridCol w:w="720"/>
        <w:gridCol w:w="720"/>
        <w:gridCol w:w="720"/>
        <w:gridCol w:w="731"/>
        <w:gridCol w:w="709"/>
        <w:gridCol w:w="160"/>
        <w:gridCol w:w="691"/>
        <w:gridCol w:w="720"/>
        <w:gridCol w:w="720"/>
        <w:gridCol w:w="720"/>
        <w:gridCol w:w="720"/>
        <w:gridCol w:w="720"/>
      </w:tblGrid>
      <w:tr w:rsidR="008E7795" w:rsidRPr="00CC669D" w14:paraId="280947F1" w14:textId="77777777" w:rsidTr="00614471">
        <w:trPr>
          <w:cantSplit/>
          <w:trHeight w:val="190"/>
          <w:ins w:id="1921" w:author="Author"/>
        </w:trPr>
        <w:tc>
          <w:tcPr>
            <w:tcW w:w="200" w:type="dxa"/>
          </w:tcPr>
          <w:p w14:paraId="501B0D64" w14:textId="77777777" w:rsidR="008E7795" w:rsidRPr="00CC669D" w:rsidRDefault="008E7795" w:rsidP="00614471">
            <w:pPr>
              <w:pStyle w:val="tablehead"/>
              <w:rPr>
                <w:ins w:id="1922" w:author="Author"/>
              </w:rPr>
            </w:pPr>
          </w:p>
        </w:tc>
        <w:tc>
          <w:tcPr>
            <w:tcW w:w="1009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D977C" w14:textId="77777777" w:rsidR="008E7795" w:rsidRPr="00CC669D" w:rsidRDefault="008E7795" w:rsidP="00614471">
            <w:pPr>
              <w:pStyle w:val="tablehead"/>
              <w:rPr>
                <w:ins w:id="1923" w:author="Author"/>
              </w:rPr>
            </w:pPr>
            <w:ins w:id="1924" w:author="Author">
              <w:r w:rsidRPr="00CC669D">
                <w:t>Uninsured Motorists – Stacked</w:t>
              </w:r>
            </w:ins>
          </w:p>
        </w:tc>
      </w:tr>
      <w:tr w:rsidR="008E7795" w:rsidRPr="00CC669D" w14:paraId="41250455" w14:textId="77777777" w:rsidTr="00614471">
        <w:trPr>
          <w:cantSplit/>
          <w:trHeight w:val="190"/>
          <w:ins w:id="1925" w:author="Author"/>
        </w:trPr>
        <w:tc>
          <w:tcPr>
            <w:tcW w:w="200" w:type="dxa"/>
            <w:vMerge w:val="restart"/>
          </w:tcPr>
          <w:p w14:paraId="07199E81" w14:textId="77777777" w:rsidR="008E7795" w:rsidRPr="00CC669D" w:rsidRDefault="008E7795" w:rsidP="00614471">
            <w:pPr>
              <w:pStyle w:val="tablehead"/>
              <w:rPr>
                <w:ins w:id="1926" w:author="Author"/>
              </w:rPr>
            </w:pPr>
          </w:p>
        </w:tc>
        <w:tc>
          <w:tcPr>
            <w:tcW w:w="12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CE265F2" w14:textId="77777777" w:rsidR="008E7795" w:rsidRPr="00CC669D" w:rsidRDefault="008E7795" w:rsidP="00614471">
            <w:pPr>
              <w:pStyle w:val="tablehead"/>
              <w:rPr>
                <w:ins w:id="1927" w:author="Author"/>
              </w:rPr>
            </w:pPr>
            <w:ins w:id="1928" w:author="Author">
              <w:r w:rsidRPr="00CC669D">
                <w:t>Bodily</w:t>
              </w:r>
              <w:r w:rsidRPr="00CC669D">
                <w:br/>
                <w:t>Injury</w:t>
              </w:r>
              <w:r w:rsidRPr="00CC669D">
                <w:br/>
                <w:t>Limits</w:t>
              </w:r>
            </w:ins>
          </w:p>
        </w:tc>
        <w:tc>
          <w:tcPr>
            <w:tcW w:w="4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DDFC4" w14:textId="77777777" w:rsidR="008E7795" w:rsidRPr="00CC669D" w:rsidRDefault="008E7795" w:rsidP="00614471">
            <w:pPr>
              <w:pStyle w:val="tablehead"/>
              <w:rPr>
                <w:ins w:id="1929" w:author="Author"/>
              </w:rPr>
            </w:pPr>
            <w:ins w:id="1930" w:author="Author">
              <w:r w:rsidRPr="00CC669D">
                <w:t>Private Passenger Types</w:t>
              </w:r>
              <w:r w:rsidRPr="00CC669D">
                <w:br/>
                <w:t>Loss Costs Per Exposure</w:t>
              </w:r>
            </w:ins>
          </w:p>
        </w:tc>
        <w:tc>
          <w:tcPr>
            <w:tcW w:w="44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E1694" w14:textId="77777777" w:rsidR="008E7795" w:rsidRPr="00CC669D" w:rsidRDefault="008E7795" w:rsidP="00614471">
            <w:pPr>
              <w:pStyle w:val="tablehead"/>
              <w:rPr>
                <w:ins w:id="1931" w:author="Author"/>
              </w:rPr>
            </w:pPr>
            <w:ins w:id="1932" w:author="Author">
              <w:r w:rsidRPr="00CC669D">
                <w:t>Other Than Private Passenger Types</w:t>
              </w:r>
              <w:r w:rsidRPr="00CC669D">
                <w:br/>
                <w:t>Loss Costs Per Exposure</w:t>
              </w:r>
            </w:ins>
          </w:p>
        </w:tc>
      </w:tr>
      <w:tr w:rsidR="008E7795" w:rsidRPr="00CC669D" w14:paraId="384F8818" w14:textId="77777777" w:rsidTr="00614471">
        <w:trPr>
          <w:cantSplit/>
          <w:trHeight w:val="190"/>
          <w:ins w:id="1933" w:author="Author"/>
        </w:trPr>
        <w:tc>
          <w:tcPr>
            <w:tcW w:w="200" w:type="dxa"/>
            <w:vMerge/>
          </w:tcPr>
          <w:p w14:paraId="4423FF2E" w14:textId="77777777" w:rsidR="008E7795" w:rsidRPr="00CC669D" w:rsidRDefault="008E7795" w:rsidP="00614471">
            <w:pPr>
              <w:pStyle w:val="tablehead"/>
              <w:rPr>
                <w:ins w:id="1934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4015A6F" w14:textId="77777777" w:rsidR="008E7795" w:rsidRPr="00CC669D" w:rsidRDefault="008E7795" w:rsidP="00614471">
            <w:pPr>
              <w:pStyle w:val="tablehead"/>
              <w:rPr>
                <w:ins w:id="1935" w:author="Author"/>
              </w:rPr>
            </w:pPr>
          </w:p>
        </w:tc>
        <w:tc>
          <w:tcPr>
            <w:tcW w:w="444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71C2E" w14:textId="77777777" w:rsidR="008E7795" w:rsidRPr="00CC669D" w:rsidRDefault="008E7795" w:rsidP="00614471">
            <w:pPr>
              <w:pStyle w:val="tablehead"/>
              <w:rPr>
                <w:ins w:id="1936" w:author="Author"/>
              </w:rPr>
            </w:pPr>
            <w:ins w:id="1937" w:author="Author">
              <w:r w:rsidRPr="00CC669D">
                <w:t>Total Number Of Exposures</w:t>
              </w:r>
            </w:ins>
          </w:p>
        </w:tc>
        <w:tc>
          <w:tcPr>
            <w:tcW w:w="44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0F1F8" w14:textId="77777777" w:rsidR="008E7795" w:rsidRPr="00CC669D" w:rsidRDefault="008E7795" w:rsidP="00614471">
            <w:pPr>
              <w:pStyle w:val="tablehead"/>
              <w:rPr>
                <w:ins w:id="1938" w:author="Author"/>
              </w:rPr>
            </w:pPr>
            <w:ins w:id="1939" w:author="Author">
              <w:r w:rsidRPr="00CC669D">
                <w:t>Total Number Of Exposures</w:t>
              </w:r>
            </w:ins>
          </w:p>
        </w:tc>
      </w:tr>
      <w:tr w:rsidR="008E7795" w:rsidRPr="00CC669D" w14:paraId="4014F256" w14:textId="77777777" w:rsidTr="00614471">
        <w:trPr>
          <w:cantSplit/>
          <w:trHeight w:val="190"/>
          <w:ins w:id="1940" w:author="Author"/>
        </w:trPr>
        <w:tc>
          <w:tcPr>
            <w:tcW w:w="200" w:type="dxa"/>
            <w:vMerge/>
          </w:tcPr>
          <w:p w14:paraId="5E24C1C1" w14:textId="77777777" w:rsidR="008E7795" w:rsidRPr="00CC669D" w:rsidRDefault="008E7795" w:rsidP="00614471">
            <w:pPr>
              <w:pStyle w:val="tablehead"/>
              <w:rPr>
                <w:ins w:id="1941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9FC6E" w14:textId="77777777" w:rsidR="008E7795" w:rsidRPr="00CC669D" w:rsidRDefault="008E7795" w:rsidP="00614471">
            <w:pPr>
              <w:pStyle w:val="tablehead"/>
              <w:rPr>
                <w:ins w:id="1942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5D058" w14:textId="77777777" w:rsidR="008E7795" w:rsidRPr="00CC669D" w:rsidRDefault="008E7795" w:rsidP="00614471">
            <w:pPr>
              <w:pStyle w:val="tablehead"/>
              <w:rPr>
                <w:ins w:id="1943" w:author="Author"/>
              </w:rPr>
            </w:pPr>
            <w:ins w:id="1944" w:author="Author">
              <w:r w:rsidRPr="00CC669D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68548" w14:textId="77777777" w:rsidR="008E7795" w:rsidRPr="00CC669D" w:rsidRDefault="008E7795" w:rsidP="00614471">
            <w:pPr>
              <w:pStyle w:val="tablehead"/>
              <w:rPr>
                <w:ins w:id="1945" w:author="Author"/>
              </w:rPr>
            </w:pPr>
            <w:ins w:id="1946" w:author="Author">
              <w:r w:rsidRPr="00CC669D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3CF4F" w14:textId="77777777" w:rsidR="008E7795" w:rsidRPr="00CC669D" w:rsidRDefault="008E7795" w:rsidP="00614471">
            <w:pPr>
              <w:pStyle w:val="tablehead"/>
              <w:rPr>
                <w:ins w:id="1947" w:author="Author"/>
              </w:rPr>
            </w:pPr>
            <w:ins w:id="1948" w:author="Author">
              <w:r w:rsidRPr="00CC669D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4CD5C" w14:textId="77777777" w:rsidR="008E7795" w:rsidRPr="00CC669D" w:rsidRDefault="008E7795" w:rsidP="00614471">
            <w:pPr>
              <w:pStyle w:val="tablehead"/>
              <w:rPr>
                <w:ins w:id="1949" w:author="Author"/>
              </w:rPr>
            </w:pPr>
            <w:ins w:id="1950" w:author="Author">
              <w:r w:rsidRPr="00CC669D">
                <w:t>5 – 9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71D16" w14:textId="77777777" w:rsidR="008E7795" w:rsidRPr="00CC669D" w:rsidRDefault="008E7795" w:rsidP="00614471">
            <w:pPr>
              <w:pStyle w:val="tablehead"/>
              <w:rPr>
                <w:ins w:id="1951" w:author="Author"/>
              </w:rPr>
            </w:pPr>
            <w:ins w:id="1952" w:author="Author">
              <w:r w:rsidRPr="00CC669D">
                <w:t>10 – 30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3A698" w14:textId="77777777" w:rsidR="008E7795" w:rsidRPr="00CC669D" w:rsidRDefault="008E7795" w:rsidP="00614471">
            <w:pPr>
              <w:pStyle w:val="tablehead"/>
              <w:rPr>
                <w:ins w:id="1953" w:author="Author"/>
              </w:rPr>
            </w:pPr>
            <w:ins w:id="1954" w:author="Author">
              <w:r w:rsidRPr="00CC669D">
                <w:t>&gt; 30</w:t>
              </w:r>
            </w:ins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AC148" w14:textId="77777777" w:rsidR="008E7795" w:rsidRPr="00CC669D" w:rsidRDefault="008E7795" w:rsidP="00614471">
            <w:pPr>
              <w:pStyle w:val="tablehead"/>
              <w:rPr>
                <w:ins w:id="1955" w:author="Author"/>
              </w:rPr>
            </w:pPr>
            <w:ins w:id="1956" w:author="Author">
              <w:r w:rsidRPr="00CC669D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59323" w14:textId="77777777" w:rsidR="008E7795" w:rsidRPr="00CC669D" w:rsidRDefault="008E7795" w:rsidP="00614471">
            <w:pPr>
              <w:pStyle w:val="tablehead"/>
              <w:rPr>
                <w:ins w:id="1957" w:author="Author"/>
              </w:rPr>
            </w:pPr>
            <w:ins w:id="1958" w:author="Author">
              <w:r w:rsidRPr="00CC669D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A9775" w14:textId="77777777" w:rsidR="008E7795" w:rsidRPr="00CC669D" w:rsidRDefault="008E7795" w:rsidP="00614471">
            <w:pPr>
              <w:pStyle w:val="tablehead"/>
              <w:rPr>
                <w:ins w:id="1959" w:author="Author"/>
              </w:rPr>
            </w:pPr>
            <w:ins w:id="1960" w:author="Author">
              <w:r w:rsidRPr="00CC669D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13300" w14:textId="77777777" w:rsidR="008E7795" w:rsidRPr="00CC669D" w:rsidRDefault="008E7795" w:rsidP="00614471">
            <w:pPr>
              <w:pStyle w:val="tablehead"/>
              <w:rPr>
                <w:ins w:id="1961" w:author="Author"/>
              </w:rPr>
            </w:pPr>
            <w:ins w:id="1962" w:author="Author">
              <w:r w:rsidRPr="00CC669D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E7C7E" w14:textId="77777777" w:rsidR="008E7795" w:rsidRPr="00CC669D" w:rsidRDefault="008E7795" w:rsidP="00614471">
            <w:pPr>
              <w:pStyle w:val="tablehead"/>
              <w:rPr>
                <w:ins w:id="1963" w:author="Author"/>
              </w:rPr>
            </w:pPr>
            <w:ins w:id="1964" w:author="Author">
              <w:r w:rsidRPr="00CC669D">
                <w:t>10 – 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A9A0E" w14:textId="77777777" w:rsidR="008E7795" w:rsidRPr="00CC669D" w:rsidRDefault="008E7795" w:rsidP="00614471">
            <w:pPr>
              <w:pStyle w:val="tablehead"/>
              <w:rPr>
                <w:ins w:id="1965" w:author="Author"/>
              </w:rPr>
            </w:pPr>
            <w:ins w:id="1966" w:author="Author">
              <w:r w:rsidRPr="00CC669D">
                <w:t>&gt; 30</w:t>
              </w:r>
            </w:ins>
          </w:p>
        </w:tc>
      </w:tr>
      <w:tr w:rsidR="008E7795" w:rsidRPr="00CC669D" w14:paraId="3932EDBC" w14:textId="77777777" w:rsidTr="00614471">
        <w:trPr>
          <w:cantSplit/>
          <w:trHeight w:val="190"/>
          <w:ins w:id="1967" w:author="Author"/>
        </w:trPr>
        <w:tc>
          <w:tcPr>
            <w:tcW w:w="200" w:type="dxa"/>
          </w:tcPr>
          <w:p w14:paraId="7EA1B29E" w14:textId="77777777" w:rsidR="008E7795" w:rsidRPr="00CC669D" w:rsidRDefault="008E7795" w:rsidP="00614471">
            <w:pPr>
              <w:pStyle w:val="tabletext11"/>
              <w:rPr>
                <w:ins w:id="19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4E4E63" w14:textId="77777777" w:rsidR="008E7795" w:rsidRPr="00CC669D" w:rsidRDefault="008E7795" w:rsidP="00614471">
            <w:pPr>
              <w:pStyle w:val="tabletext11"/>
              <w:jc w:val="right"/>
              <w:rPr>
                <w:ins w:id="1969" w:author="Author"/>
              </w:rPr>
            </w:pPr>
            <w:ins w:id="1970" w:author="Author">
              <w:r w:rsidRPr="00CC669D">
                <w:t>$</w:t>
              </w:r>
            </w:ins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21F087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1971" w:author="Author"/>
              </w:rPr>
            </w:pPr>
            <w:ins w:id="1972" w:author="Author">
              <w:r w:rsidRPr="00CC669D">
                <w:t>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15263C" w14:textId="77777777" w:rsidR="008E7795" w:rsidRPr="00CC669D" w:rsidRDefault="008E7795" w:rsidP="00614471">
            <w:pPr>
              <w:pStyle w:val="tabletext11"/>
              <w:jc w:val="right"/>
              <w:rPr>
                <w:ins w:id="1973" w:author="Author"/>
              </w:rPr>
            </w:pPr>
            <w:ins w:id="1974" w:author="Author">
              <w:r w:rsidRPr="00CC669D">
                <w:t>$</w:t>
              </w:r>
            </w:ins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68B8AB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1975" w:author="Author"/>
              </w:rPr>
            </w:pPr>
            <w:ins w:id="1976" w:author="Author">
              <w:r w:rsidRPr="00CC669D">
                <w:rPr>
                  <w:rFonts w:cs="Arial"/>
                  <w:color w:val="000000"/>
                  <w:szCs w:val="18"/>
                </w:rPr>
                <w:t>4.30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281660B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1977" w:author="Author"/>
              </w:rPr>
            </w:pPr>
            <w:ins w:id="1978" w:author="Author">
              <w:r w:rsidRPr="00CC669D">
                <w:rPr>
                  <w:rFonts w:cs="Arial"/>
                  <w:color w:val="000000"/>
                  <w:szCs w:val="18"/>
                </w:rPr>
                <w:t>5.36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347974" w14:textId="77777777" w:rsidR="008E7795" w:rsidRPr="00CC669D" w:rsidRDefault="008E7795" w:rsidP="00614471">
            <w:pPr>
              <w:pStyle w:val="tabletext11"/>
              <w:tabs>
                <w:tab w:val="decimal" w:pos="281"/>
              </w:tabs>
              <w:rPr>
                <w:ins w:id="1979" w:author="Author"/>
              </w:rPr>
            </w:pPr>
            <w:ins w:id="1980" w:author="Author">
              <w:r w:rsidRPr="00CC669D">
                <w:rPr>
                  <w:rFonts w:cs="Arial"/>
                  <w:color w:val="000000"/>
                  <w:szCs w:val="18"/>
                </w:rPr>
                <w:t>6.24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243F97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1981" w:author="Author"/>
              </w:rPr>
            </w:pPr>
            <w:ins w:id="1982" w:author="Author">
              <w:r w:rsidRPr="00CC669D">
                <w:rPr>
                  <w:rFonts w:cs="Arial"/>
                  <w:color w:val="000000"/>
                  <w:szCs w:val="18"/>
                </w:rPr>
                <w:t>7.31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2A865CA" w14:textId="77777777" w:rsidR="008E7795" w:rsidRPr="00CC669D" w:rsidRDefault="008E7795" w:rsidP="00614471">
            <w:pPr>
              <w:pStyle w:val="tabletext11"/>
              <w:tabs>
                <w:tab w:val="decimal" w:pos="280"/>
              </w:tabs>
              <w:rPr>
                <w:ins w:id="1983" w:author="Author"/>
              </w:rPr>
            </w:pPr>
            <w:ins w:id="1984" w:author="Author">
              <w:r w:rsidRPr="00CC669D">
                <w:rPr>
                  <w:rFonts w:cs="Arial"/>
                  <w:color w:val="000000"/>
                  <w:szCs w:val="18"/>
                </w:rPr>
                <w:t>8.66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155B972" w14:textId="77777777" w:rsidR="008E7795" w:rsidRPr="00CC669D" w:rsidRDefault="008E7795" w:rsidP="00614471">
            <w:pPr>
              <w:pStyle w:val="tabletext11"/>
              <w:tabs>
                <w:tab w:val="decimal" w:pos="280"/>
              </w:tabs>
              <w:rPr>
                <w:ins w:id="1985" w:author="Author"/>
              </w:rPr>
            </w:pPr>
            <w:ins w:id="1986" w:author="Author">
              <w:r w:rsidRPr="00CC669D">
                <w:rPr>
                  <w:rFonts w:cs="Arial"/>
                  <w:color w:val="000000"/>
                  <w:szCs w:val="18"/>
                </w:rPr>
                <w:t>9.29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B813B2" w14:textId="77777777" w:rsidR="008E7795" w:rsidRPr="00CC669D" w:rsidRDefault="008E7795" w:rsidP="00614471">
            <w:pPr>
              <w:pStyle w:val="tabletext11"/>
              <w:jc w:val="right"/>
              <w:rPr>
                <w:ins w:id="1987" w:author="Author"/>
              </w:rPr>
            </w:pPr>
            <w:ins w:id="1988" w:author="Author">
              <w:r w:rsidRPr="00CC669D">
                <w:t>$</w:t>
              </w:r>
            </w:ins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D85FDD" w14:textId="77777777" w:rsidR="008E7795" w:rsidRPr="00CC669D" w:rsidRDefault="008E7795" w:rsidP="00614471">
            <w:pPr>
              <w:pStyle w:val="tabletext11"/>
              <w:tabs>
                <w:tab w:val="decimal" w:pos="240"/>
              </w:tabs>
              <w:rPr>
                <w:ins w:id="1989" w:author="Author"/>
              </w:rPr>
            </w:pPr>
            <w:ins w:id="1990" w:author="Author">
              <w:r w:rsidRPr="00CC669D">
                <w:rPr>
                  <w:rFonts w:cs="Arial"/>
                  <w:color w:val="000000"/>
                  <w:szCs w:val="18"/>
                </w:rPr>
                <w:t>3.17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7E29713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1991" w:author="Author"/>
              </w:rPr>
            </w:pPr>
            <w:ins w:id="1992" w:author="Author">
              <w:r w:rsidRPr="00CC669D">
                <w:rPr>
                  <w:rFonts w:cs="Arial"/>
                  <w:color w:val="000000"/>
                  <w:szCs w:val="18"/>
                </w:rPr>
                <w:t>3.94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CA7C10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1993" w:author="Author"/>
              </w:rPr>
            </w:pPr>
            <w:ins w:id="1994" w:author="Author">
              <w:r w:rsidRPr="00CC669D">
                <w:rPr>
                  <w:rFonts w:cs="Arial"/>
                  <w:color w:val="000000"/>
                  <w:szCs w:val="18"/>
                </w:rPr>
                <w:t>4.59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5062238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1995" w:author="Author"/>
              </w:rPr>
            </w:pPr>
            <w:ins w:id="1996" w:author="Author">
              <w:r w:rsidRPr="00CC669D">
                <w:rPr>
                  <w:rFonts w:cs="Arial"/>
                  <w:color w:val="000000"/>
                  <w:szCs w:val="18"/>
                </w:rPr>
                <w:t>5.38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5B7EDC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1997" w:author="Author"/>
              </w:rPr>
            </w:pPr>
            <w:ins w:id="1998" w:author="Author">
              <w:r w:rsidRPr="00CC669D">
                <w:rPr>
                  <w:rFonts w:cs="Arial"/>
                  <w:color w:val="000000"/>
                  <w:szCs w:val="18"/>
                </w:rPr>
                <w:t>6.37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1E8074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1999" w:author="Author"/>
              </w:rPr>
            </w:pPr>
            <w:ins w:id="2000" w:author="Author">
              <w:r w:rsidRPr="00CC669D">
                <w:rPr>
                  <w:rFonts w:cs="Arial"/>
                  <w:color w:val="000000"/>
                  <w:szCs w:val="18"/>
                </w:rPr>
                <w:t>6.83</w:t>
              </w:r>
            </w:ins>
          </w:p>
        </w:tc>
      </w:tr>
      <w:tr w:rsidR="008E7795" w:rsidRPr="00CC669D" w14:paraId="4E39C3AE" w14:textId="77777777" w:rsidTr="00614471">
        <w:trPr>
          <w:cantSplit/>
          <w:trHeight w:val="190"/>
          <w:ins w:id="2001" w:author="Author"/>
        </w:trPr>
        <w:tc>
          <w:tcPr>
            <w:tcW w:w="200" w:type="dxa"/>
          </w:tcPr>
          <w:p w14:paraId="71D7080E" w14:textId="77777777" w:rsidR="008E7795" w:rsidRPr="00CC669D" w:rsidRDefault="008E7795" w:rsidP="00614471">
            <w:pPr>
              <w:pStyle w:val="tabletext11"/>
              <w:rPr>
                <w:ins w:id="20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5CFB38" w14:textId="77777777" w:rsidR="008E7795" w:rsidRPr="00CC669D" w:rsidRDefault="008E7795" w:rsidP="00614471">
            <w:pPr>
              <w:pStyle w:val="tabletext11"/>
              <w:jc w:val="right"/>
              <w:rPr>
                <w:ins w:id="2003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1E702E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004" w:author="Author"/>
              </w:rPr>
            </w:pPr>
            <w:ins w:id="2005" w:author="Author">
              <w:r w:rsidRPr="00CC669D">
                <w:t>60,000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C27092" w14:textId="77777777" w:rsidR="008E7795" w:rsidRPr="00CC669D" w:rsidRDefault="008E7795" w:rsidP="00614471">
            <w:pPr>
              <w:pStyle w:val="tabletext11"/>
              <w:jc w:val="right"/>
              <w:rPr>
                <w:ins w:id="200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658567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07" w:author="Author"/>
              </w:rPr>
            </w:pPr>
            <w:ins w:id="2008" w:author="Author">
              <w:r w:rsidRPr="00CC669D">
                <w:rPr>
                  <w:rFonts w:cs="Arial"/>
                  <w:color w:val="000000"/>
                  <w:szCs w:val="18"/>
                </w:rPr>
                <w:t>4.56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4BB9DB4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09" w:author="Author"/>
              </w:rPr>
            </w:pPr>
            <w:ins w:id="2010" w:author="Author">
              <w:r w:rsidRPr="00CC669D">
                <w:rPr>
                  <w:rFonts w:cs="Arial"/>
                  <w:color w:val="000000"/>
                  <w:szCs w:val="18"/>
                </w:rPr>
                <w:t>5.64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C9DE1B4" w14:textId="77777777" w:rsidR="008E7795" w:rsidRPr="00CC669D" w:rsidRDefault="008E7795" w:rsidP="00614471">
            <w:pPr>
              <w:pStyle w:val="tabletext11"/>
              <w:tabs>
                <w:tab w:val="decimal" w:pos="281"/>
              </w:tabs>
              <w:rPr>
                <w:ins w:id="2011" w:author="Author"/>
              </w:rPr>
            </w:pPr>
            <w:ins w:id="2012" w:author="Author">
              <w:r w:rsidRPr="00CC669D">
                <w:rPr>
                  <w:rFonts w:cs="Arial"/>
                  <w:color w:val="000000"/>
                  <w:szCs w:val="18"/>
                </w:rPr>
                <w:t>6.55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FE86BA9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13" w:author="Author"/>
              </w:rPr>
            </w:pPr>
            <w:ins w:id="2014" w:author="Author">
              <w:r w:rsidRPr="00CC669D">
                <w:rPr>
                  <w:rFonts w:cs="Arial"/>
                  <w:color w:val="000000"/>
                  <w:szCs w:val="18"/>
                </w:rPr>
                <w:t>7.62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2773837" w14:textId="77777777" w:rsidR="008E7795" w:rsidRPr="00CC669D" w:rsidRDefault="008E7795" w:rsidP="00614471">
            <w:pPr>
              <w:pStyle w:val="tabletext11"/>
              <w:tabs>
                <w:tab w:val="decimal" w:pos="280"/>
              </w:tabs>
              <w:rPr>
                <w:ins w:id="2015" w:author="Author"/>
              </w:rPr>
            </w:pPr>
            <w:ins w:id="2016" w:author="Author">
              <w:r w:rsidRPr="00CC669D">
                <w:rPr>
                  <w:rFonts w:cs="Arial"/>
                  <w:color w:val="000000"/>
                  <w:szCs w:val="18"/>
                </w:rPr>
                <w:t>8.83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2B47FB4" w14:textId="77777777" w:rsidR="008E7795" w:rsidRPr="00CC669D" w:rsidRDefault="008E7795" w:rsidP="00614471">
            <w:pPr>
              <w:pStyle w:val="tabletext11"/>
              <w:tabs>
                <w:tab w:val="decimal" w:pos="280"/>
              </w:tabs>
              <w:rPr>
                <w:ins w:id="2017" w:author="Author"/>
              </w:rPr>
            </w:pPr>
            <w:ins w:id="2018" w:author="Author">
              <w:r w:rsidRPr="00CC669D">
                <w:rPr>
                  <w:rFonts w:cs="Arial"/>
                  <w:color w:val="000000"/>
                  <w:szCs w:val="18"/>
                </w:rPr>
                <w:t>9.46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94018C" w14:textId="77777777" w:rsidR="008E7795" w:rsidRPr="00CC669D" w:rsidRDefault="008E7795" w:rsidP="00614471">
            <w:pPr>
              <w:pStyle w:val="tabletext11"/>
              <w:jc w:val="right"/>
              <w:rPr>
                <w:ins w:id="2019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0C13B9" w14:textId="77777777" w:rsidR="008E7795" w:rsidRPr="00CC669D" w:rsidRDefault="008E7795" w:rsidP="00614471">
            <w:pPr>
              <w:pStyle w:val="tabletext11"/>
              <w:tabs>
                <w:tab w:val="decimal" w:pos="240"/>
              </w:tabs>
              <w:rPr>
                <w:ins w:id="2020" w:author="Author"/>
              </w:rPr>
            </w:pPr>
            <w:ins w:id="2021" w:author="Author">
              <w:r w:rsidRPr="00CC669D">
                <w:rPr>
                  <w:rFonts w:cs="Arial"/>
                  <w:color w:val="000000"/>
                  <w:szCs w:val="18"/>
                </w:rPr>
                <w:t>3.35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85DA56E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22" w:author="Author"/>
              </w:rPr>
            </w:pPr>
            <w:ins w:id="2023" w:author="Author">
              <w:r w:rsidRPr="00CC669D">
                <w:rPr>
                  <w:rFonts w:cs="Arial"/>
                  <w:color w:val="000000"/>
                  <w:szCs w:val="18"/>
                </w:rPr>
                <w:t>4.15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BA0454D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24" w:author="Author"/>
              </w:rPr>
            </w:pPr>
            <w:ins w:id="2025" w:author="Author">
              <w:r w:rsidRPr="00CC669D">
                <w:rPr>
                  <w:rFonts w:cs="Arial"/>
                  <w:color w:val="000000"/>
                  <w:szCs w:val="18"/>
                </w:rPr>
                <w:t>4.82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E8F7ABB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26" w:author="Author"/>
              </w:rPr>
            </w:pPr>
            <w:ins w:id="2027" w:author="Author">
              <w:r w:rsidRPr="00CC669D">
                <w:rPr>
                  <w:rFonts w:cs="Arial"/>
                  <w:color w:val="000000"/>
                  <w:szCs w:val="18"/>
                </w:rPr>
                <w:t>5.60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643705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28" w:author="Author"/>
              </w:rPr>
            </w:pPr>
            <w:ins w:id="2029" w:author="Author">
              <w:r w:rsidRPr="00CC669D">
                <w:rPr>
                  <w:rFonts w:cs="Arial"/>
                  <w:color w:val="000000"/>
                  <w:szCs w:val="18"/>
                </w:rPr>
                <w:t>6.50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9F818D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30" w:author="Author"/>
              </w:rPr>
            </w:pPr>
            <w:ins w:id="2031" w:author="Author">
              <w:r w:rsidRPr="00CC669D">
                <w:rPr>
                  <w:rFonts w:cs="Arial"/>
                  <w:color w:val="000000"/>
                  <w:szCs w:val="18"/>
                </w:rPr>
                <w:t>6.96</w:t>
              </w:r>
            </w:ins>
          </w:p>
        </w:tc>
      </w:tr>
      <w:tr w:rsidR="008E7795" w:rsidRPr="00CC669D" w14:paraId="3ABBF6FA" w14:textId="77777777" w:rsidTr="00614471">
        <w:trPr>
          <w:cantSplit/>
          <w:trHeight w:val="190"/>
          <w:ins w:id="2032" w:author="Author"/>
        </w:trPr>
        <w:tc>
          <w:tcPr>
            <w:tcW w:w="200" w:type="dxa"/>
          </w:tcPr>
          <w:p w14:paraId="1914D2AA" w14:textId="77777777" w:rsidR="008E7795" w:rsidRPr="00CC669D" w:rsidRDefault="008E7795" w:rsidP="00614471">
            <w:pPr>
              <w:pStyle w:val="tabletext11"/>
              <w:rPr>
                <w:ins w:id="20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E27F2D" w14:textId="77777777" w:rsidR="008E7795" w:rsidRPr="00CC669D" w:rsidRDefault="008E7795" w:rsidP="00614471">
            <w:pPr>
              <w:pStyle w:val="tabletext11"/>
              <w:jc w:val="right"/>
              <w:rPr>
                <w:ins w:id="2034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35BCC2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035" w:author="Author"/>
              </w:rPr>
            </w:pPr>
            <w:ins w:id="2036" w:author="Author">
              <w:r w:rsidRPr="00CC669D">
                <w:t>100,000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974F65" w14:textId="77777777" w:rsidR="008E7795" w:rsidRPr="00CC669D" w:rsidRDefault="008E7795" w:rsidP="00614471">
            <w:pPr>
              <w:pStyle w:val="tabletext11"/>
              <w:jc w:val="right"/>
              <w:rPr>
                <w:ins w:id="203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CDA544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38" w:author="Author"/>
              </w:rPr>
            </w:pPr>
            <w:ins w:id="2039" w:author="Author">
              <w:r w:rsidRPr="00CC669D">
                <w:rPr>
                  <w:rFonts w:cs="Arial"/>
                  <w:color w:val="000000"/>
                  <w:szCs w:val="18"/>
                </w:rPr>
                <w:t>5.36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949F7CD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40" w:author="Author"/>
              </w:rPr>
            </w:pPr>
            <w:ins w:id="2041" w:author="Author">
              <w:r w:rsidRPr="00CC669D">
                <w:rPr>
                  <w:rFonts w:cs="Arial"/>
                  <w:color w:val="000000"/>
                  <w:szCs w:val="18"/>
                </w:rPr>
                <w:t>6.49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5B41BA2" w14:textId="77777777" w:rsidR="008E7795" w:rsidRPr="00CC669D" w:rsidRDefault="008E7795" w:rsidP="00614471">
            <w:pPr>
              <w:pStyle w:val="tabletext11"/>
              <w:tabs>
                <w:tab w:val="decimal" w:pos="281"/>
              </w:tabs>
              <w:rPr>
                <w:ins w:id="2042" w:author="Author"/>
              </w:rPr>
            </w:pPr>
            <w:ins w:id="2043" w:author="Author">
              <w:r w:rsidRPr="00CC669D">
                <w:rPr>
                  <w:rFonts w:cs="Arial"/>
                  <w:color w:val="000000"/>
                  <w:szCs w:val="18"/>
                </w:rPr>
                <w:t>7.31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994FD7B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44" w:author="Author"/>
              </w:rPr>
            </w:pPr>
            <w:ins w:id="2045" w:author="Author">
              <w:r w:rsidRPr="00CC669D">
                <w:rPr>
                  <w:rFonts w:cs="Arial"/>
                  <w:color w:val="000000"/>
                  <w:szCs w:val="18"/>
                </w:rPr>
                <w:t>8.26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3CD1341" w14:textId="77777777" w:rsidR="008E7795" w:rsidRPr="00CC669D" w:rsidRDefault="008E7795" w:rsidP="00614471">
            <w:pPr>
              <w:pStyle w:val="tabletext11"/>
              <w:tabs>
                <w:tab w:val="decimal" w:pos="280"/>
              </w:tabs>
              <w:rPr>
                <w:ins w:id="2046" w:author="Author"/>
              </w:rPr>
            </w:pPr>
            <w:ins w:id="2047" w:author="Author">
              <w:r w:rsidRPr="00CC669D">
                <w:rPr>
                  <w:rFonts w:cs="Arial"/>
                  <w:color w:val="000000"/>
                  <w:szCs w:val="18"/>
                </w:rPr>
                <w:t>9.29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686799" w14:textId="77777777" w:rsidR="008E7795" w:rsidRPr="00CC669D" w:rsidRDefault="008E7795" w:rsidP="00614471">
            <w:pPr>
              <w:pStyle w:val="tabletext11"/>
              <w:tabs>
                <w:tab w:val="decimal" w:pos="280"/>
              </w:tabs>
              <w:rPr>
                <w:ins w:id="2048" w:author="Author"/>
              </w:rPr>
            </w:pPr>
            <w:ins w:id="2049" w:author="Author">
              <w:r w:rsidRPr="00CC669D">
                <w:rPr>
                  <w:rFonts w:cs="Arial"/>
                  <w:color w:val="000000"/>
                  <w:szCs w:val="18"/>
                </w:rPr>
                <w:t>9.84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5B4141" w14:textId="77777777" w:rsidR="008E7795" w:rsidRPr="00CC669D" w:rsidRDefault="008E7795" w:rsidP="00614471">
            <w:pPr>
              <w:pStyle w:val="tabletext11"/>
              <w:jc w:val="right"/>
              <w:rPr>
                <w:ins w:id="2050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E35161" w14:textId="77777777" w:rsidR="008E7795" w:rsidRPr="00CC669D" w:rsidRDefault="008E7795" w:rsidP="00614471">
            <w:pPr>
              <w:pStyle w:val="tabletext11"/>
              <w:tabs>
                <w:tab w:val="decimal" w:pos="240"/>
              </w:tabs>
              <w:rPr>
                <w:ins w:id="2051" w:author="Author"/>
              </w:rPr>
            </w:pPr>
            <w:ins w:id="2052" w:author="Author">
              <w:r w:rsidRPr="00CC669D">
                <w:rPr>
                  <w:rFonts w:cs="Arial"/>
                  <w:color w:val="000000"/>
                  <w:szCs w:val="18"/>
                </w:rPr>
                <w:t>3.94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7B5A5E4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53" w:author="Author"/>
              </w:rPr>
            </w:pPr>
            <w:ins w:id="2054" w:author="Author">
              <w:r w:rsidRPr="00CC669D">
                <w:rPr>
                  <w:rFonts w:cs="Arial"/>
                  <w:color w:val="000000"/>
                  <w:szCs w:val="18"/>
                </w:rPr>
                <w:t>4.77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AA09BF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55" w:author="Author"/>
              </w:rPr>
            </w:pPr>
            <w:ins w:id="2056" w:author="Author">
              <w:r w:rsidRPr="00CC669D">
                <w:rPr>
                  <w:rFonts w:cs="Arial"/>
                  <w:color w:val="000000"/>
                  <w:szCs w:val="18"/>
                </w:rPr>
                <w:t>5.38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C44D023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57" w:author="Author"/>
              </w:rPr>
            </w:pPr>
            <w:ins w:id="2058" w:author="Author">
              <w:r w:rsidRPr="00CC669D">
                <w:rPr>
                  <w:rFonts w:cs="Arial"/>
                  <w:color w:val="000000"/>
                  <w:szCs w:val="18"/>
                </w:rPr>
                <w:t>6.07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6F189FC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59" w:author="Author"/>
              </w:rPr>
            </w:pPr>
            <w:ins w:id="2060" w:author="Author">
              <w:r w:rsidRPr="00CC669D">
                <w:rPr>
                  <w:rFonts w:cs="Arial"/>
                  <w:color w:val="000000"/>
                  <w:szCs w:val="18"/>
                </w:rPr>
                <w:t>6.83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475606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61" w:author="Author"/>
              </w:rPr>
            </w:pPr>
            <w:ins w:id="2062" w:author="Author">
              <w:r w:rsidRPr="00CC669D">
                <w:rPr>
                  <w:rFonts w:cs="Arial"/>
                  <w:color w:val="000000"/>
                  <w:szCs w:val="18"/>
                </w:rPr>
                <w:t>7.23</w:t>
              </w:r>
            </w:ins>
          </w:p>
        </w:tc>
      </w:tr>
      <w:tr w:rsidR="008E7795" w:rsidRPr="00CC669D" w14:paraId="12AC79DF" w14:textId="77777777" w:rsidTr="00614471">
        <w:trPr>
          <w:cantSplit/>
          <w:trHeight w:val="190"/>
          <w:ins w:id="2063" w:author="Author"/>
        </w:trPr>
        <w:tc>
          <w:tcPr>
            <w:tcW w:w="200" w:type="dxa"/>
          </w:tcPr>
          <w:p w14:paraId="57FEA3A5" w14:textId="77777777" w:rsidR="008E7795" w:rsidRPr="00CC669D" w:rsidRDefault="008E7795" w:rsidP="00614471">
            <w:pPr>
              <w:pStyle w:val="tabletext11"/>
              <w:rPr>
                <w:ins w:id="20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D8CE13" w14:textId="77777777" w:rsidR="008E7795" w:rsidRPr="00CC669D" w:rsidRDefault="008E7795" w:rsidP="00614471">
            <w:pPr>
              <w:pStyle w:val="tabletext11"/>
              <w:jc w:val="right"/>
              <w:rPr>
                <w:ins w:id="2065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66A6A3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066" w:author="Author"/>
              </w:rPr>
            </w:pPr>
            <w:ins w:id="2067" w:author="Author">
              <w:r w:rsidRPr="00CC669D">
                <w:t>125,000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139F19" w14:textId="77777777" w:rsidR="008E7795" w:rsidRPr="00CC669D" w:rsidRDefault="008E7795" w:rsidP="00614471">
            <w:pPr>
              <w:pStyle w:val="tabletext11"/>
              <w:jc w:val="right"/>
              <w:rPr>
                <w:ins w:id="206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CB3A6E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69" w:author="Author"/>
              </w:rPr>
            </w:pPr>
            <w:ins w:id="2070" w:author="Author">
              <w:r w:rsidRPr="00CC669D">
                <w:rPr>
                  <w:rFonts w:cs="Arial"/>
                  <w:color w:val="000000"/>
                  <w:szCs w:val="18"/>
                </w:rPr>
                <w:t>5.72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98D5837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71" w:author="Author"/>
              </w:rPr>
            </w:pPr>
            <w:ins w:id="2072" w:author="Author">
              <w:r w:rsidRPr="00CC669D">
                <w:rPr>
                  <w:rFonts w:cs="Arial"/>
                  <w:color w:val="000000"/>
                  <w:szCs w:val="18"/>
                </w:rPr>
                <w:t>6.83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7E270B" w14:textId="77777777" w:rsidR="008E7795" w:rsidRPr="00CC669D" w:rsidRDefault="008E7795" w:rsidP="00614471">
            <w:pPr>
              <w:pStyle w:val="tabletext11"/>
              <w:tabs>
                <w:tab w:val="decimal" w:pos="281"/>
              </w:tabs>
              <w:rPr>
                <w:ins w:id="2073" w:author="Author"/>
              </w:rPr>
            </w:pPr>
            <w:ins w:id="2074" w:author="Author">
              <w:r w:rsidRPr="00CC669D">
                <w:rPr>
                  <w:rFonts w:cs="Arial"/>
                  <w:color w:val="000000"/>
                  <w:szCs w:val="18"/>
                </w:rPr>
                <w:t>7.66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ACD4DE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75" w:author="Author"/>
              </w:rPr>
            </w:pPr>
            <w:ins w:id="2076" w:author="Author">
              <w:r w:rsidRPr="00CC669D">
                <w:rPr>
                  <w:rFonts w:cs="Arial"/>
                  <w:color w:val="000000"/>
                  <w:szCs w:val="18"/>
                </w:rPr>
                <w:t>8.49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96F3CDD" w14:textId="77777777" w:rsidR="008E7795" w:rsidRPr="00CC669D" w:rsidRDefault="008E7795" w:rsidP="00614471">
            <w:pPr>
              <w:pStyle w:val="tabletext11"/>
              <w:tabs>
                <w:tab w:val="decimal" w:pos="280"/>
              </w:tabs>
              <w:rPr>
                <w:ins w:id="2077" w:author="Author"/>
              </w:rPr>
            </w:pPr>
            <w:ins w:id="2078" w:author="Author">
              <w:r w:rsidRPr="00CC669D">
                <w:rPr>
                  <w:rFonts w:cs="Arial"/>
                  <w:color w:val="000000"/>
                  <w:szCs w:val="18"/>
                </w:rPr>
                <w:t>9.49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B7EB9A2" w14:textId="77777777" w:rsidR="008E7795" w:rsidRPr="00CC669D" w:rsidRDefault="008E7795" w:rsidP="00614471">
            <w:pPr>
              <w:pStyle w:val="tabletext11"/>
              <w:tabs>
                <w:tab w:val="decimal" w:pos="280"/>
              </w:tabs>
              <w:rPr>
                <w:ins w:id="2079" w:author="Author"/>
              </w:rPr>
            </w:pPr>
            <w:ins w:id="2080" w:author="Author">
              <w:r w:rsidRPr="00CC669D">
                <w:rPr>
                  <w:rFonts w:cs="Arial"/>
                  <w:color w:val="000000"/>
                  <w:szCs w:val="18"/>
                </w:rPr>
                <w:t>9.98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A46367" w14:textId="77777777" w:rsidR="008E7795" w:rsidRPr="00CC669D" w:rsidRDefault="008E7795" w:rsidP="00614471">
            <w:pPr>
              <w:pStyle w:val="tabletext11"/>
              <w:jc w:val="right"/>
              <w:rPr>
                <w:ins w:id="2081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86414E" w14:textId="77777777" w:rsidR="008E7795" w:rsidRPr="00CC669D" w:rsidRDefault="008E7795" w:rsidP="00614471">
            <w:pPr>
              <w:pStyle w:val="tabletext11"/>
              <w:tabs>
                <w:tab w:val="decimal" w:pos="240"/>
              </w:tabs>
              <w:rPr>
                <w:ins w:id="2082" w:author="Author"/>
              </w:rPr>
            </w:pPr>
            <w:ins w:id="2083" w:author="Author">
              <w:r w:rsidRPr="00CC669D">
                <w:rPr>
                  <w:rFonts w:cs="Arial"/>
                  <w:color w:val="000000"/>
                  <w:szCs w:val="18"/>
                </w:rPr>
                <w:t>4.20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8433D8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84" w:author="Author"/>
              </w:rPr>
            </w:pPr>
            <w:ins w:id="2085" w:author="Author">
              <w:r w:rsidRPr="00CC669D">
                <w:rPr>
                  <w:rFonts w:cs="Arial"/>
                  <w:color w:val="000000"/>
                  <w:szCs w:val="18"/>
                </w:rPr>
                <w:t>5.01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7C5852A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86" w:author="Author"/>
              </w:rPr>
            </w:pPr>
            <w:ins w:id="2087" w:author="Author">
              <w:r w:rsidRPr="00CC669D">
                <w:rPr>
                  <w:rFonts w:cs="Arial"/>
                  <w:color w:val="000000"/>
                  <w:szCs w:val="18"/>
                </w:rPr>
                <w:t>5.62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F926FBA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88" w:author="Author"/>
              </w:rPr>
            </w:pPr>
            <w:ins w:id="2089" w:author="Author">
              <w:r w:rsidRPr="00CC669D">
                <w:rPr>
                  <w:rFonts w:cs="Arial"/>
                  <w:color w:val="000000"/>
                  <w:szCs w:val="18"/>
                </w:rPr>
                <w:t>6.25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FD52536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90" w:author="Author"/>
              </w:rPr>
            </w:pPr>
            <w:ins w:id="2091" w:author="Author">
              <w:r w:rsidRPr="00CC669D">
                <w:rPr>
                  <w:rFonts w:cs="Arial"/>
                  <w:color w:val="000000"/>
                  <w:szCs w:val="18"/>
                </w:rPr>
                <w:t>6.97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015F29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092" w:author="Author"/>
              </w:rPr>
            </w:pPr>
            <w:ins w:id="2093" w:author="Author">
              <w:r w:rsidRPr="00CC669D">
                <w:rPr>
                  <w:rFonts w:cs="Arial"/>
                  <w:color w:val="000000"/>
                  <w:szCs w:val="18"/>
                </w:rPr>
                <w:t>7.34</w:t>
              </w:r>
            </w:ins>
          </w:p>
        </w:tc>
      </w:tr>
      <w:tr w:rsidR="008E7795" w:rsidRPr="00CC669D" w14:paraId="364AA5A8" w14:textId="77777777" w:rsidTr="00614471">
        <w:trPr>
          <w:cantSplit/>
          <w:trHeight w:val="190"/>
          <w:ins w:id="2094" w:author="Author"/>
        </w:trPr>
        <w:tc>
          <w:tcPr>
            <w:tcW w:w="200" w:type="dxa"/>
          </w:tcPr>
          <w:p w14:paraId="7DCC088B" w14:textId="77777777" w:rsidR="008E7795" w:rsidRPr="00CC669D" w:rsidRDefault="008E7795" w:rsidP="00614471">
            <w:pPr>
              <w:pStyle w:val="tabletext11"/>
              <w:rPr>
                <w:ins w:id="20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70C6F7" w14:textId="77777777" w:rsidR="008E7795" w:rsidRPr="00CC669D" w:rsidRDefault="008E7795" w:rsidP="00614471">
            <w:pPr>
              <w:pStyle w:val="tabletext11"/>
              <w:jc w:val="right"/>
              <w:rPr>
                <w:ins w:id="2096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8DBEFB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097" w:author="Author"/>
              </w:rPr>
            </w:pPr>
            <w:ins w:id="2098" w:author="Author">
              <w:r w:rsidRPr="00CC669D">
                <w:t>150,000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E48770" w14:textId="77777777" w:rsidR="008E7795" w:rsidRPr="00CC669D" w:rsidRDefault="008E7795" w:rsidP="00614471">
            <w:pPr>
              <w:pStyle w:val="tabletext11"/>
              <w:jc w:val="right"/>
              <w:rPr>
                <w:ins w:id="209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2CAEE1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00" w:author="Author"/>
              </w:rPr>
            </w:pPr>
            <w:ins w:id="2101" w:author="Author">
              <w:r w:rsidRPr="00CC669D">
                <w:rPr>
                  <w:rFonts w:cs="Arial"/>
                  <w:color w:val="000000"/>
                  <w:szCs w:val="18"/>
                </w:rPr>
                <w:t>6.00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3DA363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02" w:author="Author"/>
              </w:rPr>
            </w:pPr>
            <w:ins w:id="2103" w:author="Author">
              <w:r w:rsidRPr="00CC669D">
                <w:rPr>
                  <w:rFonts w:cs="Arial"/>
                  <w:color w:val="000000"/>
                  <w:szCs w:val="18"/>
                </w:rPr>
                <w:t>7.10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EB1E8E7" w14:textId="77777777" w:rsidR="008E7795" w:rsidRPr="00CC669D" w:rsidRDefault="008E7795" w:rsidP="00614471">
            <w:pPr>
              <w:pStyle w:val="tabletext11"/>
              <w:tabs>
                <w:tab w:val="decimal" w:pos="281"/>
              </w:tabs>
              <w:rPr>
                <w:ins w:id="2104" w:author="Author"/>
              </w:rPr>
            </w:pPr>
            <w:ins w:id="2105" w:author="Author">
              <w:r w:rsidRPr="00CC669D">
                <w:rPr>
                  <w:rFonts w:cs="Arial"/>
                  <w:color w:val="000000"/>
                  <w:szCs w:val="18"/>
                </w:rPr>
                <w:t>7.90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40BAE4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06" w:author="Author"/>
              </w:rPr>
            </w:pPr>
            <w:ins w:id="2107" w:author="Author">
              <w:r w:rsidRPr="00CC669D">
                <w:rPr>
                  <w:rFonts w:cs="Arial"/>
                  <w:color w:val="000000"/>
                  <w:szCs w:val="18"/>
                </w:rPr>
                <w:t>8.70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04E6F8E" w14:textId="77777777" w:rsidR="008E7795" w:rsidRPr="00CC669D" w:rsidRDefault="008E7795" w:rsidP="00614471">
            <w:pPr>
              <w:pStyle w:val="tabletext11"/>
              <w:tabs>
                <w:tab w:val="decimal" w:pos="280"/>
              </w:tabs>
              <w:rPr>
                <w:ins w:id="2108" w:author="Author"/>
              </w:rPr>
            </w:pPr>
            <w:ins w:id="2109" w:author="Author">
              <w:r w:rsidRPr="00CC669D">
                <w:rPr>
                  <w:rFonts w:cs="Arial"/>
                  <w:color w:val="000000"/>
                  <w:szCs w:val="18"/>
                </w:rPr>
                <w:t>9.63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C1A734E" w14:textId="77777777" w:rsidR="008E7795" w:rsidRPr="00CC669D" w:rsidRDefault="008E7795" w:rsidP="00614471">
            <w:pPr>
              <w:pStyle w:val="tabletext11"/>
              <w:tabs>
                <w:tab w:val="decimal" w:pos="280"/>
              </w:tabs>
              <w:rPr>
                <w:ins w:id="2110" w:author="Author"/>
              </w:rPr>
            </w:pPr>
            <w:ins w:id="2111" w:author="Author">
              <w:r w:rsidRPr="00CC669D">
                <w:rPr>
                  <w:rFonts w:cs="Arial"/>
                  <w:color w:val="000000"/>
                  <w:szCs w:val="18"/>
                </w:rPr>
                <w:t>10.09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C62D36" w14:textId="77777777" w:rsidR="008E7795" w:rsidRPr="00CC669D" w:rsidRDefault="008E7795" w:rsidP="00614471">
            <w:pPr>
              <w:pStyle w:val="tabletext11"/>
              <w:jc w:val="right"/>
              <w:rPr>
                <w:ins w:id="2112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C13B18" w14:textId="77777777" w:rsidR="008E7795" w:rsidRPr="00CC669D" w:rsidRDefault="008E7795" w:rsidP="00614471">
            <w:pPr>
              <w:pStyle w:val="tabletext11"/>
              <w:tabs>
                <w:tab w:val="decimal" w:pos="240"/>
              </w:tabs>
              <w:rPr>
                <w:ins w:id="2113" w:author="Author"/>
              </w:rPr>
            </w:pPr>
            <w:ins w:id="2114" w:author="Author">
              <w:r w:rsidRPr="00CC669D">
                <w:rPr>
                  <w:rFonts w:cs="Arial"/>
                  <w:color w:val="000000"/>
                  <w:szCs w:val="18"/>
                </w:rPr>
                <w:t>4.41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04F6AF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15" w:author="Author"/>
              </w:rPr>
            </w:pPr>
            <w:ins w:id="2116" w:author="Author">
              <w:r w:rsidRPr="00CC669D">
                <w:rPr>
                  <w:rFonts w:cs="Arial"/>
                  <w:color w:val="000000"/>
                  <w:szCs w:val="18"/>
                </w:rPr>
                <w:t>5.22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78983A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17" w:author="Author"/>
              </w:rPr>
            </w:pPr>
            <w:ins w:id="2118" w:author="Author">
              <w:r w:rsidRPr="00CC669D">
                <w:rPr>
                  <w:rFonts w:cs="Arial"/>
                  <w:color w:val="000000"/>
                  <w:szCs w:val="18"/>
                </w:rPr>
                <w:t>5.80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074BE43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19" w:author="Author"/>
              </w:rPr>
            </w:pPr>
            <w:ins w:id="2120" w:author="Author">
              <w:r w:rsidRPr="00CC669D">
                <w:rPr>
                  <w:rFonts w:cs="Arial"/>
                  <w:color w:val="000000"/>
                  <w:szCs w:val="18"/>
                </w:rPr>
                <w:t>6.39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B3FE55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21" w:author="Author"/>
              </w:rPr>
            </w:pPr>
            <w:ins w:id="2122" w:author="Author">
              <w:r w:rsidRPr="00CC669D">
                <w:rPr>
                  <w:rFonts w:cs="Arial"/>
                  <w:color w:val="000000"/>
                  <w:szCs w:val="18"/>
                </w:rPr>
                <w:t>7.09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30F599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23" w:author="Author"/>
              </w:rPr>
            </w:pPr>
            <w:ins w:id="2124" w:author="Author">
              <w:r w:rsidRPr="00CC669D">
                <w:rPr>
                  <w:rFonts w:cs="Arial"/>
                  <w:color w:val="000000"/>
                  <w:szCs w:val="18"/>
                </w:rPr>
                <w:t>7.41</w:t>
              </w:r>
            </w:ins>
          </w:p>
        </w:tc>
      </w:tr>
      <w:tr w:rsidR="008E7795" w:rsidRPr="00CC669D" w14:paraId="1EB48BE6" w14:textId="77777777" w:rsidTr="00614471">
        <w:trPr>
          <w:cantSplit/>
          <w:trHeight w:val="190"/>
          <w:ins w:id="2125" w:author="Author"/>
        </w:trPr>
        <w:tc>
          <w:tcPr>
            <w:tcW w:w="200" w:type="dxa"/>
          </w:tcPr>
          <w:p w14:paraId="68C1E4E9" w14:textId="77777777" w:rsidR="008E7795" w:rsidRPr="00CC669D" w:rsidRDefault="008E7795" w:rsidP="00614471">
            <w:pPr>
              <w:pStyle w:val="tabletext11"/>
              <w:rPr>
                <w:ins w:id="21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77B866" w14:textId="77777777" w:rsidR="008E7795" w:rsidRPr="00CC669D" w:rsidRDefault="008E7795" w:rsidP="00614471">
            <w:pPr>
              <w:pStyle w:val="tabletext11"/>
              <w:jc w:val="right"/>
              <w:rPr>
                <w:ins w:id="2127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EA27A1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128" w:author="Author"/>
              </w:rPr>
            </w:pPr>
            <w:ins w:id="2129" w:author="Author">
              <w:r w:rsidRPr="00CC669D">
                <w:t>200,000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FF07A7" w14:textId="77777777" w:rsidR="008E7795" w:rsidRPr="00CC669D" w:rsidRDefault="008E7795" w:rsidP="00614471">
            <w:pPr>
              <w:pStyle w:val="tabletext11"/>
              <w:jc w:val="right"/>
              <w:rPr>
                <w:ins w:id="213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D58C66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31" w:author="Author"/>
              </w:rPr>
            </w:pPr>
            <w:ins w:id="2132" w:author="Author">
              <w:r w:rsidRPr="00CC669D">
                <w:rPr>
                  <w:rFonts w:cs="Arial"/>
                  <w:color w:val="000000"/>
                  <w:szCs w:val="18"/>
                </w:rPr>
                <w:t>6.49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6781320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33" w:author="Author"/>
              </w:rPr>
            </w:pPr>
            <w:ins w:id="2134" w:author="Author">
              <w:r w:rsidRPr="00CC669D">
                <w:rPr>
                  <w:rFonts w:cs="Arial"/>
                  <w:color w:val="000000"/>
                  <w:szCs w:val="18"/>
                </w:rPr>
                <w:t>7.55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7828605" w14:textId="77777777" w:rsidR="008E7795" w:rsidRPr="00CC669D" w:rsidRDefault="008E7795" w:rsidP="00614471">
            <w:pPr>
              <w:pStyle w:val="tabletext11"/>
              <w:tabs>
                <w:tab w:val="decimal" w:pos="281"/>
              </w:tabs>
              <w:rPr>
                <w:ins w:id="2135" w:author="Author"/>
              </w:rPr>
            </w:pPr>
            <w:ins w:id="2136" w:author="Author">
              <w:r w:rsidRPr="00CC669D">
                <w:rPr>
                  <w:rFonts w:cs="Arial"/>
                  <w:color w:val="000000"/>
                  <w:szCs w:val="18"/>
                </w:rPr>
                <w:t>8.26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5C4E06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37" w:author="Author"/>
              </w:rPr>
            </w:pPr>
            <w:ins w:id="2138" w:author="Author">
              <w:r w:rsidRPr="00CC669D">
                <w:rPr>
                  <w:rFonts w:cs="Arial"/>
                  <w:color w:val="000000"/>
                  <w:szCs w:val="18"/>
                </w:rPr>
                <w:t>9.02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2A1EB7" w14:textId="77777777" w:rsidR="008E7795" w:rsidRPr="00CC669D" w:rsidRDefault="008E7795" w:rsidP="00614471">
            <w:pPr>
              <w:pStyle w:val="tabletext11"/>
              <w:tabs>
                <w:tab w:val="decimal" w:pos="280"/>
              </w:tabs>
              <w:rPr>
                <w:ins w:id="2139" w:author="Author"/>
              </w:rPr>
            </w:pPr>
            <w:ins w:id="2140" w:author="Author">
              <w:r w:rsidRPr="00CC669D">
                <w:rPr>
                  <w:rFonts w:cs="Arial"/>
                  <w:color w:val="000000"/>
                  <w:szCs w:val="18"/>
                </w:rPr>
                <w:t>9.84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7E9007C" w14:textId="77777777" w:rsidR="008E7795" w:rsidRPr="00CC669D" w:rsidRDefault="008E7795" w:rsidP="00614471">
            <w:pPr>
              <w:pStyle w:val="tabletext11"/>
              <w:tabs>
                <w:tab w:val="decimal" w:pos="280"/>
              </w:tabs>
              <w:rPr>
                <w:ins w:id="2141" w:author="Author"/>
              </w:rPr>
            </w:pPr>
            <w:ins w:id="2142" w:author="Author">
              <w:r w:rsidRPr="00CC669D">
                <w:rPr>
                  <w:rFonts w:cs="Arial"/>
                  <w:color w:val="000000"/>
                  <w:szCs w:val="18"/>
                </w:rPr>
                <w:t>10.25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C4831E" w14:textId="77777777" w:rsidR="008E7795" w:rsidRPr="00CC669D" w:rsidRDefault="008E7795" w:rsidP="00614471">
            <w:pPr>
              <w:pStyle w:val="tabletext11"/>
              <w:jc w:val="right"/>
              <w:rPr>
                <w:ins w:id="2143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E6F4AF" w14:textId="77777777" w:rsidR="008E7795" w:rsidRPr="00CC669D" w:rsidRDefault="008E7795" w:rsidP="00614471">
            <w:pPr>
              <w:pStyle w:val="tabletext11"/>
              <w:tabs>
                <w:tab w:val="decimal" w:pos="240"/>
              </w:tabs>
              <w:rPr>
                <w:ins w:id="2144" w:author="Author"/>
              </w:rPr>
            </w:pPr>
            <w:ins w:id="2145" w:author="Author">
              <w:r w:rsidRPr="00CC669D">
                <w:rPr>
                  <w:rFonts w:cs="Arial"/>
                  <w:color w:val="000000"/>
                  <w:szCs w:val="18"/>
                </w:rPr>
                <w:t>4.77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045AECC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46" w:author="Author"/>
              </w:rPr>
            </w:pPr>
            <w:ins w:id="2147" w:author="Author">
              <w:r w:rsidRPr="00CC669D">
                <w:rPr>
                  <w:rFonts w:cs="Arial"/>
                  <w:color w:val="000000"/>
                  <w:szCs w:val="18"/>
                </w:rPr>
                <w:t>5.55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C4F9E0D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48" w:author="Author"/>
              </w:rPr>
            </w:pPr>
            <w:ins w:id="2149" w:author="Author">
              <w:r w:rsidRPr="00CC669D">
                <w:rPr>
                  <w:rFonts w:cs="Arial"/>
                  <w:color w:val="000000"/>
                  <w:szCs w:val="18"/>
                </w:rPr>
                <w:t>6.07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56F3FAD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50" w:author="Author"/>
              </w:rPr>
            </w:pPr>
            <w:ins w:id="2151" w:author="Author">
              <w:r w:rsidRPr="00CC669D">
                <w:rPr>
                  <w:rFonts w:cs="Arial"/>
                  <w:color w:val="000000"/>
                  <w:szCs w:val="18"/>
                </w:rPr>
                <w:t>6.62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7EA995A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52" w:author="Author"/>
              </w:rPr>
            </w:pPr>
            <w:ins w:id="2153" w:author="Author">
              <w:r w:rsidRPr="00CC669D">
                <w:rPr>
                  <w:rFonts w:cs="Arial"/>
                  <w:color w:val="000000"/>
                  <w:szCs w:val="18"/>
                </w:rPr>
                <w:t>7.23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09F2CE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54" w:author="Author"/>
              </w:rPr>
            </w:pPr>
            <w:ins w:id="2155" w:author="Author">
              <w:r w:rsidRPr="00CC669D">
                <w:rPr>
                  <w:rFonts w:cs="Arial"/>
                  <w:color w:val="000000"/>
                  <w:szCs w:val="18"/>
                </w:rPr>
                <w:t>7.55</w:t>
              </w:r>
            </w:ins>
          </w:p>
        </w:tc>
      </w:tr>
      <w:tr w:rsidR="008E7795" w:rsidRPr="00CC669D" w14:paraId="71F24726" w14:textId="77777777" w:rsidTr="00614471">
        <w:trPr>
          <w:cantSplit/>
          <w:trHeight w:val="190"/>
          <w:ins w:id="2156" w:author="Author"/>
        </w:trPr>
        <w:tc>
          <w:tcPr>
            <w:tcW w:w="200" w:type="dxa"/>
          </w:tcPr>
          <w:p w14:paraId="0F67BFD6" w14:textId="77777777" w:rsidR="008E7795" w:rsidRPr="00CC669D" w:rsidRDefault="008E7795" w:rsidP="00614471">
            <w:pPr>
              <w:pStyle w:val="tabletext11"/>
              <w:rPr>
                <w:ins w:id="21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3740F2" w14:textId="77777777" w:rsidR="008E7795" w:rsidRPr="00CC669D" w:rsidRDefault="008E7795" w:rsidP="00614471">
            <w:pPr>
              <w:pStyle w:val="tabletext11"/>
              <w:jc w:val="right"/>
              <w:rPr>
                <w:ins w:id="2158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C35356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159" w:author="Author"/>
              </w:rPr>
            </w:pPr>
            <w:ins w:id="2160" w:author="Author">
              <w:r w:rsidRPr="00CC669D">
                <w:t>250,000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60F8C2" w14:textId="77777777" w:rsidR="008E7795" w:rsidRPr="00CC669D" w:rsidRDefault="008E7795" w:rsidP="00614471">
            <w:pPr>
              <w:pStyle w:val="tabletext11"/>
              <w:jc w:val="right"/>
              <w:rPr>
                <w:ins w:id="216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34279B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62" w:author="Author"/>
              </w:rPr>
            </w:pPr>
            <w:ins w:id="2163" w:author="Author">
              <w:r w:rsidRPr="00CC669D">
                <w:rPr>
                  <w:rFonts w:cs="Arial"/>
                  <w:color w:val="000000"/>
                  <w:szCs w:val="18"/>
                </w:rPr>
                <w:t>6.83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6E04C30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64" w:author="Author"/>
              </w:rPr>
            </w:pPr>
            <w:ins w:id="2165" w:author="Author">
              <w:r w:rsidRPr="00CC669D">
                <w:rPr>
                  <w:rFonts w:cs="Arial"/>
                  <w:color w:val="000000"/>
                  <w:szCs w:val="18"/>
                </w:rPr>
                <w:t>7.84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D7900D" w14:textId="77777777" w:rsidR="008E7795" w:rsidRPr="00CC669D" w:rsidRDefault="008E7795" w:rsidP="00614471">
            <w:pPr>
              <w:pStyle w:val="tabletext11"/>
              <w:tabs>
                <w:tab w:val="decimal" w:pos="281"/>
              </w:tabs>
              <w:rPr>
                <w:ins w:id="2166" w:author="Author"/>
              </w:rPr>
            </w:pPr>
            <w:ins w:id="2167" w:author="Author">
              <w:r w:rsidRPr="00CC669D">
                <w:rPr>
                  <w:rFonts w:cs="Arial"/>
                  <w:color w:val="000000"/>
                  <w:szCs w:val="18"/>
                </w:rPr>
                <w:t>8.49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BE088E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68" w:author="Author"/>
              </w:rPr>
            </w:pPr>
            <w:ins w:id="2169" w:author="Author">
              <w:r w:rsidRPr="00CC669D">
                <w:rPr>
                  <w:rFonts w:cs="Arial"/>
                  <w:color w:val="000000"/>
                  <w:szCs w:val="18"/>
                </w:rPr>
                <w:t>9.19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5B1484" w14:textId="77777777" w:rsidR="008E7795" w:rsidRPr="00CC669D" w:rsidRDefault="008E7795" w:rsidP="00614471">
            <w:pPr>
              <w:pStyle w:val="tabletext11"/>
              <w:tabs>
                <w:tab w:val="decimal" w:pos="280"/>
              </w:tabs>
              <w:rPr>
                <w:ins w:id="2170" w:author="Author"/>
              </w:rPr>
            </w:pPr>
            <w:ins w:id="2171" w:author="Author">
              <w:r w:rsidRPr="00CC669D">
                <w:rPr>
                  <w:rFonts w:cs="Arial"/>
                  <w:color w:val="000000"/>
                  <w:szCs w:val="18"/>
                </w:rPr>
                <w:t>9.98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2ED922" w14:textId="77777777" w:rsidR="008E7795" w:rsidRPr="00CC669D" w:rsidRDefault="008E7795" w:rsidP="00614471">
            <w:pPr>
              <w:pStyle w:val="tabletext11"/>
              <w:jc w:val="center"/>
              <w:rPr>
                <w:ins w:id="2172" w:author="Author"/>
              </w:rPr>
            </w:pPr>
            <w:ins w:id="2173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4CA446" w14:textId="77777777" w:rsidR="008E7795" w:rsidRPr="00CC669D" w:rsidRDefault="008E7795" w:rsidP="00614471">
            <w:pPr>
              <w:pStyle w:val="tabletext11"/>
              <w:jc w:val="right"/>
              <w:rPr>
                <w:ins w:id="2174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46F0BD" w14:textId="77777777" w:rsidR="008E7795" w:rsidRPr="00CC669D" w:rsidRDefault="008E7795" w:rsidP="00614471">
            <w:pPr>
              <w:pStyle w:val="tabletext11"/>
              <w:tabs>
                <w:tab w:val="decimal" w:pos="240"/>
              </w:tabs>
              <w:rPr>
                <w:ins w:id="2175" w:author="Author"/>
              </w:rPr>
            </w:pPr>
            <w:ins w:id="2176" w:author="Author">
              <w:r w:rsidRPr="00CC669D">
                <w:rPr>
                  <w:rFonts w:cs="Arial"/>
                  <w:color w:val="000000"/>
                  <w:szCs w:val="18"/>
                </w:rPr>
                <w:t>5.01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8E5E4C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77" w:author="Author"/>
              </w:rPr>
            </w:pPr>
            <w:ins w:id="2178" w:author="Author">
              <w:r w:rsidRPr="00CC669D">
                <w:rPr>
                  <w:rFonts w:cs="Arial"/>
                  <w:color w:val="000000"/>
                  <w:szCs w:val="18"/>
                </w:rPr>
                <w:t>5.76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EC46911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79" w:author="Author"/>
              </w:rPr>
            </w:pPr>
            <w:ins w:id="2180" w:author="Author">
              <w:r w:rsidRPr="00CC669D">
                <w:rPr>
                  <w:rFonts w:cs="Arial"/>
                  <w:color w:val="000000"/>
                  <w:szCs w:val="18"/>
                </w:rPr>
                <w:t>6.25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FF9AC0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81" w:author="Author"/>
              </w:rPr>
            </w:pPr>
            <w:ins w:id="2182" w:author="Author">
              <w:r w:rsidRPr="00CC669D">
                <w:rPr>
                  <w:rFonts w:cs="Arial"/>
                  <w:color w:val="000000"/>
                  <w:szCs w:val="18"/>
                </w:rPr>
                <w:t>6.75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BE08F0B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83" w:author="Author"/>
              </w:rPr>
            </w:pPr>
            <w:ins w:id="2184" w:author="Author">
              <w:r w:rsidRPr="00CC669D">
                <w:rPr>
                  <w:rFonts w:cs="Arial"/>
                  <w:color w:val="000000"/>
                  <w:szCs w:val="18"/>
                </w:rPr>
                <w:t>7.34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C63ED" w14:textId="77777777" w:rsidR="008E7795" w:rsidRPr="00CC669D" w:rsidRDefault="008E7795" w:rsidP="00614471">
            <w:pPr>
              <w:pStyle w:val="tabletext11"/>
              <w:jc w:val="center"/>
              <w:rPr>
                <w:ins w:id="2185" w:author="Author"/>
              </w:rPr>
            </w:pPr>
            <w:ins w:id="2186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61DB114F" w14:textId="77777777" w:rsidTr="00614471">
        <w:trPr>
          <w:cantSplit/>
          <w:trHeight w:val="190"/>
          <w:ins w:id="2187" w:author="Author"/>
        </w:trPr>
        <w:tc>
          <w:tcPr>
            <w:tcW w:w="200" w:type="dxa"/>
          </w:tcPr>
          <w:p w14:paraId="76A064A7" w14:textId="77777777" w:rsidR="008E7795" w:rsidRPr="00CC669D" w:rsidRDefault="008E7795" w:rsidP="00614471">
            <w:pPr>
              <w:pStyle w:val="tabletext11"/>
              <w:rPr>
                <w:ins w:id="21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425195" w14:textId="77777777" w:rsidR="008E7795" w:rsidRPr="00CC669D" w:rsidRDefault="008E7795" w:rsidP="00614471">
            <w:pPr>
              <w:pStyle w:val="tabletext11"/>
              <w:jc w:val="right"/>
              <w:rPr>
                <w:ins w:id="2189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407ECB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190" w:author="Author"/>
              </w:rPr>
            </w:pPr>
            <w:ins w:id="2191" w:author="Author">
              <w:r w:rsidRPr="00CC669D">
                <w:t>300,000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4D1E65" w14:textId="77777777" w:rsidR="008E7795" w:rsidRPr="00CC669D" w:rsidRDefault="008E7795" w:rsidP="00614471">
            <w:pPr>
              <w:pStyle w:val="tabletext11"/>
              <w:jc w:val="right"/>
              <w:rPr>
                <w:ins w:id="219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93E1B4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93" w:author="Author"/>
              </w:rPr>
            </w:pPr>
            <w:ins w:id="2194" w:author="Author">
              <w:r w:rsidRPr="00CC669D">
                <w:rPr>
                  <w:rFonts w:cs="Arial"/>
                  <w:color w:val="000000"/>
                  <w:szCs w:val="18"/>
                </w:rPr>
                <w:t>7.10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F46AE81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95" w:author="Author"/>
              </w:rPr>
            </w:pPr>
            <w:ins w:id="2196" w:author="Author">
              <w:r w:rsidRPr="00CC669D">
                <w:rPr>
                  <w:rFonts w:cs="Arial"/>
                  <w:color w:val="000000"/>
                  <w:szCs w:val="18"/>
                </w:rPr>
                <w:t>8.07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A144DC" w14:textId="77777777" w:rsidR="008E7795" w:rsidRPr="00CC669D" w:rsidRDefault="008E7795" w:rsidP="00614471">
            <w:pPr>
              <w:pStyle w:val="tabletext11"/>
              <w:tabs>
                <w:tab w:val="decimal" w:pos="281"/>
              </w:tabs>
              <w:rPr>
                <w:ins w:id="2197" w:author="Author"/>
              </w:rPr>
            </w:pPr>
            <w:ins w:id="2198" w:author="Author">
              <w:r w:rsidRPr="00CC669D">
                <w:rPr>
                  <w:rFonts w:cs="Arial"/>
                  <w:color w:val="000000"/>
                  <w:szCs w:val="18"/>
                </w:rPr>
                <w:t>8.70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6DB7606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199" w:author="Author"/>
              </w:rPr>
            </w:pPr>
            <w:ins w:id="2200" w:author="Author">
              <w:r w:rsidRPr="00CC669D">
                <w:rPr>
                  <w:rFonts w:cs="Arial"/>
                  <w:color w:val="000000"/>
                  <w:szCs w:val="18"/>
                </w:rPr>
                <w:t>9.36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C4BB6AC" w14:textId="77777777" w:rsidR="008E7795" w:rsidRPr="00CC669D" w:rsidRDefault="008E7795" w:rsidP="00614471">
            <w:pPr>
              <w:pStyle w:val="tabletext11"/>
              <w:tabs>
                <w:tab w:val="decimal" w:pos="280"/>
              </w:tabs>
              <w:rPr>
                <w:ins w:id="2201" w:author="Author"/>
              </w:rPr>
            </w:pPr>
            <w:ins w:id="2202" w:author="Author">
              <w:r w:rsidRPr="00CC669D">
                <w:rPr>
                  <w:rFonts w:cs="Arial"/>
                  <w:color w:val="000000"/>
                  <w:szCs w:val="18"/>
                </w:rPr>
                <w:t>10.09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ABACF1" w14:textId="77777777" w:rsidR="008E7795" w:rsidRPr="00CC669D" w:rsidRDefault="008E7795" w:rsidP="00614471">
            <w:pPr>
              <w:pStyle w:val="tabletext11"/>
              <w:jc w:val="center"/>
              <w:rPr>
                <w:ins w:id="2203" w:author="Author"/>
              </w:rPr>
            </w:pPr>
            <w:ins w:id="2204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1665D4" w14:textId="77777777" w:rsidR="008E7795" w:rsidRPr="00CC669D" w:rsidRDefault="008E7795" w:rsidP="00614471">
            <w:pPr>
              <w:pStyle w:val="tabletext11"/>
              <w:jc w:val="right"/>
              <w:rPr>
                <w:ins w:id="2205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4D4C68" w14:textId="77777777" w:rsidR="008E7795" w:rsidRPr="00CC669D" w:rsidRDefault="008E7795" w:rsidP="00614471">
            <w:pPr>
              <w:pStyle w:val="tabletext11"/>
              <w:tabs>
                <w:tab w:val="decimal" w:pos="240"/>
              </w:tabs>
              <w:rPr>
                <w:ins w:id="2206" w:author="Author"/>
              </w:rPr>
            </w:pPr>
            <w:ins w:id="2207" w:author="Author">
              <w:r w:rsidRPr="00CC669D">
                <w:rPr>
                  <w:rFonts w:cs="Arial"/>
                  <w:color w:val="000000"/>
                  <w:szCs w:val="18"/>
                </w:rPr>
                <w:t>5.22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6791C2F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08" w:author="Author"/>
              </w:rPr>
            </w:pPr>
            <w:ins w:id="2209" w:author="Author">
              <w:r w:rsidRPr="00CC669D">
                <w:rPr>
                  <w:rFonts w:cs="Arial"/>
                  <w:color w:val="000000"/>
                  <w:szCs w:val="18"/>
                </w:rPr>
                <w:t>5.95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F3AE7DA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10" w:author="Author"/>
              </w:rPr>
            </w:pPr>
            <w:ins w:id="2211" w:author="Author">
              <w:r w:rsidRPr="00CC669D">
                <w:rPr>
                  <w:rFonts w:cs="Arial"/>
                  <w:color w:val="000000"/>
                  <w:szCs w:val="18"/>
                </w:rPr>
                <w:t>6.39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DD798D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12" w:author="Author"/>
              </w:rPr>
            </w:pPr>
            <w:ins w:id="2213" w:author="Author">
              <w:r w:rsidRPr="00CC669D">
                <w:rPr>
                  <w:rFonts w:cs="Arial"/>
                  <w:color w:val="000000"/>
                  <w:szCs w:val="18"/>
                </w:rPr>
                <w:t>6.88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88CEAAA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14" w:author="Author"/>
              </w:rPr>
            </w:pPr>
            <w:ins w:id="2215" w:author="Author">
              <w:r w:rsidRPr="00CC669D">
                <w:rPr>
                  <w:rFonts w:cs="Arial"/>
                  <w:color w:val="000000"/>
                  <w:szCs w:val="18"/>
                </w:rPr>
                <w:t>7.41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370CD" w14:textId="77777777" w:rsidR="008E7795" w:rsidRPr="00CC669D" w:rsidRDefault="008E7795" w:rsidP="00614471">
            <w:pPr>
              <w:pStyle w:val="tabletext11"/>
              <w:jc w:val="center"/>
              <w:rPr>
                <w:ins w:id="2216" w:author="Author"/>
              </w:rPr>
            </w:pPr>
            <w:ins w:id="2217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4A4A4215" w14:textId="77777777" w:rsidTr="00614471">
        <w:trPr>
          <w:cantSplit/>
          <w:trHeight w:val="190"/>
          <w:ins w:id="2218" w:author="Author"/>
        </w:trPr>
        <w:tc>
          <w:tcPr>
            <w:tcW w:w="200" w:type="dxa"/>
          </w:tcPr>
          <w:p w14:paraId="2C33DD51" w14:textId="77777777" w:rsidR="008E7795" w:rsidRPr="00CC669D" w:rsidRDefault="008E7795" w:rsidP="00614471">
            <w:pPr>
              <w:pStyle w:val="tabletext11"/>
              <w:rPr>
                <w:ins w:id="22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BE34A8" w14:textId="77777777" w:rsidR="008E7795" w:rsidRPr="00CC669D" w:rsidRDefault="008E7795" w:rsidP="00614471">
            <w:pPr>
              <w:pStyle w:val="tabletext11"/>
              <w:jc w:val="right"/>
              <w:rPr>
                <w:ins w:id="2220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F6EEC5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221" w:author="Author"/>
              </w:rPr>
            </w:pPr>
            <w:ins w:id="2222" w:author="Author">
              <w:r w:rsidRPr="00CC669D">
                <w:t>350,000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32B7F6" w14:textId="77777777" w:rsidR="008E7795" w:rsidRPr="00CC669D" w:rsidRDefault="008E7795" w:rsidP="00614471">
            <w:pPr>
              <w:pStyle w:val="tabletext11"/>
              <w:jc w:val="right"/>
              <w:rPr>
                <w:ins w:id="222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C81B47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24" w:author="Author"/>
              </w:rPr>
            </w:pPr>
            <w:ins w:id="2225" w:author="Author">
              <w:r w:rsidRPr="00CC669D">
                <w:rPr>
                  <w:rFonts w:cs="Arial"/>
                  <w:color w:val="000000"/>
                  <w:szCs w:val="18"/>
                </w:rPr>
                <w:t>7.31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CB5481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26" w:author="Author"/>
              </w:rPr>
            </w:pPr>
            <w:ins w:id="2227" w:author="Author">
              <w:r w:rsidRPr="00CC669D">
                <w:rPr>
                  <w:rFonts w:cs="Arial"/>
                  <w:color w:val="000000"/>
                  <w:szCs w:val="18"/>
                </w:rPr>
                <w:t>8.26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7586F3" w14:textId="77777777" w:rsidR="008E7795" w:rsidRPr="00CC669D" w:rsidRDefault="008E7795" w:rsidP="00614471">
            <w:pPr>
              <w:pStyle w:val="tabletext11"/>
              <w:tabs>
                <w:tab w:val="decimal" w:pos="281"/>
              </w:tabs>
              <w:rPr>
                <w:ins w:id="2228" w:author="Author"/>
              </w:rPr>
            </w:pPr>
            <w:ins w:id="2229" w:author="Author">
              <w:r w:rsidRPr="00CC669D">
                <w:rPr>
                  <w:rFonts w:cs="Arial"/>
                  <w:color w:val="000000"/>
                  <w:szCs w:val="18"/>
                </w:rPr>
                <w:t>8.87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C6C098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30" w:author="Author"/>
              </w:rPr>
            </w:pPr>
            <w:ins w:id="2231" w:author="Author">
              <w:r w:rsidRPr="00CC669D">
                <w:rPr>
                  <w:rFonts w:cs="Arial"/>
                  <w:color w:val="000000"/>
                  <w:szCs w:val="18"/>
                </w:rPr>
                <w:t>9.49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BD7300E" w14:textId="77777777" w:rsidR="008E7795" w:rsidRPr="00CC669D" w:rsidRDefault="008E7795" w:rsidP="00614471">
            <w:pPr>
              <w:pStyle w:val="tabletext11"/>
              <w:tabs>
                <w:tab w:val="decimal" w:pos="280"/>
              </w:tabs>
              <w:rPr>
                <w:ins w:id="2232" w:author="Author"/>
              </w:rPr>
            </w:pPr>
            <w:ins w:id="2233" w:author="Author">
              <w:r w:rsidRPr="00CC669D">
                <w:rPr>
                  <w:rFonts w:cs="Arial"/>
                  <w:color w:val="000000"/>
                  <w:szCs w:val="18"/>
                </w:rPr>
                <w:t>10.19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5B62B4" w14:textId="77777777" w:rsidR="008E7795" w:rsidRPr="00CC669D" w:rsidRDefault="008E7795" w:rsidP="00614471">
            <w:pPr>
              <w:pStyle w:val="tabletext11"/>
              <w:jc w:val="center"/>
              <w:rPr>
                <w:ins w:id="2234" w:author="Author"/>
              </w:rPr>
            </w:pPr>
            <w:ins w:id="2235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E65028" w14:textId="77777777" w:rsidR="008E7795" w:rsidRPr="00CC669D" w:rsidRDefault="008E7795" w:rsidP="00614471">
            <w:pPr>
              <w:pStyle w:val="tabletext11"/>
              <w:jc w:val="right"/>
              <w:rPr>
                <w:ins w:id="2236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9DF448" w14:textId="77777777" w:rsidR="008E7795" w:rsidRPr="00CC669D" w:rsidRDefault="008E7795" w:rsidP="00614471">
            <w:pPr>
              <w:pStyle w:val="tabletext11"/>
              <w:tabs>
                <w:tab w:val="decimal" w:pos="240"/>
              </w:tabs>
              <w:rPr>
                <w:ins w:id="2237" w:author="Author"/>
              </w:rPr>
            </w:pPr>
            <w:ins w:id="2238" w:author="Author">
              <w:r w:rsidRPr="00CC669D">
                <w:rPr>
                  <w:rFonts w:cs="Arial"/>
                  <w:color w:val="000000"/>
                  <w:szCs w:val="18"/>
                </w:rPr>
                <w:t>5.38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5B1619F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39" w:author="Author"/>
              </w:rPr>
            </w:pPr>
            <w:ins w:id="2240" w:author="Author">
              <w:r w:rsidRPr="00CC669D">
                <w:rPr>
                  <w:rFonts w:cs="Arial"/>
                  <w:color w:val="000000"/>
                  <w:szCs w:val="18"/>
                </w:rPr>
                <w:t>6.07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FAE715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41" w:author="Author"/>
              </w:rPr>
            </w:pPr>
            <w:ins w:id="2242" w:author="Author">
              <w:r w:rsidRPr="00CC669D">
                <w:rPr>
                  <w:rFonts w:cs="Arial"/>
                  <w:color w:val="000000"/>
                  <w:szCs w:val="18"/>
                </w:rPr>
                <w:t>6.53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7FCDB3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43" w:author="Author"/>
              </w:rPr>
            </w:pPr>
            <w:ins w:id="2244" w:author="Author">
              <w:r w:rsidRPr="00CC669D">
                <w:rPr>
                  <w:rFonts w:cs="Arial"/>
                  <w:color w:val="000000"/>
                  <w:szCs w:val="18"/>
                </w:rPr>
                <w:t>6.97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60300ED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45" w:author="Author"/>
              </w:rPr>
            </w:pPr>
            <w:ins w:id="2246" w:author="Author">
              <w:r w:rsidRPr="00CC669D">
                <w:rPr>
                  <w:rFonts w:cs="Arial"/>
                  <w:color w:val="000000"/>
                  <w:szCs w:val="18"/>
                </w:rPr>
                <w:t>7.49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76714" w14:textId="77777777" w:rsidR="008E7795" w:rsidRPr="00CC669D" w:rsidRDefault="008E7795" w:rsidP="00614471">
            <w:pPr>
              <w:pStyle w:val="tabletext11"/>
              <w:jc w:val="center"/>
              <w:rPr>
                <w:ins w:id="2247" w:author="Author"/>
              </w:rPr>
            </w:pPr>
            <w:ins w:id="2248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2F5BD911" w14:textId="77777777" w:rsidTr="00614471">
        <w:trPr>
          <w:cantSplit/>
          <w:trHeight w:val="190"/>
          <w:ins w:id="2249" w:author="Author"/>
        </w:trPr>
        <w:tc>
          <w:tcPr>
            <w:tcW w:w="200" w:type="dxa"/>
          </w:tcPr>
          <w:p w14:paraId="1DD5F4FA" w14:textId="77777777" w:rsidR="008E7795" w:rsidRPr="00CC669D" w:rsidRDefault="008E7795" w:rsidP="00614471">
            <w:pPr>
              <w:pStyle w:val="tabletext11"/>
              <w:rPr>
                <w:ins w:id="22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23CA07" w14:textId="77777777" w:rsidR="008E7795" w:rsidRPr="00CC669D" w:rsidRDefault="008E7795" w:rsidP="00614471">
            <w:pPr>
              <w:pStyle w:val="tabletext11"/>
              <w:jc w:val="right"/>
              <w:rPr>
                <w:ins w:id="2251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0A32A7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252" w:author="Author"/>
              </w:rPr>
            </w:pPr>
            <w:ins w:id="2253" w:author="Author">
              <w:r w:rsidRPr="00CC669D">
                <w:t>400,000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460EC8" w14:textId="77777777" w:rsidR="008E7795" w:rsidRPr="00CC669D" w:rsidRDefault="008E7795" w:rsidP="00614471">
            <w:pPr>
              <w:pStyle w:val="tabletext11"/>
              <w:jc w:val="right"/>
              <w:rPr>
                <w:ins w:id="225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B1C787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55" w:author="Author"/>
              </w:rPr>
            </w:pPr>
            <w:ins w:id="2256" w:author="Author">
              <w:r w:rsidRPr="00CC669D">
                <w:rPr>
                  <w:rFonts w:cs="Arial"/>
                  <w:color w:val="000000"/>
                  <w:szCs w:val="18"/>
                </w:rPr>
                <w:t>7.55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F405AB7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57" w:author="Author"/>
              </w:rPr>
            </w:pPr>
            <w:ins w:id="2258" w:author="Author">
              <w:r w:rsidRPr="00CC669D">
                <w:rPr>
                  <w:rFonts w:cs="Arial"/>
                  <w:color w:val="000000"/>
                  <w:szCs w:val="18"/>
                </w:rPr>
                <w:t>8.43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2E4DBB2" w14:textId="77777777" w:rsidR="008E7795" w:rsidRPr="00CC669D" w:rsidRDefault="008E7795" w:rsidP="00614471">
            <w:pPr>
              <w:pStyle w:val="tabletext11"/>
              <w:tabs>
                <w:tab w:val="decimal" w:pos="281"/>
              </w:tabs>
              <w:rPr>
                <w:ins w:id="2259" w:author="Author"/>
              </w:rPr>
            </w:pPr>
            <w:ins w:id="2260" w:author="Author">
              <w:r w:rsidRPr="00CC669D">
                <w:rPr>
                  <w:rFonts w:cs="Arial"/>
                  <w:color w:val="000000"/>
                  <w:szCs w:val="18"/>
                </w:rPr>
                <w:t>9.02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0CD24DD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61" w:author="Author"/>
              </w:rPr>
            </w:pPr>
            <w:ins w:id="2262" w:author="Author">
              <w:r w:rsidRPr="00CC669D">
                <w:rPr>
                  <w:rFonts w:cs="Arial"/>
                  <w:color w:val="000000"/>
                  <w:szCs w:val="18"/>
                </w:rPr>
                <w:t>9.60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90C0D06" w14:textId="77777777" w:rsidR="008E7795" w:rsidRPr="00CC669D" w:rsidRDefault="008E7795" w:rsidP="00614471">
            <w:pPr>
              <w:pStyle w:val="tabletext11"/>
              <w:tabs>
                <w:tab w:val="decimal" w:pos="280"/>
              </w:tabs>
              <w:rPr>
                <w:ins w:id="2263" w:author="Author"/>
              </w:rPr>
            </w:pPr>
            <w:ins w:id="2264" w:author="Author">
              <w:r w:rsidRPr="00CC669D">
                <w:rPr>
                  <w:rFonts w:cs="Arial"/>
                  <w:color w:val="000000"/>
                  <w:szCs w:val="18"/>
                </w:rPr>
                <w:t>10.25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5C77BE" w14:textId="77777777" w:rsidR="008E7795" w:rsidRPr="00CC669D" w:rsidRDefault="008E7795" w:rsidP="00614471">
            <w:pPr>
              <w:pStyle w:val="tabletext11"/>
              <w:jc w:val="center"/>
              <w:rPr>
                <w:ins w:id="2265" w:author="Author"/>
              </w:rPr>
            </w:pPr>
            <w:ins w:id="2266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6AA8AF" w14:textId="77777777" w:rsidR="008E7795" w:rsidRPr="00CC669D" w:rsidRDefault="008E7795" w:rsidP="00614471">
            <w:pPr>
              <w:pStyle w:val="tabletext11"/>
              <w:jc w:val="right"/>
              <w:rPr>
                <w:ins w:id="2267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D63ABC" w14:textId="77777777" w:rsidR="008E7795" w:rsidRPr="00CC669D" w:rsidRDefault="008E7795" w:rsidP="00614471">
            <w:pPr>
              <w:pStyle w:val="tabletext11"/>
              <w:tabs>
                <w:tab w:val="decimal" w:pos="240"/>
              </w:tabs>
              <w:rPr>
                <w:ins w:id="2268" w:author="Author"/>
              </w:rPr>
            </w:pPr>
            <w:ins w:id="2269" w:author="Author">
              <w:r w:rsidRPr="00CC669D">
                <w:rPr>
                  <w:rFonts w:cs="Arial"/>
                  <w:color w:val="000000"/>
                  <w:szCs w:val="18"/>
                </w:rPr>
                <w:t>5.55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F980D31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70" w:author="Author"/>
              </w:rPr>
            </w:pPr>
            <w:ins w:id="2271" w:author="Author">
              <w:r w:rsidRPr="00CC669D">
                <w:rPr>
                  <w:rFonts w:cs="Arial"/>
                  <w:color w:val="000000"/>
                  <w:szCs w:val="18"/>
                </w:rPr>
                <w:t>6.19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73F1B46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72" w:author="Author"/>
              </w:rPr>
            </w:pPr>
            <w:ins w:id="2273" w:author="Author">
              <w:r w:rsidRPr="00CC669D">
                <w:rPr>
                  <w:rFonts w:cs="Arial"/>
                  <w:color w:val="000000"/>
                  <w:szCs w:val="18"/>
                </w:rPr>
                <w:t>6.62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B05F352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74" w:author="Author"/>
              </w:rPr>
            </w:pPr>
            <w:ins w:id="2275" w:author="Author">
              <w:r w:rsidRPr="00CC669D">
                <w:rPr>
                  <w:rFonts w:cs="Arial"/>
                  <w:color w:val="000000"/>
                  <w:szCs w:val="18"/>
                </w:rPr>
                <w:t>7.06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E544EAE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76" w:author="Author"/>
              </w:rPr>
            </w:pPr>
            <w:ins w:id="2277" w:author="Author">
              <w:r w:rsidRPr="00CC669D">
                <w:rPr>
                  <w:rFonts w:cs="Arial"/>
                  <w:color w:val="000000"/>
                  <w:szCs w:val="18"/>
                </w:rPr>
                <w:t>7.55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B4467" w14:textId="77777777" w:rsidR="008E7795" w:rsidRPr="00CC669D" w:rsidRDefault="008E7795" w:rsidP="00614471">
            <w:pPr>
              <w:pStyle w:val="tabletext11"/>
              <w:jc w:val="center"/>
              <w:rPr>
                <w:ins w:id="2278" w:author="Author"/>
              </w:rPr>
            </w:pPr>
            <w:ins w:id="2279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73D21EA3" w14:textId="77777777" w:rsidTr="00614471">
        <w:trPr>
          <w:cantSplit/>
          <w:trHeight w:val="190"/>
          <w:ins w:id="2280" w:author="Author"/>
        </w:trPr>
        <w:tc>
          <w:tcPr>
            <w:tcW w:w="200" w:type="dxa"/>
          </w:tcPr>
          <w:p w14:paraId="71A33D1C" w14:textId="77777777" w:rsidR="008E7795" w:rsidRPr="00CC669D" w:rsidRDefault="008E7795" w:rsidP="00614471">
            <w:pPr>
              <w:pStyle w:val="tabletext11"/>
              <w:rPr>
                <w:ins w:id="22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6C5682" w14:textId="77777777" w:rsidR="008E7795" w:rsidRPr="00CC669D" w:rsidRDefault="008E7795" w:rsidP="00614471">
            <w:pPr>
              <w:pStyle w:val="tabletext11"/>
              <w:jc w:val="right"/>
              <w:rPr>
                <w:ins w:id="2282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3F6C1A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283" w:author="Author"/>
              </w:rPr>
            </w:pPr>
            <w:ins w:id="2284" w:author="Author">
              <w:r w:rsidRPr="00CC669D">
                <w:t>500,000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230819" w14:textId="77777777" w:rsidR="008E7795" w:rsidRPr="00CC669D" w:rsidRDefault="008E7795" w:rsidP="00614471">
            <w:pPr>
              <w:pStyle w:val="tabletext11"/>
              <w:jc w:val="right"/>
              <w:rPr>
                <w:ins w:id="228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FA7B13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86" w:author="Author"/>
              </w:rPr>
            </w:pPr>
            <w:ins w:id="2287" w:author="Author">
              <w:r w:rsidRPr="00CC669D">
                <w:rPr>
                  <w:rFonts w:cs="Arial"/>
                  <w:color w:val="000000"/>
                  <w:szCs w:val="18"/>
                </w:rPr>
                <w:t>7.84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350797F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88" w:author="Author"/>
              </w:rPr>
            </w:pPr>
            <w:ins w:id="2289" w:author="Author">
              <w:r w:rsidRPr="00CC669D">
                <w:rPr>
                  <w:rFonts w:cs="Arial"/>
                  <w:color w:val="000000"/>
                  <w:szCs w:val="18"/>
                </w:rPr>
                <w:t>8.66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51BEB3" w14:textId="77777777" w:rsidR="008E7795" w:rsidRPr="00CC669D" w:rsidRDefault="008E7795" w:rsidP="00614471">
            <w:pPr>
              <w:pStyle w:val="tabletext11"/>
              <w:tabs>
                <w:tab w:val="decimal" w:pos="281"/>
              </w:tabs>
              <w:rPr>
                <w:ins w:id="2290" w:author="Author"/>
              </w:rPr>
            </w:pPr>
            <w:ins w:id="2291" w:author="Author">
              <w:r w:rsidRPr="00CC669D">
                <w:rPr>
                  <w:rFonts w:cs="Arial"/>
                  <w:color w:val="000000"/>
                  <w:szCs w:val="18"/>
                </w:rPr>
                <w:t>9.19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0DB065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292" w:author="Author"/>
              </w:rPr>
            </w:pPr>
            <w:ins w:id="2293" w:author="Author">
              <w:r w:rsidRPr="00CC669D">
                <w:rPr>
                  <w:rFonts w:cs="Arial"/>
                  <w:color w:val="000000"/>
                  <w:szCs w:val="18"/>
                </w:rPr>
                <w:t>9.74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34FB97" w14:textId="77777777" w:rsidR="008E7795" w:rsidRPr="00CC669D" w:rsidRDefault="008E7795" w:rsidP="00614471">
            <w:pPr>
              <w:pStyle w:val="tabletext11"/>
              <w:jc w:val="center"/>
              <w:rPr>
                <w:ins w:id="2294" w:author="Author"/>
              </w:rPr>
            </w:pPr>
            <w:ins w:id="2295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A4B515" w14:textId="77777777" w:rsidR="008E7795" w:rsidRPr="00CC669D" w:rsidRDefault="008E7795" w:rsidP="00614471">
            <w:pPr>
              <w:pStyle w:val="tabletext11"/>
              <w:jc w:val="center"/>
              <w:rPr>
                <w:ins w:id="2296" w:author="Author"/>
              </w:rPr>
            </w:pPr>
            <w:ins w:id="2297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C3CFAF" w14:textId="77777777" w:rsidR="008E7795" w:rsidRPr="00CC669D" w:rsidRDefault="008E7795" w:rsidP="00614471">
            <w:pPr>
              <w:pStyle w:val="tabletext11"/>
              <w:jc w:val="right"/>
              <w:rPr>
                <w:ins w:id="2298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031303" w14:textId="77777777" w:rsidR="008E7795" w:rsidRPr="00CC669D" w:rsidRDefault="008E7795" w:rsidP="00614471">
            <w:pPr>
              <w:pStyle w:val="tabletext11"/>
              <w:tabs>
                <w:tab w:val="decimal" w:pos="240"/>
              </w:tabs>
              <w:rPr>
                <w:ins w:id="2299" w:author="Author"/>
              </w:rPr>
            </w:pPr>
            <w:ins w:id="2300" w:author="Author">
              <w:r w:rsidRPr="00CC669D">
                <w:rPr>
                  <w:rFonts w:cs="Arial"/>
                  <w:color w:val="000000"/>
                  <w:szCs w:val="18"/>
                </w:rPr>
                <w:t>5.76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FFD3AE6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01" w:author="Author"/>
              </w:rPr>
            </w:pPr>
            <w:ins w:id="2302" w:author="Author">
              <w:r w:rsidRPr="00CC669D">
                <w:rPr>
                  <w:rFonts w:cs="Arial"/>
                  <w:color w:val="000000"/>
                  <w:szCs w:val="18"/>
                </w:rPr>
                <w:t>6.37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0C9571B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03" w:author="Author"/>
              </w:rPr>
            </w:pPr>
            <w:ins w:id="2304" w:author="Author">
              <w:r w:rsidRPr="00CC669D">
                <w:rPr>
                  <w:rFonts w:cs="Arial"/>
                  <w:color w:val="000000"/>
                  <w:szCs w:val="18"/>
                </w:rPr>
                <w:t>6.75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71F8092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05" w:author="Author"/>
              </w:rPr>
            </w:pPr>
            <w:ins w:id="2306" w:author="Author">
              <w:r w:rsidRPr="00CC669D">
                <w:rPr>
                  <w:rFonts w:cs="Arial"/>
                  <w:color w:val="000000"/>
                  <w:szCs w:val="18"/>
                </w:rPr>
                <w:t>7.16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94521A" w14:textId="77777777" w:rsidR="008E7795" w:rsidRPr="00CC669D" w:rsidRDefault="008E7795" w:rsidP="00614471">
            <w:pPr>
              <w:pStyle w:val="tabletext11"/>
              <w:jc w:val="center"/>
              <w:rPr>
                <w:ins w:id="2307" w:author="Author"/>
              </w:rPr>
            </w:pPr>
            <w:ins w:id="2308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EB352" w14:textId="77777777" w:rsidR="008E7795" w:rsidRPr="00CC669D" w:rsidRDefault="008E7795" w:rsidP="00614471">
            <w:pPr>
              <w:pStyle w:val="tabletext11"/>
              <w:jc w:val="center"/>
              <w:rPr>
                <w:ins w:id="2309" w:author="Author"/>
              </w:rPr>
            </w:pPr>
            <w:ins w:id="2310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37BA5C4D" w14:textId="77777777" w:rsidTr="00614471">
        <w:trPr>
          <w:cantSplit/>
          <w:trHeight w:val="190"/>
          <w:ins w:id="2311" w:author="Author"/>
        </w:trPr>
        <w:tc>
          <w:tcPr>
            <w:tcW w:w="200" w:type="dxa"/>
          </w:tcPr>
          <w:p w14:paraId="5EEE48DA" w14:textId="77777777" w:rsidR="008E7795" w:rsidRPr="00CC669D" w:rsidRDefault="008E7795" w:rsidP="00614471">
            <w:pPr>
              <w:pStyle w:val="tabletext11"/>
              <w:rPr>
                <w:ins w:id="23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6DB3ED" w14:textId="77777777" w:rsidR="008E7795" w:rsidRPr="00CC669D" w:rsidRDefault="008E7795" w:rsidP="00614471">
            <w:pPr>
              <w:pStyle w:val="tabletext11"/>
              <w:jc w:val="right"/>
              <w:rPr>
                <w:ins w:id="2313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9C780B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314" w:author="Author"/>
              </w:rPr>
            </w:pPr>
            <w:ins w:id="2315" w:author="Author">
              <w:r w:rsidRPr="00CC669D">
                <w:t>600,000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B61C08" w14:textId="77777777" w:rsidR="008E7795" w:rsidRPr="00CC669D" w:rsidRDefault="008E7795" w:rsidP="00614471">
            <w:pPr>
              <w:pStyle w:val="tabletext11"/>
              <w:jc w:val="right"/>
              <w:rPr>
                <w:ins w:id="231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5E372D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17" w:author="Author"/>
              </w:rPr>
            </w:pPr>
            <w:ins w:id="2318" w:author="Author">
              <w:r w:rsidRPr="00CC669D">
                <w:rPr>
                  <w:rFonts w:cs="Arial"/>
                  <w:color w:val="000000"/>
                  <w:szCs w:val="18"/>
                </w:rPr>
                <w:t>8.07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C776BC7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19" w:author="Author"/>
              </w:rPr>
            </w:pPr>
            <w:ins w:id="2320" w:author="Author">
              <w:r w:rsidRPr="00CC669D">
                <w:rPr>
                  <w:rFonts w:cs="Arial"/>
                  <w:color w:val="000000"/>
                  <w:szCs w:val="18"/>
                </w:rPr>
                <w:t>8.83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C6E6E22" w14:textId="77777777" w:rsidR="008E7795" w:rsidRPr="00CC669D" w:rsidRDefault="008E7795" w:rsidP="00614471">
            <w:pPr>
              <w:pStyle w:val="tabletext11"/>
              <w:tabs>
                <w:tab w:val="decimal" w:pos="281"/>
              </w:tabs>
              <w:rPr>
                <w:ins w:id="2321" w:author="Author"/>
              </w:rPr>
            </w:pPr>
            <w:ins w:id="2322" w:author="Author">
              <w:r w:rsidRPr="00CC669D">
                <w:rPr>
                  <w:rFonts w:cs="Arial"/>
                  <w:color w:val="000000"/>
                  <w:szCs w:val="18"/>
                </w:rPr>
                <w:t>9.36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83FB13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23" w:author="Author"/>
              </w:rPr>
            </w:pPr>
            <w:ins w:id="2324" w:author="Author">
              <w:r w:rsidRPr="00CC669D">
                <w:rPr>
                  <w:rFonts w:cs="Arial"/>
                  <w:color w:val="000000"/>
                  <w:szCs w:val="18"/>
                </w:rPr>
                <w:t>9.87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43D0F5" w14:textId="77777777" w:rsidR="008E7795" w:rsidRPr="00CC669D" w:rsidRDefault="008E7795" w:rsidP="00614471">
            <w:pPr>
              <w:pStyle w:val="tabletext11"/>
              <w:jc w:val="center"/>
              <w:rPr>
                <w:ins w:id="2325" w:author="Author"/>
              </w:rPr>
            </w:pPr>
            <w:ins w:id="2326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B424A9" w14:textId="77777777" w:rsidR="008E7795" w:rsidRPr="00CC669D" w:rsidRDefault="008E7795" w:rsidP="00614471">
            <w:pPr>
              <w:pStyle w:val="tabletext11"/>
              <w:jc w:val="center"/>
              <w:rPr>
                <w:ins w:id="2327" w:author="Author"/>
              </w:rPr>
            </w:pPr>
            <w:ins w:id="2328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EF698C" w14:textId="77777777" w:rsidR="008E7795" w:rsidRPr="00CC669D" w:rsidRDefault="008E7795" w:rsidP="00614471">
            <w:pPr>
              <w:pStyle w:val="tabletext11"/>
              <w:jc w:val="right"/>
              <w:rPr>
                <w:ins w:id="2329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B0E6E5" w14:textId="77777777" w:rsidR="008E7795" w:rsidRPr="00CC669D" w:rsidRDefault="008E7795" w:rsidP="00614471">
            <w:pPr>
              <w:pStyle w:val="tabletext11"/>
              <w:tabs>
                <w:tab w:val="decimal" w:pos="240"/>
              </w:tabs>
              <w:rPr>
                <w:ins w:id="2330" w:author="Author"/>
              </w:rPr>
            </w:pPr>
            <w:ins w:id="2331" w:author="Author">
              <w:r w:rsidRPr="00CC669D">
                <w:rPr>
                  <w:rFonts w:cs="Arial"/>
                  <w:color w:val="000000"/>
                  <w:szCs w:val="18"/>
                </w:rPr>
                <w:t>5.95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A969A28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32" w:author="Author"/>
              </w:rPr>
            </w:pPr>
            <w:ins w:id="2333" w:author="Author">
              <w:r w:rsidRPr="00CC669D">
                <w:rPr>
                  <w:rFonts w:cs="Arial"/>
                  <w:color w:val="000000"/>
                  <w:szCs w:val="18"/>
                </w:rPr>
                <w:t>6.50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EA4EEDC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34" w:author="Author"/>
              </w:rPr>
            </w:pPr>
            <w:ins w:id="2335" w:author="Author">
              <w:r w:rsidRPr="00CC669D">
                <w:rPr>
                  <w:rFonts w:cs="Arial"/>
                  <w:color w:val="000000"/>
                  <w:szCs w:val="18"/>
                </w:rPr>
                <w:t>6.88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6C6848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36" w:author="Author"/>
              </w:rPr>
            </w:pPr>
            <w:ins w:id="2337" w:author="Author">
              <w:r w:rsidRPr="00CC669D">
                <w:rPr>
                  <w:rFonts w:cs="Arial"/>
                  <w:color w:val="000000"/>
                  <w:szCs w:val="18"/>
                </w:rPr>
                <w:t>7.26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E95D76" w14:textId="77777777" w:rsidR="008E7795" w:rsidRPr="00CC669D" w:rsidRDefault="008E7795" w:rsidP="00614471">
            <w:pPr>
              <w:pStyle w:val="tabletext11"/>
              <w:jc w:val="center"/>
              <w:rPr>
                <w:ins w:id="2338" w:author="Author"/>
              </w:rPr>
            </w:pPr>
            <w:ins w:id="2339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34066" w14:textId="77777777" w:rsidR="008E7795" w:rsidRPr="00CC669D" w:rsidRDefault="008E7795" w:rsidP="00614471">
            <w:pPr>
              <w:pStyle w:val="tabletext11"/>
              <w:jc w:val="center"/>
              <w:rPr>
                <w:ins w:id="2340" w:author="Author"/>
              </w:rPr>
            </w:pPr>
            <w:ins w:id="2341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222866B7" w14:textId="77777777" w:rsidTr="00614471">
        <w:trPr>
          <w:cantSplit/>
          <w:trHeight w:val="190"/>
          <w:ins w:id="2342" w:author="Author"/>
        </w:trPr>
        <w:tc>
          <w:tcPr>
            <w:tcW w:w="200" w:type="dxa"/>
          </w:tcPr>
          <w:p w14:paraId="0373C83F" w14:textId="77777777" w:rsidR="008E7795" w:rsidRPr="00CC669D" w:rsidRDefault="008E7795" w:rsidP="00614471">
            <w:pPr>
              <w:pStyle w:val="tabletext11"/>
              <w:rPr>
                <w:ins w:id="23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D5DD4D" w14:textId="77777777" w:rsidR="008E7795" w:rsidRPr="00CC669D" w:rsidRDefault="008E7795" w:rsidP="00614471">
            <w:pPr>
              <w:pStyle w:val="tabletext11"/>
              <w:jc w:val="right"/>
              <w:rPr>
                <w:ins w:id="2344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97803B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345" w:author="Author"/>
              </w:rPr>
            </w:pPr>
            <w:ins w:id="2346" w:author="Author">
              <w:r w:rsidRPr="00CC669D">
                <w:t>750,000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1F2630" w14:textId="77777777" w:rsidR="008E7795" w:rsidRPr="00CC669D" w:rsidRDefault="008E7795" w:rsidP="00614471">
            <w:pPr>
              <w:pStyle w:val="tabletext11"/>
              <w:jc w:val="right"/>
              <w:rPr>
                <w:ins w:id="234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08AF3E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48" w:author="Author"/>
              </w:rPr>
            </w:pPr>
            <w:ins w:id="2349" w:author="Author">
              <w:r w:rsidRPr="00CC669D">
                <w:rPr>
                  <w:rFonts w:cs="Arial"/>
                  <w:color w:val="000000"/>
                  <w:szCs w:val="18"/>
                </w:rPr>
                <w:t>8.35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B37B305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50" w:author="Author"/>
              </w:rPr>
            </w:pPr>
            <w:ins w:id="2351" w:author="Author">
              <w:r w:rsidRPr="00CC669D">
                <w:rPr>
                  <w:rFonts w:cs="Arial"/>
                  <w:color w:val="000000"/>
                  <w:szCs w:val="18"/>
                </w:rPr>
                <w:t>9.07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2DB83F5" w14:textId="77777777" w:rsidR="008E7795" w:rsidRPr="00CC669D" w:rsidRDefault="008E7795" w:rsidP="00614471">
            <w:pPr>
              <w:pStyle w:val="tabletext11"/>
              <w:tabs>
                <w:tab w:val="decimal" w:pos="281"/>
              </w:tabs>
              <w:rPr>
                <w:ins w:id="2352" w:author="Author"/>
              </w:rPr>
            </w:pPr>
            <w:ins w:id="2353" w:author="Author">
              <w:r w:rsidRPr="00CC669D">
                <w:rPr>
                  <w:rFonts w:cs="Arial"/>
                  <w:color w:val="000000"/>
                  <w:szCs w:val="18"/>
                </w:rPr>
                <w:t>9.54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A62303B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54" w:author="Author"/>
              </w:rPr>
            </w:pPr>
            <w:ins w:id="2355" w:author="Author">
              <w:r w:rsidRPr="00CC669D">
                <w:rPr>
                  <w:rFonts w:cs="Arial"/>
                  <w:color w:val="000000"/>
                  <w:szCs w:val="18"/>
                </w:rPr>
                <w:t>10.01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E14CA8" w14:textId="77777777" w:rsidR="008E7795" w:rsidRPr="00CC669D" w:rsidRDefault="008E7795" w:rsidP="00614471">
            <w:pPr>
              <w:pStyle w:val="tabletext11"/>
              <w:jc w:val="center"/>
              <w:rPr>
                <w:ins w:id="2356" w:author="Author"/>
              </w:rPr>
            </w:pPr>
            <w:ins w:id="2357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46A160" w14:textId="77777777" w:rsidR="008E7795" w:rsidRPr="00CC669D" w:rsidRDefault="008E7795" w:rsidP="00614471">
            <w:pPr>
              <w:pStyle w:val="tabletext11"/>
              <w:jc w:val="center"/>
              <w:rPr>
                <w:ins w:id="2358" w:author="Author"/>
              </w:rPr>
            </w:pPr>
            <w:ins w:id="2359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A99945" w14:textId="77777777" w:rsidR="008E7795" w:rsidRPr="00CC669D" w:rsidRDefault="008E7795" w:rsidP="00614471">
            <w:pPr>
              <w:pStyle w:val="tabletext11"/>
              <w:jc w:val="right"/>
              <w:rPr>
                <w:ins w:id="2360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69CB26" w14:textId="77777777" w:rsidR="008E7795" w:rsidRPr="00CC669D" w:rsidRDefault="008E7795" w:rsidP="00614471">
            <w:pPr>
              <w:pStyle w:val="tabletext11"/>
              <w:tabs>
                <w:tab w:val="decimal" w:pos="240"/>
              </w:tabs>
              <w:rPr>
                <w:ins w:id="2361" w:author="Author"/>
              </w:rPr>
            </w:pPr>
            <w:ins w:id="2362" w:author="Author">
              <w:r w:rsidRPr="00CC669D">
                <w:rPr>
                  <w:rFonts w:cs="Arial"/>
                  <w:color w:val="000000"/>
                  <w:szCs w:val="18"/>
                </w:rPr>
                <w:t>6.15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FA35DE6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63" w:author="Author"/>
              </w:rPr>
            </w:pPr>
            <w:ins w:id="2364" w:author="Author">
              <w:r w:rsidRPr="00CC669D">
                <w:rPr>
                  <w:rFonts w:cs="Arial"/>
                  <w:color w:val="000000"/>
                  <w:szCs w:val="18"/>
                </w:rPr>
                <w:t>6.67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9562C61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65" w:author="Author"/>
              </w:rPr>
            </w:pPr>
            <w:ins w:id="2366" w:author="Author">
              <w:r w:rsidRPr="00CC669D">
                <w:rPr>
                  <w:rFonts w:cs="Arial"/>
                  <w:color w:val="000000"/>
                  <w:szCs w:val="18"/>
                </w:rPr>
                <w:t>7.00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9F14754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67" w:author="Author"/>
              </w:rPr>
            </w:pPr>
            <w:ins w:id="2368" w:author="Author">
              <w:r w:rsidRPr="00CC669D">
                <w:rPr>
                  <w:rFonts w:cs="Arial"/>
                  <w:color w:val="000000"/>
                  <w:szCs w:val="18"/>
                </w:rPr>
                <w:t>7.37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4A1CEF" w14:textId="77777777" w:rsidR="008E7795" w:rsidRPr="00CC669D" w:rsidRDefault="008E7795" w:rsidP="00614471">
            <w:pPr>
              <w:pStyle w:val="tabletext11"/>
              <w:jc w:val="center"/>
              <w:rPr>
                <w:ins w:id="2369" w:author="Author"/>
              </w:rPr>
            </w:pPr>
            <w:ins w:id="2370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4D83D" w14:textId="77777777" w:rsidR="008E7795" w:rsidRPr="00CC669D" w:rsidRDefault="008E7795" w:rsidP="00614471">
            <w:pPr>
              <w:pStyle w:val="tabletext11"/>
              <w:jc w:val="center"/>
              <w:rPr>
                <w:ins w:id="2371" w:author="Author"/>
              </w:rPr>
            </w:pPr>
            <w:ins w:id="2372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77ADEA2B" w14:textId="77777777" w:rsidTr="00614471">
        <w:trPr>
          <w:cantSplit/>
          <w:trHeight w:val="190"/>
          <w:ins w:id="2373" w:author="Author"/>
        </w:trPr>
        <w:tc>
          <w:tcPr>
            <w:tcW w:w="200" w:type="dxa"/>
          </w:tcPr>
          <w:p w14:paraId="02F94A0F" w14:textId="77777777" w:rsidR="008E7795" w:rsidRPr="00CC669D" w:rsidRDefault="008E7795" w:rsidP="00614471">
            <w:pPr>
              <w:pStyle w:val="tabletext11"/>
              <w:rPr>
                <w:ins w:id="23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9AD12E" w14:textId="77777777" w:rsidR="008E7795" w:rsidRPr="00CC669D" w:rsidRDefault="008E7795" w:rsidP="00614471">
            <w:pPr>
              <w:pStyle w:val="tabletext11"/>
              <w:jc w:val="right"/>
              <w:rPr>
                <w:ins w:id="2375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57A03D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376" w:author="Author"/>
              </w:rPr>
            </w:pPr>
            <w:ins w:id="2377" w:author="Author">
              <w:r w:rsidRPr="00CC669D">
                <w:t>1,000,000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AB1C6D" w14:textId="77777777" w:rsidR="008E7795" w:rsidRPr="00CC669D" w:rsidRDefault="008E7795" w:rsidP="00614471">
            <w:pPr>
              <w:pStyle w:val="tabletext11"/>
              <w:jc w:val="right"/>
              <w:rPr>
                <w:ins w:id="237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6E5A63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79" w:author="Author"/>
              </w:rPr>
            </w:pPr>
            <w:ins w:id="2380" w:author="Author">
              <w:r w:rsidRPr="00CC669D">
                <w:rPr>
                  <w:rFonts w:cs="Arial"/>
                  <w:color w:val="000000"/>
                  <w:szCs w:val="18"/>
                </w:rPr>
                <w:t>8.66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98E6B2B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81" w:author="Author"/>
              </w:rPr>
            </w:pPr>
            <w:ins w:id="2382" w:author="Author">
              <w:r w:rsidRPr="00CC669D">
                <w:rPr>
                  <w:rFonts w:cs="Arial"/>
                  <w:color w:val="000000"/>
                  <w:szCs w:val="18"/>
                </w:rPr>
                <w:t>9.29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7B23D58" w14:textId="77777777" w:rsidR="008E7795" w:rsidRPr="00CC669D" w:rsidRDefault="008E7795" w:rsidP="00614471">
            <w:pPr>
              <w:pStyle w:val="tabletext11"/>
              <w:tabs>
                <w:tab w:val="decimal" w:pos="281"/>
              </w:tabs>
              <w:rPr>
                <w:ins w:id="2383" w:author="Author"/>
              </w:rPr>
            </w:pPr>
            <w:ins w:id="2384" w:author="Author">
              <w:r w:rsidRPr="00CC669D">
                <w:rPr>
                  <w:rFonts w:cs="Arial"/>
                  <w:color w:val="000000"/>
                  <w:szCs w:val="18"/>
                </w:rPr>
                <w:t>9.74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BE821F4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85" w:author="Author"/>
              </w:rPr>
            </w:pPr>
            <w:ins w:id="2386" w:author="Author">
              <w:r w:rsidRPr="00CC669D">
                <w:rPr>
                  <w:rFonts w:cs="Arial"/>
                  <w:color w:val="000000"/>
                  <w:szCs w:val="18"/>
                </w:rPr>
                <w:t>10.19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6B3DF8" w14:textId="77777777" w:rsidR="008E7795" w:rsidRPr="00CC669D" w:rsidRDefault="008E7795" w:rsidP="00614471">
            <w:pPr>
              <w:pStyle w:val="tabletext11"/>
              <w:jc w:val="center"/>
              <w:rPr>
                <w:ins w:id="2387" w:author="Author"/>
              </w:rPr>
            </w:pPr>
            <w:ins w:id="2388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353301" w14:textId="77777777" w:rsidR="008E7795" w:rsidRPr="00CC669D" w:rsidRDefault="008E7795" w:rsidP="00614471">
            <w:pPr>
              <w:pStyle w:val="tabletext11"/>
              <w:jc w:val="center"/>
              <w:rPr>
                <w:ins w:id="2389" w:author="Author"/>
              </w:rPr>
            </w:pPr>
            <w:ins w:id="2390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F27404" w14:textId="77777777" w:rsidR="008E7795" w:rsidRPr="00CC669D" w:rsidRDefault="008E7795" w:rsidP="00614471">
            <w:pPr>
              <w:pStyle w:val="tabletext11"/>
              <w:jc w:val="right"/>
              <w:rPr>
                <w:ins w:id="2391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59C8AC" w14:textId="77777777" w:rsidR="008E7795" w:rsidRPr="00CC669D" w:rsidRDefault="008E7795" w:rsidP="00614471">
            <w:pPr>
              <w:pStyle w:val="tabletext11"/>
              <w:tabs>
                <w:tab w:val="decimal" w:pos="240"/>
              </w:tabs>
              <w:rPr>
                <w:ins w:id="2392" w:author="Author"/>
              </w:rPr>
            </w:pPr>
            <w:ins w:id="2393" w:author="Author">
              <w:r w:rsidRPr="00CC669D">
                <w:rPr>
                  <w:rFonts w:cs="Arial"/>
                  <w:color w:val="000000"/>
                  <w:szCs w:val="18"/>
                </w:rPr>
                <w:t>6.37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E7434D8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94" w:author="Author"/>
              </w:rPr>
            </w:pPr>
            <w:ins w:id="2395" w:author="Author">
              <w:r w:rsidRPr="00CC669D">
                <w:rPr>
                  <w:rFonts w:cs="Arial"/>
                  <w:color w:val="000000"/>
                  <w:szCs w:val="18"/>
                </w:rPr>
                <w:t>6.83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1C0B73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96" w:author="Author"/>
              </w:rPr>
            </w:pPr>
            <w:ins w:id="2397" w:author="Author">
              <w:r w:rsidRPr="00CC669D">
                <w:rPr>
                  <w:rFonts w:cs="Arial"/>
                  <w:color w:val="000000"/>
                  <w:szCs w:val="18"/>
                </w:rPr>
                <w:t>7.16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DF01178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398" w:author="Author"/>
              </w:rPr>
            </w:pPr>
            <w:ins w:id="2399" w:author="Author">
              <w:r w:rsidRPr="00CC669D">
                <w:rPr>
                  <w:rFonts w:cs="Arial"/>
                  <w:color w:val="000000"/>
                  <w:szCs w:val="18"/>
                </w:rPr>
                <w:t>7.49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DB0881" w14:textId="77777777" w:rsidR="008E7795" w:rsidRPr="00CC669D" w:rsidRDefault="008E7795" w:rsidP="00614471">
            <w:pPr>
              <w:pStyle w:val="tabletext11"/>
              <w:jc w:val="center"/>
              <w:rPr>
                <w:ins w:id="2400" w:author="Author"/>
              </w:rPr>
            </w:pPr>
            <w:ins w:id="2401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20386" w14:textId="77777777" w:rsidR="008E7795" w:rsidRPr="00CC669D" w:rsidRDefault="008E7795" w:rsidP="00614471">
            <w:pPr>
              <w:pStyle w:val="tabletext11"/>
              <w:jc w:val="center"/>
              <w:rPr>
                <w:ins w:id="2402" w:author="Author"/>
              </w:rPr>
            </w:pPr>
            <w:ins w:id="2403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7A518ED6" w14:textId="77777777" w:rsidTr="00614471">
        <w:trPr>
          <w:cantSplit/>
          <w:trHeight w:val="190"/>
          <w:ins w:id="2404" w:author="Author"/>
        </w:trPr>
        <w:tc>
          <w:tcPr>
            <w:tcW w:w="200" w:type="dxa"/>
          </w:tcPr>
          <w:p w14:paraId="65FD6031" w14:textId="77777777" w:rsidR="008E7795" w:rsidRPr="00CC669D" w:rsidRDefault="008E7795" w:rsidP="00614471">
            <w:pPr>
              <w:pStyle w:val="tabletext11"/>
              <w:rPr>
                <w:ins w:id="24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601948" w14:textId="77777777" w:rsidR="008E7795" w:rsidRPr="00CC669D" w:rsidRDefault="008E7795" w:rsidP="00614471">
            <w:pPr>
              <w:pStyle w:val="tabletext11"/>
              <w:jc w:val="right"/>
              <w:rPr>
                <w:ins w:id="2406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B6C50F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407" w:author="Author"/>
              </w:rPr>
            </w:pPr>
            <w:ins w:id="2408" w:author="Author">
              <w:r w:rsidRPr="00CC669D">
                <w:t>1,500,000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B2AB7D" w14:textId="77777777" w:rsidR="008E7795" w:rsidRPr="00CC669D" w:rsidRDefault="008E7795" w:rsidP="00614471">
            <w:pPr>
              <w:pStyle w:val="tabletext11"/>
              <w:jc w:val="right"/>
              <w:rPr>
                <w:ins w:id="240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69A87C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410" w:author="Author"/>
              </w:rPr>
            </w:pPr>
            <w:ins w:id="2411" w:author="Author">
              <w:r w:rsidRPr="00CC669D">
                <w:rPr>
                  <w:rFonts w:cs="Arial"/>
                  <w:color w:val="000000"/>
                  <w:szCs w:val="18"/>
                </w:rPr>
                <w:t>9.07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71813A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412" w:author="Author"/>
              </w:rPr>
            </w:pPr>
            <w:ins w:id="2413" w:author="Author">
              <w:r w:rsidRPr="00CC669D">
                <w:rPr>
                  <w:rFonts w:cs="Arial"/>
                  <w:color w:val="000000"/>
                  <w:szCs w:val="18"/>
                </w:rPr>
                <w:t>9.63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177624A" w14:textId="77777777" w:rsidR="008E7795" w:rsidRPr="00CC669D" w:rsidRDefault="008E7795" w:rsidP="00614471">
            <w:pPr>
              <w:pStyle w:val="tabletext11"/>
              <w:tabs>
                <w:tab w:val="decimal" w:pos="281"/>
              </w:tabs>
              <w:rPr>
                <w:ins w:id="2414" w:author="Author"/>
              </w:rPr>
            </w:pPr>
            <w:ins w:id="2415" w:author="Author">
              <w:r w:rsidRPr="00CC669D">
                <w:rPr>
                  <w:rFonts w:cs="Arial"/>
                  <w:color w:val="000000"/>
                  <w:szCs w:val="18"/>
                </w:rPr>
                <w:t>10.01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029104" w14:textId="77777777" w:rsidR="008E7795" w:rsidRPr="00CC669D" w:rsidRDefault="008E7795" w:rsidP="00614471">
            <w:pPr>
              <w:pStyle w:val="tabletext11"/>
              <w:jc w:val="center"/>
              <w:rPr>
                <w:ins w:id="2416" w:author="Author"/>
              </w:rPr>
            </w:pPr>
            <w:ins w:id="2417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822205" w14:textId="77777777" w:rsidR="008E7795" w:rsidRPr="00CC669D" w:rsidRDefault="008E7795" w:rsidP="00614471">
            <w:pPr>
              <w:pStyle w:val="tabletext11"/>
              <w:jc w:val="center"/>
              <w:rPr>
                <w:ins w:id="2418" w:author="Author"/>
              </w:rPr>
            </w:pPr>
            <w:ins w:id="2419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5FCBF2" w14:textId="77777777" w:rsidR="008E7795" w:rsidRPr="00CC669D" w:rsidRDefault="008E7795" w:rsidP="00614471">
            <w:pPr>
              <w:pStyle w:val="tabletext11"/>
              <w:jc w:val="center"/>
              <w:rPr>
                <w:ins w:id="2420" w:author="Author"/>
              </w:rPr>
            </w:pPr>
            <w:ins w:id="2421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1FCA3E" w14:textId="77777777" w:rsidR="008E7795" w:rsidRPr="00CC669D" w:rsidRDefault="008E7795" w:rsidP="00614471">
            <w:pPr>
              <w:pStyle w:val="tabletext11"/>
              <w:jc w:val="right"/>
              <w:rPr>
                <w:ins w:id="2422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9EA9BA" w14:textId="77777777" w:rsidR="008E7795" w:rsidRPr="00CC669D" w:rsidRDefault="008E7795" w:rsidP="00614471">
            <w:pPr>
              <w:pStyle w:val="tabletext11"/>
              <w:tabs>
                <w:tab w:val="decimal" w:pos="240"/>
              </w:tabs>
              <w:rPr>
                <w:ins w:id="2423" w:author="Author"/>
              </w:rPr>
            </w:pPr>
            <w:ins w:id="2424" w:author="Author">
              <w:r w:rsidRPr="00CC669D">
                <w:rPr>
                  <w:rFonts w:cs="Arial"/>
                  <w:color w:val="000000"/>
                  <w:szCs w:val="18"/>
                </w:rPr>
                <w:t>6.67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E2326B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425" w:author="Author"/>
              </w:rPr>
            </w:pPr>
            <w:ins w:id="2426" w:author="Author">
              <w:r w:rsidRPr="00CC669D">
                <w:rPr>
                  <w:rFonts w:cs="Arial"/>
                  <w:color w:val="000000"/>
                  <w:szCs w:val="18"/>
                </w:rPr>
                <w:t>7.09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9B4F171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427" w:author="Author"/>
              </w:rPr>
            </w:pPr>
            <w:ins w:id="2428" w:author="Author">
              <w:r w:rsidRPr="00CC669D">
                <w:rPr>
                  <w:rFonts w:cs="Arial"/>
                  <w:color w:val="000000"/>
                  <w:szCs w:val="18"/>
                </w:rPr>
                <w:t>7.37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9F22DC" w14:textId="77777777" w:rsidR="008E7795" w:rsidRPr="00CC669D" w:rsidRDefault="008E7795" w:rsidP="00614471">
            <w:pPr>
              <w:pStyle w:val="tabletext11"/>
              <w:jc w:val="center"/>
              <w:rPr>
                <w:ins w:id="2429" w:author="Author"/>
              </w:rPr>
            </w:pPr>
            <w:ins w:id="2430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095592" w14:textId="77777777" w:rsidR="008E7795" w:rsidRPr="00CC669D" w:rsidRDefault="008E7795" w:rsidP="00614471">
            <w:pPr>
              <w:pStyle w:val="tabletext11"/>
              <w:jc w:val="center"/>
              <w:rPr>
                <w:ins w:id="2431" w:author="Author"/>
              </w:rPr>
            </w:pPr>
            <w:ins w:id="2432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4A16C" w14:textId="77777777" w:rsidR="008E7795" w:rsidRPr="00CC669D" w:rsidRDefault="008E7795" w:rsidP="00614471">
            <w:pPr>
              <w:pStyle w:val="tabletext11"/>
              <w:jc w:val="center"/>
              <w:rPr>
                <w:ins w:id="2433" w:author="Author"/>
              </w:rPr>
            </w:pPr>
            <w:ins w:id="2434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222E346F" w14:textId="77777777" w:rsidTr="00614471">
        <w:trPr>
          <w:cantSplit/>
          <w:trHeight w:val="190"/>
          <w:ins w:id="2435" w:author="Author"/>
        </w:trPr>
        <w:tc>
          <w:tcPr>
            <w:tcW w:w="200" w:type="dxa"/>
          </w:tcPr>
          <w:p w14:paraId="25E1A972" w14:textId="77777777" w:rsidR="008E7795" w:rsidRPr="00CC669D" w:rsidRDefault="008E7795" w:rsidP="00614471">
            <w:pPr>
              <w:pStyle w:val="tabletext11"/>
              <w:rPr>
                <w:ins w:id="24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2E3E13" w14:textId="77777777" w:rsidR="008E7795" w:rsidRPr="00CC669D" w:rsidRDefault="008E7795" w:rsidP="00614471">
            <w:pPr>
              <w:pStyle w:val="tabletext11"/>
              <w:jc w:val="right"/>
              <w:rPr>
                <w:ins w:id="2437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103991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438" w:author="Author"/>
              </w:rPr>
            </w:pPr>
            <w:ins w:id="2439" w:author="Author">
              <w:r w:rsidRPr="00CC669D">
                <w:t>2,000,000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7D4146" w14:textId="77777777" w:rsidR="008E7795" w:rsidRPr="00CC669D" w:rsidRDefault="008E7795" w:rsidP="00614471">
            <w:pPr>
              <w:pStyle w:val="tabletext11"/>
              <w:jc w:val="right"/>
              <w:rPr>
                <w:ins w:id="244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3DECDB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441" w:author="Author"/>
              </w:rPr>
            </w:pPr>
            <w:ins w:id="2442" w:author="Author">
              <w:r w:rsidRPr="00CC669D">
                <w:rPr>
                  <w:rFonts w:cs="Arial"/>
                  <w:color w:val="000000"/>
                  <w:szCs w:val="18"/>
                </w:rPr>
                <w:t>9.29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B4398A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443" w:author="Author"/>
              </w:rPr>
            </w:pPr>
            <w:ins w:id="2444" w:author="Author">
              <w:r w:rsidRPr="00CC669D">
                <w:rPr>
                  <w:rFonts w:cs="Arial"/>
                  <w:color w:val="000000"/>
                  <w:szCs w:val="18"/>
                </w:rPr>
                <w:t>9.84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61054E0" w14:textId="77777777" w:rsidR="008E7795" w:rsidRPr="00CC669D" w:rsidRDefault="008E7795" w:rsidP="00614471">
            <w:pPr>
              <w:pStyle w:val="tabletext11"/>
              <w:tabs>
                <w:tab w:val="decimal" w:pos="281"/>
              </w:tabs>
              <w:rPr>
                <w:ins w:id="2445" w:author="Author"/>
              </w:rPr>
            </w:pPr>
            <w:ins w:id="2446" w:author="Author">
              <w:r w:rsidRPr="00CC669D">
                <w:rPr>
                  <w:rFonts w:cs="Arial"/>
                  <w:color w:val="000000"/>
                  <w:szCs w:val="18"/>
                </w:rPr>
                <w:t>10.19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94E506" w14:textId="77777777" w:rsidR="008E7795" w:rsidRPr="00CC669D" w:rsidRDefault="008E7795" w:rsidP="00614471">
            <w:pPr>
              <w:pStyle w:val="tabletext11"/>
              <w:jc w:val="center"/>
              <w:rPr>
                <w:ins w:id="2447" w:author="Author"/>
              </w:rPr>
            </w:pPr>
            <w:ins w:id="2448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22F43F" w14:textId="77777777" w:rsidR="008E7795" w:rsidRPr="00CC669D" w:rsidRDefault="008E7795" w:rsidP="00614471">
            <w:pPr>
              <w:pStyle w:val="tabletext11"/>
              <w:jc w:val="center"/>
              <w:rPr>
                <w:ins w:id="2449" w:author="Author"/>
              </w:rPr>
            </w:pPr>
            <w:ins w:id="2450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00B8ED" w14:textId="77777777" w:rsidR="008E7795" w:rsidRPr="00CC669D" w:rsidRDefault="008E7795" w:rsidP="00614471">
            <w:pPr>
              <w:pStyle w:val="tabletext11"/>
              <w:jc w:val="center"/>
              <w:rPr>
                <w:ins w:id="2451" w:author="Author"/>
              </w:rPr>
            </w:pPr>
            <w:ins w:id="2452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C3441A" w14:textId="77777777" w:rsidR="008E7795" w:rsidRPr="00CC669D" w:rsidRDefault="008E7795" w:rsidP="00614471">
            <w:pPr>
              <w:pStyle w:val="tabletext11"/>
              <w:jc w:val="right"/>
              <w:rPr>
                <w:ins w:id="2453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18516B" w14:textId="77777777" w:rsidR="008E7795" w:rsidRPr="00CC669D" w:rsidRDefault="008E7795" w:rsidP="00614471">
            <w:pPr>
              <w:pStyle w:val="tabletext11"/>
              <w:tabs>
                <w:tab w:val="decimal" w:pos="240"/>
              </w:tabs>
              <w:rPr>
                <w:ins w:id="2454" w:author="Author"/>
              </w:rPr>
            </w:pPr>
            <w:ins w:id="2455" w:author="Author">
              <w:r w:rsidRPr="00CC669D">
                <w:rPr>
                  <w:rFonts w:cs="Arial"/>
                  <w:color w:val="000000"/>
                  <w:szCs w:val="18"/>
                </w:rPr>
                <w:t>6.83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F843A6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456" w:author="Author"/>
              </w:rPr>
            </w:pPr>
            <w:ins w:id="2457" w:author="Author">
              <w:r w:rsidRPr="00CC669D">
                <w:rPr>
                  <w:rFonts w:cs="Arial"/>
                  <w:color w:val="000000"/>
                  <w:szCs w:val="18"/>
                </w:rPr>
                <w:t>7.23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847FF9D" w14:textId="77777777" w:rsidR="008E7795" w:rsidRPr="00CC669D" w:rsidRDefault="008E7795" w:rsidP="00614471">
            <w:pPr>
              <w:pStyle w:val="tabletext11"/>
              <w:tabs>
                <w:tab w:val="decimal" w:pos="260"/>
              </w:tabs>
              <w:rPr>
                <w:ins w:id="2458" w:author="Author"/>
              </w:rPr>
            </w:pPr>
            <w:ins w:id="2459" w:author="Author">
              <w:r w:rsidRPr="00CC669D">
                <w:rPr>
                  <w:rFonts w:cs="Arial"/>
                  <w:color w:val="000000"/>
                  <w:szCs w:val="18"/>
                </w:rPr>
                <w:t>7.49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25E860" w14:textId="77777777" w:rsidR="008E7795" w:rsidRPr="00CC669D" w:rsidRDefault="008E7795" w:rsidP="00614471">
            <w:pPr>
              <w:pStyle w:val="tabletext11"/>
              <w:jc w:val="center"/>
              <w:rPr>
                <w:ins w:id="2460" w:author="Author"/>
              </w:rPr>
            </w:pPr>
            <w:ins w:id="2461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508982" w14:textId="77777777" w:rsidR="008E7795" w:rsidRPr="00CC669D" w:rsidRDefault="008E7795" w:rsidP="00614471">
            <w:pPr>
              <w:pStyle w:val="tabletext11"/>
              <w:jc w:val="center"/>
              <w:rPr>
                <w:ins w:id="2462" w:author="Author"/>
              </w:rPr>
            </w:pPr>
            <w:ins w:id="2463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829F3" w14:textId="77777777" w:rsidR="008E7795" w:rsidRPr="00CC669D" w:rsidRDefault="008E7795" w:rsidP="00614471">
            <w:pPr>
              <w:pStyle w:val="tabletext11"/>
              <w:jc w:val="center"/>
              <w:rPr>
                <w:ins w:id="2464" w:author="Author"/>
              </w:rPr>
            </w:pPr>
            <w:ins w:id="2465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062DFAEA" w14:textId="77777777" w:rsidTr="00614471">
        <w:trPr>
          <w:cantSplit/>
          <w:trHeight w:val="190"/>
          <w:ins w:id="2466" w:author="Author"/>
        </w:trPr>
        <w:tc>
          <w:tcPr>
            <w:tcW w:w="200" w:type="dxa"/>
          </w:tcPr>
          <w:p w14:paraId="619E420A" w14:textId="77777777" w:rsidR="008E7795" w:rsidRPr="00CC669D" w:rsidRDefault="008E7795" w:rsidP="00614471">
            <w:pPr>
              <w:pStyle w:val="tabletext11"/>
              <w:rPr>
                <w:ins w:id="2467" w:author="Author"/>
              </w:rPr>
            </w:pP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5870EC" w14:textId="77777777" w:rsidR="008E7795" w:rsidRPr="00CC669D" w:rsidRDefault="008E7795" w:rsidP="00614471">
            <w:pPr>
              <w:pStyle w:val="tabletext11"/>
              <w:jc w:val="right"/>
              <w:rPr>
                <w:ins w:id="2468" w:author="Author"/>
              </w:rPr>
            </w:pPr>
            <w:ins w:id="2469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984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F0C7CE" w14:textId="77777777" w:rsidR="008E7795" w:rsidRPr="00CC669D" w:rsidRDefault="008E7795" w:rsidP="00614471">
            <w:pPr>
              <w:pStyle w:val="tabletext11"/>
              <w:rPr>
                <w:ins w:id="2470" w:author="Author"/>
              </w:rPr>
            </w:pPr>
            <w:ins w:id="2471" w:author="Author">
              <w:r w:rsidRPr="00CC669D">
                <w:t>Refer to company.</w:t>
              </w:r>
            </w:ins>
          </w:p>
        </w:tc>
      </w:tr>
    </w:tbl>
    <w:p w14:paraId="2CFF84A7" w14:textId="77777777" w:rsidR="008E7795" w:rsidRPr="00CC669D" w:rsidRDefault="008E7795" w:rsidP="008E7795">
      <w:pPr>
        <w:pStyle w:val="tablecaption"/>
        <w:rPr>
          <w:ins w:id="2472" w:author="Author"/>
        </w:rPr>
      </w:pPr>
      <w:ins w:id="2473" w:author="Author">
        <w:r w:rsidRPr="00CC669D">
          <w:t>Table 297.B.2.c.(1)(a)(LC) Single Limits Stacked – Uninsured Motorists Bodily Injury Coverage Loss Costs</w:t>
        </w:r>
      </w:ins>
    </w:p>
    <w:p w14:paraId="6190C37F" w14:textId="77777777" w:rsidR="008E7795" w:rsidRPr="00CC669D" w:rsidRDefault="008E7795" w:rsidP="008E7795">
      <w:pPr>
        <w:pStyle w:val="isonormal"/>
        <w:rPr>
          <w:ins w:id="2474" w:author="Author"/>
        </w:rPr>
      </w:pPr>
    </w:p>
    <w:p w14:paraId="09A8CE42" w14:textId="77777777" w:rsidR="008E7795" w:rsidRPr="00CC669D" w:rsidRDefault="008E7795" w:rsidP="008E7795">
      <w:pPr>
        <w:pStyle w:val="space8"/>
        <w:rPr>
          <w:ins w:id="2475" w:author="Author"/>
        </w:rPr>
      </w:pPr>
    </w:p>
    <w:tbl>
      <w:tblPr>
        <w:tblW w:w="10291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51"/>
        <w:gridCol w:w="949"/>
        <w:gridCol w:w="160"/>
        <w:gridCol w:w="680"/>
        <w:gridCol w:w="720"/>
        <w:gridCol w:w="720"/>
        <w:gridCol w:w="720"/>
        <w:gridCol w:w="731"/>
        <w:gridCol w:w="709"/>
        <w:gridCol w:w="160"/>
        <w:gridCol w:w="691"/>
        <w:gridCol w:w="720"/>
        <w:gridCol w:w="720"/>
        <w:gridCol w:w="720"/>
        <w:gridCol w:w="720"/>
        <w:gridCol w:w="720"/>
      </w:tblGrid>
      <w:tr w:rsidR="008E7795" w:rsidRPr="00CC669D" w14:paraId="2DB32212" w14:textId="77777777" w:rsidTr="00614471">
        <w:trPr>
          <w:cantSplit/>
          <w:trHeight w:val="190"/>
          <w:ins w:id="2476" w:author="Author"/>
        </w:trPr>
        <w:tc>
          <w:tcPr>
            <w:tcW w:w="200" w:type="dxa"/>
          </w:tcPr>
          <w:p w14:paraId="2BFD7BC4" w14:textId="77777777" w:rsidR="008E7795" w:rsidRPr="00CC669D" w:rsidRDefault="008E7795" w:rsidP="00614471">
            <w:pPr>
              <w:pStyle w:val="tablehead"/>
              <w:rPr>
                <w:ins w:id="2477" w:author="Author"/>
              </w:rPr>
            </w:pPr>
          </w:p>
        </w:tc>
        <w:tc>
          <w:tcPr>
            <w:tcW w:w="1009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1D41D" w14:textId="77777777" w:rsidR="008E7795" w:rsidRPr="00CC669D" w:rsidRDefault="008E7795" w:rsidP="00614471">
            <w:pPr>
              <w:pStyle w:val="tablehead"/>
              <w:rPr>
                <w:ins w:id="2478" w:author="Author"/>
              </w:rPr>
            </w:pPr>
            <w:ins w:id="2479" w:author="Author">
              <w:r w:rsidRPr="00CC669D">
                <w:t>Underinsured Motorists – Stacked</w:t>
              </w:r>
            </w:ins>
          </w:p>
        </w:tc>
      </w:tr>
      <w:tr w:rsidR="008E7795" w:rsidRPr="00CC669D" w14:paraId="7932F83B" w14:textId="77777777" w:rsidTr="00614471">
        <w:trPr>
          <w:cantSplit/>
          <w:trHeight w:val="190"/>
          <w:ins w:id="2480" w:author="Author"/>
        </w:trPr>
        <w:tc>
          <w:tcPr>
            <w:tcW w:w="200" w:type="dxa"/>
            <w:vMerge w:val="restart"/>
          </w:tcPr>
          <w:p w14:paraId="4C2ED598" w14:textId="77777777" w:rsidR="008E7795" w:rsidRPr="00CC669D" w:rsidRDefault="008E7795" w:rsidP="00614471">
            <w:pPr>
              <w:pStyle w:val="tablehead"/>
              <w:rPr>
                <w:ins w:id="2481" w:author="Author"/>
              </w:rPr>
            </w:pPr>
          </w:p>
        </w:tc>
        <w:tc>
          <w:tcPr>
            <w:tcW w:w="12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BC505E1" w14:textId="77777777" w:rsidR="008E7795" w:rsidRPr="00CC669D" w:rsidRDefault="008E7795" w:rsidP="00614471">
            <w:pPr>
              <w:pStyle w:val="tablehead"/>
              <w:rPr>
                <w:ins w:id="2482" w:author="Author"/>
              </w:rPr>
            </w:pPr>
            <w:ins w:id="2483" w:author="Author">
              <w:r w:rsidRPr="00CC669D">
                <w:t>Bodily</w:t>
              </w:r>
              <w:r w:rsidRPr="00CC669D">
                <w:br/>
                <w:t>Injury</w:t>
              </w:r>
              <w:r w:rsidRPr="00CC669D">
                <w:br/>
                <w:t>Limits</w:t>
              </w:r>
            </w:ins>
          </w:p>
        </w:tc>
        <w:tc>
          <w:tcPr>
            <w:tcW w:w="4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F6487" w14:textId="77777777" w:rsidR="008E7795" w:rsidRPr="00CC669D" w:rsidRDefault="008E7795" w:rsidP="00614471">
            <w:pPr>
              <w:pStyle w:val="tablehead"/>
              <w:rPr>
                <w:ins w:id="2484" w:author="Author"/>
              </w:rPr>
            </w:pPr>
            <w:ins w:id="2485" w:author="Author">
              <w:r w:rsidRPr="00CC669D">
                <w:t>Private Passenger Types</w:t>
              </w:r>
              <w:r w:rsidRPr="00CC669D">
                <w:br/>
                <w:t>Loss Costs Per Exposure</w:t>
              </w:r>
            </w:ins>
          </w:p>
        </w:tc>
        <w:tc>
          <w:tcPr>
            <w:tcW w:w="44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05614" w14:textId="77777777" w:rsidR="008E7795" w:rsidRPr="00CC669D" w:rsidRDefault="008E7795" w:rsidP="00614471">
            <w:pPr>
              <w:pStyle w:val="tablehead"/>
              <w:rPr>
                <w:ins w:id="2486" w:author="Author"/>
              </w:rPr>
            </w:pPr>
            <w:ins w:id="2487" w:author="Author">
              <w:r w:rsidRPr="00CC669D">
                <w:t>Other Than Private Passenger Types</w:t>
              </w:r>
              <w:r w:rsidRPr="00CC669D">
                <w:br/>
                <w:t>Loss Costs Per Exposure</w:t>
              </w:r>
            </w:ins>
          </w:p>
        </w:tc>
      </w:tr>
      <w:tr w:rsidR="008E7795" w:rsidRPr="00CC669D" w14:paraId="19371501" w14:textId="77777777" w:rsidTr="00614471">
        <w:trPr>
          <w:cantSplit/>
          <w:trHeight w:val="190"/>
          <w:ins w:id="2488" w:author="Author"/>
        </w:trPr>
        <w:tc>
          <w:tcPr>
            <w:tcW w:w="200" w:type="dxa"/>
            <w:vMerge/>
          </w:tcPr>
          <w:p w14:paraId="3369EDC4" w14:textId="77777777" w:rsidR="008E7795" w:rsidRPr="00CC669D" w:rsidRDefault="008E7795" w:rsidP="00614471">
            <w:pPr>
              <w:pStyle w:val="tablehead"/>
              <w:rPr>
                <w:ins w:id="2489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D34C34" w14:textId="77777777" w:rsidR="008E7795" w:rsidRPr="00CC669D" w:rsidRDefault="008E7795" w:rsidP="00614471">
            <w:pPr>
              <w:pStyle w:val="tablehead"/>
              <w:rPr>
                <w:ins w:id="2490" w:author="Author"/>
              </w:rPr>
            </w:pPr>
          </w:p>
        </w:tc>
        <w:tc>
          <w:tcPr>
            <w:tcW w:w="444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F0BC2" w14:textId="77777777" w:rsidR="008E7795" w:rsidRPr="00CC669D" w:rsidRDefault="008E7795" w:rsidP="00614471">
            <w:pPr>
              <w:pStyle w:val="tablehead"/>
              <w:rPr>
                <w:ins w:id="2491" w:author="Author"/>
              </w:rPr>
            </w:pPr>
            <w:ins w:id="2492" w:author="Author">
              <w:r w:rsidRPr="00CC669D">
                <w:t>Total Number Of Exposures</w:t>
              </w:r>
            </w:ins>
          </w:p>
        </w:tc>
        <w:tc>
          <w:tcPr>
            <w:tcW w:w="44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2D30B" w14:textId="77777777" w:rsidR="008E7795" w:rsidRPr="00CC669D" w:rsidRDefault="008E7795" w:rsidP="00614471">
            <w:pPr>
              <w:pStyle w:val="tablehead"/>
              <w:rPr>
                <w:ins w:id="2493" w:author="Author"/>
              </w:rPr>
            </w:pPr>
            <w:ins w:id="2494" w:author="Author">
              <w:r w:rsidRPr="00CC669D">
                <w:t>Total Number Of Exposures</w:t>
              </w:r>
            </w:ins>
          </w:p>
        </w:tc>
      </w:tr>
      <w:tr w:rsidR="008E7795" w:rsidRPr="00CC669D" w14:paraId="75ED9463" w14:textId="77777777" w:rsidTr="00614471">
        <w:trPr>
          <w:cantSplit/>
          <w:trHeight w:val="190"/>
          <w:ins w:id="2495" w:author="Author"/>
        </w:trPr>
        <w:tc>
          <w:tcPr>
            <w:tcW w:w="200" w:type="dxa"/>
            <w:vMerge/>
          </w:tcPr>
          <w:p w14:paraId="712D9031" w14:textId="77777777" w:rsidR="008E7795" w:rsidRPr="00CC669D" w:rsidRDefault="008E7795" w:rsidP="00614471">
            <w:pPr>
              <w:pStyle w:val="tablehead"/>
              <w:rPr>
                <w:ins w:id="2496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196EB" w14:textId="77777777" w:rsidR="008E7795" w:rsidRPr="00CC669D" w:rsidRDefault="008E7795" w:rsidP="00614471">
            <w:pPr>
              <w:pStyle w:val="tablehead"/>
              <w:rPr>
                <w:ins w:id="2497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79D98" w14:textId="77777777" w:rsidR="008E7795" w:rsidRPr="00CC669D" w:rsidRDefault="008E7795" w:rsidP="00614471">
            <w:pPr>
              <w:pStyle w:val="tablehead"/>
              <w:rPr>
                <w:ins w:id="2498" w:author="Author"/>
              </w:rPr>
            </w:pPr>
            <w:ins w:id="2499" w:author="Author">
              <w:r w:rsidRPr="00CC669D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5C389" w14:textId="77777777" w:rsidR="008E7795" w:rsidRPr="00CC669D" w:rsidRDefault="008E7795" w:rsidP="00614471">
            <w:pPr>
              <w:pStyle w:val="tablehead"/>
              <w:rPr>
                <w:ins w:id="2500" w:author="Author"/>
              </w:rPr>
            </w:pPr>
            <w:ins w:id="2501" w:author="Author">
              <w:r w:rsidRPr="00CC669D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B2727" w14:textId="77777777" w:rsidR="008E7795" w:rsidRPr="00CC669D" w:rsidRDefault="008E7795" w:rsidP="00614471">
            <w:pPr>
              <w:pStyle w:val="tablehead"/>
              <w:rPr>
                <w:ins w:id="2502" w:author="Author"/>
              </w:rPr>
            </w:pPr>
            <w:ins w:id="2503" w:author="Author">
              <w:r w:rsidRPr="00CC669D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9C87A" w14:textId="77777777" w:rsidR="008E7795" w:rsidRPr="00CC669D" w:rsidRDefault="008E7795" w:rsidP="00614471">
            <w:pPr>
              <w:pStyle w:val="tablehead"/>
              <w:rPr>
                <w:ins w:id="2504" w:author="Author"/>
              </w:rPr>
            </w:pPr>
            <w:ins w:id="2505" w:author="Author">
              <w:r w:rsidRPr="00CC669D">
                <w:t>5 – 9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CCAD5" w14:textId="77777777" w:rsidR="008E7795" w:rsidRPr="00CC669D" w:rsidRDefault="008E7795" w:rsidP="00614471">
            <w:pPr>
              <w:pStyle w:val="tablehead"/>
              <w:rPr>
                <w:ins w:id="2506" w:author="Author"/>
              </w:rPr>
            </w:pPr>
            <w:ins w:id="2507" w:author="Author">
              <w:r w:rsidRPr="00CC669D">
                <w:t>10 – 30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E3767" w14:textId="77777777" w:rsidR="008E7795" w:rsidRPr="00CC669D" w:rsidRDefault="008E7795" w:rsidP="00614471">
            <w:pPr>
              <w:pStyle w:val="tablehead"/>
              <w:rPr>
                <w:ins w:id="2508" w:author="Author"/>
              </w:rPr>
            </w:pPr>
            <w:ins w:id="2509" w:author="Author">
              <w:r w:rsidRPr="00CC669D">
                <w:t>&gt; 30</w:t>
              </w:r>
            </w:ins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04515" w14:textId="77777777" w:rsidR="008E7795" w:rsidRPr="00CC669D" w:rsidRDefault="008E7795" w:rsidP="00614471">
            <w:pPr>
              <w:pStyle w:val="tablehead"/>
              <w:rPr>
                <w:ins w:id="2510" w:author="Author"/>
              </w:rPr>
            </w:pPr>
            <w:ins w:id="2511" w:author="Author">
              <w:r w:rsidRPr="00CC669D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70839" w14:textId="77777777" w:rsidR="008E7795" w:rsidRPr="00CC669D" w:rsidRDefault="008E7795" w:rsidP="00614471">
            <w:pPr>
              <w:pStyle w:val="tablehead"/>
              <w:rPr>
                <w:ins w:id="2512" w:author="Author"/>
              </w:rPr>
            </w:pPr>
            <w:ins w:id="2513" w:author="Author">
              <w:r w:rsidRPr="00CC669D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36B7E" w14:textId="77777777" w:rsidR="008E7795" w:rsidRPr="00CC669D" w:rsidRDefault="008E7795" w:rsidP="00614471">
            <w:pPr>
              <w:pStyle w:val="tablehead"/>
              <w:rPr>
                <w:ins w:id="2514" w:author="Author"/>
              </w:rPr>
            </w:pPr>
            <w:ins w:id="2515" w:author="Author">
              <w:r w:rsidRPr="00CC669D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F931F" w14:textId="77777777" w:rsidR="008E7795" w:rsidRPr="00CC669D" w:rsidRDefault="008E7795" w:rsidP="00614471">
            <w:pPr>
              <w:pStyle w:val="tablehead"/>
              <w:rPr>
                <w:ins w:id="2516" w:author="Author"/>
              </w:rPr>
            </w:pPr>
            <w:ins w:id="2517" w:author="Author">
              <w:r w:rsidRPr="00CC669D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BD7A4" w14:textId="77777777" w:rsidR="008E7795" w:rsidRPr="00CC669D" w:rsidRDefault="008E7795" w:rsidP="00614471">
            <w:pPr>
              <w:pStyle w:val="tablehead"/>
              <w:rPr>
                <w:ins w:id="2518" w:author="Author"/>
              </w:rPr>
            </w:pPr>
            <w:ins w:id="2519" w:author="Author">
              <w:r w:rsidRPr="00CC669D">
                <w:t>10 – 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C7E13" w14:textId="77777777" w:rsidR="008E7795" w:rsidRPr="00CC669D" w:rsidRDefault="008E7795" w:rsidP="00614471">
            <w:pPr>
              <w:pStyle w:val="tablehead"/>
              <w:rPr>
                <w:ins w:id="2520" w:author="Author"/>
              </w:rPr>
            </w:pPr>
            <w:ins w:id="2521" w:author="Author">
              <w:r w:rsidRPr="00CC669D">
                <w:t>&gt; 30</w:t>
              </w:r>
            </w:ins>
          </w:p>
        </w:tc>
      </w:tr>
      <w:tr w:rsidR="008E7795" w:rsidRPr="00CC669D" w14:paraId="18AE9AC2" w14:textId="77777777" w:rsidTr="00614471">
        <w:trPr>
          <w:cantSplit/>
          <w:trHeight w:val="190"/>
          <w:ins w:id="2522" w:author="Author"/>
        </w:trPr>
        <w:tc>
          <w:tcPr>
            <w:tcW w:w="200" w:type="dxa"/>
          </w:tcPr>
          <w:p w14:paraId="366292FA" w14:textId="77777777" w:rsidR="008E7795" w:rsidRPr="00CC669D" w:rsidRDefault="008E7795" w:rsidP="00614471">
            <w:pPr>
              <w:pStyle w:val="tabletext11"/>
              <w:rPr>
                <w:ins w:id="25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AD41C8" w14:textId="77777777" w:rsidR="008E7795" w:rsidRPr="00CC669D" w:rsidRDefault="008E7795" w:rsidP="00614471">
            <w:pPr>
              <w:pStyle w:val="tabletext11"/>
              <w:jc w:val="right"/>
              <w:rPr>
                <w:ins w:id="2524" w:author="Author"/>
              </w:rPr>
            </w:pPr>
            <w:ins w:id="2525" w:author="Author">
              <w:r w:rsidRPr="00CC669D">
                <w:t>$</w:t>
              </w:r>
            </w:ins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C18200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526" w:author="Author"/>
              </w:rPr>
            </w:pPr>
            <w:ins w:id="2527" w:author="Author">
              <w:r w:rsidRPr="00CC669D">
                <w:t>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A52D04" w14:textId="77777777" w:rsidR="008E7795" w:rsidRPr="00CC669D" w:rsidRDefault="008E7795" w:rsidP="00614471">
            <w:pPr>
              <w:pStyle w:val="tabletext11"/>
              <w:jc w:val="right"/>
              <w:rPr>
                <w:ins w:id="2528" w:author="Author"/>
              </w:rPr>
            </w:pPr>
            <w:ins w:id="2529" w:author="Author">
              <w:r w:rsidRPr="00CC669D">
                <w:t>$</w:t>
              </w:r>
            </w:ins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BCC554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2530" w:author="Author"/>
              </w:rPr>
            </w:pPr>
            <w:ins w:id="2531" w:author="Author">
              <w:r w:rsidRPr="00CC669D">
                <w:rPr>
                  <w:rFonts w:cs="Arial"/>
                  <w:color w:val="000000"/>
                  <w:szCs w:val="18"/>
                </w:rPr>
                <w:t>2.29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EAD6F3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32" w:author="Author"/>
              </w:rPr>
            </w:pPr>
            <w:ins w:id="2533" w:author="Author">
              <w:r w:rsidRPr="00CC669D">
                <w:rPr>
                  <w:rFonts w:cs="Arial"/>
                  <w:color w:val="000000"/>
                  <w:szCs w:val="18"/>
                </w:rPr>
                <w:t>3.88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C44DAE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34" w:author="Author"/>
              </w:rPr>
            </w:pPr>
            <w:ins w:id="2535" w:author="Author">
              <w:r w:rsidRPr="00CC669D">
                <w:rPr>
                  <w:rFonts w:cs="Arial"/>
                  <w:color w:val="000000"/>
                  <w:szCs w:val="18"/>
                </w:rPr>
                <w:t>5.50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8FAE36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36" w:author="Author"/>
              </w:rPr>
            </w:pPr>
            <w:ins w:id="2537" w:author="Author">
              <w:r w:rsidRPr="00CC669D">
                <w:rPr>
                  <w:rFonts w:cs="Arial"/>
                  <w:color w:val="000000"/>
                  <w:szCs w:val="18"/>
                </w:rPr>
                <w:t>7.89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B1B079C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38" w:author="Author"/>
              </w:rPr>
            </w:pPr>
            <w:ins w:id="2539" w:author="Author">
              <w:r w:rsidRPr="00CC669D">
                <w:rPr>
                  <w:rFonts w:cs="Arial"/>
                  <w:color w:val="000000"/>
                  <w:szCs w:val="18"/>
                </w:rPr>
                <w:t>11.40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6FFDC24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40" w:author="Author"/>
              </w:rPr>
            </w:pPr>
            <w:ins w:id="2541" w:author="Author">
              <w:r w:rsidRPr="00CC669D">
                <w:rPr>
                  <w:rFonts w:cs="Arial"/>
                  <w:color w:val="000000"/>
                  <w:szCs w:val="18"/>
                </w:rPr>
                <w:t>13.53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AD1D35" w14:textId="77777777" w:rsidR="008E7795" w:rsidRPr="00CC669D" w:rsidRDefault="008E7795" w:rsidP="00614471">
            <w:pPr>
              <w:pStyle w:val="tabletext11"/>
              <w:jc w:val="right"/>
              <w:rPr>
                <w:ins w:id="2542" w:author="Author"/>
              </w:rPr>
            </w:pPr>
            <w:ins w:id="2543" w:author="Author">
              <w:r w:rsidRPr="00CC669D">
                <w:t>$</w:t>
              </w:r>
            </w:ins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4642B5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44" w:author="Author"/>
              </w:rPr>
            </w:pPr>
            <w:ins w:id="2545" w:author="Author">
              <w:r w:rsidRPr="00CC669D">
                <w:rPr>
                  <w:rFonts w:cs="Arial"/>
                  <w:color w:val="000000"/>
                  <w:szCs w:val="18"/>
                </w:rPr>
                <w:t>1.49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E7A0C66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46" w:author="Author"/>
              </w:rPr>
            </w:pPr>
            <w:ins w:id="2547" w:author="Author">
              <w:r w:rsidRPr="00CC669D">
                <w:rPr>
                  <w:rFonts w:cs="Arial"/>
                  <w:color w:val="000000"/>
                  <w:szCs w:val="18"/>
                </w:rPr>
                <w:t>2.52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3A5515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48" w:author="Author"/>
              </w:rPr>
            </w:pPr>
            <w:ins w:id="2549" w:author="Author">
              <w:r w:rsidRPr="00CC669D">
                <w:rPr>
                  <w:rFonts w:cs="Arial"/>
                  <w:color w:val="000000"/>
                  <w:szCs w:val="18"/>
                </w:rPr>
                <w:t>3.58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7DEF108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50" w:author="Author"/>
              </w:rPr>
            </w:pPr>
            <w:ins w:id="2551" w:author="Author">
              <w:r w:rsidRPr="00CC669D">
                <w:rPr>
                  <w:rFonts w:cs="Arial"/>
                  <w:color w:val="000000"/>
                  <w:szCs w:val="18"/>
                </w:rPr>
                <w:t>5.13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ED170B0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52" w:author="Author"/>
              </w:rPr>
            </w:pPr>
            <w:ins w:id="2553" w:author="Author">
              <w:r w:rsidRPr="00CC669D">
                <w:rPr>
                  <w:rFonts w:cs="Arial"/>
                  <w:color w:val="000000"/>
                  <w:szCs w:val="18"/>
                </w:rPr>
                <w:t>7.41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DCCCEF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54" w:author="Author"/>
              </w:rPr>
            </w:pPr>
            <w:ins w:id="2555" w:author="Author">
              <w:r w:rsidRPr="00CC669D">
                <w:rPr>
                  <w:rFonts w:cs="Arial"/>
                  <w:color w:val="000000"/>
                  <w:szCs w:val="18"/>
                </w:rPr>
                <w:t>8.79</w:t>
              </w:r>
            </w:ins>
          </w:p>
        </w:tc>
      </w:tr>
      <w:tr w:rsidR="008E7795" w:rsidRPr="00CC669D" w14:paraId="51D5452B" w14:textId="77777777" w:rsidTr="00614471">
        <w:trPr>
          <w:cantSplit/>
          <w:trHeight w:val="190"/>
          <w:ins w:id="2556" w:author="Author"/>
        </w:trPr>
        <w:tc>
          <w:tcPr>
            <w:tcW w:w="200" w:type="dxa"/>
          </w:tcPr>
          <w:p w14:paraId="7D73C536" w14:textId="77777777" w:rsidR="008E7795" w:rsidRPr="00CC669D" w:rsidRDefault="008E7795" w:rsidP="00614471">
            <w:pPr>
              <w:pStyle w:val="tabletext11"/>
              <w:rPr>
                <w:ins w:id="25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61A66C" w14:textId="77777777" w:rsidR="008E7795" w:rsidRPr="00CC669D" w:rsidRDefault="008E7795" w:rsidP="00614471">
            <w:pPr>
              <w:pStyle w:val="tabletext11"/>
              <w:jc w:val="right"/>
              <w:rPr>
                <w:ins w:id="2558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3A562E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559" w:author="Author"/>
              </w:rPr>
            </w:pPr>
            <w:ins w:id="2560" w:author="Author">
              <w:r w:rsidRPr="00CC669D">
                <w:t>60,000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08C721" w14:textId="77777777" w:rsidR="008E7795" w:rsidRPr="00CC669D" w:rsidRDefault="008E7795" w:rsidP="00614471">
            <w:pPr>
              <w:pStyle w:val="tabletext11"/>
              <w:jc w:val="right"/>
              <w:rPr>
                <w:ins w:id="256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CBFB1A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2562" w:author="Author"/>
              </w:rPr>
            </w:pPr>
            <w:ins w:id="2563" w:author="Author">
              <w:r w:rsidRPr="00CC669D">
                <w:rPr>
                  <w:rFonts w:cs="Arial"/>
                  <w:color w:val="000000"/>
                  <w:szCs w:val="18"/>
                </w:rPr>
                <w:t>2.70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6D048B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64" w:author="Author"/>
              </w:rPr>
            </w:pPr>
            <w:ins w:id="2565" w:author="Author">
              <w:r w:rsidRPr="00CC669D">
                <w:rPr>
                  <w:rFonts w:cs="Arial"/>
                  <w:color w:val="000000"/>
                  <w:szCs w:val="18"/>
                </w:rPr>
                <w:t>4.38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353F1C9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66" w:author="Author"/>
              </w:rPr>
            </w:pPr>
            <w:ins w:id="2567" w:author="Author">
              <w:r w:rsidRPr="00CC669D">
                <w:rPr>
                  <w:rFonts w:cs="Arial"/>
                  <w:color w:val="000000"/>
                  <w:szCs w:val="18"/>
                </w:rPr>
                <w:t>6.13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6F62B8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68" w:author="Author"/>
              </w:rPr>
            </w:pPr>
            <w:ins w:id="2569" w:author="Author">
              <w:r w:rsidRPr="00CC669D">
                <w:rPr>
                  <w:rFonts w:cs="Arial"/>
                  <w:color w:val="000000"/>
                  <w:szCs w:val="18"/>
                </w:rPr>
                <w:t>8.51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2AF73F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70" w:author="Author"/>
              </w:rPr>
            </w:pPr>
            <w:ins w:id="2571" w:author="Author">
              <w:r w:rsidRPr="00CC669D">
                <w:rPr>
                  <w:rFonts w:cs="Arial"/>
                  <w:color w:val="000000"/>
                  <w:szCs w:val="18"/>
                </w:rPr>
                <w:t>11.99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5C13E2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72" w:author="Author"/>
              </w:rPr>
            </w:pPr>
            <w:ins w:id="2573" w:author="Author">
              <w:r w:rsidRPr="00CC669D">
                <w:rPr>
                  <w:rFonts w:cs="Arial"/>
                  <w:color w:val="000000"/>
                  <w:szCs w:val="18"/>
                </w:rPr>
                <w:t>14.08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73C9CE" w14:textId="77777777" w:rsidR="008E7795" w:rsidRPr="00CC669D" w:rsidRDefault="008E7795" w:rsidP="00614471">
            <w:pPr>
              <w:pStyle w:val="tabletext11"/>
              <w:jc w:val="right"/>
              <w:rPr>
                <w:ins w:id="2574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118B52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75" w:author="Author"/>
              </w:rPr>
            </w:pPr>
            <w:ins w:id="2576" w:author="Author">
              <w:r w:rsidRPr="00CC669D">
                <w:rPr>
                  <w:rFonts w:cs="Arial"/>
                  <w:color w:val="000000"/>
                  <w:szCs w:val="18"/>
                </w:rPr>
                <w:t>1.75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D1ABE6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77" w:author="Author"/>
              </w:rPr>
            </w:pPr>
            <w:ins w:id="2578" w:author="Author">
              <w:r w:rsidRPr="00CC669D">
                <w:rPr>
                  <w:rFonts w:cs="Arial"/>
                  <w:color w:val="000000"/>
                  <w:szCs w:val="18"/>
                </w:rPr>
                <w:t>2.85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60847B8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79" w:author="Author"/>
              </w:rPr>
            </w:pPr>
            <w:ins w:id="2580" w:author="Author">
              <w:r w:rsidRPr="00CC669D">
                <w:rPr>
                  <w:rFonts w:cs="Arial"/>
                  <w:color w:val="000000"/>
                  <w:szCs w:val="18"/>
                </w:rPr>
                <w:t>3.99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6B43BC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81" w:author="Author"/>
              </w:rPr>
            </w:pPr>
            <w:ins w:id="2582" w:author="Author">
              <w:r w:rsidRPr="00CC669D">
                <w:rPr>
                  <w:rFonts w:cs="Arial"/>
                  <w:color w:val="000000"/>
                  <w:szCs w:val="18"/>
                </w:rPr>
                <w:t>5.53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B671F23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83" w:author="Author"/>
              </w:rPr>
            </w:pPr>
            <w:ins w:id="2584" w:author="Author">
              <w:r w:rsidRPr="00CC669D">
                <w:rPr>
                  <w:rFonts w:cs="Arial"/>
                  <w:color w:val="000000"/>
                  <w:szCs w:val="18"/>
                </w:rPr>
                <w:t>7.79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223844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85" w:author="Author"/>
              </w:rPr>
            </w:pPr>
            <w:ins w:id="2586" w:author="Author">
              <w:r w:rsidRPr="00CC669D">
                <w:rPr>
                  <w:rFonts w:cs="Arial"/>
                  <w:color w:val="000000"/>
                  <w:szCs w:val="18"/>
                </w:rPr>
                <w:t>9.15</w:t>
              </w:r>
            </w:ins>
          </w:p>
        </w:tc>
      </w:tr>
      <w:tr w:rsidR="008E7795" w:rsidRPr="00CC669D" w14:paraId="14B56548" w14:textId="77777777" w:rsidTr="00614471">
        <w:trPr>
          <w:cantSplit/>
          <w:trHeight w:val="190"/>
          <w:ins w:id="2587" w:author="Author"/>
        </w:trPr>
        <w:tc>
          <w:tcPr>
            <w:tcW w:w="200" w:type="dxa"/>
          </w:tcPr>
          <w:p w14:paraId="7DCB72DC" w14:textId="77777777" w:rsidR="008E7795" w:rsidRPr="00CC669D" w:rsidRDefault="008E7795" w:rsidP="00614471">
            <w:pPr>
              <w:pStyle w:val="tabletext11"/>
              <w:rPr>
                <w:ins w:id="25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0265E0" w14:textId="77777777" w:rsidR="008E7795" w:rsidRPr="00CC669D" w:rsidRDefault="008E7795" w:rsidP="00614471">
            <w:pPr>
              <w:pStyle w:val="tabletext11"/>
              <w:jc w:val="right"/>
              <w:rPr>
                <w:ins w:id="2589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0AF0E8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590" w:author="Author"/>
              </w:rPr>
            </w:pPr>
            <w:ins w:id="2591" w:author="Author">
              <w:r w:rsidRPr="00CC669D">
                <w:t>100,000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C8C667" w14:textId="77777777" w:rsidR="008E7795" w:rsidRPr="00CC669D" w:rsidRDefault="008E7795" w:rsidP="00614471">
            <w:pPr>
              <w:pStyle w:val="tabletext11"/>
              <w:jc w:val="right"/>
              <w:rPr>
                <w:ins w:id="259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7045B8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2593" w:author="Author"/>
              </w:rPr>
            </w:pPr>
            <w:ins w:id="2594" w:author="Author">
              <w:r w:rsidRPr="00CC669D">
                <w:rPr>
                  <w:rFonts w:cs="Arial"/>
                  <w:color w:val="000000"/>
                  <w:szCs w:val="18"/>
                </w:rPr>
                <w:t>3.88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2F77B1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95" w:author="Author"/>
              </w:rPr>
            </w:pPr>
            <w:ins w:id="2596" w:author="Author">
              <w:r w:rsidRPr="00CC669D">
                <w:rPr>
                  <w:rFonts w:cs="Arial"/>
                  <w:color w:val="000000"/>
                  <w:szCs w:val="18"/>
                </w:rPr>
                <w:t>6.03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10F7E97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97" w:author="Author"/>
              </w:rPr>
            </w:pPr>
            <w:ins w:id="2598" w:author="Author">
              <w:r w:rsidRPr="00CC669D">
                <w:rPr>
                  <w:rFonts w:cs="Arial"/>
                  <w:color w:val="000000"/>
                  <w:szCs w:val="18"/>
                </w:rPr>
                <w:t>7.89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A785705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599" w:author="Author"/>
              </w:rPr>
            </w:pPr>
            <w:ins w:id="2600" w:author="Author">
              <w:r w:rsidRPr="00CC669D">
                <w:rPr>
                  <w:rFonts w:cs="Arial"/>
                  <w:color w:val="000000"/>
                  <w:szCs w:val="18"/>
                </w:rPr>
                <w:t>10.21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5AF57D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01" w:author="Author"/>
              </w:rPr>
            </w:pPr>
            <w:ins w:id="2602" w:author="Author">
              <w:r w:rsidRPr="00CC669D">
                <w:rPr>
                  <w:rFonts w:cs="Arial"/>
                  <w:color w:val="000000"/>
                  <w:szCs w:val="18"/>
                </w:rPr>
                <w:t>13.53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2CAE5F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03" w:author="Author"/>
              </w:rPr>
            </w:pPr>
            <w:ins w:id="2604" w:author="Author">
              <w:r w:rsidRPr="00CC669D">
                <w:rPr>
                  <w:rFonts w:cs="Arial"/>
                  <w:color w:val="000000"/>
                  <w:szCs w:val="18"/>
                </w:rPr>
                <w:t>15.41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E63557" w14:textId="77777777" w:rsidR="008E7795" w:rsidRPr="00CC669D" w:rsidRDefault="008E7795" w:rsidP="00614471">
            <w:pPr>
              <w:pStyle w:val="tabletext11"/>
              <w:jc w:val="right"/>
              <w:rPr>
                <w:ins w:id="2605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990BF1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06" w:author="Author"/>
              </w:rPr>
            </w:pPr>
            <w:ins w:id="2607" w:author="Author">
              <w:r w:rsidRPr="00CC669D">
                <w:rPr>
                  <w:rFonts w:cs="Arial"/>
                  <w:color w:val="000000"/>
                  <w:szCs w:val="18"/>
                </w:rPr>
                <w:t>2.52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6C055F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08" w:author="Author"/>
              </w:rPr>
            </w:pPr>
            <w:ins w:id="2609" w:author="Author">
              <w:r w:rsidRPr="00CC669D">
                <w:rPr>
                  <w:rFonts w:cs="Arial"/>
                  <w:color w:val="000000"/>
                  <w:szCs w:val="18"/>
                </w:rPr>
                <w:t>3.92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171222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10" w:author="Author"/>
              </w:rPr>
            </w:pPr>
            <w:ins w:id="2611" w:author="Author">
              <w:r w:rsidRPr="00CC669D">
                <w:rPr>
                  <w:rFonts w:cs="Arial"/>
                  <w:color w:val="000000"/>
                  <w:szCs w:val="18"/>
                </w:rPr>
                <w:t>5.13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71F8FA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12" w:author="Author"/>
              </w:rPr>
            </w:pPr>
            <w:ins w:id="2613" w:author="Author">
              <w:r w:rsidRPr="00CC669D">
                <w:rPr>
                  <w:rFonts w:cs="Arial"/>
                  <w:color w:val="000000"/>
                  <w:szCs w:val="18"/>
                </w:rPr>
                <w:t>6.63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0D793D9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14" w:author="Author"/>
              </w:rPr>
            </w:pPr>
            <w:ins w:id="2615" w:author="Author">
              <w:r w:rsidRPr="00CC669D">
                <w:rPr>
                  <w:rFonts w:cs="Arial"/>
                  <w:color w:val="000000"/>
                  <w:szCs w:val="18"/>
                </w:rPr>
                <w:t>8.79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4FC7EB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16" w:author="Author"/>
              </w:rPr>
            </w:pPr>
            <w:ins w:id="2617" w:author="Author">
              <w:r w:rsidRPr="00CC669D">
                <w:rPr>
                  <w:rFonts w:cs="Arial"/>
                  <w:color w:val="000000"/>
                  <w:szCs w:val="18"/>
                </w:rPr>
                <w:t>10.01</w:t>
              </w:r>
            </w:ins>
          </w:p>
        </w:tc>
      </w:tr>
      <w:tr w:rsidR="008E7795" w:rsidRPr="00CC669D" w14:paraId="0BFFA2FE" w14:textId="77777777" w:rsidTr="00614471">
        <w:trPr>
          <w:cantSplit/>
          <w:trHeight w:val="190"/>
          <w:ins w:id="2618" w:author="Author"/>
        </w:trPr>
        <w:tc>
          <w:tcPr>
            <w:tcW w:w="200" w:type="dxa"/>
          </w:tcPr>
          <w:p w14:paraId="0DFB25A5" w14:textId="77777777" w:rsidR="008E7795" w:rsidRPr="00CC669D" w:rsidRDefault="008E7795" w:rsidP="00614471">
            <w:pPr>
              <w:pStyle w:val="tabletext11"/>
              <w:rPr>
                <w:ins w:id="26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DFDE0A" w14:textId="77777777" w:rsidR="008E7795" w:rsidRPr="00CC669D" w:rsidRDefault="008E7795" w:rsidP="00614471">
            <w:pPr>
              <w:pStyle w:val="tabletext11"/>
              <w:jc w:val="right"/>
              <w:rPr>
                <w:ins w:id="2620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562132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621" w:author="Author"/>
              </w:rPr>
            </w:pPr>
            <w:ins w:id="2622" w:author="Author">
              <w:r w:rsidRPr="00CC669D">
                <w:t>125,000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441C82" w14:textId="77777777" w:rsidR="008E7795" w:rsidRPr="00CC669D" w:rsidRDefault="008E7795" w:rsidP="00614471">
            <w:pPr>
              <w:pStyle w:val="tabletext11"/>
              <w:jc w:val="right"/>
              <w:rPr>
                <w:ins w:id="262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067A8C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2624" w:author="Author"/>
              </w:rPr>
            </w:pPr>
            <w:ins w:id="2625" w:author="Author">
              <w:r w:rsidRPr="00CC669D">
                <w:rPr>
                  <w:rFonts w:cs="Arial"/>
                  <w:color w:val="000000"/>
                  <w:szCs w:val="18"/>
                </w:rPr>
                <w:t>4.53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798261A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26" w:author="Author"/>
              </w:rPr>
            </w:pPr>
            <w:ins w:id="2627" w:author="Author">
              <w:r w:rsidRPr="00CC669D">
                <w:rPr>
                  <w:rFonts w:cs="Arial"/>
                  <w:color w:val="000000"/>
                  <w:szCs w:val="18"/>
                </w:rPr>
                <w:t>6.75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2FA73BC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28" w:author="Author"/>
              </w:rPr>
            </w:pPr>
            <w:ins w:id="2629" w:author="Author">
              <w:r w:rsidRPr="00CC669D">
                <w:rPr>
                  <w:rFonts w:cs="Arial"/>
                  <w:color w:val="000000"/>
                  <w:szCs w:val="18"/>
                </w:rPr>
                <w:t>8.69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36C74B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30" w:author="Author"/>
              </w:rPr>
            </w:pPr>
            <w:ins w:id="2631" w:author="Author">
              <w:r w:rsidRPr="00CC669D">
                <w:rPr>
                  <w:rFonts w:cs="Arial"/>
                  <w:color w:val="000000"/>
                  <w:szCs w:val="18"/>
                </w:rPr>
                <w:t>11.00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9885379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32" w:author="Author"/>
              </w:rPr>
            </w:pPr>
            <w:ins w:id="2633" w:author="Author">
              <w:r w:rsidRPr="00CC669D">
                <w:rPr>
                  <w:rFonts w:cs="Arial"/>
                  <w:color w:val="000000"/>
                  <w:szCs w:val="18"/>
                </w:rPr>
                <w:t>14.12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DF730E2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34" w:author="Author"/>
                <w:rFonts w:cs="Arial"/>
                <w:color w:val="000000"/>
                <w:szCs w:val="18"/>
              </w:rPr>
            </w:pPr>
            <w:ins w:id="2635" w:author="Author">
              <w:r w:rsidRPr="00CC669D">
                <w:rPr>
                  <w:rFonts w:cs="Arial"/>
                  <w:color w:val="000000"/>
                  <w:szCs w:val="18"/>
                </w:rPr>
                <w:t>15.89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1B2577" w14:textId="77777777" w:rsidR="008E7795" w:rsidRPr="00CC669D" w:rsidRDefault="008E7795" w:rsidP="00614471">
            <w:pPr>
              <w:pStyle w:val="tabletext11"/>
              <w:jc w:val="right"/>
              <w:rPr>
                <w:ins w:id="2636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793E7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37" w:author="Author"/>
              </w:rPr>
            </w:pPr>
            <w:ins w:id="2638" w:author="Author">
              <w:r w:rsidRPr="00CC669D">
                <w:rPr>
                  <w:rFonts w:cs="Arial"/>
                  <w:color w:val="000000"/>
                  <w:szCs w:val="18"/>
                </w:rPr>
                <w:t>2.95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95F2FC7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39" w:author="Author"/>
              </w:rPr>
            </w:pPr>
            <w:ins w:id="2640" w:author="Author">
              <w:r w:rsidRPr="00CC669D">
                <w:rPr>
                  <w:rFonts w:cs="Arial"/>
                  <w:color w:val="000000"/>
                  <w:szCs w:val="18"/>
                </w:rPr>
                <w:t>4.39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3B8D491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41" w:author="Author"/>
              </w:rPr>
            </w:pPr>
            <w:ins w:id="2642" w:author="Author">
              <w:r w:rsidRPr="00CC669D">
                <w:rPr>
                  <w:rFonts w:cs="Arial"/>
                  <w:color w:val="000000"/>
                  <w:szCs w:val="18"/>
                </w:rPr>
                <w:t>5.65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BF6809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43" w:author="Author"/>
              </w:rPr>
            </w:pPr>
            <w:ins w:id="2644" w:author="Author">
              <w:r w:rsidRPr="00CC669D">
                <w:rPr>
                  <w:rFonts w:cs="Arial"/>
                  <w:color w:val="000000"/>
                  <w:szCs w:val="18"/>
                </w:rPr>
                <w:t>7.15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07054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45" w:author="Author"/>
              </w:rPr>
            </w:pPr>
            <w:ins w:id="2646" w:author="Author">
              <w:r w:rsidRPr="00CC669D">
                <w:rPr>
                  <w:rFonts w:cs="Arial"/>
                  <w:color w:val="000000"/>
                  <w:szCs w:val="18"/>
                </w:rPr>
                <w:t>9.18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632142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47" w:author="Author"/>
                <w:rFonts w:cs="Arial"/>
                <w:color w:val="000000"/>
                <w:szCs w:val="18"/>
              </w:rPr>
            </w:pPr>
            <w:ins w:id="2648" w:author="Author">
              <w:r w:rsidRPr="00CC669D">
                <w:rPr>
                  <w:rFonts w:cs="Arial"/>
                  <w:color w:val="000000"/>
                  <w:szCs w:val="18"/>
                </w:rPr>
                <w:t>10.33</w:t>
              </w:r>
            </w:ins>
          </w:p>
        </w:tc>
      </w:tr>
      <w:tr w:rsidR="008E7795" w:rsidRPr="00CC669D" w14:paraId="7AE030B6" w14:textId="77777777" w:rsidTr="00614471">
        <w:trPr>
          <w:cantSplit/>
          <w:trHeight w:val="190"/>
          <w:ins w:id="2649" w:author="Author"/>
        </w:trPr>
        <w:tc>
          <w:tcPr>
            <w:tcW w:w="200" w:type="dxa"/>
          </w:tcPr>
          <w:p w14:paraId="691C9EB9" w14:textId="77777777" w:rsidR="008E7795" w:rsidRPr="00CC669D" w:rsidRDefault="008E7795" w:rsidP="00614471">
            <w:pPr>
              <w:pStyle w:val="tabletext11"/>
              <w:rPr>
                <w:ins w:id="26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01FEBF" w14:textId="77777777" w:rsidR="008E7795" w:rsidRPr="00CC669D" w:rsidRDefault="008E7795" w:rsidP="00614471">
            <w:pPr>
              <w:pStyle w:val="tabletext11"/>
              <w:jc w:val="right"/>
              <w:rPr>
                <w:ins w:id="2651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968935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652" w:author="Author"/>
              </w:rPr>
            </w:pPr>
            <w:ins w:id="2653" w:author="Author">
              <w:r w:rsidRPr="00CC669D">
                <w:t>150,000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1A62FC" w14:textId="77777777" w:rsidR="008E7795" w:rsidRPr="00CC669D" w:rsidRDefault="008E7795" w:rsidP="00614471">
            <w:pPr>
              <w:pStyle w:val="tabletext11"/>
              <w:jc w:val="right"/>
              <w:rPr>
                <w:ins w:id="265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54483E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2655" w:author="Author"/>
              </w:rPr>
            </w:pPr>
            <w:ins w:id="2656" w:author="Author">
              <w:r w:rsidRPr="00CC669D">
                <w:rPr>
                  <w:rFonts w:cs="Arial"/>
                  <w:color w:val="000000"/>
                  <w:szCs w:val="18"/>
                </w:rPr>
                <w:t>5.09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664658A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57" w:author="Author"/>
              </w:rPr>
            </w:pPr>
            <w:ins w:id="2658" w:author="Author">
              <w:r w:rsidRPr="00CC669D">
                <w:rPr>
                  <w:rFonts w:cs="Arial"/>
                  <w:color w:val="000000"/>
                  <w:szCs w:val="18"/>
                </w:rPr>
                <w:t>7.37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983200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59" w:author="Author"/>
              </w:rPr>
            </w:pPr>
            <w:ins w:id="2660" w:author="Author">
              <w:r w:rsidRPr="00CC669D">
                <w:rPr>
                  <w:rFonts w:cs="Arial"/>
                  <w:color w:val="000000"/>
                  <w:szCs w:val="18"/>
                </w:rPr>
                <w:t>9.28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DC32628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61" w:author="Author"/>
              </w:rPr>
            </w:pPr>
            <w:ins w:id="2662" w:author="Author">
              <w:r w:rsidRPr="00CC669D">
                <w:rPr>
                  <w:rFonts w:cs="Arial"/>
                  <w:color w:val="000000"/>
                  <w:szCs w:val="18"/>
                </w:rPr>
                <w:t>11.57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29BA58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63" w:author="Author"/>
              </w:rPr>
            </w:pPr>
            <w:ins w:id="2664" w:author="Author">
              <w:r w:rsidRPr="00CC669D">
                <w:rPr>
                  <w:rFonts w:cs="Arial"/>
                  <w:color w:val="000000"/>
                  <w:szCs w:val="18"/>
                </w:rPr>
                <w:t>14.61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82ABD9C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65" w:author="Author"/>
                <w:rFonts w:cs="Arial"/>
                <w:color w:val="000000"/>
                <w:szCs w:val="18"/>
              </w:rPr>
            </w:pPr>
            <w:ins w:id="2666" w:author="Author">
              <w:r w:rsidRPr="00CC669D">
                <w:rPr>
                  <w:rFonts w:cs="Arial"/>
                  <w:color w:val="000000"/>
                  <w:szCs w:val="18"/>
                </w:rPr>
                <w:t>16.25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B8C3AC" w14:textId="77777777" w:rsidR="008E7795" w:rsidRPr="00CC669D" w:rsidRDefault="008E7795" w:rsidP="00614471">
            <w:pPr>
              <w:pStyle w:val="tabletext11"/>
              <w:jc w:val="right"/>
              <w:rPr>
                <w:ins w:id="2667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37583A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68" w:author="Author"/>
              </w:rPr>
            </w:pPr>
            <w:ins w:id="2669" w:author="Author">
              <w:r w:rsidRPr="00CC669D">
                <w:rPr>
                  <w:rFonts w:cs="Arial"/>
                  <w:color w:val="000000"/>
                  <w:szCs w:val="18"/>
                </w:rPr>
                <w:t>3.31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F40927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70" w:author="Author"/>
              </w:rPr>
            </w:pPr>
            <w:ins w:id="2671" w:author="Author">
              <w:r w:rsidRPr="00CC669D">
                <w:rPr>
                  <w:rFonts w:cs="Arial"/>
                  <w:color w:val="000000"/>
                  <w:szCs w:val="18"/>
                </w:rPr>
                <w:t>4.79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B40DB7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72" w:author="Author"/>
              </w:rPr>
            </w:pPr>
            <w:ins w:id="2673" w:author="Author">
              <w:r w:rsidRPr="00CC669D">
                <w:rPr>
                  <w:rFonts w:cs="Arial"/>
                  <w:color w:val="000000"/>
                  <w:szCs w:val="18"/>
                </w:rPr>
                <w:t>6.03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2314405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74" w:author="Author"/>
              </w:rPr>
            </w:pPr>
            <w:ins w:id="2675" w:author="Author">
              <w:r w:rsidRPr="00CC669D">
                <w:rPr>
                  <w:rFonts w:cs="Arial"/>
                  <w:color w:val="000000"/>
                  <w:szCs w:val="18"/>
                </w:rPr>
                <w:t>7.52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0B462A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76" w:author="Author"/>
              </w:rPr>
            </w:pPr>
            <w:ins w:id="2677" w:author="Author">
              <w:r w:rsidRPr="00CC669D">
                <w:rPr>
                  <w:rFonts w:cs="Arial"/>
                  <w:color w:val="000000"/>
                  <w:szCs w:val="18"/>
                </w:rPr>
                <w:t>9.50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8F84A2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78" w:author="Author"/>
                <w:rFonts w:cs="Arial"/>
                <w:color w:val="000000"/>
                <w:szCs w:val="18"/>
              </w:rPr>
            </w:pPr>
            <w:ins w:id="2679" w:author="Author">
              <w:r w:rsidRPr="00CC669D">
                <w:rPr>
                  <w:rFonts w:cs="Arial"/>
                  <w:color w:val="000000"/>
                  <w:szCs w:val="18"/>
                </w:rPr>
                <w:t>10.56</w:t>
              </w:r>
            </w:ins>
          </w:p>
        </w:tc>
      </w:tr>
      <w:tr w:rsidR="008E7795" w:rsidRPr="00CC669D" w14:paraId="76795BFD" w14:textId="77777777" w:rsidTr="00614471">
        <w:trPr>
          <w:cantSplit/>
          <w:trHeight w:val="190"/>
          <w:ins w:id="2680" w:author="Author"/>
        </w:trPr>
        <w:tc>
          <w:tcPr>
            <w:tcW w:w="200" w:type="dxa"/>
          </w:tcPr>
          <w:p w14:paraId="05B9ABAF" w14:textId="77777777" w:rsidR="008E7795" w:rsidRPr="00CC669D" w:rsidRDefault="008E7795" w:rsidP="00614471">
            <w:pPr>
              <w:pStyle w:val="tabletext11"/>
              <w:rPr>
                <w:ins w:id="26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FC0BE7" w14:textId="77777777" w:rsidR="008E7795" w:rsidRPr="00CC669D" w:rsidRDefault="008E7795" w:rsidP="00614471">
            <w:pPr>
              <w:pStyle w:val="tabletext11"/>
              <w:jc w:val="right"/>
              <w:rPr>
                <w:ins w:id="2682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6160A7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683" w:author="Author"/>
              </w:rPr>
            </w:pPr>
            <w:ins w:id="2684" w:author="Author">
              <w:r w:rsidRPr="00CC669D">
                <w:t>200,000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5C84D" w14:textId="77777777" w:rsidR="008E7795" w:rsidRPr="00CC669D" w:rsidRDefault="008E7795" w:rsidP="00614471">
            <w:pPr>
              <w:pStyle w:val="tabletext11"/>
              <w:jc w:val="right"/>
              <w:rPr>
                <w:ins w:id="268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A1FF72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2686" w:author="Author"/>
              </w:rPr>
            </w:pPr>
            <w:ins w:id="2687" w:author="Author">
              <w:r w:rsidRPr="00CC669D">
                <w:rPr>
                  <w:rFonts w:cs="Arial"/>
                  <w:color w:val="000000"/>
                  <w:szCs w:val="18"/>
                </w:rPr>
                <w:t>6.03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D1B193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88" w:author="Author"/>
              </w:rPr>
            </w:pPr>
            <w:ins w:id="2689" w:author="Author">
              <w:r w:rsidRPr="00CC669D">
                <w:rPr>
                  <w:rFonts w:cs="Arial"/>
                  <w:color w:val="000000"/>
                  <w:szCs w:val="18"/>
                </w:rPr>
                <w:t>8.35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296234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90" w:author="Author"/>
              </w:rPr>
            </w:pPr>
            <w:ins w:id="2691" w:author="Author">
              <w:r w:rsidRPr="00CC669D">
                <w:rPr>
                  <w:rFonts w:cs="Arial"/>
                  <w:color w:val="000000"/>
                  <w:szCs w:val="18"/>
                </w:rPr>
                <w:t>10.21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4D52514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92" w:author="Author"/>
              </w:rPr>
            </w:pPr>
            <w:ins w:id="2693" w:author="Author">
              <w:r w:rsidRPr="00CC669D">
                <w:rPr>
                  <w:rFonts w:cs="Arial"/>
                  <w:color w:val="000000"/>
                  <w:szCs w:val="18"/>
                </w:rPr>
                <w:t>12.46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FFC3D84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94" w:author="Author"/>
              </w:rPr>
            </w:pPr>
            <w:ins w:id="2695" w:author="Author">
              <w:r w:rsidRPr="00CC669D">
                <w:rPr>
                  <w:rFonts w:cs="Arial"/>
                  <w:color w:val="000000"/>
                  <w:szCs w:val="18"/>
                </w:rPr>
                <w:t>15.41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D0D535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96" w:author="Author"/>
                <w:rFonts w:cs="Arial"/>
                <w:color w:val="000000"/>
                <w:szCs w:val="18"/>
              </w:rPr>
            </w:pPr>
            <w:ins w:id="2697" w:author="Author">
              <w:r w:rsidRPr="00CC669D">
                <w:rPr>
                  <w:rFonts w:cs="Arial"/>
                  <w:color w:val="000000"/>
                  <w:szCs w:val="18"/>
                </w:rPr>
                <w:t>16.90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902D71" w14:textId="77777777" w:rsidR="008E7795" w:rsidRPr="00CC669D" w:rsidRDefault="008E7795" w:rsidP="00614471">
            <w:pPr>
              <w:pStyle w:val="tabletext11"/>
              <w:jc w:val="right"/>
              <w:rPr>
                <w:ins w:id="2698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2C2410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699" w:author="Author"/>
              </w:rPr>
            </w:pPr>
            <w:ins w:id="2700" w:author="Author">
              <w:r w:rsidRPr="00CC669D">
                <w:rPr>
                  <w:rFonts w:cs="Arial"/>
                  <w:color w:val="000000"/>
                  <w:szCs w:val="18"/>
                </w:rPr>
                <w:t>3.92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E7055BF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01" w:author="Author"/>
              </w:rPr>
            </w:pPr>
            <w:ins w:id="2702" w:author="Author">
              <w:r w:rsidRPr="00CC669D">
                <w:rPr>
                  <w:rFonts w:cs="Arial"/>
                  <w:color w:val="000000"/>
                  <w:szCs w:val="18"/>
                </w:rPr>
                <w:t>5.43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967BB9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03" w:author="Author"/>
              </w:rPr>
            </w:pPr>
            <w:ins w:id="2704" w:author="Author">
              <w:r w:rsidRPr="00CC669D">
                <w:rPr>
                  <w:rFonts w:cs="Arial"/>
                  <w:color w:val="000000"/>
                  <w:szCs w:val="18"/>
                </w:rPr>
                <w:t>6.63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6151AEF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05" w:author="Author"/>
              </w:rPr>
            </w:pPr>
            <w:ins w:id="2706" w:author="Author">
              <w:r w:rsidRPr="00CC669D">
                <w:rPr>
                  <w:rFonts w:cs="Arial"/>
                  <w:color w:val="000000"/>
                  <w:szCs w:val="18"/>
                </w:rPr>
                <w:t>8.09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2B71B8B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07" w:author="Author"/>
              </w:rPr>
            </w:pPr>
            <w:ins w:id="2708" w:author="Author">
              <w:r w:rsidRPr="00CC669D">
                <w:rPr>
                  <w:rFonts w:cs="Arial"/>
                  <w:color w:val="000000"/>
                  <w:szCs w:val="18"/>
                </w:rPr>
                <w:t>10.01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A8595F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09" w:author="Author"/>
                <w:rFonts w:cs="Arial"/>
                <w:color w:val="000000"/>
                <w:szCs w:val="18"/>
              </w:rPr>
            </w:pPr>
            <w:ins w:id="2710" w:author="Author">
              <w:r w:rsidRPr="00CC669D">
                <w:rPr>
                  <w:rFonts w:cs="Arial"/>
                  <w:color w:val="000000"/>
                  <w:szCs w:val="18"/>
                </w:rPr>
                <w:t>10.98</w:t>
              </w:r>
            </w:ins>
          </w:p>
        </w:tc>
      </w:tr>
      <w:tr w:rsidR="008E7795" w:rsidRPr="00CC669D" w14:paraId="05E065A3" w14:textId="77777777" w:rsidTr="00614471">
        <w:trPr>
          <w:cantSplit/>
          <w:trHeight w:val="190"/>
          <w:ins w:id="2711" w:author="Author"/>
        </w:trPr>
        <w:tc>
          <w:tcPr>
            <w:tcW w:w="200" w:type="dxa"/>
          </w:tcPr>
          <w:p w14:paraId="28CAE7E1" w14:textId="77777777" w:rsidR="008E7795" w:rsidRPr="00CC669D" w:rsidRDefault="008E7795" w:rsidP="00614471">
            <w:pPr>
              <w:pStyle w:val="tabletext11"/>
              <w:rPr>
                <w:ins w:id="27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2E7D08" w14:textId="77777777" w:rsidR="008E7795" w:rsidRPr="00CC669D" w:rsidRDefault="008E7795" w:rsidP="00614471">
            <w:pPr>
              <w:pStyle w:val="tabletext11"/>
              <w:jc w:val="right"/>
              <w:rPr>
                <w:ins w:id="2713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7F4AAA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714" w:author="Author"/>
              </w:rPr>
            </w:pPr>
            <w:ins w:id="2715" w:author="Author">
              <w:r w:rsidRPr="00CC669D">
                <w:t>250,000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601C6B" w14:textId="77777777" w:rsidR="008E7795" w:rsidRPr="00CC669D" w:rsidRDefault="008E7795" w:rsidP="00614471">
            <w:pPr>
              <w:pStyle w:val="tabletext11"/>
              <w:jc w:val="right"/>
              <w:rPr>
                <w:ins w:id="271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2F2BB6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2717" w:author="Author"/>
              </w:rPr>
            </w:pPr>
            <w:ins w:id="2718" w:author="Author">
              <w:r w:rsidRPr="00CC669D">
                <w:rPr>
                  <w:rFonts w:cs="Arial"/>
                  <w:color w:val="000000"/>
                  <w:szCs w:val="18"/>
                </w:rPr>
                <w:t>6.75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9AC9BB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19" w:author="Author"/>
              </w:rPr>
            </w:pPr>
            <w:ins w:id="2720" w:author="Author">
              <w:r w:rsidRPr="00CC669D">
                <w:rPr>
                  <w:rFonts w:cs="Arial"/>
                  <w:color w:val="000000"/>
                  <w:szCs w:val="18"/>
                </w:rPr>
                <w:t>9.14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DDF8B75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21" w:author="Author"/>
              </w:rPr>
            </w:pPr>
            <w:ins w:id="2722" w:author="Author">
              <w:r w:rsidRPr="00CC669D">
                <w:rPr>
                  <w:rFonts w:cs="Arial"/>
                  <w:color w:val="000000"/>
                  <w:szCs w:val="18"/>
                </w:rPr>
                <w:t>11.00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3F5F3A1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23" w:author="Author"/>
              </w:rPr>
            </w:pPr>
            <w:ins w:id="2724" w:author="Author">
              <w:r w:rsidRPr="00CC669D">
                <w:rPr>
                  <w:rFonts w:cs="Arial"/>
                  <w:color w:val="000000"/>
                  <w:szCs w:val="18"/>
                </w:rPr>
                <w:t>13.18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D901F15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25" w:author="Author"/>
              </w:rPr>
            </w:pPr>
            <w:ins w:id="2726" w:author="Author">
              <w:r w:rsidRPr="00CC669D">
                <w:rPr>
                  <w:rFonts w:cs="Arial"/>
                  <w:color w:val="000000"/>
                  <w:szCs w:val="18"/>
                </w:rPr>
                <w:t>15.89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056049" w14:textId="77777777" w:rsidR="008E7795" w:rsidRPr="00CC669D" w:rsidRDefault="008E7795" w:rsidP="00614471">
            <w:pPr>
              <w:pStyle w:val="tabletext11"/>
              <w:jc w:val="center"/>
              <w:rPr>
                <w:ins w:id="2727" w:author="Author"/>
              </w:rPr>
            </w:pPr>
            <w:ins w:id="2728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4BD3CB" w14:textId="77777777" w:rsidR="008E7795" w:rsidRPr="00CC669D" w:rsidRDefault="008E7795" w:rsidP="00614471">
            <w:pPr>
              <w:pStyle w:val="tabletext11"/>
              <w:jc w:val="right"/>
              <w:rPr>
                <w:ins w:id="2729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08F594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30" w:author="Author"/>
              </w:rPr>
            </w:pPr>
            <w:ins w:id="2731" w:author="Author">
              <w:r w:rsidRPr="00CC669D">
                <w:rPr>
                  <w:rFonts w:cs="Arial"/>
                  <w:color w:val="000000"/>
                  <w:szCs w:val="18"/>
                </w:rPr>
                <w:t>4.39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CC1F8A4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32" w:author="Author"/>
              </w:rPr>
            </w:pPr>
            <w:ins w:id="2733" w:author="Author">
              <w:r w:rsidRPr="00CC669D">
                <w:rPr>
                  <w:rFonts w:cs="Arial"/>
                  <w:color w:val="000000"/>
                  <w:szCs w:val="18"/>
                </w:rPr>
                <w:t>5.94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86CAF86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34" w:author="Author"/>
              </w:rPr>
            </w:pPr>
            <w:ins w:id="2735" w:author="Author">
              <w:r w:rsidRPr="00CC669D">
                <w:rPr>
                  <w:rFonts w:cs="Arial"/>
                  <w:color w:val="000000"/>
                  <w:szCs w:val="18"/>
                </w:rPr>
                <w:t>7.15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C96A2F0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36" w:author="Author"/>
              </w:rPr>
            </w:pPr>
            <w:ins w:id="2737" w:author="Author">
              <w:r w:rsidRPr="00CC669D">
                <w:rPr>
                  <w:rFonts w:cs="Arial"/>
                  <w:color w:val="000000"/>
                  <w:szCs w:val="18"/>
                </w:rPr>
                <w:t>8.57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9F5A350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38" w:author="Author"/>
              </w:rPr>
            </w:pPr>
            <w:ins w:id="2739" w:author="Author">
              <w:r w:rsidRPr="00CC669D">
                <w:rPr>
                  <w:rFonts w:cs="Arial"/>
                  <w:color w:val="000000"/>
                  <w:szCs w:val="18"/>
                </w:rPr>
                <w:t>10.33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6EA89" w14:textId="77777777" w:rsidR="008E7795" w:rsidRPr="00CC669D" w:rsidRDefault="008E7795" w:rsidP="00614471">
            <w:pPr>
              <w:pStyle w:val="tabletext11"/>
              <w:jc w:val="center"/>
              <w:rPr>
                <w:ins w:id="2740" w:author="Author"/>
              </w:rPr>
            </w:pPr>
            <w:ins w:id="2741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7029CBD7" w14:textId="77777777" w:rsidTr="00614471">
        <w:trPr>
          <w:cantSplit/>
          <w:trHeight w:val="190"/>
          <w:ins w:id="2742" w:author="Author"/>
        </w:trPr>
        <w:tc>
          <w:tcPr>
            <w:tcW w:w="200" w:type="dxa"/>
          </w:tcPr>
          <w:p w14:paraId="0CA7C5DB" w14:textId="77777777" w:rsidR="008E7795" w:rsidRPr="00CC669D" w:rsidRDefault="008E7795" w:rsidP="00614471">
            <w:pPr>
              <w:pStyle w:val="tabletext11"/>
              <w:rPr>
                <w:ins w:id="27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5E1969" w14:textId="77777777" w:rsidR="008E7795" w:rsidRPr="00CC669D" w:rsidRDefault="008E7795" w:rsidP="00614471">
            <w:pPr>
              <w:pStyle w:val="tabletext11"/>
              <w:jc w:val="right"/>
              <w:rPr>
                <w:ins w:id="2744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018320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745" w:author="Author"/>
              </w:rPr>
            </w:pPr>
            <w:ins w:id="2746" w:author="Author">
              <w:r w:rsidRPr="00CC669D">
                <w:t>300,000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101C05" w14:textId="77777777" w:rsidR="008E7795" w:rsidRPr="00CC669D" w:rsidRDefault="008E7795" w:rsidP="00614471">
            <w:pPr>
              <w:pStyle w:val="tabletext11"/>
              <w:jc w:val="right"/>
              <w:rPr>
                <w:ins w:id="274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0FCAE7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2748" w:author="Author"/>
              </w:rPr>
            </w:pPr>
            <w:ins w:id="2749" w:author="Author">
              <w:r w:rsidRPr="00CC669D">
                <w:rPr>
                  <w:rFonts w:cs="Arial"/>
                  <w:color w:val="000000"/>
                  <w:szCs w:val="18"/>
                </w:rPr>
                <w:t>7.37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E7C6A7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50" w:author="Author"/>
              </w:rPr>
            </w:pPr>
            <w:ins w:id="2751" w:author="Author">
              <w:r w:rsidRPr="00CC669D">
                <w:rPr>
                  <w:rFonts w:cs="Arial"/>
                  <w:color w:val="000000"/>
                  <w:szCs w:val="18"/>
                </w:rPr>
                <w:t>9.67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8BCBA20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52" w:author="Author"/>
              </w:rPr>
            </w:pPr>
            <w:ins w:id="2753" w:author="Author">
              <w:r w:rsidRPr="00CC669D">
                <w:rPr>
                  <w:rFonts w:cs="Arial"/>
                  <w:color w:val="000000"/>
                  <w:szCs w:val="18"/>
                </w:rPr>
                <w:t>11.57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B3D4614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54" w:author="Author"/>
              </w:rPr>
            </w:pPr>
            <w:ins w:id="2755" w:author="Author">
              <w:r w:rsidRPr="00CC669D">
                <w:rPr>
                  <w:rFonts w:cs="Arial"/>
                  <w:color w:val="000000"/>
                  <w:szCs w:val="18"/>
                </w:rPr>
                <w:t>13.66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8B628AF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56" w:author="Author"/>
              </w:rPr>
            </w:pPr>
            <w:ins w:id="2757" w:author="Author">
              <w:r w:rsidRPr="00CC669D">
                <w:rPr>
                  <w:rFonts w:cs="Arial"/>
                  <w:color w:val="000000"/>
                  <w:szCs w:val="18"/>
                </w:rPr>
                <w:t>16.25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439CFD" w14:textId="77777777" w:rsidR="008E7795" w:rsidRPr="00CC669D" w:rsidRDefault="008E7795" w:rsidP="00614471">
            <w:pPr>
              <w:pStyle w:val="tabletext11"/>
              <w:jc w:val="center"/>
              <w:rPr>
                <w:ins w:id="2758" w:author="Author"/>
              </w:rPr>
            </w:pPr>
            <w:ins w:id="2759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EA6077" w14:textId="77777777" w:rsidR="008E7795" w:rsidRPr="00CC669D" w:rsidRDefault="008E7795" w:rsidP="00614471">
            <w:pPr>
              <w:pStyle w:val="tabletext11"/>
              <w:jc w:val="right"/>
              <w:rPr>
                <w:ins w:id="2760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8384C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61" w:author="Author"/>
              </w:rPr>
            </w:pPr>
            <w:ins w:id="2762" w:author="Author">
              <w:r w:rsidRPr="00CC669D">
                <w:rPr>
                  <w:rFonts w:cs="Arial"/>
                  <w:color w:val="000000"/>
                  <w:szCs w:val="18"/>
                </w:rPr>
                <w:t>4.79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98AA8E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63" w:author="Author"/>
              </w:rPr>
            </w:pPr>
            <w:ins w:id="2764" w:author="Author">
              <w:r w:rsidRPr="00CC669D">
                <w:rPr>
                  <w:rFonts w:cs="Arial"/>
                  <w:color w:val="000000"/>
                  <w:szCs w:val="18"/>
                </w:rPr>
                <w:t>6.29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7F80FC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65" w:author="Author"/>
              </w:rPr>
            </w:pPr>
            <w:ins w:id="2766" w:author="Author">
              <w:r w:rsidRPr="00CC669D">
                <w:rPr>
                  <w:rFonts w:cs="Arial"/>
                  <w:color w:val="000000"/>
                  <w:szCs w:val="18"/>
                </w:rPr>
                <w:t>7.52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1842B2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67" w:author="Author"/>
              </w:rPr>
            </w:pPr>
            <w:ins w:id="2768" w:author="Author">
              <w:r w:rsidRPr="00CC669D">
                <w:rPr>
                  <w:rFonts w:cs="Arial"/>
                  <w:color w:val="000000"/>
                  <w:szCs w:val="18"/>
                </w:rPr>
                <w:t>8.88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7918D7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69" w:author="Author"/>
              </w:rPr>
            </w:pPr>
            <w:ins w:id="2770" w:author="Author">
              <w:r w:rsidRPr="00CC669D">
                <w:rPr>
                  <w:rFonts w:cs="Arial"/>
                  <w:color w:val="000000"/>
                  <w:szCs w:val="18"/>
                </w:rPr>
                <w:t>10.56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AD27C" w14:textId="77777777" w:rsidR="008E7795" w:rsidRPr="00CC669D" w:rsidRDefault="008E7795" w:rsidP="00614471">
            <w:pPr>
              <w:pStyle w:val="tabletext11"/>
              <w:jc w:val="center"/>
              <w:rPr>
                <w:ins w:id="2771" w:author="Author"/>
              </w:rPr>
            </w:pPr>
            <w:ins w:id="2772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09A0E937" w14:textId="77777777" w:rsidTr="00614471">
        <w:trPr>
          <w:cantSplit/>
          <w:trHeight w:val="190"/>
          <w:ins w:id="2773" w:author="Author"/>
        </w:trPr>
        <w:tc>
          <w:tcPr>
            <w:tcW w:w="200" w:type="dxa"/>
          </w:tcPr>
          <w:p w14:paraId="0E7DED6C" w14:textId="77777777" w:rsidR="008E7795" w:rsidRPr="00CC669D" w:rsidRDefault="008E7795" w:rsidP="00614471">
            <w:pPr>
              <w:pStyle w:val="tabletext11"/>
              <w:rPr>
                <w:ins w:id="27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09F485" w14:textId="77777777" w:rsidR="008E7795" w:rsidRPr="00CC669D" w:rsidRDefault="008E7795" w:rsidP="00614471">
            <w:pPr>
              <w:pStyle w:val="tabletext11"/>
              <w:jc w:val="right"/>
              <w:rPr>
                <w:ins w:id="2775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F65334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776" w:author="Author"/>
              </w:rPr>
            </w:pPr>
            <w:ins w:id="2777" w:author="Author">
              <w:r w:rsidRPr="00CC669D">
                <w:t>350,000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E2D745" w14:textId="77777777" w:rsidR="008E7795" w:rsidRPr="00CC669D" w:rsidRDefault="008E7795" w:rsidP="00614471">
            <w:pPr>
              <w:pStyle w:val="tabletext11"/>
              <w:jc w:val="right"/>
              <w:rPr>
                <w:ins w:id="277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6942B1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2779" w:author="Author"/>
              </w:rPr>
            </w:pPr>
            <w:ins w:id="2780" w:author="Author">
              <w:r w:rsidRPr="00CC669D">
                <w:rPr>
                  <w:rFonts w:cs="Arial"/>
                  <w:color w:val="000000"/>
                  <w:szCs w:val="18"/>
                </w:rPr>
                <w:t>7.89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23044D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81" w:author="Author"/>
              </w:rPr>
            </w:pPr>
            <w:ins w:id="2782" w:author="Author">
              <w:r w:rsidRPr="00CC669D">
                <w:rPr>
                  <w:rFonts w:cs="Arial"/>
                  <w:color w:val="000000"/>
                  <w:szCs w:val="18"/>
                </w:rPr>
                <w:t>10.21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0CE8D7B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83" w:author="Author"/>
              </w:rPr>
            </w:pPr>
            <w:ins w:id="2784" w:author="Author">
              <w:r w:rsidRPr="00CC669D">
                <w:rPr>
                  <w:rFonts w:cs="Arial"/>
                  <w:color w:val="000000"/>
                  <w:szCs w:val="18"/>
                </w:rPr>
                <w:t>12.00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F166E30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85" w:author="Author"/>
              </w:rPr>
            </w:pPr>
            <w:ins w:id="2786" w:author="Author">
              <w:r w:rsidRPr="00CC669D">
                <w:rPr>
                  <w:rFonts w:cs="Arial"/>
                  <w:color w:val="000000"/>
                  <w:szCs w:val="18"/>
                </w:rPr>
                <w:t>14.11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8E24B8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87" w:author="Author"/>
              </w:rPr>
            </w:pPr>
            <w:ins w:id="2788" w:author="Author">
              <w:r w:rsidRPr="00CC669D">
                <w:rPr>
                  <w:rFonts w:cs="Arial"/>
                  <w:color w:val="000000"/>
                  <w:szCs w:val="18"/>
                </w:rPr>
                <w:t>16.61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23754B" w14:textId="77777777" w:rsidR="008E7795" w:rsidRPr="00CC669D" w:rsidRDefault="008E7795" w:rsidP="00614471">
            <w:pPr>
              <w:pStyle w:val="tabletext11"/>
              <w:jc w:val="center"/>
              <w:rPr>
                <w:ins w:id="2789" w:author="Author"/>
              </w:rPr>
            </w:pPr>
            <w:ins w:id="2790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579EE8" w14:textId="77777777" w:rsidR="008E7795" w:rsidRPr="00CC669D" w:rsidRDefault="008E7795" w:rsidP="00614471">
            <w:pPr>
              <w:pStyle w:val="tabletext11"/>
              <w:jc w:val="right"/>
              <w:rPr>
                <w:ins w:id="2791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77E9E5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92" w:author="Author"/>
              </w:rPr>
            </w:pPr>
            <w:ins w:id="2793" w:author="Author">
              <w:r w:rsidRPr="00CC669D">
                <w:rPr>
                  <w:rFonts w:cs="Arial"/>
                  <w:color w:val="000000"/>
                  <w:szCs w:val="18"/>
                </w:rPr>
                <w:t>5.13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54D833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94" w:author="Author"/>
              </w:rPr>
            </w:pPr>
            <w:ins w:id="2795" w:author="Author">
              <w:r w:rsidRPr="00CC669D">
                <w:rPr>
                  <w:rFonts w:cs="Arial"/>
                  <w:color w:val="000000"/>
                  <w:szCs w:val="18"/>
                </w:rPr>
                <w:t>6.63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5F6E67B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96" w:author="Author"/>
              </w:rPr>
            </w:pPr>
            <w:ins w:id="2797" w:author="Author">
              <w:r w:rsidRPr="00CC669D">
                <w:rPr>
                  <w:rFonts w:cs="Arial"/>
                  <w:color w:val="000000"/>
                  <w:szCs w:val="18"/>
                </w:rPr>
                <w:t>7.80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BF4E13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798" w:author="Author"/>
              </w:rPr>
            </w:pPr>
            <w:ins w:id="2799" w:author="Author">
              <w:r w:rsidRPr="00CC669D">
                <w:rPr>
                  <w:rFonts w:cs="Arial"/>
                  <w:color w:val="000000"/>
                  <w:szCs w:val="18"/>
                </w:rPr>
                <w:t>9.17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C71B1D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00" w:author="Author"/>
              </w:rPr>
            </w:pPr>
            <w:ins w:id="2801" w:author="Author">
              <w:r w:rsidRPr="00CC669D">
                <w:rPr>
                  <w:rFonts w:cs="Arial"/>
                  <w:color w:val="000000"/>
                  <w:szCs w:val="18"/>
                </w:rPr>
                <w:t>10.80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11074" w14:textId="77777777" w:rsidR="008E7795" w:rsidRPr="00CC669D" w:rsidRDefault="008E7795" w:rsidP="00614471">
            <w:pPr>
              <w:pStyle w:val="tabletext11"/>
              <w:jc w:val="center"/>
              <w:rPr>
                <w:ins w:id="2802" w:author="Author"/>
              </w:rPr>
            </w:pPr>
            <w:ins w:id="2803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02E605AA" w14:textId="77777777" w:rsidTr="00614471">
        <w:trPr>
          <w:cantSplit/>
          <w:trHeight w:val="190"/>
          <w:ins w:id="2804" w:author="Author"/>
        </w:trPr>
        <w:tc>
          <w:tcPr>
            <w:tcW w:w="200" w:type="dxa"/>
          </w:tcPr>
          <w:p w14:paraId="7D1FA9DC" w14:textId="77777777" w:rsidR="008E7795" w:rsidRPr="00CC669D" w:rsidRDefault="008E7795" w:rsidP="00614471">
            <w:pPr>
              <w:pStyle w:val="tabletext11"/>
              <w:rPr>
                <w:ins w:id="28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C4622F" w14:textId="77777777" w:rsidR="008E7795" w:rsidRPr="00CC669D" w:rsidRDefault="008E7795" w:rsidP="00614471">
            <w:pPr>
              <w:pStyle w:val="tabletext11"/>
              <w:jc w:val="right"/>
              <w:rPr>
                <w:ins w:id="2806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F76DAF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807" w:author="Author"/>
              </w:rPr>
            </w:pPr>
            <w:ins w:id="2808" w:author="Author">
              <w:r w:rsidRPr="00CC669D">
                <w:t>400,000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37866C" w14:textId="77777777" w:rsidR="008E7795" w:rsidRPr="00CC669D" w:rsidRDefault="008E7795" w:rsidP="00614471">
            <w:pPr>
              <w:pStyle w:val="tabletext11"/>
              <w:jc w:val="right"/>
              <w:rPr>
                <w:ins w:id="280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2CD1C1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2810" w:author="Author"/>
              </w:rPr>
            </w:pPr>
            <w:ins w:id="2811" w:author="Author">
              <w:r w:rsidRPr="00CC669D">
                <w:rPr>
                  <w:rFonts w:cs="Arial"/>
                  <w:color w:val="000000"/>
                  <w:szCs w:val="18"/>
                </w:rPr>
                <w:t>8.35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C778E89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12" w:author="Author"/>
              </w:rPr>
            </w:pPr>
            <w:ins w:id="2813" w:author="Author">
              <w:r w:rsidRPr="00CC669D">
                <w:rPr>
                  <w:rFonts w:cs="Arial"/>
                  <w:color w:val="000000"/>
                  <w:szCs w:val="18"/>
                </w:rPr>
                <w:t>10.66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1A40B2A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14" w:author="Author"/>
              </w:rPr>
            </w:pPr>
            <w:ins w:id="2815" w:author="Author">
              <w:r w:rsidRPr="00CC669D">
                <w:rPr>
                  <w:rFonts w:cs="Arial"/>
                  <w:color w:val="000000"/>
                  <w:szCs w:val="18"/>
                </w:rPr>
                <w:t>12.46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D4D2B97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16" w:author="Author"/>
              </w:rPr>
            </w:pPr>
            <w:ins w:id="2817" w:author="Author">
              <w:r w:rsidRPr="00CC669D">
                <w:rPr>
                  <w:rFonts w:cs="Arial"/>
                  <w:color w:val="000000"/>
                  <w:szCs w:val="18"/>
                </w:rPr>
                <w:t>14.48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48E17E5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18" w:author="Author"/>
              </w:rPr>
            </w:pPr>
            <w:ins w:id="2819" w:author="Author">
              <w:r w:rsidRPr="00CC669D">
                <w:rPr>
                  <w:rFonts w:cs="Arial"/>
                  <w:color w:val="000000"/>
                  <w:szCs w:val="18"/>
                </w:rPr>
                <w:t>16.90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379670" w14:textId="77777777" w:rsidR="008E7795" w:rsidRPr="00CC669D" w:rsidRDefault="008E7795" w:rsidP="00614471">
            <w:pPr>
              <w:pStyle w:val="tabletext11"/>
              <w:jc w:val="center"/>
              <w:rPr>
                <w:ins w:id="2820" w:author="Author"/>
              </w:rPr>
            </w:pPr>
            <w:ins w:id="2821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933641" w14:textId="77777777" w:rsidR="008E7795" w:rsidRPr="00CC669D" w:rsidRDefault="008E7795" w:rsidP="00614471">
            <w:pPr>
              <w:pStyle w:val="tabletext11"/>
              <w:jc w:val="right"/>
              <w:rPr>
                <w:ins w:id="2822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954736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23" w:author="Author"/>
              </w:rPr>
            </w:pPr>
            <w:ins w:id="2824" w:author="Author">
              <w:r w:rsidRPr="00CC669D">
                <w:rPr>
                  <w:rFonts w:cs="Arial"/>
                  <w:color w:val="000000"/>
                  <w:szCs w:val="18"/>
                </w:rPr>
                <w:t>5.43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4D9B629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25" w:author="Author"/>
              </w:rPr>
            </w:pPr>
            <w:ins w:id="2826" w:author="Author">
              <w:r w:rsidRPr="00CC669D">
                <w:rPr>
                  <w:rFonts w:cs="Arial"/>
                  <w:color w:val="000000"/>
                  <w:szCs w:val="18"/>
                </w:rPr>
                <w:t>6.93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F2E310A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27" w:author="Author"/>
              </w:rPr>
            </w:pPr>
            <w:ins w:id="2828" w:author="Author">
              <w:r w:rsidRPr="00CC669D">
                <w:rPr>
                  <w:rFonts w:cs="Arial"/>
                  <w:color w:val="000000"/>
                  <w:szCs w:val="18"/>
                </w:rPr>
                <w:t>8.09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1C2713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29" w:author="Author"/>
              </w:rPr>
            </w:pPr>
            <w:ins w:id="2830" w:author="Author">
              <w:r w:rsidRPr="00CC669D">
                <w:rPr>
                  <w:rFonts w:cs="Arial"/>
                  <w:color w:val="000000"/>
                  <w:szCs w:val="18"/>
                </w:rPr>
                <w:t>9.41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513C097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31" w:author="Author"/>
              </w:rPr>
            </w:pPr>
            <w:ins w:id="2832" w:author="Author">
              <w:r w:rsidRPr="00CC669D">
                <w:rPr>
                  <w:rFonts w:cs="Arial"/>
                  <w:color w:val="000000"/>
                  <w:szCs w:val="18"/>
                </w:rPr>
                <w:t>10.98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06602" w14:textId="77777777" w:rsidR="008E7795" w:rsidRPr="00CC669D" w:rsidRDefault="008E7795" w:rsidP="00614471">
            <w:pPr>
              <w:pStyle w:val="tabletext11"/>
              <w:jc w:val="center"/>
              <w:rPr>
                <w:ins w:id="2833" w:author="Author"/>
              </w:rPr>
            </w:pPr>
            <w:ins w:id="2834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2906923D" w14:textId="77777777" w:rsidTr="00614471">
        <w:trPr>
          <w:cantSplit/>
          <w:trHeight w:val="190"/>
          <w:ins w:id="2835" w:author="Author"/>
        </w:trPr>
        <w:tc>
          <w:tcPr>
            <w:tcW w:w="200" w:type="dxa"/>
          </w:tcPr>
          <w:p w14:paraId="4D74014E" w14:textId="77777777" w:rsidR="008E7795" w:rsidRPr="00CC669D" w:rsidRDefault="008E7795" w:rsidP="00614471">
            <w:pPr>
              <w:pStyle w:val="tabletext11"/>
              <w:rPr>
                <w:ins w:id="28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62F02A" w14:textId="77777777" w:rsidR="008E7795" w:rsidRPr="00CC669D" w:rsidRDefault="008E7795" w:rsidP="00614471">
            <w:pPr>
              <w:pStyle w:val="tabletext11"/>
              <w:jc w:val="right"/>
              <w:rPr>
                <w:ins w:id="2837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A48281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838" w:author="Author"/>
              </w:rPr>
            </w:pPr>
            <w:ins w:id="2839" w:author="Author">
              <w:r w:rsidRPr="00CC669D">
                <w:t>500,000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2F6375" w14:textId="77777777" w:rsidR="008E7795" w:rsidRPr="00CC669D" w:rsidRDefault="008E7795" w:rsidP="00614471">
            <w:pPr>
              <w:pStyle w:val="tabletext11"/>
              <w:jc w:val="right"/>
              <w:rPr>
                <w:ins w:id="284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075C1D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2841" w:author="Author"/>
              </w:rPr>
            </w:pPr>
            <w:ins w:id="2842" w:author="Author">
              <w:r w:rsidRPr="00CC669D">
                <w:rPr>
                  <w:rFonts w:cs="Arial"/>
                  <w:color w:val="000000"/>
                  <w:szCs w:val="18"/>
                </w:rPr>
                <w:t>9.14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465B1DB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43" w:author="Author"/>
              </w:rPr>
            </w:pPr>
            <w:ins w:id="2844" w:author="Author">
              <w:r w:rsidRPr="00CC669D">
                <w:rPr>
                  <w:rFonts w:cs="Arial"/>
                  <w:color w:val="000000"/>
                  <w:szCs w:val="18"/>
                </w:rPr>
                <w:t>11.40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C64F8E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45" w:author="Author"/>
              </w:rPr>
            </w:pPr>
            <w:ins w:id="2846" w:author="Author">
              <w:r w:rsidRPr="00CC669D">
                <w:rPr>
                  <w:rFonts w:cs="Arial"/>
                  <w:color w:val="000000"/>
                  <w:szCs w:val="18"/>
                </w:rPr>
                <w:t>13.18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AE51D3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47" w:author="Author"/>
              </w:rPr>
            </w:pPr>
            <w:ins w:id="2848" w:author="Author">
              <w:r w:rsidRPr="00CC669D">
                <w:rPr>
                  <w:rFonts w:cs="Arial"/>
                  <w:color w:val="000000"/>
                  <w:szCs w:val="18"/>
                </w:rPr>
                <w:t>15.04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85C831" w14:textId="77777777" w:rsidR="008E7795" w:rsidRPr="00CC669D" w:rsidRDefault="008E7795" w:rsidP="00614471">
            <w:pPr>
              <w:pStyle w:val="tabletext11"/>
              <w:jc w:val="center"/>
              <w:rPr>
                <w:ins w:id="2849" w:author="Author"/>
              </w:rPr>
            </w:pPr>
            <w:ins w:id="2850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5DF704" w14:textId="77777777" w:rsidR="008E7795" w:rsidRPr="00CC669D" w:rsidRDefault="008E7795" w:rsidP="00614471">
            <w:pPr>
              <w:pStyle w:val="tabletext11"/>
              <w:jc w:val="center"/>
              <w:rPr>
                <w:ins w:id="2851" w:author="Author"/>
              </w:rPr>
            </w:pPr>
            <w:ins w:id="2852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DA07A1" w14:textId="77777777" w:rsidR="008E7795" w:rsidRPr="00CC669D" w:rsidRDefault="008E7795" w:rsidP="00614471">
            <w:pPr>
              <w:pStyle w:val="tabletext11"/>
              <w:jc w:val="right"/>
              <w:rPr>
                <w:ins w:id="2853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6387A7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54" w:author="Author"/>
              </w:rPr>
            </w:pPr>
            <w:ins w:id="2855" w:author="Author">
              <w:r w:rsidRPr="00CC669D">
                <w:rPr>
                  <w:rFonts w:cs="Arial"/>
                  <w:color w:val="000000"/>
                  <w:szCs w:val="18"/>
                </w:rPr>
                <w:t>5.94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C57D52F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56" w:author="Author"/>
              </w:rPr>
            </w:pPr>
            <w:ins w:id="2857" w:author="Author">
              <w:r w:rsidRPr="00CC669D">
                <w:rPr>
                  <w:rFonts w:cs="Arial"/>
                  <w:color w:val="000000"/>
                  <w:szCs w:val="18"/>
                </w:rPr>
                <w:t>7.41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09A1271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58" w:author="Author"/>
              </w:rPr>
            </w:pPr>
            <w:ins w:id="2859" w:author="Author">
              <w:r w:rsidRPr="00CC669D">
                <w:rPr>
                  <w:rFonts w:cs="Arial"/>
                  <w:color w:val="000000"/>
                  <w:szCs w:val="18"/>
                </w:rPr>
                <w:t>8.57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C22C87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60" w:author="Author"/>
              </w:rPr>
            </w:pPr>
            <w:ins w:id="2861" w:author="Author">
              <w:r w:rsidRPr="00CC669D">
                <w:rPr>
                  <w:rFonts w:cs="Arial"/>
                  <w:color w:val="000000"/>
                  <w:szCs w:val="18"/>
                </w:rPr>
                <w:t>9.78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3308B8" w14:textId="77777777" w:rsidR="008E7795" w:rsidRPr="00CC669D" w:rsidRDefault="008E7795" w:rsidP="00614471">
            <w:pPr>
              <w:pStyle w:val="tabletext11"/>
              <w:jc w:val="center"/>
              <w:rPr>
                <w:ins w:id="2862" w:author="Author"/>
              </w:rPr>
            </w:pPr>
            <w:ins w:id="2863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22DDF" w14:textId="77777777" w:rsidR="008E7795" w:rsidRPr="00CC669D" w:rsidRDefault="008E7795" w:rsidP="00614471">
            <w:pPr>
              <w:pStyle w:val="tabletext11"/>
              <w:jc w:val="center"/>
              <w:rPr>
                <w:ins w:id="2864" w:author="Author"/>
              </w:rPr>
            </w:pPr>
            <w:ins w:id="2865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120B463D" w14:textId="77777777" w:rsidTr="00614471">
        <w:trPr>
          <w:cantSplit/>
          <w:trHeight w:val="190"/>
          <w:ins w:id="2866" w:author="Author"/>
        </w:trPr>
        <w:tc>
          <w:tcPr>
            <w:tcW w:w="200" w:type="dxa"/>
          </w:tcPr>
          <w:p w14:paraId="7C24F9E9" w14:textId="77777777" w:rsidR="008E7795" w:rsidRPr="00CC669D" w:rsidRDefault="008E7795" w:rsidP="00614471">
            <w:pPr>
              <w:pStyle w:val="tabletext11"/>
              <w:rPr>
                <w:ins w:id="28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9451FC" w14:textId="77777777" w:rsidR="008E7795" w:rsidRPr="00CC669D" w:rsidRDefault="008E7795" w:rsidP="00614471">
            <w:pPr>
              <w:pStyle w:val="tabletext11"/>
              <w:jc w:val="right"/>
              <w:rPr>
                <w:ins w:id="2868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1A1195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869" w:author="Author"/>
              </w:rPr>
            </w:pPr>
            <w:ins w:id="2870" w:author="Author">
              <w:r w:rsidRPr="00CC669D">
                <w:t>600,000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213D38" w14:textId="77777777" w:rsidR="008E7795" w:rsidRPr="00CC669D" w:rsidRDefault="008E7795" w:rsidP="00614471">
            <w:pPr>
              <w:pStyle w:val="tabletext11"/>
              <w:jc w:val="right"/>
              <w:rPr>
                <w:ins w:id="287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36811B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2872" w:author="Author"/>
              </w:rPr>
            </w:pPr>
            <w:ins w:id="2873" w:author="Author">
              <w:r w:rsidRPr="00CC669D">
                <w:rPr>
                  <w:rFonts w:cs="Arial"/>
                  <w:color w:val="000000"/>
                  <w:szCs w:val="18"/>
                </w:rPr>
                <w:t>9.67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903DB00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74" w:author="Author"/>
              </w:rPr>
            </w:pPr>
            <w:ins w:id="2875" w:author="Author">
              <w:r w:rsidRPr="00CC669D">
                <w:rPr>
                  <w:rFonts w:cs="Arial"/>
                  <w:color w:val="000000"/>
                  <w:szCs w:val="18"/>
                </w:rPr>
                <w:t>11.99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F561F2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76" w:author="Author"/>
              </w:rPr>
            </w:pPr>
            <w:ins w:id="2877" w:author="Author">
              <w:r w:rsidRPr="00CC669D">
                <w:rPr>
                  <w:rFonts w:cs="Arial"/>
                  <w:color w:val="000000"/>
                  <w:szCs w:val="18"/>
                </w:rPr>
                <w:t>13.66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BB5DAC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78" w:author="Author"/>
              </w:rPr>
            </w:pPr>
            <w:ins w:id="2879" w:author="Author">
              <w:r w:rsidRPr="00CC669D">
                <w:rPr>
                  <w:rFonts w:cs="Arial"/>
                  <w:color w:val="000000"/>
                  <w:szCs w:val="18"/>
                </w:rPr>
                <w:t>15.50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058ABE" w14:textId="77777777" w:rsidR="008E7795" w:rsidRPr="00CC669D" w:rsidRDefault="008E7795" w:rsidP="00614471">
            <w:pPr>
              <w:pStyle w:val="tabletext11"/>
              <w:jc w:val="center"/>
              <w:rPr>
                <w:ins w:id="2880" w:author="Author"/>
              </w:rPr>
            </w:pPr>
            <w:ins w:id="2881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A86D25" w14:textId="77777777" w:rsidR="008E7795" w:rsidRPr="00CC669D" w:rsidRDefault="008E7795" w:rsidP="00614471">
            <w:pPr>
              <w:pStyle w:val="tabletext11"/>
              <w:jc w:val="center"/>
              <w:rPr>
                <w:ins w:id="2882" w:author="Author"/>
              </w:rPr>
            </w:pPr>
            <w:ins w:id="2883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700148" w14:textId="77777777" w:rsidR="008E7795" w:rsidRPr="00CC669D" w:rsidRDefault="008E7795" w:rsidP="00614471">
            <w:pPr>
              <w:pStyle w:val="tabletext11"/>
              <w:jc w:val="right"/>
              <w:rPr>
                <w:ins w:id="2884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EDDCA9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85" w:author="Author"/>
              </w:rPr>
            </w:pPr>
            <w:ins w:id="2886" w:author="Author">
              <w:r w:rsidRPr="00CC669D">
                <w:rPr>
                  <w:rFonts w:cs="Arial"/>
                  <w:color w:val="000000"/>
                  <w:szCs w:val="18"/>
                </w:rPr>
                <w:t>6.29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436E708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87" w:author="Author"/>
              </w:rPr>
            </w:pPr>
            <w:ins w:id="2888" w:author="Author">
              <w:r w:rsidRPr="00CC669D">
                <w:rPr>
                  <w:rFonts w:cs="Arial"/>
                  <w:color w:val="000000"/>
                  <w:szCs w:val="18"/>
                </w:rPr>
                <w:t>7.79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49FB1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89" w:author="Author"/>
              </w:rPr>
            </w:pPr>
            <w:ins w:id="2890" w:author="Author">
              <w:r w:rsidRPr="00CC669D">
                <w:rPr>
                  <w:rFonts w:cs="Arial"/>
                  <w:color w:val="000000"/>
                  <w:szCs w:val="18"/>
                </w:rPr>
                <w:t>8.88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33863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891" w:author="Author"/>
              </w:rPr>
            </w:pPr>
            <w:ins w:id="2892" w:author="Author">
              <w:r w:rsidRPr="00CC669D">
                <w:rPr>
                  <w:rFonts w:cs="Arial"/>
                  <w:color w:val="000000"/>
                  <w:szCs w:val="18"/>
                </w:rPr>
                <w:t>10.07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B1B1EB" w14:textId="77777777" w:rsidR="008E7795" w:rsidRPr="00CC669D" w:rsidRDefault="008E7795" w:rsidP="00614471">
            <w:pPr>
              <w:pStyle w:val="tabletext11"/>
              <w:jc w:val="center"/>
              <w:rPr>
                <w:ins w:id="2893" w:author="Author"/>
              </w:rPr>
            </w:pPr>
            <w:ins w:id="2894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36374" w14:textId="77777777" w:rsidR="008E7795" w:rsidRPr="00CC669D" w:rsidRDefault="008E7795" w:rsidP="00614471">
            <w:pPr>
              <w:pStyle w:val="tabletext11"/>
              <w:jc w:val="center"/>
              <w:rPr>
                <w:ins w:id="2895" w:author="Author"/>
              </w:rPr>
            </w:pPr>
            <w:ins w:id="2896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65C993B1" w14:textId="77777777" w:rsidTr="00614471">
        <w:trPr>
          <w:cantSplit/>
          <w:trHeight w:val="190"/>
          <w:ins w:id="2897" w:author="Author"/>
        </w:trPr>
        <w:tc>
          <w:tcPr>
            <w:tcW w:w="200" w:type="dxa"/>
          </w:tcPr>
          <w:p w14:paraId="5592579E" w14:textId="77777777" w:rsidR="008E7795" w:rsidRPr="00CC669D" w:rsidRDefault="008E7795" w:rsidP="00614471">
            <w:pPr>
              <w:pStyle w:val="tabletext11"/>
              <w:rPr>
                <w:ins w:id="28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3830D9" w14:textId="77777777" w:rsidR="008E7795" w:rsidRPr="00CC669D" w:rsidRDefault="008E7795" w:rsidP="00614471">
            <w:pPr>
              <w:pStyle w:val="tabletext11"/>
              <w:jc w:val="right"/>
              <w:rPr>
                <w:ins w:id="2899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B6D69E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900" w:author="Author"/>
              </w:rPr>
            </w:pPr>
            <w:ins w:id="2901" w:author="Author">
              <w:r w:rsidRPr="00CC669D">
                <w:t>750,000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542072" w14:textId="77777777" w:rsidR="008E7795" w:rsidRPr="00CC669D" w:rsidRDefault="008E7795" w:rsidP="00614471">
            <w:pPr>
              <w:pStyle w:val="tabletext11"/>
              <w:jc w:val="right"/>
              <w:rPr>
                <w:ins w:id="290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6DA654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2903" w:author="Author"/>
              </w:rPr>
            </w:pPr>
            <w:ins w:id="2904" w:author="Author">
              <w:r w:rsidRPr="00CC669D">
                <w:rPr>
                  <w:rFonts w:cs="Arial"/>
                  <w:color w:val="000000"/>
                  <w:szCs w:val="18"/>
                </w:rPr>
                <w:t>10.45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92DA75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05" w:author="Author"/>
              </w:rPr>
            </w:pPr>
            <w:ins w:id="2906" w:author="Author">
              <w:r w:rsidRPr="00CC669D">
                <w:rPr>
                  <w:rFonts w:cs="Arial"/>
                  <w:color w:val="000000"/>
                  <w:szCs w:val="18"/>
                </w:rPr>
                <w:t>12.68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4D36A3B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07" w:author="Author"/>
              </w:rPr>
            </w:pPr>
            <w:ins w:id="2908" w:author="Author">
              <w:r w:rsidRPr="00CC669D">
                <w:rPr>
                  <w:rFonts w:cs="Arial"/>
                  <w:color w:val="000000"/>
                  <w:szCs w:val="18"/>
                </w:rPr>
                <w:t>14.34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D9F4E52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09" w:author="Author"/>
              </w:rPr>
            </w:pPr>
            <w:ins w:id="2910" w:author="Author">
              <w:r w:rsidRPr="00CC669D">
                <w:rPr>
                  <w:rFonts w:cs="Arial"/>
                  <w:color w:val="000000"/>
                  <w:szCs w:val="18"/>
                </w:rPr>
                <w:t>16.01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8C8769" w14:textId="77777777" w:rsidR="008E7795" w:rsidRPr="00CC669D" w:rsidRDefault="008E7795" w:rsidP="00614471">
            <w:pPr>
              <w:pStyle w:val="tabletext11"/>
              <w:jc w:val="center"/>
              <w:rPr>
                <w:ins w:id="2911" w:author="Author"/>
              </w:rPr>
            </w:pPr>
            <w:ins w:id="2912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33CF5D" w14:textId="77777777" w:rsidR="008E7795" w:rsidRPr="00CC669D" w:rsidRDefault="008E7795" w:rsidP="00614471">
            <w:pPr>
              <w:pStyle w:val="tabletext11"/>
              <w:jc w:val="center"/>
              <w:rPr>
                <w:ins w:id="2913" w:author="Author"/>
              </w:rPr>
            </w:pPr>
            <w:ins w:id="2914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A70550" w14:textId="77777777" w:rsidR="008E7795" w:rsidRPr="00CC669D" w:rsidRDefault="008E7795" w:rsidP="00614471">
            <w:pPr>
              <w:pStyle w:val="tabletext11"/>
              <w:jc w:val="right"/>
              <w:rPr>
                <w:ins w:id="2915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83C8E0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16" w:author="Author"/>
              </w:rPr>
            </w:pPr>
            <w:ins w:id="2917" w:author="Author">
              <w:r w:rsidRPr="00CC669D">
                <w:rPr>
                  <w:rFonts w:cs="Arial"/>
                  <w:color w:val="000000"/>
                  <w:szCs w:val="18"/>
                </w:rPr>
                <w:t>6.80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7BDE1C3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18" w:author="Author"/>
              </w:rPr>
            </w:pPr>
            <w:ins w:id="2919" w:author="Author">
              <w:r w:rsidRPr="00CC669D">
                <w:rPr>
                  <w:rFonts w:cs="Arial"/>
                  <w:color w:val="000000"/>
                  <w:szCs w:val="18"/>
                </w:rPr>
                <w:t>8.24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8ACC03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20" w:author="Author"/>
              </w:rPr>
            </w:pPr>
            <w:ins w:id="2921" w:author="Author">
              <w:r w:rsidRPr="00CC669D">
                <w:rPr>
                  <w:rFonts w:cs="Arial"/>
                  <w:color w:val="000000"/>
                  <w:szCs w:val="18"/>
                </w:rPr>
                <w:t>9.32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9C149B0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22" w:author="Author"/>
              </w:rPr>
            </w:pPr>
            <w:ins w:id="2923" w:author="Author">
              <w:r w:rsidRPr="00CC669D">
                <w:rPr>
                  <w:rFonts w:cs="Arial"/>
                  <w:color w:val="000000"/>
                  <w:szCs w:val="18"/>
                </w:rPr>
                <w:t>10.41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349A10" w14:textId="77777777" w:rsidR="008E7795" w:rsidRPr="00CC669D" w:rsidRDefault="008E7795" w:rsidP="00614471">
            <w:pPr>
              <w:pStyle w:val="tabletext11"/>
              <w:jc w:val="center"/>
              <w:rPr>
                <w:ins w:id="2924" w:author="Author"/>
              </w:rPr>
            </w:pPr>
            <w:ins w:id="2925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72956" w14:textId="77777777" w:rsidR="008E7795" w:rsidRPr="00CC669D" w:rsidRDefault="008E7795" w:rsidP="00614471">
            <w:pPr>
              <w:pStyle w:val="tabletext11"/>
              <w:jc w:val="center"/>
              <w:rPr>
                <w:ins w:id="2926" w:author="Author"/>
              </w:rPr>
            </w:pPr>
            <w:ins w:id="2927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38BEFB09" w14:textId="77777777" w:rsidTr="00614471">
        <w:trPr>
          <w:cantSplit/>
          <w:trHeight w:val="190"/>
          <w:ins w:id="2928" w:author="Author"/>
        </w:trPr>
        <w:tc>
          <w:tcPr>
            <w:tcW w:w="200" w:type="dxa"/>
          </w:tcPr>
          <w:p w14:paraId="0133EA23" w14:textId="77777777" w:rsidR="008E7795" w:rsidRPr="00CC669D" w:rsidRDefault="008E7795" w:rsidP="00614471">
            <w:pPr>
              <w:pStyle w:val="tabletext11"/>
              <w:rPr>
                <w:ins w:id="29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A9E55B" w14:textId="77777777" w:rsidR="008E7795" w:rsidRPr="00CC669D" w:rsidRDefault="008E7795" w:rsidP="00614471">
            <w:pPr>
              <w:pStyle w:val="tabletext11"/>
              <w:jc w:val="right"/>
              <w:rPr>
                <w:ins w:id="2930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D0A714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931" w:author="Author"/>
              </w:rPr>
            </w:pPr>
            <w:ins w:id="2932" w:author="Author">
              <w:r w:rsidRPr="00CC669D">
                <w:t>1,000,000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A69976" w14:textId="77777777" w:rsidR="008E7795" w:rsidRPr="00CC669D" w:rsidRDefault="008E7795" w:rsidP="00614471">
            <w:pPr>
              <w:pStyle w:val="tabletext11"/>
              <w:jc w:val="right"/>
              <w:rPr>
                <w:ins w:id="293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5A0C9F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2934" w:author="Author"/>
              </w:rPr>
            </w:pPr>
            <w:ins w:id="2935" w:author="Author">
              <w:r w:rsidRPr="00CC669D">
                <w:rPr>
                  <w:rFonts w:cs="Arial"/>
                  <w:color w:val="000000"/>
                  <w:szCs w:val="18"/>
                </w:rPr>
                <w:t>11.40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A317E9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36" w:author="Author"/>
              </w:rPr>
            </w:pPr>
            <w:ins w:id="2937" w:author="Author">
              <w:r w:rsidRPr="00CC669D">
                <w:rPr>
                  <w:rFonts w:cs="Arial"/>
                  <w:color w:val="000000"/>
                  <w:szCs w:val="18"/>
                </w:rPr>
                <w:t>13.53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0D931EC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38" w:author="Author"/>
              </w:rPr>
            </w:pPr>
            <w:ins w:id="2939" w:author="Author">
              <w:r w:rsidRPr="00CC669D">
                <w:rPr>
                  <w:rFonts w:cs="Arial"/>
                  <w:color w:val="000000"/>
                  <w:szCs w:val="18"/>
                </w:rPr>
                <w:t>15.04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5CC9FB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40" w:author="Author"/>
              </w:rPr>
            </w:pPr>
            <w:ins w:id="2941" w:author="Author">
              <w:r w:rsidRPr="00CC669D">
                <w:rPr>
                  <w:rFonts w:cs="Arial"/>
                  <w:color w:val="000000"/>
                  <w:szCs w:val="18"/>
                </w:rPr>
                <w:t>16.61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BD7236" w14:textId="77777777" w:rsidR="008E7795" w:rsidRPr="00CC669D" w:rsidRDefault="008E7795" w:rsidP="00614471">
            <w:pPr>
              <w:pStyle w:val="tabletext11"/>
              <w:jc w:val="center"/>
              <w:rPr>
                <w:ins w:id="2942" w:author="Author"/>
              </w:rPr>
            </w:pPr>
            <w:ins w:id="2943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D3404B" w14:textId="77777777" w:rsidR="008E7795" w:rsidRPr="00CC669D" w:rsidRDefault="008E7795" w:rsidP="00614471">
            <w:pPr>
              <w:pStyle w:val="tabletext11"/>
              <w:jc w:val="center"/>
              <w:rPr>
                <w:ins w:id="2944" w:author="Author"/>
              </w:rPr>
            </w:pPr>
            <w:ins w:id="2945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56680E" w14:textId="77777777" w:rsidR="008E7795" w:rsidRPr="00CC669D" w:rsidRDefault="008E7795" w:rsidP="00614471">
            <w:pPr>
              <w:pStyle w:val="tabletext11"/>
              <w:jc w:val="right"/>
              <w:rPr>
                <w:ins w:id="2946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E2CB56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47" w:author="Author"/>
              </w:rPr>
            </w:pPr>
            <w:ins w:id="2948" w:author="Author">
              <w:r w:rsidRPr="00CC669D">
                <w:rPr>
                  <w:rFonts w:cs="Arial"/>
                  <w:color w:val="000000"/>
                  <w:szCs w:val="18"/>
                </w:rPr>
                <w:t>7.41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9F6B73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49" w:author="Author"/>
              </w:rPr>
            </w:pPr>
            <w:ins w:id="2950" w:author="Author">
              <w:r w:rsidRPr="00CC669D">
                <w:rPr>
                  <w:rFonts w:cs="Arial"/>
                  <w:color w:val="000000"/>
                  <w:szCs w:val="18"/>
                </w:rPr>
                <w:t>8.79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E9E002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51" w:author="Author"/>
              </w:rPr>
            </w:pPr>
            <w:ins w:id="2952" w:author="Author">
              <w:r w:rsidRPr="00CC669D">
                <w:rPr>
                  <w:rFonts w:cs="Arial"/>
                  <w:color w:val="000000"/>
                  <w:szCs w:val="18"/>
                </w:rPr>
                <w:t>9.78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43A6A2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53" w:author="Author"/>
              </w:rPr>
            </w:pPr>
            <w:ins w:id="2954" w:author="Author">
              <w:r w:rsidRPr="00CC669D">
                <w:rPr>
                  <w:rFonts w:cs="Arial"/>
                  <w:color w:val="000000"/>
                  <w:szCs w:val="18"/>
                </w:rPr>
                <w:t>10.80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5C82FE" w14:textId="77777777" w:rsidR="008E7795" w:rsidRPr="00CC669D" w:rsidRDefault="008E7795" w:rsidP="00614471">
            <w:pPr>
              <w:pStyle w:val="tabletext11"/>
              <w:jc w:val="center"/>
              <w:rPr>
                <w:ins w:id="2955" w:author="Author"/>
              </w:rPr>
            </w:pPr>
            <w:ins w:id="2956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A4B14" w14:textId="77777777" w:rsidR="008E7795" w:rsidRPr="00CC669D" w:rsidRDefault="008E7795" w:rsidP="00614471">
            <w:pPr>
              <w:pStyle w:val="tabletext11"/>
              <w:jc w:val="center"/>
              <w:rPr>
                <w:ins w:id="2957" w:author="Author"/>
              </w:rPr>
            </w:pPr>
            <w:ins w:id="2958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19D00981" w14:textId="77777777" w:rsidTr="00614471">
        <w:trPr>
          <w:cantSplit/>
          <w:trHeight w:val="190"/>
          <w:ins w:id="2959" w:author="Author"/>
        </w:trPr>
        <w:tc>
          <w:tcPr>
            <w:tcW w:w="200" w:type="dxa"/>
          </w:tcPr>
          <w:p w14:paraId="11B147A9" w14:textId="77777777" w:rsidR="008E7795" w:rsidRPr="00CC669D" w:rsidRDefault="008E7795" w:rsidP="00614471">
            <w:pPr>
              <w:pStyle w:val="tabletext11"/>
              <w:rPr>
                <w:ins w:id="29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16EB7F" w14:textId="77777777" w:rsidR="008E7795" w:rsidRPr="00CC669D" w:rsidRDefault="008E7795" w:rsidP="00614471">
            <w:pPr>
              <w:pStyle w:val="tabletext11"/>
              <w:jc w:val="right"/>
              <w:rPr>
                <w:ins w:id="2961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553D74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962" w:author="Author"/>
              </w:rPr>
            </w:pPr>
            <w:ins w:id="2963" w:author="Author">
              <w:r w:rsidRPr="00CC669D">
                <w:t>1,500,000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236E92" w14:textId="77777777" w:rsidR="008E7795" w:rsidRPr="00CC669D" w:rsidRDefault="008E7795" w:rsidP="00614471">
            <w:pPr>
              <w:pStyle w:val="tabletext11"/>
              <w:jc w:val="right"/>
              <w:rPr>
                <w:ins w:id="296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55B24D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2965" w:author="Author"/>
              </w:rPr>
            </w:pPr>
            <w:ins w:id="2966" w:author="Author">
              <w:r w:rsidRPr="00CC669D">
                <w:rPr>
                  <w:rFonts w:cs="Arial"/>
                  <w:color w:val="000000"/>
                  <w:szCs w:val="18"/>
                </w:rPr>
                <w:t>12.68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A616F3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67" w:author="Author"/>
              </w:rPr>
            </w:pPr>
            <w:ins w:id="2968" w:author="Author">
              <w:r w:rsidRPr="00CC669D">
                <w:rPr>
                  <w:rFonts w:cs="Arial"/>
                  <w:color w:val="000000"/>
                  <w:szCs w:val="18"/>
                </w:rPr>
                <w:t>14.61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CB6676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69" w:author="Author"/>
              </w:rPr>
            </w:pPr>
            <w:ins w:id="2970" w:author="Author">
              <w:r w:rsidRPr="00CC669D">
                <w:rPr>
                  <w:rFonts w:cs="Arial"/>
                  <w:color w:val="000000"/>
                  <w:szCs w:val="18"/>
                </w:rPr>
                <w:t>16.01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266BDA" w14:textId="77777777" w:rsidR="008E7795" w:rsidRPr="00CC669D" w:rsidRDefault="008E7795" w:rsidP="00614471">
            <w:pPr>
              <w:pStyle w:val="tabletext11"/>
              <w:jc w:val="center"/>
              <w:rPr>
                <w:ins w:id="2971" w:author="Author"/>
              </w:rPr>
            </w:pPr>
            <w:ins w:id="2972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43967" w14:textId="77777777" w:rsidR="008E7795" w:rsidRPr="00CC669D" w:rsidRDefault="008E7795" w:rsidP="00614471">
            <w:pPr>
              <w:pStyle w:val="tabletext11"/>
              <w:jc w:val="center"/>
              <w:rPr>
                <w:ins w:id="2973" w:author="Author"/>
              </w:rPr>
            </w:pPr>
            <w:ins w:id="2974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1AE887" w14:textId="77777777" w:rsidR="008E7795" w:rsidRPr="00CC669D" w:rsidRDefault="008E7795" w:rsidP="00614471">
            <w:pPr>
              <w:pStyle w:val="tabletext11"/>
              <w:jc w:val="center"/>
              <w:rPr>
                <w:ins w:id="2975" w:author="Author"/>
              </w:rPr>
            </w:pPr>
            <w:ins w:id="2976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76127" w14:textId="77777777" w:rsidR="008E7795" w:rsidRPr="00CC669D" w:rsidRDefault="008E7795" w:rsidP="00614471">
            <w:pPr>
              <w:pStyle w:val="tabletext11"/>
              <w:jc w:val="right"/>
              <w:rPr>
                <w:ins w:id="2977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36F466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78" w:author="Author"/>
              </w:rPr>
            </w:pPr>
            <w:ins w:id="2979" w:author="Author">
              <w:r w:rsidRPr="00CC669D">
                <w:rPr>
                  <w:rFonts w:cs="Arial"/>
                  <w:color w:val="000000"/>
                  <w:szCs w:val="18"/>
                </w:rPr>
                <w:t>8.24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4AE815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80" w:author="Author"/>
              </w:rPr>
            </w:pPr>
            <w:ins w:id="2981" w:author="Author">
              <w:r w:rsidRPr="00CC669D">
                <w:rPr>
                  <w:rFonts w:cs="Arial"/>
                  <w:color w:val="000000"/>
                  <w:szCs w:val="18"/>
                </w:rPr>
                <w:t>9.50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3B677BA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82" w:author="Author"/>
              </w:rPr>
            </w:pPr>
            <w:ins w:id="2983" w:author="Author">
              <w:r w:rsidRPr="00CC669D">
                <w:rPr>
                  <w:rFonts w:cs="Arial"/>
                  <w:color w:val="000000"/>
                  <w:szCs w:val="18"/>
                </w:rPr>
                <w:t>10.41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1BC50F" w14:textId="77777777" w:rsidR="008E7795" w:rsidRPr="00CC669D" w:rsidRDefault="008E7795" w:rsidP="00614471">
            <w:pPr>
              <w:pStyle w:val="tabletext11"/>
              <w:jc w:val="center"/>
              <w:rPr>
                <w:ins w:id="2984" w:author="Author"/>
              </w:rPr>
            </w:pPr>
            <w:ins w:id="2985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63838C" w14:textId="77777777" w:rsidR="008E7795" w:rsidRPr="00CC669D" w:rsidRDefault="008E7795" w:rsidP="00614471">
            <w:pPr>
              <w:pStyle w:val="tabletext11"/>
              <w:jc w:val="center"/>
              <w:rPr>
                <w:ins w:id="2986" w:author="Author"/>
              </w:rPr>
            </w:pPr>
            <w:ins w:id="2987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A8D6B" w14:textId="77777777" w:rsidR="008E7795" w:rsidRPr="00CC669D" w:rsidRDefault="008E7795" w:rsidP="00614471">
            <w:pPr>
              <w:pStyle w:val="tabletext11"/>
              <w:jc w:val="center"/>
              <w:rPr>
                <w:ins w:id="2988" w:author="Author"/>
              </w:rPr>
            </w:pPr>
            <w:ins w:id="2989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7771C9DE" w14:textId="77777777" w:rsidTr="00614471">
        <w:trPr>
          <w:cantSplit/>
          <w:trHeight w:val="190"/>
          <w:ins w:id="2990" w:author="Author"/>
        </w:trPr>
        <w:tc>
          <w:tcPr>
            <w:tcW w:w="200" w:type="dxa"/>
          </w:tcPr>
          <w:p w14:paraId="5D096637" w14:textId="77777777" w:rsidR="008E7795" w:rsidRPr="00CC669D" w:rsidRDefault="008E7795" w:rsidP="00614471">
            <w:pPr>
              <w:pStyle w:val="tabletext11"/>
              <w:rPr>
                <w:ins w:id="29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A32957" w14:textId="77777777" w:rsidR="008E7795" w:rsidRPr="00CC669D" w:rsidRDefault="008E7795" w:rsidP="00614471">
            <w:pPr>
              <w:pStyle w:val="tabletext11"/>
              <w:jc w:val="right"/>
              <w:rPr>
                <w:ins w:id="2992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75D4E2" w14:textId="77777777" w:rsidR="008E7795" w:rsidRPr="00CC669D" w:rsidRDefault="008E7795" w:rsidP="00614471">
            <w:pPr>
              <w:pStyle w:val="tabletext11"/>
              <w:tabs>
                <w:tab w:val="decimal" w:pos="860"/>
              </w:tabs>
              <w:rPr>
                <w:ins w:id="2993" w:author="Author"/>
              </w:rPr>
            </w:pPr>
            <w:ins w:id="2994" w:author="Author">
              <w:r w:rsidRPr="00CC669D">
                <w:t>2,000,000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74B99F" w14:textId="77777777" w:rsidR="008E7795" w:rsidRPr="00CC669D" w:rsidRDefault="008E7795" w:rsidP="00614471">
            <w:pPr>
              <w:pStyle w:val="tabletext11"/>
              <w:jc w:val="right"/>
              <w:rPr>
                <w:ins w:id="299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01C23B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2996" w:author="Author"/>
              </w:rPr>
            </w:pPr>
            <w:ins w:id="2997" w:author="Author">
              <w:r w:rsidRPr="00CC669D">
                <w:rPr>
                  <w:rFonts w:cs="Arial"/>
                  <w:color w:val="000000"/>
                  <w:szCs w:val="18"/>
                </w:rPr>
                <w:t>13.53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085377C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2998" w:author="Author"/>
              </w:rPr>
            </w:pPr>
            <w:ins w:id="2999" w:author="Author">
              <w:r w:rsidRPr="00CC669D">
                <w:rPr>
                  <w:rFonts w:cs="Arial"/>
                  <w:color w:val="000000"/>
                  <w:szCs w:val="18"/>
                </w:rPr>
                <w:t>15.41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1AE7905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000" w:author="Author"/>
              </w:rPr>
            </w:pPr>
            <w:ins w:id="3001" w:author="Author">
              <w:r w:rsidRPr="00CC669D">
                <w:rPr>
                  <w:rFonts w:cs="Arial"/>
                  <w:color w:val="000000"/>
                  <w:szCs w:val="18"/>
                </w:rPr>
                <w:t>16.61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65A103" w14:textId="77777777" w:rsidR="008E7795" w:rsidRPr="00CC669D" w:rsidRDefault="008E7795" w:rsidP="00614471">
            <w:pPr>
              <w:pStyle w:val="tabletext11"/>
              <w:jc w:val="center"/>
              <w:rPr>
                <w:ins w:id="3002" w:author="Author"/>
              </w:rPr>
            </w:pPr>
            <w:ins w:id="3003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DED505" w14:textId="77777777" w:rsidR="008E7795" w:rsidRPr="00CC669D" w:rsidRDefault="008E7795" w:rsidP="00614471">
            <w:pPr>
              <w:pStyle w:val="tabletext11"/>
              <w:jc w:val="center"/>
              <w:rPr>
                <w:ins w:id="3004" w:author="Author"/>
              </w:rPr>
            </w:pPr>
            <w:ins w:id="3005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9EEDFE" w14:textId="77777777" w:rsidR="008E7795" w:rsidRPr="00CC669D" w:rsidRDefault="008E7795" w:rsidP="00614471">
            <w:pPr>
              <w:pStyle w:val="tabletext11"/>
              <w:jc w:val="center"/>
              <w:rPr>
                <w:ins w:id="3006" w:author="Author"/>
              </w:rPr>
            </w:pPr>
            <w:ins w:id="3007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1D068F" w14:textId="77777777" w:rsidR="008E7795" w:rsidRPr="00CC669D" w:rsidRDefault="008E7795" w:rsidP="00614471">
            <w:pPr>
              <w:pStyle w:val="tabletext11"/>
              <w:jc w:val="right"/>
              <w:rPr>
                <w:ins w:id="3008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917B41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009" w:author="Author"/>
              </w:rPr>
            </w:pPr>
            <w:ins w:id="3010" w:author="Author">
              <w:r w:rsidRPr="00CC669D">
                <w:rPr>
                  <w:rFonts w:cs="Arial"/>
                  <w:color w:val="000000"/>
                  <w:szCs w:val="18"/>
                </w:rPr>
                <w:t>8.79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326E9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011" w:author="Author"/>
              </w:rPr>
            </w:pPr>
            <w:ins w:id="3012" w:author="Author">
              <w:r w:rsidRPr="00CC669D">
                <w:rPr>
                  <w:rFonts w:cs="Arial"/>
                  <w:color w:val="000000"/>
                  <w:szCs w:val="18"/>
                </w:rPr>
                <w:t>10.01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6CA5C93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013" w:author="Author"/>
              </w:rPr>
            </w:pPr>
            <w:ins w:id="3014" w:author="Author">
              <w:r w:rsidRPr="00CC669D">
                <w:rPr>
                  <w:rFonts w:cs="Arial"/>
                  <w:color w:val="000000"/>
                  <w:szCs w:val="18"/>
                </w:rPr>
                <w:t>10.80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4E1739" w14:textId="77777777" w:rsidR="008E7795" w:rsidRPr="00CC669D" w:rsidRDefault="008E7795" w:rsidP="00614471">
            <w:pPr>
              <w:pStyle w:val="tabletext11"/>
              <w:jc w:val="center"/>
              <w:rPr>
                <w:ins w:id="3015" w:author="Author"/>
              </w:rPr>
            </w:pPr>
            <w:ins w:id="3016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DD9DF0" w14:textId="77777777" w:rsidR="008E7795" w:rsidRPr="00CC669D" w:rsidRDefault="008E7795" w:rsidP="00614471">
            <w:pPr>
              <w:pStyle w:val="tabletext11"/>
              <w:jc w:val="center"/>
              <w:rPr>
                <w:ins w:id="3017" w:author="Author"/>
              </w:rPr>
            </w:pPr>
            <w:ins w:id="3018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0F989" w14:textId="77777777" w:rsidR="008E7795" w:rsidRPr="00CC669D" w:rsidRDefault="008E7795" w:rsidP="00614471">
            <w:pPr>
              <w:pStyle w:val="tabletext11"/>
              <w:jc w:val="center"/>
              <w:rPr>
                <w:ins w:id="3019" w:author="Author"/>
              </w:rPr>
            </w:pPr>
            <w:ins w:id="3020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4C4E4354" w14:textId="77777777" w:rsidTr="00614471">
        <w:trPr>
          <w:cantSplit/>
          <w:trHeight w:val="190"/>
          <w:ins w:id="3021" w:author="Author"/>
        </w:trPr>
        <w:tc>
          <w:tcPr>
            <w:tcW w:w="200" w:type="dxa"/>
          </w:tcPr>
          <w:p w14:paraId="635A4654" w14:textId="77777777" w:rsidR="008E7795" w:rsidRPr="00CC669D" w:rsidRDefault="008E7795" w:rsidP="00614471">
            <w:pPr>
              <w:pStyle w:val="tabletext11"/>
              <w:rPr>
                <w:ins w:id="3022" w:author="Author"/>
              </w:rPr>
            </w:pP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48E7F3" w14:textId="77777777" w:rsidR="008E7795" w:rsidRPr="00CC669D" w:rsidRDefault="008E7795" w:rsidP="00614471">
            <w:pPr>
              <w:pStyle w:val="tabletext11"/>
              <w:jc w:val="right"/>
              <w:rPr>
                <w:ins w:id="3023" w:author="Author"/>
              </w:rPr>
            </w:pPr>
            <w:ins w:id="3024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984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F70A2E" w14:textId="77777777" w:rsidR="008E7795" w:rsidRPr="00CC669D" w:rsidRDefault="008E7795" w:rsidP="00614471">
            <w:pPr>
              <w:pStyle w:val="tabletext11"/>
              <w:rPr>
                <w:ins w:id="3025" w:author="Author"/>
              </w:rPr>
            </w:pPr>
            <w:ins w:id="3026" w:author="Author">
              <w:r w:rsidRPr="00CC669D">
                <w:t>Refer to company.</w:t>
              </w:r>
            </w:ins>
          </w:p>
        </w:tc>
      </w:tr>
    </w:tbl>
    <w:p w14:paraId="7179C554" w14:textId="77777777" w:rsidR="008E7795" w:rsidRPr="00CC669D" w:rsidRDefault="008E7795" w:rsidP="008E7795">
      <w:pPr>
        <w:pStyle w:val="tablecaption"/>
        <w:rPr>
          <w:ins w:id="3027" w:author="Author"/>
        </w:rPr>
      </w:pPr>
      <w:ins w:id="3028" w:author="Author">
        <w:r w:rsidRPr="00CC669D">
          <w:t>Table 297.B.2.c.(1)(b)(LC) Single Limits Stacked – Underinsured Motorists Bodily Injury Coverage Loss Costs</w:t>
        </w:r>
      </w:ins>
    </w:p>
    <w:p w14:paraId="67942338" w14:textId="77777777" w:rsidR="008E7795" w:rsidRPr="00CC669D" w:rsidRDefault="008E7795" w:rsidP="008E7795">
      <w:pPr>
        <w:pStyle w:val="isonormal"/>
        <w:rPr>
          <w:ins w:id="3029" w:author="Author"/>
        </w:rPr>
      </w:pPr>
    </w:p>
    <w:p w14:paraId="3918175A" w14:textId="77777777" w:rsidR="008E7795" w:rsidRPr="00CC669D" w:rsidRDefault="008E7795" w:rsidP="008E7795">
      <w:pPr>
        <w:pStyle w:val="space8"/>
        <w:rPr>
          <w:ins w:id="3030" w:author="Author"/>
        </w:rPr>
      </w:pPr>
    </w:p>
    <w:tbl>
      <w:tblPr>
        <w:tblW w:w="10291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51"/>
        <w:gridCol w:w="945"/>
        <w:gridCol w:w="160"/>
        <w:gridCol w:w="677"/>
        <w:gridCol w:w="738"/>
        <w:gridCol w:w="720"/>
        <w:gridCol w:w="720"/>
        <w:gridCol w:w="720"/>
        <w:gridCol w:w="698"/>
        <w:gridCol w:w="160"/>
        <w:gridCol w:w="717"/>
        <w:gridCol w:w="717"/>
        <w:gridCol w:w="717"/>
        <w:gridCol w:w="717"/>
        <w:gridCol w:w="717"/>
        <w:gridCol w:w="717"/>
      </w:tblGrid>
      <w:tr w:rsidR="008E7795" w:rsidRPr="00CC669D" w14:paraId="54DD9A0E" w14:textId="77777777" w:rsidTr="00614471">
        <w:trPr>
          <w:cantSplit/>
          <w:trHeight w:val="190"/>
          <w:ins w:id="3031" w:author="Author"/>
        </w:trPr>
        <w:tc>
          <w:tcPr>
            <w:tcW w:w="200" w:type="dxa"/>
          </w:tcPr>
          <w:p w14:paraId="6C44A2C5" w14:textId="77777777" w:rsidR="008E7795" w:rsidRPr="00CC669D" w:rsidRDefault="008E7795" w:rsidP="00614471">
            <w:pPr>
              <w:pStyle w:val="tabletext11"/>
              <w:rPr>
                <w:ins w:id="3032" w:author="Author"/>
              </w:rPr>
            </w:pPr>
          </w:p>
        </w:tc>
        <w:tc>
          <w:tcPr>
            <w:tcW w:w="1009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55FEC" w14:textId="77777777" w:rsidR="008E7795" w:rsidRPr="00CC669D" w:rsidRDefault="008E7795" w:rsidP="00614471">
            <w:pPr>
              <w:pStyle w:val="tablehead"/>
              <w:rPr>
                <w:ins w:id="3033" w:author="Author"/>
              </w:rPr>
            </w:pPr>
            <w:ins w:id="3034" w:author="Author">
              <w:r w:rsidRPr="00CC669D">
                <w:t>Uninsured Motorists – Stacked</w:t>
              </w:r>
            </w:ins>
          </w:p>
        </w:tc>
      </w:tr>
      <w:tr w:rsidR="008E7795" w:rsidRPr="00CC669D" w14:paraId="293235B3" w14:textId="77777777" w:rsidTr="00614471">
        <w:trPr>
          <w:cantSplit/>
          <w:trHeight w:val="190"/>
          <w:ins w:id="3035" w:author="Author"/>
        </w:trPr>
        <w:tc>
          <w:tcPr>
            <w:tcW w:w="200" w:type="dxa"/>
            <w:vMerge w:val="restart"/>
          </w:tcPr>
          <w:p w14:paraId="546BE333" w14:textId="77777777" w:rsidR="008E7795" w:rsidRPr="00CC669D" w:rsidRDefault="008E7795" w:rsidP="00614471">
            <w:pPr>
              <w:pStyle w:val="tablehead"/>
              <w:rPr>
                <w:ins w:id="3036" w:author="Author"/>
              </w:rPr>
            </w:pPr>
          </w:p>
        </w:tc>
        <w:tc>
          <w:tcPr>
            <w:tcW w:w="119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9F80CBE" w14:textId="77777777" w:rsidR="008E7795" w:rsidRPr="00CC669D" w:rsidRDefault="008E7795" w:rsidP="00614471">
            <w:pPr>
              <w:pStyle w:val="tablehead"/>
              <w:rPr>
                <w:ins w:id="3037" w:author="Author"/>
              </w:rPr>
            </w:pPr>
            <w:ins w:id="3038" w:author="Author">
              <w:r w:rsidRPr="00CC669D">
                <w:t>Bodily</w:t>
              </w:r>
              <w:r w:rsidRPr="00CC669D">
                <w:br/>
                <w:t>Limits</w:t>
              </w:r>
              <w:r w:rsidRPr="00CC669D">
                <w:br/>
                <w:t>(000's)</w:t>
              </w:r>
            </w:ins>
          </w:p>
        </w:tc>
        <w:tc>
          <w:tcPr>
            <w:tcW w:w="44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DC078" w14:textId="77777777" w:rsidR="008E7795" w:rsidRPr="00CC669D" w:rsidRDefault="008E7795" w:rsidP="00614471">
            <w:pPr>
              <w:pStyle w:val="tablehead"/>
              <w:rPr>
                <w:ins w:id="3039" w:author="Author"/>
              </w:rPr>
            </w:pPr>
            <w:ins w:id="3040" w:author="Author">
              <w:r w:rsidRPr="00CC669D">
                <w:t>Private Passenger Types</w:t>
              </w:r>
              <w:r w:rsidRPr="00CC669D">
                <w:br/>
                <w:t>Loss Costs Per Exposure</w:t>
              </w:r>
            </w:ins>
          </w:p>
        </w:tc>
        <w:tc>
          <w:tcPr>
            <w:tcW w:w="44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DA791" w14:textId="77777777" w:rsidR="008E7795" w:rsidRPr="00CC669D" w:rsidRDefault="008E7795" w:rsidP="00614471">
            <w:pPr>
              <w:pStyle w:val="tablehead"/>
              <w:rPr>
                <w:ins w:id="3041" w:author="Author"/>
              </w:rPr>
            </w:pPr>
            <w:ins w:id="3042" w:author="Author">
              <w:r w:rsidRPr="00CC669D">
                <w:t>Other Than Private Passenger Types</w:t>
              </w:r>
              <w:r w:rsidRPr="00CC669D">
                <w:br/>
                <w:t>Loss Costs Per Exposure</w:t>
              </w:r>
            </w:ins>
          </w:p>
        </w:tc>
      </w:tr>
      <w:tr w:rsidR="008E7795" w:rsidRPr="00CC669D" w14:paraId="0AE97578" w14:textId="77777777" w:rsidTr="00614471">
        <w:trPr>
          <w:cantSplit/>
          <w:trHeight w:val="190"/>
          <w:ins w:id="3043" w:author="Author"/>
        </w:trPr>
        <w:tc>
          <w:tcPr>
            <w:tcW w:w="200" w:type="dxa"/>
            <w:vMerge/>
          </w:tcPr>
          <w:p w14:paraId="0642ED92" w14:textId="77777777" w:rsidR="008E7795" w:rsidRPr="00CC669D" w:rsidRDefault="008E7795" w:rsidP="00614471">
            <w:pPr>
              <w:pStyle w:val="tablehead"/>
              <w:rPr>
                <w:ins w:id="3044" w:author="Author"/>
              </w:rPr>
            </w:pPr>
          </w:p>
        </w:tc>
        <w:tc>
          <w:tcPr>
            <w:tcW w:w="119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0A0AFD6" w14:textId="77777777" w:rsidR="008E7795" w:rsidRPr="00CC669D" w:rsidRDefault="008E7795" w:rsidP="00614471">
            <w:pPr>
              <w:pStyle w:val="tablehead"/>
              <w:rPr>
                <w:ins w:id="3045" w:author="Author"/>
              </w:rPr>
            </w:pPr>
          </w:p>
        </w:tc>
        <w:tc>
          <w:tcPr>
            <w:tcW w:w="443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868E9E" w14:textId="77777777" w:rsidR="008E7795" w:rsidRPr="00CC669D" w:rsidRDefault="008E7795" w:rsidP="00614471">
            <w:pPr>
              <w:pStyle w:val="tablehead"/>
              <w:rPr>
                <w:ins w:id="3046" w:author="Author"/>
              </w:rPr>
            </w:pPr>
            <w:ins w:id="3047" w:author="Author">
              <w:r w:rsidRPr="00CC669D">
                <w:t>Total Number Of Exposures</w:t>
              </w:r>
            </w:ins>
          </w:p>
        </w:tc>
        <w:tc>
          <w:tcPr>
            <w:tcW w:w="4462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1A1020" w14:textId="77777777" w:rsidR="008E7795" w:rsidRPr="00CC669D" w:rsidRDefault="008E7795" w:rsidP="00614471">
            <w:pPr>
              <w:pStyle w:val="tablehead"/>
              <w:rPr>
                <w:ins w:id="3048" w:author="Author"/>
              </w:rPr>
            </w:pPr>
            <w:ins w:id="3049" w:author="Author">
              <w:r w:rsidRPr="00CC669D">
                <w:t>Total Number Of Exposures</w:t>
              </w:r>
            </w:ins>
          </w:p>
        </w:tc>
      </w:tr>
      <w:tr w:rsidR="008E7795" w:rsidRPr="00CC669D" w14:paraId="14421A30" w14:textId="77777777" w:rsidTr="00614471">
        <w:trPr>
          <w:cantSplit/>
          <w:trHeight w:val="190"/>
          <w:ins w:id="3050" w:author="Author"/>
        </w:trPr>
        <w:tc>
          <w:tcPr>
            <w:tcW w:w="200" w:type="dxa"/>
            <w:vMerge/>
          </w:tcPr>
          <w:p w14:paraId="394C27E7" w14:textId="77777777" w:rsidR="008E7795" w:rsidRPr="00CC669D" w:rsidRDefault="008E7795" w:rsidP="00614471">
            <w:pPr>
              <w:pStyle w:val="tablehead"/>
              <w:rPr>
                <w:ins w:id="3051" w:author="Author"/>
              </w:rPr>
            </w:pPr>
          </w:p>
        </w:tc>
        <w:tc>
          <w:tcPr>
            <w:tcW w:w="119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3A24F" w14:textId="77777777" w:rsidR="008E7795" w:rsidRPr="00CC669D" w:rsidRDefault="008E7795" w:rsidP="00614471">
            <w:pPr>
              <w:pStyle w:val="tablehead"/>
              <w:rPr>
                <w:ins w:id="3052" w:author="Author"/>
              </w:rPr>
            </w:pP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67EEC" w14:textId="77777777" w:rsidR="008E7795" w:rsidRPr="00CC669D" w:rsidRDefault="008E7795" w:rsidP="00614471">
            <w:pPr>
              <w:pStyle w:val="tablehead"/>
              <w:rPr>
                <w:ins w:id="3053" w:author="Author"/>
              </w:rPr>
            </w:pPr>
            <w:ins w:id="3054" w:author="Author">
              <w:r w:rsidRPr="00CC669D">
                <w:t>1</w:t>
              </w:r>
            </w:ins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015DB" w14:textId="77777777" w:rsidR="008E7795" w:rsidRPr="00CC669D" w:rsidRDefault="008E7795" w:rsidP="00614471">
            <w:pPr>
              <w:pStyle w:val="tablehead"/>
              <w:rPr>
                <w:ins w:id="3055" w:author="Author"/>
              </w:rPr>
            </w:pPr>
            <w:ins w:id="3056" w:author="Author">
              <w:r w:rsidRPr="00CC669D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3182B" w14:textId="77777777" w:rsidR="008E7795" w:rsidRPr="00CC669D" w:rsidRDefault="008E7795" w:rsidP="00614471">
            <w:pPr>
              <w:pStyle w:val="tablehead"/>
              <w:rPr>
                <w:ins w:id="3057" w:author="Author"/>
              </w:rPr>
            </w:pPr>
            <w:ins w:id="3058" w:author="Author">
              <w:r w:rsidRPr="00CC669D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330DE" w14:textId="77777777" w:rsidR="008E7795" w:rsidRPr="00CC669D" w:rsidRDefault="008E7795" w:rsidP="00614471">
            <w:pPr>
              <w:pStyle w:val="tablehead"/>
              <w:rPr>
                <w:ins w:id="3059" w:author="Author"/>
              </w:rPr>
            </w:pPr>
            <w:ins w:id="3060" w:author="Author">
              <w:r w:rsidRPr="00CC669D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6893F" w14:textId="77777777" w:rsidR="008E7795" w:rsidRPr="00CC669D" w:rsidRDefault="008E7795" w:rsidP="00614471">
            <w:pPr>
              <w:pStyle w:val="tablehead"/>
              <w:rPr>
                <w:ins w:id="3061" w:author="Author"/>
              </w:rPr>
            </w:pPr>
            <w:ins w:id="3062" w:author="Author">
              <w:r w:rsidRPr="00CC669D">
                <w:t>10 – 30</w:t>
              </w:r>
            </w:ins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BEC24" w14:textId="77777777" w:rsidR="008E7795" w:rsidRPr="00CC669D" w:rsidRDefault="008E7795" w:rsidP="00614471">
            <w:pPr>
              <w:pStyle w:val="tablehead"/>
              <w:rPr>
                <w:ins w:id="3063" w:author="Author"/>
              </w:rPr>
            </w:pPr>
            <w:ins w:id="3064" w:author="Author">
              <w:r w:rsidRPr="00CC669D">
                <w:t>&gt; 30</w:t>
              </w:r>
            </w:ins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EC1AC" w14:textId="77777777" w:rsidR="008E7795" w:rsidRPr="00CC669D" w:rsidRDefault="008E7795" w:rsidP="00614471">
            <w:pPr>
              <w:pStyle w:val="tablehead"/>
              <w:rPr>
                <w:ins w:id="3065" w:author="Author"/>
              </w:rPr>
            </w:pPr>
            <w:ins w:id="3066" w:author="Author">
              <w:r w:rsidRPr="00CC669D">
                <w:t>1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8BDD9" w14:textId="77777777" w:rsidR="008E7795" w:rsidRPr="00CC669D" w:rsidRDefault="008E7795" w:rsidP="00614471">
            <w:pPr>
              <w:pStyle w:val="tablehead"/>
              <w:rPr>
                <w:ins w:id="3067" w:author="Author"/>
              </w:rPr>
            </w:pPr>
            <w:ins w:id="3068" w:author="Author">
              <w:r w:rsidRPr="00CC669D">
                <w:t>2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809EB" w14:textId="77777777" w:rsidR="008E7795" w:rsidRPr="00CC669D" w:rsidRDefault="008E7795" w:rsidP="00614471">
            <w:pPr>
              <w:pStyle w:val="tablehead"/>
              <w:rPr>
                <w:ins w:id="3069" w:author="Author"/>
              </w:rPr>
            </w:pPr>
            <w:ins w:id="3070" w:author="Author">
              <w:r w:rsidRPr="00CC669D">
                <w:t>3 – 4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15F48" w14:textId="77777777" w:rsidR="008E7795" w:rsidRPr="00CC669D" w:rsidRDefault="008E7795" w:rsidP="00614471">
            <w:pPr>
              <w:pStyle w:val="tablehead"/>
              <w:rPr>
                <w:ins w:id="3071" w:author="Author"/>
              </w:rPr>
            </w:pPr>
            <w:ins w:id="3072" w:author="Author">
              <w:r w:rsidRPr="00CC669D">
                <w:t>5 – 9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0F7A5" w14:textId="77777777" w:rsidR="008E7795" w:rsidRPr="00CC669D" w:rsidRDefault="008E7795" w:rsidP="00614471">
            <w:pPr>
              <w:pStyle w:val="tablehead"/>
              <w:rPr>
                <w:ins w:id="3073" w:author="Author"/>
              </w:rPr>
            </w:pPr>
            <w:ins w:id="3074" w:author="Author">
              <w:r w:rsidRPr="00CC669D">
                <w:t>10 – 30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9280D" w14:textId="77777777" w:rsidR="008E7795" w:rsidRPr="00CC669D" w:rsidRDefault="008E7795" w:rsidP="00614471">
            <w:pPr>
              <w:pStyle w:val="tablehead"/>
              <w:rPr>
                <w:ins w:id="3075" w:author="Author"/>
              </w:rPr>
            </w:pPr>
            <w:ins w:id="3076" w:author="Author">
              <w:r w:rsidRPr="00CC669D">
                <w:t>&gt; 30</w:t>
              </w:r>
            </w:ins>
          </w:p>
        </w:tc>
      </w:tr>
      <w:tr w:rsidR="008E7795" w:rsidRPr="00CC669D" w14:paraId="34CE7912" w14:textId="77777777" w:rsidTr="00614471">
        <w:trPr>
          <w:cantSplit/>
          <w:trHeight w:val="190"/>
          <w:ins w:id="3077" w:author="Author"/>
        </w:trPr>
        <w:tc>
          <w:tcPr>
            <w:tcW w:w="200" w:type="dxa"/>
          </w:tcPr>
          <w:p w14:paraId="46F352BF" w14:textId="77777777" w:rsidR="008E7795" w:rsidRPr="00CC669D" w:rsidRDefault="008E7795" w:rsidP="00614471">
            <w:pPr>
              <w:pStyle w:val="tabletext11"/>
              <w:rPr>
                <w:ins w:id="30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BA52DD" w14:textId="77777777" w:rsidR="008E7795" w:rsidRPr="00CC669D" w:rsidRDefault="008E7795" w:rsidP="00614471">
            <w:pPr>
              <w:pStyle w:val="tabletext11"/>
              <w:jc w:val="right"/>
              <w:rPr>
                <w:ins w:id="3079" w:author="Author"/>
              </w:rPr>
            </w:pPr>
            <w:ins w:id="3080" w:author="Author">
              <w:r w:rsidRPr="00CC669D">
                <w:t>$</w:t>
              </w:r>
            </w:ins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09E6C4" w14:textId="77777777" w:rsidR="008E7795" w:rsidRPr="00CC669D" w:rsidRDefault="008E7795" w:rsidP="00614471">
            <w:pPr>
              <w:pStyle w:val="tabletext11"/>
              <w:jc w:val="right"/>
              <w:rPr>
                <w:ins w:id="3081" w:author="Author"/>
              </w:rPr>
            </w:pPr>
            <w:ins w:id="3082" w:author="Author">
              <w:r w:rsidRPr="00CC669D">
                <w:t>25/50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E6B80E" w14:textId="77777777" w:rsidR="008E7795" w:rsidRPr="00CC669D" w:rsidRDefault="008E7795" w:rsidP="00614471">
            <w:pPr>
              <w:pStyle w:val="tabletext11"/>
              <w:jc w:val="right"/>
              <w:rPr>
                <w:ins w:id="3083" w:author="Author"/>
              </w:rPr>
            </w:pPr>
            <w:ins w:id="3084" w:author="Author">
              <w:r w:rsidRPr="00CC669D">
                <w:t>$</w:t>
              </w:r>
            </w:ins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2FDC89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3085" w:author="Author"/>
              </w:rPr>
            </w:pPr>
            <w:ins w:id="3086" w:author="Author">
              <w:r w:rsidRPr="00CC669D">
                <w:rPr>
                  <w:rFonts w:cs="Arial"/>
                  <w:color w:val="000000"/>
                  <w:szCs w:val="18"/>
                </w:rPr>
                <w:t>3.59</w:t>
              </w:r>
            </w:ins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52C3961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087" w:author="Author"/>
              </w:rPr>
            </w:pPr>
            <w:ins w:id="3088" w:author="Author">
              <w:r w:rsidRPr="00CC669D">
                <w:rPr>
                  <w:rFonts w:cs="Arial"/>
                  <w:color w:val="000000"/>
                  <w:szCs w:val="18"/>
                </w:rPr>
                <w:t>4.56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CA20E43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089" w:author="Author"/>
              </w:rPr>
            </w:pPr>
            <w:ins w:id="3090" w:author="Author">
              <w:r w:rsidRPr="00CC669D">
                <w:rPr>
                  <w:rFonts w:cs="Arial"/>
                  <w:color w:val="000000"/>
                  <w:szCs w:val="18"/>
                </w:rPr>
                <w:t>5.43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009F9E1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091" w:author="Author"/>
              </w:rPr>
            </w:pPr>
            <w:ins w:id="3092" w:author="Author">
              <w:r w:rsidRPr="00CC669D">
                <w:rPr>
                  <w:rFonts w:cs="Arial"/>
                  <w:color w:val="000000"/>
                  <w:szCs w:val="18"/>
                </w:rPr>
                <w:t>6.41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9C408E7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093" w:author="Author"/>
              </w:rPr>
            </w:pPr>
            <w:ins w:id="3094" w:author="Author">
              <w:r w:rsidRPr="00CC669D">
                <w:rPr>
                  <w:rFonts w:cs="Arial"/>
                  <w:color w:val="000000"/>
                  <w:szCs w:val="18"/>
                </w:rPr>
                <w:t>7.90</w:t>
              </w:r>
            </w:ins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096496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095" w:author="Author"/>
              </w:rPr>
            </w:pPr>
            <w:ins w:id="3096" w:author="Author">
              <w:r w:rsidRPr="00CC669D">
                <w:rPr>
                  <w:rFonts w:cs="Arial"/>
                  <w:color w:val="000000"/>
                  <w:szCs w:val="18"/>
                </w:rPr>
                <w:t>8.70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8BCDB1" w14:textId="77777777" w:rsidR="008E7795" w:rsidRPr="00CC669D" w:rsidRDefault="008E7795" w:rsidP="00614471">
            <w:pPr>
              <w:pStyle w:val="tabletext11"/>
              <w:jc w:val="right"/>
              <w:rPr>
                <w:ins w:id="3097" w:author="Author"/>
              </w:rPr>
            </w:pPr>
            <w:ins w:id="3098" w:author="Author">
              <w:r w:rsidRPr="00CC669D">
                <w:t>$</w:t>
              </w:r>
            </w:ins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5EB2C8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099" w:author="Author"/>
              </w:rPr>
            </w:pPr>
            <w:ins w:id="3100" w:author="Author">
              <w:r w:rsidRPr="00CC669D">
                <w:rPr>
                  <w:rFonts w:cs="Arial"/>
                  <w:color w:val="000000"/>
                  <w:szCs w:val="18"/>
                </w:rPr>
                <w:t>2.65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1FD4DF7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01" w:author="Author"/>
              </w:rPr>
            </w:pPr>
            <w:ins w:id="3102" w:author="Author">
              <w:r w:rsidRPr="00CC669D">
                <w:rPr>
                  <w:rFonts w:cs="Arial"/>
                  <w:color w:val="000000"/>
                  <w:szCs w:val="18"/>
                </w:rPr>
                <w:t>3.35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DA4E19F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03" w:author="Author"/>
              </w:rPr>
            </w:pPr>
            <w:ins w:id="3104" w:author="Author">
              <w:r w:rsidRPr="00CC669D">
                <w:rPr>
                  <w:rFonts w:cs="Arial"/>
                  <w:color w:val="000000"/>
                  <w:szCs w:val="18"/>
                </w:rPr>
                <w:t>3.99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9706DAC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05" w:author="Author"/>
              </w:rPr>
            </w:pPr>
            <w:ins w:id="3106" w:author="Author">
              <w:r w:rsidRPr="00CC669D">
                <w:rPr>
                  <w:rFonts w:cs="Arial"/>
                  <w:color w:val="000000"/>
                  <w:szCs w:val="18"/>
                </w:rPr>
                <w:t>4.72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2C4250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07" w:author="Author"/>
              </w:rPr>
            </w:pPr>
            <w:ins w:id="3108" w:author="Author">
              <w:r w:rsidRPr="00CC669D">
                <w:rPr>
                  <w:rFonts w:cs="Arial"/>
                  <w:color w:val="000000"/>
                  <w:szCs w:val="18"/>
                </w:rPr>
                <w:t>5.80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F8E74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09" w:author="Author"/>
              </w:rPr>
            </w:pPr>
            <w:ins w:id="3110" w:author="Author">
              <w:r w:rsidRPr="00CC669D">
                <w:rPr>
                  <w:rFonts w:cs="Arial"/>
                  <w:color w:val="000000"/>
                  <w:szCs w:val="18"/>
                </w:rPr>
                <w:t>6.39</w:t>
              </w:r>
            </w:ins>
          </w:p>
        </w:tc>
      </w:tr>
      <w:tr w:rsidR="008E7795" w:rsidRPr="00CC669D" w14:paraId="28DECF4C" w14:textId="77777777" w:rsidTr="00614471">
        <w:trPr>
          <w:cantSplit/>
          <w:trHeight w:val="190"/>
          <w:ins w:id="3111" w:author="Author"/>
        </w:trPr>
        <w:tc>
          <w:tcPr>
            <w:tcW w:w="200" w:type="dxa"/>
          </w:tcPr>
          <w:p w14:paraId="70078A4B" w14:textId="77777777" w:rsidR="008E7795" w:rsidRPr="00CC669D" w:rsidRDefault="008E7795" w:rsidP="00614471">
            <w:pPr>
              <w:pStyle w:val="tabletext11"/>
              <w:rPr>
                <w:ins w:id="31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514885" w14:textId="77777777" w:rsidR="008E7795" w:rsidRPr="00CC669D" w:rsidRDefault="008E7795" w:rsidP="00614471">
            <w:pPr>
              <w:pStyle w:val="tabletext11"/>
              <w:jc w:val="right"/>
              <w:rPr>
                <w:ins w:id="3113" w:author="Author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57F81A" w14:textId="77777777" w:rsidR="008E7795" w:rsidRPr="00CC669D" w:rsidRDefault="008E7795" w:rsidP="00614471">
            <w:pPr>
              <w:pStyle w:val="tabletext11"/>
              <w:jc w:val="right"/>
              <w:rPr>
                <w:ins w:id="3114" w:author="Author"/>
              </w:rPr>
            </w:pPr>
            <w:ins w:id="3115" w:author="Author">
              <w:r w:rsidRPr="00CC669D">
                <w:t>50/100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D5B292" w14:textId="77777777" w:rsidR="008E7795" w:rsidRPr="00CC669D" w:rsidRDefault="008E7795" w:rsidP="00614471">
            <w:pPr>
              <w:pStyle w:val="tabletext11"/>
              <w:jc w:val="right"/>
              <w:rPr>
                <w:ins w:id="3116" w:author="Author"/>
              </w:rPr>
            </w:pPr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305C90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3117" w:author="Author"/>
              </w:rPr>
            </w:pPr>
            <w:ins w:id="3118" w:author="Author">
              <w:r w:rsidRPr="00CC669D">
                <w:rPr>
                  <w:rFonts w:cs="Arial"/>
                  <w:color w:val="000000"/>
                  <w:szCs w:val="18"/>
                </w:rPr>
                <w:t>4.56</w:t>
              </w:r>
            </w:ins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5BCBC4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19" w:author="Author"/>
              </w:rPr>
            </w:pPr>
            <w:ins w:id="3120" w:author="Author">
              <w:r w:rsidRPr="00CC669D">
                <w:rPr>
                  <w:rFonts w:cs="Arial"/>
                  <w:color w:val="000000"/>
                  <w:szCs w:val="18"/>
                </w:rPr>
                <w:t>5.50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A4F4AB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21" w:author="Author"/>
              </w:rPr>
            </w:pPr>
            <w:ins w:id="3122" w:author="Author">
              <w:r w:rsidRPr="00CC669D">
                <w:rPr>
                  <w:rFonts w:cs="Arial"/>
                  <w:color w:val="000000"/>
                  <w:szCs w:val="18"/>
                </w:rPr>
                <w:t>6.41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84B357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23" w:author="Author"/>
              </w:rPr>
            </w:pPr>
            <w:ins w:id="3124" w:author="Author">
              <w:r w:rsidRPr="00CC669D">
                <w:rPr>
                  <w:rFonts w:cs="Arial"/>
                  <w:color w:val="000000"/>
                  <w:szCs w:val="18"/>
                </w:rPr>
                <w:t>7.49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4FCF82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25" w:author="Author"/>
              </w:rPr>
            </w:pPr>
            <w:ins w:id="3126" w:author="Author">
              <w:r w:rsidRPr="00CC669D">
                <w:rPr>
                  <w:rFonts w:cs="Arial"/>
                  <w:color w:val="000000"/>
                  <w:szCs w:val="18"/>
                </w:rPr>
                <w:t>8.70</w:t>
              </w:r>
            </w:ins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D8728F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27" w:author="Author"/>
              </w:rPr>
            </w:pPr>
            <w:ins w:id="3128" w:author="Author">
              <w:r w:rsidRPr="00CC669D">
                <w:rPr>
                  <w:rFonts w:cs="Arial"/>
                  <w:color w:val="000000"/>
                  <w:szCs w:val="18"/>
                </w:rPr>
                <w:t>9.36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AFCAF7" w14:textId="77777777" w:rsidR="008E7795" w:rsidRPr="00CC669D" w:rsidRDefault="008E7795" w:rsidP="00614471">
            <w:pPr>
              <w:pStyle w:val="tabletext11"/>
              <w:jc w:val="right"/>
              <w:rPr>
                <w:ins w:id="3129" w:author="Author"/>
              </w:rPr>
            </w:pPr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0A38A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30" w:author="Author"/>
              </w:rPr>
            </w:pPr>
            <w:ins w:id="3131" w:author="Author">
              <w:r w:rsidRPr="00CC669D">
                <w:rPr>
                  <w:rFonts w:cs="Arial"/>
                  <w:color w:val="000000"/>
                  <w:szCs w:val="18"/>
                </w:rPr>
                <w:t>3.35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C2D219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32" w:author="Author"/>
              </w:rPr>
            </w:pPr>
            <w:ins w:id="3133" w:author="Author">
              <w:r w:rsidRPr="00CC669D">
                <w:rPr>
                  <w:rFonts w:cs="Arial"/>
                  <w:color w:val="000000"/>
                  <w:szCs w:val="18"/>
                </w:rPr>
                <w:t>4.04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6F3292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34" w:author="Author"/>
              </w:rPr>
            </w:pPr>
            <w:ins w:id="3135" w:author="Author">
              <w:r w:rsidRPr="00CC669D">
                <w:rPr>
                  <w:rFonts w:cs="Arial"/>
                  <w:color w:val="000000"/>
                  <w:szCs w:val="18"/>
                </w:rPr>
                <w:t>4.72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F3B6CC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36" w:author="Author"/>
              </w:rPr>
            </w:pPr>
            <w:ins w:id="3137" w:author="Author">
              <w:r w:rsidRPr="00CC669D">
                <w:rPr>
                  <w:rFonts w:cs="Arial"/>
                  <w:color w:val="000000"/>
                  <w:szCs w:val="18"/>
                </w:rPr>
                <w:t>5.50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EB88CF2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38" w:author="Author"/>
              </w:rPr>
            </w:pPr>
            <w:ins w:id="3139" w:author="Author">
              <w:r w:rsidRPr="00CC669D">
                <w:rPr>
                  <w:rFonts w:cs="Arial"/>
                  <w:color w:val="000000"/>
                  <w:szCs w:val="18"/>
                </w:rPr>
                <w:t>6.39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03FBC6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40" w:author="Author"/>
              </w:rPr>
            </w:pPr>
            <w:ins w:id="3141" w:author="Author">
              <w:r w:rsidRPr="00CC669D">
                <w:rPr>
                  <w:rFonts w:cs="Arial"/>
                  <w:color w:val="000000"/>
                  <w:szCs w:val="18"/>
                </w:rPr>
                <w:t>6.88</w:t>
              </w:r>
            </w:ins>
          </w:p>
        </w:tc>
      </w:tr>
      <w:tr w:rsidR="008E7795" w:rsidRPr="00CC669D" w14:paraId="51E1901F" w14:textId="77777777" w:rsidTr="00614471">
        <w:trPr>
          <w:cantSplit/>
          <w:trHeight w:val="190"/>
          <w:ins w:id="3142" w:author="Author"/>
        </w:trPr>
        <w:tc>
          <w:tcPr>
            <w:tcW w:w="200" w:type="dxa"/>
          </w:tcPr>
          <w:p w14:paraId="06C34D89" w14:textId="77777777" w:rsidR="008E7795" w:rsidRPr="00CC669D" w:rsidRDefault="008E7795" w:rsidP="00614471">
            <w:pPr>
              <w:pStyle w:val="tabletext11"/>
              <w:rPr>
                <w:ins w:id="31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8239B8" w14:textId="77777777" w:rsidR="008E7795" w:rsidRPr="00CC669D" w:rsidRDefault="008E7795" w:rsidP="00614471">
            <w:pPr>
              <w:pStyle w:val="tabletext11"/>
              <w:jc w:val="right"/>
              <w:rPr>
                <w:ins w:id="3144" w:author="Author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ECFD1E" w14:textId="77777777" w:rsidR="008E7795" w:rsidRPr="00CC669D" w:rsidRDefault="008E7795" w:rsidP="00614471">
            <w:pPr>
              <w:pStyle w:val="tabletext11"/>
              <w:jc w:val="right"/>
              <w:rPr>
                <w:ins w:id="3145" w:author="Author"/>
              </w:rPr>
            </w:pPr>
            <w:ins w:id="3146" w:author="Author">
              <w:r w:rsidRPr="00CC669D">
                <w:t>100/300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B7475C" w14:textId="77777777" w:rsidR="008E7795" w:rsidRPr="00CC669D" w:rsidRDefault="008E7795" w:rsidP="00614471">
            <w:pPr>
              <w:pStyle w:val="tabletext11"/>
              <w:jc w:val="right"/>
              <w:rPr>
                <w:ins w:id="3147" w:author="Author"/>
              </w:rPr>
            </w:pPr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3957A2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3148" w:author="Author"/>
              </w:rPr>
            </w:pPr>
            <w:ins w:id="3149" w:author="Author">
              <w:r w:rsidRPr="00CC669D">
                <w:rPr>
                  <w:rFonts w:cs="Arial"/>
                  <w:color w:val="000000"/>
                  <w:szCs w:val="18"/>
                </w:rPr>
                <w:t>5.64</w:t>
              </w:r>
            </w:ins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DE3B911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50" w:author="Author"/>
              </w:rPr>
            </w:pPr>
            <w:ins w:id="3151" w:author="Author">
              <w:r w:rsidRPr="00CC669D">
                <w:rPr>
                  <w:rFonts w:cs="Arial"/>
                  <w:color w:val="000000"/>
                  <w:szCs w:val="18"/>
                </w:rPr>
                <w:t>6.76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3FAB80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52" w:author="Author"/>
              </w:rPr>
            </w:pPr>
            <w:ins w:id="3153" w:author="Author">
              <w:r w:rsidRPr="00CC669D">
                <w:rPr>
                  <w:rFonts w:cs="Arial"/>
                  <w:color w:val="000000"/>
                  <w:szCs w:val="18"/>
                </w:rPr>
                <w:t>7.62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A31DC0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54" w:author="Author"/>
              </w:rPr>
            </w:pPr>
            <w:ins w:id="3155" w:author="Author">
              <w:r w:rsidRPr="00CC669D">
                <w:rPr>
                  <w:rFonts w:cs="Arial"/>
                  <w:color w:val="000000"/>
                  <w:szCs w:val="18"/>
                </w:rPr>
                <w:t>8.36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B916D5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56" w:author="Author"/>
              </w:rPr>
            </w:pPr>
            <w:ins w:id="3157" w:author="Author">
              <w:r w:rsidRPr="00CC669D">
                <w:rPr>
                  <w:rFonts w:cs="Arial"/>
                  <w:color w:val="000000"/>
                  <w:szCs w:val="18"/>
                </w:rPr>
                <w:t>9.43</w:t>
              </w:r>
            </w:ins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4ADB92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58" w:author="Author"/>
              </w:rPr>
            </w:pPr>
            <w:ins w:id="3159" w:author="Author">
              <w:r w:rsidRPr="00CC669D">
                <w:rPr>
                  <w:rFonts w:cs="Arial"/>
                  <w:color w:val="000000"/>
                  <w:szCs w:val="18"/>
                </w:rPr>
                <w:t>9.91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A5DE58" w14:textId="77777777" w:rsidR="008E7795" w:rsidRPr="00CC669D" w:rsidRDefault="008E7795" w:rsidP="00614471">
            <w:pPr>
              <w:pStyle w:val="tabletext11"/>
              <w:jc w:val="right"/>
              <w:rPr>
                <w:ins w:id="3160" w:author="Author"/>
              </w:rPr>
            </w:pPr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4FBE7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61" w:author="Author"/>
              </w:rPr>
            </w:pPr>
            <w:ins w:id="3162" w:author="Author">
              <w:r w:rsidRPr="00CC669D">
                <w:rPr>
                  <w:rFonts w:cs="Arial"/>
                  <w:color w:val="000000"/>
                  <w:szCs w:val="18"/>
                </w:rPr>
                <w:t>4.15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B4BD086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63" w:author="Author"/>
              </w:rPr>
            </w:pPr>
            <w:ins w:id="3164" w:author="Author">
              <w:r w:rsidRPr="00CC669D">
                <w:rPr>
                  <w:rFonts w:cs="Arial"/>
                  <w:color w:val="000000"/>
                  <w:szCs w:val="18"/>
                </w:rPr>
                <w:t>4.97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8B7BF9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65" w:author="Author"/>
              </w:rPr>
            </w:pPr>
            <w:ins w:id="3166" w:author="Author">
              <w:r w:rsidRPr="00CC669D">
                <w:rPr>
                  <w:rFonts w:cs="Arial"/>
                  <w:color w:val="000000"/>
                  <w:szCs w:val="18"/>
                </w:rPr>
                <w:t>5.60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01FCA64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67" w:author="Author"/>
              </w:rPr>
            </w:pPr>
            <w:ins w:id="3168" w:author="Author">
              <w:r w:rsidRPr="00CC669D">
                <w:rPr>
                  <w:rFonts w:cs="Arial"/>
                  <w:color w:val="000000"/>
                  <w:szCs w:val="18"/>
                </w:rPr>
                <w:t>6.15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EA40404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69" w:author="Author"/>
              </w:rPr>
            </w:pPr>
            <w:ins w:id="3170" w:author="Author">
              <w:r w:rsidRPr="00CC669D">
                <w:rPr>
                  <w:rFonts w:cs="Arial"/>
                  <w:color w:val="000000"/>
                  <w:szCs w:val="18"/>
                </w:rPr>
                <w:t>6.93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3AF54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71" w:author="Author"/>
              </w:rPr>
            </w:pPr>
            <w:ins w:id="3172" w:author="Author">
              <w:r w:rsidRPr="00CC669D">
                <w:rPr>
                  <w:rFonts w:cs="Arial"/>
                  <w:color w:val="000000"/>
                  <w:szCs w:val="18"/>
                </w:rPr>
                <w:t>7.28</w:t>
              </w:r>
            </w:ins>
          </w:p>
        </w:tc>
      </w:tr>
      <w:tr w:rsidR="008E7795" w:rsidRPr="00CC669D" w14:paraId="3F1B252F" w14:textId="77777777" w:rsidTr="00614471">
        <w:trPr>
          <w:cantSplit/>
          <w:trHeight w:val="190"/>
          <w:ins w:id="3173" w:author="Author"/>
        </w:trPr>
        <w:tc>
          <w:tcPr>
            <w:tcW w:w="200" w:type="dxa"/>
          </w:tcPr>
          <w:p w14:paraId="5562C67C" w14:textId="77777777" w:rsidR="008E7795" w:rsidRPr="00CC669D" w:rsidRDefault="008E7795" w:rsidP="00614471">
            <w:pPr>
              <w:pStyle w:val="tabletext11"/>
              <w:rPr>
                <w:ins w:id="31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6558FD" w14:textId="77777777" w:rsidR="008E7795" w:rsidRPr="00CC669D" w:rsidRDefault="008E7795" w:rsidP="00614471">
            <w:pPr>
              <w:pStyle w:val="tabletext11"/>
              <w:jc w:val="right"/>
              <w:rPr>
                <w:ins w:id="3175" w:author="Author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13C8DC" w14:textId="77777777" w:rsidR="008E7795" w:rsidRPr="00CC669D" w:rsidRDefault="008E7795" w:rsidP="00614471">
            <w:pPr>
              <w:pStyle w:val="tabletext11"/>
              <w:jc w:val="right"/>
              <w:rPr>
                <w:ins w:id="3176" w:author="Author"/>
              </w:rPr>
            </w:pPr>
            <w:ins w:id="3177" w:author="Author">
              <w:r w:rsidRPr="00CC669D">
                <w:t>250/500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0D8FCB" w14:textId="77777777" w:rsidR="008E7795" w:rsidRPr="00CC669D" w:rsidRDefault="008E7795" w:rsidP="00614471">
            <w:pPr>
              <w:pStyle w:val="tabletext11"/>
              <w:jc w:val="right"/>
              <w:rPr>
                <w:ins w:id="3178" w:author="Author"/>
              </w:rPr>
            </w:pPr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52197D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3179" w:author="Author"/>
              </w:rPr>
            </w:pPr>
            <w:ins w:id="3180" w:author="Author">
              <w:r w:rsidRPr="00CC669D">
                <w:rPr>
                  <w:rFonts w:cs="Arial"/>
                  <w:color w:val="000000"/>
                  <w:szCs w:val="18"/>
                </w:rPr>
                <w:t>6.96</w:t>
              </w:r>
            </w:ins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A8B9D5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81" w:author="Author"/>
              </w:rPr>
            </w:pPr>
            <w:ins w:id="3182" w:author="Author">
              <w:r w:rsidRPr="00CC669D">
                <w:rPr>
                  <w:rFonts w:cs="Arial"/>
                  <w:color w:val="000000"/>
                  <w:szCs w:val="18"/>
                </w:rPr>
                <w:t>7.90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0EE1019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83" w:author="Author"/>
              </w:rPr>
            </w:pPr>
            <w:ins w:id="3184" w:author="Author">
              <w:r w:rsidRPr="00CC669D">
                <w:rPr>
                  <w:rFonts w:cs="Arial"/>
                  <w:color w:val="000000"/>
                  <w:szCs w:val="18"/>
                </w:rPr>
                <w:t>8.59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7EC6240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85" w:author="Author"/>
              </w:rPr>
            </w:pPr>
            <w:ins w:id="3186" w:author="Author">
              <w:r w:rsidRPr="00CC669D">
                <w:rPr>
                  <w:rFonts w:cs="Arial"/>
                  <w:color w:val="000000"/>
                  <w:szCs w:val="18"/>
                </w:rPr>
                <w:t>9.25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28222EB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87" w:author="Author"/>
              </w:rPr>
            </w:pPr>
            <w:ins w:id="3188" w:author="Author">
              <w:r w:rsidRPr="00CC669D">
                <w:rPr>
                  <w:rFonts w:cs="Arial"/>
                  <w:color w:val="000000"/>
                  <w:szCs w:val="18"/>
                </w:rPr>
                <w:t>10.01</w:t>
              </w:r>
            </w:ins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8259E6" w14:textId="77777777" w:rsidR="008E7795" w:rsidRPr="00CC669D" w:rsidRDefault="008E7795" w:rsidP="00614471">
            <w:pPr>
              <w:pStyle w:val="tabletext11"/>
              <w:jc w:val="center"/>
              <w:rPr>
                <w:ins w:id="3189" w:author="Author"/>
                <w:b/>
              </w:rPr>
            </w:pPr>
            <w:ins w:id="3190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BFC62A" w14:textId="77777777" w:rsidR="008E7795" w:rsidRPr="00CC669D" w:rsidRDefault="008E7795" w:rsidP="00614471">
            <w:pPr>
              <w:pStyle w:val="tabletext11"/>
              <w:jc w:val="right"/>
              <w:rPr>
                <w:ins w:id="3191" w:author="Author"/>
              </w:rPr>
            </w:pPr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220B9A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92" w:author="Author"/>
              </w:rPr>
            </w:pPr>
            <w:ins w:id="3193" w:author="Author">
              <w:r w:rsidRPr="00CC669D">
                <w:rPr>
                  <w:rFonts w:cs="Arial"/>
                  <w:color w:val="000000"/>
                  <w:szCs w:val="18"/>
                </w:rPr>
                <w:t>5.13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12404AF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94" w:author="Author"/>
              </w:rPr>
            </w:pPr>
            <w:ins w:id="3195" w:author="Author">
              <w:r w:rsidRPr="00CC669D">
                <w:rPr>
                  <w:rFonts w:cs="Arial"/>
                  <w:color w:val="000000"/>
                  <w:szCs w:val="18"/>
                </w:rPr>
                <w:t>5.80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D4A397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96" w:author="Author"/>
              </w:rPr>
            </w:pPr>
            <w:ins w:id="3197" w:author="Author">
              <w:r w:rsidRPr="00CC669D">
                <w:rPr>
                  <w:rFonts w:cs="Arial"/>
                  <w:color w:val="000000"/>
                  <w:szCs w:val="18"/>
                </w:rPr>
                <w:t>6.33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1948EA1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198" w:author="Author"/>
              </w:rPr>
            </w:pPr>
            <w:ins w:id="3199" w:author="Author">
              <w:r w:rsidRPr="00CC669D">
                <w:rPr>
                  <w:rFonts w:cs="Arial"/>
                  <w:color w:val="000000"/>
                  <w:szCs w:val="18"/>
                </w:rPr>
                <w:t>6.80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B3087D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200" w:author="Author"/>
              </w:rPr>
            </w:pPr>
            <w:ins w:id="3201" w:author="Author">
              <w:r w:rsidRPr="00CC669D">
                <w:rPr>
                  <w:rFonts w:cs="Arial"/>
                  <w:color w:val="000000"/>
                  <w:szCs w:val="18"/>
                </w:rPr>
                <w:t>7.37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8E6CC" w14:textId="77777777" w:rsidR="008E7795" w:rsidRPr="00CC669D" w:rsidRDefault="008E7795" w:rsidP="00614471">
            <w:pPr>
              <w:pStyle w:val="tabletext11"/>
              <w:jc w:val="center"/>
              <w:rPr>
                <w:ins w:id="3202" w:author="Author"/>
              </w:rPr>
            </w:pPr>
            <w:ins w:id="3203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551DA345" w14:textId="77777777" w:rsidTr="00614471">
        <w:trPr>
          <w:cantSplit/>
          <w:trHeight w:val="190"/>
          <w:ins w:id="3204" w:author="Author"/>
        </w:trPr>
        <w:tc>
          <w:tcPr>
            <w:tcW w:w="200" w:type="dxa"/>
          </w:tcPr>
          <w:p w14:paraId="0F6E4655" w14:textId="77777777" w:rsidR="008E7795" w:rsidRPr="00CC669D" w:rsidRDefault="008E7795" w:rsidP="00614471">
            <w:pPr>
              <w:pStyle w:val="tabletext11"/>
              <w:rPr>
                <w:ins w:id="32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8CDE95" w14:textId="77777777" w:rsidR="008E7795" w:rsidRPr="00CC669D" w:rsidRDefault="008E7795" w:rsidP="00614471">
            <w:pPr>
              <w:pStyle w:val="tabletext11"/>
              <w:jc w:val="right"/>
              <w:rPr>
                <w:ins w:id="3206" w:author="Author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43BA57" w14:textId="77777777" w:rsidR="008E7795" w:rsidRPr="00CC669D" w:rsidRDefault="008E7795" w:rsidP="00614471">
            <w:pPr>
              <w:pStyle w:val="tabletext11"/>
              <w:jc w:val="right"/>
              <w:rPr>
                <w:ins w:id="3207" w:author="Author"/>
              </w:rPr>
            </w:pPr>
            <w:ins w:id="3208" w:author="Author">
              <w:r w:rsidRPr="00CC669D">
                <w:t>500/1,000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508EFE" w14:textId="77777777" w:rsidR="008E7795" w:rsidRPr="00CC669D" w:rsidRDefault="008E7795" w:rsidP="00614471">
            <w:pPr>
              <w:pStyle w:val="tabletext11"/>
              <w:jc w:val="right"/>
              <w:rPr>
                <w:ins w:id="3209" w:author="Author"/>
              </w:rPr>
            </w:pPr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8A9BFC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3210" w:author="Author"/>
              </w:rPr>
            </w:pPr>
            <w:ins w:id="3211" w:author="Author">
              <w:r w:rsidRPr="00CC669D">
                <w:rPr>
                  <w:rFonts w:cs="Arial"/>
                  <w:color w:val="000000"/>
                  <w:szCs w:val="18"/>
                </w:rPr>
                <w:t>7.90</w:t>
              </w:r>
            </w:ins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98EFA2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212" w:author="Author"/>
              </w:rPr>
            </w:pPr>
            <w:ins w:id="3213" w:author="Author">
              <w:r w:rsidRPr="00CC669D">
                <w:rPr>
                  <w:rFonts w:cs="Arial"/>
                  <w:color w:val="000000"/>
                  <w:szCs w:val="18"/>
                </w:rPr>
                <w:t>8.70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204BD7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214" w:author="Author"/>
              </w:rPr>
            </w:pPr>
            <w:ins w:id="3215" w:author="Author">
              <w:r w:rsidRPr="00CC669D">
                <w:rPr>
                  <w:rFonts w:cs="Arial"/>
                  <w:color w:val="000000"/>
                  <w:szCs w:val="18"/>
                </w:rPr>
                <w:t>9.25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B0A597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216" w:author="Author"/>
              </w:rPr>
            </w:pPr>
            <w:ins w:id="3217" w:author="Author">
              <w:r w:rsidRPr="00CC669D">
                <w:rPr>
                  <w:rFonts w:cs="Arial"/>
                  <w:color w:val="000000"/>
                  <w:szCs w:val="18"/>
                </w:rPr>
                <w:t>9.81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17D6EB" w14:textId="77777777" w:rsidR="008E7795" w:rsidRPr="00CC669D" w:rsidRDefault="008E7795" w:rsidP="00614471">
            <w:pPr>
              <w:pStyle w:val="tabletext11"/>
              <w:jc w:val="center"/>
              <w:rPr>
                <w:ins w:id="3218" w:author="Author"/>
                <w:b/>
              </w:rPr>
            </w:pPr>
            <w:ins w:id="3219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9CCC49" w14:textId="77777777" w:rsidR="008E7795" w:rsidRPr="00CC669D" w:rsidRDefault="008E7795" w:rsidP="00614471">
            <w:pPr>
              <w:pStyle w:val="tabletext11"/>
              <w:jc w:val="center"/>
              <w:rPr>
                <w:ins w:id="3220" w:author="Author"/>
                <w:b/>
              </w:rPr>
            </w:pPr>
            <w:ins w:id="3221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560156" w14:textId="77777777" w:rsidR="008E7795" w:rsidRPr="00CC669D" w:rsidRDefault="008E7795" w:rsidP="00614471">
            <w:pPr>
              <w:pStyle w:val="tabletext11"/>
              <w:jc w:val="right"/>
              <w:rPr>
                <w:ins w:id="3222" w:author="Author"/>
              </w:rPr>
            </w:pPr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7DFA8A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223" w:author="Author"/>
              </w:rPr>
            </w:pPr>
            <w:ins w:id="3224" w:author="Author">
              <w:r w:rsidRPr="00CC669D">
                <w:rPr>
                  <w:rFonts w:cs="Arial"/>
                  <w:color w:val="000000"/>
                  <w:szCs w:val="18"/>
                </w:rPr>
                <w:t>5.80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013FBF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225" w:author="Author"/>
              </w:rPr>
            </w:pPr>
            <w:ins w:id="3226" w:author="Author">
              <w:r w:rsidRPr="00CC669D">
                <w:rPr>
                  <w:rFonts w:cs="Arial"/>
                  <w:color w:val="000000"/>
                  <w:szCs w:val="18"/>
                </w:rPr>
                <w:t>6.39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F76465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227" w:author="Author"/>
              </w:rPr>
            </w:pPr>
            <w:ins w:id="3228" w:author="Author">
              <w:r w:rsidRPr="00CC669D">
                <w:rPr>
                  <w:rFonts w:cs="Arial"/>
                  <w:color w:val="000000"/>
                  <w:szCs w:val="18"/>
                </w:rPr>
                <w:t>6.80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3D340A6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229" w:author="Author"/>
              </w:rPr>
            </w:pPr>
            <w:ins w:id="3230" w:author="Author">
              <w:r w:rsidRPr="00CC669D">
                <w:rPr>
                  <w:rFonts w:cs="Arial"/>
                  <w:color w:val="000000"/>
                  <w:szCs w:val="18"/>
                </w:rPr>
                <w:t>7.20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63DE7F" w14:textId="77777777" w:rsidR="008E7795" w:rsidRPr="00CC669D" w:rsidRDefault="008E7795" w:rsidP="00614471">
            <w:pPr>
              <w:pStyle w:val="tabletext11"/>
              <w:jc w:val="center"/>
              <w:rPr>
                <w:ins w:id="3231" w:author="Author"/>
              </w:rPr>
            </w:pPr>
            <w:ins w:id="3232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B7ED5" w14:textId="77777777" w:rsidR="008E7795" w:rsidRPr="00CC669D" w:rsidRDefault="008E7795" w:rsidP="00614471">
            <w:pPr>
              <w:pStyle w:val="tabletext11"/>
              <w:jc w:val="center"/>
              <w:rPr>
                <w:ins w:id="3233" w:author="Author"/>
              </w:rPr>
            </w:pPr>
            <w:ins w:id="3234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132A4C9C" w14:textId="77777777" w:rsidTr="00614471">
        <w:trPr>
          <w:cantSplit/>
          <w:trHeight w:val="190"/>
          <w:ins w:id="3235" w:author="Author"/>
        </w:trPr>
        <w:tc>
          <w:tcPr>
            <w:tcW w:w="200" w:type="dxa"/>
          </w:tcPr>
          <w:p w14:paraId="6D0D6B80" w14:textId="77777777" w:rsidR="008E7795" w:rsidRPr="00CC669D" w:rsidRDefault="008E7795" w:rsidP="00614471">
            <w:pPr>
              <w:pStyle w:val="tabletext11"/>
              <w:rPr>
                <w:ins w:id="3236" w:author="Author"/>
              </w:rPr>
            </w:pP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E1FABF" w14:textId="77777777" w:rsidR="008E7795" w:rsidRPr="00CC669D" w:rsidRDefault="008E7795" w:rsidP="00614471">
            <w:pPr>
              <w:pStyle w:val="tabletext11"/>
              <w:jc w:val="right"/>
              <w:rPr>
                <w:ins w:id="3237" w:author="Author"/>
              </w:rPr>
            </w:pPr>
            <w:ins w:id="3238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984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5D44EF" w14:textId="77777777" w:rsidR="008E7795" w:rsidRPr="00CC669D" w:rsidRDefault="008E7795" w:rsidP="00614471">
            <w:pPr>
              <w:pStyle w:val="tabletext11"/>
              <w:rPr>
                <w:ins w:id="3239" w:author="Author"/>
              </w:rPr>
            </w:pPr>
            <w:ins w:id="3240" w:author="Author">
              <w:r w:rsidRPr="00CC669D">
                <w:t>Refer to company.</w:t>
              </w:r>
            </w:ins>
          </w:p>
        </w:tc>
      </w:tr>
    </w:tbl>
    <w:p w14:paraId="58C9B099" w14:textId="77777777" w:rsidR="008E7795" w:rsidRPr="00CC669D" w:rsidRDefault="008E7795" w:rsidP="008E7795">
      <w:pPr>
        <w:pStyle w:val="tablecaption"/>
        <w:rPr>
          <w:ins w:id="3241" w:author="Author"/>
        </w:rPr>
      </w:pPr>
      <w:ins w:id="3242" w:author="Author">
        <w:r w:rsidRPr="00CC669D">
          <w:t>Table 297.B.2.c.(1)(c)(LC) Split Limits Stacked – Uninsured Motorists Bodily Injury Coverage Loss Costs</w:t>
        </w:r>
      </w:ins>
    </w:p>
    <w:p w14:paraId="4C88B2B3" w14:textId="77777777" w:rsidR="008E7795" w:rsidRPr="00CC669D" w:rsidRDefault="008E7795" w:rsidP="008E7795">
      <w:pPr>
        <w:pStyle w:val="isonormal"/>
        <w:rPr>
          <w:ins w:id="3243" w:author="Author"/>
        </w:rPr>
      </w:pPr>
    </w:p>
    <w:p w14:paraId="333C640E" w14:textId="77777777" w:rsidR="008E7795" w:rsidRPr="00CC669D" w:rsidRDefault="008E7795" w:rsidP="008E7795">
      <w:pPr>
        <w:pStyle w:val="space8"/>
        <w:rPr>
          <w:ins w:id="3244" w:author="Author"/>
        </w:rPr>
      </w:pPr>
    </w:p>
    <w:tbl>
      <w:tblPr>
        <w:tblW w:w="10291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51"/>
        <w:gridCol w:w="945"/>
        <w:gridCol w:w="160"/>
        <w:gridCol w:w="677"/>
        <w:gridCol w:w="738"/>
        <w:gridCol w:w="720"/>
        <w:gridCol w:w="720"/>
        <w:gridCol w:w="720"/>
        <w:gridCol w:w="698"/>
        <w:gridCol w:w="160"/>
        <w:gridCol w:w="717"/>
        <w:gridCol w:w="717"/>
        <w:gridCol w:w="717"/>
        <w:gridCol w:w="717"/>
        <w:gridCol w:w="717"/>
        <w:gridCol w:w="717"/>
      </w:tblGrid>
      <w:tr w:rsidR="008E7795" w:rsidRPr="00CC669D" w14:paraId="3FA981A0" w14:textId="77777777" w:rsidTr="00614471">
        <w:trPr>
          <w:cantSplit/>
          <w:trHeight w:val="190"/>
          <w:ins w:id="3245" w:author="Author"/>
        </w:trPr>
        <w:tc>
          <w:tcPr>
            <w:tcW w:w="200" w:type="dxa"/>
          </w:tcPr>
          <w:p w14:paraId="2ED73D8F" w14:textId="77777777" w:rsidR="008E7795" w:rsidRPr="00CC669D" w:rsidRDefault="008E7795" w:rsidP="00614471">
            <w:pPr>
              <w:pStyle w:val="tabletext11"/>
              <w:rPr>
                <w:ins w:id="3246" w:author="Author"/>
              </w:rPr>
            </w:pPr>
          </w:p>
        </w:tc>
        <w:tc>
          <w:tcPr>
            <w:tcW w:w="1009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173F0" w14:textId="77777777" w:rsidR="008E7795" w:rsidRPr="00CC669D" w:rsidRDefault="008E7795" w:rsidP="00614471">
            <w:pPr>
              <w:pStyle w:val="tablehead"/>
              <w:rPr>
                <w:ins w:id="3247" w:author="Author"/>
              </w:rPr>
            </w:pPr>
            <w:ins w:id="3248" w:author="Author">
              <w:r w:rsidRPr="00CC669D">
                <w:t>Underinsured Motorists – Stacked</w:t>
              </w:r>
            </w:ins>
          </w:p>
        </w:tc>
      </w:tr>
      <w:tr w:rsidR="008E7795" w:rsidRPr="00CC669D" w14:paraId="6554B275" w14:textId="77777777" w:rsidTr="00614471">
        <w:trPr>
          <w:cantSplit/>
          <w:trHeight w:val="190"/>
          <w:ins w:id="3249" w:author="Author"/>
        </w:trPr>
        <w:tc>
          <w:tcPr>
            <w:tcW w:w="200" w:type="dxa"/>
            <w:vMerge w:val="restart"/>
          </w:tcPr>
          <w:p w14:paraId="64DE9CE2" w14:textId="77777777" w:rsidR="008E7795" w:rsidRPr="00CC669D" w:rsidRDefault="008E7795" w:rsidP="00614471">
            <w:pPr>
              <w:pStyle w:val="tablehead"/>
              <w:rPr>
                <w:ins w:id="3250" w:author="Author"/>
              </w:rPr>
            </w:pPr>
          </w:p>
        </w:tc>
        <w:tc>
          <w:tcPr>
            <w:tcW w:w="119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B356810" w14:textId="77777777" w:rsidR="008E7795" w:rsidRPr="00CC669D" w:rsidRDefault="008E7795" w:rsidP="00614471">
            <w:pPr>
              <w:pStyle w:val="tablehead"/>
              <w:rPr>
                <w:ins w:id="3251" w:author="Author"/>
              </w:rPr>
            </w:pPr>
            <w:ins w:id="3252" w:author="Author">
              <w:r w:rsidRPr="00CC669D">
                <w:t>Bodily</w:t>
              </w:r>
              <w:r w:rsidRPr="00CC669D">
                <w:br/>
                <w:t>Limits</w:t>
              </w:r>
              <w:r w:rsidRPr="00CC669D">
                <w:br/>
                <w:t>(000's)</w:t>
              </w:r>
            </w:ins>
          </w:p>
        </w:tc>
        <w:tc>
          <w:tcPr>
            <w:tcW w:w="44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5FF1C" w14:textId="77777777" w:rsidR="008E7795" w:rsidRPr="00CC669D" w:rsidRDefault="008E7795" w:rsidP="00614471">
            <w:pPr>
              <w:pStyle w:val="tablehead"/>
              <w:rPr>
                <w:ins w:id="3253" w:author="Author"/>
              </w:rPr>
            </w:pPr>
            <w:ins w:id="3254" w:author="Author">
              <w:r w:rsidRPr="00CC669D">
                <w:t>Private Passenger Types</w:t>
              </w:r>
              <w:r w:rsidRPr="00CC669D">
                <w:br/>
                <w:t>Loss Costs Per Exposure</w:t>
              </w:r>
            </w:ins>
          </w:p>
        </w:tc>
        <w:tc>
          <w:tcPr>
            <w:tcW w:w="44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8B215" w14:textId="77777777" w:rsidR="008E7795" w:rsidRPr="00CC669D" w:rsidRDefault="008E7795" w:rsidP="00614471">
            <w:pPr>
              <w:pStyle w:val="tablehead"/>
              <w:rPr>
                <w:ins w:id="3255" w:author="Author"/>
              </w:rPr>
            </w:pPr>
            <w:ins w:id="3256" w:author="Author">
              <w:r w:rsidRPr="00CC669D">
                <w:t>Other Than Private Passenger Types</w:t>
              </w:r>
              <w:r w:rsidRPr="00CC669D">
                <w:br/>
                <w:t>Loss Costs Per Exposure</w:t>
              </w:r>
            </w:ins>
          </w:p>
        </w:tc>
      </w:tr>
      <w:tr w:rsidR="008E7795" w:rsidRPr="00CC669D" w14:paraId="5EF6BFC3" w14:textId="77777777" w:rsidTr="00614471">
        <w:trPr>
          <w:cantSplit/>
          <w:trHeight w:val="190"/>
          <w:ins w:id="3257" w:author="Author"/>
        </w:trPr>
        <w:tc>
          <w:tcPr>
            <w:tcW w:w="200" w:type="dxa"/>
            <w:vMerge/>
          </w:tcPr>
          <w:p w14:paraId="7D4F22BE" w14:textId="77777777" w:rsidR="008E7795" w:rsidRPr="00CC669D" w:rsidRDefault="008E7795" w:rsidP="00614471">
            <w:pPr>
              <w:pStyle w:val="tablehead"/>
              <w:rPr>
                <w:ins w:id="3258" w:author="Author"/>
              </w:rPr>
            </w:pPr>
          </w:p>
        </w:tc>
        <w:tc>
          <w:tcPr>
            <w:tcW w:w="119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F4D6F8" w14:textId="77777777" w:rsidR="008E7795" w:rsidRPr="00CC669D" w:rsidRDefault="008E7795" w:rsidP="00614471">
            <w:pPr>
              <w:pStyle w:val="tablehead"/>
              <w:rPr>
                <w:ins w:id="3259" w:author="Author"/>
              </w:rPr>
            </w:pPr>
          </w:p>
        </w:tc>
        <w:tc>
          <w:tcPr>
            <w:tcW w:w="443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E7E35A" w14:textId="77777777" w:rsidR="008E7795" w:rsidRPr="00CC669D" w:rsidRDefault="008E7795" w:rsidP="00614471">
            <w:pPr>
              <w:pStyle w:val="tablehead"/>
              <w:rPr>
                <w:ins w:id="3260" w:author="Author"/>
              </w:rPr>
            </w:pPr>
            <w:ins w:id="3261" w:author="Author">
              <w:r w:rsidRPr="00CC669D">
                <w:t>Total Number Of Exposures</w:t>
              </w:r>
            </w:ins>
          </w:p>
        </w:tc>
        <w:tc>
          <w:tcPr>
            <w:tcW w:w="4462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09C5D1" w14:textId="77777777" w:rsidR="008E7795" w:rsidRPr="00CC669D" w:rsidRDefault="008E7795" w:rsidP="00614471">
            <w:pPr>
              <w:pStyle w:val="tablehead"/>
              <w:rPr>
                <w:ins w:id="3262" w:author="Author"/>
              </w:rPr>
            </w:pPr>
            <w:ins w:id="3263" w:author="Author">
              <w:r w:rsidRPr="00CC669D">
                <w:t>Total Number Of Exposures</w:t>
              </w:r>
            </w:ins>
          </w:p>
        </w:tc>
      </w:tr>
      <w:tr w:rsidR="008E7795" w:rsidRPr="00CC669D" w14:paraId="49E707D7" w14:textId="77777777" w:rsidTr="00614471">
        <w:trPr>
          <w:cantSplit/>
          <w:trHeight w:val="190"/>
          <w:ins w:id="3264" w:author="Author"/>
        </w:trPr>
        <w:tc>
          <w:tcPr>
            <w:tcW w:w="200" w:type="dxa"/>
            <w:vMerge/>
          </w:tcPr>
          <w:p w14:paraId="3B2777B4" w14:textId="77777777" w:rsidR="008E7795" w:rsidRPr="00CC669D" w:rsidRDefault="008E7795" w:rsidP="00614471">
            <w:pPr>
              <w:pStyle w:val="tablehead"/>
              <w:rPr>
                <w:ins w:id="3265" w:author="Author"/>
              </w:rPr>
            </w:pPr>
          </w:p>
        </w:tc>
        <w:tc>
          <w:tcPr>
            <w:tcW w:w="119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80263" w14:textId="77777777" w:rsidR="008E7795" w:rsidRPr="00CC669D" w:rsidRDefault="008E7795" w:rsidP="00614471">
            <w:pPr>
              <w:pStyle w:val="tablehead"/>
              <w:rPr>
                <w:ins w:id="3266" w:author="Author"/>
              </w:rPr>
            </w:pP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0938A" w14:textId="77777777" w:rsidR="008E7795" w:rsidRPr="00CC669D" w:rsidRDefault="008E7795" w:rsidP="00614471">
            <w:pPr>
              <w:pStyle w:val="tablehead"/>
              <w:rPr>
                <w:ins w:id="3267" w:author="Author"/>
              </w:rPr>
            </w:pPr>
            <w:ins w:id="3268" w:author="Author">
              <w:r w:rsidRPr="00CC669D">
                <w:t>1</w:t>
              </w:r>
            </w:ins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8ED79" w14:textId="77777777" w:rsidR="008E7795" w:rsidRPr="00CC669D" w:rsidRDefault="008E7795" w:rsidP="00614471">
            <w:pPr>
              <w:pStyle w:val="tablehead"/>
              <w:rPr>
                <w:ins w:id="3269" w:author="Author"/>
              </w:rPr>
            </w:pPr>
            <w:ins w:id="3270" w:author="Author">
              <w:r w:rsidRPr="00CC669D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B1AB7" w14:textId="77777777" w:rsidR="008E7795" w:rsidRPr="00CC669D" w:rsidRDefault="008E7795" w:rsidP="00614471">
            <w:pPr>
              <w:pStyle w:val="tablehead"/>
              <w:rPr>
                <w:ins w:id="3271" w:author="Author"/>
              </w:rPr>
            </w:pPr>
            <w:ins w:id="3272" w:author="Author">
              <w:r w:rsidRPr="00CC669D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CBD90" w14:textId="77777777" w:rsidR="008E7795" w:rsidRPr="00CC669D" w:rsidRDefault="008E7795" w:rsidP="00614471">
            <w:pPr>
              <w:pStyle w:val="tablehead"/>
              <w:rPr>
                <w:ins w:id="3273" w:author="Author"/>
              </w:rPr>
            </w:pPr>
            <w:ins w:id="3274" w:author="Author">
              <w:r w:rsidRPr="00CC669D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12A68" w14:textId="77777777" w:rsidR="008E7795" w:rsidRPr="00CC669D" w:rsidRDefault="008E7795" w:rsidP="00614471">
            <w:pPr>
              <w:pStyle w:val="tablehead"/>
              <w:rPr>
                <w:ins w:id="3275" w:author="Author"/>
              </w:rPr>
            </w:pPr>
            <w:ins w:id="3276" w:author="Author">
              <w:r w:rsidRPr="00CC669D">
                <w:t>10 – 30</w:t>
              </w:r>
            </w:ins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4C39B" w14:textId="77777777" w:rsidR="008E7795" w:rsidRPr="00CC669D" w:rsidRDefault="008E7795" w:rsidP="00614471">
            <w:pPr>
              <w:pStyle w:val="tablehead"/>
              <w:rPr>
                <w:ins w:id="3277" w:author="Author"/>
              </w:rPr>
            </w:pPr>
            <w:ins w:id="3278" w:author="Author">
              <w:r w:rsidRPr="00CC669D">
                <w:t>&gt; 30</w:t>
              </w:r>
            </w:ins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0D364" w14:textId="77777777" w:rsidR="008E7795" w:rsidRPr="00CC669D" w:rsidRDefault="008E7795" w:rsidP="00614471">
            <w:pPr>
              <w:pStyle w:val="tablehead"/>
              <w:rPr>
                <w:ins w:id="3279" w:author="Author"/>
              </w:rPr>
            </w:pPr>
            <w:ins w:id="3280" w:author="Author">
              <w:r w:rsidRPr="00CC669D">
                <w:t>1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AAB79" w14:textId="77777777" w:rsidR="008E7795" w:rsidRPr="00CC669D" w:rsidRDefault="008E7795" w:rsidP="00614471">
            <w:pPr>
              <w:pStyle w:val="tablehead"/>
              <w:rPr>
                <w:ins w:id="3281" w:author="Author"/>
              </w:rPr>
            </w:pPr>
            <w:ins w:id="3282" w:author="Author">
              <w:r w:rsidRPr="00CC669D">
                <w:t>2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127FB" w14:textId="77777777" w:rsidR="008E7795" w:rsidRPr="00CC669D" w:rsidRDefault="008E7795" w:rsidP="00614471">
            <w:pPr>
              <w:pStyle w:val="tablehead"/>
              <w:rPr>
                <w:ins w:id="3283" w:author="Author"/>
              </w:rPr>
            </w:pPr>
            <w:ins w:id="3284" w:author="Author">
              <w:r w:rsidRPr="00CC669D">
                <w:t>3 – 4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7BF04" w14:textId="77777777" w:rsidR="008E7795" w:rsidRPr="00CC669D" w:rsidRDefault="008E7795" w:rsidP="00614471">
            <w:pPr>
              <w:pStyle w:val="tablehead"/>
              <w:rPr>
                <w:ins w:id="3285" w:author="Author"/>
              </w:rPr>
            </w:pPr>
            <w:ins w:id="3286" w:author="Author">
              <w:r w:rsidRPr="00CC669D">
                <w:t>5 – 9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7FFF4" w14:textId="77777777" w:rsidR="008E7795" w:rsidRPr="00CC669D" w:rsidRDefault="008E7795" w:rsidP="00614471">
            <w:pPr>
              <w:pStyle w:val="tablehead"/>
              <w:rPr>
                <w:ins w:id="3287" w:author="Author"/>
              </w:rPr>
            </w:pPr>
            <w:ins w:id="3288" w:author="Author">
              <w:r w:rsidRPr="00CC669D">
                <w:t>10 – 30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30516" w14:textId="77777777" w:rsidR="008E7795" w:rsidRPr="00CC669D" w:rsidRDefault="008E7795" w:rsidP="00614471">
            <w:pPr>
              <w:pStyle w:val="tablehead"/>
              <w:rPr>
                <w:ins w:id="3289" w:author="Author"/>
              </w:rPr>
            </w:pPr>
            <w:ins w:id="3290" w:author="Author">
              <w:r w:rsidRPr="00CC669D">
                <w:t>&gt; 30</w:t>
              </w:r>
            </w:ins>
          </w:p>
        </w:tc>
      </w:tr>
      <w:tr w:rsidR="008E7795" w:rsidRPr="00CC669D" w14:paraId="1B211760" w14:textId="77777777" w:rsidTr="00614471">
        <w:trPr>
          <w:cantSplit/>
          <w:trHeight w:val="190"/>
          <w:ins w:id="3291" w:author="Author"/>
        </w:trPr>
        <w:tc>
          <w:tcPr>
            <w:tcW w:w="200" w:type="dxa"/>
          </w:tcPr>
          <w:p w14:paraId="3F249DD8" w14:textId="77777777" w:rsidR="008E7795" w:rsidRPr="00CC669D" w:rsidRDefault="008E7795" w:rsidP="00614471">
            <w:pPr>
              <w:pStyle w:val="tabletext11"/>
              <w:rPr>
                <w:ins w:id="32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C84008" w14:textId="77777777" w:rsidR="008E7795" w:rsidRPr="00CC669D" w:rsidRDefault="008E7795" w:rsidP="00614471">
            <w:pPr>
              <w:pStyle w:val="tabletext11"/>
              <w:jc w:val="right"/>
              <w:rPr>
                <w:ins w:id="3293" w:author="Author"/>
              </w:rPr>
            </w:pPr>
            <w:ins w:id="3294" w:author="Author">
              <w:r w:rsidRPr="00CC669D">
                <w:t>$</w:t>
              </w:r>
            </w:ins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4D6791" w14:textId="77777777" w:rsidR="008E7795" w:rsidRPr="00CC669D" w:rsidRDefault="008E7795" w:rsidP="00614471">
            <w:pPr>
              <w:pStyle w:val="tabletext11"/>
              <w:jc w:val="right"/>
              <w:rPr>
                <w:ins w:id="3295" w:author="Author"/>
              </w:rPr>
            </w:pPr>
            <w:ins w:id="3296" w:author="Author">
              <w:r w:rsidRPr="00CC669D">
                <w:t>25/50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8B1ED7" w14:textId="77777777" w:rsidR="008E7795" w:rsidRPr="00CC669D" w:rsidRDefault="008E7795" w:rsidP="00614471">
            <w:pPr>
              <w:pStyle w:val="tabletext11"/>
              <w:jc w:val="right"/>
              <w:rPr>
                <w:ins w:id="3297" w:author="Author"/>
              </w:rPr>
            </w:pPr>
            <w:ins w:id="3298" w:author="Author">
              <w:r w:rsidRPr="00CC669D">
                <w:t>$</w:t>
              </w:r>
            </w:ins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2AC6A3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3299" w:author="Author"/>
              </w:rPr>
            </w:pPr>
            <w:ins w:id="3300" w:author="Author">
              <w:r w:rsidRPr="00CC669D">
                <w:rPr>
                  <w:rFonts w:cs="Arial"/>
                  <w:color w:val="000000"/>
                  <w:szCs w:val="18"/>
                </w:rPr>
                <w:t>1.51</w:t>
              </w:r>
            </w:ins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1365AF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01" w:author="Author"/>
              </w:rPr>
            </w:pPr>
            <w:ins w:id="3302" w:author="Author">
              <w:r w:rsidRPr="00CC669D">
                <w:rPr>
                  <w:rFonts w:cs="Arial"/>
                  <w:color w:val="000000"/>
                  <w:szCs w:val="18"/>
                </w:rPr>
                <w:t>2.70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E30B7D4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03" w:author="Author"/>
              </w:rPr>
            </w:pPr>
            <w:ins w:id="3304" w:author="Author">
              <w:r w:rsidRPr="00CC669D">
                <w:rPr>
                  <w:rFonts w:cs="Arial"/>
                  <w:color w:val="000000"/>
                  <w:szCs w:val="18"/>
                </w:rPr>
                <w:t>3.99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08FDE9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05" w:author="Author"/>
              </w:rPr>
            </w:pPr>
            <w:ins w:id="3306" w:author="Author">
              <w:r w:rsidRPr="00CC669D">
                <w:rPr>
                  <w:rFonts w:cs="Arial"/>
                  <w:color w:val="000000"/>
                  <w:szCs w:val="18"/>
                </w:rPr>
                <w:t>5.90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A018878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07" w:author="Author"/>
              </w:rPr>
            </w:pPr>
            <w:ins w:id="3308" w:author="Author">
              <w:r w:rsidRPr="00CC669D">
                <w:rPr>
                  <w:rFonts w:cs="Arial"/>
                  <w:color w:val="000000"/>
                  <w:szCs w:val="18"/>
                </w:rPr>
                <w:t>9.28</w:t>
              </w:r>
            </w:ins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7DD3F9C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09" w:author="Author"/>
              </w:rPr>
            </w:pPr>
            <w:ins w:id="3310" w:author="Author">
              <w:r w:rsidRPr="00CC669D">
                <w:rPr>
                  <w:rFonts w:cs="Arial"/>
                  <w:color w:val="000000"/>
                  <w:szCs w:val="18"/>
                </w:rPr>
                <w:t>11.57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DDF93F" w14:textId="77777777" w:rsidR="008E7795" w:rsidRPr="00CC669D" w:rsidRDefault="008E7795" w:rsidP="00614471">
            <w:pPr>
              <w:pStyle w:val="tabletext11"/>
              <w:jc w:val="right"/>
              <w:rPr>
                <w:ins w:id="3311" w:author="Author"/>
              </w:rPr>
            </w:pPr>
            <w:ins w:id="3312" w:author="Author">
              <w:r w:rsidRPr="00CC669D">
                <w:t>$</w:t>
              </w:r>
            </w:ins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AFBADB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13" w:author="Author"/>
              </w:rPr>
            </w:pPr>
            <w:ins w:id="3314" w:author="Author">
              <w:r w:rsidRPr="00CC669D">
                <w:rPr>
                  <w:rFonts w:cs="Arial"/>
                  <w:color w:val="000000"/>
                  <w:szCs w:val="18"/>
                </w:rPr>
                <w:t>0.98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BA03CA7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15" w:author="Author"/>
              </w:rPr>
            </w:pPr>
            <w:ins w:id="3316" w:author="Author">
              <w:r w:rsidRPr="00CC669D">
                <w:rPr>
                  <w:rFonts w:cs="Arial"/>
                  <w:color w:val="000000"/>
                  <w:szCs w:val="18"/>
                </w:rPr>
                <w:t>1.75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438506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17" w:author="Author"/>
              </w:rPr>
            </w:pPr>
            <w:ins w:id="3318" w:author="Author">
              <w:r w:rsidRPr="00CC669D">
                <w:rPr>
                  <w:rFonts w:cs="Arial"/>
                  <w:color w:val="000000"/>
                  <w:szCs w:val="18"/>
                </w:rPr>
                <w:t>2.59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252ED0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19" w:author="Author"/>
              </w:rPr>
            </w:pPr>
            <w:ins w:id="3320" w:author="Author">
              <w:r w:rsidRPr="00CC669D">
                <w:rPr>
                  <w:rFonts w:cs="Arial"/>
                  <w:color w:val="000000"/>
                  <w:szCs w:val="18"/>
                </w:rPr>
                <w:t>3.84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25CFC92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21" w:author="Author"/>
              </w:rPr>
            </w:pPr>
            <w:ins w:id="3322" w:author="Author">
              <w:r w:rsidRPr="00CC669D">
                <w:rPr>
                  <w:rFonts w:cs="Arial"/>
                  <w:color w:val="000000"/>
                  <w:szCs w:val="18"/>
                </w:rPr>
                <w:t>6.03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520F48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23" w:author="Author"/>
              </w:rPr>
            </w:pPr>
            <w:ins w:id="3324" w:author="Author">
              <w:r w:rsidRPr="00CC669D">
                <w:rPr>
                  <w:rFonts w:cs="Arial"/>
                  <w:color w:val="000000"/>
                  <w:szCs w:val="18"/>
                </w:rPr>
                <w:t>7.52</w:t>
              </w:r>
            </w:ins>
          </w:p>
        </w:tc>
      </w:tr>
      <w:tr w:rsidR="008E7795" w:rsidRPr="00CC669D" w14:paraId="5FF773B3" w14:textId="77777777" w:rsidTr="00614471">
        <w:trPr>
          <w:cantSplit/>
          <w:trHeight w:val="190"/>
          <w:ins w:id="3325" w:author="Author"/>
        </w:trPr>
        <w:tc>
          <w:tcPr>
            <w:tcW w:w="200" w:type="dxa"/>
          </w:tcPr>
          <w:p w14:paraId="5F8A7CAA" w14:textId="77777777" w:rsidR="008E7795" w:rsidRPr="00CC669D" w:rsidRDefault="008E7795" w:rsidP="00614471">
            <w:pPr>
              <w:pStyle w:val="tabletext11"/>
              <w:rPr>
                <w:ins w:id="33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DD67D6" w14:textId="77777777" w:rsidR="008E7795" w:rsidRPr="00CC669D" w:rsidRDefault="008E7795" w:rsidP="00614471">
            <w:pPr>
              <w:pStyle w:val="tabletext11"/>
              <w:jc w:val="right"/>
              <w:rPr>
                <w:ins w:id="3327" w:author="Author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E57407" w14:textId="77777777" w:rsidR="008E7795" w:rsidRPr="00CC669D" w:rsidRDefault="008E7795" w:rsidP="00614471">
            <w:pPr>
              <w:pStyle w:val="tabletext11"/>
              <w:jc w:val="right"/>
              <w:rPr>
                <w:ins w:id="3328" w:author="Author"/>
              </w:rPr>
            </w:pPr>
            <w:ins w:id="3329" w:author="Author">
              <w:r w:rsidRPr="00CC669D">
                <w:t>50/100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A110F9" w14:textId="77777777" w:rsidR="008E7795" w:rsidRPr="00CC669D" w:rsidRDefault="008E7795" w:rsidP="00614471">
            <w:pPr>
              <w:pStyle w:val="tabletext11"/>
              <w:jc w:val="right"/>
              <w:rPr>
                <w:ins w:id="3330" w:author="Author"/>
              </w:rPr>
            </w:pPr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1517F9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3331" w:author="Author"/>
              </w:rPr>
            </w:pPr>
            <w:ins w:id="3332" w:author="Author">
              <w:r w:rsidRPr="00CC669D">
                <w:rPr>
                  <w:rFonts w:cs="Arial"/>
                  <w:color w:val="000000"/>
                  <w:szCs w:val="18"/>
                </w:rPr>
                <w:t>2.70</w:t>
              </w:r>
            </w:ins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5455425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33" w:author="Author"/>
              </w:rPr>
            </w:pPr>
            <w:ins w:id="3334" w:author="Author">
              <w:r w:rsidRPr="00CC669D">
                <w:rPr>
                  <w:rFonts w:cs="Arial"/>
                  <w:color w:val="000000"/>
                  <w:szCs w:val="18"/>
                </w:rPr>
                <w:t>4.13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FB9DB1F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35" w:author="Author"/>
              </w:rPr>
            </w:pPr>
            <w:ins w:id="3336" w:author="Author">
              <w:r w:rsidRPr="00CC669D">
                <w:rPr>
                  <w:rFonts w:cs="Arial"/>
                  <w:color w:val="000000"/>
                  <w:szCs w:val="18"/>
                </w:rPr>
                <w:t>5.90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17F946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37" w:author="Author"/>
              </w:rPr>
            </w:pPr>
            <w:ins w:id="3338" w:author="Author">
              <w:r w:rsidRPr="00CC669D">
                <w:rPr>
                  <w:rFonts w:cs="Arial"/>
                  <w:color w:val="000000"/>
                  <w:szCs w:val="18"/>
                </w:rPr>
                <w:t>8.17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C2B113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39" w:author="Author"/>
              </w:rPr>
            </w:pPr>
            <w:ins w:id="3340" w:author="Author">
              <w:r w:rsidRPr="00CC669D">
                <w:rPr>
                  <w:rFonts w:cs="Arial"/>
                  <w:color w:val="000000"/>
                  <w:szCs w:val="18"/>
                </w:rPr>
                <w:t>11.57</w:t>
              </w:r>
            </w:ins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A0FD3A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41" w:author="Author"/>
              </w:rPr>
            </w:pPr>
            <w:ins w:id="3342" w:author="Author">
              <w:r w:rsidRPr="00CC669D">
                <w:rPr>
                  <w:rFonts w:cs="Arial"/>
                  <w:color w:val="000000"/>
                  <w:szCs w:val="18"/>
                </w:rPr>
                <w:t>13.66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38B9BC" w14:textId="77777777" w:rsidR="008E7795" w:rsidRPr="00CC669D" w:rsidRDefault="008E7795" w:rsidP="00614471">
            <w:pPr>
              <w:pStyle w:val="tabletext11"/>
              <w:jc w:val="right"/>
              <w:rPr>
                <w:ins w:id="3343" w:author="Author"/>
              </w:rPr>
            </w:pPr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3A6758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44" w:author="Author"/>
              </w:rPr>
            </w:pPr>
            <w:ins w:id="3345" w:author="Author">
              <w:r w:rsidRPr="00CC669D">
                <w:rPr>
                  <w:rFonts w:cs="Arial"/>
                  <w:color w:val="000000"/>
                  <w:szCs w:val="18"/>
                </w:rPr>
                <w:t>1.75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69B732A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46" w:author="Author"/>
              </w:rPr>
            </w:pPr>
            <w:ins w:id="3347" w:author="Author">
              <w:r w:rsidRPr="00CC669D">
                <w:rPr>
                  <w:rFonts w:cs="Arial"/>
                  <w:color w:val="000000"/>
                  <w:szCs w:val="18"/>
                </w:rPr>
                <w:t>2.69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49DBDB8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48" w:author="Author"/>
              </w:rPr>
            </w:pPr>
            <w:ins w:id="3349" w:author="Author">
              <w:r w:rsidRPr="00CC669D">
                <w:rPr>
                  <w:rFonts w:cs="Arial"/>
                  <w:color w:val="000000"/>
                  <w:szCs w:val="18"/>
                </w:rPr>
                <w:t>3.84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283FCD0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50" w:author="Author"/>
              </w:rPr>
            </w:pPr>
            <w:ins w:id="3351" w:author="Author">
              <w:r w:rsidRPr="00CC669D">
                <w:rPr>
                  <w:rFonts w:cs="Arial"/>
                  <w:color w:val="000000"/>
                  <w:szCs w:val="18"/>
                </w:rPr>
                <w:t>5.31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C86572F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52" w:author="Author"/>
              </w:rPr>
            </w:pPr>
            <w:ins w:id="3353" w:author="Author">
              <w:r w:rsidRPr="00CC669D">
                <w:rPr>
                  <w:rFonts w:cs="Arial"/>
                  <w:color w:val="000000"/>
                  <w:szCs w:val="18"/>
                </w:rPr>
                <w:t>7.52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CB7294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54" w:author="Author"/>
              </w:rPr>
            </w:pPr>
            <w:ins w:id="3355" w:author="Author">
              <w:r w:rsidRPr="00CC669D">
                <w:rPr>
                  <w:rFonts w:cs="Arial"/>
                  <w:color w:val="000000"/>
                  <w:szCs w:val="18"/>
                </w:rPr>
                <w:t>8.88</w:t>
              </w:r>
            </w:ins>
          </w:p>
        </w:tc>
      </w:tr>
      <w:tr w:rsidR="008E7795" w:rsidRPr="00CC669D" w14:paraId="4B52B82D" w14:textId="77777777" w:rsidTr="00614471">
        <w:trPr>
          <w:cantSplit/>
          <w:trHeight w:val="190"/>
          <w:ins w:id="3356" w:author="Author"/>
        </w:trPr>
        <w:tc>
          <w:tcPr>
            <w:tcW w:w="200" w:type="dxa"/>
          </w:tcPr>
          <w:p w14:paraId="331E955C" w14:textId="77777777" w:rsidR="008E7795" w:rsidRPr="00CC669D" w:rsidRDefault="008E7795" w:rsidP="00614471">
            <w:pPr>
              <w:pStyle w:val="tabletext11"/>
              <w:rPr>
                <w:ins w:id="33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54C383" w14:textId="77777777" w:rsidR="008E7795" w:rsidRPr="00CC669D" w:rsidRDefault="008E7795" w:rsidP="00614471">
            <w:pPr>
              <w:pStyle w:val="tabletext11"/>
              <w:jc w:val="right"/>
              <w:rPr>
                <w:ins w:id="3358" w:author="Author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DD514E" w14:textId="77777777" w:rsidR="008E7795" w:rsidRPr="00CC669D" w:rsidRDefault="008E7795" w:rsidP="00614471">
            <w:pPr>
              <w:pStyle w:val="tabletext11"/>
              <w:jc w:val="right"/>
              <w:rPr>
                <w:ins w:id="3359" w:author="Author"/>
              </w:rPr>
            </w:pPr>
            <w:ins w:id="3360" w:author="Author">
              <w:r w:rsidRPr="00CC669D">
                <w:t>100/300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84F993" w14:textId="77777777" w:rsidR="008E7795" w:rsidRPr="00CC669D" w:rsidRDefault="008E7795" w:rsidP="00614471">
            <w:pPr>
              <w:pStyle w:val="tabletext11"/>
              <w:jc w:val="right"/>
              <w:rPr>
                <w:ins w:id="3361" w:author="Author"/>
              </w:rPr>
            </w:pPr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6746E1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3362" w:author="Author"/>
              </w:rPr>
            </w:pPr>
            <w:ins w:id="3363" w:author="Author">
              <w:r w:rsidRPr="00CC669D">
                <w:rPr>
                  <w:rFonts w:cs="Arial"/>
                  <w:color w:val="000000"/>
                  <w:szCs w:val="18"/>
                </w:rPr>
                <w:t>4.38</w:t>
              </w:r>
            </w:ins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71714B6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64" w:author="Author"/>
              </w:rPr>
            </w:pPr>
            <w:ins w:id="3365" w:author="Author">
              <w:r w:rsidRPr="00CC669D">
                <w:rPr>
                  <w:rFonts w:cs="Arial"/>
                  <w:color w:val="000000"/>
                  <w:szCs w:val="18"/>
                </w:rPr>
                <w:t>6.61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B823DF7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66" w:author="Author"/>
              </w:rPr>
            </w:pPr>
            <w:ins w:id="3367" w:author="Author">
              <w:r w:rsidRPr="00CC669D">
                <w:rPr>
                  <w:rFonts w:cs="Arial"/>
                  <w:color w:val="000000"/>
                  <w:szCs w:val="18"/>
                </w:rPr>
                <w:t>8.51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E90213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68" w:author="Author"/>
              </w:rPr>
            </w:pPr>
            <w:ins w:id="3369" w:author="Author">
              <w:r w:rsidRPr="00CC669D">
                <w:rPr>
                  <w:rFonts w:cs="Arial"/>
                  <w:color w:val="000000"/>
                  <w:szCs w:val="18"/>
                </w:rPr>
                <w:t>10.55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A5832B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70" w:author="Author"/>
              </w:rPr>
            </w:pPr>
            <w:ins w:id="3371" w:author="Author">
              <w:r w:rsidRPr="00CC669D">
                <w:rPr>
                  <w:rFonts w:cs="Arial"/>
                  <w:color w:val="000000"/>
                  <w:szCs w:val="18"/>
                </w:rPr>
                <w:t>13.82</w:t>
              </w:r>
            </w:ins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9FA088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72" w:author="Author"/>
              </w:rPr>
            </w:pPr>
            <w:ins w:id="3373" w:author="Author">
              <w:r w:rsidRPr="00CC669D">
                <w:rPr>
                  <w:rFonts w:cs="Arial"/>
                  <w:color w:val="000000"/>
                  <w:szCs w:val="18"/>
                </w:rPr>
                <w:t>15.60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DE3E7A" w14:textId="77777777" w:rsidR="008E7795" w:rsidRPr="00CC669D" w:rsidRDefault="008E7795" w:rsidP="00614471">
            <w:pPr>
              <w:pStyle w:val="tabletext11"/>
              <w:jc w:val="right"/>
              <w:rPr>
                <w:ins w:id="3374" w:author="Author"/>
              </w:rPr>
            </w:pPr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0F8338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75" w:author="Author"/>
              </w:rPr>
            </w:pPr>
            <w:ins w:id="3376" w:author="Author">
              <w:r w:rsidRPr="00CC669D">
                <w:rPr>
                  <w:rFonts w:cs="Arial"/>
                  <w:color w:val="000000"/>
                  <w:szCs w:val="18"/>
                </w:rPr>
                <w:t>2.85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D29DE52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77" w:author="Author"/>
              </w:rPr>
            </w:pPr>
            <w:ins w:id="3378" w:author="Author">
              <w:r w:rsidRPr="00CC669D">
                <w:rPr>
                  <w:rFonts w:cs="Arial"/>
                  <w:color w:val="000000"/>
                  <w:szCs w:val="18"/>
                </w:rPr>
                <w:t>4.30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42EDF8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79" w:author="Author"/>
              </w:rPr>
            </w:pPr>
            <w:ins w:id="3380" w:author="Author">
              <w:r w:rsidRPr="00CC669D">
                <w:rPr>
                  <w:rFonts w:cs="Arial"/>
                  <w:color w:val="000000"/>
                  <w:szCs w:val="18"/>
                </w:rPr>
                <w:t>5.53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B01871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81" w:author="Author"/>
              </w:rPr>
            </w:pPr>
            <w:ins w:id="3382" w:author="Author">
              <w:r w:rsidRPr="00CC669D">
                <w:rPr>
                  <w:rFonts w:cs="Arial"/>
                  <w:color w:val="000000"/>
                  <w:szCs w:val="18"/>
                </w:rPr>
                <w:t>6.86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2A65641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83" w:author="Author"/>
              </w:rPr>
            </w:pPr>
            <w:ins w:id="3384" w:author="Author">
              <w:r w:rsidRPr="00CC669D">
                <w:rPr>
                  <w:rFonts w:cs="Arial"/>
                  <w:color w:val="000000"/>
                  <w:szCs w:val="18"/>
                </w:rPr>
                <w:t>8.98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47E615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85" w:author="Author"/>
              </w:rPr>
            </w:pPr>
            <w:ins w:id="3386" w:author="Author">
              <w:r w:rsidRPr="00CC669D">
                <w:rPr>
                  <w:rFonts w:cs="Arial"/>
                  <w:color w:val="000000"/>
                  <w:szCs w:val="18"/>
                </w:rPr>
                <w:t>10.14</w:t>
              </w:r>
            </w:ins>
          </w:p>
        </w:tc>
      </w:tr>
      <w:tr w:rsidR="008E7795" w:rsidRPr="00CC669D" w14:paraId="332AF90B" w14:textId="77777777" w:rsidTr="00614471">
        <w:trPr>
          <w:cantSplit/>
          <w:trHeight w:val="190"/>
          <w:ins w:id="3387" w:author="Author"/>
        </w:trPr>
        <w:tc>
          <w:tcPr>
            <w:tcW w:w="200" w:type="dxa"/>
          </w:tcPr>
          <w:p w14:paraId="3F707CA0" w14:textId="77777777" w:rsidR="008E7795" w:rsidRPr="00CC669D" w:rsidRDefault="008E7795" w:rsidP="00614471">
            <w:pPr>
              <w:pStyle w:val="tabletext11"/>
              <w:rPr>
                <w:ins w:id="33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9DDA4" w14:textId="77777777" w:rsidR="008E7795" w:rsidRPr="00CC669D" w:rsidRDefault="008E7795" w:rsidP="00614471">
            <w:pPr>
              <w:pStyle w:val="tabletext11"/>
              <w:jc w:val="right"/>
              <w:rPr>
                <w:ins w:id="3389" w:author="Author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68BC69" w14:textId="77777777" w:rsidR="008E7795" w:rsidRPr="00CC669D" w:rsidRDefault="008E7795" w:rsidP="00614471">
            <w:pPr>
              <w:pStyle w:val="tabletext11"/>
              <w:jc w:val="right"/>
              <w:rPr>
                <w:ins w:id="3390" w:author="Author"/>
              </w:rPr>
            </w:pPr>
            <w:ins w:id="3391" w:author="Author">
              <w:r w:rsidRPr="00CC669D">
                <w:t>250/500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10EE32" w14:textId="77777777" w:rsidR="008E7795" w:rsidRPr="00CC669D" w:rsidRDefault="008E7795" w:rsidP="00614471">
            <w:pPr>
              <w:pStyle w:val="tabletext11"/>
              <w:jc w:val="right"/>
              <w:rPr>
                <w:ins w:id="3392" w:author="Author"/>
              </w:rPr>
            </w:pPr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8EDD24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3393" w:author="Author"/>
              </w:rPr>
            </w:pPr>
            <w:ins w:id="3394" w:author="Author">
              <w:r w:rsidRPr="00CC669D">
                <w:rPr>
                  <w:rFonts w:cs="Arial"/>
                  <w:color w:val="000000"/>
                  <w:szCs w:val="18"/>
                </w:rPr>
                <w:t>7.02</w:t>
              </w:r>
            </w:ins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C673EA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95" w:author="Author"/>
              </w:rPr>
            </w:pPr>
            <w:ins w:id="3396" w:author="Author">
              <w:r w:rsidRPr="00CC669D">
                <w:rPr>
                  <w:rFonts w:cs="Arial"/>
                  <w:color w:val="000000"/>
                  <w:szCs w:val="18"/>
                </w:rPr>
                <w:t>9.28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1599693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97" w:author="Author"/>
              </w:rPr>
            </w:pPr>
            <w:ins w:id="3398" w:author="Author">
              <w:r w:rsidRPr="00CC669D">
                <w:rPr>
                  <w:rFonts w:cs="Arial"/>
                  <w:color w:val="000000"/>
                  <w:szCs w:val="18"/>
                </w:rPr>
                <w:t>11.15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4F25294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399" w:author="Author"/>
              </w:rPr>
            </w:pPr>
            <w:ins w:id="3400" w:author="Author">
              <w:r w:rsidRPr="00CC669D">
                <w:rPr>
                  <w:rFonts w:cs="Arial"/>
                  <w:color w:val="000000"/>
                  <w:szCs w:val="18"/>
                </w:rPr>
                <w:t>13.29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56D50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401" w:author="Author"/>
              </w:rPr>
            </w:pPr>
            <w:ins w:id="3402" w:author="Author">
              <w:r w:rsidRPr="00CC669D">
                <w:rPr>
                  <w:rFonts w:cs="Arial"/>
                  <w:color w:val="000000"/>
                  <w:szCs w:val="18"/>
                </w:rPr>
                <w:t>16.01</w:t>
              </w:r>
            </w:ins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383308" w14:textId="77777777" w:rsidR="008E7795" w:rsidRPr="00CC669D" w:rsidRDefault="008E7795" w:rsidP="00614471">
            <w:pPr>
              <w:pStyle w:val="tabletext11"/>
              <w:jc w:val="center"/>
              <w:rPr>
                <w:ins w:id="3403" w:author="Author"/>
                <w:b/>
              </w:rPr>
            </w:pPr>
            <w:ins w:id="3404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0A958A" w14:textId="77777777" w:rsidR="008E7795" w:rsidRPr="00CC669D" w:rsidRDefault="008E7795" w:rsidP="00614471">
            <w:pPr>
              <w:pStyle w:val="tabletext11"/>
              <w:jc w:val="right"/>
              <w:rPr>
                <w:ins w:id="3405" w:author="Author"/>
              </w:rPr>
            </w:pPr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17D4F4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406" w:author="Author"/>
              </w:rPr>
            </w:pPr>
            <w:ins w:id="3407" w:author="Author">
              <w:r w:rsidRPr="00CC669D">
                <w:rPr>
                  <w:rFonts w:cs="Arial"/>
                  <w:color w:val="000000"/>
                  <w:szCs w:val="18"/>
                </w:rPr>
                <w:t>4.56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E517E5E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408" w:author="Author"/>
              </w:rPr>
            </w:pPr>
            <w:ins w:id="3409" w:author="Author">
              <w:r w:rsidRPr="00CC669D">
                <w:rPr>
                  <w:rFonts w:cs="Arial"/>
                  <w:color w:val="000000"/>
                  <w:szCs w:val="18"/>
                </w:rPr>
                <w:t>6.03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699AF0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410" w:author="Author"/>
              </w:rPr>
            </w:pPr>
            <w:ins w:id="3411" w:author="Author">
              <w:r w:rsidRPr="00CC669D">
                <w:rPr>
                  <w:rFonts w:cs="Arial"/>
                  <w:color w:val="000000"/>
                  <w:szCs w:val="18"/>
                </w:rPr>
                <w:t>7.25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969CB44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412" w:author="Author"/>
              </w:rPr>
            </w:pPr>
            <w:ins w:id="3413" w:author="Author">
              <w:r w:rsidRPr="00CC669D">
                <w:rPr>
                  <w:rFonts w:cs="Arial"/>
                  <w:color w:val="000000"/>
                  <w:szCs w:val="18"/>
                </w:rPr>
                <w:t>8.64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A7E6F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414" w:author="Author"/>
              </w:rPr>
            </w:pPr>
            <w:ins w:id="3415" w:author="Author">
              <w:r w:rsidRPr="00CC669D">
                <w:rPr>
                  <w:rFonts w:cs="Arial"/>
                  <w:color w:val="000000"/>
                  <w:szCs w:val="18"/>
                </w:rPr>
                <w:t>10.41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55858" w14:textId="77777777" w:rsidR="008E7795" w:rsidRPr="00CC669D" w:rsidRDefault="008E7795" w:rsidP="00614471">
            <w:pPr>
              <w:pStyle w:val="tabletext11"/>
              <w:jc w:val="center"/>
              <w:rPr>
                <w:ins w:id="3416" w:author="Author"/>
              </w:rPr>
            </w:pPr>
            <w:ins w:id="3417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3BEAEA4C" w14:textId="77777777" w:rsidTr="00614471">
        <w:trPr>
          <w:cantSplit/>
          <w:trHeight w:val="190"/>
          <w:ins w:id="3418" w:author="Author"/>
        </w:trPr>
        <w:tc>
          <w:tcPr>
            <w:tcW w:w="200" w:type="dxa"/>
          </w:tcPr>
          <w:p w14:paraId="12A0E301" w14:textId="77777777" w:rsidR="008E7795" w:rsidRPr="00CC669D" w:rsidRDefault="008E7795" w:rsidP="00614471">
            <w:pPr>
              <w:pStyle w:val="tabletext11"/>
              <w:rPr>
                <w:ins w:id="34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316632" w14:textId="77777777" w:rsidR="008E7795" w:rsidRPr="00CC669D" w:rsidRDefault="008E7795" w:rsidP="00614471">
            <w:pPr>
              <w:pStyle w:val="tabletext11"/>
              <w:jc w:val="right"/>
              <w:rPr>
                <w:ins w:id="3420" w:author="Author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2A54EC" w14:textId="77777777" w:rsidR="008E7795" w:rsidRPr="00CC669D" w:rsidRDefault="008E7795" w:rsidP="00614471">
            <w:pPr>
              <w:pStyle w:val="tabletext11"/>
              <w:jc w:val="right"/>
              <w:rPr>
                <w:ins w:id="3421" w:author="Author"/>
              </w:rPr>
            </w:pPr>
            <w:ins w:id="3422" w:author="Author">
              <w:r w:rsidRPr="00CC669D">
                <w:t>500/1,000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08A386" w14:textId="77777777" w:rsidR="008E7795" w:rsidRPr="00CC669D" w:rsidRDefault="008E7795" w:rsidP="00614471">
            <w:pPr>
              <w:pStyle w:val="tabletext11"/>
              <w:jc w:val="right"/>
              <w:rPr>
                <w:ins w:id="3423" w:author="Author"/>
              </w:rPr>
            </w:pPr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761197" w14:textId="77777777" w:rsidR="008E7795" w:rsidRPr="00CC669D" w:rsidRDefault="008E7795" w:rsidP="00614471">
            <w:pPr>
              <w:pStyle w:val="tabletext11"/>
              <w:tabs>
                <w:tab w:val="decimal" w:pos="300"/>
              </w:tabs>
              <w:rPr>
                <w:ins w:id="3424" w:author="Author"/>
              </w:rPr>
            </w:pPr>
            <w:ins w:id="3425" w:author="Author">
              <w:r w:rsidRPr="00CC669D">
                <w:rPr>
                  <w:rFonts w:cs="Arial"/>
                  <w:color w:val="000000"/>
                  <w:szCs w:val="18"/>
                </w:rPr>
                <w:t>9.28</w:t>
              </w:r>
            </w:ins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08D9364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426" w:author="Author"/>
              </w:rPr>
            </w:pPr>
            <w:ins w:id="3427" w:author="Author">
              <w:r w:rsidRPr="00CC669D">
                <w:rPr>
                  <w:rFonts w:cs="Arial"/>
                  <w:color w:val="000000"/>
                  <w:szCs w:val="18"/>
                </w:rPr>
                <w:t>11.57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25C2C63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428" w:author="Author"/>
              </w:rPr>
            </w:pPr>
            <w:ins w:id="3429" w:author="Author">
              <w:r w:rsidRPr="00CC669D">
                <w:rPr>
                  <w:rFonts w:cs="Arial"/>
                  <w:color w:val="000000"/>
                  <w:szCs w:val="18"/>
                </w:rPr>
                <w:t>13.29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51F8942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430" w:author="Author"/>
              </w:rPr>
            </w:pPr>
            <w:ins w:id="3431" w:author="Author">
              <w:r w:rsidRPr="00CC669D">
                <w:rPr>
                  <w:rFonts w:cs="Arial"/>
                  <w:color w:val="000000"/>
                  <w:szCs w:val="18"/>
                </w:rPr>
                <w:t>15.17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E1AB20" w14:textId="77777777" w:rsidR="008E7795" w:rsidRPr="00CC669D" w:rsidRDefault="008E7795" w:rsidP="00614471">
            <w:pPr>
              <w:pStyle w:val="tabletext11"/>
              <w:jc w:val="center"/>
              <w:rPr>
                <w:ins w:id="3432" w:author="Author"/>
                <w:b/>
              </w:rPr>
            </w:pPr>
            <w:ins w:id="3433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6ED818" w14:textId="77777777" w:rsidR="008E7795" w:rsidRPr="00CC669D" w:rsidRDefault="008E7795" w:rsidP="00614471">
            <w:pPr>
              <w:pStyle w:val="tabletext11"/>
              <w:jc w:val="center"/>
              <w:rPr>
                <w:ins w:id="3434" w:author="Author"/>
                <w:b/>
              </w:rPr>
            </w:pPr>
            <w:ins w:id="3435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64F905" w14:textId="77777777" w:rsidR="008E7795" w:rsidRPr="00CC669D" w:rsidRDefault="008E7795" w:rsidP="00614471">
            <w:pPr>
              <w:pStyle w:val="tabletext11"/>
              <w:jc w:val="right"/>
              <w:rPr>
                <w:ins w:id="3436" w:author="Author"/>
              </w:rPr>
            </w:pPr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B208AA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437" w:author="Author"/>
              </w:rPr>
            </w:pPr>
            <w:ins w:id="3438" w:author="Author">
              <w:r w:rsidRPr="00CC669D">
                <w:rPr>
                  <w:rFonts w:cs="Arial"/>
                  <w:color w:val="000000"/>
                  <w:szCs w:val="18"/>
                </w:rPr>
                <w:t>6.03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031F0D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439" w:author="Author"/>
              </w:rPr>
            </w:pPr>
            <w:ins w:id="3440" w:author="Author">
              <w:r w:rsidRPr="00CC669D">
                <w:rPr>
                  <w:rFonts w:cs="Arial"/>
                  <w:color w:val="000000"/>
                  <w:szCs w:val="18"/>
                </w:rPr>
                <w:t>7.52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3CAFF87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441" w:author="Author"/>
              </w:rPr>
            </w:pPr>
            <w:ins w:id="3442" w:author="Author">
              <w:r w:rsidRPr="00CC669D">
                <w:rPr>
                  <w:rFonts w:cs="Arial"/>
                  <w:color w:val="000000"/>
                  <w:szCs w:val="18"/>
                </w:rPr>
                <w:t>8.64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DB9B4A9" w14:textId="77777777" w:rsidR="008E7795" w:rsidRPr="00CC669D" w:rsidRDefault="008E7795" w:rsidP="00614471">
            <w:pPr>
              <w:pStyle w:val="tabletext11"/>
              <w:tabs>
                <w:tab w:val="decimal" w:pos="320"/>
              </w:tabs>
              <w:rPr>
                <w:ins w:id="3443" w:author="Author"/>
              </w:rPr>
            </w:pPr>
            <w:ins w:id="3444" w:author="Author">
              <w:r w:rsidRPr="00CC669D">
                <w:rPr>
                  <w:rFonts w:cs="Arial"/>
                  <w:color w:val="000000"/>
                  <w:szCs w:val="18"/>
                </w:rPr>
                <w:t>9.86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549056" w14:textId="77777777" w:rsidR="008E7795" w:rsidRPr="00CC669D" w:rsidRDefault="008E7795" w:rsidP="00614471">
            <w:pPr>
              <w:pStyle w:val="tabletext11"/>
              <w:jc w:val="center"/>
              <w:rPr>
                <w:ins w:id="3445" w:author="Author"/>
              </w:rPr>
            </w:pPr>
            <w:ins w:id="3446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FE04" w14:textId="77777777" w:rsidR="008E7795" w:rsidRPr="00CC669D" w:rsidRDefault="008E7795" w:rsidP="00614471">
            <w:pPr>
              <w:pStyle w:val="tabletext11"/>
              <w:jc w:val="center"/>
              <w:rPr>
                <w:ins w:id="3447" w:author="Author"/>
              </w:rPr>
            </w:pPr>
            <w:ins w:id="3448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8E7795" w:rsidRPr="00CC669D" w14:paraId="44954574" w14:textId="77777777" w:rsidTr="00614471">
        <w:trPr>
          <w:cantSplit/>
          <w:trHeight w:val="190"/>
          <w:ins w:id="3449" w:author="Author"/>
        </w:trPr>
        <w:tc>
          <w:tcPr>
            <w:tcW w:w="200" w:type="dxa"/>
          </w:tcPr>
          <w:p w14:paraId="3E2B2F6A" w14:textId="77777777" w:rsidR="008E7795" w:rsidRPr="00CC669D" w:rsidRDefault="008E7795" w:rsidP="00614471">
            <w:pPr>
              <w:pStyle w:val="tabletext11"/>
              <w:rPr>
                <w:ins w:id="3450" w:author="Author"/>
              </w:rPr>
            </w:pP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C6CC21" w14:textId="77777777" w:rsidR="008E7795" w:rsidRPr="00CC669D" w:rsidRDefault="008E7795" w:rsidP="00614471">
            <w:pPr>
              <w:pStyle w:val="tabletext11"/>
              <w:jc w:val="right"/>
              <w:rPr>
                <w:ins w:id="3451" w:author="Author"/>
              </w:rPr>
            </w:pPr>
            <w:ins w:id="3452" w:author="Author">
              <w:r w:rsidRPr="00CC669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984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91C090" w14:textId="77777777" w:rsidR="008E7795" w:rsidRPr="00CC669D" w:rsidRDefault="008E7795" w:rsidP="00614471">
            <w:pPr>
              <w:pStyle w:val="tabletext11"/>
              <w:rPr>
                <w:ins w:id="3453" w:author="Author"/>
              </w:rPr>
            </w:pPr>
            <w:ins w:id="3454" w:author="Author">
              <w:r w:rsidRPr="00CC669D">
                <w:t>Refer to company.</w:t>
              </w:r>
            </w:ins>
          </w:p>
        </w:tc>
      </w:tr>
    </w:tbl>
    <w:p w14:paraId="2D9657C5" w14:textId="77777777" w:rsidR="008E7795" w:rsidRPr="00CC669D" w:rsidRDefault="008E7795" w:rsidP="008E7795">
      <w:pPr>
        <w:pStyle w:val="tablecaption"/>
        <w:rPr>
          <w:ins w:id="3455" w:author="Author"/>
        </w:rPr>
      </w:pPr>
      <w:ins w:id="3456" w:author="Author">
        <w:r w:rsidRPr="00CC669D">
          <w:t>Table 297.B.2.c.(1)(d)(LC) Split Limits Stacked – Underinsured Motorists Bodily Injury Coverage Loss Costs</w:t>
        </w:r>
      </w:ins>
    </w:p>
    <w:p w14:paraId="7BB1F83B" w14:textId="77777777" w:rsidR="008E7795" w:rsidRPr="00CC669D" w:rsidRDefault="008E7795" w:rsidP="008E7795">
      <w:pPr>
        <w:pStyle w:val="isonormal"/>
        <w:rPr>
          <w:ins w:id="3457" w:author="Author"/>
        </w:rPr>
      </w:pPr>
    </w:p>
    <w:p w14:paraId="758CDD33" w14:textId="77777777" w:rsidR="008E7795" w:rsidRPr="00CC669D" w:rsidRDefault="008E7795" w:rsidP="008E7795">
      <w:pPr>
        <w:pStyle w:val="space8"/>
        <w:rPr>
          <w:ins w:id="3458" w:author="Author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400"/>
        <w:gridCol w:w="2400"/>
      </w:tblGrid>
      <w:tr w:rsidR="008E7795" w:rsidRPr="00CC669D" w14:paraId="277279AB" w14:textId="77777777" w:rsidTr="00614471">
        <w:trPr>
          <w:trHeight w:val="190"/>
          <w:ins w:id="3459" w:author="Author"/>
        </w:trPr>
        <w:tc>
          <w:tcPr>
            <w:tcW w:w="210" w:type="dxa"/>
          </w:tcPr>
          <w:p w14:paraId="380EF1C7" w14:textId="77777777" w:rsidR="008E7795" w:rsidRPr="00CC669D" w:rsidRDefault="008E7795" w:rsidP="00614471">
            <w:pPr>
              <w:pStyle w:val="tablehead"/>
              <w:rPr>
                <w:ins w:id="3460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E29B3" w14:textId="77777777" w:rsidR="008E7795" w:rsidRPr="00CC669D" w:rsidRDefault="008E7795" w:rsidP="00614471">
            <w:pPr>
              <w:pStyle w:val="tablehead"/>
              <w:rPr>
                <w:ins w:id="3461" w:author="Author"/>
              </w:rPr>
            </w:pPr>
            <w:ins w:id="3462" w:author="Author">
              <w:r w:rsidRPr="00CC669D">
                <w:t>Loss Cost</w:t>
              </w:r>
            </w:ins>
          </w:p>
        </w:tc>
      </w:tr>
      <w:tr w:rsidR="008E7795" w:rsidRPr="00CC669D" w14:paraId="0B63BA93" w14:textId="77777777" w:rsidTr="00614471">
        <w:trPr>
          <w:trHeight w:val="190"/>
          <w:ins w:id="3463" w:author="Author"/>
        </w:trPr>
        <w:tc>
          <w:tcPr>
            <w:tcW w:w="210" w:type="dxa"/>
          </w:tcPr>
          <w:p w14:paraId="6DB24D17" w14:textId="77777777" w:rsidR="008E7795" w:rsidRPr="00CC669D" w:rsidRDefault="008E7795" w:rsidP="00614471">
            <w:pPr>
              <w:pStyle w:val="tabletext11"/>
              <w:rPr>
                <w:ins w:id="3464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445F7E" w14:textId="77777777" w:rsidR="008E7795" w:rsidRPr="00CC669D" w:rsidRDefault="008E7795" w:rsidP="00614471">
            <w:pPr>
              <w:pStyle w:val="tabletext11"/>
              <w:jc w:val="right"/>
              <w:rPr>
                <w:ins w:id="3465" w:author="Author"/>
              </w:rPr>
            </w:pPr>
            <w:ins w:id="3466" w:author="Author">
              <w:r w:rsidRPr="00CC669D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05398" w14:textId="77777777" w:rsidR="008E7795" w:rsidRPr="00CC669D" w:rsidRDefault="008E7795" w:rsidP="00614471">
            <w:pPr>
              <w:pStyle w:val="tabletext11"/>
              <w:tabs>
                <w:tab w:val="decimal" w:pos="130"/>
              </w:tabs>
              <w:rPr>
                <w:ins w:id="3467" w:author="Author"/>
              </w:rPr>
            </w:pPr>
            <w:ins w:id="3468" w:author="Author">
              <w:r w:rsidRPr="00CC669D">
                <w:rPr>
                  <w:noProof/>
                </w:rPr>
                <w:t>1.25</w:t>
              </w:r>
            </w:ins>
          </w:p>
        </w:tc>
      </w:tr>
    </w:tbl>
    <w:p w14:paraId="7829E12C" w14:textId="1C849DF7" w:rsidR="008E7795" w:rsidRDefault="008E7795" w:rsidP="008E7795">
      <w:pPr>
        <w:pStyle w:val="tablecaption"/>
      </w:pPr>
      <w:ins w:id="3469" w:author="Author">
        <w:r w:rsidRPr="00CC669D">
          <w:t>Table 297.B.1.d.(LC) Individual Named Insured Loss Cost</w:t>
        </w:r>
      </w:ins>
    </w:p>
    <w:p w14:paraId="4563ECB4" w14:textId="77777777" w:rsidR="00BA5A76" w:rsidRPr="0064133F" w:rsidDel="00015C65" w:rsidRDefault="00BA5A76" w:rsidP="00CE2161">
      <w:pPr>
        <w:pStyle w:val="boxrule"/>
        <w:rPr>
          <w:del w:id="3470" w:author="Author"/>
        </w:rPr>
      </w:pPr>
      <w:r>
        <w:br w:type="page"/>
      </w:r>
      <w:del w:id="3471" w:author="Author">
        <w:r w:rsidRPr="0064133F" w:rsidDel="00015C65">
          <w:lastRenderedPageBreak/>
          <w:delText>25.  PREMIUM DEVELOPMENT – ZONE-RATED AUTOS</w:delText>
        </w:r>
      </w:del>
    </w:p>
    <w:p w14:paraId="257C880A" w14:textId="77777777" w:rsidR="00BA5A76" w:rsidRPr="0064133F" w:rsidDel="00015C65" w:rsidRDefault="00BA5A76" w:rsidP="00CE2161">
      <w:pPr>
        <w:pStyle w:val="isonormal"/>
        <w:suppressAutoHyphens/>
        <w:rPr>
          <w:del w:id="3472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91"/>
        <w:gridCol w:w="1159"/>
        <w:gridCol w:w="760"/>
        <w:gridCol w:w="1090"/>
        <w:gridCol w:w="700"/>
        <w:gridCol w:w="1150"/>
        <w:gridCol w:w="700"/>
        <w:gridCol w:w="1150"/>
      </w:tblGrid>
      <w:tr w:rsidR="00BA5A76" w:rsidRPr="0064133F" w:rsidDel="00015C65" w14:paraId="76850C49" w14:textId="77777777" w:rsidTr="005F2E8C">
        <w:trPr>
          <w:cantSplit/>
          <w:trHeight w:val="190"/>
          <w:del w:id="34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7BA886" w14:textId="77777777" w:rsidR="00BA5A76" w:rsidRPr="0064133F" w:rsidDel="00015C65" w:rsidRDefault="00BA5A76" w:rsidP="00CE2161">
            <w:pPr>
              <w:pStyle w:val="tablehead"/>
              <w:suppressAutoHyphens/>
              <w:rPr>
                <w:del w:id="3474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CDBB1" w14:textId="77777777" w:rsidR="00BA5A76" w:rsidRPr="0064133F" w:rsidDel="00015C65" w:rsidRDefault="00BA5A76" w:rsidP="00CE2161">
            <w:pPr>
              <w:pStyle w:val="tablehead"/>
              <w:suppressAutoHyphens/>
              <w:rPr>
                <w:del w:id="3475" w:author="Author"/>
              </w:rPr>
            </w:pPr>
            <w:del w:id="3476" w:author="Author">
              <w:r w:rsidRPr="0064133F" w:rsidDel="00015C65">
                <w:delText>Zone-rating Table – Zone 41 (Mountain) Combinations</w:delText>
              </w:r>
            </w:del>
          </w:p>
        </w:tc>
      </w:tr>
      <w:tr w:rsidR="00BA5A76" w:rsidRPr="0064133F" w:rsidDel="00015C65" w14:paraId="21305973" w14:textId="77777777" w:rsidTr="005F2E8C">
        <w:trPr>
          <w:cantSplit/>
          <w:trHeight w:val="190"/>
          <w:del w:id="34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353771" w14:textId="77777777" w:rsidR="00BA5A76" w:rsidRPr="0064133F" w:rsidDel="00015C65" w:rsidRDefault="00BA5A76" w:rsidP="00CE2161">
            <w:pPr>
              <w:pStyle w:val="tablehead"/>
              <w:suppressAutoHyphens/>
              <w:rPr>
                <w:del w:id="3478" w:author="Author"/>
              </w:rPr>
            </w:pPr>
            <w:del w:id="3479" w:author="Author">
              <w:r w:rsidRPr="0064133F" w:rsidDel="00015C65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CCBAF" w14:textId="77777777" w:rsidR="00BA5A76" w:rsidRPr="0064133F" w:rsidDel="00015C65" w:rsidRDefault="00BA5A76" w:rsidP="00CE2161">
            <w:pPr>
              <w:pStyle w:val="tablehead"/>
              <w:suppressAutoHyphens/>
              <w:rPr>
                <w:del w:id="3480" w:author="Author"/>
              </w:rPr>
            </w:pPr>
            <w:del w:id="3481" w:author="Author">
              <w:r w:rsidRPr="0064133F" w:rsidDel="00015C65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EC60D" w14:textId="77777777" w:rsidR="00BA5A76" w:rsidRPr="0064133F" w:rsidDel="00015C65" w:rsidRDefault="00BA5A76" w:rsidP="00CE2161">
            <w:pPr>
              <w:pStyle w:val="tablehead"/>
              <w:suppressAutoHyphens/>
              <w:rPr>
                <w:del w:id="3482" w:author="Author"/>
              </w:rPr>
            </w:pPr>
            <w:del w:id="3483" w:author="Author">
              <w:r w:rsidRPr="0064133F" w:rsidDel="00015C65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0B385" w14:textId="77777777" w:rsidR="00BA5A76" w:rsidRPr="0064133F" w:rsidDel="00015C65" w:rsidRDefault="00BA5A76" w:rsidP="00CE2161">
            <w:pPr>
              <w:pStyle w:val="tablehead"/>
              <w:suppressAutoHyphens/>
              <w:rPr>
                <w:del w:id="3484" w:author="Author"/>
              </w:rPr>
            </w:pPr>
            <w:del w:id="3485" w:author="Author">
              <w:r w:rsidRPr="0064133F" w:rsidDel="00015C65">
                <w:delText xml:space="preserve">$100,000 </w:delText>
              </w:r>
              <w:r w:rsidRPr="0064133F" w:rsidDel="00015C65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3C423" w14:textId="77777777" w:rsidR="00BA5A76" w:rsidRPr="0064133F" w:rsidDel="00015C65" w:rsidRDefault="00BA5A76" w:rsidP="00CE2161">
            <w:pPr>
              <w:pStyle w:val="tablehead"/>
              <w:suppressAutoHyphens/>
              <w:rPr>
                <w:del w:id="3486" w:author="Author"/>
              </w:rPr>
            </w:pPr>
            <w:del w:id="3487" w:author="Author">
              <w:r w:rsidRPr="0064133F" w:rsidDel="00015C65">
                <w:delText>$500</w:delText>
              </w:r>
              <w:r w:rsidRPr="0064133F" w:rsidDel="00015C65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87637" w14:textId="77777777" w:rsidR="00BA5A76" w:rsidRPr="0064133F" w:rsidDel="00015C65" w:rsidRDefault="00BA5A76" w:rsidP="00CE2161">
            <w:pPr>
              <w:pStyle w:val="tablehead"/>
              <w:suppressAutoHyphens/>
              <w:rPr>
                <w:del w:id="3488" w:author="Author"/>
              </w:rPr>
            </w:pPr>
            <w:del w:id="3489" w:author="Author">
              <w:r w:rsidRPr="0064133F" w:rsidDel="00015C65">
                <w:delText>$500 Deductible</w:delText>
              </w:r>
              <w:r w:rsidRPr="0064133F" w:rsidDel="00015C65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BED6D" w14:textId="77777777" w:rsidR="00BA5A76" w:rsidRPr="0064133F" w:rsidDel="00015C65" w:rsidRDefault="00BA5A76" w:rsidP="00CE2161">
            <w:pPr>
              <w:pStyle w:val="tablehead"/>
              <w:suppressAutoHyphens/>
              <w:rPr>
                <w:del w:id="3490" w:author="Author"/>
              </w:rPr>
            </w:pPr>
            <w:del w:id="3491" w:author="Author">
              <w:r w:rsidRPr="0064133F" w:rsidDel="00015C65">
                <w:delText>$500 Deductible</w:delText>
              </w:r>
              <w:r w:rsidRPr="0064133F" w:rsidDel="00015C65">
                <w:br/>
                <w:delText>Comprehensive</w:delText>
              </w:r>
            </w:del>
          </w:p>
        </w:tc>
      </w:tr>
      <w:tr w:rsidR="00BA5A76" w:rsidRPr="0064133F" w:rsidDel="00015C65" w14:paraId="371F20EB" w14:textId="77777777" w:rsidTr="005F2E8C">
        <w:trPr>
          <w:cantSplit/>
          <w:trHeight w:val="190"/>
          <w:del w:id="34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E4450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4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801FF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494" w:author="Author"/>
              </w:rPr>
            </w:pPr>
            <w:del w:id="3495" w:author="Author">
              <w:r w:rsidRPr="0064133F" w:rsidDel="00015C65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143D2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496" w:author="Author"/>
              </w:rPr>
            </w:pPr>
            <w:del w:id="3497" w:author="Author">
              <w:r w:rsidRPr="0064133F" w:rsidDel="00015C65">
                <w:delText>Atlanta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837AE6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498" w:author="Author"/>
              </w:rPr>
            </w:pPr>
            <w:del w:id="3499" w:author="Author">
              <w:r w:rsidRPr="0064133F" w:rsidDel="00015C65">
                <w:delText>$</w:delText>
              </w:r>
            </w:del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0E9874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500" w:author="Author"/>
              </w:rPr>
            </w:pPr>
            <w:del w:id="350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FB7E3F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02" w:author="Author"/>
              </w:rPr>
            </w:pPr>
            <w:del w:id="3503" w:author="Author">
              <w:r w:rsidRPr="0064133F" w:rsidDel="00015C65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270424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04" w:author="Author"/>
              </w:rPr>
            </w:pPr>
            <w:del w:id="350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D696F8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06" w:author="Author"/>
              </w:rPr>
            </w:pPr>
            <w:del w:id="3507" w:author="Author">
              <w:r w:rsidRPr="0064133F" w:rsidDel="00015C65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6A834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08" w:author="Author"/>
              </w:rPr>
            </w:pPr>
            <w:del w:id="350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3B3D2C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10" w:author="Author"/>
              </w:rPr>
            </w:pPr>
            <w:del w:id="3511" w:author="Author">
              <w:r w:rsidRPr="0064133F" w:rsidDel="00015C65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A6768F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12" w:author="Author"/>
              </w:rPr>
            </w:pPr>
            <w:del w:id="351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BA5A76" w:rsidRPr="0064133F" w:rsidDel="00015C65" w14:paraId="1F82650F" w14:textId="77777777" w:rsidTr="005F2E8C">
        <w:trPr>
          <w:cantSplit/>
          <w:trHeight w:val="190"/>
          <w:del w:id="35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3EB076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47795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516" w:author="Author"/>
              </w:rPr>
            </w:pPr>
            <w:del w:id="3517" w:author="Author">
              <w:r w:rsidRPr="0064133F" w:rsidDel="00015C65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C6B5F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18" w:author="Author"/>
              </w:rPr>
            </w:pPr>
            <w:del w:id="3519" w:author="Author">
              <w:r w:rsidRPr="0064133F" w:rsidDel="00015C65">
                <w:delText>Baltimore/Washington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5FBFA2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2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474C18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521" w:author="Author"/>
              </w:rPr>
            </w:pPr>
            <w:del w:id="352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3F0EEF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2CB4FA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24" w:author="Author"/>
              </w:rPr>
            </w:pPr>
            <w:del w:id="352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279F9B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22CD6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27" w:author="Author"/>
              </w:rPr>
            </w:pPr>
            <w:del w:id="352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2EEF49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9EC1ED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30" w:author="Author"/>
              </w:rPr>
            </w:pPr>
            <w:del w:id="353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BA5A76" w:rsidRPr="0064133F" w:rsidDel="00015C65" w14:paraId="17FD1C28" w14:textId="77777777" w:rsidTr="005F2E8C">
        <w:trPr>
          <w:cantSplit/>
          <w:trHeight w:val="190"/>
          <w:del w:id="35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6BC09F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9923F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534" w:author="Author"/>
              </w:rPr>
            </w:pPr>
            <w:del w:id="3535" w:author="Author">
              <w:r w:rsidRPr="0064133F" w:rsidDel="00015C65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C1F61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36" w:author="Author"/>
              </w:rPr>
            </w:pPr>
            <w:del w:id="3537" w:author="Author">
              <w:r w:rsidRPr="0064133F" w:rsidDel="00015C65">
                <w:delText>Boston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4C9152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3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6FE2C3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539" w:author="Author"/>
              </w:rPr>
            </w:pPr>
            <w:del w:id="3540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5B22DC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5551D3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42" w:author="Author"/>
              </w:rPr>
            </w:pPr>
            <w:del w:id="354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30E7E3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3CE04F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45" w:author="Author"/>
              </w:rPr>
            </w:pPr>
            <w:del w:id="3546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75FF75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D5ED4A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48" w:author="Author"/>
              </w:rPr>
            </w:pPr>
            <w:del w:id="354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BA5A76" w:rsidRPr="0064133F" w:rsidDel="00015C65" w14:paraId="19B29CFA" w14:textId="77777777" w:rsidTr="005F2E8C">
        <w:trPr>
          <w:cantSplit/>
          <w:trHeight w:val="190"/>
          <w:del w:id="35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2DF01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F853B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552" w:author="Author"/>
              </w:rPr>
            </w:pPr>
            <w:del w:id="3553" w:author="Author">
              <w:r w:rsidRPr="0064133F" w:rsidDel="00015C65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061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54" w:author="Author"/>
              </w:rPr>
            </w:pPr>
            <w:del w:id="3555" w:author="Author">
              <w:r w:rsidRPr="0064133F" w:rsidDel="00015C65">
                <w:delText>Buffalo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01A281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5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C41C43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557" w:author="Author"/>
              </w:rPr>
            </w:pPr>
            <w:del w:id="355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7CF14F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423BAB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60" w:author="Author"/>
              </w:rPr>
            </w:pPr>
            <w:del w:id="356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F7CC0A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5B68F5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63" w:author="Author"/>
              </w:rPr>
            </w:pPr>
            <w:del w:id="3564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D66A3B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B60A37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66" w:author="Author"/>
              </w:rPr>
            </w:pPr>
            <w:del w:id="3567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BA5A76" w:rsidRPr="0064133F" w:rsidDel="00015C65" w14:paraId="0D79FE39" w14:textId="77777777" w:rsidTr="005F2E8C">
        <w:trPr>
          <w:cantSplit/>
          <w:trHeight w:val="190"/>
          <w:del w:id="35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3CD0C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13CDA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570" w:author="Author"/>
              </w:rPr>
            </w:pPr>
            <w:del w:id="3571" w:author="Author">
              <w:r w:rsidRPr="0064133F" w:rsidDel="00015C65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84EA4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72" w:author="Author"/>
              </w:rPr>
            </w:pPr>
            <w:del w:id="3573" w:author="Author">
              <w:r w:rsidRPr="0064133F" w:rsidDel="00015C65">
                <w:delText>Charlotte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5D9C14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7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399571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575" w:author="Author"/>
              </w:rPr>
            </w:pPr>
            <w:del w:id="3576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26E94B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D0A289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78" w:author="Author"/>
              </w:rPr>
            </w:pPr>
            <w:del w:id="357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F835C5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336B6E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81" w:author="Author"/>
              </w:rPr>
            </w:pPr>
            <w:del w:id="358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AD42E2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EBD5E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84" w:author="Author"/>
              </w:rPr>
            </w:pPr>
            <w:del w:id="358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BA5A76" w:rsidRPr="0064133F" w:rsidDel="00015C65" w14:paraId="1DC5B1BD" w14:textId="77777777" w:rsidTr="005F2E8C">
        <w:trPr>
          <w:cantSplit/>
          <w:trHeight w:val="190"/>
          <w:del w:id="35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1A9B7D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BC887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588" w:author="Author"/>
              </w:rPr>
            </w:pPr>
            <w:del w:id="3589" w:author="Author">
              <w:r w:rsidRPr="0064133F" w:rsidDel="00015C65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8ACC5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90" w:author="Author"/>
              </w:rPr>
            </w:pPr>
            <w:del w:id="3591" w:author="Author">
              <w:r w:rsidRPr="0064133F" w:rsidDel="00015C65">
                <w:delText>Chicago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68F794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9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EEC5E7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593" w:author="Author"/>
              </w:rPr>
            </w:pPr>
            <w:del w:id="3594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2B004B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B6FAC4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96" w:author="Author"/>
              </w:rPr>
            </w:pPr>
            <w:del w:id="3597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BEE98D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5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12907A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599" w:author="Author"/>
              </w:rPr>
            </w:pPr>
            <w:del w:id="3600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3D7262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5A002E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02" w:author="Author"/>
              </w:rPr>
            </w:pPr>
            <w:del w:id="360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BA5A76" w:rsidRPr="0064133F" w:rsidDel="00015C65" w14:paraId="686D301A" w14:textId="77777777" w:rsidTr="005F2E8C">
        <w:trPr>
          <w:cantSplit/>
          <w:trHeight w:val="190"/>
          <w:del w:id="36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406F02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F8746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606" w:author="Author"/>
              </w:rPr>
            </w:pPr>
            <w:del w:id="3607" w:author="Author">
              <w:r w:rsidRPr="0064133F" w:rsidDel="00015C65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589AE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08" w:author="Author"/>
              </w:rPr>
            </w:pPr>
            <w:del w:id="3609" w:author="Author">
              <w:r w:rsidRPr="0064133F" w:rsidDel="00015C65">
                <w:delText>Cincinnati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1FBEC9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1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E71869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611" w:author="Author"/>
              </w:rPr>
            </w:pPr>
            <w:del w:id="361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A0437E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4A2054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14" w:author="Author"/>
              </w:rPr>
            </w:pPr>
            <w:del w:id="361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C6EB0B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33C522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17" w:author="Author"/>
              </w:rPr>
            </w:pPr>
            <w:del w:id="361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1E95C7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64A07A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20" w:author="Author"/>
              </w:rPr>
            </w:pPr>
            <w:del w:id="362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BA5A76" w:rsidRPr="0064133F" w:rsidDel="00015C65" w14:paraId="721E3A82" w14:textId="77777777" w:rsidTr="005F2E8C">
        <w:trPr>
          <w:cantSplit/>
          <w:trHeight w:val="190"/>
          <w:del w:id="36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DB3B3C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C509A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624" w:author="Author"/>
              </w:rPr>
            </w:pPr>
            <w:del w:id="3625" w:author="Author">
              <w:r w:rsidRPr="0064133F" w:rsidDel="00015C65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CFBB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26" w:author="Author"/>
              </w:rPr>
            </w:pPr>
            <w:del w:id="3627" w:author="Author">
              <w:r w:rsidRPr="0064133F" w:rsidDel="00015C65">
                <w:delText>Cleveland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C05D50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2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C89FC1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629" w:author="Author"/>
              </w:rPr>
            </w:pPr>
            <w:del w:id="3630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A572D9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33D07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32" w:author="Author"/>
              </w:rPr>
            </w:pPr>
            <w:del w:id="363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D132B5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931C8C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35" w:author="Author"/>
              </w:rPr>
            </w:pPr>
            <w:del w:id="3636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BB1C0C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2FD57F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38" w:author="Author"/>
              </w:rPr>
            </w:pPr>
            <w:del w:id="363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BA5A76" w:rsidRPr="0064133F" w:rsidDel="00015C65" w14:paraId="2F315554" w14:textId="77777777" w:rsidTr="005F2E8C">
        <w:trPr>
          <w:cantSplit/>
          <w:trHeight w:val="190"/>
          <w:del w:id="36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B7711C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AF797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642" w:author="Author"/>
              </w:rPr>
            </w:pPr>
            <w:del w:id="3643" w:author="Author">
              <w:r w:rsidRPr="0064133F" w:rsidDel="00015C65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95371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44" w:author="Author"/>
              </w:rPr>
            </w:pPr>
            <w:del w:id="3645" w:author="Author">
              <w:r w:rsidRPr="0064133F" w:rsidDel="00015C65">
                <w:delText>Dallas/Fort Worth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82EBFE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4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A45639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647" w:author="Author"/>
              </w:rPr>
            </w:pPr>
            <w:del w:id="364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8CB894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91C083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50" w:author="Author"/>
              </w:rPr>
            </w:pPr>
            <w:del w:id="365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9324A8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1E3F3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53" w:author="Author"/>
              </w:rPr>
            </w:pPr>
            <w:del w:id="3654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C2AD7B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86171C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56" w:author="Author"/>
              </w:rPr>
            </w:pPr>
            <w:del w:id="3657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BA5A76" w:rsidRPr="0064133F" w:rsidDel="00015C65" w14:paraId="1245D8CC" w14:textId="77777777" w:rsidTr="005F2E8C">
        <w:trPr>
          <w:cantSplit/>
          <w:trHeight w:val="190"/>
          <w:del w:id="36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A34E49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F0709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660" w:author="Author"/>
              </w:rPr>
            </w:pPr>
            <w:del w:id="3661" w:author="Author">
              <w:r w:rsidRPr="0064133F" w:rsidDel="00015C65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DA6CE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62" w:author="Author"/>
              </w:rPr>
            </w:pPr>
            <w:del w:id="3663" w:author="Author">
              <w:r w:rsidRPr="0064133F" w:rsidDel="00015C65">
                <w:delText>Denver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B51211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6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82D8DC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665" w:author="Author"/>
              </w:rPr>
            </w:pPr>
            <w:del w:id="3666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C66316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D423CD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68" w:author="Author"/>
              </w:rPr>
            </w:pPr>
            <w:del w:id="366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6E3D07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27E8F1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71" w:author="Author"/>
              </w:rPr>
            </w:pPr>
            <w:del w:id="367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20569F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A7DFEA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74" w:author="Author"/>
              </w:rPr>
            </w:pPr>
            <w:del w:id="367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BA5A76" w:rsidRPr="0064133F" w:rsidDel="00015C65" w14:paraId="409C597D" w14:textId="77777777" w:rsidTr="005F2E8C">
        <w:trPr>
          <w:cantSplit/>
          <w:trHeight w:val="190"/>
          <w:del w:id="36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9AB3D9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245F9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678" w:author="Author"/>
              </w:rPr>
            </w:pPr>
            <w:del w:id="3679" w:author="Author">
              <w:r w:rsidRPr="0064133F" w:rsidDel="00015C65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35FDC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80" w:author="Author"/>
              </w:rPr>
            </w:pPr>
            <w:del w:id="3681" w:author="Author">
              <w:r w:rsidRPr="0064133F" w:rsidDel="00015C65">
                <w:delText>Detroit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31653E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8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05F20F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683" w:author="Author"/>
              </w:rPr>
            </w:pPr>
            <w:del w:id="3684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2410EE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AA281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86" w:author="Author"/>
              </w:rPr>
            </w:pPr>
            <w:del w:id="3687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D0EBF3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F88AD6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89" w:author="Author"/>
              </w:rPr>
            </w:pPr>
            <w:del w:id="3690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F3317A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6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BDC0DB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92" w:author="Author"/>
              </w:rPr>
            </w:pPr>
            <w:del w:id="369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BA5A76" w:rsidRPr="0064133F" w:rsidDel="00015C65" w14:paraId="6C16B55A" w14:textId="77777777" w:rsidTr="005F2E8C">
        <w:trPr>
          <w:cantSplit/>
          <w:trHeight w:val="190"/>
          <w:del w:id="36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21F8A3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C5218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696" w:author="Author"/>
              </w:rPr>
            </w:pPr>
            <w:del w:id="3697" w:author="Author">
              <w:r w:rsidRPr="0064133F" w:rsidDel="00015C65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62423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698" w:author="Author"/>
              </w:rPr>
            </w:pPr>
            <w:del w:id="3699" w:author="Author">
              <w:r w:rsidRPr="0064133F" w:rsidDel="00015C65">
                <w:delText>Hartford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D4F5C8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0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E5D3CB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701" w:author="Author"/>
              </w:rPr>
            </w:pPr>
            <w:del w:id="370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FB004B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470626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04" w:author="Author"/>
              </w:rPr>
            </w:pPr>
            <w:del w:id="370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C3D5E3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F16FDB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07" w:author="Author"/>
              </w:rPr>
            </w:pPr>
            <w:del w:id="370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5D1147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6CC036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10" w:author="Author"/>
              </w:rPr>
            </w:pPr>
            <w:del w:id="371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BA5A76" w:rsidRPr="0064133F" w:rsidDel="00015C65" w14:paraId="78935C04" w14:textId="77777777" w:rsidTr="005F2E8C">
        <w:trPr>
          <w:cantSplit/>
          <w:trHeight w:val="190"/>
          <w:del w:id="37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382074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1C534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714" w:author="Author"/>
              </w:rPr>
            </w:pPr>
            <w:del w:id="3715" w:author="Author">
              <w:r w:rsidRPr="0064133F" w:rsidDel="00015C65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7252C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16" w:author="Author"/>
              </w:rPr>
            </w:pPr>
            <w:del w:id="3717" w:author="Author">
              <w:r w:rsidRPr="0064133F" w:rsidDel="00015C65">
                <w:delText>Houston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99D530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1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9461DD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719" w:author="Author"/>
              </w:rPr>
            </w:pPr>
            <w:del w:id="3720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7B2371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0B7CD2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22" w:author="Author"/>
              </w:rPr>
            </w:pPr>
            <w:del w:id="372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C044CD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1C556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25" w:author="Author"/>
              </w:rPr>
            </w:pPr>
            <w:del w:id="3726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041060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F51E2D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28" w:author="Author"/>
              </w:rPr>
            </w:pPr>
            <w:del w:id="372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BA5A76" w:rsidRPr="0064133F" w:rsidDel="00015C65" w14:paraId="398C6322" w14:textId="77777777" w:rsidTr="005F2E8C">
        <w:trPr>
          <w:cantSplit/>
          <w:trHeight w:val="190"/>
          <w:del w:id="37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3E0415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F7292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732" w:author="Author"/>
              </w:rPr>
            </w:pPr>
            <w:del w:id="3733" w:author="Author">
              <w:r w:rsidRPr="0064133F" w:rsidDel="00015C65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B15D1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34" w:author="Author"/>
              </w:rPr>
            </w:pPr>
            <w:del w:id="3735" w:author="Author">
              <w:r w:rsidRPr="0064133F" w:rsidDel="00015C65">
                <w:delText>Indianapolis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90D767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3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A47A83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737" w:author="Author"/>
              </w:rPr>
            </w:pPr>
            <w:del w:id="373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FCC33D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DAD83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40" w:author="Author"/>
              </w:rPr>
            </w:pPr>
            <w:del w:id="374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A5CD1C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BA932D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43" w:author="Author"/>
              </w:rPr>
            </w:pPr>
            <w:del w:id="3744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ACDD51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B3609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46" w:author="Author"/>
              </w:rPr>
            </w:pPr>
            <w:del w:id="3747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BA5A76" w:rsidRPr="0064133F" w:rsidDel="00015C65" w14:paraId="1106C8AD" w14:textId="77777777" w:rsidTr="005F2E8C">
        <w:trPr>
          <w:cantSplit/>
          <w:trHeight w:val="190"/>
          <w:del w:id="37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C3DBA1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D85E1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750" w:author="Author"/>
              </w:rPr>
            </w:pPr>
            <w:del w:id="3751" w:author="Author">
              <w:r w:rsidRPr="0064133F" w:rsidDel="00015C65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5F322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52" w:author="Author"/>
              </w:rPr>
            </w:pPr>
            <w:del w:id="3753" w:author="Author">
              <w:r w:rsidRPr="0064133F" w:rsidDel="00015C65">
                <w:delText>Jacksonville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9D5CDB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5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0020FD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755" w:author="Author"/>
              </w:rPr>
            </w:pPr>
            <w:del w:id="3756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FE652D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7C2BF7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58" w:author="Author"/>
              </w:rPr>
            </w:pPr>
            <w:del w:id="375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AF7A8D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FD2233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61" w:author="Author"/>
              </w:rPr>
            </w:pPr>
            <w:del w:id="376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15FA76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36452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64" w:author="Author"/>
              </w:rPr>
            </w:pPr>
            <w:del w:id="376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BA5A76" w:rsidRPr="0064133F" w:rsidDel="00015C65" w14:paraId="0151AE4B" w14:textId="77777777" w:rsidTr="005F2E8C">
        <w:trPr>
          <w:cantSplit/>
          <w:trHeight w:val="190"/>
          <w:del w:id="37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4D457A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F2EBD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768" w:author="Author"/>
              </w:rPr>
            </w:pPr>
            <w:del w:id="3769" w:author="Author">
              <w:r w:rsidRPr="0064133F" w:rsidDel="00015C65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0E533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70" w:author="Author"/>
              </w:rPr>
            </w:pPr>
            <w:del w:id="3771" w:author="Author">
              <w:r w:rsidRPr="0064133F" w:rsidDel="00015C65">
                <w:delText>Kansas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459584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7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85C771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773" w:author="Author"/>
              </w:rPr>
            </w:pPr>
            <w:del w:id="3774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40EF66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2D027B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76" w:author="Author"/>
              </w:rPr>
            </w:pPr>
            <w:del w:id="3777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C50E23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BC2C4F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79" w:author="Author"/>
              </w:rPr>
            </w:pPr>
            <w:del w:id="3780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FC9323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A587A5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82" w:author="Author"/>
              </w:rPr>
            </w:pPr>
            <w:del w:id="378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BA5A76" w:rsidRPr="0064133F" w:rsidDel="00015C65" w14:paraId="2508333A" w14:textId="77777777" w:rsidTr="005F2E8C">
        <w:trPr>
          <w:cantSplit/>
          <w:trHeight w:val="190"/>
          <w:del w:id="37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9835B5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13F04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786" w:author="Author"/>
              </w:rPr>
            </w:pPr>
            <w:del w:id="3787" w:author="Author">
              <w:r w:rsidRPr="0064133F" w:rsidDel="00015C65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B4EB9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88" w:author="Author"/>
              </w:rPr>
            </w:pPr>
            <w:del w:id="3789" w:author="Author">
              <w:r w:rsidRPr="0064133F" w:rsidDel="00015C65">
                <w:delText>Little Rock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37F9FA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9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7DE5CE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791" w:author="Author"/>
              </w:rPr>
            </w:pPr>
            <w:del w:id="379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E5DE97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98F6A9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94" w:author="Author"/>
              </w:rPr>
            </w:pPr>
            <w:del w:id="379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3B86E4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B295F7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797" w:author="Author"/>
              </w:rPr>
            </w:pPr>
            <w:del w:id="379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302D52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7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47A816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00" w:author="Author"/>
              </w:rPr>
            </w:pPr>
            <w:del w:id="380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BA5A76" w:rsidRPr="0064133F" w:rsidDel="00015C65" w14:paraId="5D69DA01" w14:textId="77777777" w:rsidTr="005F2E8C">
        <w:trPr>
          <w:cantSplit/>
          <w:trHeight w:val="190"/>
          <w:del w:id="38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A20CBD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F923D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804" w:author="Author"/>
              </w:rPr>
            </w:pPr>
            <w:del w:id="3805" w:author="Author">
              <w:r w:rsidRPr="0064133F" w:rsidDel="00015C65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A175D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06" w:author="Author"/>
              </w:rPr>
            </w:pPr>
            <w:del w:id="3807" w:author="Author">
              <w:r w:rsidRPr="0064133F" w:rsidDel="00015C65">
                <w:delText>Los Angeles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CEFF2A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0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1FA076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809" w:author="Author"/>
              </w:rPr>
            </w:pPr>
            <w:del w:id="3810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5B9D2C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A94D5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12" w:author="Author"/>
              </w:rPr>
            </w:pPr>
            <w:del w:id="381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08F0D3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0BAFE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15" w:author="Author"/>
              </w:rPr>
            </w:pPr>
            <w:del w:id="3816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684EA4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9DD10E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18" w:author="Author"/>
              </w:rPr>
            </w:pPr>
            <w:del w:id="381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BA5A76" w:rsidRPr="0064133F" w:rsidDel="00015C65" w14:paraId="591697C0" w14:textId="77777777" w:rsidTr="005F2E8C">
        <w:trPr>
          <w:cantSplit/>
          <w:trHeight w:val="190"/>
          <w:del w:id="38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DD42FD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FA999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822" w:author="Author"/>
              </w:rPr>
            </w:pPr>
            <w:del w:id="3823" w:author="Author">
              <w:r w:rsidRPr="0064133F" w:rsidDel="00015C65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A0337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24" w:author="Author"/>
              </w:rPr>
            </w:pPr>
            <w:del w:id="3825" w:author="Author">
              <w:r w:rsidRPr="0064133F" w:rsidDel="00015C65">
                <w:delText>Louisville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5A040A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2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59A9CF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827" w:author="Author"/>
              </w:rPr>
            </w:pPr>
            <w:del w:id="382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D42A31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6351EB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30" w:author="Author"/>
              </w:rPr>
            </w:pPr>
            <w:del w:id="383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4AA673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E049D7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33" w:author="Author"/>
              </w:rPr>
            </w:pPr>
            <w:del w:id="3834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7DA28E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D21FB1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36" w:author="Author"/>
              </w:rPr>
            </w:pPr>
            <w:del w:id="3837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BA5A76" w:rsidRPr="0064133F" w:rsidDel="00015C65" w14:paraId="3C7FA002" w14:textId="77777777" w:rsidTr="005F2E8C">
        <w:trPr>
          <w:cantSplit/>
          <w:trHeight w:val="190"/>
          <w:del w:id="38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C8816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958C2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840" w:author="Author"/>
              </w:rPr>
            </w:pPr>
            <w:del w:id="3841" w:author="Author">
              <w:r w:rsidRPr="0064133F" w:rsidDel="00015C65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EEC7B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42" w:author="Author"/>
              </w:rPr>
            </w:pPr>
            <w:del w:id="3843" w:author="Author">
              <w:r w:rsidRPr="0064133F" w:rsidDel="00015C65">
                <w:delText>Memphis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731B00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4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DFB3A2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845" w:author="Author"/>
              </w:rPr>
            </w:pPr>
            <w:del w:id="3846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FAFF28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B68F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48" w:author="Author"/>
              </w:rPr>
            </w:pPr>
            <w:del w:id="384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95A880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6E0879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51" w:author="Author"/>
              </w:rPr>
            </w:pPr>
            <w:del w:id="385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47D8DC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572DAA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54" w:author="Author"/>
              </w:rPr>
            </w:pPr>
            <w:del w:id="385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BA5A76" w:rsidRPr="0064133F" w:rsidDel="00015C65" w14:paraId="4A8D805A" w14:textId="77777777" w:rsidTr="005F2E8C">
        <w:trPr>
          <w:cantSplit/>
          <w:trHeight w:val="190"/>
          <w:del w:id="38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2A50FC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1885E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858" w:author="Author"/>
              </w:rPr>
            </w:pPr>
            <w:del w:id="3859" w:author="Author">
              <w:r w:rsidRPr="0064133F" w:rsidDel="00015C65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98087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60" w:author="Author"/>
              </w:rPr>
            </w:pPr>
            <w:del w:id="3861" w:author="Author">
              <w:r w:rsidRPr="0064133F" w:rsidDel="00015C65">
                <w:delText>Miami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14709E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6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31325E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863" w:author="Author"/>
              </w:rPr>
            </w:pPr>
            <w:del w:id="3864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66193E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E311E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66" w:author="Author"/>
              </w:rPr>
            </w:pPr>
            <w:del w:id="3867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319A9D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054383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69" w:author="Author"/>
              </w:rPr>
            </w:pPr>
            <w:del w:id="3870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FBE78E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EF333D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72" w:author="Author"/>
              </w:rPr>
            </w:pPr>
            <w:del w:id="387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BA5A76" w:rsidRPr="0064133F" w:rsidDel="00015C65" w14:paraId="062272B4" w14:textId="77777777" w:rsidTr="005F2E8C">
        <w:trPr>
          <w:cantSplit/>
          <w:trHeight w:val="190"/>
          <w:del w:id="38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81EAB1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554A7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876" w:author="Author"/>
              </w:rPr>
            </w:pPr>
            <w:del w:id="3877" w:author="Author">
              <w:r w:rsidRPr="0064133F" w:rsidDel="00015C65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D680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78" w:author="Author"/>
              </w:rPr>
            </w:pPr>
            <w:del w:id="3879" w:author="Author">
              <w:r w:rsidRPr="0064133F" w:rsidDel="00015C65">
                <w:delText>Milwaukee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6CBAD1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8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47E1CF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881" w:author="Author"/>
              </w:rPr>
            </w:pPr>
            <w:del w:id="388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AE7BAC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CB352C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84" w:author="Author"/>
              </w:rPr>
            </w:pPr>
            <w:del w:id="388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C3C1F6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F4C046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87" w:author="Author"/>
              </w:rPr>
            </w:pPr>
            <w:del w:id="388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812954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1B4492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90" w:author="Author"/>
              </w:rPr>
            </w:pPr>
            <w:del w:id="389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BA5A76" w:rsidRPr="0064133F" w:rsidDel="00015C65" w14:paraId="3391D788" w14:textId="77777777" w:rsidTr="005F2E8C">
        <w:trPr>
          <w:cantSplit/>
          <w:trHeight w:val="190"/>
          <w:del w:id="38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9718D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FD0F6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894" w:author="Author"/>
              </w:rPr>
            </w:pPr>
            <w:del w:id="3895" w:author="Author">
              <w:r w:rsidRPr="0064133F" w:rsidDel="00015C65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02855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896" w:author="Author"/>
              </w:rPr>
            </w:pPr>
            <w:del w:id="3897" w:author="Author">
              <w:r w:rsidRPr="0064133F" w:rsidDel="00015C65">
                <w:delText>Minneapolis/St. Paul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B84336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89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F72BAF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899" w:author="Author"/>
              </w:rPr>
            </w:pPr>
            <w:del w:id="3900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53B3D7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26FBB9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02" w:author="Author"/>
              </w:rPr>
            </w:pPr>
            <w:del w:id="390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93C007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3A7B86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05" w:author="Author"/>
              </w:rPr>
            </w:pPr>
            <w:del w:id="3906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A19940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80F05B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08" w:author="Author"/>
              </w:rPr>
            </w:pPr>
            <w:del w:id="390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BA5A76" w:rsidRPr="0064133F" w:rsidDel="00015C65" w14:paraId="112838D5" w14:textId="77777777" w:rsidTr="005F2E8C">
        <w:trPr>
          <w:cantSplit/>
          <w:trHeight w:val="190"/>
          <w:del w:id="39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065BA3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6773E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912" w:author="Author"/>
              </w:rPr>
            </w:pPr>
            <w:del w:id="3913" w:author="Author">
              <w:r w:rsidRPr="0064133F" w:rsidDel="00015C65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98F9E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14" w:author="Author"/>
              </w:rPr>
            </w:pPr>
            <w:del w:id="3915" w:author="Author">
              <w:r w:rsidRPr="0064133F" w:rsidDel="00015C65">
                <w:delText>Nashville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17713F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1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60575A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917" w:author="Author"/>
              </w:rPr>
            </w:pPr>
            <w:del w:id="391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03ECE4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A3AE76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20" w:author="Author"/>
              </w:rPr>
            </w:pPr>
            <w:del w:id="392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68B137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638EB5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23" w:author="Author"/>
              </w:rPr>
            </w:pPr>
            <w:del w:id="3924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6675D2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C2B86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26" w:author="Author"/>
              </w:rPr>
            </w:pPr>
            <w:del w:id="3927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BA5A76" w:rsidRPr="0064133F" w:rsidDel="00015C65" w14:paraId="60FC45E4" w14:textId="77777777" w:rsidTr="005F2E8C">
        <w:trPr>
          <w:cantSplit/>
          <w:trHeight w:val="190"/>
          <w:del w:id="39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1903D1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44ADC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930" w:author="Author"/>
              </w:rPr>
            </w:pPr>
            <w:del w:id="3931" w:author="Author">
              <w:r w:rsidRPr="0064133F" w:rsidDel="00015C65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89CE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32" w:author="Author"/>
              </w:rPr>
            </w:pPr>
            <w:del w:id="3933" w:author="Author">
              <w:r w:rsidRPr="0064133F" w:rsidDel="00015C65">
                <w:delText>New Orleans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9858F4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3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997F55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935" w:author="Author"/>
              </w:rPr>
            </w:pPr>
            <w:del w:id="3936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2478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B68891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A1EE5B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38" w:author="Author"/>
              </w:rPr>
            </w:pPr>
            <w:del w:id="393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41DE11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F1172F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41" w:author="Author"/>
              </w:rPr>
            </w:pPr>
            <w:del w:id="394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410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1313DB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ED91BA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44" w:author="Author"/>
              </w:rPr>
            </w:pPr>
            <w:del w:id="394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259</w:delText>
              </w:r>
            </w:del>
          </w:p>
        </w:tc>
      </w:tr>
      <w:tr w:rsidR="00BA5A76" w:rsidRPr="0064133F" w:rsidDel="00015C65" w14:paraId="30E4E6C9" w14:textId="77777777" w:rsidTr="005F2E8C">
        <w:trPr>
          <w:cantSplit/>
          <w:trHeight w:val="190"/>
          <w:del w:id="39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1213F2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3F5C4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948" w:author="Author"/>
              </w:rPr>
            </w:pPr>
            <w:del w:id="3949" w:author="Author">
              <w:r w:rsidRPr="0064133F" w:rsidDel="00015C65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84BA7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50" w:author="Author"/>
              </w:rPr>
            </w:pPr>
            <w:del w:id="3951" w:author="Author">
              <w:r w:rsidRPr="0064133F" w:rsidDel="00015C65">
                <w:delText>New York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8B0B46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5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3C72D2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953" w:author="Author"/>
              </w:rPr>
            </w:pPr>
            <w:del w:id="3954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0D9576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2BD264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56" w:author="Author"/>
              </w:rPr>
            </w:pPr>
            <w:del w:id="3957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333059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D2C76F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59" w:author="Author"/>
              </w:rPr>
            </w:pPr>
            <w:del w:id="3960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39C5E3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698A22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62" w:author="Author"/>
              </w:rPr>
            </w:pPr>
            <w:del w:id="396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BA5A76" w:rsidRPr="0064133F" w:rsidDel="00015C65" w14:paraId="45EE7382" w14:textId="77777777" w:rsidTr="005F2E8C">
        <w:trPr>
          <w:cantSplit/>
          <w:trHeight w:val="190"/>
          <w:del w:id="39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767BD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9EA9B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966" w:author="Author"/>
              </w:rPr>
            </w:pPr>
            <w:del w:id="3967" w:author="Author">
              <w:r w:rsidRPr="0064133F" w:rsidDel="00015C65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A0DAE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68" w:author="Author"/>
              </w:rPr>
            </w:pPr>
            <w:del w:id="3969" w:author="Author">
              <w:r w:rsidRPr="0064133F" w:rsidDel="00015C65">
                <w:delText>Oklahoma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5BB017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7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7F4111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971" w:author="Author"/>
              </w:rPr>
            </w:pPr>
            <w:del w:id="397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FF36E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5A9D06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74" w:author="Author"/>
              </w:rPr>
            </w:pPr>
            <w:del w:id="397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46D5C2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834081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77" w:author="Author"/>
              </w:rPr>
            </w:pPr>
            <w:del w:id="397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4E6437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67532A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80" w:author="Author"/>
              </w:rPr>
            </w:pPr>
            <w:del w:id="398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BA5A76" w:rsidRPr="0064133F" w:rsidDel="00015C65" w14:paraId="130D7468" w14:textId="77777777" w:rsidTr="005F2E8C">
        <w:trPr>
          <w:cantSplit/>
          <w:trHeight w:val="190"/>
          <w:del w:id="39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D228CD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433DE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3984" w:author="Author"/>
              </w:rPr>
            </w:pPr>
            <w:del w:id="3985" w:author="Author">
              <w:r w:rsidRPr="0064133F" w:rsidDel="00015C65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674A2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86" w:author="Author"/>
              </w:rPr>
            </w:pPr>
            <w:del w:id="3987" w:author="Author">
              <w:r w:rsidRPr="0064133F" w:rsidDel="00015C65">
                <w:delText>Omaha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E55268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8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971474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3989" w:author="Author"/>
              </w:rPr>
            </w:pPr>
            <w:del w:id="3990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F89A94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4F041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92" w:author="Author"/>
              </w:rPr>
            </w:pPr>
            <w:del w:id="399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5CEEE0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44DF44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95" w:author="Author"/>
              </w:rPr>
            </w:pPr>
            <w:del w:id="3996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361005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39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113AE7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3998" w:author="Author"/>
              </w:rPr>
            </w:pPr>
            <w:del w:id="399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BA5A76" w:rsidRPr="0064133F" w:rsidDel="00015C65" w14:paraId="76E9B177" w14:textId="77777777" w:rsidTr="005F2E8C">
        <w:trPr>
          <w:cantSplit/>
          <w:trHeight w:val="190"/>
          <w:del w:id="40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376E03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40D5C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002" w:author="Author"/>
              </w:rPr>
            </w:pPr>
            <w:del w:id="4003" w:author="Author">
              <w:r w:rsidRPr="0064133F" w:rsidDel="00015C65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1329A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04" w:author="Author"/>
              </w:rPr>
            </w:pPr>
            <w:del w:id="4005" w:author="Author">
              <w:r w:rsidRPr="0064133F" w:rsidDel="00015C65">
                <w:delText>Phoenix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FF0FEC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0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127945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007" w:author="Author"/>
              </w:rPr>
            </w:pPr>
            <w:del w:id="400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C3302C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1BD53B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10" w:author="Author"/>
              </w:rPr>
            </w:pPr>
            <w:del w:id="401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D0430E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A9251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13" w:author="Author"/>
              </w:rPr>
            </w:pPr>
            <w:del w:id="4014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FF9A65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D30EBF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16" w:author="Author"/>
              </w:rPr>
            </w:pPr>
            <w:del w:id="4017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BA5A76" w:rsidRPr="0064133F" w:rsidDel="00015C65" w14:paraId="7332FC8C" w14:textId="77777777" w:rsidTr="005F2E8C">
        <w:trPr>
          <w:cantSplit/>
          <w:trHeight w:val="190"/>
          <w:del w:id="40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4A1AA3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CDB84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020" w:author="Author"/>
              </w:rPr>
            </w:pPr>
            <w:del w:id="4021" w:author="Author">
              <w:r w:rsidRPr="0064133F" w:rsidDel="00015C65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E645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22" w:author="Author"/>
              </w:rPr>
            </w:pPr>
            <w:del w:id="4023" w:author="Author">
              <w:r w:rsidRPr="0064133F" w:rsidDel="00015C65">
                <w:delText>Philadelphia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4C5484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2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532FE8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025" w:author="Author"/>
              </w:rPr>
            </w:pPr>
            <w:del w:id="4026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61BCF5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9AEF7F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28" w:author="Author"/>
              </w:rPr>
            </w:pPr>
            <w:del w:id="402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E2DBF0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1C693D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31" w:author="Author"/>
              </w:rPr>
            </w:pPr>
            <w:del w:id="403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FE4E4F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0EFDFE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34" w:author="Author"/>
              </w:rPr>
            </w:pPr>
            <w:del w:id="403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BA5A76" w:rsidRPr="0064133F" w:rsidDel="00015C65" w14:paraId="4B5B5D4D" w14:textId="77777777" w:rsidTr="005F2E8C">
        <w:trPr>
          <w:cantSplit/>
          <w:trHeight w:val="190"/>
          <w:del w:id="40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0F69B2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67542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038" w:author="Author"/>
              </w:rPr>
            </w:pPr>
            <w:del w:id="4039" w:author="Author">
              <w:r w:rsidRPr="0064133F" w:rsidDel="00015C65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D232B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40" w:author="Author"/>
              </w:rPr>
            </w:pPr>
            <w:del w:id="4041" w:author="Author">
              <w:r w:rsidRPr="0064133F" w:rsidDel="00015C65">
                <w:delText>Pittsburgh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9AF953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4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5B8A52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043" w:author="Author"/>
              </w:rPr>
            </w:pPr>
            <w:del w:id="4044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D622DC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043F2B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46" w:author="Author"/>
              </w:rPr>
            </w:pPr>
            <w:del w:id="4047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F82804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2401A9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49" w:author="Author"/>
              </w:rPr>
            </w:pPr>
            <w:del w:id="4050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6092ED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F16277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52" w:author="Author"/>
              </w:rPr>
            </w:pPr>
            <w:del w:id="405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BA5A76" w:rsidRPr="0064133F" w:rsidDel="00015C65" w14:paraId="58B13AAE" w14:textId="77777777" w:rsidTr="005F2E8C">
        <w:trPr>
          <w:cantSplit/>
          <w:trHeight w:val="190"/>
          <w:del w:id="40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17264C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4E47D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056" w:author="Author"/>
              </w:rPr>
            </w:pPr>
            <w:del w:id="4057" w:author="Author">
              <w:r w:rsidRPr="0064133F" w:rsidDel="00015C65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E4FB3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58" w:author="Author"/>
              </w:rPr>
            </w:pPr>
            <w:del w:id="4059" w:author="Author">
              <w:r w:rsidRPr="0064133F" w:rsidDel="00015C65">
                <w:delText>Portland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245A06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6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9E6368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061" w:author="Author"/>
              </w:rPr>
            </w:pPr>
            <w:del w:id="406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874B5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821B1F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64" w:author="Author"/>
              </w:rPr>
            </w:pPr>
            <w:del w:id="406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574629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2B5AD3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67" w:author="Author"/>
              </w:rPr>
            </w:pPr>
            <w:del w:id="406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4838E2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BADCB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70" w:author="Author"/>
              </w:rPr>
            </w:pPr>
            <w:del w:id="407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BA5A76" w:rsidRPr="0064133F" w:rsidDel="00015C65" w14:paraId="551A9275" w14:textId="77777777" w:rsidTr="005F2E8C">
        <w:trPr>
          <w:cantSplit/>
          <w:trHeight w:val="190"/>
          <w:del w:id="40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2510E3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5889E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074" w:author="Author"/>
              </w:rPr>
            </w:pPr>
            <w:del w:id="4075" w:author="Author">
              <w:r w:rsidRPr="0064133F" w:rsidDel="00015C65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6D91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76" w:author="Author"/>
              </w:rPr>
            </w:pPr>
            <w:del w:id="4077" w:author="Author">
              <w:r w:rsidRPr="0064133F" w:rsidDel="00015C65">
                <w:delText>Richmond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D1EF1D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7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CF1421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079" w:author="Author"/>
              </w:rPr>
            </w:pPr>
            <w:del w:id="4080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43F00F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5D4086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82" w:author="Author"/>
              </w:rPr>
            </w:pPr>
            <w:del w:id="408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811CAF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3654C5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85" w:author="Author"/>
              </w:rPr>
            </w:pPr>
            <w:del w:id="4086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5ED252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B77BF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88" w:author="Author"/>
              </w:rPr>
            </w:pPr>
            <w:del w:id="408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BA5A76" w:rsidRPr="0064133F" w:rsidDel="00015C65" w14:paraId="7D92DDE2" w14:textId="77777777" w:rsidTr="005F2E8C">
        <w:trPr>
          <w:cantSplit/>
          <w:trHeight w:val="190"/>
          <w:del w:id="40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717E79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DDE58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092" w:author="Author"/>
              </w:rPr>
            </w:pPr>
            <w:del w:id="4093" w:author="Author">
              <w:r w:rsidRPr="0064133F" w:rsidDel="00015C65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7AF83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094" w:author="Author"/>
              </w:rPr>
            </w:pPr>
            <w:del w:id="4095" w:author="Author">
              <w:r w:rsidRPr="0064133F" w:rsidDel="00015C65">
                <w:delText>St. Louis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B4EA63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9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90C1D8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097" w:author="Author"/>
              </w:rPr>
            </w:pPr>
            <w:del w:id="409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6921D5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0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43C23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00" w:author="Author"/>
              </w:rPr>
            </w:pPr>
            <w:del w:id="410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7EBB84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EC9EF5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03" w:author="Author"/>
              </w:rPr>
            </w:pPr>
            <w:del w:id="4104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9AD4F9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E9489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06" w:author="Author"/>
              </w:rPr>
            </w:pPr>
            <w:del w:id="4107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BA5A76" w:rsidRPr="0064133F" w:rsidDel="00015C65" w14:paraId="300AAE8E" w14:textId="77777777" w:rsidTr="005F2E8C">
        <w:trPr>
          <w:cantSplit/>
          <w:trHeight w:val="190"/>
          <w:del w:id="41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57322C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C7A41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110" w:author="Author"/>
              </w:rPr>
            </w:pPr>
            <w:del w:id="4111" w:author="Author">
              <w:r w:rsidRPr="0064133F" w:rsidDel="00015C65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AF942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12" w:author="Author"/>
              </w:rPr>
            </w:pPr>
            <w:del w:id="4113" w:author="Author">
              <w:r w:rsidRPr="0064133F" w:rsidDel="00015C65">
                <w:delText>Salt Lake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195D86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1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25C3F6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115" w:author="Author"/>
              </w:rPr>
            </w:pPr>
            <w:del w:id="4116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DB6598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D55F05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18" w:author="Author"/>
              </w:rPr>
            </w:pPr>
            <w:del w:id="411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AB3322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D583E7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21" w:author="Author"/>
              </w:rPr>
            </w:pPr>
            <w:del w:id="412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322BFA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CE07B6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24" w:author="Author"/>
              </w:rPr>
            </w:pPr>
            <w:del w:id="412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BA5A76" w:rsidRPr="0064133F" w:rsidDel="00015C65" w14:paraId="49721FD6" w14:textId="77777777" w:rsidTr="005F2E8C">
        <w:trPr>
          <w:cantSplit/>
          <w:trHeight w:val="190"/>
          <w:del w:id="41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D7447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A82FC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128" w:author="Author"/>
              </w:rPr>
            </w:pPr>
            <w:del w:id="4129" w:author="Author">
              <w:r w:rsidRPr="0064133F" w:rsidDel="00015C65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0041F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30" w:author="Author"/>
              </w:rPr>
            </w:pPr>
            <w:del w:id="4131" w:author="Author">
              <w:r w:rsidRPr="0064133F" w:rsidDel="00015C65">
                <w:delText>San Francisco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1AD56E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3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7AB155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133" w:author="Author"/>
              </w:rPr>
            </w:pPr>
            <w:del w:id="4134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F1D196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023AD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36" w:author="Author"/>
              </w:rPr>
            </w:pPr>
            <w:del w:id="4137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9716CD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529D2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39" w:author="Author"/>
              </w:rPr>
            </w:pPr>
            <w:del w:id="4140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62A89F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EBA6FD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42" w:author="Author"/>
              </w:rPr>
            </w:pPr>
            <w:del w:id="414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BA5A76" w:rsidRPr="0064133F" w:rsidDel="00015C65" w14:paraId="4CF792A0" w14:textId="77777777" w:rsidTr="005F2E8C">
        <w:trPr>
          <w:cantSplit/>
          <w:trHeight w:val="190"/>
          <w:del w:id="41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3C2C2F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7DFF1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146" w:author="Author"/>
              </w:rPr>
            </w:pPr>
            <w:del w:id="4147" w:author="Author">
              <w:r w:rsidRPr="0064133F" w:rsidDel="00015C65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6E45C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48" w:author="Author"/>
              </w:rPr>
            </w:pPr>
            <w:del w:id="4149" w:author="Author">
              <w:r w:rsidRPr="0064133F" w:rsidDel="00015C65">
                <w:delText>Tulsa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038605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5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395D89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151" w:author="Author"/>
              </w:rPr>
            </w:pPr>
            <w:del w:id="415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C62403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607FB9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54" w:author="Author"/>
              </w:rPr>
            </w:pPr>
            <w:del w:id="415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10C721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B41E8C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57" w:author="Author"/>
              </w:rPr>
            </w:pPr>
            <w:del w:id="415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04A75E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95981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60" w:author="Author"/>
              </w:rPr>
            </w:pPr>
            <w:del w:id="416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BA5A76" w:rsidRPr="0064133F" w:rsidDel="00015C65" w14:paraId="2192045A" w14:textId="77777777" w:rsidTr="005F2E8C">
        <w:trPr>
          <w:cantSplit/>
          <w:trHeight w:val="190"/>
          <w:del w:id="41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C0E4DB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89282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164" w:author="Author"/>
              </w:rPr>
            </w:pPr>
            <w:del w:id="4165" w:author="Author">
              <w:r w:rsidRPr="0064133F" w:rsidDel="00015C65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93CC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66" w:author="Author"/>
              </w:rPr>
            </w:pPr>
            <w:del w:id="4167" w:author="Author">
              <w:r w:rsidRPr="0064133F" w:rsidDel="00015C65">
                <w:delText>Pacific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5C5C14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6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454C4C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169" w:author="Author"/>
              </w:rPr>
            </w:pPr>
            <w:del w:id="4170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2587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8CE210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C973BB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72" w:author="Author"/>
              </w:rPr>
            </w:pPr>
            <w:del w:id="417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698057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6D2DF3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75" w:author="Author"/>
              </w:rPr>
            </w:pPr>
            <w:del w:id="4176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574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887A6E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CD8C74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78" w:author="Author"/>
              </w:rPr>
            </w:pPr>
            <w:del w:id="417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282</w:delText>
              </w:r>
            </w:del>
          </w:p>
        </w:tc>
      </w:tr>
      <w:tr w:rsidR="00BA5A76" w:rsidRPr="0064133F" w:rsidDel="00015C65" w14:paraId="5F0B1907" w14:textId="77777777" w:rsidTr="005F2E8C">
        <w:trPr>
          <w:cantSplit/>
          <w:trHeight w:val="190"/>
          <w:del w:id="41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BDABBC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25097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182" w:author="Author"/>
              </w:rPr>
            </w:pPr>
            <w:del w:id="4183" w:author="Author">
              <w:r w:rsidRPr="0064133F" w:rsidDel="00015C65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AB674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84" w:author="Author"/>
              </w:rPr>
            </w:pPr>
            <w:del w:id="4185" w:author="Author">
              <w:r w:rsidRPr="0064133F" w:rsidDel="00015C65">
                <w:delText>Mountain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8654E3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8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734CA7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187" w:author="Author"/>
              </w:rPr>
            </w:pPr>
            <w:del w:id="418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1407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506163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B4C7B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90" w:author="Author"/>
              </w:rPr>
            </w:pPr>
            <w:del w:id="419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5E8C86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41D0BD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93" w:author="Author"/>
              </w:rPr>
            </w:pPr>
            <w:del w:id="4194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F1B742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1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10153A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96" w:author="Author"/>
              </w:rPr>
            </w:pPr>
            <w:del w:id="4197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235</w:delText>
              </w:r>
            </w:del>
          </w:p>
        </w:tc>
      </w:tr>
      <w:tr w:rsidR="00BA5A76" w:rsidRPr="0064133F" w:rsidDel="00015C65" w14:paraId="0BD78224" w14:textId="77777777" w:rsidTr="005F2E8C">
        <w:trPr>
          <w:cantSplit/>
          <w:trHeight w:val="190"/>
          <w:del w:id="41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CBFBE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1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BCF5D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200" w:author="Author"/>
              </w:rPr>
            </w:pPr>
            <w:del w:id="4201" w:author="Author">
              <w:r w:rsidRPr="0064133F" w:rsidDel="00015C65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F2C0E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02" w:author="Author"/>
              </w:rPr>
            </w:pPr>
            <w:del w:id="4203" w:author="Author">
              <w:r w:rsidRPr="0064133F" w:rsidDel="00015C65">
                <w:delText>Midwest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69E5EE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0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A6DB4A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205" w:author="Author"/>
              </w:rPr>
            </w:pPr>
            <w:del w:id="4206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1909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377B3A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7F35A3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08" w:author="Author"/>
              </w:rPr>
            </w:pPr>
            <w:del w:id="420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3998AF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A3762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11" w:author="Author"/>
              </w:rPr>
            </w:pPr>
            <w:del w:id="421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F7698B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98AAA6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14" w:author="Author"/>
              </w:rPr>
            </w:pPr>
            <w:del w:id="421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</w:tr>
      <w:tr w:rsidR="00BA5A76" w:rsidRPr="0064133F" w:rsidDel="00015C65" w14:paraId="7F208EA7" w14:textId="77777777" w:rsidTr="005F2E8C">
        <w:trPr>
          <w:cantSplit/>
          <w:trHeight w:val="190"/>
          <w:del w:id="42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A85EC4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86E2E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218" w:author="Author"/>
              </w:rPr>
            </w:pPr>
            <w:del w:id="4219" w:author="Author">
              <w:r w:rsidRPr="0064133F" w:rsidDel="00015C65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7A08C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20" w:author="Author"/>
              </w:rPr>
            </w:pPr>
            <w:del w:id="4221" w:author="Author">
              <w:r w:rsidRPr="0064133F" w:rsidDel="00015C65">
                <w:delText>Southwest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96D96D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2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1FF7C6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223" w:author="Author"/>
              </w:rPr>
            </w:pPr>
            <w:del w:id="4224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1947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714FB7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0C0D8D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26" w:author="Author"/>
              </w:rPr>
            </w:pPr>
            <w:del w:id="4227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70AD8C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BE86BD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29" w:author="Author"/>
              </w:rPr>
            </w:pPr>
            <w:del w:id="4230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43C0F2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4DFE46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32" w:author="Author"/>
              </w:rPr>
            </w:pPr>
            <w:del w:id="423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BA5A76" w:rsidRPr="0064133F" w:rsidDel="00015C65" w14:paraId="6C412D3B" w14:textId="77777777" w:rsidTr="005F2E8C">
        <w:trPr>
          <w:cantSplit/>
          <w:trHeight w:val="190"/>
          <w:del w:id="42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0DAAF6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45071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236" w:author="Author"/>
              </w:rPr>
            </w:pPr>
            <w:del w:id="4237" w:author="Author">
              <w:r w:rsidRPr="0064133F" w:rsidDel="00015C65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EFE4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38" w:author="Author"/>
              </w:rPr>
            </w:pPr>
            <w:del w:id="4239" w:author="Author">
              <w:r w:rsidRPr="0064133F" w:rsidDel="00015C65">
                <w:delText>North Central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1DD3F8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4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599355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241" w:author="Author"/>
              </w:rPr>
            </w:pPr>
            <w:del w:id="424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2262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75ED3D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1AE9F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44" w:author="Author"/>
              </w:rPr>
            </w:pPr>
            <w:del w:id="424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8E9A65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C60396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47" w:author="Author"/>
              </w:rPr>
            </w:pPr>
            <w:del w:id="424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8464BC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1978F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50" w:author="Author"/>
              </w:rPr>
            </w:pPr>
            <w:del w:id="425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228</w:delText>
              </w:r>
            </w:del>
          </w:p>
        </w:tc>
      </w:tr>
      <w:tr w:rsidR="00BA5A76" w:rsidRPr="0064133F" w:rsidDel="00015C65" w14:paraId="6736E29C" w14:textId="77777777" w:rsidTr="005F2E8C">
        <w:trPr>
          <w:cantSplit/>
          <w:trHeight w:val="190"/>
          <w:del w:id="42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712A6C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52768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254" w:author="Author"/>
              </w:rPr>
            </w:pPr>
            <w:del w:id="4255" w:author="Author">
              <w:r w:rsidRPr="0064133F" w:rsidDel="00015C65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A723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56" w:author="Author"/>
              </w:rPr>
            </w:pPr>
            <w:del w:id="4257" w:author="Author">
              <w:r w:rsidRPr="0064133F" w:rsidDel="00015C65">
                <w:delText>Mideast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99A1D6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5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E26A74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259" w:author="Author"/>
              </w:rPr>
            </w:pPr>
            <w:del w:id="4260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2160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1ACA92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DA0235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62" w:author="Author"/>
              </w:rPr>
            </w:pPr>
            <w:del w:id="426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936374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5B1575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65" w:author="Author"/>
              </w:rPr>
            </w:pPr>
            <w:del w:id="4266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530BD0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F8EA0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68" w:author="Author"/>
              </w:rPr>
            </w:pPr>
            <w:del w:id="426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BA5A76" w:rsidRPr="0064133F" w:rsidDel="00015C65" w14:paraId="30DE9920" w14:textId="77777777" w:rsidTr="005F2E8C">
        <w:trPr>
          <w:cantSplit/>
          <w:trHeight w:val="190"/>
          <w:del w:id="42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A0733B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1823E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272" w:author="Author"/>
              </w:rPr>
            </w:pPr>
            <w:del w:id="4273" w:author="Author">
              <w:r w:rsidRPr="0064133F" w:rsidDel="00015C65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E35E6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74" w:author="Author"/>
              </w:rPr>
            </w:pPr>
            <w:del w:id="4275" w:author="Author">
              <w:r w:rsidRPr="0064133F" w:rsidDel="00015C65">
                <w:delText>Gulf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86AD4A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7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B2EFEF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277" w:author="Author"/>
              </w:rPr>
            </w:pPr>
            <w:del w:id="427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2592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AB8DED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70785E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80" w:author="Author"/>
              </w:rPr>
            </w:pPr>
            <w:del w:id="428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C67B9F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817BEB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83" w:author="Author"/>
              </w:rPr>
            </w:pPr>
            <w:del w:id="4284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7BDBA3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A5BA08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86" w:author="Author"/>
              </w:rPr>
            </w:pPr>
            <w:del w:id="4287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264</w:delText>
              </w:r>
            </w:del>
          </w:p>
        </w:tc>
      </w:tr>
      <w:tr w:rsidR="00BA5A76" w:rsidRPr="0064133F" w:rsidDel="00015C65" w14:paraId="66DA4000" w14:textId="77777777" w:rsidTr="005F2E8C">
        <w:trPr>
          <w:cantSplit/>
          <w:trHeight w:val="190"/>
          <w:del w:id="42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A540C2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22E09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290" w:author="Author"/>
              </w:rPr>
            </w:pPr>
            <w:del w:id="4291" w:author="Author">
              <w:r w:rsidRPr="0064133F" w:rsidDel="00015C65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D0E2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92" w:author="Author"/>
              </w:rPr>
            </w:pPr>
            <w:del w:id="4293" w:author="Author">
              <w:r w:rsidRPr="0064133F" w:rsidDel="00015C65">
                <w:delText>Southeast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33A908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9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E875B7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295" w:author="Author"/>
              </w:rPr>
            </w:pPr>
            <w:del w:id="4296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2869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F8D734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2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64CB0C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298" w:author="Author"/>
              </w:rPr>
            </w:pPr>
            <w:del w:id="4299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98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CE4714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3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899B3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301" w:author="Author"/>
              </w:rPr>
            </w:pPr>
            <w:del w:id="430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586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1360E0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3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781C16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304" w:author="Author"/>
              </w:rPr>
            </w:pPr>
            <w:del w:id="430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BA5A76" w:rsidRPr="0064133F" w:rsidDel="00015C65" w14:paraId="50D27A9B" w14:textId="77777777" w:rsidTr="005F2E8C">
        <w:trPr>
          <w:cantSplit/>
          <w:trHeight w:val="190"/>
          <w:del w:id="43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D61FD5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3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0146E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308" w:author="Author"/>
              </w:rPr>
            </w:pPr>
            <w:del w:id="4309" w:author="Author">
              <w:r w:rsidRPr="0064133F" w:rsidDel="00015C65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CA8F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310" w:author="Author"/>
              </w:rPr>
            </w:pPr>
            <w:del w:id="4311" w:author="Author">
              <w:r w:rsidRPr="0064133F" w:rsidDel="00015C65">
                <w:delText>Eastern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99C518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31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2B159E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313" w:author="Author"/>
              </w:rPr>
            </w:pPr>
            <w:del w:id="4314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2431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E91774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3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359ACE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316" w:author="Author"/>
              </w:rPr>
            </w:pPr>
            <w:del w:id="4317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808642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3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AB7F6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319" w:author="Author"/>
              </w:rPr>
            </w:pPr>
            <w:del w:id="4320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4240D8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3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BE7670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322" w:author="Author"/>
              </w:rPr>
            </w:pPr>
            <w:del w:id="4323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238</w:delText>
              </w:r>
            </w:del>
          </w:p>
        </w:tc>
      </w:tr>
      <w:tr w:rsidR="00BA5A76" w:rsidRPr="0064133F" w:rsidDel="00015C65" w14:paraId="58F6076E" w14:textId="77777777" w:rsidTr="005F2E8C">
        <w:trPr>
          <w:cantSplit/>
          <w:trHeight w:val="190"/>
          <w:del w:id="43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B676EF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3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D7482" w14:textId="77777777" w:rsidR="00BA5A76" w:rsidRPr="0064133F" w:rsidDel="00015C65" w:rsidRDefault="00BA5A76" w:rsidP="00CE2161">
            <w:pPr>
              <w:pStyle w:val="tabletext00"/>
              <w:suppressAutoHyphens/>
              <w:jc w:val="center"/>
              <w:rPr>
                <w:del w:id="4326" w:author="Author"/>
              </w:rPr>
            </w:pPr>
            <w:del w:id="4327" w:author="Author">
              <w:r w:rsidRPr="0064133F" w:rsidDel="00015C65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B7639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328" w:author="Author"/>
              </w:rPr>
            </w:pPr>
            <w:del w:id="4329" w:author="Author">
              <w:r w:rsidRPr="0064133F" w:rsidDel="00015C65">
                <w:delText>New England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A317C3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33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D37061" w14:textId="77777777" w:rsidR="00BA5A76" w:rsidRPr="0064133F" w:rsidDel="00015C65" w:rsidRDefault="00BA5A76" w:rsidP="00CE2161">
            <w:pPr>
              <w:pStyle w:val="tabletext00"/>
              <w:tabs>
                <w:tab w:val="decimal" w:pos="400"/>
              </w:tabs>
              <w:suppressAutoHyphens/>
              <w:rPr>
                <w:del w:id="4331" w:author="Author"/>
              </w:rPr>
            </w:pPr>
            <w:del w:id="4332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1884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8AF939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3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88048E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334" w:author="Author"/>
              </w:rPr>
            </w:pPr>
            <w:del w:id="4335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23975F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3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7304E9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337" w:author="Author"/>
              </w:rPr>
            </w:pPr>
            <w:del w:id="4338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402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90199C" w14:textId="77777777" w:rsidR="00BA5A76" w:rsidRPr="0064133F" w:rsidDel="00015C65" w:rsidRDefault="00BA5A76" w:rsidP="00CE2161">
            <w:pPr>
              <w:pStyle w:val="tabletext00"/>
              <w:suppressAutoHyphens/>
              <w:jc w:val="right"/>
              <w:rPr>
                <w:del w:id="43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37401" w14:textId="77777777" w:rsidR="00BA5A76" w:rsidRPr="0064133F" w:rsidDel="00015C65" w:rsidRDefault="00BA5A76" w:rsidP="00CE2161">
            <w:pPr>
              <w:pStyle w:val="tabletext00"/>
              <w:suppressAutoHyphens/>
              <w:rPr>
                <w:del w:id="4340" w:author="Author"/>
              </w:rPr>
            </w:pPr>
            <w:del w:id="4341" w:author="Author">
              <w:r w:rsidRPr="0064133F" w:rsidDel="00015C65">
                <w:rPr>
                  <w:rFonts w:cs="Arial"/>
                  <w:color w:val="000000"/>
                  <w:szCs w:val="18"/>
                </w:rPr>
                <w:delText>268</w:delText>
              </w:r>
            </w:del>
          </w:p>
        </w:tc>
      </w:tr>
    </w:tbl>
    <w:p w14:paraId="7187E239" w14:textId="77777777" w:rsidR="00BA5A76" w:rsidRPr="0064133F" w:rsidDel="00015C65" w:rsidRDefault="00BA5A76" w:rsidP="00CE2161">
      <w:pPr>
        <w:pStyle w:val="space2"/>
        <w:suppressAutoHyphens/>
        <w:rPr>
          <w:del w:id="4342" w:author="Author"/>
        </w:rPr>
      </w:pPr>
    </w:p>
    <w:p w14:paraId="04FE87B1" w14:textId="77777777" w:rsidR="00BA5A76" w:rsidDel="00015C65" w:rsidRDefault="00BA5A76" w:rsidP="00CE2161">
      <w:pPr>
        <w:pStyle w:val="tablecaption"/>
        <w:suppressAutoHyphens/>
        <w:rPr>
          <w:del w:id="4343" w:author="Author"/>
        </w:rPr>
      </w:pPr>
      <w:del w:id="4344" w:author="Author">
        <w:r w:rsidRPr="0064133F" w:rsidDel="00015C65">
          <w:delText>Table 25.E.(LC) Zone-rating Table – Zone 41 (Mountain) Rating Table Combinations Loss Costs</w:delText>
        </w:r>
      </w:del>
    </w:p>
    <w:p w14:paraId="33A842D4" w14:textId="77777777" w:rsidR="00BA5A76" w:rsidRDefault="00BA5A76" w:rsidP="00CE2161">
      <w:pPr>
        <w:pStyle w:val="isonormal"/>
        <w:suppressAutoHyphens/>
        <w:jc w:val="left"/>
      </w:pPr>
    </w:p>
    <w:p w14:paraId="59189B53" w14:textId="77777777" w:rsidR="00BA5A76" w:rsidRDefault="00BA5A76" w:rsidP="00CE2161">
      <w:pPr>
        <w:pStyle w:val="isonormal"/>
        <w:suppressAutoHyphens/>
        <w:sectPr w:rsidR="00BA5A76" w:rsidSect="00CD6EA7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200BB6F7" w14:textId="77777777" w:rsidR="00BA5A76" w:rsidRPr="00412D4E" w:rsidDel="00F7503A" w:rsidRDefault="00BA5A76" w:rsidP="00CE2161">
      <w:pPr>
        <w:pStyle w:val="boxrule"/>
        <w:rPr>
          <w:del w:id="4345" w:author="Author"/>
        </w:rPr>
      </w:pPr>
      <w:del w:id="4346" w:author="Author">
        <w:r w:rsidRPr="00412D4E" w:rsidDel="00F7503A">
          <w:lastRenderedPageBreak/>
          <w:delText>49.  AUTO DEALERS – PREMIUM DEVELOPMENT FOR COMMON COVERAGES</w:delText>
        </w:r>
      </w:del>
    </w:p>
    <w:p w14:paraId="7C76E636" w14:textId="77777777" w:rsidR="00BA5A76" w:rsidRPr="00412D4E" w:rsidDel="00F7503A" w:rsidRDefault="00BA5A76" w:rsidP="00CE2161">
      <w:pPr>
        <w:pStyle w:val="isonormal"/>
        <w:suppressAutoHyphens/>
        <w:rPr>
          <w:del w:id="434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10"/>
        <w:gridCol w:w="2390"/>
      </w:tblGrid>
      <w:tr w:rsidR="00BA5A76" w:rsidRPr="00412D4E" w:rsidDel="00F7503A" w14:paraId="3E6DCB9C" w14:textId="77777777" w:rsidTr="005F2E8C">
        <w:trPr>
          <w:cantSplit/>
          <w:trHeight w:val="190"/>
          <w:del w:id="4348" w:author="Author"/>
        </w:trPr>
        <w:tc>
          <w:tcPr>
            <w:tcW w:w="200" w:type="dxa"/>
          </w:tcPr>
          <w:p w14:paraId="786AA691" w14:textId="77777777" w:rsidR="00BA5A76" w:rsidRPr="00412D4E" w:rsidDel="00F7503A" w:rsidRDefault="00BA5A76" w:rsidP="00CE2161">
            <w:pPr>
              <w:pStyle w:val="tablehead"/>
              <w:suppressAutoHyphens/>
              <w:rPr>
                <w:del w:id="4349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E84F9BE" w14:textId="77777777" w:rsidR="00BA5A76" w:rsidRPr="00412D4E" w:rsidDel="00F7503A" w:rsidRDefault="00BA5A76" w:rsidP="00CE2161">
            <w:pPr>
              <w:pStyle w:val="tablehead"/>
              <w:suppressAutoHyphens/>
              <w:rPr>
                <w:del w:id="4350" w:author="Author"/>
              </w:rPr>
            </w:pPr>
            <w:del w:id="4351" w:author="Author">
              <w:r w:rsidRPr="00412D4E" w:rsidDel="00F7503A">
                <w:delText>Acts, Errors Or Omissions Base Loss Cost</w:delText>
              </w:r>
            </w:del>
          </w:p>
        </w:tc>
      </w:tr>
      <w:tr w:rsidR="00BA5A76" w:rsidRPr="00412D4E" w:rsidDel="00F7503A" w14:paraId="30E87593" w14:textId="77777777" w:rsidTr="005F2E8C">
        <w:trPr>
          <w:cantSplit/>
          <w:trHeight w:val="190"/>
          <w:del w:id="4352" w:author="Author"/>
        </w:trPr>
        <w:tc>
          <w:tcPr>
            <w:tcW w:w="200" w:type="dxa"/>
          </w:tcPr>
          <w:p w14:paraId="1528F47E" w14:textId="77777777" w:rsidR="00BA5A76" w:rsidRPr="00412D4E" w:rsidDel="00F7503A" w:rsidRDefault="00BA5A76" w:rsidP="00CE2161">
            <w:pPr>
              <w:pStyle w:val="tabletext11"/>
              <w:suppressAutoHyphens/>
              <w:rPr>
                <w:del w:id="4353" w:author="Author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F3850ED" w14:textId="77777777" w:rsidR="00BA5A76" w:rsidRPr="00412D4E" w:rsidDel="00F7503A" w:rsidRDefault="00BA5A76" w:rsidP="00CE2161">
            <w:pPr>
              <w:pStyle w:val="tabletext11"/>
              <w:suppressAutoHyphens/>
              <w:jc w:val="right"/>
              <w:rPr>
                <w:del w:id="4354" w:author="Author"/>
              </w:rPr>
            </w:pPr>
            <w:del w:id="4355" w:author="Author">
              <w:r w:rsidRPr="00412D4E" w:rsidDel="00F7503A">
                <w:delText>$</w:delText>
              </w:r>
            </w:del>
          </w:p>
        </w:tc>
        <w:tc>
          <w:tcPr>
            <w:tcW w:w="2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85750F" w14:textId="77777777" w:rsidR="00BA5A76" w:rsidRPr="00412D4E" w:rsidDel="00F7503A" w:rsidRDefault="00BA5A76" w:rsidP="00CE2161">
            <w:pPr>
              <w:pStyle w:val="tabletext11"/>
              <w:suppressAutoHyphens/>
              <w:rPr>
                <w:del w:id="4356" w:author="Author"/>
              </w:rPr>
            </w:pPr>
            <w:del w:id="4357" w:author="Author">
              <w:r w:rsidRPr="00412D4E" w:rsidDel="00F7503A">
                <w:delText>52</w:delText>
              </w:r>
            </w:del>
          </w:p>
        </w:tc>
      </w:tr>
    </w:tbl>
    <w:p w14:paraId="60F359EC" w14:textId="77777777" w:rsidR="00BA5A76" w:rsidRDefault="00BA5A76" w:rsidP="00CE2161">
      <w:pPr>
        <w:pStyle w:val="tablecaption"/>
        <w:suppressAutoHyphens/>
      </w:pPr>
      <w:del w:id="4358" w:author="Author">
        <w:r w:rsidRPr="00412D4E" w:rsidDel="00F7503A">
          <w:delText>Table 49.D.2.a.(LC) Acts, Errors Or Omissions Liability Coverages Loss Cost</w:delText>
        </w:r>
      </w:del>
    </w:p>
    <w:p w14:paraId="72CDA48C" w14:textId="77777777" w:rsidR="00BA5A76" w:rsidRDefault="00BA5A76" w:rsidP="00CE2161">
      <w:pPr>
        <w:pStyle w:val="isonormal"/>
        <w:jc w:val="left"/>
      </w:pPr>
    </w:p>
    <w:p w14:paraId="562E8BB0" w14:textId="77777777" w:rsidR="00BA5A76" w:rsidRDefault="00BA5A76" w:rsidP="00CE2161">
      <w:pPr>
        <w:pStyle w:val="isonormal"/>
        <w:sectPr w:rsidR="00BA5A76" w:rsidSect="00CE2161"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52B1D074" w14:textId="77777777" w:rsidR="00BA5A76" w:rsidRPr="004F6DEA" w:rsidDel="00B26D38" w:rsidRDefault="00BA5A76" w:rsidP="00CE2161">
      <w:pPr>
        <w:pStyle w:val="boxrule"/>
        <w:rPr>
          <w:del w:id="4359" w:author="Author"/>
        </w:rPr>
      </w:pPr>
      <w:del w:id="4360" w:author="Author">
        <w:r w:rsidRPr="004F6DEA" w:rsidDel="00B26D38">
          <w:lastRenderedPageBreak/>
          <w:delText>70.  FINANCED AUTOS</w:delText>
        </w:r>
      </w:del>
    </w:p>
    <w:p w14:paraId="0A96D31A" w14:textId="77777777" w:rsidR="00BA5A76" w:rsidRPr="004F6DEA" w:rsidDel="00B26D38" w:rsidRDefault="00BA5A76" w:rsidP="00CE2161">
      <w:pPr>
        <w:pStyle w:val="isonormal"/>
        <w:rPr>
          <w:del w:id="436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35"/>
        <w:gridCol w:w="451"/>
        <w:gridCol w:w="222"/>
        <w:gridCol w:w="227"/>
        <w:gridCol w:w="540"/>
        <w:gridCol w:w="241"/>
        <w:gridCol w:w="209"/>
        <w:gridCol w:w="540"/>
        <w:gridCol w:w="259"/>
        <w:gridCol w:w="281"/>
        <w:gridCol w:w="540"/>
        <w:gridCol w:w="187"/>
        <w:gridCol w:w="263"/>
        <w:gridCol w:w="540"/>
        <w:gridCol w:w="205"/>
        <w:gridCol w:w="245"/>
        <w:gridCol w:w="540"/>
        <w:gridCol w:w="223"/>
        <w:gridCol w:w="227"/>
        <w:gridCol w:w="540"/>
        <w:gridCol w:w="241"/>
        <w:gridCol w:w="209"/>
        <w:gridCol w:w="540"/>
        <w:gridCol w:w="259"/>
      </w:tblGrid>
      <w:tr w:rsidR="00BA5A76" w:rsidRPr="004F6DEA" w:rsidDel="00B26D38" w14:paraId="77AE12C3" w14:textId="77777777" w:rsidTr="005F2E8C">
        <w:trPr>
          <w:cantSplit/>
          <w:trHeight w:val="190"/>
          <w:del w:id="4362" w:author="Author"/>
        </w:trPr>
        <w:tc>
          <w:tcPr>
            <w:tcW w:w="200" w:type="dxa"/>
          </w:tcPr>
          <w:p w14:paraId="572D4192" w14:textId="77777777" w:rsidR="00BA5A76" w:rsidRPr="004F6DEA" w:rsidDel="00B26D38" w:rsidRDefault="00BA5A76" w:rsidP="005F2E8C">
            <w:pPr>
              <w:pStyle w:val="tablehead"/>
              <w:rPr>
                <w:del w:id="4363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E394F8F" w14:textId="77777777" w:rsidR="00BA5A76" w:rsidRPr="004F6DEA" w:rsidDel="00B26D38" w:rsidRDefault="00BA5A76" w:rsidP="005F2E8C">
            <w:pPr>
              <w:pStyle w:val="tablehead"/>
              <w:rPr>
                <w:del w:id="4364" w:author="Author"/>
              </w:rPr>
            </w:pPr>
            <w:del w:id="4365" w:author="Author">
              <w:r w:rsidRPr="004F6DEA" w:rsidDel="00B26D38">
                <w:delText>Single Interest Coverage</w:delText>
              </w:r>
            </w:del>
          </w:p>
        </w:tc>
      </w:tr>
      <w:tr w:rsidR="00BA5A76" w:rsidRPr="004F6DEA" w:rsidDel="00B26D38" w14:paraId="384E17CD" w14:textId="77777777" w:rsidTr="005F2E8C">
        <w:trPr>
          <w:cantSplit/>
          <w:trHeight w:val="190"/>
          <w:del w:id="4366" w:author="Author"/>
        </w:trPr>
        <w:tc>
          <w:tcPr>
            <w:tcW w:w="200" w:type="dxa"/>
            <w:vMerge w:val="restart"/>
          </w:tcPr>
          <w:p w14:paraId="6C12BFBE" w14:textId="77777777" w:rsidR="00BA5A76" w:rsidRPr="004F6DEA" w:rsidDel="00B26D38" w:rsidRDefault="00BA5A76" w:rsidP="005F2E8C">
            <w:pPr>
              <w:pStyle w:val="tablehead"/>
              <w:rPr>
                <w:del w:id="4367" w:author="Author"/>
              </w:rPr>
            </w:pPr>
            <w:del w:id="4368" w:author="Author">
              <w:r w:rsidRPr="004F6DEA" w:rsidDel="00B26D38">
                <w:br/>
              </w:r>
              <w:r w:rsidRPr="004F6DEA" w:rsidDel="00B26D38">
                <w:br/>
              </w:r>
              <w:r w:rsidRPr="004F6DEA" w:rsidDel="00B26D38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652D46F" w14:textId="77777777" w:rsidR="00BA5A76" w:rsidRPr="004F6DEA" w:rsidDel="00B26D38" w:rsidRDefault="00BA5A76" w:rsidP="005F2E8C">
            <w:pPr>
              <w:pStyle w:val="tablehead"/>
              <w:rPr>
                <w:del w:id="4369" w:author="Author"/>
              </w:rPr>
            </w:pPr>
            <w:del w:id="4370" w:author="Author">
              <w:r w:rsidRPr="004F6DEA" w:rsidDel="00B26D38">
                <w:delText>Original Unpaid</w:delText>
              </w:r>
              <w:r w:rsidRPr="004F6DEA" w:rsidDel="00B26D38">
                <w:br/>
                <w:delText>Balance Including</w:delText>
              </w:r>
              <w:r w:rsidRPr="004F6DEA" w:rsidDel="00B26D38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AC7C44" w14:textId="77777777" w:rsidR="00BA5A76" w:rsidRPr="004F6DEA" w:rsidDel="00B26D38" w:rsidRDefault="00BA5A76" w:rsidP="005F2E8C">
            <w:pPr>
              <w:pStyle w:val="tablehead"/>
              <w:rPr>
                <w:del w:id="4371" w:author="Author"/>
              </w:rPr>
            </w:pPr>
            <w:del w:id="4372" w:author="Author">
              <w:r w:rsidRPr="004F6DEA" w:rsidDel="00B26D38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2823A8" w14:textId="77777777" w:rsidR="00BA5A76" w:rsidRPr="004F6DEA" w:rsidDel="00B26D38" w:rsidRDefault="00BA5A76" w:rsidP="005F2E8C">
            <w:pPr>
              <w:pStyle w:val="tablehead"/>
              <w:rPr>
                <w:del w:id="4373" w:author="Author"/>
              </w:rPr>
            </w:pPr>
            <w:del w:id="4374" w:author="Author">
              <w:r w:rsidRPr="004F6DEA" w:rsidDel="00B26D38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ECAD8A" w14:textId="77777777" w:rsidR="00BA5A76" w:rsidRPr="004F6DEA" w:rsidDel="00B26D38" w:rsidRDefault="00BA5A76" w:rsidP="005F2E8C">
            <w:pPr>
              <w:pStyle w:val="tablehead"/>
              <w:rPr>
                <w:del w:id="4375" w:author="Author"/>
              </w:rPr>
            </w:pPr>
            <w:del w:id="4376" w:author="Author">
              <w:r w:rsidRPr="004F6DEA" w:rsidDel="00B26D38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CA41E1" w14:textId="77777777" w:rsidR="00BA5A76" w:rsidRPr="004F6DEA" w:rsidDel="00B26D38" w:rsidRDefault="00BA5A76" w:rsidP="005F2E8C">
            <w:pPr>
              <w:pStyle w:val="tablehead"/>
              <w:rPr>
                <w:del w:id="4377" w:author="Author"/>
              </w:rPr>
            </w:pPr>
            <w:del w:id="4378" w:author="Author">
              <w:r w:rsidRPr="004F6DEA" w:rsidDel="00B26D38">
                <w:delText>Conversion,</w:delText>
              </w:r>
              <w:r w:rsidRPr="004F6DEA" w:rsidDel="00B26D38">
                <w:br/>
                <w:delText>Embezzlement</w:delText>
              </w:r>
              <w:r w:rsidRPr="004F6DEA" w:rsidDel="00B26D38">
                <w:br/>
                <w:delText>And Secretion</w:delText>
              </w:r>
            </w:del>
          </w:p>
        </w:tc>
      </w:tr>
      <w:tr w:rsidR="00BA5A76" w:rsidRPr="004F6DEA" w:rsidDel="00B26D38" w14:paraId="1C3385FD" w14:textId="77777777" w:rsidTr="005F2E8C">
        <w:trPr>
          <w:cantSplit/>
          <w:trHeight w:val="190"/>
          <w:del w:id="4379" w:author="Author"/>
        </w:trPr>
        <w:tc>
          <w:tcPr>
            <w:tcW w:w="200" w:type="dxa"/>
            <w:vMerge/>
          </w:tcPr>
          <w:p w14:paraId="26F3DCC1" w14:textId="77777777" w:rsidR="00BA5A76" w:rsidRPr="004F6DEA" w:rsidDel="00B26D38" w:rsidRDefault="00BA5A76" w:rsidP="005F2E8C">
            <w:pPr>
              <w:pStyle w:val="tablehead"/>
              <w:rPr>
                <w:del w:id="4380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8A450" w14:textId="77777777" w:rsidR="00BA5A76" w:rsidRPr="004F6DEA" w:rsidDel="00B26D38" w:rsidRDefault="00BA5A76" w:rsidP="005F2E8C">
            <w:pPr>
              <w:pStyle w:val="tablehead"/>
              <w:rPr>
                <w:del w:id="4381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486D9" w14:textId="77777777" w:rsidR="00BA5A76" w:rsidRPr="004F6DEA" w:rsidDel="00B26D38" w:rsidRDefault="00BA5A76" w:rsidP="005F2E8C">
            <w:pPr>
              <w:pStyle w:val="tablehead"/>
              <w:rPr>
                <w:del w:id="4382" w:author="Author"/>
              </w:rPr>
            </w:pPr>
            <w:del w:id="4383" w:author="Author">
              <w:r w:rsidRPr="004F6DEA" w:rsidDel="00B26D38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6215A" w14:textId="77777777" w:rsidR="00BA5A76" w:rsidRPr="004F6DEA" w:rsidDel="00B26D38" w:rsidRDefault="00BA5A76" w:rsidP="005F2E8C">
            <w:pPr>
              <w:pStyle w:val="tablehead"/>
              <w:rPr>
                <w:del w:id="4384" w:author="Author"/>
              </w:rPr>
            </w:pPr>
            <w:del w:id="4385" w:author="Author">
              <w:r w:rsidRPr="004F6DEA" w:rsidDel="00B26D38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508A" w14:textId="77777777" w:rsidR="00BA5A76" w:rsidRPr="004F6DEA" w:rsidDel="00B26D38" w:rsidRDefault="00BA5A76" w:rsidP="005F2E8C">
            <w:pPr>
              <w:pStyle w:val="tablehead"/>
              <w:rPr>
                <w:del w:id="4386" w:author="Author"/>
              </w:rPr>
            </w:pPr>
            <w:del w:id="4387" w:author="Author">
              <w:r w:rsidRPr="004F6DEA" w:rsidDel="00B26D38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0859E" w14:textId="77777777" w:rsidR="00BA5A76" w:rsidRPr="004F6DEA" w:rsidDel="00B26D38" w:rsidRDefault="00BA5A76" w:rsidP="005F2E8C">
            <w:pPr>
              <w:pStyle w:val="tablehead"/>
              <w:rPr>
                <w:del w:id="4388" w:author="Author"/>
              </w:rPr>
            </w:pPr>
            <w:del w:id="4389" w:author="Author">
              <w:r w:rsidRPr="004F6DEA" w:rsidDel="00B26D38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2BCD0" w14:textId="77777777" w:rsidR="00BA5A76" w:rsidRPr="004F6DEA" w:rsidDel="00B26D38" w:rsidRDefault="00BA5A76" w:rsidP="005F2E8C">
            <w:pPr>
              <w:pStyle w:val="tablehead"/>
              <w:rPr>
                <w:del w:id="4390" w:author="Author"/>
              </w:rPr>
            </w:pPr>
            <w:del w:id="4391" w:author="Author">
              <w:r w:rsidRPr="004F6DEA" w:rsidDel="00B26D38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25D2B" w14:textId="77777777" w:rsidR="00BA5A76" w:rsidRPr="004F6DEA" w:rsidDel="00B26D38" w:rsidRDefault="00BA5A76" w:rsidP="005F2E8C">
            <w:pPr>
              <w:pStyle w:val="tablehead"/>
              <w:rPr>
                <w:del w:id="4392" w:author="Author"/>
              </w:rPr>
            </w:pPr>
            <w:del w:id="4393" w:author="Author">
              <w:r w:rsidRPr="004F6DEA" w:rsidDel="00B26D38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CF9C9" w14:textId="77777777" w:rsidR="00BA5A76" w:rsidRPr="004F6DEA" w:rsidDel="00B26D38" w:rsidRDefault="00BA5A76" w:rsidP="005F2E8C">
            <w:pPr>
              <w:pStyle w:val="tablehead"/>
              <w:rPr>
                <w:del w:id="4394" w:author="Author"/>
              </w:rPr>
            </w:pPr>
            <w:del w:id="4395" w:author="Author">
              <w:r w:rsidRPr="004F6DEA" w:rsidDel="00B26D38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77294" w14:textId="77777777" w:rsidR="00BA5A76" w:rsidRPr="004F6DEA" w:rsidDel="00B26D38" w:rsidRDefault="00BA5A76" w:rsidP="005F2E8C">
            <w:pPr>
              <w:pStyle w:val="tablehead"/>
              <w:rPr>
                <w:del w:id="4396" w:author="Author"/>
              </w:rPr>
            </w:pPr>
            <w:del w:id="4397" w:author="Author">
              <w:r w:rsidRPr="004F6DEA" w:rsidDel="00B26D38">
                <w:delText>Used</w:delText>
              </w:r>
            </w:del>
          </w:p>
        </w:tc>
      </w:tr>
      <w:tr w:rsidR="00BA5A76" w:rsidRPr="004F6DEA" w:rsidDel="00B26D38" w14:paraId="02DC3B72" w14:textId="77777777" w:rsidTr="005F2E8C">
        <w:trPr>
          <w:cantSplit/>
          <w:trHeight w:val="190"/>
          <w:del w:id="4398" w:author="Author"/>
        </w:trPr>
        <w:tc>
          <w:tcPr>
            <w:tcW w:w="200" w:type="dxa"/>
          </w:tcPr>
          <w:p w14:paraId="7FA7F5CD" w14:textId="77777777" w:rsidR="00BA5A76" w:rsidRPr="004F6DEA" w:rsidDel="00B26D38" w:rsidRDefault="00BA5A76" w:rsidP="005F2E8C">
            <w:pPr>
              <w:pStyle w:val="terr2colblock1"/>
              <w:rPr>
                <w:del w:id="4399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98DB0D5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400" w:author="Author"/>
              </w:rPr>
            </w:pPr>
            <w:del w:id="4401" w:author="Author">
              <w:r w:rsidRPr="004F6DEA" w:rsidDel="00B26D38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7BC5C2DA" w14:textId="77777777" w:rsidR="00BA5A76" w:rsidRPr="004F6DEA" w:rsidDel="00B26D38" w:rsidRDefault="00BA5A76" w:rsidP="005F2E8C">
            <w:pPr>
              <w:pStyle w:val="terr2colblock1"/>
              <w:tabs>
                <w:tab w:val="clear" w:pos="4240"/>
                <w:tab w:val="decimal" w:pos="460"/>
              </w:tabs>
              <w:rPr>
                <w:del w:id="4402" w:author="Author"/>
              </w:rPr>
            </w:pPr>
            <w:del w:id="4403" w:author="Author">
              <w:r w:rsidRPr="004F6DEA" w:rsidDel="00B26D38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6CD11F7A" w14:textId="77777777" w:rsidR="00BA5A76" w:rsidRPr="004F6DEA" w:rsidDel="00B26D38" w:rsidRDefault="00BA5A76" w:rsidP="005F2E8C">
            <w:pPr>
              <w:pStyle w:val="terr2colblock1"/>
              <w:rPr>
                <w:del w:id="4404" w:author="Author"/>
              </w:rPr>
            </w:pPr>
            <w:del w:id="4405" w:author="Author">
              <w:r w:rsidRPr="004F6DEA" w:rsidDel="00B26D38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2DB175F2" w14:textId="77777777" w:rsidR="00BA5A76" w:rsidRPr="004F6DEA" w:rsidDel="00B26D38" w:rsidRDefault="00BA5A76" w:rsidP="005F2E8C">
            <w:pPr>
              <w:pStyle w:val="terr2colblock1"/>
              <w:tabs>
                <w:tab w:val="decimal" w:pos="425"/>
              </w:tabs>
              <w:rPr>
                <w:del w:id="4406" w:author="Author"/>
              </w:rPr>
            </w:pPr>
            <w:del w:id="4407" w:author="Author">
              <w:r w:rsidRPr="004F6DEA" w:rsidDel="00B26D38">
                <w:delText>1,500</w:delText>
              </w:r>
            </w:del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</w:tcPr>
          <w:p w14:paraId="0C068AAD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408" w:author="Author"/>
              </w:rPr>
            </w:pPr>
            <w:del w:id="4409" w:author="Author">
              <w:r w:rsidRPr="004F6DEA" w:rsidDel="00B26D38">
                <w:delText>$</w:delText>
              </w:r>
            </w:del>
          </w:p>
        </w:tc>
        <w:tc>
          <w:tcPr>
            <w:tcW w:w="451" w:type="dxa"/>
            <w:tcBorders>
              <w:top w:val="single" w:sz="6" w:space="0" w:color="auto"/>
            </w:tcBorders>
          </w:tcPr>
          <w:p w14:paraId="7202C671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10" w:author="Author"/>
              </w:rPr>
            </w:pPr>
            <w:del w:id="4411" w:author="Author">
              <w:r w:rsidRPr="004F6DEA" w:rsidDel="00B26D38">
                <w:delText>6</w:delText>
              </w:r>
            </w:del>
          </w:p>
        </w:tc>
        <w:tc>
          <w:tcPr>
            <w:tcW w:w="222" w:type="dxa"/>
            <w:tcBorders>
              <w:top w:val="single" w:sz="6" w:space="0" w:color="auto"/>
              <w:right w:val="single" w:sz="6" w:space="0" w:color="auto"/>
            </w:tcBorders>
          </w:tcPr>
          <w:p w14:paraId="6F83D4B5" w14:textId="77777777" w:rsidR="00BA5A76" w:rsidRPr="004F6DEA" w:rsidDel="00B26D38" w:rsidRDefault="00BA5A76" w:rsidP="005F2E8C">
            <w:pPr>
              <w:pStyle w:val="tabletext10"/>
              <w:rPr>
                <w:del w:id="4412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2F84271B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13" w:author="Author"/>
              </w:rPr>
            </w:pPr>
            <w:del w:id="4414" w:author="Author">
              <w:r w:rsidRPr="004F6DEA" w:rsidDel="00B26D38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7BDCFA51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15" w:author="Author"/>
              </w:rPr>
            </w:pPr>
            <w:del w:id="4416" w:author="Author">
              <w:r w:rsidRPr="004F6DEA" w:rsidDel="00B26D38">
                <w:delText>6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677BE883" w14:textId="77777777" w:rsidR="00BA5A76" w:rsidRPr="004F6DEA" w:rsidDel="00B26D38" w:rsidRDefault="00BA5A76" w:rsidP="005F2E8C">
            <w:pPr>
              <w:pStyle w:val="tabletext10"/>
              <w:rPr>
                <w:del w:id="4417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1793E9CC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18" w:author="Author"/>
              </w:rPr>
            </w:pPr>
            <w:del w:id="4419" w:author="Author">
              <w:r w:rsidRPr="004F6DEA" w:rsidDel="00B26D38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207CE26C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20" w:author="Author"/>
              </w:rPr>
            </w:pPr>
            <w:del w:id="4421" w:author="Author">
              <w:r w:rsidRPr="004F6DEA" w:rsidDel="00B26D38">
                <w:delText>53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7206FC42" w14:textId="77777777" w:rsidR="00BA5A76" w:rsidRPr="004F6DEA" w:rsidDel="00B26D38" w:rsidRDefault="00BA5A76" w:rsidP="005F2E8C">
            <w:pPr>
              <w:pStyle w:val="tabletext10"/>
              <w:rPr>
                <w:del w:id="4422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11086491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23" w:author="Author"/>
              </w:rPr>
            </w:pPr>
            <w:del w:id="4424" w:author="Author">
              <w:r w:rsidRPr="004F6DEA" w:rsidDel="00B26D38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0A06DA6F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25" w:author="Author"/>
              </w:rPr>
            </w:pPr>
            <w:del w:id="4426" w:author="Author">
              <w:r w:rsidRPr="004F6DEA" w:rsidDel="00B26D38">
                <w:delText>55</w:delText>
              </w:r>
            </w:del>
          </w:p>
        </w:tc>
        <w:tc>
          <w:tcPr>
            <w:tcW w:w="187" w:type="dxa"/>
            <w:tcBorders>
              <w:top w:val="single" w:sz="6" w:space="0" w:color="auto"/>
              <w:right w:val="single" w:sz="6" w:space="0" w:color="auto"/>
            </w:tcBorders>
          </w:tcPr>
          <w:p w14:paraId="43F679F0" w14:textId="77777777" w:rsidR="00BA5A76" w:rsidRPr="004F6DEA" w:rsidDel="00B26D38" w:rsidRDefault="00BA5A76" w:rsidP="005F2E8C">
            <w:pPr>
              <w:pStyle w:val="tabletext10"/>
              <w:rPr>
                <w:del w:id="4427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61B0CD11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28" w:author="Author"/>
              </w:rPr>
            </w:pPr>
            <w:del w:id="4429" w:author="Author">
              <w:r w:rsidRPr="004F6DEA" w:rsidDel="00B26D38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56B8000F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30" w:author="Author"/>
              </w:rPr>
            </w:pPr>
            <w:del w:id="4431" w:author="Author">
              <w:r w:rsidRPr="004F6DEA" w:rsidDel="00B26D38">
                <w:delText>3</w:delText>
              </w:r>
            </w:del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6BE71517" w14:textId="77777777" w:rsidR="00BA5A76" w:rsidRPr="004F6DEA" w:rsidDel="00B26D38" w:rsidRDefault="00BA5A76" w:rsidP="005F2E8C">
            <w:pPr>
              <w:pStyle w:val="tabletext10"/>
              <w:rPr>
                <w:del w:id="4432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1B2104CD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33" w:author="Author"/>
              </w:rPr>
            </w:pPr>
            <w:del w:id="4434" w:author="Author">
              <w:r w:rsidRPr="004F6DEA" w:rsidDel="00B26D38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5CC1E03F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35" w:author="Author"/>
              </w:rPr>
            </w:pPr>
            <w:del w:id="4436" w:author="Author">
              <w:r w:rsidRPr="004F6DEA" w:rsidDel="00B26D38">
                <w:delText>3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14C4BE6F" w14:textId="77777777" w:rsidR="00BA5A76" w:rsidRPr="004F6DEA" w:rsidDel="00B26D38" w:rsidRDefault="00BA5A76" w:rsidP="005F2E8C">
            <w:pPr>
              <w:pStyle w:val="tabletext10"/>
              <w:rPr>
                <w:del w:id="4437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5ACA713A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38" w:author="Author"/>
              </w:rPr>
            </w:pPr>
            <w:del w:id="4439" w:author="Author">
              <w:r w:rsidRPr="004F6DEA" w:rsidDel="00B26D38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2366B429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40" w:author="Author"/>
              </w:rPr>
            </w:pPr>
            <w:del w:id="4441" w:author="Author">
              <w:r w:rsidRPr="004F6DEA" w:rsidDel="00B26D38">
                <w:delText>4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361A4690" w14:textId="77777777" w:rsidR="00BA5A76" w:rsidRPr="004F6DEA" w:rsidDel="00B26D38" w:rsidRDefault="00BA5A76" w:rsidP="005F2E8C">
            <w:pPr>
              <w:pStyle w:val="tabletext10"/>
              <w:rPr>
                <w:del w:id="4442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2911C899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43" w:author="Author"/>
              </w:rPr>
            </w:pPr>
            <w:del w:id="4444" w:author="Author">
              <w:r w:rsidRPr="004F6DEA" w:rsidDel="00B26D38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2A495798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45" w:author="Author"/>
              </w:rPr>
            </w:pPr>
            <w:del w:id="4446" w:author="Author">
              <w:r w:rsidRPr="004F6DEA" w:rsidDel="00B26D38">
                <w:delText>5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5AB23D08" w14:textId="77777777" w:rsidR="00BA5A76" w:rsidRPr="004F6DEA" w:rsidDel="00B26D38" w:rsidRDefault="00BA5A76" w:rsidP="005F2E8C">
            <w:pPr>
              <w:pStyle w:val="tabletext10"/>
              <w:rPr>
                <w:del w:id="4447" w:author="Author"/>
              </w:rPr>
            </w:pPr>
          </w:p>
        </w:tc>
      </w:tr>
      <w:tr w:rsidR="00BA5A76" w:rsidRPr="004F6DEA" w:rsidDel="00B26D38" w14:paraId="06F5D835" w14:textId="77777777" w:rsidTr="005F2E8C">
        <w:trPr>
          <w:cantSplit/>
          <w:trHeight w:val="190"/>
          <w:del w:id="4448" w:author="Author"/>
        </w:trPr>
        <w:tc>
          <w:tcPr>
            <w:tcW w:w="200" w:type="dxa"/>
          </w:tcPr>
          <w:p w14:paraId="55E1283B" w14:textId="77777777" w:rsidR="00BA5A76" w:rsidRPr="004F6DEA" w:rsidDel="00B26D38" w:rsidRDefault="00BA5A76" w:rsidP="005F2E8C">
            <w:pPr>
              <w:pStyle w:val="terr2colblock1"/>
              <w:rPr>
                <w:del w:id="444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9D13288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450" w:author="Author"/>
              </w:rPr>
            </w:pPr>
          </w:p>
        </w:tc>
        <w:tc>
          <w:tcPr>
            <w:tcW w:w="630" w:type="dxa"/>
          </w:tcPr>
          <w:p w14:paraId="298C66BF" w14:textId="77777777" w:rsidR="00BA5A76" w:rsidRPr="004F6DEA" w:rsidDel="00B26D38" w:rsidRDefault="00BA5A76" w:rsidP="005F2E8C">
            <w:pPr>
              <w:pStyle w:val="terr2colblock1"/>
              <w:tabs>
                <w:tab w:val="clear" w:pos="4240"/>
                <w:tab w:val="decimal" w:pos="460"/>
              </w:tabs>
              <w:rPr>
                <w:del w:id="4451" w:author="Author"/>
              </w:rPr>
            </w:pPr>
            <w:del w:id="4452" w:author="Author">
              <w:r w:rsidRPr="004F6DEA" w:rsidDel="00B26D38">
                <w:delText>1,501</w:delText>
              </w:r>
            </w:del>
          </w:p>
        </w:tc>
        <w:tc>
          <w:tcPr>
            <w:tcW w:w="180" w:type="dxa"/>
          </w:tcPr>
          <w:p w14:paraId="0A4E70FA" w14:textId="77777777" w:rsidR="00BA5A76" w:rsidRPr="004F6DEA" w:rsidDel="00B26D38" w:rsidRDefault="00BA5A76" w:rsidP="005F2E8C">
            <w:pPr>
              <w:pStyle w:val="terr2colblock1"/>
              <w:rPr>
                <w:del w:id="4453" w:author="Author"/>
              </w:rPr>
            </w:pPr>
            <w:del w:id="4454" w:author="Author">
              <w:r w:rsidRPr="004F6DEA" w:rsidDel="00B26D38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E50D426" w14:textId="77777777" w:rsidR="00BA5A76" w:rsidRPr="004F6DEA" w:rsidDel="00B26D38" w:rsidRDefault="00BA5A76" w:rsidP="005F2E8C">
            <w:pPr>
              <w:pStyle w:val="terr2colblock1"/>
              <w:tabs>
                <w:tab w:val="clear" w:pos="4240"/>
                <w:tab w:val="decimal" w:pos="440"/>
              </w:tabs>
              <w:rPr>
                <w:del w:id="4455" w:author="Author"/>
              </w:rPr>
            </w:pPr>
            <w:del w:id="4456" w:author="Author">
              <w:r w:rsidRPr="004F6DEA" w:rsidDel="00B26D38">
                <w:delText>2,000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7DE7B1E2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457" w:author="Author"/>
              </w:rPr>
            </w:pPr>
          </w:p>
        </w:tc>
        <w:tc>
          <w:tcPr>
            <w:tcW w:w="451" w:type="dxa"/>
          </w:tcPr>
          <w:p w14:paraId="3CA02383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58" w:author="Author"/>
              </w:rPr>
            </w:pPr>
            <w:del w:id="4459" w:author="Author">
              <w:r w:rsidRPr="004F6DEA" w:rsidDel="00B26D38">
                <w:delText>6</w:delText>
              </w:r>
            </w:del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667F2E88" w14:textId="77777777" w:rsidR="00BA5A76" w:rsidRPr="004F6DEA" w:rsidDel="00B26D38" w:rsidRDefault="00BA5A76" w:rsidP="005F2E8C">
            <w:pPr>
              <w:pStyle w:val="tabletext10"/>
              <w:rPr>
                <w:del w:id="446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828FE5C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61" w:author="Author"/>
              </w:rPr>
            </w:pPr>
          </w:p>
        </w:tc>
        <w:tc>
          <w:tcPr>
            <w:tcW w:w="540" w:type="dxa"/>
          </w:tcPr>
          <w:p w14:paraId="17B2D8EE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62" w:author="Author"/>
              </w:rPr>
            </w:pPr>
            <w:del w:id="4463" w:author="Author">
              <w:r w:rsidRPr="004F6DEA" w:rsidDel="00B26D38">
                <w:delText>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338DD34" w14:textId="77777777" w:rsidR="00BA5A76" w:rsidRPr="004F6DEA" w:rsidDel="00B26D38" w:rsidRDefault="00BA5A76" w:rsidP="005F2E8C">
            <w:pPr>
              <w:pStyle w:val="tabletext10"/>
              <w:rPr>
                <w:del w:id="446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78AFD50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65" w:author="Author"/>
              </w:rPr>
            </w:pPr>
          </w:p>
        </w:tc>
        <w:tc>
          <w:tcPr>
            <w:tcW w:w="540" w:type="dxa"/>
          </w:tcPr>
          <w:p w14:paraId="2A24D5B5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66" w:author="Author"/>
              </w:rPr>
            </w:pPr>
            <w:del w:id="4467" w:author="Author">
              <w:r w:rsidRPr="004F6DEA" w:rsidDel="00B26D38">
                <w:delText>58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2274D1B" w14:textId="77777777" w:rsidR="00BA5A76" w:rsidRPr="004F6DEA" w:rsidDel="00B26D38" w:rsidRDefault="00BA5A76" w:rsidP="005F2E8C">
            <w:pPr>
              <w:pStyle w:val="tabletext10"/>
              <w:rPr>
                <w:del w:id="446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8C5E22C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69" w:author="Author"/>
              </w:rPr>
            </w:pPr>
          </w:p>
        </w:tc>
        <w:tc>
          <w:tcPr>
            <w:tcW w:w="540" w:type="dxa"/>
          </w:tcPr>
          <w:p w14:paraId="7A8271E5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70" w:author="Author"/>
              </w:rPr>
            </w:pPr>
            <w:del w:id="4471" w:author="Author">
              <w:r w:rsidRPr="004F6DEA" w:rsidDel="00B26D38">
                <w:delText>61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9585C11" w14:textId="77777777" w:rsidR="00BA5A76" w:rsidRPr="004F6DEA" w:rsidDel="00B26D38" w:rsidRDefault="00BA5A76" w:rsidP="005F2E8C">
            <w:pPr>
              <w:pStyle w:val="tabletext10"/>
              <w:rPr>
                <w:del w:id="447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DD0FE5F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73" w:author="Author"/>
              </w:rPr>
            </w:pPr>
          </w:p>
        </w:tc>
        <w:tc>
          <w:tcPr>
            <w:tcW w:w="540" w:type="dxa"/>
          </w:tcPr>
          <w:p w14:paraId="65BB68A3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74" w:author="Author"/>
              </w:rPr>
            </w:pPr>
            <w:del w:id="4475" w:author="Author">
              <w:r w:rsidRPr="004F6DEA" w:rsidDel="00B26D38">
                <w:delText>3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1AA2528" w14:textId="77777777" w:rsidR="00BA5A76" w:rsidRPr="004F6DEA" w:rsidDel="00B26D38" w:rsidRDefault="00BA5A76" w:rsidP="005F2E8C">
            <w:pPr>
              <w:pStyle w:val="tabletext10"/>
              <w:rPr>
                <w:del w:id="4476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760579B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77" w:author="Author"/>
              </w:rPr>
            </w:pPr>
          </w:p>
        </w:tc>
        <w:tc>
          <w:tcPr>
            <w:tcW w:w="540" w:type="dxa"/>
          </w:tcPr>
          <w:p w14:paraId="260DBA9D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78" w:author="Author"/>
              </w:rPr>
            </w:pPr>
            <w:del w:id="4479" w:author="Author">
              <w:r w:rsidRPr="004F6DEA" w:rsidDel="00B26D38">
                <w:delText>3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7BCE2B0" w14:textId="77777777" w:rsidR="00BA5A76" w:rsidRPr="004F6DEA" w:rsidDel="00B26D38" w:rsidRDefault="00BA5A76" w:rsidP="005F2E8C">
            <w:pPr>
              <w:pStyle w:val="tabletext10"/>
              <w:rPr>
                <w:del w:id="448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45168FC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81" w:author="Author"/>
              </w:rPr>
            </w:pPr>
          </w:p>
        </w:tc>
        <w:tc>
          <w:tcPr>
            <w:tcW w:w="540" w:type="dxa"/>
          </w:tcPr>
          <w:p w14:paraId="62354684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82" w:author="Author"/>
              </w:rPr>
            </w:pPr>
            <w:del w:id="4483" w:author="Author">
              <w:r w:rsidRPr="004F6DEA" w:rsidDel="00B26D38">
                <w:delText>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0DF0DEC" w14:textId="77777777" w:rsidR="00BA5A76" w:rsidRPr="004F6DEA" w:rsidDel="00B26D38" w:rsidRDefault="00BA5A76" w:rsidP="005F2E8C">
            <w:pPr>
              <w:pStyle w:val="tabletext10"/>
              <w:rPr>
                <w:del w:id="448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825D3A6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85" w:author="Author"/>
              </w:rPr>
            </w:pPr>
          </w:p>
        </w:tc>
        <w:tc>
          <w:tcPr>
            <w:tcW w:w="540" w:type="dxa"/>
          </w:tcPr>
          <w:p w14:paraId="5E357AFE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86" w:author="Author"/>
              </w:rPr>
            </w:pPr>
            <w:del w:id="4487" w:author="Author">
              <w:r w:rsidRPr="004F6DEA" w:rsidDel="00B26D38">
                <w:delText>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4BC4D7F" w14:textId="77777777" w:rsidR="00BA5A76" w:rsidRPr="004F6DEA" w:rsidDel="00B26D38" w:rsidRDefault="00BA5A76" w:rsidP="005F2E8C">
            <w:pPr>
              <w:pStyle w:val="tabletext10"/>
              <w:rPr>
                <w:del w:id="4488" w:author="Author"/>
              </w:rPr>
            </w:pPr>
          </w:p>
        </w:tc>
      </w:tr>
      <w:tr w:rsidR="00BA5A76" w:rsidRPr="004F6DEA" w:rsidDel="00B26D38" w14:paraId="73B8C040" w14:textId="77777777" w:rsidTr="005F2E8C">
        <w:trPr>
          <w:cantSplit/>
          <w:trHeight w:val="190"/>
          <w:del w:id="4489" w:author="Author"/>
        </w:trPr>
        <w:tc>
          <w:tcPr>
            <w:tcW w:w="200" w:type="dxa"/>
          </w:tcPr>
          <w:p w14:paraId="20741F48" w14:textId="77777777" w:rsidR="00BA5A76" w:rsidRPr="004F6DEA" w:rsidDel="00B26D38" w:rsidRDefault="00BA5A76" w:rsidP="005F2E8C">
            <w:pPr>
              <w:pStyle w:val="terr2colblock1"/>
              <w:rPr>
                <w:del w:id="449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1E0BF36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491" w:author="Author"/>
              </w:rPr>
            </w:pPr>
          </w:p>
        </w:tc>
        <w:tc>
          <w:tcPr>
            <w:tcW w:w="630" w:type="dxa"/>
          </w:tcPr>
          <w:p w14:paraId="46143AFB" w14:textId="77777777" w:rsidR="00BA5A76" w:rsidRPr="004F6DEA" w:rsidDel="00B26D38" w:rsidRDefault="00BA5A76" w:rsidP="005F2E8C">
            <w:pPr>
              <w:pStyle w:val="terr2colblock1"/>
              <w:tabs>
                <w:tab w:val="clear" w:pos="4240"/>
                <w:tab w:val="decimal" w:pos="460"/>
              </w:tabs>
              <w:rPr>
                <w:del w:id="4492" w:author="Author"/>
              </w:rPr>
            </w:pPr>
            <w:del w:id="4493" w:author="Author">
              <w:r w:rsidRPr="004F6DEA" w:rsidDel="00B26D38">
                <w:delText>2,001</w:delText>
              </w:r>
            </w:del>
          </w:p>
        </w:tc>
        <w:tc>
          <w:tcPr>
            <w:tcW w:w="180" w:type="dxa"/>
          </w:tcPr>
          <w:p w14:paraId="11278A26" w14:textId="77777777" w:rsidR="00BA5A76" w:rsidRPr="004F6DEA" w:rsidDel="00B26D38" w:rsidRDefault="00BA5A76" w:rsidP="005F2E8C">
            <w:pPr>
              <w:pStyle w:val="terr2colblock1"/>
              <w:rPr>
                <w:del w:id="4494" w:author="Author"/>
              </w:rPr>
            </w:pPr>
            <w:del w:id="4495" w:author="Author">
              <w:r w:rsidRPr="004F6DEA" w:rsidDel="00B26D38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4EB9AEA" w14:textId="77777777" w:rsidR="00BA5A76" w:rsidRPr="004F6DEA" w:rsidDel="00B26D38" w:rsidRDefault="00BA5A76" w:rsidP="005F2E8C">
            <w:pPr>
              <w:pStyle w:val="terr2colblock1"/>
              <w:tabs>
                <w:tab w:val="decimal" w:pos="425"/>
              </w:tabs>
              <w:rPr>
                <w:del w:id="4496" w:author="Author"/>
              </w:rPr>
            </w:pPr>
            <w:del w:id="4497" w:author="Author">
              <w:r w:rsidRPr="004F6DEA" w:rsidDel="00B26D38">
                <w:delText>2,500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4DA2C4F2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498" w:author="Author"/>
              </w:rPr>
            </w:pPr>
          </w:p>
        </w:tc>
        <w:tc>
          <w:tcPr>
            <w:tcW w:w="451" w:type="dxa"/>
          </w:tcPr>
          <w:p w14:paraId="786A4BC1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499" w:author="Author"/>
              </w:rPr>
            </w:pPr>
            <w:del w:id="4500" w:author="Author">
              <w:r w:rsidRPr="004F6DEA" w:rsidDel="00B26D38">
                <w:delText>7</w:delText>
              </w:r>
            </w:del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20E93522" w14:textId="77777777" w:rsidR="00BA5A76" w:rsidRPr="004F6DEA" w:rsidDel="00B26D38" w:rsidRDefault="00BA5A76" w:rsidP="005F2E8C">
            <w:pPr>
              <w:pStyle w:val="tabletext10"/>
              <w:rPr>
                <w:del w:id="450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DA8234F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02" w:author="Author"/>
              </w:rPr>
            </w:pPr>
          </w:p>
        </w:tc>
        <w:tc>
          <w:tcPr>
            <w:tcW w:w="540" w:type="dxa"/>
          </w:tcPr>
          <w:p w14:paraId="265F4BE4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03" w:author="Author"/>
              </w:rPr>
            </w:pPr>
            <w:del w:id="4504" w:author="Author">
              <w:r w:rsidRPr="004F6DEA" w:rsidDel="00B26D38">
                <w:delText>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0EF3A87" w14:textId="77777777" w:rsidR="00BA5A76" w:rsidRPr="004F6DEA" w:rsidDel="00B26D38" w:rsidRDefault="00BA5A76" w:rsidP="005F2E8C">
            <w:pPr>
              <w:pStyle w:val="tabletext10"/>
              <w:rPr>
                <w:del w:id="450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4A51892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06" w:author="Author"/>
              </w:rPr>
            </w:pPr>
          </w:p>
        </w:tc>
        <w:tc>
          <w:tcPr>
            <w:tcW w:w="540" w:type="dxa"/>
          </w:tcPr>
          <w:p w14:paraId="2CAC767A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07" w:author="Author"/>
              </w:rPr>
            </w:pPr>
            <w:del w:id="4508" w:author="Author">
              <w:r w:rsidRPr="004F6DEA" w:rsidDel="00B26D38">
                <w:delText>67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F49ED33" w14:textId="77777777" w:rsidR="00BA5A76" w:rsidRPr="004F6DEA" w:rsidDel="00B26D38" w:rsidRDefault="00BA5A76" w:rsidP="005F2E8C">
            <w:pPr>
              <w:pStyle w:val="tabletext10"/>
              <w:rPr>
                <w:del w:id="450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21DB74A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10" w:author="Author"/>
              </w:rPr>
            </w:pPr>
          </w:p>
        </w:tc>
        <w:tc>
          <w:tcPr>
            <w:tcW w:w="540" w:type="dxa"/>
          </w:tcPr>
          <w:p w14:paraId="490D4BCD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11" w:author="Author"/>
              </w:rPr>
            </w:pPr>
            <w:del w:id="4512" w:author="Author">
              <w:r w:rsidRPr="004F6DEA" w:rsidDel="00B26D38">
                <w:delText>70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E21E0FA" w14:textId="77777777" w:rsidR="00BA5A76" w:rsidRPr="004F6DEA" w:rsidDel="00B26D38" w:rsidRDefault="00BA5A76" w:rsidP="005F2E8C">
            <w:pPr>
              <w:pStyle w:val="tabletext10"/>
              <w:rPr>
                <w:del w:id="451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4C097B6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14" w:author="Author"/>
              </w:rPr>
            </w:pPr>
          </w:p>
        </w:tc>
        <w:tc>
          <w:tcPr>
            <w:tcW w:w="540" w:type="dxa"/>
          </w:tcPr>
          <w:p w14:paraId="3B88E022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15" w:author="Author"/>
              </w:rPr>
            </w:pPr>
            <w:del w:id="4516" w:author="Author">
              <w:r w:rsidRPr="004F6DEA" w:rsidDel="00B26D38">
                <w:delText>4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D0B48FA" w14:textId="77777777" w:rsidR="00BA5A76" w:rsidRPr="004F6DEA" w:rsidDel="00B26D38" w:rsidRDefault="00BA5A76" w:rsidP="005F2E8C">
            <w:pPr>
              <w:pStyle w:val="tabletext10"/>
              <w:rPr>
                <w:del w:id="451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4FB6362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18" w:author="Author"/>
              </w:rPr>
            </w:pPr>
          </w:p>
        </w:tc>
        <w:tc>
          <w:tcPr>
            <w:tcW w:w="540" w:type="dxa"/>
          </w:tcPr>
          <w:p w14:paraId="3B2061CC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19" w:author="Author"/>
              </w:rPr>
            </w:pPr>
            <w:del w:id="4520" w:author="Author">
              <w:r w:rsidRPr="004F6DEA" w:rsidDel="00B26D38">
                <w:delText>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454959D" w14:textId="77777777" w:rsidR="00BA5A76" w:rsidRPr="004F6DEA" w:rsidDel="00B26D38" w:rsidRDefault="00BA5A76" w:rsidP="005F2E8C">
            <w:pPr>
              <w:pStyle w:val="tabletext10"/>
              <w:rPr>
                <w:del w:id="452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BFCA551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22" w:author="Author"/>
              </w:rPr>
            </w:pPr>
          </w:p>
        </w:tc>
        <w:tc>
          <w:tcPr>
            <w:tcW w:w="540" w:type="dxa"/>
          </w:tcPr>
          <w:p w14:paraId="465EE2E0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23" w:author="Author"/>
              </w:rPr>
            </w:pPr>
            <w:del w:id="4524" w:author="Author">
              <w:r w:rsidRPr="004F6DEA" w:rsidDel="00B26D38">
                <w:delText>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1328C08" w14:textId="77777777" w:rsidR="00BA5A76" w:rsidRPr="004F6DEA" w:rsidDel="00B26D38" w:rsidRDefault="00BA5A76" w:rsidP="005F2E8C">
            <w:pPr>
              <w:pStyle w:val="tabletext10"/>
              <w:rPr>
                <w:del w:id="452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B32F4E2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26" w:author="Author"/>
              </w:rPr>
            </w:pPr>
          </w:p>
        </w:tc>
        <w:tc>
          <w:tcPr>
            <w:tcW w:w="540" w:type="dxa"/>
          </w:tcPr>
          <w:p w14:paraId="7CE9641B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27" w:author="Author"/>
              </w:rPr>
            </w:pPr>
            <w:del w:id="4528" w:author="Author">
              <w:r w:rsidRPr="004F6DEA" w:rsidDel="00B26D38">
                <w:delText>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0B25021" w14:textId="77777777" w:rsidR="00BA5A76" w:rsidRPr="004F6DEA" w:rsidDel="00B26D38" w:rsidRDefault="00BA5A76" w:rsidP="005F2E8C">
            <w:pPr>
              <w:pStyle w:val="tabletext10"/>
              <w:rPr>
                <w:del w:id="4529" w:author="Author"/>
              </w:rPr>
            </w:pPr>
          </w:p>
        </w:tc>
      </w:tr>
      <w:tr w:rsidR="00BA5A76" w:rsidRPr="004F6DEA" w:rsidDel="00B26D38" w14:paraId="4280EECC" w14:textId="77777777" w:rsidTr="005F2E8C">
        <w:trPr>
          <w:cantSplit/>
          <w:trHeight w:val="190"/>
          <w:del w:id="4530" w:author="Author"/>
        </w:trPr>
        <w:tc>
          <w:tcPr>
            <w:tcW w:w="200" w:type="dxa"/>
          </w:tcPr>
          <w:p w14:paraId="11B45548" w14:textId="77777777" w:rsidR="00BA5A76" w:rsidRPr="004F6DEA" w:rsidDel="00B26D38" w:rsidRDefault="00BA5A76" w:rsidP="005F2E8C">
            <w:pPr>
              <w:pStyle w:val="terr2colblock1"/>
              <w:rPr>
                <w:del w:id="453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E3872B6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532" w:author="Author"/>
              </w:rPr>
            </w:pPr>
          </w:p>
        </w:tc>
        <w:tc>
          <w:tcPr>
            <w:tcW w:w="630" w:type="dxa"/>
          </w:tcPr>
          <w:p w14:paraId="66959BDD" w14:textId="77777777" w:rsidR="00BA5A76" w:rsidRPr="004F6DEA" w:rsidDel="00B26D38" w:rsidRDefault="00BA5A76" w:rsidP="005F2E8C">
            <w:pPr>
              <w:pStyle w:val="terr2colblock1"/>
              <w:tabs>
                <w:tab w:val="clear" w:pos="4240"/>
                <w:tab w:val="decimal" w:pos="460"/>
              </w:tabs>
              <w:rPr>
                <w:del w:id="4533" w:author="Author"/>
              </w:rPr>
            </w:pPr>
            <w:del w:id="4534" w:author="Author">
              <w:r w:rsidRPr="004F6DEA" w:rsidDel="00B26D38">
                <w:delText>2,501</w:delText>
              </w:r>
            </w:del>
          </w:p>
        </w:tc>
        <w:tc>
          <w:tcPr>
            <w:tcW w:w="180" w:type="dxa"/>
          </w:tcPr>
          <w:p w14:paraId="14894EC5" w14:textId="77777777" w:rsidR="00BA5A76" w:rsidRPr="004F6DEA" w:rsidDel="00B26D38" w:rsidRDefault="00BA5A76" w:rsidP="005F2E8C">
            <w:pPr>
              <w:pStyle w:val="terr2colblock1"/>
              <w:rPr>
                <w:del w:id="4535" w:author="Author"/>
              </w:rPr>
            </w:pPr>
            <w:del w:id="4536" w:author="Author">
              <w:r w:rsidRPr="004F6DEA" w:rsidDel="00B26D38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29F9B1A" w14:textId="77777777" w:rsidR="00BA5A76" w:rsidRPr="004F6DEA" w:rsidDel="00B26D38" w:rsidRDefault="00BA5A76" w:rsidP="005F2E8C">
            <w:pPr>
              <w:pStyle w:val="terr2colblock1"/>
              <w:tabs>
                <w:tab w:val="decimal" w:pos="425"/>
              </w:tabs>
              <w:rPr>
                <w:del w:id="4537" w:author="Author"/>
              </w:rPr>
            </w:pPr>
            <w:del w:id="4538" w:author="Author">
              <w:r w:rsidRPr="004F6DEA" w:rsidDel="00B26D38">
                <w:delText>3,000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700E35D8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539" w:author="Author"/>
              </w:rPr>
            </w:pPr>
          </w:p>
        </w:tc>
        <w:tc>
          <w:tcPr>
            <w:tcW w:w="451" w:type="dxa"/>
          </w:tcPr>
          <w:p w14:paraId="6C3493FB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40" w:author="Author"/>
              </w:rPr>
            </w:pPr>
            <w:del w:id="4541" w:author="Author">
              <w:r w:rsidRPr="004F6DEA" w:rsidDel="00B26D38">
                <w:delText>8</w:delText>
              </w:r>
            </w:del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381DEF68" w14:textId="77777777" w:rsidR="00BA5A76" w:rsidRPr="004F6DEA" w:rsidDel="00B26D38" w:rsidRDefault="00BA5A76" w:rsidP="005F2E8C">
            <w:pPr>
              <w:pStyle w:val="tabletext10"/>
              <w:rPr>
                <w:del w:id="454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F763FEC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43" w:author="Author"/>
              </w:rPr>
            </w:pPr>
          </w:p>
        </w:tc>
        <w:tc>
          <w:tcPr>
            <w:tcW w:w="540" w:type="dxa"/>
          </w:tcPr>
          <w:p w14:paraId="267F2417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44" w:author="Author"/>
              </w:rPr>
            </w:pPr>
            <w:del w:id="4545" w:author="Author">
              <w:r w:rsidRPr="004F6DEA" w:rsidDel="00B26D38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6985ACC" w14:textId="77777777" w:rsidR="00BA5A76" w:rsidRPr="004F6DEA" w:rsidDel="00B26D38" w:rsidRDefault="00BA5A76" w:rsidP="005F2E8C">
            <w:pPr>
              <w:pStyle w:val="tabletext10"/>
              <w:rPr>
                <w:del w:id="454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DE03926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47" w:author="Author"/>
              </w:rPr>
            </w:pPr>
          </w:p>
        </w:tc>
        <w:tc>
          <w:tcPr>
            <w:tcW w:w="540" w:type="dxa"/>
          </w:tcPr>
          <w:p w14:paraId="2DFD3628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48" w:author="Author"/>
              </w:rPr>
            </w:pPr>
            <w:del w:id="4549" w:author="Author">
              <w:r w:rsidRPr="004F6DEA" w:rsidDel="00B26D38">
                <w:delText>77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6135DB8" w14:textId="77777777" w:rsidR="00BA5A76" w:rsidRPr="004F6DEA" w:rsidDel="00B26D38" w:rsidRDefault="00BA5A76" w:rsidP="005F2E8C">
            <w:pPr>
              <w:pStyle w:val="tabletext10"/>
              <w:rPr>
                <w:del w:id="455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FFF36BC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51" w:author="Author"/>
              </w:rPr>
            </w:pPr>
          </w:p>
        </w:tc>
        <w:tc>
          <w:tcPr>
            <w:tcW w:w="540" w:type="dxa"/>
          </w:tcPr>
          <w:p w14:paraId="4CE38A6F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52" w:author="Author"/>
              </w:rPr>
            </w:pPr>
            <w:del w:id="4553" w:author="Author">
              <w:r w:rsidRPr="004F6DEA" w:rsidDel="00B26D38">
                <w:delText>81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042B0BF" w14:textId="77777777" w:rsidR="00BA5A76" w:rsidRPr="004F6DEA" w:rsidDel="00B26D38" w:rsidRDefault="00BA5A76" w:rsidP="005F2E8C">
            <w:pPr>
              <w:pStyle w:val="tabletext10"/>
              <w:rPr>
                <w:del w:id="455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98362DC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55" w:author="Author"/>
              </w:rPr>
            </w:pPr>
          </w:p>
        </w:tc>
        <w:tc>
          <w:tcPr>
            <w:tcW w:w="540" w:type="dxa"/>
          </w:tcPr>
          <w:p w14:paraId="307452BC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56" w:author="Author"/>
              </w:rPr>
            </w:pPr>
            <w:del w:id="4557" w:author="Author">
              <w:r w:rsidRPr="004F6DEA" w:rsidDel="00B26D38">
                <w:delText>4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996D4B4" w14:textId="77777777" w:rsidR="00BA5A76" w:rsidRPr="004F6DEA" w:rsidDel="00B26D38" w:rsidRDefault="00BA5A76" w:rsidP="005F2E8C">
            <w:pPr>
              <w:pStyle w:val="tabletext10"/>
              <w:rPr>
                <w:del w:id="4558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A6AF880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59" w:author="Author"/>
              </w:rPr>
            </w:pPr>
          </w:p>
        </w:tc>
        <w:tc>
          <w:tcPr>
            <w:tcW w:w="540" w:type="dxa"/>
          </w:tcPr>
          <w:p w14:paraId="64CC0AC2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60" w:author="Author"/>
              </w:rPr>
            </w:pPr>
            <w:del w:id="4561" w:author="Author">
              <w:r w:rsidRPr="004F6DEA" w:rsidDel="00B26D38">
                <w:delText>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2C5A087" w14:textId="77777777" w:rsidR="00BA5A76" w:rsidRPr="004F6DEA" w:rsidDel="00B26D38" w:rsidRDefault="00BA5A76" w:rsidP="005F2E8C">
            <w:pPr>
              <w:pStyle w:val="tabletext10"/>
              <w:rPr>
                <w:del w:id="456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2AC0BAB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63" w:author="Author"/>
              </w:rPr>
            </w:pPr>
          </w:p>
        </w:tc>
        <w:tc>
          <w:tcPr>
            <w:tcW w:w="540" w:type="dxa"/>
          </w:tcPr>
          <w:p w14:paraId="4D489AE8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64" w:author="Author"/>
              </w:rPr>
            </w:pPr>
            <w:del w:id="4565" w:author="Author">
              <w:r w:rsidRPr="004F6DEA" w:rsidDel="00B26D38">
                <w:delText>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56B8388" w14:textId="77777777" w:rsidR="00BA5A76" w:rsidRPr="004F6DEA" w:rsidDel="00B26D38" w:rsidRDefault="00BA5A76" w:rsidP="005F2E8C">
            <w:pPr>
              <w:pStyle w:val="tabletext10"/>
              <w:rPr>
                <w:del w:id="456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8A1DCA9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67" w:author="Author"/>
              </w:rPr>
            </w:pPr>
          </w:p>
        </w:tc>
        <w:tc>
          <w:tcPr>
            <w:tcW w:w="540" w:type="dxa"/>
          </w:tcPr>
          <w:p w14:paraId="349B1ABC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68" w:author="Author"/>
              </w:rPr>
            </w:pPr>
            <w:del w:id="4569" w:author="Author">
              <w:r w:rsidRPr="004F6DEA" w:rsidDel="00B26D38">
                <w:delText>7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D5D61E2" w14:textId="77777777" w:rsidR="00BA5A76" w:rsidRPr="004F6DEA" w:rsidDel="00B26D38" w:rsidRDefault="00BA5A76" w:rsidP="005F2E8C">
            <w:pPr>
              <w:pStyle w:val="tabletext10"/>
              <w:rPr>
                <w:del w:id="4570" w:author="Author"/>
              </w:rPr>
            </w:pPr>
          </w:p>
        </w:tc>
      </w:tr>
      <w:tr w:rsidR="00BA5A76" w:rsidRPr="004F6DEA" w:rsidDel="00B26D38" w14:paraId="52CCA13D" w14:textId="77777777" w:rsidTr="005F2E8C">
        <w:trPr>
          <w:cantSplit/>
          <w:trHeight w:val="190"/>
          <w:del w:id="4571" w:author="Author"/>
        </w:trPr>
        <w:tc>
          <w:tcPr>
            <w:tcW w:w="200" w:type="dxa"/>
          </w:tcPr>
          <w:p w14:paraId="6755DDD3" w14:textId="77777777" w:rsidR="00BA5A76" w:rsidRPr="004F6DEA" w:rsidDel="00B26D38" w:rsidRDefault="00BA5A76" w:rsidP="005F2E8C">
            <w:pPr>
              <w:pStyle w:val="terr2colblock1"/>
              <w:rPr>
                <w:del w:id="457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42BE00F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573" w:author="Author"/>
              </w:rPr>
            </w:pPr>
          </w:p>
        </w:tc>
        <w:tc>
          <w:tcPr>
            <w:tcW w:w="630" w:type="dxa"/>
          </w:tcPr>
          <w:p w14:paraId="023F9BAF" w14:textId="77777777" w:rsidR="00BA5A76" w:rsidRPr="004F6DEA" w:rsidDel="00B26D38" w:rsidRDefault="00BA5A76" w:rsidP="005F2E8C">
            <w:pPr>
              <w:pStyle w:val="terr2colblock1"/>
              <w:tabs>
                <w:tab w:val="clear" w:pos="4240"/>
                <w:tab w:val="decimal" w:pos="460"/>
              </w:tabs>
              <w:rPr>
                <w:del w:id="4574" w:author="Author"/>
              </w:rPr>
            </w:pPr>
            <w:del w:id="4575" w:author="Author">
              <w:r w:rsidRPr="004F6DEA" w:rsidDel="00B26D38">
                <w:delText>3,001</w:delText>
              </w:r>
            </w:del>
          </w:p>
        </w:tc>
        <w:tc>
          <w:tcPr>
            <w:tcW w:w="180" w:type="dxa"/>
          </w:tcPr>
          <w:p w14:paraId="5D444231" w14:textId="77777777" w:rsidR="00BA5A76" w:rsidRPr="004F6DEA" w:rsidDel="00B26D38" w:rsidRDefault="00BA5A76" w:rsidP="005F2E8C">
            <w:pPr>
              <w:pStyle w:val="terr2colblock1"/>
              <w:rPr>
                <w:del w:id="4576" w:author="Author"/>
              </w:rPr>
            </w:pPr>
            <w:del w:id="4577" w:author="Author">
              <w:r w:rsidRPr="004F6DEA" w:rsidDel="00B26D38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EAC45CB" w14:textId="77777777" w:rsidR="00BA5A76" w:rsidRPr="004F6DEA" w:rsidDel="00B26D38" w:rsidRDefault="00BA5A76" w:rsidP="005F2E8C">
            <w:pPr>
              <w:pStyle w:val="terr2colblock1"/>
              <w:tabs>
                <w:tab w:val="decimal" w:pos="425"/>
              </w:tabs>
              <w:rPr>
                <w:del w:id="4578" w:author="Author"/>
              </w:rPr>
            </w:pPr>
            <w:del w:id="4579" w:author="Author">
              <w:r w:rsidRPr="004F6DEA" w:rsidDel="00B26D38">
                <w:delText>3,500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51FE4E1E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580" w:author="Author"/>
              </w:rPr>
            </w:pPr>
          </w:p>
        </w:tc>
        <w:tc>
          <w:tcPr>
            <w:tcW w:w="451" w:type="dxa"/>
          </w:tcPr>
          <w:p w14:paraId="2407B8C8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81" w:author="Author"/>
              </w:rPr>
            </w:pPr>
            <w:del w:id="4582" w:author="Author">
              <w:r w:rsidRPr="004F6DEA" w:rsidDel="00B26D38">
                <w:delText>9</w:delText>
              </w:r>
            </w:del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57488900" w14:textId="77777777" w:rsidR="00BA5A76" w:rsidRPr="004F6DEA" w:rsidDel="00B26D38" w:rsidRDefault="00BA5A76" w:rsidP="005F2E8C">
            <w:pPr>
              <w:pStyle w:val="tabletext10"/>
              <w:rPr>
                <w:del w:id="458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4BCB59F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84" w:author="Author"/>
              </w:rPr>
            </w:pPr>
          </w:p>
        </w:tc>
        <w:tc>
          <w:tcPr>
            <w:tcW w:w="540" w:type="dxa"/>
          </w:tcPr>
          <w:p w14:paraId="26904877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85" w:author="Author"/>
              </w:rPr>
            </w:pPr>
            <w:del w:id="4586" w:author="Author">
              <w:r w:rsidRPr="004F6DEA" w:rsidDel="00B26D38">
                <w:delText>10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838BD73" w14:textId="77777777" w:rsidR="00BA5A76" w:rsidRPr="004F6DEA" w:rsidDel="00B26D38" w:rsidRDefault="00BA5A76" w:rsidP="005F2E8C">
            <w:pPr>
              <w:pStyle w:val="tabletext10"/>
              <w:rPr>
                <w:del w:id="458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3C88B72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88" w:author="Author"/>
              </w:rPr>
            </w:pPr>
          </w:p>
        </w:tc>
        <w:tc>
          <w:tcPr>
            <w:tcW w:w="540" w:type="dxa"/>
          </w:tcPr>
          <w:p w14:paraId="3F9A3D66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89" w:author="Author"/>
              </w:rPr>
            </w:pPr>
            <w:del w:id="4590" w:author="Author">
              <w:r w:rsidRPr="004F6DEA" w:rsidDel="00B26D38">
                <w:delText>89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B32599C" w14:textId="77777777" w:rsidR="00BA5A76" w:rsidRPr="004F6DEA" w:rsidDel="00B26D38" w:rsidRDefault="00BA5A76" w:rsidP="005F2E8C">
            <w:pPr>
              <w:pStyle w:val="tabletext10"/>
              <w:rPr>
                <w:del w:id="459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5A46A32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92" w:author="Author"/>
              </w:rPr>
            </w:pPr>
          </w:p>
        </w:tc>
        <w:tc>
          <w:tcPr>
            <w:tcW w:w="540" w:type="dxa"/>
          </w:tcPr>
          <w:p w14:paraId="3F8AE6AB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93" w:author="Author"/>
              </w:rPr>
            </w:pPr>
            <w:del w:id="4594" w:author="Author">
              <w:r w:rsidRPr="004F6DEA" w:rsidDel="00B26D38">
                <w:delText>93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EBFF42E" w14:textId="77777777" w:rsidR="00BA5A76" w:rsidRPr="004F6DEA" w:rsidDel="00B26D38" w:rsidRDefault="00BA5A76" w:rsidP="005F2E8C">
            <w:pPr>
              <w:pStyle w:val="tabletext10"/>
              <w:rPr>
                <w:del w:id="459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5075C2F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96" w:author="Author"/>
              </w:rPr>
            </w:pPr>
          </w:p>
        </w:tc>
        <w:tc>
          <w:tcPr>
            <w:tcW w:w="540" w:type="dxa"/>
          </w:tcPr>
          <w:p w14:paraId="766837E2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597" w:author="Author"/>
              </w:rPr>
            </w:pPr>
            <w:del w:id="4598" w:author="Author">
              <w:r w:rsidRPr="004F6DEA" w:rsidDel="00B26D38">
                <w:delText>5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734DDE1" w14:textId="77777777" w:rsidR="00BA5A76" w:rsidRPr="004F6DEA" w:rsidDel="00B26D38" w:rsidRDefault="00BA5A76" w:rsidP="005F2E8C">
            <w:pPr>
              <w:pStyle w:val="tabletext10"/>
              <w:rPr>
                <w:del w:id="459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230AF1E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00" w:author="Author"/>
              </w:rPr>
            </w:pPr>
          </w:p>
        </w:tc>
        <w:tc>
          <w:tcPr>
            <w:tcW w:w="540" w:type="dxa"/>
          </w:tcPr>
          <w:p w14:paraId="00BAFC73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01" w:author="Author"/>
              </w:rPr>
            </w:pPr>
            <w:del w:id="4602" w:author="Author">
              <w:r w:rsidRPr="004F6DEA" w:rsidDel="00B26D38">
                <w:delText>5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073867F" w14:textId="77777777" w:rsidR="00BA5A76" w:rsidRPr="004F6DEA" w:rsidDel="00B26D38" w:rsidRDefault="00BA5A76" w:rsidP="005F2E8C">
            <w:pPr>
              <w:pStyle w:val="tabletext10"/>
              <w:rPr>
                <w:del w:id="460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AFB6AE4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04" w:author="Author"/>
              </w:rPr>
            </w:pPr>
          </w:p>
        </w:tc>
        <w:tc>
          <w:tcPr>
            <w:tcW w:w="540" w:type="dxa"/>
          </w:tcPr>
          <w:p w14:paraId="6A406702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05" w:author="Author"/>
              </w:rPr>
            </w:pPr>
            <w:del w:id="4606" w:author="Author">
              <w:r w:rsidRPr="004F6DEA" w:rsidDel="00B26D38">
                <w:delText>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3BCA66F" w14:textId="77777777" w:rsidR="00BA5A76" w:rsidRPr="004F6DEA" w:rsidDel="00B26D38" w:rsidRDefault="00BA5A76" w:rsidP="005F2E8C">
            <w:pPr>
              <w:pStyle w:val="tabletext10"/>
              <w:rPr>
                <w:del w:id="460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749C54B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08" w:author="Author"/>
              </w:rPr>
            </w:pPr>
          </w:p>
        </w:tc>
        <w:tc>
          <w:tcPr>
            <w:tcW w:w="540" w:type="dxa"/>
          </w:tcPr>
          <w:p w14:paraId="2422A756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09" w:author="Author"/>
              </w:rPr>
            </w:pPr>
            <w:del w:id="4610" w:author="Author">
              <w:r w:rsidRPr="004F6DEA" w:rsidDel="00B26D38">
                <w:delText>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07A66F5" w14:textId="77777777" w:rsidR="00BA5A76" w:rsidRPr="004F6DEA" w:rsidDel="00B26D38" w:rsidRDefault="00BA5A76" w:rsidP="005F2E8C">
            <w:pPr>
              <w:pStyle w:val="tabletext10"/>
              <w:rPr>
                <w:del w:id="4611" w:author="Author"/>
              </w:rPr>
            </w:pPr>
          </w:p>
        </w:tc>
      </w:tr>
      <w:tr w:rsidR="00BA5A76" w:rsidRPr="004F6DEA" w:rsidDel="00B26D38" w14:paraId="462C0338" w14:textId="77777777" w:rsidTr="005F2E8C">
        <w:trPr>
          <w:cantSplit/>
          <w:trHeight w:val="190"/>
          <w:del w:id="4612" w:author="Author"/>
        </w:trPr>
        <w:tc>
          <w:tcPr>
            <w:tcW w:w="200" w:type="dxa"/>
          </w:tcPr>
          <w:p w14:paraId="0F529201" w14:textId="77777777" w:rsidR="00BA5A76" w:rsidRPr="004F6DEA" w:rsidDel="00B26D38" w:rsidRDefault="00BA5A76" w:rsidP="005F2E8C">
            <w:pPr>
              <w:pStyle w:val="terr2colblock1"/>
              <w:rPr>
                <w:del w:id="461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DB7F8F7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614" w:author="Author"/>
              </w:rPr>
            </w:pPr>
          </w:p>
        </w:tc>
        <w:tc>
          <w:tcPr>
            <w:tcW w:w="630" w:type="dxa"/>
          </w:tcPr>
          <w:p w14:paraId="45D71C4F" w14:textId="77777777" w:rsidR="00BA5A76" w:rsidRPr="004F6DEA" w:rsidDel="00B26D38" w:rsidRDefault="00BA5A76" w:rsidP="005F2E8C">
            <w:pPr>
              <w:pStyle w:val="terr2colblock1"/>
              <w:tabs>
                <w:tab w:val="clear" w:pos="4240"/>
                <w:tab w:val="decimal" w:pos="460"/>
              </w:tabs>
              <w:rPr>
                <w:del w:id="4615" w:author="Author"/>
              </w:rPr>
            </w:pPr>
            <w:del w:id="4616" w:author="Author">
              <w:r w:rsidRPr="004F6DEA" w:rsidDel="00B26D38">
                <w:delText>3,501</w:delText>
              </w:r>
            </w:del>
          </w:p>
        </w:tc>
        <w:tc>
          <w:tcPr>
            <w:tcW w:w="180" w:type="dxa"/>
          </w:tcPr>
          <w:p w14:paraId="6865D0D9" w14:textId="77777777" w:rsidR="00BA5A76" w:rsidRPr="004F6DEA" w:rsidDel="00B26D38" w:rsidRDefault="00BA5A76" w:rsidP="005F2E8C">
            <w:pPr>
              <w:pStyle w:val="terr2colblock1"/>
              <w:rPr>
                <w:del w:id="4617" w:author="Author"/>
              </w:rPr>
            </w:pPr>
            <w:del w:id="4618" w:author="Author">
              <w:r w:rsidRPr="004F6DEA" w:rsidDel="00B26D38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509FFFB" w14:textId="77777777" w:rsidR="00BA5A76" w:rsidRPr="004F6DEA" w:rsidDel="00B26D38" w:rsidRDefault="00BA5A76" w:rsidP="005F2E8C">
            <w:pPr>
              <w:pStyle w:val="terr2colblock1"/>
              <w:tabs>
                <w:tab w:val="decimal" w:pos="425"/>
              </w:tabs>
              <w:rPr>
                <w:del w:id="4619" w:author="Author"/>
              </w:rPr>
            </w:pPr>
            <w:del w:id="4620" w:author="Author">
              <w:r w:rsidRPr="004F6DEA" w:rsidDel="00B26D38">
                <w:delText>4,000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BAE1049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621" w:author="Author"/>
              </w:rPr>
            </w:pPr>
          </w:p>
        </w:tc>
        <w:tc>
          <w:tcPr>
            <w:tcW w:w="451" w:type="dxa"/>
          </w:tcPr>
          <w:p w14:paraId="2FB37AAA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22" w:author="Author"/>
              </w:rPr>
            </w:pPr>
            <w:del w:id="4623" w:author="Author">
              <w:r w:rsidRPr="004F6DEA" w:rsidDel="00B26D38">
                <w:delText>10</w:delText>
              </w:r>
            </w:del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1375A3CD" w14:textId="77777777" w:rsidR="00BA5A76" w:rsidRPr="004F6DEA" w:rsidDel="00B26D38" w:rsidRDefault="00BA5A76" w:rsidP="005F2E8C">
            <w:pPr>
              <w:pStyle w:val="tabletext10"/>
              <w:rPr>
                <w:del w:id="462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319B35C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25" w:author="Author"/>
              </w:rPr>
            </w:pPr>
          </w:p>
        </w:tc>
        <w:tc>
          <w:tcPr>
            <w:tcW w:w="540" w:type="dxa"/>
          </w:tcPr>
          <w:p w14:paraId="2C0299A1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26" w:author="Author"/>
              </w:rPr>
            </w:pPr>
            <w:del w:id="4627" w:author="Author">
              <w:r w:rsidRPr="004F6DEA" w:rsidDel="00B26D38">
                <w:delText>11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ACC7AB8" w14:textId="77777777" w:rsidR="00BA5A76" w:rsidRPr="004F6DEA" w:rsidDel="00B26D38" w:rsidRDefault="00BA5A76" w:rsidP="005F2E8C">
            <w:pPr>
              <w:pStyle w:val="tabletext10"/>
              <w:rPr>
                <w:del w:id="462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18CDEC1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29" w:author="Author"/>
              </w:rPr>
            </w:pPr>
          </w:p>
        </w:tc>
        <w:tc>
          <w:tcPr>
            <w:tcW w:w="540" w:type="dxa"/>
          </w:tcPr>
          <w:p w14:paraId="644A59F8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30" w:author="Author"/>
              </w:rPr>
            </w:pPr>
            <w:del w:id="4631" w:author="Author">
              <w:r w:rsidRPr="004F6DEA" w:rsidDel="00B26D38">
                <w:delText>100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36A605B" w14:textId="77777777" w:rsidR="00BA5A76" w:rsidRPr="004F6DEA" w:rsidDel="00B26D38" w:rsidRDefault="00BA5A76" w:rsidP="005F2E8C">
            <w:pPr>
              <w:pStyle w:val="tabletext10"/>
              <w:rPr>
                <w:del w:id="463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2FF2DB1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33" w:author="Author"/>
              </w:rPr>
            </w:pPr>
          </w:p>
        </w:tc>
        <w:tc>
          <w:tcPr>
            <w:tcW w:w="540" w:type="dxa"/>
          </w:tcPr>
          <w:p w14:paraId="4288C6B4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34" w:author="Author"/>
              </w:rPr>
            </w:pPr>
            <w:del w:id="4635" w:author="Author">
              <w:r w:rsidRPr="004F6DEA" w:rsidDel="00B26D38">
                <w:delText>104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43BB458" w14:textId="77777777" w:rsidR="00BA5A76" w:rsidRPr="004F6DEA" w:rsidDel="00B26D38" w:rsidRDefault="00BA5A76" w:rsidP="005F2E8C">
            <w:pPr>
              <w:pStyle w:val="tabletext10"/>
              <w:rPr>
                <w:del w:id="463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1825C59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37" w:author="Author"/>
              </w:rPr>
            </w:pPr>
          </w:p>
        </w:tc>
        <w:tc>
          <w:tcPr>
            <w:tcW w:w="540" w:type="dxa"/>
          </w:tcPr>
          <w:p w14:paraId="111DAE02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38" w:author="Author"/>
              </w:rPr>
            </w:pPr>
            <w:del w:id="4639" w:author="Author">
              <w:r w:rsidRPr="004F6DEA" w:rsidDel="00B26D38">
                <w:delText>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AA936E1" w14:textId="77777777" w:rsidR="00BA5A76" w:rsidRPr="004F6DEA" w:rsidDel="00B26D38" w:rsidRDefault="00BA5A76" w:rsidP="005F2E8C">
            <w:pPr>
              <w:pStyle w:val="tabletext10"/>
              <w:rPr>
                <w:del w:id="464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8AB1967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41" w:author="Author"/>
              </w:rPr>
            </w:pPr>
          </w:p>
        </w:tc>
        <w:tc>
          <w:tcPr>
            <w:tcW w:w="540" w:type="dxa"/>
          </w:tcPr>
          <w:p w14:paraId="26FA38B8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42" w:author="Author"/>
              </w:rPr>
            </w:pPr>
            <w:del w:id="4643" w:author="Author">
              <w:r w:rsidRPr="004F6DEA" w:rsidDel="00B26D38">
                <w:delText>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85EBC70" w14:textId="77777777" w:rsidR="00BA5A76" w:rsidRPr="004F6DEA" w:rsidDel="00B26D38" w:rsidRDefault="00BA5A76" w:rsidP="005F2E8C">
            <w:pPr>
              <w:pStyle w:val="tabletext10"/>
              <w:rPr>
                <w:del w:id="464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5700D7A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45" w:author="Author"/>
              </w:rPr>
            </w:pPr>
          </w:p>
        </w:tc>
        <w:tc>
          <w:tcPr>
            <w:tcW w:w="540" w:type="dxa"/>
          </w:tcPr>
          <w:p w14:paraId="06C1AD4F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46" w:author="Author"/>
              </w:rPr>
            </w:pPr>
            <w:del w:id="4647" w:author="Author">
              <w:r w:rsidRPr="004F6DEA" w:rsidDel="00B26D38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F2254B7" w14:textId="77777777" w:rsidR="00BA5A76" w:rsidRPr="004F6DEA" w:rsidDel="00B26D38" w:rsidRDefault="00BA5A76" w:rsidP="005F2E8C">
            <w:pPr>
              <w:pStyle w:val="tabletext10"/>
              <w:rPr>
                <w:del w:id="464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318BFFA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49" w:author="Author"/>
              </w:rPr>
            </w:pPr>
          </w:p>
        </w:tc>
        <w:tc>
          <w:tcPr>
            <w:tcW w:w="540" w:type="dxa"/>
          </w:tcPr>
          <w:p w14:paraId="1789CF50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50" w:author="Author"/>
              </w:rPr>
            </w:pPr>
            <w:del w:id="4651" w:author="Author">
              <w:r w:rsidRPr="004F6DEA" w:rsidDel="00B26D38">
                <w:delText>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CE2DC59" w14:textId="77777777" w:rsidR="00BA5A76" w:rsidRPr="004F6DEA" w:rsidDel="00B26D38" w:rsidRDefault="00BA5A76" w:rsidP="005F2E8C">
            <w:pPr>
              <w:pStyle w:val="tabletext10"/>
              <w:rPr>
                <w:del w:id="4652" w:author="Author"/>
              </w:rPr>
            </w:pPr>
          </w:p>
        </w:tc>
      </w:tr>
      <w:tr w:rsidR="00BA5A76" w:rsidRPr="004F6DEA" w:rsidDel="00B26D38" w14:paraId="0A232B65" w14:textId="77777777" w:rsidTr="005F2E8C">
        <w:trPr>
          <w:cantSplit/>
          <w:trHeight w:val="190"/>
          <w:del w:id="4653" w:author="Author"/>
        </w:trPr>
        <w:tc>
          <w:tcPr>
            <w:tcW w:w="200" w:type="dxa"/>
          </w:tcPr>
          <w:p w14:paraId="218460B9" w14:textId="77777777" w:rsidR="00BA5A76" w:rsidRPr="004F6DEA" w:rsidDel="00B26D38" w:rsidRDefault="00BA5A76" w:rsidP="005F2E8C">
            <w:pPr>
              <w:pStyle w:val="terr2colblock1"/>
              <w:rPr>
                <w:del w:id="465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E7F69D4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655" w:author="Author"/>
              </w:rPr>
            </w:pPr>
          </w:p>
        </w:tc>
        <w:tc>
          <w:tcPr>
            <w:tcW w:w="630" w:type="dxa"/>
          </w:tcPr>
          <w:p w14:paraId="290BD4F1" w14:textId="77777777" w:rsidR="00BA5A76" w:rsidRPr="004F6DEA" w:rsidDel="00B26D38" w:rsidRDefault="00BA5A76" w:rsidP="005F2E8C">
            <w:pPr>
              <w:pStyle w:val="terr2colblock1"/>
              <w:tabs>
                <w:tab w:val="clear" w:pos="4240"/>
                <w:tab w:val="decimal" w:pos="460"/>
              </w:tabs>
              <w:rPr>
                <w:del w:id="4656" w:author="Author"/>
              </w:rPr>
            </w:pPr>
            <w:del w:id="4657" w:author="Author">
              <w:r w:rsidRPr="004F6DEA" w:rsidDel="00B26D38">
                <w:delText>4,001</w:delText>
              </w:r>
            </w:del>
          </w:p>
        </w:tc>
        <w:tc>
          <w:tcPr>
            <w:tcW w:w="180" w:type="dxa"/>
          </w:tcPr>
          <w:p w14:paraId="45F4DCD2" w14:textId="77777777" w:rsidR="00BA5A76" w:rsidRPr="004F6DEA" w:rsidDel="00B26D38" w:rsidRDefault="00BA5A76" w:rsidP="005F2E8C">
            <w:pPr>
              <w:pStyle w:val="terr2colblock1"/>
              <w:rPr>
                <w:del w:id="4658" w:author="Author"/>
              </w:rPr>
            </w:pPr>
            <w:del w:id="4659" w:author="Author">
              <w:r w:rsidRPr="004F6DEA" w:rsidDel="00B26D38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DC831C3" w14:textId="77777777" w:rsidR="00BA5A76" w:rsidRPr="004F6DEA" w:rsidDel="00B26D38" w:rsidRDefault="00BA5A76" w:rsidP="005F2E8C">
            <w:pPr>
              <w:pStyle w:val="terr2colblock1"/>
              <w:tabs>
                <w:tab w:val="decimal" w:pos="425"/>
              </w:tabs>
              <w:rPr>
                <w:del w:id="4660" w:author="Author"/>
              </w:rPr>
            </w:pPr>
            <w:del w:id="4661" w:author="Author">
              <w:r w:rsidRPr="004F6DEA" w:rsidDel="00B26D38">
                <w:delText>4,500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429FEFF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662" w:author="Author"/>
              </w:rPr>
            </w:pPr>
          </w:p>
        </w:tc>
        <w:tc>
          <w:tcPr>
            <w:tcW w:w="451" w:type="dxa"/>
          </w:tcPr>
          <w:p w14:paraId="3A2871D3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63" w:author="Author"/>
              </w:rPr>
            </w:pPr>
            <w:del w:id="4664" w:author="Author">
              <w:r w:rsidRPr="004F6DEA" w:rsidDel="00B26D38">
                <w:delText>11</w:delText>
              </w:r>
            </w:del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3CA388CA" w14:textId="77777777" w:rsidR="00BA5A76" w:rsidRPr="004F6DEA" w:rsidDel="00B26D38" w:rsidRDefault="00BA5A76" w:rsidP="005F2E8C">
            <w:pPr>
              <w:pStyle w:val="tabletext10"/>
              <w:rPr>
                <w:del w:id="466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8C37EC1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66" w:author="Author"/>
              </w:rPr>
            </w:pPr>
          </w:p>
        </w:tc>
        <w:tc>
          <w:tcPr>
            <w:tcW w:w="540" w:type="dxa"/>
          </w:tcPr>
          <w:p w14:paraId="2EE295FE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67" w:author="Author"/>
              </w:rPr>
            </w:pPr>
            <w:del w:id="4668" w:author="Author">
              <w:r w:rsidRPr="004F6DEA" w:rsidDel="00B26D38">
                <w:delText>12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5A10FFC" w14:textId="77777777" w:rsidR="00BA5A76" w:rsidRPr="004F6DEA" w:rsidDel="00B26D38" w:rsidRDefault="00BA5A76" w:rsidP="005F2E8C">
            <w:pPr>
              <w:pStyle w:val="tabletext10"/>
              <w:rPr>
                <w:del w:id="466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EEF00CD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70" w:author="Author"/>
              </w:rPr>
            </w:pPr>
          </w:p>
        </w:tc>
        <w:tc>
          <w:tcPr>
            <w:tcW w:w="540" w:type="dxa"/>
          </w:tcPr>
          <w:p w14:paraId="41FE9289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71" w:author="Author"/>
              </w:rPr>
            </w:pPr>
            <w:del w:id="4672" w:author="Author">
              <w:r w:rsidRPr="004F6DEA" w:rsidDel="00B26D38">
                <w:delText>107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E487858" w14:textId="77777777" w:rsidR="00BA5A76" w:rsidRPr="004F6DEA" w:rsidDel="00B26D38" w:rsidRDefault="00BA5A76" w:rsidP="005F2E8C">
            <w:pPr>
              <w:pStyle w:val="tabletext10"/>
              <w:rPr>
                <w:del w:id="467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D3DBB5C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74" w:author="Author"/>
              </w:rPr>
            </w:pPr>
          </w:p>
        </w:tc>
        <w:tc>
          <w:tcPr>
            <w:tcW w:w="540" w:type="dxa"/>
          </w:tcPr>
          <w:p w14:paraId="644987C5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75" w:author="Author"/>
              </w:rPr>
            </w:pPr>
            <w:del w:id="4676" w:author="Author">
              <w:r w:rsidRPr="004F6DEA" w:rsidDel="00B26D38">
                <w:delText>112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3EA781D" w14:textId="77777777" w:rsidR="00BA5A76" w:rsidRPr="004F6DEA" w:rsidDel="00B26D38" w:rsidRDefault="00BA5A76" w:rsidP="005F2E8C">
            <w:pPr>
              <w:pStyle w:val="tabletext10"/>
              <w:rPr>
                <w:del w:id="467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50EF1CA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78" w:author="Author"/>
              </w:rPr>
            </w:pPr>
          </w:p>
        </w:tc>
        <w:tc>
          <w:tcPr>
            <w:tcW w:w="540" w:type="dxa"/>
          </w:tcPr>
          <w:p w14:paraId="295E9299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79" w:author="Author"/>
              </w:rPr>
            </w:pPr>
            <w:del w:id="4680" w:author="Author">
              <w:r w:rsidRPr="004F6DEA" w:rsidDel="00B26D38">
                <w:delText>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C2AC49C" w14:textId="77777777" w:rsidR="00BA5A76" w:rsidRPr="004F6DEA" w:rsidDel="00B26D38" w:rsidRDefault="00BA5A76" w:rsidP="005F2E8C">
            <w:pPr>
              <w:pStyle w:val="tabletext10"/>
              <w:rPr>
                <w:del w:id="468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FC56404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82" w:author="Author"/>
              </w:rPr>
            </w:pPr>
          </w:p>
        </w:tc>
        <w:tc>
          <w:tcPr>
            <w:tcW w:w="540" w:type="dxa"/>
          </w:tcPr>
          <w:p w14:paraId="529AFB5E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83" w:author="Author"/>
              </w:rPr>
            </w:pPr>
            <w:del w:id="4684" w:author="Author">
              <w:r w:rsidRPr="004F6DEA" w:rsidDel="00B26D38">
                <w:delText>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EAA2030" w14:textId="77777777" w:rsidR="00BA5A76" w:rsidRPr="004F6DEA" w:rsidDel="00B26D38" w:rsidRDefault="00BA5A76" w:rsidP="005F2E8C">
            <w:pPr>
              <w:pStyle w:val="tabletext10"/>
              <w:rPr>
                <w:del w:id="468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FA19F82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86" w:author="Author"/>
              </w:rPr>
            </w:pPr>
          </w:p>
        </w:tc>
        <w:tc>
          <w:tcPr>
            <w:tcW w:w="540" w:type="dxa"/>
          </w:tcPr>
          <w:p w14:paraId="767148C4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87" w:author="Author"/>
              </w:rPr>
            </w:pPr>
            <w:del w:id="4688" w:author="Author">
              <w:r w:rsidRPr="004F6DEA" w:rsidDel="00B26D38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30181DC" w14:textId="77777777" w:rsidR="00BA5A76" w:rsidRPr="004F6DEA" w:rsidDel="00B26D38" w:rsidRDefault="00BA5A76" w:rsidP="005F2E8C">
            <w:pPr>
              <w:pStyle w:val="tabletext10"/>
              <w:rPr>
                <w:del w:id="468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BDFBC1A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90" w:author="Author"/>
              </w:rPr>
            </w:pPr>
          </w:p>
        </w:tc>
        <w:tc>
          <w:tcPr>
            <w:tcW w:w="540" w:type="dxa"/>
          </w:tcPr>
          <w:p w14:paraId="713FE990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691" w:author="Author"/>
              </w:rPr>
            </w:pPr>
            <w:del w:id="4692" w:author="Author">
              <w:r w:rsidRPr="004F6DEA" w:rsidDel="00B26D38">
                <w:delText>10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BF03B63" w14:textId="77777777" w:rsidR="00BA5A76" w:rsidRPr="004F6DEA" w:rsidDel="00B26D38" w:rsidRDefault="00BA5A76" w:rsidP="005F2E8C">
            <w:pPr>
              <w:pStyle w:val="tabletext10"/>
              <w:rPr>
                <w:del w:id="4693" w:author="Author"/>
              </w:rPr>
            </w:pPr>
          </w:p>
        </w:tc>
      </w:tr>
      <w:tr w:rsidR="00BA5A76" w:rsidRPr="004F6DEA" w:rsidDel="00B26D38" w14:paraId="5B2CCB24" w14:textId="77777777" w:rsidTr="005F2E8C">
        <w:trPr>
          <w:cantSplit/>
          <w:trHeight w:val="190"/>
          <w:del w:id="4694" w:author="Author"/>
        </w:trPr>
        <w:tc>
          <w:tcPr>
            <w:tcW w:w="200" w:type="dxa"/>
          </w:tcPr>
          <w:p w14:paraId="024480C9" w14:textId="77777777" w:rsidR="00BA5A76" w:rsidRPr="004F6DEA" w:rsidDel="00B26D38" w:rsidRDefault="00BA5A76" w:rsidP="005F2E8C">
            <w:pPr>
              <w:pStyle w:val="terr2colblock1"/>
              <w:rPr>
                <w:del w:id="469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90D5040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696" w:author="Author"/>
              </w:rPr>
            </w:pPr>
          </w:p>
        </w:tc>
        <w:tc>
          <w:tcPr>
            <w:tcW w:w="630" w:type="dxa"/>
          </w:tcPr>
          <w:p w14:paraId="2ECC67B1" w14:textId="77777777" w:rsidR="00BA5A76" w:rsidRPr="004F6DEA" w:rsidDel="00B26D38" w:rsidRDefault="00BA5A76" w:rsidP="005F2E8C">
            <w:pPr>
              <w:pStyle w:val="terr2colblock1"/>
              <w:tabs>
                <w:tab w:val="clear" w:pos="4240"/>
                <w:tab w:val="decimal" w:pos="460"/>
              </w:tabs>
              <w:rPr>
                <w:del w:id="4697" w:author="Author"/>
              </w:rPr>
            </w:pPr>
            <w:del w:id="4698" w:author="Author">
              <w:r w:rsidRPr="004F6DEA" w:rsidDel="00B26D38">
                <w:delText>4,501</w:delText>
              </w:r>
            </w:del>
          </w:p>
        </w:tc>
        <w:tc>
          <w:tcPr>
            <w:tcW w:w="180" w:type="dxa"/>
          </w:tcPr>
          <w:p w14:paraId="72B2C3DE" w14:textId="77777777" w:rsidR="00BA5A76" w:rsidRPr="004F6DEA" w:rsidDel="00B26D38" w:rsidRDefault="00BA5A76" w:rsidP="005F2E8C">
            <w:pPr>
              <w:pStyle w:val="terr2colblock1"/>
              <w:rPr>
                <w:del w:id="4699" w:author="Author"/>
              </w:rPr>
            </w:pPr>
            <w:del w:id="4700" w:author="Author">
              <w:r w:rsidRPr="004F6DEA" w:rsidDel="00B26D38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F11224B" w14:textId="77777777" w:rsidR="00BA5A76" w:rsidRPr="004F6DEA" w:rsidDel="00B26D38" w:rsidRDefault="00BA5A76" w:rsidP="005F2E8C">
            <w:pPr>
              <w:pStyle w:val="terr2colblock1"/>
              <w:tabs>
                <w:tab w:val="decimal" w:pos="425"/>
              </w:tabs>
              <w:rPr>
                <w:del w:id="4701" w:author="Author"/>
              </w:rPr>
            </w:pPr>
            <w:del w:id="4702" w:author="Author">
              <w:r w:rsidRPr="004F6DEA" w:rsidDel="00B26D38">
                <w:delText>5,000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5F5D80D2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703" w:author="Author"/>
              </w:rPr>
            </w:pPr>
          </w:p>
        </w:tc>
        <w:tc>
          <w:tcPr>
            <w:tcW w:w="451" w:type="dxa"/>
          </w:tcPr>
          <w:p w14:paraId="2123CF82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04" w:author="Author"/>
              </w:rPr>
            </w:pPr>
            <w:del w:id="4705" w:author="Author">
              <w:r w:rsidRPr="004F6DEA" w:rsidDel="00B26D38">
                <w:delText>13</w:delText>
              </w:r>
            </w:del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75DC722F" w14:textId="77777777" w:rsidR="00BA5A76" w:rsidRPr="004F6DEA" w:rsidDel="00B26D38" w:rsidRDefault="00BA5A76" w:rsidP="005F2E8C">
            <w:pPr>
              <w:pStyle w:val="tabletext10"/>
              <w:rPr>
                <w:del w:id="470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5156B9D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07" w:author="Author"/>
              </w:rPr>
            </w:pPr>
          </w:p>
        </w:tc>
        <w:tc>
          <w:tcPr>
            <w:tcW w:w="540" w:type="dxa"/>
          </w:tcPr>
          <w:p w14:paraId="41CE274C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08" w:author="Author"/>
              </w:rPr>
            </w:pPr>
            <w:del w:id="4709" w:author="Author">
              <w:r w:rsidRPr="004F6DEA" w:rsidDel="00B26D38">
                <w:delText>14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CC67078" w14:textId="77777777" w:rsidR="00BA5A76" w:rsidRPr="004F6DEA" w:rsidDel="00B26D38" w:rsidRDefault="00BA5A76" w:rsidP="005F2E8C">
            <w:pPr>
              <w:pStyle w:val="tabletext10"/>
              <w:rPr>
                <w:del w:id="471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3D5679E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11" w:author="Author"/>
              </w:rPr>
            </w:pPr>
          </w:p>
        </w:tc>
        <w:tc>
          <w:tcPr>
            <w:tcW w:w="540" w:type="dxa"/>
          </w:tcPr>
          <w:p w14:paraId="2CF4B878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12" w:author="Author"/>
              </w:rPr>
            </w:pPr>
            <w:del w:id="4713" w:author="Author">
              <w:r w:rsidRPr="004F6DEA" w:rsidDel="00B26D38">
                <w:delText>124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355A38B" w14:textId="77777777" w:rsidR="00BA5A76" w:rsidRPr="004F6DEA" w:rsidDel="00B26D38" w:rsidRDefault="00BA5A76" w:rsidP="005F2E8C">
            <w:pPr>
              <w:pStyle w:val="tabletext10"/>
              <w:rPr>
                <w:del w:id="471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76FDE11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15" w:author="Author"/>
              </w:rPr>
            </w:pPr>
          </w:p>
        </w:tc>
        <w:tc>
          <w:tcPr>
            <w:tcW w:w="540" w:type="dxa"/>
          </w:tcPr>
          <w:p w14:paraId="29A71276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16" w:author="Author"/>
              </w:rPr>
            </w:pPr>
            <w:del w:id="4717" w:author="Author">
              <w:r w:rsidRPr="004F6DEA" w:rsidDel="00B26D38">
                <w:delText>130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97BFC02" w14:textId="77777777" w:rsidR="00BA5A76" w:rsidRPr="004F6DEA" w:rsidDel="00B26D38" w:rsidRDefault="00BA5A76" w:rsidP="005F2E8C">
            <w:pPr>
              <w:pStyle w:val="tabletext10"/>
              <w:rPr>
                <w:del w:id="471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47F829C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19" w:author="Author"/>
              </w:rPr>
            </w:pPr>
          </w:p>
        </w:tc>
        <w:tc>
          <w:tcPr>
            <w:tcW w:w="540" w:type="dxa"/>
          </w:tcPr>
          <w:p w14:paraId="5AC2891D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20" w:author="Author"/>
              </w:rPr>
            </w:pPr>
            <w:del w:id="4721" w:author="Author">
              <w:r w:rsidRPr="004F6DEA" w:rsidDel="00B26D38">
                <w:delText>7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41313D8" w14:textId="77777777" w:rsidR="00BA5A76" w:rsidRPr="004F6DEA" w:rsidDel="00B26D38" w:rsidRDefault="00BA5A76" w:rsidP="005F2E8C">
            <w:pPr>
              <w:pStyle w:val="tabletext10"/>
              <w:rPr>
                <w:del w:id="4722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AED3E68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23" w:author="Author"/>
              </w:rPr>
            </w:pPr>
          </w:p>
        </w:tc>
        <w:tc>
          <w:tcPr>
            <w:tcW w:w="540" w:type="dxa"/>
          </w:tcPr>
          <w:p w14:paraId="1A7FD5DA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24" w:author="Author"/>
              </w:rPr>
            </w:pPr>
            <w:del w:id="4725" w:author="Author">
              <w:r w:rsidRPr="004F6DEA" w:rsidDel="00B26D38">
                <w:delText>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53BDD45" w14:textId="77777777" w:rsidR="00BA5A76" w:rsidRPr="004F6DEA" w:rsidDel="00B26D38" w:rsidRDefault="00BA5A76" w:rsidP="005F2E8C">
            <w:pPr>
              <w:pStyle w:val="tabletext10"/>
              <w:rPr>
                <w:del w:id="472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4A46812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27" w:author="Author"/>
              </w:rPr>
            </w:pPr>
          </w:p>
        </w:tc>
        <w:tc>
          <w:tcPr>
            <w:tcW w:w="540" w:type="dxa"/>
          </w:tcPr>
          <w:p w14:paraId="423969BC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28" w:author="Author"/>
              </w:rPr>
            </w:pPr>
            <w:del w:id="4729" w:author="Author">
              <w:r w:rsidRPr="004F6DEA" w:rsidDel="00B26D38">
                <w:delText>11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F9A1A0E" w14:textId="77777777" w:rsidR="00BA5A76" w:rsidRPr="004F6DEA" w:rsidDel="00B26D38" w:rsidRDefault="00BA5A76" w:rsidP="005F2E8C">
            <w:pPr>
              <w:pStyle w:val="tabletext10"/>
              <w:rPr>
                <w:del w:id="473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5E64CDF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31" w:author="Author"/>
              </w:rPr>
            </w:pPr>
          </w:p>
        </w:tc>
        <w:tc>
          <w:tcPr>
            <w:tcW w:w="540" w:type="dxa"/>
          </w:tcPr>
          <w:p w14:paraId="2F1FF349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32" w:author="Author"/>
              </w:rPr>
            </w:pPr>
            <w:del w:id="4733" w:author="Author">
              <w:r w:rsidRPr="004F6DEA" w:rsidDel="00B26D38">
                <w:delText>12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7C4FD0D" w14:textId="77777777" w:rsidR="00BA5A76" w:rsidRPr="004F6DEA" w:rsidDel="00B26D38" w:rsidRDefault="00BA5A76" w:rsidP="005F2E8C">
            <w:pPr>
              <w:pStyle w:val="tabletext10"/>
              <w:rPr>
                <w:del w:id="4734" w:author="Author"/>
              </w:rPr>
            </w:pPr>
          </w:p>
        </w:tc>
      </w:tr>
      <w:tr w:rsidR="00BA5A76" w:rsidRPr="004F6DEA" w:rsidDel="00B26D38" w14:paraId="0B19E203" w14:textId="77777777" w:rsidTr="005F2E8C">
        <w:trPr>
          <w:cantSplit/>
          <w:trHeight w:val="190"/>
          <w:del w:id="4735" w:author="Author"/>
        </w:trPr>
        <w:tc>
          <w:tcPr>
            <w:tcW w:w="200" w:type="dxa"/>
          </w:tcPr>
          <w:p w14:paraId="607A01D0" w14:textId="77777777" w:rsidR="00BA5A76" w:rsidRPr="004F6DEA" w:rsidDel="00B26D38" w:rsidRDefault="00BA5A76" w:rsidP="005F2E8C">
            <w:pPr>
              <w:pStyle w:val="terr2colblock1"/>
              <w:rPr>
                <w:del w:id="473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3A46B51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737" w:author="Author"/>
              </w:rPr>
            </w:pPr>
          </w:p>
        </w:tc>
        <w:tc>
          <w:tcPr>
            <w:tcW w:w="630" w:type="dxa"/>
          </w:tcPr>
          <w:p w14:paraId="15B5EBB4" w14:textId="77777777" w:rsidR="00BA5A76" w:rsidRPr="004F6DEA" w:rsidDel="00B26D38" w:rsidRDefault="00BA5A76" w:rsidP="005F2E8C">
            <w:pPr>
              <w:pStyle w:val="terr2colblock1"/>
              <w:tabs>
                <w:tab w:val="clear" w:pos="4240"/>
                <w:tab w:val="decimal" w:pos="460"/>
              </w:tabs>
              <w:rPr>
                <w:del w:id="4738" w:author="Author"/>
              </w:rPr>
            </w:pPr>
            <w:del w:id="4739" w:author="Author">
              <w:r w:rsidRPr="004F6DEA" w:rsidDel="00B26D38">
                <w:delText>5,001</w:delText>
              </w:r>
            </w:del>
          </w:p>
        </w:tc>
        <w:tc>
          <w:tcPr>
            <w:tcW w:w="180" w:type="dxa"/>
          </w:tcPr>
          <w:p w14:paraId="7F2013BB" w14:textId="77777777" w:rsidR="00BA5A76" w:rsidRPr="004F6DEA" w:rsidDel="00B26D38" w:rsidRDefault="00BA5A76" w:rsidP="005F2E8C">
            <w:pPr>
              <w:pStyle w:val="terr2colblock1"/>
              <w:rPr>
                <w:del w:id="4740" w:author="Author"/>
              </w:rPr>
            </w:pPr>
            <w:del w:id="4741" w:author="Author">
              <w:r w:rsidRPr="004F6DEA" w:rsidDel="00B26D38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CA1E7BF" w14:textId="77777777" w:rsidR="00BA5A76" w:rsidRPr="004F6DEA" w:rsidDel="00B26D38" w:rsidRDefault="00BA5A76" w:rsidP="005F2E8C">
            <w:pPr>
              <w:pStyle w:val="terr2colblock1"/>
              <w:tabs>
                <w:tab w:val="decimal" w:pos="425"/>
              </w:tabs>
              <w:rPr>
                <w:del w:id="4742" w:author="Author"/>
              </w:rPr>
            </w:pPr>
            <w:del w:id="4743" w:author="Author">
              <w:r w:rsidRPr="004F6DEA" w:rsidDel="00B26D38">
                <w:delText>6,000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3A4432C6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744" w:author="Author"/>
              </w:rPr>
            </w:pPr>
          </w:p>
        </w:tc>
        <w:tc>
          <w:tcPr>
            <w:tcW w:w="451" w:type="dxa"/>
          </w:tcPr>
          <w:p w14:paraId="655CAC18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45" w:author="Author"/>
              </w:rPr>
            </w:pPr>
            <w:del w:id="4746" w:author="Author">
              <w:r w:rsidRPr="004F6DEA" w:rsidDel="00B26D38">
                <w:delText>15</w:delText>
              </w:r>
            </w:del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2F431094" w14:textId="77777777" w:rsidR="00BA5A76" w:rsidRPr="004F6DEA" w:rsidDel="00B26D38" w:rsidRDefault="00BA5A76" w:rsidP="005F2E8C">
            <w:pPr>
              <w:pStyle w:val="tabletext10"/>
              <w:rPr>
                <w:del w:id="474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ADFBAE8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48" w:author="Author"/>
              </w:rPr>
            </w:pPr>
          </w:p>
        </w:tc>
        <w:tc>
          <w:tcPr>
            <w:tcW w:w="540" w:type="dxa"/>
          </w:tcPr>
          <w:p w14:paraId="34123883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49" w:author="Author"/>
              </w:rPr>
            </w:pPr>
            <w:del w:id="4750" w:author="Author">
              <w:r w:rsidRPr="004F6DEA" w:rsidDel="00B26D38">
                <w:delText>16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A0ED873" w14:textId="77777777" w:rsidR="00BA5A76" w:rsidRPr="004F6DEA" w:rsidDel="00B26D38" w:rsidRDefault="00BA5A76" w:rsidP="005F2E8C">
            <w:pPr>
              <w:pStyle w:val="tabletext10"/>
              <w:rPr>
                <w:del w:id="475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6928BF7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52" w:author="Author"/>
              </w:rPr>
            </w:pPr>
          </w:p>
        </w:tc>
        <w:tc>
          <w:tcPr>
            <w:tcW w:w="540" w:type="dxa"/>
          </w:tcPr>
          <w:p w14:paraId="1F107AEB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53" w:author="Author"/>
              </w:rPr>
            </w:pPr>
            <w:del w:id="4754" w:author="Author">
              <w:r w:rsidRPr="004F6DEA" w:rsidDel="00B26D38">
                <w:delText>146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6484A55" w14:textId="77777777" w:rsidR="00BA5A76" w:rsidRPr="004F6DEA" w:rsidDel="00B26D38" w:rsidRDefault="00BA5A76" w:rsidP="005F2E8C">
            <w:pPr>
              <w:pStyle w:val="tabletext10"/>
              <w:rPr>
                <w:del w:id="475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E588B3A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56" w:author="Author"/>
              </w:rPr>
            </w:pPr>
          </w:p>
        </w:tc>
        <w:tc>
          <w:tcPr>
            <w:tcW w:w="540" w:type="dxa"/>
          </w:tcPr>
          <w:p w14:paraId="15E1FC93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57" w:author="Author"/>
              </w:rPr>
            </w:pPr>
            <w:del w:id="4758" w:author="Author">
              <w:r w:rsidRPr="004F6DEA" w:rsidDel="00B26D38">
                <w:delText>152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9A35857" w14:textId="77777777" w:rsidR="00BA5A76" w:rsidRPr="004F6DEA" w:rsidDel="00B26D38" w:rsidRDefault="00BA5A76" w:rsidP="005F2E8C">
            <w:pPr>
              <w:pStyle w:val="tabletext10"/>
              <w:rPr>
                <w:del w:id="475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A80B947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60" w:author="Author"/>
              </w:rPr>
            </w:pPr>
          </w:p>
        </w:tc>
        <w:tc>
          <w:tcPr>
            <w:tcW w:w="540" w:type="dxa"/>
          </w:tcPr>
          <w:p w14:paraId="2750B10F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61" w:author="Author"/>
              </w:rPr>
            </w:pPr>
            <w:del w:id="4762" w:author="Author">
              <w:r w:rsidRPr="004F6DEA" w:rsidDel="00B26D38">
                <w:delText>8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DA5653D" w14:textId="77777777" w:rsidR="00BA5A76" w:rsidRPr="004F6DEA" w:rsidDel="00B26D38" w:rsidRDefault="00BA5A76" w:rsidP="005F2E8C">
            <w:pPr>
              <w:pStyle w:val="tabletext10"/>
              <w:rPr>
                <w:del w:id="476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D29B85E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64" w:author="Author"/>
              </w:rPr>
            </w:pPr>
          </w:p>
        </w:tc>
        <w:tc>
          <w:tcPr>
            <w:tcW w:w="540" w:type="dxa"/>
          </w:tcPr>
          <w:p w14:paraId="3492B482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65" w:author="Author"/>
              </w:rPr>
            </w:pPr>
            <w:del w:id="4766" w:author="Author">
              <w:r w:rsidRPr="004F6DEA" w:rsidDel="00B26D38">
                <w:delText>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B23A834" w14:textId="77777777" w:rsidR="00BA5A76" w:rsidRPr="004F6DEA" w:rsidDel="00B26D38" w:rsidRDefault="00BA5A76" w:rsidP="005F2E8C">
            <w:pPr>
              <w:pStyle w:val="tabletext10"/>
              <w:rPr>
                <w:del w:id="476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1F8CFF3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68" w:author="Author"/>
              </w:rPr>
            </w:pPr>
          </w:p>
        </w:tc>
        <w:tc>
          <w:tcPr>
            <w:tcW w:w="540" w:type="dxa"/>
          </w:tcPr>
          <w:p w14:paraId="614E56E5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69" w:author="Author"/>
              </w:rPr>
            </w:pPr>
            <w:del w:id="4770" w:author="Author">
              <w:r w:rsidRPr="004F6DEA" w:rsidDel="00B26D38">
                <w:delText>13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568832F" w14:textId="77777777" w:rsidR="00BA5A76" w:rsidRPr="004F6DEA" w:rsidDel="00B26D38" w:rsidRDefault="00BA5A76" w:rsidP="005F2E8C">
            <w:pPr>
              <w:pStyle w:val="tabletext10"/>
              <w:rPr>
                <w:del w:id="477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57D5C71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72" w:author="Author"/>
              </w:rPr>
            </w:pPr>
          </w:p>
        </w:tc>
        <w:tc>
          <w:tcPr>
            <w:tcW w:w="540" w:type="dxa"/>
          </w:tcPr>
          <w:p w14:paraId="15504800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73" w:author="Author"/>
              </w:rPr>
            </w:pPr>
            <w:del w:id="4774" w:author="Author">
              <w:r w:rsidRPr="004F6DEA" w:rsidDel="00B26D38">
                <w:delText>14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3E6DF86" w14:textId="77777777" w:rsidR="00BA5A76" w:rsidRPr="004F6DEA" w:rsidDel="00B26D38" w:rsidRDefault="00BA5A76" w:rsidP="005F2E8C">
            <w:pPr>
              <w:pStyle w:val="tabletext10"/>
              <w:rPr>
                <w:del w:id="4775" w:author="Author"/>
              </w:rPr>
            </w:pPr>
          </w:p>
        </w:tc>
      </w:tr>
      <w:tr w:rsidR="00BA5A76" w:rsidRPr="004F6DEA" w:rsidDel="00B26D38" w14:paraId="7665B39B" w14:textId="77777777" w:rsidTr="005F2E8C">
        <w:trPr>
          <w:cantSplit/>
          <w:trHeight w:val="190"/>
          <w:del w:id="4776" w:author="Author"/>
        </w:trPr>
        <w:tc>
          <w:tcPr>
            <w:tcW w:w="200" w:type="dxa"/>
          </w:tcPr>
          <w:p w14:paraId="7B0047C1" w14:textId="77777777" w:rsidR="00BA5A76" w:rsidRPr="004F6DEA" w:rsidDel="00B26D38" w:rsidRDefault="00BA5A76" w:rsidP="005F2E8C">
            <w:pPr>
              <w:pStyle w:val="terr2colblock1"/>
              <w:rPr>
                <w:del w:id="477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4CDBFEE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778" w:author="Author"/>
              </w:rPr>
            </w:pPr>
          </w:p>
        </w:tc>
        <w:tc>
          <w:tcPr>
            <w:tcW w:w="630" w:type="dxa"/>
          </w:tcPr>
          <w:p w14:paraId="7449015F" w14:textId="77777777" w:rsidR="00BA5A76" w:rsidRPr="004F6DEA" w:rsidDel="00B26D38" w:rsidRDefault="00BA5A76" w:rsidP="005F2E8C">
            <w:pPr>
              <w:pStyle w:val="terr2colblock1"/>
              <w:tabs>
                <w:tab w:val="clear" w:pos="4240"/>
                <w:tab w:val="decimal" w:pos="460"/>
              </w:tabs>
              <w:rPr>
                <w:del w:id="4779" w:author="Author"/>
              </w:rPr>
            </w:pPr>
            <w:del w:id="4780" w:author="Author">
              <w:r w:rsidRPr="004F6DEA" w:rsidDel="00B26D38">
                <w:delText>6,001</w:delText>
              </w:r>
            </w:del>
          </w:p>
        </w:tc>
        <w:tc>
          <w:tcPr>
            <w:tcW w:w="180" w:type="dxa"/>
          </w:tcPr>
          <w:p w14:paraId="2FC699A4" w14:textId="77777777" w:rsidR="00BA5A76" w:rsidRPr="004F6DEA" w:rsidDel="00B26D38" w:rsidRDefault="00BA5A76" w:rsidP="005F2E8C">
            <w:pPr>
              <w:pStyle w:val="terr2colblock1"/>
              <w:rPr>
                <w:del w:id="4781" w:author="Author"/>
              </w:rPr>
            </w:pPr>
            <w:del w:id="4782" w:author="Author">
              <w:r w:rsidRPr="004F6DEA" w:rsidDel="00B26D38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100F36E" w14:textId="77777777" w:rsidR="00BA5A76" w:rsidRPr="004F6DEA" w:rsidDel="00B26D38" w:rsidRDefault="00BA5A76" w:rsidP="005F2E8C">
            <w:pPr>
              <w:pStyle w:val="terr2colblock1"/>
              <w:tabs>
                <w:tab w:val="decimal" w:pos="425"/>
              </w:tabs>
              <w:rPr>
                <w:del w:id="4783" w:author="Author"/>
              </w:rPr>
            </w:pPr>
            <w:del w:id="4784" w:author="Author">
              <w:r w:rsidRPr="004F6DEA" w:rsidDel="00B26D38">
                <w:delText>8,000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4C87AE68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785" w:author="Author"/>
              </w:rPr>
            </w:pPr>
          </w:p>
        </w:tc>
        <w:tc>
          <w:tcPr>
            <w:tcW w:w="451" w:type="dxa"/>
          </w:tcPr>
          <w:p w14:paraId="0C3AB7E8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86" w:author="Author"/>
              </w:rPr>
            </w:pPr>
            <w:del w:id="4787" w:author="Author">
              <w:r w:rsidRPr="004F6DEA" w:rsidDel="00B26D38">
                <w:delText>20</w:delText>
              </w:r>
            </w:del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43ADF6E1" w14:textId="77777777" w:rsidR="00BA5A76" w:rsidRPr="004F6DEA" w:rsidDel="00B26D38" w:rsidRDefault="00BA5A76" w:rsidP="005F2E8C">
            <w:pPr>
              <w:pStyle w:val="tabletext10"/>
              <w:rPr>
                <w:del w:id="478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3E4E70A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89" w:author="Author"/>
              </w:rPr>
            </w:pPr>
          </w:p>
        </w:tc>
        <w:tc>
          <w:tcPr>
            <w:tcW w:w="540" w:type="dxa"/>
          </w:tcPr>
          <w:p w14:paraId="7F80212D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90" w:author="Author"/>
              </w:rPr>
            </w:pPr>
            <w:del w:id="4791" w:author="Author">
              <w:r w:rsidRPr="004F6DEA" w:rsidDel="00B26D38">
                <w:delText>21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185C48A" w14:textId="77777777" w:rsidR="00BA5A76" w:rsidRPr="004F6DEA" w:rsidDel="00B26D38" w:rsidRDefault="00BA5A76" w:rsidP="005F2E8C">
            <w:pPr>
              <w:pStyle w:val="tabletext10"/>
              <w:rPr>
                <w:del w:id="479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3D1D274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93" w:author="Author"/>
              </w:rPr>
            </w:pPr>
          </w:p>
        </w:tc>
        <w:tc>
          <w:tcPr>
            <w:tcW w:w="540" w:type="dxa"/>
          </w:tcPr>
          <w:p w14:paraId="13836A69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94" w:author="Author"/>
              </w:rPr>
            </w:pPr>
            <w:del w:id="4795" w:author="Author">
              <w:r w:rsidRPr="004F6DEA" w:rsidDel="00B26D38">
                <w:delText>192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395EF73" w14:textId="77777777" w:rsidR="00BA5A76" w:rsidRPr="004F6DEA" w:rsidDel="00B26D38" w:rsidRDefault="00BA5A76" w:rsidP="005F2E8C">
            <w:pPr>
              <w:pStyle w:val="tabletext10"/>
              <w:rPr>
                <w:del w:id="479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A0FD630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97" w:author="Author"/>
              </w:rPr>
            </w:pPr>
          </w:p>
        </w:tc>
        <w:tc>
          <w:tcPr>
            <w:tcW w:w="540" w:type="dxa"/>
          </w:tcPr>
          <w:p w14:paraId="6C98A6E2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798" w:author="Author"/>
              </w:rPr>
            </w:pPr>
            <w:del w:id="4799" w:author="Author">
              <w:r w:rsidRPr="004F6DEA" w:rsidDel="00B26D38">
                <w:delText>201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74715D4" w14:textId="77777777" w:rsidR="00BA5A76" w:rsidRPr="004F6DEA" w:rsidDel="00B26D38" w:rsidRDefault="00BA5A76" w:rsidP="005F2E8C">
            <w:pPr>
              <w:pStyle w:val="tabletext10"/>
              <w:rPr>
                <w:del w:id="480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D1D24E2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801" w:author="Author"/>
              </w:rPr>
            </w:pPr>
          </w:p>
        </w:tc>
        <w:tc>
          <w:tcPr>
            <w:tcW w:w="540" w:type="dxa"/>
          </w:tcPr>
          <w:p w14:paraId="221CB4CA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802" w:author="Author"/>
              </w:rPr>
            </w:pPr>
            <w:del w:id="4803" w:author="Author">
              <w:r w:rsidRPr="004F6DEA" w:rsidDel="00B26D38">
                <w:delText>10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250762F" w14:textId="77777777" w:rsidR="00BA5A76" w:rsidRPr="004F6DEA" w:rsidDel="00B26D38" w:rsidRDefault="00BA5A76" w:rsidP="005F2E8C">
            <w:pPr>
              <w:pStyle w:val="tabletext10"/>
              <w:rPr>
                <w:del w:id="4804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3D2C9E2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805" w:author="Author"/>
              </w:rPr>
            </w:pPr>
          </w:p>
        </w:tc>
        <w:tc>
          <w:tcPr>
            <w:tcW w:w="540" w:type="dxa"/>
          </w:tcPr>
          <w:p w14:paraId="6897B0A6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806" w:author="Author"/>
              </w:rPr>
            </w:pPr>
            <w:del w:id="4807" w:author="Author">
              <w:r w:rsidRPr="004F6DEA" w:rsidDel="00B26D38">
                <w:delText>10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E60D06F" w14:textId="77777777" w:rsidR="00BA5A76" w:rsidRPr="004F6DEA" w:rsidDel="00B26D38" w:rsidRDefault="00BA5A76" w:rsidP="005F2E8C">
            <w:pPr>
              <w:pStyle w:val="tabletext10"/>
              <w:rPr>
                <w:del w:id="480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328FD08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809" w:author="Author"/>
              </w:rPr>
            </w:pPr>
          </w:p>
        </w:tc>
        <w:tc>
          <w:tcPr>
            <w:tcW w:w="540" w:type="dxa"/>
          </w:tcPr>
          <w:p w14:paraId="567FD30D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810" w:author="Author"/>
              </w:rPr>
            </w:pPr>
            <w:del w:id="4811" w:author="Author">
              <w:r w:rsidRPr="004F6DEA" w:rsidDel="00B26D38">
                <w:delText>17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0D08DF1" w14:textId="77777777" w:rsidR="00BA5A76" w:rsidRPr="004F6DEA" w:rsidDel="00B26D38" w:rsidRDefault="00BA5A76" w:rsidP="005F2E8C">
            <w:pPr>
              <w:pStyle w:val="tabletext10"/>
              <w:rPr>
                <w:del w:id="481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BE21677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813" w:author="Author"/>
              </w:rPr>
            </w:pPr>
          </w:p>
        </w:tc>
        <w:tc>
          <w:tcPr>
            <w:tcW w:w="540" w:type="dxa"/>
          </w:tcPr>
          <w:p w14:paraId="0B84AAC0" w14:textId="77777777" w:rsidR="00BA5A76" w:rsidRPr="004F6DEA" w:rsidDel="00B26D38" w:rsidRDefault="00BA5A76" w:rsidP="005F2E8C">
            <w:pPr>
              <w:pStyle w:val="tabletext10"/>
              <w:jc w:val="right"/>
              <w:rPr>
                <w:del w:id="4814" w:author="Author"/>
              </w:rPr>
            </w:pPr>
            <w:del w:id="4815" w:author="Author">
              <w:r w:rsidRPr="004F6DEA" w:rsidDel="00B26D38">
                <w:delText>18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B974CAE" w14:textId="77777777" w:rsidR="00BA5A76" w:rsidRPr="004F6DEA" w:rsidDel="00B26D38" w:rsidRDefault="00BA5A76" w:rsidP="005F2E8C">
            <w:pPr>
              <w:pStyle w:val="tabletext10"/>
              <w:rPr>
                <w:del w:id="4816" w:author="Author"/>
              </w:rPr>
            </w:pPr>
          </w:p>
        </w:tc>
      </w:tr>
      <w:tr w:rsidR="00BA5A76" w:rsidRPr="004F6DEA" w:rsidDel="00B26D38" w14:paraId="5C7CB404" w14:textId="77777777" w:rsidTr="005F2E8C">
        <w:trPr>
          <w:cantSplit/>
          <w:trHeight w:val="190"/>
          <w:del w:id="4817" w:author="Author"/>
        </w:trPr>
        <w:tc>
          <w:tcPr>
            <w:tcW w:w="200" w:type="dxa"/>
          </w:tcPr>
          <w:p w14:paraId="36A84003" w14:textId="77777777" w:rsidR="00BA5A76" w:rsidRPr="004F6DEA" w:rsidDel="00B26D38" w:rsidRDefault="00BA5A76" w:rsidP="005F2E8C">
            <w:pPr>
              <w:pStyle w:val="terr2colblock1"/>
              <w:rPr>
                <w:del w:id="4818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C92EC" w14:textId="77777777" w:rsidR="00BA5A76" w:rsidRPr="004F6DEA" w:rsidDel="00B26D38" w:rsidRDefault="00BA5A76" w:rsidP="005F2E8C">
            <w:pPr>
              <w:pStyle w:val="terr2colblock1"/>
              <w:rPr>
                <w:del w:id="4819" w:author="Author"/>
              </w:rPr>
            </w:pPr>
            <w:del w:id="4820" w:author="Author">
              <w:r w:rsidRPr="004F6DEA" w:rsidDel="00B26D38">
                <w:delText>Over 8,000 per $100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</w:tcPr>
          <w:p w14:paraId="4A8D4DC9" w14:textId="77777777" w:rsidR="00BA5A76" w:rsidRPr="004F6DEA" w:rsidDel="00B26D38" w:rsidRDefault="00BA5A76" w:rsidP="005F2E8C">
            <w:pPr>
              <w:pStyle w:val="terr2colblock1"/>
              <w:jc w:val="right"/>
              <w:rPr>
                <w:del w:id="4821" w:author="Author"/>
              </w:rPr>
            </w:pPr>
          </w:p>
        </w:tc>
        <w:tc>
          <w:tcPr>
            <w:tcW w:w="451" w:type="dxa"/>
            <w:tcBorders>
              <w:bottom w:val="single" w:sz="6" w:space="0" w:color="auto"/>
            </w:tcBorders>
          </w:tcPr>
          <w:p w14:paraId="29EE0125" w14:textId="77777777" w:rsidR="00BA5A76" w:rsidRPr="004F6DEA" w:rsidDel="00B26D38" w:rsidRDefault="00BA5A76" w:rsidP="005F2E8C">
            <w:pPr>
              <w:pStyle w:val="tabletext01"/>
              <w:jc w:val="right"/>
              <w:rPr>
                <w:del w:id="4822" w:author="Author"/>
              </w:rPr>
            </w:pPr>
            <w:del w:id="4823" w:author="Author">
              <w:r w:rsidRPr="004F6DEA" w:rsidDel="00B26D38">
                <w:delText>0.28</w:delText>
              </w:r>
            </w:del>
          </w:p>
        </w:tc>
        <w:tc>
          <w:tcPr>
            <w:tcW w:w="222" w:type="dxa"/>
            <w:tcBorders>
              <w:bottom w:val="single" w:sz="6" w:space="0" w:color="auto"/>
              <w:right w:val="single" w:sz="6" w:space="0" w:color="auto"/>
            </w:tcBorders>
          </w:tcPr>
          <w:p w14:paraId="2AAEBC36" w14:textId="77777777" w:rsidR="00BA5A76" w:rsidRPr="004F6DEA" w:rsidDel="00B26D38" w:rsidRDefault="00BA5A76" w:rsidP="005F2E8C">
            <w:pPr>
              <w:pStyle w:val="tabletext01"/>
              <w:rPr>
                <w:del w:id="482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0C77404F" w14:textId="77777777" w:rsidR="00BA5A76" w:rsidRPr="004F6DEA" w:rsidDel="00B26D38" w:rsidRDefault="00BA5A76" w:rsidP="005F2E8C">
            <w:pPr>
              <w:pStyle w:val="tabletext01"/>
              <w:jc w:val="right"/>
              <w:rPr>
                <w:del w:id="4825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55EABE43" w14:textId="77777777" w:rsidR="00BA5A76" w:rsidRPr="004F6DEA" w:rsidDel="00B26D38" w:rsidRDefault="00BA5A76" w:rsidP="005F2E8C">
            <w:pPr>
              <w:pStyle w:val="tabletext01"/>
              <w:jc w:val="right"/>
              <w:rPr>
                <w:del w:id="4826" w:author="Author"/>
              </w:rPr>
            </w:pPr>
            <w:del w:id="4827" w:author="Author">
              <w:r w:rsidRPr="004F6DEA" w:rsidDel="00B26D38">
                <w:delText>0.30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2991E696" w14:textId="77777777" w:rsidR="00BA5A76" w:rsidRPr="004F6DEA" w:rsidDel="00B26D38" w:rsidRDefault="00BA5A76" w:rsidP="005F2E8C">
            <w:pPr>
              <w:pStyle w:val="tabletext01"/>
              <w:rPr>
                <w:del w:id="482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5D47BE97" w14:textId="77777777" w:rsidR="00BA5A76" w:rsidRPr="004F6DEA" w:rsidDel="00B26D38" w:rsidRDefault="00BA5A76" w:rsidP="005F2E8C">
            <w:pPr>
              <w:pStyle w:val="tabletext01"/>
              <w:jc w:val="right"/>
              <w:rPr>
                <w:del w:id="4829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2467863E" w14:textId="77777777" w:rsidR="00BA5A76" w:rsidRPr="004F6DEA" w:rsidDel="00B26D38" w:rsidRDefault="00BA5A76" w:rsidP="005F2E8C">
            <w:pPr>
              <w:pStyle w:val="tabletext01"/>
              <w:jc w:val="right"/>
              <w:rPr>
                <w:del w:id="4830" w:author="Author"/>
              </w:rPr>
            </w:pPr>
            <w:del w:id="4831" w:author="Author">
              <w:r w:rsidRPr="004F6DEA" w:rsidDel="00B26D38">
                <w:delText>2.72</w:delText>
              </w:r>
            </w:del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3295B4C4" w14:textId="77777777" w:rsidR="00BA5A76" w:rsidRPr="004F6DEA" w:rsidDel="00B26D38" w:rsidRDefault="00BA5A76" w:rsidP="005F2E8C">
            <w:pPr>
              <w:pStyle w:val="tabletext01"/>
              <w:rPr>
                <w:del w:id="483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34449E8B" w14:textId="77777777" w:rsidR="00BA5A76" w:rsidRPr="004F6DEA" w:rsidDel="00B26D38" w:rsidRDefault="00BA5A76" w:rsidP="005F2E8C">
            <w:pPr>
              <w:pStyle w:val="tabletext01"/>
              <w:jc w:val="right"/>
              <w:rPr>
                <w:del w:id="4833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4782FE15" w14:textId="77777777" w:rsidR="00BA5A76" w:rsidRPr="004F6DEA" w:rsidDel="00B26D38" w:rsidRDefault="00BA5A76" w:rsidP="005F2E8C">
            <w:pPr>
              <w:pStyle w:val="tabletext01"/>
              <w:jc w:val="right"/>
              <w:rPr>
                <w:del w:id="4834" w:author="Author"/>
              </w:rPr>
            </w:pPr>
            <w:del w:id="4835" w:author="Author">
              <w:r w:rsidRPr="004F6DEA" w:rsidDel="00B26D38">
                <w:delText>2.85</w:delText>
              </w:r>
            </w:del>
          </w:p>
        </w:tc>
        <w:tc>
          <w:tcPr>
            <w:tcW w:w="187" w:type="dxa"/>
            <w:tcBorders>
              <w:bottom w:val="single" w:sz="6" w:space="0" w:color="auto"/>
              <w:right w:val="single" w:sz="6" w:space="0" w:color="auto"/>
            </w:tcBorders>
          </w:tcPr>
          <w:p w14:paraId="075A3F54" w14:textId="77777777" w:rsidR="00BA5A76" w:rsidRPr="004F6DEA" w:rsidDel="00B26D38" w:rsidRDefault="00BA5A76" w:rsidP="005F2E8C">
            <w:pPr>
              <w:pStyle w:val="tabletext01"/>
              <w:rPr>
                <w:del w:id="483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2C3C28DF" w14:textId="77777777" w:rsidR="00BA5A76" w:rsidRPr="004F6DEA" w:rsidDel="00B26D38" w:rsidRDefault="00BA5A76" w:rsidP="005F2E8C">
            <w:pPr>
              <w:pStyle w:val="tabletext01"/>
              <w:jc w:val="right"/>
              <w:rPr>
                <w:del w:id="4837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1AF8C510" w14:textId="77777777" w:rsidR="00BA5A76" w:rsidRPr="004F6DEA" w:rsidDel="00B26D38" w:rsidRDefault="00BA5A76" w:rsidP="005F2E8C">
            <w:pPr>
              <w:pStyle w:val="tabletext01"/>
              <w:jc w:val="right"/>
              <w:rPr>
                <w:del w:id="4838" w:author="Author"/>
              </w:rPr>
            </w:pPr>
            <w:del w:id="4839" w:author="Author">
              <w:r w:rsidRPr="004F6DEA" w:rsidDel="00B26D38">
                <w:delText>0.15</w:delText>
              </w:r>
            </w:del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54ACA651" w14:textId="77777777" w:rsidR="00BA5A76" w:rsidRPr="004F6DEA" w:rsidDel="00B26D38" w:rsidRDefault="00BA5A76" w:rsidP="005F2E8C">
            <w:pPr>
              <w:pStyle w:val="tabletext01"/>
              <w:rPr>
                <w:del w:id="484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7E755168" w14:textId="77777777" w:rsidR="00BA5A76" w:rsidRPr="004F6DEA" w:rsidDel="00B26D38" w:rsidRDefault="00BA5A76" w:rsidP="005F2E8C">
            <w:pPr>
              <w:pStyle w:val="tabletext01"/>
              <w:jc w:val="right"/>
              <w:rPr>
                <w:del w:id="4841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75C0F6C4" w14:textId="77777777" w:rsidR="00BA5A76" w:rsidRPr="004F6DEA" w:rsidDel="00B26D38" w:rsidRDefault="00BA5A76" w:rsidP="005F2E8C">
            <w:pPr>
              <w:pStyle w:val="tabletext01"/>
              <w:jc w:val="right"/>
              <w:rPr>
                <w:del w:id="4842" w:author="Author"/>
              </w:rPr>
            </w:pPr>
            <w:del w:id="4843" w:author="Author">
              <w:r w:rsidRPr="004F6DEA" w:rsidDel="00B26D38">
                <w:delText>0.15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06C7C44D" w14:textId="77777777" w:rsidR="00BA5A76" w:rsidRPr="004F6DEA" w:rsidDel="00B26D38" w:rsidRDefault="00BA5A76" w:rsidP="005F2E8C">
            <w:pPr>
              <w:pStyle w:val="tabletext01"/>
              <w:rPr>
                <w:del w:id="484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38C284A1" w14:textId="77777777" w:rsidR="00BA5A76" w:rsidRPr="004F6DEA" w:rsidDel="00B26D38" w:rsidRDefault="00BA5A76" w:rsidP="005F2E8C">
            <w:pPr>
              <w:pStyle w:val="tabletext01"/>
              <w:jc w:val="right"/>
              <w:rPr>
                <w:del w:id="4845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1966F958" w14:textId="77777777" w:rsidR="00BA5A76" w:rsidRPr="004F6DEA" w:rsidDel="00B26D38" w:rsidRDefault="00BA5A76" w:rsidP="005F2E8C">
            <w:pPr>
              <w:pStyle w:val="tabletext01"/>
              <w:jc w:val="right"/>
              <w:rPr>
                <w:del w:id="4846" w:author="Author"/>
              </w:rPr>
            </w:pPr>
            <w:del w:id="4847" w:author="Author">
              <w:r w:rsidRPr="004F6DEA" w:rsidDel="00B26D38">
                <w:delText>0.24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1E786B2E" w14:textId="77777777" w:rsidR="00BA5A76" w:rsidRPr="004F6DEA" w:rsidDel="00B26D38" w:rsidRDefault="00BA5A76" w:rsidP="005F2E8C">
            <w:pPr>
              <w:pStyle w:val="tabletext01"/>
              <w:rPr>
                <w:del w:id="484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0CB47EC2" w14:textId="77777777" w:rsidR="00BA5A76" w:rsidRPr="004F6DEA" w:rsidDel="00B26D38" w:rsidRDefault="00BA5A76" w:rsidP="005F2E8C">
            <w:pPr>
              <w:pStyle w:val="tabletext01"/>
              <w:jc w:val="right"/>
              <w:rPr>
                <w:del w:id="4849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036F910D" w14:textId="77777777" w:rsidR="00BA5A76" w:rsidRPr="004F6DEA" w:rsidDel="00B26D38" w:rsidRDefault="00BA5A76" w:rsidP="005F2E8C">
            <w:pPr>
              <w:pStyle w:val="tabletext01"/>
              <w:jc w:val="right"/>
              <w:rPr>
                <w:del w:id="4850" w:author="Author"/>
              </w:rPr>
            </w:pPr>
            <w:del w:id="4851" w:author="Author">
              <w:r w:rsidRPr="004F6DEA" w:rsidDel="00B26D38">
                <w:delText>0.26</w:delText>
              </w:r>
            </w:del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6A1C5884" w14:textId="77777777" w:rsidR="00BA5A76" w:rsidRPr="004F6DEA" w:rsidDel="00B26D38" w:rsidRDefault="00BA5A76" w:rsidP="005F2E8C">
            <w:pPr>
              <w:pStyle w:val="tabletext01"/>
              <w:rPr>
                <w:del w:id="4852" w:author="Author"/>
              </w:rPr>
            </w:pPr>
          </w:p>
        </w:tc>
      </w:tr>
    </w:tbl>
    <w:p w14:paraId="3712E528" w14:textId="77777777" w:rsidR="00BA5A76" w:rsidRDefault="00BA5A76" w:rsidP="00CE2161">
      <w:pPr>
        <w:pStyle w:val="tablecaption"/>
      </w:pPr>
      <w:del w:id="4853" w:author="Author">
        <w:r w:rsidRPr="004F6DEA" w:rsidDel="00B26D38">
          <w:delText>Table 70.C.1.a.(LC) Single Interest Coverage Loss Costs</w:delText>
        </w:r>
      </w:del>
    </w:p>
    <w:p w14:paraId="6AEDF1FE" w14:textId="77777777" w:rsidR="00BA5A76" w:rsidRDefault="00BA5A76" w:rsidP="00CE2161">
      <w:pPr>
        <w:pStyle w:val="isonormal"/>
        <w:jc w:val="left"/>
      </w:pPr>
    </w:p>
    <w:p w14:paraId="45697B89" w14:textId="77777777" w:rsidR="00BA5A76" w:rsidRDefault="00BA5A76" w:rsidP="00CE2161">
      <w:pPr>
        <w:pStyle w:val="isonormal"/>
        <w:sectPr w:rsidR="00BA5A76" w:rsidSect="00CE2161">
          <w:pgSz w:w="12240" w:h="15840"/>
          <w:pgMar w:top="1735" w:right="960" w:bottom="1560" w:left="1200" w:header="575" w:footer="480" w:gutter="0"/>
          <w:cols w:space="480"/>
          <w:docGrid w:linePitch="326"/>
        </w:sectPr>
      </w:pPr>
    </w:p>
    <w:p w14:paraId="7AB4FDB9" w14:textId="77777777" w:rsidR="00BA5A76" w:rsidRPr="00FE7F89" w:rsidDel="00920BE6" w:rsidRDefault="00BA5A76" w:rsidP="00CE2161">
      <w:pPr>
        <w:pStyle w:val="boxrule"/>
        <w:rPr>
          <w:del w:id="4854" w:author="Author"/>
        </w:rPr>
      </w:pPr>
      <w:del w:id="4855" w:author="Author">
        <w:r w:rsidRPr="00FE7F89" w:rsidDel="00920BE6">
          <w:lastRenderedPageBreak/>
          <w:delText>89.  NON-OWNERSHIP LIABILITY</w:delText>
        </w:r>
      </w:del>
    </w:p>
    <w:p w14:paraId="0C76A2F0" w14:textId="77777777" w:rsidR="00BA5A76" w:rsidRPr="00FE7F89" w:rsidDel="00920BE6" w:rsidRDefault="00BA5A76" w:rsidP="00CE2161">
      <w:pPr>
        <w:pStyle w:val="isonormal"/>
        <w:suppressAutoHyphens/>
        <w:rPr>
          <w:del w:id="4856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BA5A76" w:rsidRPr="00FE7F89" w:rsidDel="00920BE6" w14:paraId="1AE3CF3E" w14:textId="77777777" w:rsidTr="005F2E8C">
        <w:trPr>
          <w:cantSplit/>
          <w:trHeight w:val="190"/>
          <w:del w:id="4857" w:author="Author"/>
        </w:trPr>
        <w:tc>
          <w:tcPr>
            <w:tcW w:w="200" w:type="dxa"/>
          </w:tcPr>
          <w:p w14:paraId="3E558710" w14:textId="77777777" w:rsidR="00BA5A76" w:rsidRPr="00FE7F89" w:rsidDel="00920BE6" w:rsidRDefault="00BA5A76" w:rsidP="005F2E8C">
            <w:pPr>
              <w:pStyle w:val="tablehead"/>
              <w:suppressAutoHyphens/>
              <w:rPr>
                <w:del w:id="485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B3B4A" w14:textId="77777777" w:rsidR="00BA5A76" w:rsidRPr="00FE7F89" w:rsidDel="00920BE6" w:rsidRDefault="00BA5A76" w:rsidP="005F2E8C">
            <w:pPr>
              <w:pStyle w:val="tablehead"/>
              <w:suppressAutoHyphens/>
              <w:rPr>
                <w:del w:id="4859" w:author="Author"/>
              </w:rPr>
            </w:pPr>
            <w:del w:id="4860" w:author="Author">
              <w:r w:rsidRPr="00FE7F89" w:rsidDel="00920BE6">
                <w:delText>Class</w:delText>
              </w:r>
              <w:r w:rsidRPr="00FE7F89" w:rsidDel="00920BE6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E74D9" w14:textId="77777777" w:rsidR="00BA5A76" w:rsidRPr="00FE7F89" w:rsidDel="00920BE6" w:rsidRDefault="00BA5A76" w:rsidP="005F2E8C">
            <w:pPr>
              <w:pStyle w:val="tablehead"/>
              <w:suppressAutoHyphens/>
              <w:rPr>
                <w:del w:id="4861" w:author="Author"/>
              </w:rPr>
            </w:pPr>
            <w:del w:id="4862" w:author="Author">
              <w:r w:rsidRPr="00FE7F89" w:rsidDel="00920BE6">
                <w:delText>Total Number Of</w:delText>
              </w:r>
              <w:r w:rsidRPr="00FE7F89" w:rsidDel="00920BE6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5A97D" w14:textId="77777777" w:rsidR="00BA5A76" w:rsidRPr="00FE7F89" w:rsidDel="00920BE6" w:rsidRDefault="00BA5A76" w:rsidP="005F2E8C">
            <w:pPr>
              <w:pStyle w:val="tablehead"/>
              <w:suppressAutoHyphens/>
              <w:rPr>
                <w:del w:id="4863" w:author="Author"/>
              </w:rPr>
            </w:pPr>
            <w:del w:id="4864" w:author="Author">
              <w:r w:rsidRPr="00FE7F89" w:rsidDel="00920BE6">
                <w:delText>Liability Base</w:delText>
              </w:r>
              <w:r w:rsidRPr="00FE7F89" w:rsidDel="00920BE6">
                <w:br/>
                <w:delText>Loss Cost</w:delText>
              </w:r>
            </w:del>
          </w:p>
        </w:tc>
      </w:tr>
      <w:tr w:rsidR="00BA5A76" w:rsidRPr="00FE7F89" w:rsidDel="00920BE6" w14:paraId="31B7B4E0" w14:textId="77777777" w:rsidTr="005F2E8C">
        <w:trPr>
          <w:cantSplit/>
          <w:trHeight w:val="190"/>
          <w:del w:id="4865" w:author="Author"/>
        </w:trPr>
        <w:tc>
          <w:tcPr>
            <w:tcW w:w="200" w:type="dxa"/>
          </w:tcPr>
          <w:p w14:paraId="30924528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86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73DBE1" w14:textId="77777777" w:rsidR="00BA5A76" w:rsidRPr="00FE7F89" w:rsidDel="00920BE6" w:rsidRDefault="00BA5A76" w:rsidP="005F2E8C">
            <w:pPr>
              <w:pStyle w:val="tabletext11"/>
              <w:suppressAutoHyphens/>
              <w:jc w:val="center"/>
              <w:rPr>
                <w:del w:id="4867" w:author="Author"/>
              </w:rPr>
            </w:pPr>
            <w:del w:id="4868" w:author="Author">
              <w:r w:rsidRPr="00FE7F89" w:rsidDel="00920BE6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55C74A76" w14:textId="77777777" w:rsidR="00BA5A76" w:rsidRPr="00FE7F89" w:rsidDel="00920BE6" w:rsidRDefault="00BA5A76" w:rsidP="005F2E8C">
            <w:pPr>
              <w:pStyle w:val="tabletext11"/>
              <w:suppressAutoHyphens/>
              <w:jc w:val="right"/>
              <w:rPr>
                <w:del w:id="4869" w:author="Author"/>
              </w:rPr>
            </w:pPr>
            <w:del w:id="4870" w:author="Author">
              <w:r w:rsidRPr="00FE7F89" w:rsidDel="00920BE6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5980774B" w14:textId="77777777" w:rsidR="00BA5A76" w:rsidRPr="00FE7F89" w:rsidDel="00920BE6" w:rsidRDefault="00BA5A76" w:rsidP="005F2E8C">
            <w:pPr>
              <w:pStyle w:val="tabletext11"/>
              <w:suppressAutoHyphens/>
              <w:jc w:val="both"/>
              <w:rPr>
                <w:del w:id="4871" w:author="Author"/>
              </w:rPr>
            </w:pPr>
            <w:del w:id="4872" w:author="Author">
              <w:r w:rsidRPr="00FE7F89" w:rsidDel="00920BE6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306D5DB3" w14:textId="77777777" w:rsidR="00BA5A76" w:rsidRPr="00FE7F89" w:rsidDel="00920BE6" w:rsidRDefault="00BA5A76" w:rsidP="005F2E8C">
            <w:pPr>
              <w:pStyle w:val="tabletext11"/>
              <w:suppressAutoHyphens/>
              <w:jc w:val="right"/>
              <w:rPr>
                <w:del w:id="4873" w:author="Author"/>
              </w:rPr>
            </w:pPr>
            <w:del w:id="4874" w:author="Author">
              <w:r w:rsidRPr="00FE7F89" w:rsidDel="00920BE6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B0739E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87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2505B34" w14:textId="77777777" w:rsidR="00BA5A76" w:rsidRPr="00FE7F89" w:rsidDel="00920BE6" w:rsidRDefault="00BA5A76" w:rsidP="005F2E8C">
            <w:pPr>
              <w:pStyle w:val="tabletext11"/>
              <w:suppressAutoHyphens/>
              <w:jc w:val="right"/>
              <w:rPr>
                <w:del w:id="4876" w:author="Author"/>
              </w:rPr>
            </w:pPr>
            <w:del w:id="4877" w:author="Author">
              <w:r w:rsidRPr="00FE7F89" w:rsidDel="00920BE6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5FC79575" w14:textId="77777777" w:rsidR="00BA5A76" w:rsidRPr="00FE7F89" w:rsidDel="00920BE6" w:rsidRDefault="00BA5A76" w:rsidP="005F2E8C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878" w:author="Author"/>
              </w:rPr>
            </w:pPr>
            <w:del w:id="4879" w:author="Author">
              <w:r w:rsidRPr="00FE7F89" w:rsidDel="00920BE6">
                <w:delText>42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6BD92DC" w14:textId="77777777" w:rsidR="00BA5A76" w:rsidRPr="00FE7F89" w:rsidDel="00920BE6" w:rsidRDefault="00BA5A76" w:rsidP="005F2E8C">
            <w:pPr>
              <w:pStyle w:val="tabletext11"/>
              <w:tabs>
                <w:tab w:val="decimal" w:pos="340"/>
              </w:tabs>
              <w:suppressAutoHyphens/>
              <w:rPr>
                <w:del w:id="4880" w:author="Author"/>
              </w:rPr>
            </w:pPr>
          </w:p>
        </w:tc>
      </w:tr>
      <w:tr w:rsidR="00BA5A76" w:rsidRPr="00FE7F89" w:rsidDel="00920BE6" w14:paraId="32BAD85E" w14:textId="77777777" w:rsidTr="005F2E8C">
        <w:trPr>
          <w:cantSplit/>
          <w:trHeight w:val="190"/>
          <w:del w:id="4881" w:author="Author"/>
        </w:trPr>
        <w:tc>
          <w:tcPr>
            <w:tcW w:w="200" w:type="dxa"/>
          </w:tcPr>
          <w:p w14:paraId="6FA2BCA1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88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12B62B9" w14:textId="77777777" w:rsidR="00BA5A76" w:rsidRPr="00FE7F89" w:rsidDel="00920BE6" w:rsidRDefault="00BA5A76" w:rsidP="005F2E8C">
            <w:pPr>
              <w:pStyle w:val="tabletext11"/>
              <w:suppressAutoHyphens/>
              <w:jc w:val="center"/>
              <w:rPr>
                <w:del w:id="4883" w:author="Author"/>
              </w:rPr>
            </w:pPr>
            <w:del w:id="4884" w:author="Author">
              <w:r w:rsidRPr="00FE7F89" w:rsidDel="00920BE6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8774554" w14:textId="77777777" w:rsidR="00BA5A76" w:rsidRPr="00FE7F89" w:rsidDel="00920BE6" w:rsidRDefault="00BA5A76" w:rsidP="005F2E8C">
            <w:pPr>
              <w:pStyle w:val="tabletext11"/>
              <w:suppressAutoHyphens/>
              <w:jc w:val="right"/>
              <w:rPr>
                <w:del w:id="4885" w:author="Author"/>
              </w:rPr>
            </w:pPr>
            <w:del w:id="4886" w:author="Author">
              <w:r w:rsidRPr="00FE7F89" w:rsidDel="00920BE6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2AB4D21" w14:textId="77777777" w:rsidR="00BA5A76" w:rsidRPr="00FE7F89" w:rsidDel="00920BE6" w:rsidRDefault="00BA5A76" w:rsidP="005F2E8C">
            <w:pPr>
              <w:pStyle w:val="tabletext11"/>
              <w:suppressAutoHyphens/>
              <w:jc w:val="both"/>
              <w:rPr>
                <w:del w:id="4887" w:author="Author"/>
              </w:rPr>
            </w:pPr>
            <w:del w:id="4888" w:author="Author">
              <w:r w:rsidRPr="00FE7F89" w:rsidDel="00920BE6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60BACBDE" w14:textId="77777777" w:rsidR="00BA5A76" w:rsidRPr="00FE7F89" w:rsidDel="00920BE6" w:rsidRDefault="00BA5A76" w:rsidP="005F2E8C">
            <w:pPr>
              <w:pStyle w:val="tabletext11"/>
              <w:suppressAutoHyphens/>
              <w:jc w:val="right"/>
              <w:rPr>
                <w:del w:id="4889" w:author="Author"/>
              </w:rPr>
            </w:pPr>
            <w:del w:id="4890" w:author="Author">
              <w:r w:rsidRPr="00FE7F89" w:rsidDel="00920BE6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92BFE87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89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7D07D0D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89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45A26E1" w14:textId="77777777" w:rsidR="00BA5A76" w:rsidRPr="00FE7F89" w:rsidDel="00920BE6" w:rsidRDefault="00BA5A76" w:rsidP="005F2E8C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893" w:author="Author"/>
              </w:rPr>
            </w:pPr>
            <w:del w:id="4894" w:author="Author">
              <w:r w:rsidRPr="00FE7F89" w:rsidDel="00920BE6">
                <w:delText>89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1924056" w14:textId="77777777" w:rsidR="00BA5A76" w:rsidRPr="00FE7F89" w:rsidDel="00920BE6" w:rsidRDefault="00BA5A76" w:rsidP="005F2E8C">
            <w:pPr>
              <w:pStyle w:val="tabletext11"/>
              <w:tabs>
                <w:tab w:val="decimal" w:pos="340"/>
              </w:tabs>
              <w:suppressAutoHyphens/>
              <w:rPr>
                <w:del w:id="4895" w:author="Author"/>
              </w:rPr>
            </w:pPr>
          </w:p>
        </w:tc>
      </w:tr>
      <w:tr w:rsidR="00BA5A76" w:rsidRPr="00FE7F89" w:rsidDel="00920BE6" w14:paraId="6C11BA62" w14:textId="77777777" w:rsidTr="005F2E8C">
        <w:trPr>
          <w:cantSplit/>
          <w:trHeight w:val="190"/>
          <w:del w:id="4896" w:author="Author"/>
        </w:trPr>
        <w:tc>
          <w:tcPr>
            <w:tcW w:w="200" w:type="dxa"/>
          </w:tcPr>
          <w:p w14:paraId="450B5FAC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89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06214EF" w14:textId="77777777" w:rsidR="00BA5A76" w:rsidRPr="00FE7F89" w:rsidDel="00920BE6" w:rsidRDefault="00BA5A76" w:rsidP="005F2E8C">
            <w:pPr>
              <w:pStyle w:val="tabletext11"/>
              <w:suppressAutoHyphens/>
              <w:jc w:val="center"/>
              <w:rPr>
                <w:del w:id="4898" w:author="Author"/>
              </w:rPr>
            </w:pPr>
            <w:del w:id="4899" w:author="Author">
              <w:r w:rsidRPr="00FE7F89" w:rsidDel="00920BE6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DCA11A8" w14:textId="77777777" w:rsidR="00BA5A76" w:rsidRPr="00FE7F89" w:rsidDel="00920BE6" w:rsidRDefault="00BA5A76" w:rsidP="005F2E8C">
            <w:pPr>
              <w:pStyle w:val="tabletext11"/>
              <w:suppressAutoHyphens/>
              <w:jc w:val="right"/>
              <w:rPr>
                <w:del w:id="4900" w:author="Author"/>
              </w:rPr>
            </w:pPr>
            <w:del w:id="4901" w:author="Author">
              <w:r w:rsidRPr="00FE7F89" w:rsidDel="00920BE6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3C142509" w14:textId="77777777" w:rsidR="00BA5A76" w:rsidRPr="00FE7F89" w:rsidDel="00920BE6" w:rsidRDefault="00BA5A76" w:rsidP="005F2E8C">
            <w:pPr>
              <w:pStyle w:val="tabletext11"/>
              <w:suppressAutoHyphens/>
              <w:jc w:val="both"/>
              <w:rPr>
                <w:del w:id="4902" w:author="Author"/>
              </w:rPr>
            </w:pPr>
            <w:del w:id="4903" w:author="Author">
              <w:r w:rsidRPr="00FE7F89" w:rsidDel="00920BE6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6BDD9D4A" w14:textId="77777777" w:rsidR="00BA5A76" w:rsidRPr="00FE7F89" w:rsidDel="00920BE6" w:rsidRDefault="00BA5A76" w:rsidP="005F2E8C">
            <w:pPr>
              <w:pStyle w:val="tabletext11"/>
              <w:suppressAutoHyphens/>
              <w:jc w:val="right"/>
              <w:rPr>
                <w:del w:id="4904" w:author="Author"/>
              </w:rPr>
            </w:pPr>
            <w:del w:id="4905" w:author="Author">
              <w:r w:rsidRPr="00FE7F89" w:rsidDel="00920BE6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FE8039D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90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2DF6EE1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90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0ADAD92" w14:textId="77777777" w:rsidR="00BA5A76" w:rsidRPr="00FE7F89" w:rsidDel="00920BE6" w:rsidRDefault="00BA5A76" w:rsidP="005F2E8C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908" w:author="Author"/>
              </w:rPr>
            </w:pPr>
            <w:del w:id="4909" w:author="Author">
              <w:r w:rsidRPr="00FE7F89" w:rsidDel="00920BE6">
                <w:delText>143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1E86905" w14:textId="77777777" w:rsidR="00BA5A76" w:rsidRPr="00FE7F89" w:rsidDel="00920BE6" w:rsidRDefault="00BA5A76" w:rsidP="005F2E8C">
            <w:pPr>
              <w:pStyle w:val="tabletext11"/>
              <w:tabs>
                <w:tab w:val="decimal" w:pos="340"/>
              </w:tabs>
              <w:suppressAutoHyphens/>
              <w:rPr>
                <w:del w:id="4910" w:author="Author"/>
              </w:rPr>
            </w:pPr>
          </w:p>
        </w:tc>
      </w:tr>
      <w:tr w:rsidR="00BA5A76" w:rsidRPr="00FE7F89" w:rsidDel="00920BE6" w14:paraId="491B44FD" w14:textId="77777777" w:rsidTr="005F2E8C">
        <w:trPr>
          <w:cantSplit/>
          <w:trHeight w:val="190"/>
          <w:del w:id="4911" w:author="Author"/>
        </w:trPr>
        <w:tc>
          <w:tcPr>
            <w:tcW w:w="200" w:type="dxa"/>
          </w:tcPr>
          <w:p w14:paraId="7F283793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91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4E8EF46" w14:textId="77777777" w:rsidR="00BA5A76" w:rsidRPr="00FE7F89" w:rsidDel="00920BE6" w:rsidRDefault="00BA5A76" w:rsidP="005F2E8C">
            <w:pPr>
              <w:pStyle w:val="tabletext11"/>
              <w:suppressAutoHyphens/>
              <w:jc w:val="center"/>
              <w:rPr>
                <w:del w:id="4913" w:author="Author"/>
              </w:rPr>
            </w:pPr>
            <w:del w:id="4914" w:author="Author">
              <w:r w:rsidRPr="00FE7F89" w:rsidDel="00920BE6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730276C" w14:textId="77777777" w:rsidR="00BA5A76" w:rsidRPr="00FE7F89" w:rsidDel="00920BE6" w:rsidRDefault="00BA5A76" w:rsidP="005F2E8C">
            <w:pPr>
              <w:pStyle w:val="tabletext11"/>
              <w:suppressAutoHyphens/>
              <w:jc w:val="right"/>
              <w:rPr>
                <w:del w:id="4915" w:author="Author"/>
              </w:rPr>
            </w:pPr>
            <w:del w:id="4916" w:author="Author">
              <w:r w:rsidRPr="00FE7F89" w:rsidDel="00920BE6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4D652FA7" w14:textId="77777777" w:rsidR="00BA5A76" w:rsidRPr="00FE7F89" w:rsidDel="00920BE6" w:rsidRDefault="00BA5A76" w:rsidP="005F2E8C">
            <w:pPr>
              <w:pStyle w:val="tabletext11"/>
              <w:suppressAutoHyphens/>
              <w:jc w:val="both"/>
              <w:rPr>
                <w:del w:id="4917" w:author="Author"/>
              </w:rPr>
            </w:pPr>
            <w:del w:id="4918" w:author="Author">
              <w:r w:rsidRPr="00FE7F89" w:rsidDel="00920BE6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DE1F634" w14:textId="77777777" w:rsidR="00BA5A76" w:rsidRPr="00FE7F89" w:rsidDel="00920BE6" w:rsidRDefault="00BA5A76" w:rsidP="005F2E8C">
            <w:pPr>
              <w:pStyle w:val="tabletext11"/>
              <w:suppressAutoHyphens/>
              <w:jc w:val="right"/>
              <w:rPr>
                <w:del w:id="4919" w:author="Author"/>
              </w:rPr>
            </w:pPr>
            <w:del w:id="4920" w:author="Author">
              <w:r w:rsidRPr="00FE7F89" w:rsidDel="00920BE6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0AF0F3F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92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6E89C01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92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4B5D470" w14:textId="77777777" w:rsidR="00BA5A76" w:rsidRPr="00FE7F89" w:rsidDel="00920BE6" w:rsidRDefault="00BA5A76" w:rsidP="005F2E8C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923" w:author="Author"/>
              </w:rPr>
            </w:pPr>
            <w:del w:id="4924" w:author="Author">
              <w:r w:rsidRPr="00FE7F89" w:rsidDel="00920BE6">
                <w:delText>241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EA3B31D" w14:textId="77777777" w:rsidR="00BA5A76" w:rsidRPr="00FE7F89" w:rsidDel="00920BE6" w:rsidRDefault="00BA5A76" w:rsidP="005F2E8C">
            <w:pPr>
              <w:pStyle w:val="tabletext11"/>
              <w:tabs>
                <w:tab w:val="decimal" w:pos="340"/>
              </w:tabs>
              <w:suppressAutoHyphens/>
              <w:rPr>
                <w:del w:id="4925" w:author="Author"/>
              </w:rPr>
            </w:pPr>
          </w:p>
        </w:tc>
      </w:tr>
      <w:tr w:rsidR="00BA5A76" w:rsidRPr="00FE7F89" w:rsidDel="00920BE6" w14:paraId="1D5AD72A" w14:textId="77777777" w:rsidTr="005F2E8C">
        <w:trPr>
          <w:cantSplit/>
          <w:trHeight w:val="190"/>
          <w:del w:id="4926" w:author="Author"/>
        </w:trPr>
        <w:tc>
          <w:tcPr>
            <w:tcW w:w="200" w:type="dxa"/>
          </w:tcPr>
          <w:p w14:paraId="36327581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92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8D2964D" w14:textId="77777777" w:rsidR="00BA5A76" w:rsidRPr="00FE7F89" w:rsidDel="00920BE6" w:rsidRDefault="00BA5A76" w:rsidP="005F2E8C">
            <w:pPr>
              <w:pStyle w:val="tabletext11"/>
              <w:suppressAutoHyphens/>
              <w:jc w:val="center"/>
              <w:rPr>
                <w:del w:id="4928" w:author="Author"/>
              </w:rPr>
            </w:pPr>
            <w:del w:id="4929" w:author="Author">
              <w:r w:rsidRPr="00FE7F89" w:rsidDel="00920BE6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1DCE9E7" w14:textId="77777777" w:rsidR="00BA5A76" w:rsidRPr="00FE7F89" w:rsidDel="00920BE6" w:rsidRDefault="00BA5A76" w:rsidP="005F2E8C">
            <w:pPr>
              <w:pStyle w:val="tabletext11"/>
              <w:suppressAutoHyphens/>
              <w:jc w:val="right"/>
              <w:rPr>
                <w:del w:id="4930" w:author="Author"/>
              </w:rPr>
            </w:pPr>
            <w:del w:id="4931" w:author="Author">
              <w:r w:rsidRPr="00FE7F89" w:rsidDel="00920BE6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23062C45" w14:textId="77777777" w:rsidR="00BA5A76" w:rsidRPr="00FE7F89" w:rsidDel="00920BE6" w:rsidRDefault="00BA5A76" w:rsidP="005F2E8C">
            <w:pPr>
              <w:pStyle w:val="tabletext11"/>
              <w:suppressAutoHyphens/>
              <w:jc w:val="both"/>
              <w:rPr>
                <w:del w:id="4932" w:author="Author"/>
              </w:rPr>
            </w:pPr>
            <w:del w:id="4933" w:author="Author">
              <w:r w:rsidRPr="00FE7F89" w:rsidDel="00920BE6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EDD1561" w14:textId="77777777" w:rsidR="00BA5A76" w:rsidRPr="00FE7F89" w:rsidDel="00920BE6" w:rsidRDefault="00BA5A76" w:rsidP="005F2E8C">
            <w:pPr>
              <w:pStyle w:val="tabletext11"/>
              <w:suppressAutoHyphens/>
              <w:jc w:val="right"/>
              <w:rPr>
                <w:del w:id="4934" w:author="Author"/>
              </w:rPr>
            </w:pPr>
            <w:del w:id="4935" w:author="Author">
              <w:r w:rsidRPr="00FE7F89" w:rsidDel="00920BE6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289FA90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93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25E355D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93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331FC77" w14:textId="77777777" w:rsidR="00BA5A76" w:rsidRPr="00FE7F89" w:rsidDel="00920BE6" w:rsidRDefault="00BA5A76" w:rsidP="005F2E8C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938" w:author="Author"/>
              </w:rPr>
            </w:pPr>
            <w:del w:id="4939" w:author="Author">
              <w:r w:rsidRPr="00FE7F89" w:rsidDel="00920BE6">
                <w:delText>630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FAF263E" w14:textId="77777777" w:rsidR="00BA5A76" w:rsidRPr="00FE7F89" w:rsidDel="00920BE6" w:rsidRDefault="00BA5A76" w:rsidP="005F2E8C">
            <w:pPr>
              <w:pStyle w:val="tabletext11"/>
              <w:tabs>
                <w:tab w:val="decimal" w:pos="340"/>
              </w:tabs>
              <w:suppressAutoHyphens/>
              <w:rPr>
                <w:del w:id="4940" w:author="Author"/>
              </w:rPr>
            </w:pPr>
          </w:p>
        </w:tc>
      </w:tr>
      <w:tr w:rsidR="00BA5A76" w:rsidRPr="00FE7F89" w:rsidDel="00920BE6" w14:paraId="6A984FC5" w14:textId="77777777" w:rsidTr="005F2E8C">
        <w:trPr>
          <w:cantSplit/>
          <w:trHeight w:val="190"/>
          <w:del w:id="4941" w:author="Author"/>
        </w:trPr>
        <w:tc>
          <w:tcPr>
            <w:tcW w:w="200" w:type="dxa"/>
          </w:tcPr>
          <w:p w14:paraId="40FD3A67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94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DB65A95" w14:textId="77777777" w:rsidR="00BA5A76" w:rsidRPr="00FE7F89" w:rsidDel="00920BE6" w:rsidRDefault="00BA5A76" w:rsidP="005F2E8C">
            <w:pPr>
              <w:pStyle w:val="tabletext11"/>
              <w:suppressAutoHyphens/>
              <w:jc w:val="center"/>
              <w:rPr>
                <w:del w:id="4943" w:author="Author"/>
              </w:rPr>
            </w:pPr>
            <w:del w:id="4944" w:author="Author">
              <w:r w:rsidRPr="00FE7F89" w:rsidDel="00920BE6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7BDE5CF" w14:textId="77777777" w:rsidR="00BA5A76" w:rsidRPr="00FE7F89" w:rsidDel="00920BE6" w:rsidRDefault="00BA5A76" w:rsidP="005F2E8C">
            <w:pPr>
              <w:pStyle w:val="tabletext11"/>
              <w:suppressAutoHyphens/>
              <w:jc w:val="right"/>
              <w:rPr>
                <w:del w:id="4945" w:author="Author"/>
              </w:rPr>
            </w:pPr>
            <w:del w:id="4946" w:author="Author">
              <w:r w:rsidRPr="00FE7F89" w:rsidDel="00920BE6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7B2634AD" w14:textId="77777777" w:rsidR="00BA5A76" w:rsidRPr="00FE7F89" w:rsidDel="00920BE6" w:rsidRDefault="00BA5A76" w:rsidP="005F2E8C">
            <w:pPr>
              <w:pStyle w:val="tabletext11"/>
              <w:suppressAutoHyphens/>
              <w:jc w:val="both"/>
              <w:rPr>
                <w:del w:id="4947" w:author="Author"/>
              </w:rPr>
            </w:pPr>
            <w:del w:id="4948" w:author="Author">
              <w:r w:rsidRPr="00FE7F89" w:rsidDel="00920BE6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3BFC211" w14:textId="77777777" w:rsidR="00BA5A76" w:rsidRPr="00FE7F89" w:rsidDel="00920BE6" w:rsidRDefault="00BA5A76" w:rsidP="005F2E8C">
            <w:pPr>
              <w:pStyle w:val="tabletext11"/>
              <w:suppressAutoHyphens/>
              <w:jc w:val="right"/>
              <w:rPr>
                <w:del w:id="4949" w:author="Author"/>
              </w:rPr>
            </w:pPr>
            <w:del w:id="4950" w:author="Author">
              <w:r w:rsidRPr="00FE7F89" w:rsidDel="00920BE6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E84CB55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95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7796ED1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95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89D3A58" w14:textId="77777777" w:rsidR="00BA5A76" w:rsidRPr="00FE7F89" w:rsidDel="00920BE6" w:rsidRDefault="00BA5A76" w:rsidP="005F2E8C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953" w:author="Author"/>
              </w:rPr>
            </w:pPr>
            <w:del w:id="4954" w:author="Author">
              <w:r w:rsidRPr="00FE7F89" w:rsidDel="00920BE6">
                <w:delText>1,450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2D40389" w14:textId="77777777" w:rsidR="00BA5A76" w:rsidRPr="00FE7F89" w:rsidDel="00920BE6" w:rsidRDefault="00BA5A76" w:rsidP="005F2E8C">
            <w:pPr>
              <w:pStyle w:val="tabletext11"/>
              <w:tabs>
                <w:tab w:val="decimal" w:pos="340"/>
              </w:tabs>
              <w:suppressAutoHyphens/>
              <w:rPr>
                <w:del w:id="4955" w:author="Author"/>
              </w:rPr>
            </w:pPr>
          </w:p>
        </w:tc>
      </w:tr>
      <w:tr w:rsidR="00BA5A76" w:rsidRPr="00FE7F89" w:rsidDel="00920BE6" w14:paraId="4AF389C0" w14:textId="77777777" w:rsidTr="00CE2161">
        <w:trPr>
          <w:cantSplit/>
          <w:trHeight w:val="190"/>
          <w:del w:id="4956" w:author="Author"/>
        </w:trPr>
        <w:tc>
          <w:tcPr>
            <w:tcW w:w="200" w:type="dxa"/>
          </w:tcPr>
          <w:p w14:paraId="703930D3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95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2FCF2" w14:textId="77777777" w:rsidR="00BA5A76" w:rsidRPr="00FE7F89" w:rsidDel="00920BE6" w:rsidRDefault="00BA5A76" w:rsidP="005F2E8C">
            <w:pPr>
              <w:pStyle w:val="tabletext11"/>
              <w:suppressAutoHyphens/>
              <w:jc w:val="center"/>
              <w:rPr>
                <w:del w:id="4958" w:author="Author"/>
              </w:rPr>
            </w:pPr>
            <w:del w:id="4959" w:author="Author">
              <w:r w:rsidRPr="00FE7F89" w:rsidDel="00920BE6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7EB824" w14:textId="77777777" w:rsidR="00BA5A76" w:rsidRPr="00FE7F89" w:rsidDel="00920BE6" w:rsidRDefault="00BA5A76" w:rsidP="005F2E8C">
            <w:pPr>
              <w:pStyle w:val="tabletext11"/>
              <w:suppressAutoHyphens/>
              <w:jc w:val="right"/>
              <w:rPr>
                <w:del w:id="4960" w:author="Author"/>
              </w:rPr>
            </w:pPr>
            <w:del w:id="4961" w:author="Author">
              <w:r w:rsidRPr="00FE7F89" w:rsidDel="00920BE6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646B09F4" w14:textId="77777777" w:rsidR="00BA5A76" w:rsidRPr="00FE7F89" w:rsidDel="00920BE6" w:rsidRDefault="00BA5A76" w:rsidP="005F2E8C">
            <w:pPr>
              <w:pStyle w:val="tabletext11"/>
              <w:suppressAutoHyphens/>
              <w:jc w:val="right"/>
              <w:rPr>
                <w:del w:id="4962" w:author="Author"/>
              </w:rPr>
            </w:pPr>
            <w:del w:id="4963" w:author="Author">
              <w:r w:rsidRPr="00FE7F89" w:rsidDel="00920BE6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69BD6A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96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68947B4C" w14:textId="77777777" w:rsidR="00BA5A76" w:rsidRPr="00FE7F89" w:rsidDel="00920BE6" w:rsidRDefault="00BA5A76" w:rsidP="005F2E8C">
            <w:pPr>
              <w:pStyle w:val="tabletext11"/>
              <w:suppressAutoHyphens/>
              <w:rPr>
                <w:del w:id="4965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234B131D" w14:textId="77777777" w:rsidR="00BA5A76" w:rsidRPr="00FE7F89" w:rsidDel="00920BE6" w:rsidRDefault="00BA5A76" w:rsidP="005F2E8C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966" w:author="Author"/>
              </w:rPr>
            </w:pPr>
            <w:del w:id="4967" w:author="Author">
              <w:r w:rsidRPr="00FE7F89" w:rsidDel="00920BE6">
                <w:delText>3,056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2906B8" w14:textId="77777777" w:rsidR="00BA5A76" w:rsidRPr="00FE7F89" w:rsidDel="00920BE6" w:rsidRDefault="00BA5A76" w:rsidP="005F2E8C">
            <w:pPr>
              <w:pStyle w:val="tabletext11"/>
              <w:tabs>
                <w:tab w:val="decimal" w:pos="340"/>
              </w:tabs>
              <w:suppressAutoHyphens/>
              <w:rPr>
                <w:del w:id="4968" w:author="Author"/>
              </w:rPr>
            </w:pPr>
          </w:p>
        </w:tc>
      </w:tr>
    </w:tbl>
    <w:p w14:paraId="7BF85A78" w14:textId="77777777" w:rsidR="00BA5A76" w:rsidRDefault="00BA5A76" w:rsidP="00CE2161">
      <w:pPr>
        <w:pStyle w:val="tablecaption"/>
        <w:suppressAutoHyphens/>
      </w:pPr>
      <w:del w:id="4969" w:author="Author">
        <w:r w:rsidRPr="00FE7F89" w:rsidDel="00920BE6">
          <w:delText>Table 89.B.2.a.(1)(a)(LC) Other Than Auto Service Operations Loss Costs</w:delText>
        </w:r>
      </w:del>
    </w:p>
    <w:p w14:paraId="01B3B7FE" w14:textId="77777777" w:rsidR="00BA5A76" w:rsidRDefault="00BA5A76" w:rsidP="00CE2161">
      <w:pPr>
        <w:pStyle w:val="isonormal"/>
        <w:jc w:val="left"/>
      </w:pPr>
    </w:p>
    <w:p w14:paraId="66A62B44" w14:textId="77777777" w:rsidR="00BA5A76" w:rsidRDefault="00BA5A76" w:rsidP="00CE2161">
      <w:pPr>
        <w:pStyle w:val="isonormal"/>
        <w:sectPr w:rsidR="00BA5A76" w:rsidSect="00CE2161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0FD6BF0D" w14:textId="77777777" w:rsidR="00BA5A76" w:rsidRPr="00AF106D" w:rsidDel="002F3E44" w:rsidRDefault="00BA5A76" w:rsidP="00CE2161">
      <w:pPr>
        <w:pStyle w:val="boxrule"/>
        <w:rPr>
          <w:del w:id="4970" w:author="Author"/>
        </w:rPr>
      </w:pPr>
      <w:del w:id="4971" w:author="Author">
        <w:r w:rsidRPr="00AF106D" w:rsidDel="002F3E44">
          <w:lastRenderedPageBreak/>
          <w:delText>90.  HIRED AUTOS</w:delText>
        </w:r>
      </w:del>
    </w:p>
    <w:p w14:paraId="3C6C1D0E" w14:textId="77777777" w:rsidR="00BA5A76" w:rsidRPr="00AF106D" w:rsidDel="002F3E44" w:rsidRDefault="00BA5A76" w:rsidP="00CE2161">
      <w:pPr>
        <w:pStyle w:val="isonormal"/>
        <w:suppressAutoHyphens/>
        <w:rPr>
          <w:del w:id="497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BA5A76" w:rsidRPr="00AF106D" w:rsidDel="002F3E44" w14:paraId="4E814754" w14:textId="77777777" w:rsidTr="005F2E8C">
        <w:trPr>
          <w:cantSplit/>
          <w:trHeight w:val="190"/>
          <w:del w:id="4973" w:author="Author"/>
        </w:trPr>
        <w:tc>
          <w:tcPr>
            <w:tcW w:w="200" w:type="dxa"/>
          </w:tcPr>
          <w:p w14:paraId="1AA378EE" w14:textId="77777777" w:rsidR="00BA5A76" w:rsidRPr="00AF106D" w:rsidDel="002F3E44" w:rsidRDefault="00BA5A76" w:rsidP="005F2E8C">
            <w:pPr>
              <w:pStyle w:val="tablehead"/>
              <w:suppressAutoHyphens/>
              <w:rPr>
                <w:del w:id="4974" w:author="Author"/>
              </w:rPr>
            </w:pPr>
            <w:del w:id="4975" w:author="Author">
              <w:r w:rsidRPr="00AF106D" w:rsidDel="002F3E44">
                <w:br/>
              </w:r>
            </w:del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309F2" w14:textId="77777777" w:rsidR="00BA5A76" w:rsidRPr="00AF106D" w:rsidDel="002F3E44" w:rsidRDefault="00BA5A76" w:rsidP="005F2E8C">
            <w:pPr>
              <w:pStyle w:val="tablehead"/>
              <w:suppressAutoHyphens/>
              <w:rPr>
                <w:del w:id="4976" w:author="Author"/>
              </w:rPr>
            </w:pPr>
            <w:del w:id="4977" w:author="Author">
              <w:r w:rsidRPr="00AF106D" w:rsidDel="002F3E44">
                <w:delText xml:space="preserve">Cost Of Hire Basis – All Territories </w:delText>
              </w:r>
              <w:r w:rsidRPr="00AF106D" w:rsidDel="002F3E44">
                <w:br/>
                <w:delText xml:space="preserve">Liability Base Loss Cost </w:delText>
              </w:r>
            </w:del>
          </w:p>
        </w:tc>
      </w:tr>
      <w:tr w:rsidR="00BA5A76" w:rsidRPr="00AF106D" w:rsidDel="002F3E44" w14:paraId="1D5DAC37" w14:textId="77777777" w:rsidTr="005F2E8C">
        <w:trPr>
          <w:cantSplit/>
          <w:trHeight w:val="190"/>
          <w:del w:id="4978" w:author="Author"/>
        </w:trPr>
        <w:tc>
          <w:tcPr>
            <w:tcW w:w="200" w:type="dxa"/>
          </w:tcPr>
          <w:p w14:paraId="509A471E" w14:textId="77777777" w:rsidR="00BA5A76" w:rsidRPr="00AF106D" w:rsidDel="002F3E44" w:rsidRDefault="00BA5A76" w:rsidP="005F2E8C">
            <w:pPr>
              <w:pStyle w:val="tabletext11"/>
              <w:suppressAutoHyphens/>
              <w:rPr>
                <w:del w:id="4979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A72F6D" w14:textId="77777777" w:rsidR="00BA5A76" w:rsidRPr="00AF106D" w:rsidDel="002F3E44" w:rsidRDefault="00BA5A76" w:rsidP="005F2E8C">
            <w:pPr>
              <w:pStyle w:val="tabletext11"/>
              <w:suppressAutoHyphens/>
              <w:jc w:val="right"/>
              <w:rPr>
                <w:del w:id="4980" w:author="Author"/>
              </w:rPr>
            </w:pPr>
            <w:del w:id="4981" w:author="Author">
              <w:r w:rsidRPr="00AF106D" w:rsidDel="002F3E44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34729" w14:textId="77777777" w:rsidR="00BA5A76" w:rsidRPr="00AF106D" w:rsidDel="002F3E44" w:rsidRDefault="00BA5A76" w:rsidP="005F2E8C">
            <w:pPr>
              <w:pStyle w:val="tabletext11"/>
              <w:suppressAutoHyphens/>
              <w:rPr>
                <w:del w:id="4982" w:author="Author"/>
              </w:rPr>
            </w:pPr>
            <w:del w:id="4983" w:author="Author">
              <w:r w:rsidRPr="00AF106D" w:rsidDel="00082B28">
                <w:delText>0.39</w:delText>
              </w:r>
            </w:del>
          </w:p>
        </w:tc>
      </w:tr>
    </w:tbl>
    <w:p w14:paraId="2DA475ED" w14:textId="77777777" w:rsidR="00BA5A76" w:rsidRDefault="00BA5A76" w:rsidP="00CE2161">
      <w:pPr>
        <w:pStyle w:val="tablecaption"/>
        <w:suppressAutoHyphens/>
      </w:pPr>
      <w:del w:id="4984" w:author="Author">
        <w:r w:rsidRPr="00AF106D" w:rsidDel="002F3E44">
          <w:delText>Table 90.B.3.b.(LC) Cost Of Hire Basis Liability Loss Cost</w:delText>
        </w:r>
      </w:del>
    </w:p>
    <w:p w14:paraId="194CC491" w14:textId="77777777" w:rsidR="00BA5A76" w:rsidRDefault="00BA5A76" w:rsidP="00CE2161">
      <w:pPr>
        <w:pStyle w:val="isonormal"/>
        <w:jc w:val="left"/>
      </w:pPr>
    </w:p>
    <w:p w14:paraId="311D9C62" w14:textId="77777777" w:rsidR="00BA5A76" w:rsidRDefault="00BA5A76" w:rsidP="00CE2161">
      <w:pPr>
        <w:pStyle w:val="isonormal"/>
        <w:sectPr w:rsidR="00BA5A76" w:rsidSect="00CE2161">
          <w:pgSz w:w="12240" w:h="15840"/>
          <w:pgMar w:top="1735" w:right="960" w:bottom="1560" w:left="1200" w:header="575" w:footer="480" w:gutter="0"/>
          <w:cols w:space="0"/>
          <w:docGrid w:linePitch="326"/>
        </w:sectPr>
      </w:pPr>
    </w:p>
    <w:p w14:paraId="58052DCC" w14:textId="77777777" w:rsidR="00BA5A76" w:rsidRPr="00A05D21" w:rsidDel="005A095F" w:rsidRDefault="00BA5A76" w:rsidP="00CE2161">
      <w:pPr>
        <w:pStyle w:val="boxrule"/>
        <w:rPr>
          <w:del w:id="4985" w:author="Author"/>
        </w:rPr>
      </w:pPr>
      <w:del w:id="4986" w:author="Author">
        <w:r w:rsidRPr="00A05D21" w:rsidDel="005A095F">
          <w:lastRenderedPageBreak/>
          <w:delText>97.  UNINSURED MOTORISTS INSURANCE</w:delText>
        </w:r>
      </w:del>
    </w:p>
    <w:p w14:paraId="59BACEEA" w14:textId="77777777" w:rsidR="00BA5A76" w:rsidRPr="00A05D21" w:rsidDel="005A095F" w:rsidRDefault="00BA5A76" w:rsidP="00CE2161">
      <w:pPr>
        <w:pStyle w:val="isonormal"/>
        <w:suppressAutoHyphens/>
        <w:rPr>
          <w:del w:id="4987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BA5A76" w:rsidRPr="00A05D21" w:rsidDel="005A095F" w14:paraId="6F9F9776" w14:textId="77777777" w:rsidTr="005F2E8C">
        <w:trPr>
          <w:cantSplit/>
          <w:trHeight w:val="190"/>
          <w:del w:id="4988" w:author="Author"/>
        </w:trPr>
        <w:tc>
          <w:tcPr>
            <w:tcW w:w="200" w:type="dxa"/>
          </w:tcPr>
          <w:p w14:paraId="6EA0BEBF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4989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29A20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4990" w:author="Author"/>
              </w:rPr>
            </w:pPr>
            <w:del w:id="4991" w:author="Author">
              <w:r w:rsidRPr="00A05D21" w:rsidDel="005A095F">
                <w:delText>Uninsured Motorists – Non-stacked</w:delText>
              </w:r>
            </w:del>
          </w:p>
        </w:tc>
      </w:tr>
      <w:tr w:rsidR="00BA5A76" w:rsidRPr="00A05D21" w:rsidDel="005A095F" w14:paraId="17D13295" w14:textId="77777777" w:rsidTr="005F2E8C">
        <w:trPr>
          <w:cantSplit/>
          <w:trHeight w:val="190"/>
          <w:del w:id="4992" w:author="Author"/>
        </w:trPr>
        <w:tc>
          <w:tcPr>
            <w:tcW w:w="200" w:type="dxa"/>
          </w:tcPr>
          <w:p w14:paraId="588281E7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4993" w:author="Author"/>
              </w:rPr>
            </w:pPr>
            <w:del w:id="4994" w:author="Author">
              <w:r w:rsidRPr="00A05D21" w:rsidDel="005A095F">
                <w:br/>
              </w:r>
              <w:r w:rsidRPr="00A05D21" w:rsidDel="005A095F">
                <w:br/>
              </w:r>
              <w:r w:rsidRPr="00A05D21" w:rsidDel="005A095F">
                <w:br/>
              </w:r>
              <w:r w:rsidRPr="00A05D21" w:rsidDel="005A095F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BE5476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4995" w:author="Author"/>
              </w:rPr>
            </w:pPr>
            <w:del w:id="4996" w:author="Author">
              <w:r w:rsidRPr="00A05D21" w:rsidDel="005A095F"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BAE8AB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4997" w:author="Author"/>
              </w:rPr>
            </w:pPr>
            <w:del w:id="4998" w:author="Author">
              <w:r w:rsidRPr="00A05D21" w:rsidDel="005A095F">
                <w:delText>Private</w:delText>
              </w:r>
              <w:r w:rsidRPr="00A05D21" w:rsidDel="005A095F">
                <w:br/>
                <w:delText>Passenger</w:delText>
              </w:r>
              <w:r w:rsidRPr="00A05D21" w:rsidDel="005A095F">
                <w:br/>
                <w:delText>Types</w:delText>
              </w:r>
              <w:r w:rsidRPr="00A05D21" w:rsidDel="005A095F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7CABA2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4999" w:author="Author"/>
              </w:rPr>
            </w:pPr>
            <w:del w:id="5000" w:author="Author">
              <w:r w:rsidRPr="00A05D21" w:rsidDel="005A095F">
                <w:delText>Other Than</w:delText>
              </w:r>
              <w:r w:rsidRPr="00A05D21" w:rsidDel="005A095F">
                <w:br/>
                <w:delText>Private</w:delText>
              </w:r>
              <w:r w:rsidRPr="00A05D21" w:rsidDel="005A095F">
                <w:br/>
                <w:delText>Passenger</w:delText>
              </w:r>
              <w:r w:rsidRPr="00A05D21" w:rsidDel="005A095F">
                <w:br/>
                <w:delText>Types</w:delText>
              </w:r>
              <w:r w:rsidRPr="00A05D21" w:rsidDel="005A095F">
                <w:br/>
                <w:delText>Per Exposure</w:delText>
              </w:r>
            </w:del>
          </w:p>
        </w:tc>
      </w:tr>
      <w:tr w:rsidR="00BA5A76" w:rsidRPr="00A05D21" w:rsidDel="005A095F" w14:paraId="6269141F" w14:textId="77777777" w:rsidTr="005F2E8C">
        <w:trPr>
          <w:cantSplit/>
          <w:trHeight w:val="190"/>
          <w:del w:id="5001" w:author="Author"/>
        </w:trPr>
        <w:tc>
          <w:tcPr>
            <w:tcW w:w="200" w:type="dxa"/>
          </w:tcPr>
          <w:p w14:paraId="4F8E319B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0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11D8FC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003" w:author="Author"/>
              </w:rPr>
            </w:pPr>
            <w:del w:id="5004" w:author="Author">
              <w:r w:rsidRPr="00A05D21" w:rsidDel="005A095F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DEE93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005" w:author="Author"/>
              </w:rPr>
            </w:pPr>
            <w:del w:id="5006" w:author="Author">
              <w:r w:rsidRPr="00A05D21" w:rsidDel="005A095F">
                <w:delText>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764BA1" w14:textId="77777777" w:rsidR="00BA5A76" w:rsidRPr="00A05D21" w:rsidDel="005A095F" w:rsidRDefault="00BA5A76" w:rsidP="005F2E8C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5007" w:author="Author"/>
              </w:rPr>
            </w:pPr>
            <w:del w:id="5008" w:author="Author">
              <w:r w:rsidRPr="00A05D21" w:rsidDel="005A095F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402B3D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009" w:author="Author"/>
              </w:rPr>
            </w:pPr>
            <w:del w:id="501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4.22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C7B581" w14:textId="77777777" w:rsidR="00BA5A76" w:rsidRPr="00A05D21" w:rsidDel="005A095F" w:rsidRDefault="00BA5A76" w:rsidP="005F2E8C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5011" w:author="Author"/>
              </w:rPr>
            </w:pPr>
            <w:del w:id="5012" w:author="Author">
              <w:r w:rsidRPr="00A05D21" w:rsidDel="005A095F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8AD062" w14:textId="77777777" w:rsidR="00BA5A76" w:rsidRPr="00A05D21" w:rsidDel="005A095F" w:rsidRDefault="00BA5A76" w:rsidP="005F2E8C">
            <w:pPr>
              <w:pStyle w:val="tabletext11"/>
              <w:tabs>
                <w:tab w:val="decimal" w:pos="480"/>
              </w:tabs>
              <w:suppressAutoHyphens/>
              <w:rPr>
                <w:del w:id="5013" w:author="Author"/>
              </w:rPr>
            </w:pPr>
            <w:del w:id="501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3.10</w:delText>
              </w:r>
            </w:del>
          </w:p>
        </w:tc>
      </w:tr>
      <w:tr w:rsidR="00BA5A76" w:rsidRPr="00A05D21" w:rsidDel="005A095F" w14:paraId="1158C2E3" w14:textId="77777777" w:rsidTr="005F2E8C">
        <w:trPr>
          <w:cantSplit/>
          <w:trHeight w:val="190"/>
          <w:del w:id="5015" w:author="Author"/>
        </w:trPr>
        <w:tc>
          <w:tcPr>
            <w:tcW w:w="200" w:type="dxa"/>
          </w:tcPr>
          <w:p w14:paraId="7435D5E8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0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5C0DA8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01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4C0EB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018" w:author="Author"/>
              </w:rPr>
            </w:pPr>
            <w:del w:id="5019" w:author="Author">
              <w:r w:rsidRPr="00A05D21" w:rsidDel="005A095F">
                <w:delText>60,000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E9DDDF" w14:textId="77777777" w:rsidR="00BA5A76" w:rsidRPr="00A05D21" w:rsidDel="005A095F" w:rsidRDefault="00BA5A76" w:rsidP="005F2E8C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502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F1A06E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021" w:author="Author"/>
              </w:rPr>
            </w:pPr>
            <w:del w:id="502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4.47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A495CC" w14:textId="77777777" w:rsidR="00BA5A76" w:rsidRPr="00A05D21" w:rsidDel="005A095F" w:rsidRDefault="00BA5A76" w:rsidP="005F2E8C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502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137412" w14:textId="77777777" w:rsidR="00BA5A76" w:rsidRPr="00A05D21" w:rsidDel="005A095F" w:rsidRDefault="00BA5A76" w:rsidP="005F2E8C">
            <w:pPr>
              <w:pStyle w:val="tabletext11"/>
              <w:tabs>
                <w:tab w:val="decimal" w:pos="480"/>
              </w:tabs>
              <w:suppressAutoHyphens/>
              <w:rPr>
                <w:del w:id="5024" w:author="Author"/>
              </w:rPr>
            </w:pPr>
            <w:del w:id="502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3.28</w:delText>
              </w:r>
            </w:del>
          </w:p>
        </w:tc>
      </w:tr>
      <w:tr w:rsidR="00BA5A76" w:rsidRPr="00A05D21" w:rsidDel="005A095F" w14:paraId="54235B14" w14:textId="77777777" w:rsidTr="005F2E8C">
        <w:trPr>
          <w:cantSplit/>
          <w:trHeight w:val="190"/>
          <w:del w:id="5026" w:author="Author"/>
        </w:trPr>
        <w:tc>
          <w:tcPr>
            <w:tcW w:w="200" w:type="dxa"/>
          </w:tcPr>
          <w:p w14:paraId="15394B1F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0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0390C5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02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5AB5B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029" w:author="Author"/>
              </w:rPr>
            </w:pPr>
            <w:del w:id="5030" w:author="Author">
              <w:r w:rsidRPr="00A05D21" w:rsidDel="005A095F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1BC170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03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D8B76E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032" w:author="Author"/>
              </w:rPr>
            </w:pPr>
            <w:del w:id="503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5.28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01FDAF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03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6DECD4" w14:textId="77777777" w:rsidR="00BA5A76" w:rsidRPr="00A05D21" w:rsidDel="005A095F" w:rsidRDefault="00BA5A76" w:rsidP="005F2E8C">
            <w:pPr>
              <w:pStyle w:val="tabletext11"/>
              <w:tabs>
                <w:tab w:val="decimal" w:pos="480"/>
              </w:tabs>
              <w:suppressAutoHyphens/>
              <w:rPr>
                <w:del w:id="5035" w:author="Author"/>
              </w:rPr>
            </w:pPr>
            <w:del w:id="503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3.87</w:delText>
              </w:r>
            </w:del>
          </w:p>
        </w:tc>
      </w:tr>
      <w:tr w:rsidR="00BA5A76" w:rsidRPr="00A05D21" w:rsidDel="005A095F" w14:paraId="7F72AB4E" w14:textId="77777777" w:rsidTr="005F2E8C">
        <w:trPr>
          <w:cantSplit/>
          <w:trHeight w:val="190"/>
          <w:del w:id="5037" w:author="Author"/>
        </w:trPr>
        <w:tc>
          <w:tcPr>
            <w:tcW w:w="200" w:type="dxa"/>
          </w:tcPr>
          <w:p w14:paraId="6B69F4D7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0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E2CF7E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03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F0A7C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040" w:author="Author"/>
              </w:rPr>
            </w:pPr>
            <w:del w:id="5041" w:author="Author">
              <w:r w:rsidRPr="00A05D21" w:rsidDel="005A095F">
                <w:delText>125,000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821E98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04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DCAE78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043" w:author="Author"/>
              </w:rPr>
            </w:pPr>
            <w:del w:id="504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5.63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1E182C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04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921D17" w14:textId="77777777" w:rsidR="00BA5A76" w:rsidRPr="00A05D21" w:rsidDel="005A095F" w:rsidRDefault="00BA5A76" w:rsidP="005F2E8C">
            <w:pPr>
              <w:pStyle w:val="tabletext11"/>
              <w:tabs>
                <w:tab w:val="decimal" w:pos="480"/>
              </w:tabs>
              <w:suppressAutoHyphens/>
              <w:rPr>
                <w:del w:id="5046" w:author="Author"/>
              </w:rPr>
            </w:pPr>
            <w:del w:id="504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4.13</w:delText>
              </w:r>
            </w:del>
          </w:p>
        </w:tc>
      </w:tr>
      <w:tr w:rsidR="00BA5A76" w:rsidRPr="00A05D21" w:rsidDel="005A095F" w14:paraId="3CC91A50" w14:textId="77777777" w:rsidTr="005F2E8C">
        <w:trPr>
          <w:cantSplit/>
          <w:trHeight w:val="190"/>
          <w:del w:id="5048" w:author="Author"/>
        </w:trPr>
        <w:tc>
          <w:tcPr>
            <w:tcW w:w="200" w:type="dxa"/>
          </w:tcPr>
          <w:p w14:paraId="6D22D920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0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F0A253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05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0342D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051" w:author="Author"/>
              </w:rPr>
            </w:pPr>
            <w:del w:id="5052" w:author="Author">
              <w:r w:rsidRPr="00A05D21" w:rsidDel="005A095F">
                <w:delText>150,000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2E7D16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05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818D8F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054" w:author="Author"/>
              </w:rPr>
            </w:pPr>
            <w:del w:id="505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5.91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207540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05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3EEAF9" w14:textId="77777777" w:rsidR="00BA5A76" w:rsidRPr="00A05D21" w:rsidDel="005A095F" w:rsidRDefault="00BA5A76" w:rsidP="005F2E8C">
            <w:pPr>
              <w:pStyle w:val="tabletext11"/>
              <w:tabs>
                <w:tab w:val="decimal" w:pos="480"/>
              </w:tabs>
              <w:suppressAutoHyphens/>
              <w:rPr>
                <w:del w:id="5057" w:author="Author"/>
              </w:rPr>
            </w:pPr>
            <w:del w:id="505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4.35</w:delText>
              </w:r>
            </w:del>
          </w:p>
        </w:tc>
      </w:tr>
      <w:tr w:rsidR="00BA5A76" w:rsidRPr="00A05D21" w:rsidDel="005A095F" w14:paraId="294450BE" w14:textId="77777777" w:rsidTr="005F2E8C">
        <w:trPr>
          <w:cantSplit/>
          <w:trHeight w:val="190"/>
          <w:del w:id="5059" w:author="Author"/>
        </w:trPr>
        <w:tc>
          <w:tcPr>
            <w:tcW w:w="200" w:type="dxa"/>
          </w:tcPr>
          <w:p w14:paraId="0A035053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0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2D2AC9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06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F486C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062" w:author="Author"/>
              </w:rPr>
            </w:pPr>
            <w:del w:id="5063" w:author="Author">
              <w:r w:rsidRPr="00A05D21" w:rsidDel="005A095F">
                <w:delText>200,000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1A242F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06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B0DD1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065" w:author="Author"/>
              </w:rPr>
            </w:pPr>
            <w:del w:id="506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6.40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7DF699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06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6A2618" w14:textId="77777777" w:rsidR="00BA5A76" w:rsidRPr="00A05D21" w:rsidDel="005A095F" w:rsidRDefault="00BA5A76" w:rsidP="005F2E8C">
            <w:pPr>
              <w:pStyle w:val="tabletext11"/>
              <w:tabs>
                <w:tab w:val="decimal" w:pos="480"/>
              </w:tabs>
              <w:suppressAutoHyphens/>
              <w:rPr>
                <w:del w:id="5068" w:author="Author"/>
              </w:rPr>
            </w:pPr>
            <w:del w:id="506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4.71</w:delText>
              </w:r>
            </w:del>
          </w:p>
        </w:tc>
      </w:tr>
      <w:tr w:rsidR="00BA5A76" w:rsidRPr="00A05D21" w:rsidDel="005A095F" w14:paraId="498BCAA2" w14:textId="77777777" w:rsidTr="005F2E8C">
        <w:trPr>
          <w:cantSplit/>
          <w:trHeight w:val="190"/>
          <w:del w:id="5070" w:author="Author"/>
        </w:trPr>
        <w:tc>
          <w:tcPr>
            <w:tcW w:w="200" w:type="dxa"/>
          </w:tcPr>
          <w:p w14:paraId="3CDA63B0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0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2F2889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07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2E231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073" w:author="Author"/>
              </w:rPr>
            </w:pPr>
            <w:del w:id="5074" w:author="Author">
              <w:r w:rsidRPr="00A05D21" w:rsidDel="005A095F">
                <w:delText>250,000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1C4426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07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6F312E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076" w:author="Author"/>
              </w:rPr>
            </w:pPr>
            <w:del w:id="507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6.75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BEA792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07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2F819A" w14:textId="77777777" w:rsidR="00BA5A76" w:rsidRPr="00A05D21" w:rsidDel="005A095F" w:rsidRDefault="00BA5A76" w:rsidP="005F2E8C">
            <w:pPr>
              <w:pStyle w:val="tabletext11"/>
              <w:tabs>
                <w:tab w:val="decimal" w:pos="480"/>
              </w:tabs>
              <w:suppressAutoHyphens/>
              <w:rPr>
                <w:del w:id="5079" w:author="Author"/>
              </w:rPr>
            </w:pPr>
            <w:del w:id="508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4.96</w:delText>
              </w:r>
            </w:del>
          </w:p>
        </w:tc>
      </w:tr>
      <w:tr w:rsidR="00BA5A76" w:rsidRPr="00A05D21" w:rsidDel="005A095F" w14:paraId="48361963" w14:textId="77777777" w:rsidTr="005F2E8C">
        <w:trPr>
          <w:cantSplit/>
          <w:trHeight w:val="190"/>
          <w:del w:id="5081" w:author="Author"/>
        </w:trPr>
        <w:tc>
          <w:tcPr>
            <w:tcW w:w="200" w:type="dxa"/>
          </w:tcPr>
          <w:p w14:paraId="12E992F4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0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B755E9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08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79920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084" w:author="Author"/>
              </w:rPr>
            </w:pPr>
            <w:del w:id="5085" w:author="Author">
              <w:r w:rsidRPr="00A05D21" w:rsidDel="005A095F">
                <w:delText>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6A0D0E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08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83C746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087" w:author="Author"/>
              </w:rPr>
            </w:pPr>
            <w:del w:id="508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7.03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80A590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08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5C7D0D" w14:textId="77777777" w:rsidR="00BA5A76" w:rsidRPr="00A05D21" w:rsidDel="005A095F" w:rsidRDefault="00BA5A76" w:rsidP="005F2E8C">
            <w:pPr>
              <w:pStyle w:val="tabletext11"/>
              <w:tabs>
                <w:tab w:val="decimal" w:pos="480"/>
              </w:tabs>
              <w:suppressAutoHyphens/>
              <w:rPr>
                <w:del w:id="5090" w:author="Author"/>
              </w:rPr>
            </w:pPr>
            <w:del w:id="509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5.17</w:delText>
              </w:r>
            </w:del>
          </w:p>
        </w:tc>
      </w:tr>
      <w:tr w:rsidR="00BA5A76" w:rsidRPr="00A05D21" w:rsidDel="005A095F" w14:paraId="5BF27000" w14:textId="77777777" w:rsidTr="005F2E8C">
        <w:trPr>
          <w:cantSplit/>
          <w:trHeight w:val="190"/>
          <w:del w:id="5092" w:author="Author"/>
        </w:trPr>
        <w:tc>
          <w:tcPr>
            <w:tcW w:w="200" w:type="dxa"/>
          </w:tcPr>
          <w:p w14:paraId="5E78D79C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0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F4640C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09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EFB2D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095" w:author="Author"/>
              </w:rPr>
            </w:pPr>
            <w:del w:id="5096" w:author="Author">
              <w:r w:rsidRPr="00A05D21" w:rsidDel="005A095F">
                <w:delText>350,000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E6A685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09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8F067F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098" w:author="Author"/>
              </w:rPr>
            </w:pPr>
            <w:del w:id="509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7.24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F9093C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10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E40722" w14:textId="77777777" w:rsidR="00BA5A76" w:rsidRPr="00A05D21" w:rsidDel="005A095F" w:rsidRDefault="00BA5A76" w:rsidP="005F2E8C">
            <w:pPr>
              <w:pStyle w:val="tabletext11"/>
              <w:tabs>
                <w:tab w:val="decimal" w:pos="480"/>
              </w:tabs>
              <w:suppressAutoHyphens/>
              <w:rPr>
                <w:del w:id="5101" w:author="Author"/>
              </w:rPr>
            </w:pPr>
            <w:del w:id="510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5.32</w:delText>
              </w:r>
            </w:del>
          </w:p>
        </w:tc>
      </w:tr>
      <w:tr w:rsidR="00BA5A76" w:rsidRPr="00A05D21" w:rsidDel="005A095F" w14:paraId="58BE1EBA" w14:textId="77777777" w:rsidTr="005F2E8C">
        <w:trPr>
          <w:cantSplit/>
          <w:trHeight w:val="190"/>
          <w:del w:id="5103" w:author="Author"/>
        </w:trPr>
        <w:tc>
          <w:tcPr>
            <w:tcW w:w="200" w:type="dxa"/>
          </w:tcPr>
          <w:p w14:paraId="7EBFA93B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1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CC3898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10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D1F2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106" w:author="Author"/>
              </w:rPr>
            </w:pPr>
            <w:del w:id="5107" w:author="Author">
              <w:r w:rsidRPr="00A05D21" w:rsidDel="005A095F">
                <w:delText>400,000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BA09A2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10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1041BA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109" w:author="Author"/>
              </w:rPr>
            </w:pPr>
            <w:del w:id="511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7.49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B6470D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11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D08655" w14:textId="77777777" w:rsidR="00BA5A76" w:rsidRPr="00A05D21" w:rsidDel="005A095F" w:rsidRDefault="00BA5A76" w:rsidP="005F2E8C">
            <w:pPr>
              <w:pStyle w:val="tabletext11"/>
              <w:tabs>
                <w:tab w:val="decimal" w:pos="480"/>
              </w:tabs>
              <w:suppressAutoHyphens/>
              <w:rPr>
                <w:del w:id="5112" w:author="Author"/>
              </w:rPr>
            </w:pPr>
            <w:del w:id="511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5.50</w:delText>
              </w:r>
            </w:del>
          </w:p>
        </w:tc>
      </w:tr>
      <w:tr w:rsidR="00BA5A76" w:rsidRPr="00A05D21" w:rsidDel="005A095F" w14:paraId="3D99484B" w14:textId="77777777" w:rsidTr="005F2E8C">
        <w:trPr>
          <w:cantSplit/>
          <w:trHeight w:val="190"/>
          <w:del w:id="5114" w:author="Author"/>
        </w:trPr>
        <w:tc>
          <w:tcPr>
            <w:tcW w:w="200" w:type="dxa"/>
          </w:tcPr>
          <w:p w14:paraId="10ADBA16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1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C8A2C6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11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97C63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117" w:author="Author"/>
              </w:rPr>
            </w:pPr>
            <w:del w:id="5118" w:author="Author">
              <w:r w:rsidRPr="00A05D21" w:rsidDel="005A095F">
                <w:delText>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C5E8E9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11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8511BA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120" w:author="Author"/>
              </w:rPr>
            </w:pPr>
            <w:del w:id="512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7.77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05F9AA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12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47DA94" w14:textId="77777777" w:rsidR="00BA5A76" w:rsidRPr="00A05D21" w:rsidDel="005A095F" w:rsidRDefault="00BA5A76" w:rsidP="005F2E8C">
            <w:pPr>
              <w:pStyle w:val="tabletext11"/>
              <w:tabs>
                <w:tab w:val="decimal" w:pos="480"/>
              </w:tabs>
              <w:suppressAutoHyphens/>
              <w:rPr>
                <w:del w:id="5123" w:author="Author"/>
              </w:rPr>
            </w:pPr>
            <w:del w:id="512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5.71</w:delText>
              </w:r>
            </w:del>
          </w:p>
        </w:tc>
      </w:tr>
      <w:tr w:rsidR="00BA5A76" w:rsidRPr="00A05D21" w:rsidDel="005A095F" w14:paraId="32156434" w14:textId="77777777" w:rsidTr="005F2E8C">
        <w:trPr>
          <w:cantSplit/>
          <w:trHeight w:val="190"/>
          <w:del w:id="5125" w:author="Author"/>
        </w:trPr>
        <w:tc>
          <w:tcPr>
            <w:tcW w:w="200" w:type="dxa"/>
          </w:tcPr>
          <w:p w14:paraId="3C7727B5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1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3B2904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12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14542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128" w:author="Author"/>
              </w:rPr>
            </w:pPr>
            <w:del w:id="5129" w:author="Author">
              <w:r w:rsidRPr="00A05D21" w:rsidDel="005A095F">
                <w:delText>600,000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EAE7C5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13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CA2E88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131" w:author="Author"/>
              </w:rPr>
            </w:pPr>
            <w:del w:id="513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8.01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67F990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13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DDE134" w14:textId="77777777" w:rsidR="00BA5A76" w:rsidRPr="00A05D21" w:rsidDel="005A095F" w:rsidRDefault="00BA5A76" w:rsidP="005F2E8C">
            <w:pPr>
              <w:pStyle w:val="tabletext11"/>
              <w:tabs>
                <w:tab w:val="decimal" w:pos="480"/>
              </w:tabs>
              <w:suppressAutoHyphens/>
              <w:rPr>
                <w:del w:id="5134" w:author="Author"/>
              </w:rPr>
            </w:pPr>
            <w:del w:id="513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5.90</w:delText>
              </w:r>
            </w:del>
          </w:p>
        </w:tc>
      </w:tr>
      <w:tr w:rsidR="00BA5A76" w:rsidRPr="00A05D21" w:rsidDel="005A095F" w14:paraId="4BBC282C" w14:textId="77777777" w:rsidTr="005F2E8C">
        <w:trPr>
          <w:cantSplit/>
          <w:trHeight w:val="190"/>
          <w:del w:id="5136" w:author="Author"/>
        </w:trPr>
        <w:tc>
          <w:tcPr>
            <w:tcW w:w="200" w:type="dxa"/>
          </w:tcPr>
          <w:p w14:paraId="79B1F056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1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5DFE17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13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99318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139" w:author="Author"/>
              </w:rPr>
            </w:pPr>
            <w:del w:id="5140" w:author="Author">
              <w:r w:rsidRPr="00A05D21" w:rsidDel="005A095F">
                <w:delText>750,000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BCD849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14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C236D3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142" w:author="Author"/>
              </w:rPr>
            </w:pPr>
            <w:del w:id="514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8.30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BDE903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14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A0DFF3" w14:textId="77777777" w:rsidR="00BA5A76" w:rsidRPr="00A05D21" w:rsidDel="005A095F" w:rsidRDefault="00BA5A76" w:rsidP="005F2E8C">
            <w:pPr>
              <w:pStyle w:val="tabletext11"/>
              <w:tabs>
                <w:tab w:val="decimal" w:pos="480"/>
              </w:tabs>
              <w:suppressAutoHyphens/>
              <w:rPr>
                <w:del w:id="5145" w:author="Author"/>
              </w:rPr>
            </w:pPr>
            <w:del w:id="514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6.11</w:delText>
              </w:r>
            </w:del>
          </w:p>
        </w:tc>
      </w:tr>
      <w:tr w:rsidR="00BA5A76" w:rsidRPr="00A05D21" w:rsidDel="005A095F" w14:paraId="790413C9" w14:textId="77777777" w:rsidTr="005F2E8C">
        <w:trPr>
          <w:cantSplit/>
          <w:trHeight w:val="190"/>
          <w:del w:id="5147" w:author="Author"/>
        </w:trPr>
        <w:tc>
          <w:tcPr>
            <w:tcW w:w="200" w:type="dxa"/>
          </w:tcPr>
          <w:p w14:paraId="0C5DF0FC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1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F2B497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14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6AB72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150" w:author="Author"/>
              </w:rPr>
            </w:pPr>
            <w:del w:id="5151" w:author="Author">
              <w:r w:rsidRPr="00A05D21" w:rsidDel="005A095F">
                <w:delText>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EBFCCB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15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4DE36B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153" w:author="Author"/>
              </w:rPr>
            </w:pPr>
            <w:del w:id="515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8.61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1A5A62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15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0A4B9F" w14:textId="77777777" w:rsidR="00BA5A76" w:rsidRPr="00A05D21" w:rsidDel="005A095F" w:rsidRDefault="00BA5A76" w:rsidP="005F2E8C">
            <w:pPr>
              <w:pStyle w:val="tabletext11"/>
              <w:tabs>
                <w:tab w:val="decimal" w:pos="480"/>
              </w:tabs>
              <w:suppressAutoHyphens/>
              <w:rPr>
                <w:del w:id="5156" w:author="Author"/>
              </w:rPr>
            </w:pPr>
            <w:del w:id="515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6.34</w:delText>
              </w:r>
            </w:del>
          </w:p>
        </w:tc>
      </w:tr>
      <w:tr w:rsidR="00BA5A76" w:rsidRPr="00A05D21" w:rsidDel="005A095F" w14:paraId="17AC138B" w14:textId="77777777" w:rsidTr="005F2E8C">
        <w:trPr>
          <w:cantSplit/>
          <w:trHeight w:val="190"/>
          <w:del w:id="5158" w:author="Author"/>
        </w:trPr>
        <w:tc>
          <w:tcPr>
            <w:tcW w:w="200" w:type="dxa"/>
          </w:tcPr>
          <w:p w14:paraId="2C77FE22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1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5D186D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16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EB84F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161" w:author="Author"/>
              </w:rPr>
            </w:pPr>
            <w:del w:id="5162" w:author="Author">
              <w:r w:rsidRPr="00A05D21" w:rsidDel="005A095F">
                <w:delText>1,500,000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7176B4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16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E3C696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164" w:author="Author"/>
              </w:rPr>
            </w:pPr>
            <w:del w:id="516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9.04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46313F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16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DC260A" w14:textId="77777777" w:rsidR="00BA5A76" w:rsidRPr="00A05D21" w:rsidDel="005A095F" w:rsidRDefault="00BA5A76" w:rsidP="005F2E8C">
            <w:pPr>
              <w:pStyle w:val="tabletext11"/>
              <w:tabs>
                <w:tab w:val="decimal" w:pos="480"/>
              </w:tabs>
              <w:suppressAutoHyphens/>
              <w:rPr>
                <w:del w:id="5167" w:author="Author"/>
              </w:rPr>
            </w:pPr>
            <w:del w:id="516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6.64</w:delText>
              </w:r>
            </w:del>
          </w:p>
        </w:tc>
      </w:tr>
      <w:tr w:rsidR="00BA5A76" w:rsidRPr="00A05D21" w:rsidDel="005A095F" w14:paraId="2227E94D" w14:textId="77777777" w:rsidTr="005F2E8C">
        <w:trPr>
          <w:cantSplit/>
          <w:trHeight w:val="190"/>
          <w:del w:id="5169" w:author="Author"/>
        </w:trPr>
        <w:tc>
          <w:tcPr>
            <w:tcW w:w="200" w:type="dxa"/>
          </w:tcPr>
          <w:p w14:paraId="3F768108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1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40D8F6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17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03308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172" w:author="Author"/>
              </w:rPr>
            </w:pPr>
            <w:del w:id="5173" w:author="Author">
              <w:r w:rsidRPr="00A05D21" w:rsidDel="005A095F">
                <w:delText>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426F54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17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B5D6EA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175" w:author="Author"/>
              </w:rPr>
            </w:pPr>
            <w:del w:id="517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9.25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0289F9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17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7413CA" w14:textId="77777777" w:rsidR="00BA5A76" w:rsidRPr="00A05D21" w:rsidDel="005A095F" w:rsidRDefault="00BA5A76" w:rsidP="005F2E8C">
            <w:pPr>
              <w:pStyle w:val="tabletext11"/>
              <w:tabs>
                <w:tab w:val="decimal" w:pos="480"/>
              </w:tabs>
              <w:suppressAutoHyphens/>
              <w:rPr>
                <w:del w:id="5178" w:author="Author"/>
              </w:rPr>
            </w:pPr>
            <w:del w:id="517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6.80</w:delText>
              </w:r>
            </w:del>
          </w:p>
        </w:tc>
      </w:tr>
    </w:tbl>
    <w:p w14:paraId="702DFC4C" w14:textId="77777777" w:rsidR="00BA5A76" w:rsidRPr="00A05D21" w:rsidDel="005A095F" w:rsidRDefault="00BA5A76" w:rsidP="00CE2161">
      <w:pPr>
        <w:pStyle w:val="tablecaption"/>
        <w:suppressAutoHyphens/>
        <w:rPr>
          <w:del w:id="5180" w:author="Author"/>
        </w:rPr>
      </w:pPr>
      <w:del w:id="5181" w:author="Author">
        <w:r w:rsidRPr="00A05D21" w:rsidDel="005A095F">
          <w:delText>Table 97.B.1.a.(1)(LC) Single Limits Non-stacked – Uninsured Motorists Bodily Injury Coverage Loss Costs</w:delText>
        </w:r>
      </w:del>
    </w:p>
    <w:p w14:paraId="2F34DAD5" w14:textId="77777777" w:rsidR="00BA5A76" w:rsidRPr="00A05D21" w:rsidDel="005A095F" w:rsidRDefault="00BA5A76" w:rsidP="00CE2161">
      <w:pPr>
        <w:pStyle w:val="isonormal"/>
        <w:suppressAutoHyphens/>
        <w:rPr>
          <w:del w:id="5182" w:author="Author"/>
        </w:rPr>
      </w:pPr>
    </w:p>
    <w:p w14:paraId="19BBF486" w14:textId="77777777" w:rsidR="00BA5A76" w:rsidRPr="00A05D21" w:rsidDel="005A095F" w:rsidRDefault="00BA5A76" w:rsidP="00CE2161">
      <w:pPr>
        <w:pStyle w:val="space8"/>
        <w:suppressAutoHyphens/>
        <w:rPr>
          <w:del w:id="5183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BA5A76" w:rsidRPr="00A05D21" w:rsidDel="005A095F" w14:paraId="1C698866" w14:textId="77777777" w:rsidTr="005F2E8C">
        <w:trPr>
          <w:cantSplit/>
          <w:trHeight w:val="190"/>
          <w:del w:id="5184" w:author="Author"/>
        </w:trPr>
        <w:tc>
          <w:tcPr>
            <w:tcW w:w="200" w:type="dxa"/>
          </w:tcPr>
          <w:p w14:paraId="5AA075AC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185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F1BC7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186" w:author="Author"/>
              </w:rPr>
            </w:pPr>
            <w:del w:id="5187" w:author="Author">
              <w:r w:rsidRPr="00A05D21" w:rsidDel="005A095F">
                <w:delText>Underinsured Motorists – Non-stacked</w:delText>
              </w:r>
            </w:del>
          </w:p>
        </w:tc>
      </w:tr>
      <w:tr w:rsidR="00BA5A76" w:rsidRPr="00A05D21" w:rsidDel="005A095F" w14:paraId="03402DED" w14:textId="77777777" w:rsidTr="005F2E8C">
        <w:trPr>
          <w:cantSplit/>
          <w:trHeight w:val="190"/>
          <w:del w:id="5188" w:author="Author"/>
        </w:trPr>
        <w:tc>
          <w:tcPr>
            <w:tcW w:w="200" w:type="dxa"/>
          </w:tcPr>
          <w:p w14:paraId="17A26223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189" w:author="Author"/>
              </w:rPr>
            </w:pPr>
            <w:del w:id="5190" w:author="Author">
              <w:r w:rsidRPr="00A05D21" w:rsidDel="005A095F">
                <w:br/>
              </w:r>
              <w:r w:rsidRPr="00A05D21" w:rsidDel="005A095F">
                <w:br/>
              </w:r>
              <w:r w:rsidRPr="00A05D21" w:rsidDel="005A095F">
                <w:br/>
              </w:r>
              <w:r w:rsidRPr="00A05D21" w:rsidDel="005A095F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9B8B37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191" w:author="Author"/>
              </w:rPr>
            </w:pPr>
            <w:del w:id="5192" w:author="Author">
              <w:r w:rsidRPr="00A05D21" w:rsidDel="005A095F"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38A728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193" w:author="Author"/>
              </w:rPr>
            </w:pPr>
            <w:del w:id="5194" w:author="Author">
              <w:r w:rsidRPr="00A05D21" w:rsidDel="005A095F">
                <w:delText>Private</w:delText>
              </w:r>
              <w:r w:rsidRPr="00A05D21" w:rsidDel="005A095F">
                <w:br/>
                <w:delText>Passenger</w:delText>
              </w:r>
              <w:r w:rsidRPr="00A05D21" w:rsidDel="005A095F">
                <w:br/>
                <w:delText>Types</w:delText>
              </w:r>
              <w:r w:rsidRPr="00A05D21" w:rsidDel="005A095F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716BC4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195" w:author="Author"/>
              </w:rPr>
            </w:pPr>
            <w:del w:id="5196" w:author="Author">
              <w:r w:rsidRPr="00A05D21" w:rsidDel="005A095F">
                <w:delText>Other Than</w:delText>
              </w:r>
              <w:r w:rsidRPr="00A05D21" w:rsidDel="005A095F">
                <w:br/>
                <w:delText>Private</w:delText>
              </w:r>
              <w:r w:rsidRPr="00A05D21" w:rsidDel="005A095F">
                <w:br/>
                <w:delText>Passenger</w:delText>
              </w:r>
              <w:r w:rsidRPr="00A05D21" w:rsidDel="005A095F">
                <w:br/>
                <w:delText>Types</w:delText>
              </w:r>
              <w:r w:rsidRPr="00A05D21" w:rsidDel="005A095F">
                <w:br/>
                <w:delText>Per Exposure</w:delText>
              </w:r>
            </w:del>
          </w:p>
        </w:tc>
      </w:tr>
      <w:tr w:rsidR="00BA5A76" w:rsidRPr="00A05D21" w:rsidDel="005A095F" w14:paraId="29704188" w14:textId="77777777" w:rsidTr="005F2E8C">
        <w:trPr>
          <w:cantSplit/>
          <w:trHeight w:val="190"/>
          <w:del w:id="5197" w:author="Author"/>
        </w:trPr>
        <w:tc>
          <w:tcPr>
            <w:tcW w:w="200" w:type="dxa"/>
          </w:tcPr>
          <w:p w14:paraId="502E89FB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1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703476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199" w:author="Author"/>
              </w:rPr>
            </w:pPr>
            <w:del w:id="5200" w:author="Author">
              <w:r w:rsidRPr="00A05D21" w:rsidDel="005A095F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947EA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201" w:author="Author"/>
              </w:rPr>
            </w:pPr>
            <w:del w:id="5202" w:author="Author">
              <w:r w:rsidRPr="00A05D21" w:rsidDel="005A095F">
                <w:delText>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68CCED" w14:textId="77777777" w:rsidR="00BA5A76" w:rsidRPr="00A05D21" w:rsidDel="005A095F" w:rsidRDefault="00BA5A76" w:rsidP="005F2E8C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5203" w:author="Author"/>
              </w:rPr>
            </w:pPr>
            <w:del w:id="5204" w:author="Author">
              <w:r w:rsidRPr="00A05D21" w:rsidDel="005A095F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8A6FBE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205" w:author="Author"/>
              </w:rPr>
            </w:pPr>
            <w:del w:id="520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2.15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EDCF72" w14:textId="77777777" w:rsidR="00BA5A76" w:rsidRPr="00A05D21" w:rsidDel="005A095F" w:rsidRDefault="00BA5A76" w:rsidP="005F2E8C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5207" w:author="Author"/>
              </w:rPr>
            </w:pPr>
            <w:del w:id="5208" w:author="Author">
              <w:r w:rsidRPr="00A05D21" w:rsidDel="005A095F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C3955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209" w:author="Author"/>
              </w:rPr>
            </w:pPr>
            <w:del w:id="521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1.40</w:delText>
              </w:r>
            </w:del>
          </w:p>
        </w:tc>
      </w:tr>
      <w:tr w:rsidR="00BA5A76" w:rsidRPr="00A05D21" w:rsidDel="005A095F" w14:paraId="672B8EA3" w14:textId="77777777" w:rsidTr="005F2E8C">
        <w:trPr>
          <w:cantSplit/>
          <w:trHeight w:val="190"/>
          <w:del w:id="5211" w:author="Author"/>
        </w:trPr>
        <w:tc>
          <w:tcPr>
            <w:tcW w:w="200" w:type="dxa"/>
          </w:tcPr>
          <w:p w14:paraId="528EB51A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2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C69736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21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3DA9F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214" w:author="Author"/>
              </w:rPr>
            </w:pPr>
            <w:del w:id="5215" w:author="Author">
              <w:r w:rsidRPr="00A05D21" w:rsidDel="005A095F">
                <w:delText>60,000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06BDBC" w14:textId="77777777" w:rsidR="00BA5A76" w:rsidRPr="00A05D21" w:rsidDel="005A095F" w:rsidRDefault="00BA5A76" w:rsidP="005F2E8C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521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A9A312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217" w:author="Author"/>
              </w:rPr>
            </w:pPr>
            <w:del w:id="521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2.55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E1D836" w14:textId="77777777" w:rsidR="00BA5A76" w:rsidRPr="00A05D21" w:rsidDel="005A095F" w:rsidRDefault="00BA5A76" w:rsidP="005F2E8C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521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304DF5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220" w:author="Author"/>
              </w:rPr>
            </w:pPr>
            <w:del w:id="522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1.66</w:delText>
              </w:r>
            </w:del>
          </w:p>
        </w:tc>
      </w:tr>
      <w:tr w:rsidR="00BA5A76" w:rsidRPr="00A05D21" w:rsidDel="005A095F" w14:paraId="29A1C24B" w14:textId="77777777" w:rsidTr="005F2E8C">
        <w:trPr>
          <w:cantSplit/>
          <w:trHeight w:val="190"/>
          <w:del w:id="5222" w:author="Author"/>
        </w:trPr>
        <w:tc>
          <w:tcPr>
            <w:tcW w:w="200" w:type="dxa"/>
          </w:tcPr>
          <w:p w14:paraId="0D0BECDE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2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8AB879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22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3B9CB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225" w:author="Author"/>
              </w:rPr>
            </w:pPr>
            <w:del w:id="5226" w:author="Author">
              <w:r w:rsidRPr="00A05D21" w:rsidDel="005A095F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8B97A8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22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45EC0F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228" w:author="Author"/>
              </w:rPr>
            </w:pPr>
            <w:del w:id="522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3.71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7DE82C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23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40A909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231" w:author="Author"/>
              </w:rPr>
            </w:pPr>
            <w:del w:id="523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2.41</w:delText>
              </w:r>
            </w:del>
          </w:p>
        </w:tc>
      </w:tr>
      <w:tr w:rsidR="00BA5A76" w:rsidRPr="00A05D21" w:rsidDel="005A095F" w14:paraId="537231F2" w14:textId="77777777" w:rsidTr="005F2E8C">
        <w:trPr>
          <w:cantSplit/>
          <w:trHeight w:val="190"/>
          <w:del w:id="5233" w:author="Author"/>
        </w:trPr>
        <w:tc>
          <w:tcPr>
            <w:tcW w:w="200" w:type="dxa"/>
          </w:tcPr>
          <w:p w14:paraId="3DA7932F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2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C6470B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23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04A16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236" w:author="Author"/>
              </w:rPr>
            </w:pPr>
            <w:del w:id="5237" w:author="Author">
              <w:r w:rsidRPr="00A05D21" w:rsidDel="005A095F">
                <w:delText>125,000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4706B4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23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D929FD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239" w:author="Author"/>
              </w:rPr>
            </w:pPr>
            <w:del w:id="524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4.35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2CBFD4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24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C7F797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242" w:author="Author"/>
              </w:rPr>
            </w:pPr>
            <w:del w:id="524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2.83</w:delText>
              </w:r>
            </w:del>
          </w:p>
        </w:tc>
      </w:tr>
      <w:tr w:rsidR="00BA5A76" w:rsidRPr="00A05D21" w:rsidDel="005A095F" w14:paraId="3CE9D77B" w14:textId="77777777" w:rsidTr="005F2E8C">
        <w:trPr>
          <w:cantSplit/>
          <w:trHeight w:val="190"/>
          <w:del w:id="5244" w:author="Author"/>
        </w:trPr>
        <w:tc>
          <w:tcPr>
            <w:tcW w:w="200" w:type="dxa"/>
          </w:tcPr>
          <w:p w14:paraId="5EF305CD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2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32711A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24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9ADF1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247" w:author="Author"/>
              </w:rPr>
            </w:pPr>
            <w:del w:id="5248" w:author="Author">
              <w:r w:rsidRPr="00A05D21" w:rsidDel="005A095F">
                <w:delText>150,000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02B292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24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89517A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250" w:author="Author"/>
              </w:rPr>
            </w:pPr>
            <w:del w:id="525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4.91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075EE8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25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D0BCDB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253" w:author="Author"/>
              </w:rPr>
            </w:pPr>
            <w:del w:id="525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3.19</w:delText>
              </w:r>
            </w:del>
          </w:p>
        </w:tc>
      </w:tr>
      <w:tr w:rsidR="00BA5A76" w:rsidRPr="00A05D21" w:rsidDel="005A095F" w14:paraId="46D41FF9" w14:textId="77777777" w:rsidTr="005F2E8C">
        <w:trPr>
          <w:cantSplit/>
          <w:trHeight w:val="190"/>
          <w:del w:id="5255" w:author="Author"/>
        </w:trPr>
        <w:tc>
          <w:tcPr>
            <w:tcW w:w="200" w:type="dxa"/>
          </w:tcPr>
          <w:p w14:paraId="71FC4CD1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2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1BE489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25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B4A4B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258" w:author="Author"/>
              </w:rPr>
            </w:pPr>
            <w:del w:id="5259" w:author="Author">
              <w:r w:rsidRPr="00A05D21" w:rsidDel="005A095F">
                <w:delText>200,000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FDCFBA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26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16DA0E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261" w:author="Author"/>
              </w:rPr>
            </w:pPr>
            <w:del w:id="526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5.85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B80981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26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51591B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264" w:author="Author"/>
              </w:rPr>
            </w:pPr>
            <w:del w:id="526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3.80</w:delText>
              </w:r>
            </w:del>
          </w:p>
        </w:tc>
      </w:tr>
      <w:tr w:rsidR="00BA5A76" w:rsidRPr="00A05D21" w:rsidDel="005A095F" w14:paraId="278626CC" w14:textId="77777777" w:rsidTr="005F2E8C">
        <w:trPr>
          <w:cantSplit/>
          <w:trHeight w:val="190"/>
          <w:del w:id="5266" w:author="Author"/>
        </w:trPr>
        <w:tc>
          <w:tcPr>
            <w:tcW w:w="200" w:type="dxa"/>
          </w:tcPr>
          <w:p w14:paraId="52DB7204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2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B1E622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26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688A9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269" w:author="Author"/>
              </w:rPr>
            </w:pPr>
            <w:del w:id="5270" w:author="Author">
              <w:r w:rsidRPr="00A05D21" w:rsidDel="005A095F">
                <w:delText>250,000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457ADC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27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871DFE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272" w:author="Author"/>
              </w:rPr>
            </w:pPr>
            <w:del w:id="527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6.56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966B79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27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A5BE66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275" w:author="Author"/>
              </w:rPr>
            </w:pPr>
            <w:del w:id="527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4.26</w:delText>
              </w:r>
            </w:del>
          </w:p>
        </w:tc>
      </w:tr>
      <w:tr w:rsidR="00BA5A76" w:rsidRPr="00A05D21" w:rsidDel="005A095F" w14:paraId="792F0ABF" w14:textId="77777777" w:rsidTr="005F2E8C">
        <w:trPr>
          <w:cantSplit/>
          <w:trHeight w:val="190"/>
          <w:del w:id="5277" w:author="Author"/>
        </w:trPr>
        <w:tc>
          <w:tcPr>
            <w:tcW w:w="200" w:type="dxa"/>
          </w:tcPr>
          <w:p w14:paraId="608B2E7C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2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8324BC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27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52A66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280" w:author="Author"/>
              </w:rPr>
            </w:pPr>
            <w:del w:id="5281" w:author="Author">
              <w:r w:rsidRPr="00A05D21" w:rsidDel="005A095F">
                <w:delText>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D84653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28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0EABA2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283" w:author="Author"/>
              </w:rPr>
            </w:pPr>
            <w:del w:id="528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7.18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DB20AB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28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813083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286" w:author="Author"/>
              </w:rPr>
            </w:pPr>
            <w:del w:id="528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4.67</w:delText>
              </w:r>
            </w:del>
          </w:p>
        </w:tc>
      </w:tr>
      <w:tr w:rsidR="00BA5A76" w:rsidRPr="00A05D21" w:rsidDel="005A095F" w14:paraId="3EACDB1D" w14:textId="77777777" w:rsidTr="005F2E8C">
        <w:trPr>
          <w:cantSplit/>
          <w:trHeight w:val="190"/>
          <w:del w:id="5288" w:author="Author"/>
        </w:trPr>
        <w:tc>
          <w:tcPr>
            <w:tcW w:w="200" w:type="dxa"/>
          </w:tcPr>
          <w:p w14:paraId="1CBC3694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2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868289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29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AB981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291" w:author="Author"/>
              </w:rPr>
            </w:pPr>
            <w:del w:id="5292" w:author="Author">
              <w:r w:rsidRPr="00A05D21" w:rsidDel="005A095F">
                <w:delText>350,000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BB6DE5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29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73B08D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294" w:author="Author"/>
              </w:rPr>
            </w:pPr>
            <w:del w:id="529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7.70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48DA33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29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E7D396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297" w:author="Author"/>
              </w:rPr>
            </w:pPr>
            <w:del w:id="529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5.01</w:delText>
              </w:r>
            </w:del>
          </w:p>
        </w:tc>
      </w:tr>
      <w:tr w:rsidR="00BA5A76" w:rsidRPr="00A05D21" w:rsidDel="005A095F" w14:paraId="0C678FD2" w14:textId="77777777" w:rsidTr="005F2E8C">
        <w:trPr>
          <w:cantSplit/>
          <w:trHeight w:val="190"/>
          <w:del w:id="5299" w:author="Author"/>
        </w:trPr>
        <w:tc>
          <w:tcPr>
            <w:tcW w:w="200" w:type="dxa"/>
          </w:tcPr>
          <w:p w14:paraId="085EB52A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3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58C6A1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30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8D512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302" w:author="Author"/>
              </w:rPr>
            </w:pPr>
            <w:del w:id="5303" w:author="Author">
              <w:r w:rsidRPr="00A05D21" w:rsidDel="005A095F">
                <w:delText>400,000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A2F16C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30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14ACED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305" w:author="Author"/>
              </w:rPr>
            </w:pPr>
            <w:del w:id="530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8.17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3AE121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30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DB9172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308" w:author="Author"/>
              </w:rPr>
            </w:pPr>
            <w:del w:id="530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5.31</w:delText>
              </w:r>
            </w:del>
          </w:p>
        </w:tc>
      </w:tr>
      <w:tr w:rsidR="00BA5A76" w:rsidRPr="00A05D21" w:rsidDel="005A095F" w14:paraId="54CD21C5" w14:textId="77777777" w:rsidTr="005F2E8C">
        <w:trPr>
          <w:cantSplit/>
          <w:trHeight w:val="190"/>
          <w:del w:id="5310" w:author="Author"/>
        </w:trPr>
        <w:tc>
          <w:tcPr>
            <w:tcW w:w="200" w:type="dxa"/>
          </w:tcPr>
          <w:p w14:paraId="7C0510C0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3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608F0F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31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D0F49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313" w:author="Author"/>
              </w:rPr>
            </w:pPr>
            <w:del w:id="5314" w:author="Author">
              <w:r w:rsidRPr="00A05D21" w:rsidDel="005A095F">
                <w:delText>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203F61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31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2C609B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316" w:author="Author"/>
              </w:rPr>
            </w:pPr>
            <w:del w:id="531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8.96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82D128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31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9EC3DF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319" w:author="Author"/>
              </w:rPr>
            </w:pPr>
            <w:del w:id="532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5.82</w:delText>
              </w:r>
            </w:del>
          </w:p>
        </w:tc>
      </w:tr>
      <w:tr w:rsidR="00BA5A76" w:rsidRPr="00A05D21" w:rsidDel="005A095F" w14:paraId="7296C2F5" w14:textId="77777777" w:rsidTr="005F2E8C">
        <w:trPr>
          <w:cantSplit/>
          <w:trHeight w:val="190"/>
          <w:del w:id="5321" w:author="Author"/>
        </w:trPr>
        <w:tc>
          <w:tcPr>
            <w:tcW w:w="200" w:type="dxa"/>
          </w:tcPr>
          <w:p w14:paraId="5C9561A6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3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D00A66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32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BD6E0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324" w:author="Author"/>
              </w:rPr>
            </w:pPr>
            <w:del w:id="5325" w:author="Author">
              <w:r w:rsidRPr="00A05D21" w:rsidDel="005A095F">
                <w:delText>600,000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DF37D3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32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6D7B96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327" w:author="Author"/>
              </w:rPr>
            </w:pPr>
            <w:del w:id="532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9.49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2AEC7A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32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BEECFE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330" w:author="Author"/>
              </w:rPr>
            </w:pPr>
            <w:del w:id="533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6.17</w:delText>
              </w:r>
            </w:del>
          </w:p>
        </w:tc>
      </w:tr>
      <w:tr w:rsidR="00BA5A76" w:rsidRPr="00A05D21" w:rsidDel="005A095F" w14:paraId="64E65640" w14:textId="77777777" w:rsidTr="005F2E8C">
        <w:trPr>
          <w:cantSplit/>
          <w:trHeight w:val="190"/>
          <w:del w:id="5332" w:author="Author"/>
        </w:trPr>
        <w:tc>
          <w:tcPr>
            <w:tcW w:w="200" w:type="dxa"/>
          </w:tcPr>
          <w:p w14:paraId="1CC2266B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3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48A29F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33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3A01B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335" w:author="Author"/>
              </w:rPr>
            </w:pPr>
            <w:del w:id="5336" w:author="Author">
              <w:r w:rsidRPr="00A05D21" w:rsidDel="005A095F">
                <w:delText>750,000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71E654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33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9DF909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338" w:author="Author"/>
              </w:rPr>
            </w:pPr>
            <w:del w:id="533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10.28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67AF60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34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BFDF4D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341" w:author="Author"/>
              </w:rPr>
            </w:pPr>
            <w:del w:id="534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6.68</w:delText>
              </w:r>
            </w:del>
          </w:p>
        </w:tc>
      </w:tr>
      <w:tr w:rsidR="00BA5A76" w:rsidRPr="00A05D21" w:rsidDel="005A095F" w14:paraId="36672C53" w14:textId="77777777" w:rsidTr="005F2E8C">
        <w:trPr>
          <w:cantSplit/>
          <w:trHeight w:val="190"/>
          <w:del w:id="5343" w:author="Author"/>
        </w:trPr>
        <w:tc>
          <w:tcPr>
            <w:tcW w:w="200" w:type="dxa"/>
          </w:tcPr>
          <w:p w14:paraId="7387C7D0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3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096C5A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34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E80D9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346" w:author="Author"/>
              </w:rPr>
            </w:pPr>
            <w:del w:id="5347" w:author="Author">
              <w:r w:rsidRPr="00A05D21" w:rsidDel="005A095F">
                <w:delText>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F201F6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34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422165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349" w:author="Author"/>
              </w:rPr>
            </w:pPr>
            <w:del w:id="535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11.24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07F02B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35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95583F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352" w:author="Author"/>
              </w:rPr>
            </w:pPr>
            <w:del w:id="535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7.31</w:delText>
              </w:r>
            </w:del>
          </w:p>
        </w:tc>
      </w:tr>
      <w:tr w:rsidR="00BA5A76" w:rsidRPr="00A05D21" w:rsidDel="005A095F" w14:paraId="26A1058C" w14:textId="77777777" w:rsidTr="005F2E8C">
        <w:trPr>
          <w:cantSplit/>
          <w:trHeight w:val="190"/>
          <w:del w:id="5354" w:author="Author"/>
        </w:trPr>
        <w:tc>
          <w:tcPr>
            <w:tcW w:w="200" w:type="dxa"/>
          </w:tcPr>
          <w:p w14:paraId="2F1C31EA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3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B3AC9B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35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1A4E6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357" w:author="Author"/>
              </w:rPr>
            </w:pPr>
            <w:del w:id="5358" w:author="Author">
              <w:r w:rsidRPr="00A05D21" w:rsidDel="005A095F">
                <w:delText>1,500,000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500FA7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35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755C81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360" w:author="Author"/>
              </w:rPr>
            </w:pPr>
            <w:del w:id="536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12.54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6A6460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36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9BAD2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363" w:author="Author"/>
              </w:rPr>
            </w:pPr>
            <w:del w:id="536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8.15</w:delText>
              </w:r>
            </w:del>
          </w:p>
        </w:tc>
      </w:tr>
      <w:tr w:rsidR="00BA5A76" w:rsidRPr="00A05D21" w:rsidDel="005A095F" w14:paraId="47491DBF" w14:textId="77777777" w:rsidTr="005F2E8C">
        <w:trPr>
          <w:cantSplit/>
          <w:trHeight w:val="190"/>
          <w:del w:id="5365" w:author="Author"/>
        </w:trPr>
        <w:tc>
          <w:tcPr>
            <w:tcW w:w="200" w:type="dxa"/>
          </w:tcPr>
          <w:p w14:paraId="0A5E9DFC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3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DF8304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36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232AE" w14:textId="77777777" w:rsidR="00BA5A76" w:rsidRPr="00A05D21" w:rsidDel="005A095F" w:rsidRDefault="00BA5A76" w:rsidP="005F2E8C">
            <w:pPr>
              <w:pStyle w:val="tabletext11"/>
              <w:tabs>
                <w:tab w:val="decimal" w:pos="970"/>
              </w:tabs>
              <w:suppressAutoHyphens/>
              <w:rPr>
                <w:del w:id="5368" w:author="Author"/>
              </w:rPr>
            </w:pPr>
            <w:del w:id="5369" w:author="Author">
              <w:r w:rsidRPr="00A05D21" w:rsidDel="005A095F">
                <w:delText>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4F0B5D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37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73B391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371" w:author="Author"/>
              </w:rPr>
            </w:pPr>
            <w:del w:id="537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13.39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BCB823" w14:textId="77777777" w:rsidR="00BA5A76" w:rsidRPr="00A05D21" w:rsidDel="005A095F" w:rsidRDefault="00BA5A76" w:rsidP="005F2E8C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37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F0F739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374" w:author="Author"/>
              </w:rPr>
            </w:pPr>
            <w:del w:id="537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8.70</w:delText>
              </w:r>
            </w:del>
          </w:p>
        </w:tc>
      </w:tr>
    </w:tbl>
    <w:p w14:paraId="5B0712A2" w14:textId="77777777" w:rsidR="00BA5A76" w:rsidRPr="00A05D21" w:rsidDel="005A095F" w:rsidRDefault="00BA5A76" w:rsidP="00CE2161">
      <w:pPr>
        <w:pStyle w:val="tablecaption"/>
        <w:suppressAutoHyphens/>
        <w:rPr>
          <w:del w:id="5376" w:author="Author"/>
        </w:rPr>
      </w:pPr>
      <w:del w:id="5377" w:author="Author">
        <w:r w:rsidRPr="00A05D21" w:rsidDel="005A095F">
          <w:delText>Table 97.B.1.a.(2)(LC) Single Limits Non-stacked – Underinsured Motorists Bodily Injury Coverage Loss Costs</w:delText>
        </w:r>
      </w:del>
    </w:p>
    <w:p w14:paraId="3962C06C" w14:textId="77777777" w:rsidR="00BA5A76" w:rsidRPr="00A05D21" w:rsidDel="005A095F" w:rsidRDefault="00BA5A76" w:rsidP="00CE2161">
      <w:pPr>
        <w:pStyle w:val="isonormal"/>
        <w:suppressAutoHyphens/>
        <w:rPr>
          <w:del w:id="5378" w:author="Author"/>
        </w:rPr>
      </w:pPr>
    </w:p>
    <w:p w14:paraId="1C7CB478" w14:textId="77777777" w:rsidR="00BA5A76" w:rsidRPr="00A05D21" w:rsidDel="005A095F" w:rsidRDefault="00BA5A76" w:rsidP="00CE2161">
      <w:pPr>
        <w:pStyle w:val="space8"/>
        <w:suppressAutoHyphens/>
        <w:rPr>
          <w:del w:id="537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BA5A76" w:rsidRPr="00A05D21" w:rsidDel="005A095F" w14:paraId="7562D95B" w14:textId="77777777" w:rsidTr="005F2E8C">
        <w:trPr>
          <w:cantSplit/>
          <w:trHeight w:val="190"/>
          <w:del w:id="5380" w:author="Author"/>
        </w:trPr>
        <w:tc>
          <w:tcPr>
            <w:tcW w:w="200" w:type="dxa"/>
          </w:tcPr>
          <w:p w14:paraId="77243323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381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AB3DC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382" w:author="Author"/>
              </w:rPr>
            </w:pPr>
            <w:del w:id="5383" w:author="Author">
              <w:r w:rsidRPr="00A05D21" w:rsidDel="005A095F">
                <w:delText>Uninsured Motorists – Non-stacked</w:delText>
              </w:r>
            </w:del>
          </w:p>
        </w:tc>
      </w:tr>
      <w:tr w:rsidR="00BA5A76" w:rsidRPr="00A05D21" w:rsidDel="005A095F" w14:paraId="30ABD6F4" w14:textId="77777777" w:rsidTr="005F2E8C">
        <w:trPr>
          <w:cantSplit/>
          <w:trHeight w:val="190"/>
          <w:del w:id="5384" w:author="Author"/>
        </w:trPr>
        <w:tc>
          <w:tcPr>
            <w:tcW w:w="200" w:type="dxa"/>
          </w:tcPr>
          <w:p w14:paraId="6C39817A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385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290440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386" w:author="Author"/>
              </w:rPr>
            </w:pPr>
            <w:del w:id="5387" w:author="Author">
              <w:r w:rsidRPr="00A05D21" w:rsidDel="005A095F">
                <w:delText>Bodily</w:delText>
              </w:r>
              <w:r w:rsidRPr="00A05D21" w:rsidDel="005A095F">
                <w:br/>
                <w:delText>Injury</w:delText>
              </w:r>
              <w:r w:rsidRPr="00A05D21" w:rsidDel="005A095F">
                <w:br/>
                <w:delText>Limits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9510D9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388" w:author="Author"/>
              </w:rPr>
            </w:pPr>
            <w:del w:id="5389" w:author="Author">
              <w:r w:rsidRPr="00A05D21" w:rsidDel="005A095F">
                <w:delText>Private</w:delText>
              </w:r>
              <w:r w:rsidRPr="00A05D21" w:rsidDel="005A095F">
                <w:br/>
                <w:delText>Passenger</w:delText>
              </w:r>
              <w:r w:rsidRPr="00A05D21" w:rsidDel="005A095F">
                <w:br/>
                <w:delText>Types</w:delText>
              </w:r>
              <w:r w:rsidRPr="00A05D21" w:rsidDel="005A095F">
                <w:br/>
                <w:delText>Per Exposure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B42994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390" w:author="Author"/>
              </w:rPr>
            </w:pPr>
            <w:del w:id="5391" w:author="Author">
              <w:r w:rsidRPr="00A05D21" w:rsidDel="005A095F">
                <w:delText>Other Than</w:delText>
              </w:r>
              <w:r w:rsidRPr="00A05D21" w:rsidDel="005A095F">
                <w:br/>
                <w:delText>Private</w:delText>
              </w:r>
              <w:r w:rsidRPr="00A05D21" w:rsidDel="005A095F">
                <w:br/>
                <w:delText>Passenger</w:delText>
              </w:r>
              <w:r w:rsidRPr="00A05D21" w:rsidDel="005A095F">
                <w:br/>
                <w:delText>Types</w:delText>
              </w:r>
              <w:r w:rsidRPr="00A05D21" w:rsidDel="005A095F">
                <w:br/>
                <w:delText>Per Exposure</w:delText>
              </w:r>
            </w:del>
          </w:p>
        </w:tc>
      </w:tr>
      <w:tr w:rsidR="00BA5A76" w:rsidRPr="00A05D21" w:rsidDel="005A095F" w14:paraId="0E17583A" w14:textId="77777777" w:rsidTr="005F2E8C">
        <w:trPr>
          <w:cantSplit/>
          <w:trHeight w:val="190"/>
          <w:del w:id="5392" w:author="Author"/>
        </w:trPr>
        <w:tc>
          <w:tcPr>
            <w:tcW w:w="200" w:type="dxa"/>
          </w:tcPr>
          <w:p w14:paraId="4B620D5B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3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A7372D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394" w:author="Author"/>
              </w:rPr>
            </w:pPr>
            <w:del w:id="5395" w:author="Author">
              <w:r w:rsidRPr="00A05D21" w:rsidDel="005A095F">
                <w:delText>$</w:delText>
              </w:r>
            </w:del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6808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396" w:author="Author"/>
              </w:rPr>
            </w:pPr>
            <w:del w:id="5397" w:author="Author">
              <w:r w:rsidRPr="00A05D21" w:rsidDel="005A095F">
                <w:delText>25,000/50,000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2FB499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398" w:author="Author"/>
              </w:rPr>
            </w:pPr>
            <w:del w:id="5399" w:author="Author">
              <w:r w:rsidRPr="00A05D21" w:rsidDel="005A095F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304C8B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400" w:author="Author"/>
              </w:rPr>
            </w:pPr>
            <w:del w:id="540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3.52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F526D2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02" w:author="Author"/>
              </w:rPr>
            </w:pPr>
            <w:del w:id="5403" w:author="Author">
              <w:r w:rsidRPr="00A05D21" w:rsidDel="005A095F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DF1437" w14:textId="77777777" w:rsidR="00BA5A76" w:rsidRPr="00A05D21" w:rsidDel="005A095F" w:rsidRDefault="00BA5A76" w:rsidP="005F2E8C">
            <w:pPr>
              <w:pStyle w:val="tabletext11"/>
              <w:tabs>
                <w:tab w:val="decimal" w:pos="407"/>
              </w:tabs>
              <w:suppressAutoHyphens/>
              <w:rPr>
                <w:del w:id="5404" w:author="Author"/>
              </w:rPr>
            </w:pPr>
            <w:del w:id="540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2.59</w:delText>
              </w:r>
            </w:del>
          </w:p>
        </w:tc>
      </w:tr>
      <w:tr w:rsidR="00BA5A76" w:rsidRPr="00A05D21" w:rsidDel="005A095F" w14:paraId="48CB9D33" w14:textId="77777777" w:rsidTr="005F2E8C">
        <w:trPr>
          <w:cantSplit/>
          <w:trHeight w:val="190"/>
          <w:del w:id="5406" w:author="Author"/>
        </w:trPr>
        <w:tc>
          <w:tcPr>
            <w:tcW w:w="200" w:type="dxa"/>
          </w:tcPr>
          <w:p w14:paraId="30A05F2B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4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6FD402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408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50CF8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09" w:author="Author"/>
              </w:rPr>
            </w:pPr>
            <w:del w:id="5410" w:author="Author">
              <w:r w:rsidRPr="00A05D21" w:rsidDel="005A095F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6F616E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1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9A2E9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412" w:author="Author"/>
              </w:rPr>
            </w:pPr>
            <w:del w:id="541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4.47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EB9856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1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401753" w14:textId="77777777" w:rsidR="00BA5A76" w:rsidRPr="00A05D21" w:rsidDel="005A095F" w:rsidRDefault="00BA5A76" w:rsidP="005F2E8C">
            <w:pPr>
              <w:pStyle w:val="tabletext11"/>
              <w:tabs>
                <w:tab w:val="decimal" w:pos="407"/>
              </w:tabs>
              <w:suppressAutoHyphens/>
              <w:rPr>
                <w:del w:id="5415" w:author="Author"/>
              </w:rPr>
            </w:pPr>
            <w:del w:id="541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3.28</w:delText>
              </w:r>
            </w:del>
          </w:p>
        </w:tc>
      </w:tr>
      <w:tr w:rsidR="00BA5A76" w:rsidRPr="00A05D21" w:rsidDel="005A095F" w14:paraId="41E47D31" w14:textId="77777777" w:rsidTr="005F2E8C">
        <w:trPr>
          <w:cantSplit/>
          <w:trHeight w:val="190"/>
          <w:del w:id="5417" w:author="Author"/>
        </w:trPr>
        <w:tc>
          <w:tcPr>
            <w:tcW w:w="200" w:type="dxa"/>
          </w:tcPr>
          <w:p w14:paraId="465A8365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4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6F99AD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19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74F79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20" w:author="Author"/>
              </w:rPr>
            </w:pPr>
            <w:del w:id="5421" w:author="Author">
              <w:r w:rsidRPr="00A05D21" w:rsidDel="005A095F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60B5B1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2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270DE3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423" w:author="Author"/>
              </w:rPr>
            </w:pPr>
            <w:del w:id="542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5.56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4C74FC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2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30D83D" w14:textId="77777777" w:rsidR="00BA5A76" w:rsidRPr="00A05D21" w:rsidDel="005A095F" w:rsidRDefault="00BA5A76" w:rsidP="005F2E8C">
            <w:pPr>
              <w:pStyle w:val="tabletext11"/>
              <w:tabs>
                <w:tab w:val="decimal" w:pos="407"/>
              </w:tabs>
              <w:suppressAutoHyphens/>
              <w:rPr>
                <w:del w:id="5426" w:author="Author"/>
              </w:rPr>
            </w:pPr>
            <w:del w:id="542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4.08</w:delText>
              </w:r>
            </w:del>
          </w:p>
        </w:tc>
      </w:tr>
      <w:tr w:rsidR="00BA5A76" w:rsidRPr="00A05D21" w:rsidDel="005A095F" w14:paraId="138B29AB" w14:textId="77777777" w:rsidTr="005F2E8C">
        <w:trPr>
          <w:cantSplit/>
          <w:trHeight w:val="190"/>
          <w:del w:id="5428" w:author="Author"/>
        </w:trPr>
        <w:tc>
          <w:tcPr>
            <w:tcW w:w="200" w:type="dxa"/>
          </w:tcPr>
          <w:p w14:paraId="75A3A341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4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BAE861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430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19D25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31" w:author="Author"/>
              </w:rPr>
            </w:pPr>
            <w:del w:id="5432" w:author="Author">
              <w:r w:rsidRPr="00A05D21" w:rsidDel="005A095F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A647FF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3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24B3E9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434" w:author="Author"/>
              </w:rPr>
            </w:pPr>
            <w:del w:id="543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6.89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16ED47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3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998B8A" w14:textId="77777777" w:rsidR="00BA5A76" w:rsidRPr="00A05D21" w:rsidDel="005A095F" w:rsidRDefault="00BA5A76" w:rsidP="005F2E8C">
            <w:pPr>
              <w:pStyle w:val="tabletext11"/>
              <w:tabs>
                <w:tab w:val="decimal" w:pos="407"/>
              </w:tabs>
              <w:suppressAutoHyphens/>
              <w:rPr>
                <w:del w:id="5437" w:author="Author"/>
              </w:rPr>
            </w:pPr>
            <w:del w:id="543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5.07</w:delText>
              </w:r>
            </w:del>
          </w:p>
        </w:tc>
      </w:tr>
      <w:tr w:rsidR="00BA5A76" w:rsidRPr="00A05D21" w:rsidDel="005A095F" w14:paraId="40104C44" w14:textId="77777777" w:rsidTr="005F2E8C">
        <w:trPr>
          <w:cantSplit/>
          <w:trHeight w:val="190"/>
          <w:del w:id="5439" w:author="Author"/>
        </w:trPr>
        <w:tc>
          <w:tcPr>
            <w:tcW w:w="200" w:type="dxa"/>
          </w:tcPr>
          <w:p w14:paraId="5CCA3466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4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491E7F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441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3C821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42" w:author="Author"/>
              </w:rPr>
            </w:pPr>
            <w:del w:id="5443" w:author="Author">
              <w:r w:rsidRPr="00A05D21" w:rsidDel="005A095F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C1533C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4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A2F5F3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445" w:author="Author"/>
              </w:rPr>
            </w:pPr>
            <w:del w:id="544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7.84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213E4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4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81D689" w14:textId="77777777" w:rsidR="00BA5A76" w:rsidRPr="00A05D21" w:rsidDel="005A095F" w:rsidRDefault="00BA5A76" w:rsidP="005F2E8C">
            <w:pPr>
              <w:pStyle w:val="tabletext11"/>
              <w:tabs>
                <w:tab w:val="decimal" w:pos="407"/>
              </w:tabs>
              <w:suppressAutoHyphens/>
              <w:rPr>
                <w:del w:id="5448" w:author="Author"/>
              </w:rPr>
            </w:pPr>
            <w:del w:id="544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5.76</w:delText>
              </w:r>
            </w:del>
          </w:p>
        </w:tc>
      </w:tr>
    </w:tbl>
    <w:p w14:paraId="4C4AA857" w14:textId="77777777" w:rsidR="00BA5A76" w:rsidRPr="00A05D21" w:rsidDel="005A095F" w:rsidRDefault="00BA5A76" w:rsidP="00CE2161">
      <w:pPr>
        <w:pStyle w:val="tablecaption"/>
        <w:suppressAutoHyphens/>
        <w:rPr>
          <w:del w:id="5450" w:author="Author"/>
        </w:rPr>
      </w:pPr>
      <w:del w:id="5451" w:author="Author">
        <w:r w:rsidRPr="00A05D21" w:rsidDel="005A095F">
          <w:delText>Table 97.B.1.a.(3)(LC) Split Limits Non-stacked – Uninsured Motorists Bodily Injury Coverage Loss Costs</w:delText>
        </w:r>
      </w:del>
    </w:p>
    <w:p w14:paraId="6728F110" w14:textId="77777777" w:rsidR="00BA5A76" w:rsidRPr="00A05D21" w:rsidDel="005A095F" w:rsidRDefault="00BA5A76" w:rsidP="00CE2161">
      <w:pPr>
        <w:pStyle w:val="isonormal"/>
        <w:suppressAutoHyphens/>
        <w:rPr>
          <w:del w:id="5452" w:author="Author"/>
        </w:rPr>
      </w:pPr>
    </w:p>
    <w:p w14:paraId="28B4DC63" w14:textId="77777777" w:rsidR="00BA5A76" w:rsidRPr="00A05D21" w:rsidDel="005A095F" w:rsidRDefault="00BA5A76" w:rsidP="00CE2161">
      <w:pPr>
        <w:pStyle w:val="space8"/>
        <w:suppressAutoHyphens/>
        <w:rPr>
          <w:del w:id="545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BA5A76" w:rsidRPr="00A05D21" w:rsidDel="005A095F" w14:paraId="17D67D72" w14:textId="77777777" w:rsidTr="005F2E8C">
        <w:trPr>
          <w:cantSplit/>
          <w:trHeight w:val="190"/>
          <w:del w:id="5454" w:author="Author"/>
        </w:trPr>
        <w:tc>
          <w:tcPr>
            <w:tcW w:w="200" w:type="dxa"/>
          </w:tcPr>
          <w:p w14:paraId="3D77992F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455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C6409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456" w:author="Author"/>
              </w:rPr>
            </w:pPr>
            <w:del w:id="5457" w:author="Author">
              <w:r w:rsidRPr="00A05D21" w:rsidDel="005A095F">
                <w:delText>Underinsured Motorists – Non-stacked</w:delText>
              </w:r>
            </w:del>
          </w:p>
        </w:tc>
      </w:tr>
      <w:tr w:rsidR="00BA5A76" w:rsidRPr="00A05D21" w:rsidDel="005A095F" w14:paraId="6FAFE2FE" w14:textId="77777777" w:rsidTr="005F2E8C">
        <w:trPr>
          <w:cantSplit/>
          <w:trHeight w:val="190"/>
          <w:del w:id="5458" w:author="Author"/>
        </w:trPr>
        <w:tc>
          <w:tcPr>
            <w:tcW w:w="200" w:type="dxa"/>
          </w:tcPr>
          <w:p w14:paraId="1A973F88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459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6CF1F7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460" w:author="Author"/>
              </w:rPr>
            </w:pPr>
            <w:del w:id="5461" w:author="Author">
              <w:r w:rsidRPr="00A05D21" w:rsidDel="005A095F">
                <w:delText>Bodily</w:delText>
              </w:r>
              <w:r w:rsidRPr="00A05D21" w:rsidDel="005A095F">
                <w:br/>
                <w:delText>Injury</w:delText>
              </w:r>
              <w:r w:rsidRPr="00A05D21" w:rsidDel="005A095F">
                <w:br/>
                <w:delText>Limits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8B54FD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462" w:author="Author"/>
              </w:rPr>
            </w:pPr>
            <w:del w:id="5463" w:author="Author">
              <w:r w:rsidRPr="00A05D21" w:rsidDel="005A095F">
                <w:delText>Private</w:delText>
              </w:r>
              <w:r w:rsidRPr="00A05D21" w:rsidDel="005A095F">
                <w:br/>
                <w:delText>Passenger</w:delText>
              </w:r>
              <w:r w:rsidRPr="00A05D21" w:rsidDel="005A095F">
                <w:br/>
                <w:delText>Types</w:delText>
              </w:r>
              <w:r w:rsidRPr="00A05D21" w:rsidDel="005A095F">
                <w:br/>
                <w:delText>Per Exposure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4859F5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464" w:author="Author"/>
              </w:rPr>
            </w:pPr>
            <w:del w:id="5465" w:author="Author">
              <w:r w:rsidRPr="00A05D21" w:rsidDel="005A095F">
                <w:delText>Other Than</w:delText>
              </w:r>
              <w:r w:rsidRPr="00A05D21" w:rsidDel="005A095F">
                <w:br/>
                <w:delText>Private</w:delText>
              </w:r>
              <w:r w:rsidRPr="00A05D21" w:rsidDel="005A095F">
                <w:br/>
                <w:delText>Passenger</w:delText>
              </w:r>
              <w:r w:rsidRPr="00A05D21" w:rsidDel="005A095F">
                <w:br/>
                <w:delText>Types</w:delText>
              </w:r>
              <w:r w:rsidRPr="00A05D21" w:rsidDel="005A095F">
                <w:br/>
                <w:delText>Per Exposure</w:delText>
              </w:r>
            </w:del>
          </w:p>
        </w:tc>
      </w:tr>
      <w:tr w:rsidR="00BA5A76" w:rsidRPr="00A05D21" w:rsidDel="005A095F" w14:paraId="07E674F4" w14:textId="77777777" w:rsidTr="005F2E8C">
        <w:trPr>
          <w:cantSplit/>
          <w:trHeight w:val="190"/>
          <w:del w:id="5466" w:author="Author"/>
        </w:trPr>
        <w:tc>
          <w:tcPr>
            <w:tcW w:w="200" w:type="dxa"/>
          </w:tcPr>
          <w:p w14:paraId="49A4260E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4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54C3A0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68" w:author="Author"/>
              </w:rPr>
            </w:pPr>
            <w:del w:id="5469" w:author="Author">
              <w:r w:rsidRPr="00A05D21" w:rsidDel="005A095F">
                <w:delText>$</w:delText>
              </w:r>
            </w:del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1911E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70" w:author="Author"/>
              </w:rPr>
            </w:pPr>
            <w:del w:id="5471" w:author="Author">
              <w:r w:rsidRPr="00A05D21" w:rsidDel="005A095F">
                <w:delText>25,000/50,000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88E404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72" w:author="Author"/>
              </w:rPr>
            </w:pPr>
            <w:del w:id="5473" w:author="Author">
              <w:r w:rsidRPr="00A05D21" w:rsidDel="005A095F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A06F87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474" w:author="Author"/>
              </w:rPr>
            </w:pPr>
            <w:del w:id="547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1.41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E37478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76" w:author="Author"/>
              </w:rPr>
            </w:pPr>
            <w:del w:id="5477" w:author="Author">
              <w:r w:rsidRPr="00A05D21" w:rsidDel="005A095F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F8050C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478" w:author="Author"/>
              </w:rPr>
            </w:pPr>
            <w:del w:id="547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0.92</w:delText>
              </w:r>
            </w:del>
          </w:p>
        </w:tc>
      </w:tr>
      <w:tr w:rsidR="00BA5A76" w:rsidRPr="00A05D21" w:rsidDel="005A095F" w14:paraId="1D66D591" w14:textId="77777777" w:rsidTr="005F2E8C">
        <w:trPr>
          <w:cantSplit/>
          <w:trHeight w:val="190"/>
          <w:del w:id="5480" w:author="Author"/>
        </w:trPr>
        <w:tc>
          <w:tcPr>
            <w:tcW w:w="200" w:type="dxa"/>
          </w:tcPr>
          <w:p w14:paraId="2F217515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4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956233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482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50183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83" w:author="Author"/>
              </w:rPr>
            </w:pPr>
            <w:del w:id="5484" w:author="Author">
              <w:r w:rsidRPr="00A05D21" w:rsidDel="005A095F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77E744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8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EFEC06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486" w:author="Author"/>
              </w:rPr>
            </w:pPr>
            <w:del w:id="548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2.55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3E9797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8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4A6DE6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489" w:author="Author"/>
              </w:rPr>
            </w:pPr>
            <w:del w:id="549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1.66</w:delText>
              </w:r>
            </w:del>
          </w:p>
        </w:tc>
      </w:tr>
      <w:tr w:rsidR="00BA5A76" w:rsidRPr="00A05D21" w:rsidDel="005A095F" w14:paraId="07E3CAB7" w14:textId="77777777" w:rsidTr="005F2E8C">
        <w:trPr>
          <w:cantSplit/>
          <w:trHeight w:val="190"/>
          <w:del w:id="5491" w:author="Author"/>
        </w:trPr>
        <w:tc>
          <w:tcPr>
            <w:tcW w:w="200" w:type="dxa"/>
          </w:tcPr>
          <w:p w14:paraId="0D1BDA52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4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932993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93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E9F35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94" w:author="Author"/>
              </w:rPr>
            </w:pPr>
            <w:del w:id="5495" w:author="Author">
              <w:r w:rsidRPr="00A05D21" w:rsidDel="005A095F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1E6D93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9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5E8406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497" w:author="Author"/>
              </w:rPr>
            </w:pPr>
            <w:del w:id="549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4.20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FB8D48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49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67D85B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500" w:author="Author"/>
              </w:rPr>
            </w:pPr>
            <w:del w:id="550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2.73</w:delText>
              </w:r>
            </w:del>
          </w:p>
        </w:tc>
      </w:tr>
      <w:tr w:rsidR="00BA5A76" w:rsidRPr="00A05D21" w:rsidDel="005A095F" w14:paraId="3F03493F" w14:textId="77777777" w:rsidTr="005F2E8C">
        <w:trPr>
          <w:cantSplit/>
          <w:trHeight w:val="190"/>
          <w:del w:id="5502" w:author="Author"/>
        </w:trPr>
        <w:tc>
          <w:tcPr>
            <w:tcW w:w="200" w:type="dxa"/>
          </w:tcPr>
          <w:p w14:paraId="48E4960A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5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5CCE86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504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B8E0B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505" w:author="Author"/>
              </w:rPr>
            </w:pPr>
            <w:del w:id="5506" w:author="Author">
              <w:r w:rsidRPr="00A05D21" w:rsidDel="005A095F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353201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50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CC53DD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508" w:author="Author"/>
              </w:rPr>
            </w:pPr>
            <w:del w:id="550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6.83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BA16BC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51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06EEC8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511" w:author="Author"/>
              </w:rPr>
            </w:pPr>
            <w:del w:id="551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4.44</w:delText>
              </w:r>
            </w:del>
          </w:p>
        </w:tc>
      </w:tr>
      <w:tr w:rsidR="00BA5A76" w:rsidRPr="00A05D21" w:rsidDel="005A095F" w14:paraId="2C0D6196" w14:textId="77777777" w:rsidTr="005F2E8C">
        <w:trPr>
          <w:cantSplit/>
          <w:trHeight w:val="190"/>
          <w:del w:id="5513" w:author="Author"/>
        </w:trPr>
        <w:tc>
          <w:tcPr>
            <w:tcW w:w="200" w:type="dxa"/>
          </w:tcPr>
          <w:p w14:paraId="7C1DC083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5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F5E7F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515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89002E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516" w:author="Author"/>
              </w:rPr>
            </w:pPr>
            <w:del w:id="5517" w:author="Author">
              <w:r w:rsidRPr="00A05D21" w:rsidDel="005A095F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DD8E0F1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51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43A5DAF" w14:textId="77777777" w:rsidR="00BA5A76" w:rsidRPr="00A05D21" w:rsidDel="005A095F" w:rsidRDefault="00BA5A76" w:rsidP="005F2E8C">
            <w:pPr>
              <w:pStyle w:val="tabletext11"/>
              <w:tabs>
                <w:tab w:val="decimal" w:pos="400"/>
              </w:tabs>
              <w:suppressAutoHyphens/>
              <w:rPr>
                <w:del w:id="5519" w:author="Author"/>
              </w:rPr>
            </w:pPr>
            <w:del w:id="552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9.10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2E28DE23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52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0DEBD34" w14:textId="77777777" w:rsidR="00BA5A76" w:rsidRPr="00A05D21" w:rsidDel="005A095F" w:rsidRDefault="00BA5A76" w:rsidP="005F2E8C">
            <w:pPr>
              <w:pStyle w:val="tabletext11"/>
              <w:tabs>
                <w:tab w:val="decimal" w:pos="360"/>
              </w:tabs>
              <w:suppressAutoHyphens/>
              <w:rPr>
                <w:del w:id="5522" w:author="Author"/>
              </w:rPr>
            </w:pPr>
            <w:del w:id="552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5.92</w:delText>
              </w:r>
            </w:del>
          </w:p>
        </w:tc>
      </w:tr>
    </w:tbl>
    <w:p w14:paraId="18658E56" w14:textId="77777777" w:rsidR="00BA5A76" w:rsidRPr="00A05D21" w:rsidDel="005A095F" w:rsidRDefault="00BA5A76" w:rsidP="00CE2161">
      <w:pPr>
        <w:pStyle w:val="tablecaption"/>
        <w:suppressAutoHyphens/>
        <w:rPr>
          <w:del w:id="5524" w:author="Author"/>
        </w:rPr>
      </w:pPr>
      <w:del w:id="5525" w:author="Author">
        <w:r w:rsidRPr="00A05D21" w:rsidDel="005A095F">
          <w:delText>Table 97.B.1.a.(4)(LC) Split Limits Non-stacked – Underinsured Motorists Bodily Injury Coverage Loss Costs</w:delText>
        </w:r>
      </w:del>
    </w:p>
    <w:p w14:paraId="0B1240BA" w14:textId="77777777" w:rsidR="00BA5A76" w:rsidRPr="00A05D21" w:rsidDel="005A095F" w:rsidRDefault="00BA5A76" w:rsidP="00CE2161">
      <w:pPr>
        <w:pStyle w:val="isonormal"/>
        <w:suppressAutoHyphens/>
        <w:rPr>
          <w:del w:id="5526" w:author="Author"/>
        </w:rPr>
      </w:pPr>
    </w:p>
    <w:p w14:paraId="5649DDFC" w14:textId="77777777" w:rsidR="00BA5A76" w:rsidRPr="00A05D21" w:rsidDel="005A095F" w:rsidRDefault="00BA5A76" w:rsidP="00CE2161">
      <w:pPr>
        <w:pStyle w:val="space8"/>
        <w:suppressAutoHyphens/>
        <w:rPr>
          <w:del w:id="5527" w:author="Author"/>
        </w:rPr>
      </w:pPr>
    </w:p>
    <w:tbl>
      <w:tblPr>
        <w:tblW w:w="10291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51"/>
        <w:gridCol w:w="949"/>
        <w:gridCol w:w="160"/>
        <w:gridCol w:w="680"/>
        <w:gridCol w:w="720"/>
        <w:gridCol w:w="720"/>
        <w:gridCol w:w="720"/>
        <w:gridCol w:w="731"/>
        <w:gridCol w:w="709"/>
        <w:gridCol w:w="160"/>
        <w:gridCol w:w="691"/>
        <w:gridCol w:w="720"/>
        <w:gridCol w:w="720"/>
        <w:gridCol w:w="720"/>
        <w:gridCol w:w="720"/>
        <w:gridCol w:w="720"/>
      </w:tblGrid>
      <w:tr w:rsidR="00BA5A76" w:rsidRPr="00A05D21" w:rsidDel="005A095F" w14:paraId="16E97884" w14:textId="77777777" w:rsidTr="005F2E8C">
        <w:trPr>
          <w:cantSplit/>
          <w:trHeight w:val="190"/>
          <w:del w:id="5528" w:author="Author"/>
        </w:trPr>
        <w:tc>
          <w:tcPr>
            <w:tcW w:w="200" w:type="dxa"/>
          </w:tcPr>
          <w:p w14:paraId="6AD5F226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29" w:author="Author"/>
              </w:rPr>
            </w:pPr>
          </w:p>
        </w:tc>
        <w:tc>
          <w:tcPr>
            <w:tcW w:w="1009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78156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30" w:author="Author"/>
              </w:rPr>
            </w:pPr>
            <w:del w:id="5531" w:author="Author">
              <w:r w:rsidRPr="00A05D21" w:rsidDel="005A095F">
                <w:delText>Uninsured Motorists – Stacked</w:delText>
              </w:r>
            </w:del>
          </w:p>
        </w:tc>
      </w:tr>
      <w:tr w:rsidR="00BA5A76" w:rsidRPr="00A05D21" w:rsidDel="005A095F" w14:paraId="7D17F06F" w14:textId="77777777" w:rsidTr="005F2E8C">
        <w:trPr>
          <w:cantSplit/>
          <w:trHeight w:val="190"/>
          <w:del w:id="5532" w:author="Author"/>
        </w:trPr>
        <w:tc>
          <w:tcPr>
            <w:tcW w:w="200" w:type="dxa"/>
            <w:vMerge w:val="restart"/>
          </w:tcPr>
          <w:p w14:paraId="15C1233E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33" w:author="Author"/>
              </w:rPr>
            </w:pPr>
          </w:p>
        </w:tc>
        <w:tc>
          <w:tcPr>
            <w:tcW w:w="12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D71B959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34" w:author="Author"/>
              </w:rPr>
            </w:pPr>
            <w:del w:id="5535" w:author="Author">
              <w:r w:rsidRPr="00A05D21" w:rsidDel="005A095F">
                <w:delText>Bodily</w:delText>
              </w:r>
              <w:r w:rsidRPr="00A05D21" w:rsidDel="005A095F">
                <w:br/>
                <w:delText>Injury</w:delText>
              </w:r>
              <w:r w:rsidRPr="00A05D21" w:rsidDel="005A095F">
                <w:br/>
                <w:delText>Limits</w:delText>
              </w:r>
            </w:del>
          </w:p>
        </w:tc>
        <w:tc>
          <w:tcPr>
            <w:tcW w:w="4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04B2B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36" w:author="Author"/>
              </w:rPr>
            </w:pPr>
            <w:del w:id="5537" w:author="Author">
              <w:r w:rsidRPr="00A05D21" w:rsidDel="005A095F">
                <w:delText>Private Passenger Types</w:delText>
              </w:r>
              <w:r w:rsidRPr="00A05D21" w:rsidDel="005A095F">
                <w:br/>
                <w:delText>Loss Costs Per Exposure</w:delText>
              </w:r>
            </w:del>
          </w:p>
        </w:tc>
        <w:tc>
          <w:tcPr>
            <w:tcW w:w="44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0A787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38" w:author="Author"/>
              </w:rPr>
            </w:pPr>
            <w:del w:id="5539" w:author="Author">
              <w:r w:rsidRPr="00A05D21" w:rsidDel="005A095F">
                <w:delText>Other Than Private Passenger Types</w:delText>
              </w:r>
              <w:r w:rsidRPr="00A05D21" w:rsidDel="005A095F">
                <w:br/>
                <w:delText>Loss Costs Per Exposure</w:delText>
              </w:r>
            </w:del>
          </w:p>
        </w:tc>
      </w:tr>
      <w:tr w:rsidR="00BA5A76" w:rsidRPr="00A05D21" w:rsidDel="005A095F" w14:paraId="37A5142D" w14:textId="77777777" w:rsidTr="005F2E8C">
        <w:trPr>
          <w:cantSplit/>
          <w:trHeight w:val="190"/>
          <w:del w:id="5540" w:author="Author"/>
        </w:trPr>
        <w:tc>
          <w:tcPr>
            <w:tcW w:w="200" w:type="dxa"/>
            <w:vMerge/>
          </w:tcPr>
          <w:p w14:paraId="1A6FBF0C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41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00F86A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42" w:author="Author"/>
              </w:rPr>
            </w:pPr>
          </w:p>
        </w:tc>
        <w:tc>
          <w:tcPr>
            <w:tcW w:w="444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6D82B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43" w:author="Author"/>
              </w:rPr>
            </w:pPr>
            <w:del w:id="5544" w:author="Author">
              <w:r w:rsidRPr="00A05D21" w:rsidDel="005A095F">
                <w:delText>Total Number Of Exposures</w:delText>
              </w:r>
            </w:del>
          </w:p>
        </w:tc>
        <w:tc>
          <w:tcPr>
            <w:tcW w:w="44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FC569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45" w:author="Author"/>
              </w:rPr>
            </w:pPr>
            <w:del w:id="5546" w:author="Author">
              <w:r w:rsidRPr="00A05D21" w:rsidDel="005A095F">
                <w:delText>Total Number Of Exposures</w:delText>
              </w:r>
            </w:del>
          </w:p>
        </w:tc>
      </w:tr>
      <w:tr w:rsidR="00BA5A76" w:rsidRPr="00A05D21" w:rsidDel="005A095F" w14:paraId="015908FD" w14:textId="77777777" w:rsidTr="005F2E8C">
        <w:trPr>
          <w:cantSplit/>
          <w:trHeight w:val="190"/>
          <w:del w:id="5547" w:author="Author"/>
        </w:trPr>
        <w:tc>
          <w:tcPr>
            <w:tcW w:w="200" w:type="dxa"/>
            <w:vMerge/>
          </w:tcPr>
          <w:p w14:paraId="5303E3AE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48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2622D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49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3BA1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50" w:author="Author"/>
              </w:rPr>
            </w:pPr>
            <w:del w:id="5551" w:author="Author">
              <w:r w:rsidRPr="00A05D21" w:rsidDel="005A095F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55CD0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52" w:author="Author"/>
              </w:rPr>
            </w:pPr>
            <w:del w:id="5553" w:author="Author">
              <w:r w:rsidRPr="00A05D21" w:rsidDel="005A095F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682C9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54" w:author="Author"/>
              </w:rPr>
            </w:pPr>
            <w:del w:id="5555" w:author="Author">
              <w:r w:rsidRPr="00A05D21" w:rsidDel="005A095F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4302A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56" w:author="Author"/>
              </w:rPr>
            </w:pPr>
            <w:del w:id="5557" w:author="Author">
              <w:r w:rsidRPr="00A05D21" w:rsidDel="005A095F">
                <w:delText>5 – 9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87840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58" w:author="Author"/>
              </w:rPr>
            </w:pPr>
            <w:del w:id="5559" w:author="Author">
              <w:r w:rsidRPr="00A05D21" w:rsidDel="005A095F">
                <w:delText>10 – 30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A038B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60" w:author="Author"/>
              </w:rPr>
            </w:pPr>
            <w:del w:id="5561" w:author="Author">
              <w:r w:rsidRPr="00A05D21" w:rsidDel="005A095F">
                <w:delText>&gt; 30</w:delText>
              </w:r>
            </w:del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6D299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62" w:author="Author"/>
              </w:rPr>
            </w:pPr>
            <w:del w:id="5563" w:author="Author">
              <w:r w:rsidRPr="00A05D21" w:rsidDel="005A095F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A0F06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64" w:author="Author"/>
              </w:rPr>
            </w:pPr>
            <w:del w:id="5565" w:author="Author">
              <w:r w:rsidRPr="00A05D21" w:rsidDel="005A095F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F320C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66" w:author="Author"/>
              </w:rPr>
            </w:pPr>
            <w:del w:id="5567" w:author="Author">
              <w:r w:rsidRPr="00A05D21" w:rsidDel="005A095F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FBA2C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68" w:author="Author"/>
              </w:rPr>
            </w:pPr>
            <w:del w:id="5569" w:author="Author">
              <w:r w:rsidRPr="00A05D21" w:rsidDel="005A095F">
                <w:delText>5 – 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5EC38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70" w:author="Author"/>
              </w:rPr>
            </w:pPr>
            <w:del w:id="5571" w:author="Author">
              <w:r w:rsidRPr="00A05D21" w:rsidDel="005A095F">
                <w:delText>10 – 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4100F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5572" w:author="Author"/>
              </w:rPr>
            </w:pPr>
            <w:del w:id="5573" w:author="Author">
              <w:r w:rsidRPr="00A05D21" w:rsidDel="005A095F">
                <w:delText>&gt; 30</w:delText>
              </w:r>
            </w:del>
          </w:p>
        </w:tc>
      </w:tr>
      <w:tr w:rsidR="00BA5A76" w:rsidRPr="00A05D21" w:rsidDel="005A095F" w14:paraId="4D8D5DDE" w14:textId="77777777" w:rsidTr="005F2E8C">
        <w:trPr>
          <w:cantSplit/>
          <w:trHeight w:val="190"/>
          <w:del w:id="5574" w:author="Author"/>
        </w:trPr>
        <w:tc>
          <w:tcPr>
            <w:tcW w:w="200" w:type="dxa"/>
          </w:tcPr>
          <w:p w14:paraId="4FBA7700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5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741178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576" w:author="Author"/>
              </w:rPr>
            </w:pPr>
            <w:del w:id="5577" w:author="Author">
              <w:r w:rsidRPr="00A05D21" w:rsidDel="005A095F">
                <w:delText>$</w:delText>
              </w:r>
            </w:del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CEFF0F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5578" w:author="Author"/>
              </w:rPr>
            </w:pPr>
            <w:del w:id="5579" w:author="Author">
              <w:r w:rsidRPr="00A05D21" w:rsidDel="005A095F">
                <w:delText>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1BD3D1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580" w:author="Author"/>
              </w:rPr>
            </w:pPr>
            <w:del w:id="5581" w:author="Author">
              <w:r w:rsidRPr="00A05D21" w:rsidDel="005A095F">
                <w:delText>$</w:delText>
              </w:r>
            </w:del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99CBF2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582" w:author="Author"/>
              </w:rPr>
            </w:pPr>
            <w:del w:id="558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F31E6A5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584" w:author="Author"/>
              </w:rPr>
            </w:pPr>
            <w:del w:id="558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5.36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86A18B7" w14:textId="77777777" w:rsidR="00BA5A76" w:rsidRPr="00A05D21" w:rsidDel="005A095F" w:rsidRDefault="00BA5A76" w:rsidP="005F2E8C">
            <w:pPr>
              <w:pStyle w:val="tabletext11"/>
              <w:tabs>
                <w:tab w:val="decimal" w:pos="281"/>
              </w:tabs>
              <w:suppressAutoHyphens/>
              <w:rPr>
                <w:del w:id="5586" w:author="Author"/>
              </w:rPr>
            </w:pPr>
            <w:del w:id="558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6.24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42F6F9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588" w:author="Author"/>
              </w:rPr>
            </w:pPr>
            <w:del w:id="558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7.31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909AE23" w14:textId="77777777" w:rsidR="00BA5A76" w:rsidRPr="00A05D21" w:rsidDel="005A095F" w:rsidRDefault="00BA5A76" w:rsidP="005F2E8C">
            <w:pPr>
              <w:pStyle w:val="tabletext11"/>
              <w:tabs>
                <w:tab w:val="decimal" w:pos="280"/>
              </w:tabs>
              <w:suppressAutoHyphens/>
              <w:rPr>
                <w:del w:id="5590" w:author="Author"/>
              </w:rPr>
            </w:pPr>
            <w:del w:id="559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8.66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36A3BF9" w14:textId="77777777" w:rsidR="00BA5A76" w:rsidRPr="00A05D21" w:rsidDel="005A095F" w:rsidRDefault="00BA5A76" w:rsidP="005F2E8C">
            <w:pPr>
              <w:pStyle w:val="tabletext11"/>
              <w:tabs>
                <w:tab w:val="decimal" w:pos="280"/>
              </w:tabs>
              <w:suppressAutoHyphens/>
              <w:rPr>
                <w:del w:id="5592" w:author="Author"/>
              </w:rPr>
            </w:pPr>
            <w:del w:id="559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9.29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8B8F55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594" w:author="Author"/>
              </w:rPr>
            </w:pPr>
            <w:del w:id="5595" w:author="Author">
              <w:r w:rsidRPr="00A05D21" w:rsidDel="005A095F">
                <w:delText>$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067B7C" w14:textId="77777777" w:rsidR="00BA5A76" w:rsidRPr="00A05D21" w:rsidDel="005A095F" w:rsidRDefault="00BA5A76" w:rsidP="005F2E8C">
            <w:pPr>
              <w:pStyle w:val="tabletext11"/>
              <w:tabs>
                <w:tab w:val="decimal" w:pos="240"/>
              </w:tabs>
              <w:suppressAutoHyphens/>
              <w:rPr>
                <w:del w:id="5596" w:author="Author"/>
              </w:rPr>
            </w:pPr>
            <w:del w:id="559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3.17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9BC0216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598" w:author="Author"/>
              </w:rPr>
            </w:pPr>
            <w:del w:id="559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3.94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CA8EF1E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00" w:author="Author"/>
              </w:rPr>
            </w:pPr>
            <w:del w:id="560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4.59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7EA25AC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02" w:author="Author"/>
              </w:rPr>
            </w:pPr>
            <w:del w:id="560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CB3EDCF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04" w:author="Author"/>
              </w:rPr>
            </w:pPr>
            <w:del w:id="560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B6EC20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06" w:author="Author"/>
              </w:rPr>
            </w:pPr>
            <w:del w:id="560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6.83</w:delText>
              </w:r>
            </w:del>
          </w:p>
        </w:tc>
      </w:tr>
      <w:tr w:rsidR="00BA5A76" w:rsidRPr="00A05D21" w:rsidDel="005A095F" w14:paraId="5A7D0468" w14:textId="77777777" w:rsidTr="005F2E8C">
        <w:trPr>
          <w:cantSplit/>
          <w:trHeight w:val="190"/>
          <w:del w:id="5608" w:author="Author"/>
        </w:trPr>
        <w:tc>
          <w:tcPr>
            <w:tcW w:w="200" w:type="dxa"/>
          </w:tcPr>
          <w:p w14:paraId="4356EA1C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6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60138D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610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DB1132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5611" w:author="Author"/>
              </w:rPr>
            </w:pPr>
            <w:del w:id="5612" w:author="Author">
              <w:r w:rsidRPr="00A05D21" w:rsidDel="005A095F">
                <w:delText>60,000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2F6024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61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8808A9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14" w:author="Author"/>
              </w:rPr>
            </w:pPr>
            <w:del w:id="561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4.56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0C13575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16" w:author="Author"/>
              </w:rPr>
            </w:pPr>
            <w:del w:id="561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5.64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F2C78DD" w14:textId="77777777" w:rsidR="00BA5A76" w:rsidRPr="00A05D21" w:rsidDel="005A095F" w:rsidRDefault="00BA5A76" w:rsidP="005F2E8C">
            <w:pPr>
              <w:pStyle w:val="tabletext11"/>
              <w:tabs>
                <w:tab w:val="decimal" w:pos="281"/>
              </w:tabs>
              <w:suppressAutoHyphens/>
              <w:rPr>
                <w:del w:id="5618" w:author="Author"/>
              </w:rPr>
            </w:pPr>
            <w:del w:id="561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6.55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2561F8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20" w:author="Author"/>
              </w:rPr>
            </w:pPr>
            <w:del w:id="562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7.62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2C4877" w14:textId="77777777" w:rsidR="00BA5A76" w:rsidRPr="00A05D21" w:rsidDel="005A095F" w:rsidRDefault="00BA5A76" w:rsidP="005F2E8C">
            <w:pPr>
              <w:pStyle w:val="tabletext11"/>
              <w:tabs>
                <w:tab w:val="decimal" w:pos="280"/>
              </w:tabs>
              <w:suppressAutoHyphens/>
              <w:rPr>
                <w:del w:id="5622" w:author="Author"/>
              </w:rPr>
            </w:pPr>
            <w:del w:id="562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8.83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6E4C575" w14:textId="77777777" w:rsidR="00BA5A76" w:rsidRPr="00A05D21" w:rsidDel="005A095F" w:rsidRDefault="00BA5A76" w:rsidP="005F2E8C">
            <w:pPr>
              <w:pStyle w:val="tabletext11"/>
              <w:tabs>
                <w:tab w:val="decimal" w:pos="280"/>
              </w:tabs>
              <w:suppressAutoHyphens/>
              <w:rPr>
                <w:del w:id="5624" w:author="Author"/>
              </w:rPr>
            </w:pPr>
            <w:del w:id="562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9.46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781D9A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626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147FC7" w14:textId="77777777" w:rsidR="00BA5A76" w:rsidRPr="00A05D21" w:rsidDel="005A095F" w:rsidRDefault="00BA5A76" w:rsidP="005F2E8C">
            <w:pPr>
              <w:pStyle w:val="tabletext11"/>
              <w:tabs>
                <w:tab w:val="decimal" w:pos="240"/>
              </w:tabs>
              <w:suppressAutoHyphens/>
              <w:rPr>
                <w:del w:id="5627" w:author="Author"/>
              </w:rPr>
            </w:pPr>
            <w:del w:id="562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3.35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76BF2D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29" w:author="Author"/>
              </w:rPr>
            </w:pPr>
            <w:del w:id="563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4.15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790D892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31" w:author="Author"/>
              </w:rPr>
            </w:pPr>
            <w:del w:id="563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4.82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D12DDC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33" w:author="Author"/>
              </w:rPr>
            </w:pPr>
            <w:del w:id="563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5.60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5D91C13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35" w:author="Author"/>
              </w:rPr>
            </w:pPr>
            <w:del w:id="563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6.50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16E5DD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37" w:author="Author"/>
              </w:rPr>
            </w:pPr>
            <w:del w:id="563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6.96</w:delText>
              </w:r>
            </w:del>
          </w:p>
        </w:tc>
      </w:tr>
      <w:tr w:rsidR="00BA5A76" w:rsidRPr="00A05D21" w:rsidDel="005A095F" w14:paraId="40FFC217" w14:textId="77777777" w:rsidTr="005F2E8C">
        <w:trPr>
          <w:cantSplit/>
          <w:trHeight w:val="190"/>
          <w:del w:id="5639" w:author="Author"/>
        </w:trPr>
        <w:tc>
          <w:tcPr>
            <w:tcW w:w="200" w:type="dxa"/>
          </w:tcPr>
          <w:p w14:paraId="091F01AC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6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8FC894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641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0E85DE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5642" w:author="Author"/>
              </w:rPr>
            </w:pPr>
            <w:del w:id="5643" w:author="Author">
              <w:r w:rsidRPr="00A05D21" w:rsidDel="005A095F">
                <w:delText>100,000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328703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64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72778D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45" w:author="Author"/>
              </w:rPr>
            </w:pPr>
            <w:del w:id="564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5.36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61208E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47" w:author="Author"/>
              </w:rPr>
            </w:pPr>
            <w:del w:id="564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82ADA9A" w14:textId="77777777" w:rsidR="00BA5A76" w:rsidRPr="00A05D21" w:rsidDel="005A095F" w:rsidRDefault="00BA5A76" w:rsidP="005F2E8C">
            <w:pPr>
              <w:pStyle w:val="tabletext11"/>
              <w:tabs>
                <w:tab w:val="decimal" w:pos="281"/>
              </w:tabs>
              <w:suppressAutoHyphens/>
              <w:rPr>
                <w:del w:id="5649" w:author="Author"/>
              </w:rPr>
            </w:pPr>
            <w:del w:id="565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7.31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F1118E3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51" w:author="Author"/>
              </w:rPr>
            </w:pPr>
            <w:del w:id="565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8.26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DF4BF97" w14:textId="77777777" w:rsidR="00BA5A76" w:rsidRPr="00A05D21" w:rsidDel="005A095F" w:rsidRDefault="00BA5A76" w:rsidP="005F2E8C">
            <w:pPr>
              <w:pStyle w:val="tabletext11"/>
              <w:tabs>
                <w:tab w:val="decimal" w:pos="280"/>
              </w:tabs>
              <w:suppressAutoHyphens/>
              <w:rPr>
                <w:del w:id="5653" w:author="Author"/>
              </w:rPr>
            </w:pPr>
            <w:del w:id="565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9.29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66D8E6" w14:textId="77777777" w:rsidR="00BA5A76" w:rsidRPr="00A05D21" w:rsidDel="005A095F" w:rsidRDefault="00BA5A76" w:rsidP="005F2E8C">
            <w:pPr>
              <w:pStyle w:val="tabletext11"/>
              <w:tabs>
                <w:tab w:val="decimal" w:pos="280"/>
              </w:tabs>
              <w:suppressAutoHyphens/>
              <w:rPr>
                <w:del w:id="5655" w:author="Author"/>
              </w:rPr>
            </w:pPr>
            <w:del w:id="565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9.84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9BCF9D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657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788EA0" w14:textId="77777777" w:rsidR="00BA5A76" w:rsidRPr="00A05D21" w:rsidDel="005A095F" w:rsidRDefault="00BA5A76" w:rsidP="005F2E8C">
            <w:pPr>
              <w:pStyle w:val="tabletext11"/>
              <w:tabs>
                <w:tab w:val="decimal" w:pos="240"/>
              </w:tabs>
              <w:suppressAutoHyphens/>
              <w:rPr>
                <w:del w:id="5658" w:author="Author"/>
              </w:rPr>
            </w:pPr>
            <w:del w:id="565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3.94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04931A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60" w:author="Author"/>
              </w:rPr>
            </w:pPr>
            <w:del w:id="566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4.77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F8C1366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62" w:author="Author"/>
              </w:rPr>
            </w:pPr>
            <w:del w:id="566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D130C8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64" w:author="Author"/>
              </w:rPr>
            </w:pPr>
            <w:del w:id="566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6.07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4944E4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66" w:author="Author"/>
              </w:rPr>
            </w:pPr>
            <w:del w:id="566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6.83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E4CFAC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68" w:author="Author"/>
              </w:rPr>
            </w:pPr>
            <w:del w:id="566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7.23</w:delText>
              </w:r>
            </w:del>
          </w:p>
        </w:tc>
      </w:tr>
      <w:tr w:rsidR="00BA5A76" w:rsidRPr="00A05D21" w:rsidDel="005A095F" w14:paraId="5A9D47A5" w14:textId="77777777" w:rsidTr="005F2E8C">
        <w:trPr>
          <w:cantSplit/>
          <w:trHeight w:val="190"/>
          <w:del w:id="5670" w:author="Author"/>
        </w:trPr>
        <w:tc>
          <w:tcPr>
            <w:tcW w:w="200" w:type="dxa"/>
          </w:tcPr>
          <w:p w14:paraId="2EC5C692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6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5F9D30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672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1E2597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5673" w:author="Author"/>
              </w:rPr>
            </w:pPr>
            <w:del w:id="5674" w:author="Author">
              <w:r w:rsidRPr="00A05D21" w:rsidDel="005A095F">
                <w:delText>125,000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94BBBF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67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F3301C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76" w:author="Author"/>
              </w:rPr>
            </w:pPr>
            <w:del w:id="567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5.72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894B9C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78" w:author="Author"/>
              </w:rPr>
            </w:pPr>
            <w:del w:id="567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6.83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C26644F" w14:textId="77777777" w:rsidR="00BA5A76" w:rsidRPr="00A05D21" w:rsidDel="005A095F" w:rsidRDefault="00BA5A76" w:rsidP="005F2E8C">
            <w:pPr>
              <w:pStyle w:val="tabletext11"/>
              <w:tabs>
                <w:tab w:val="decimal" w:pos="281"/>
              </w:tabs>
              <w:suppressAutoHyphens/>
              <w:rPr>
                <w:del w:id="5680" w:author="Author"/>
              </w:rPr>
            </w:pPr>
            <w:del w:id="568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7E2ECDC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82" w:author="Author"/>
              </w:rPr>
            </w:pPr>
            <w:del w:id="568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8.49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7A59CAC" w14:textId="77777777" w:rsidR="00BA5A76" w:rsidRPr="00A05D21" w:rsidDel="005A095F" w:rsidRDefault="00BA5A76" w:rsidP="005F2E8C">
            <w:pPr>
              <w:pStyle w:val="tabletext11"/>
              <w:tabs>
                <w:tab w:val="decimal" w:pos="280"/>
              </w:tabs>
              <w:suppressAutoHyphens/>
              <w:rPr>
                <w:del w:id="5684" w:author="Author"/>
              </w:rPr>
            </w:pPr>
            <w:del w:id="568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9.49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7849C6" w14:textId="77777777" w:rsidR="00BA5A76" w:rsidRPr="00A05D21" w:rsidDel="005A095F" w:rsidRDefault="00BA5A76" w:rsidP="005F2E8C">
            <w:pPr>
              <w:pStyle w:val="tabletext11"/>
              <w:tabs>
                <w:tab w:val="decimal" w:pos="280"/>
              </w:tabs>
              <w:suppressAutoHyphens/>
              <w:rPr>
                <w:del w:id="5686" w:author="Author"/>
              </w:rPr>
            </w:pPr>
            <w:del w:id="568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9.98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B3223A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688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34B0C2" w14:textId="77777777" w:rsidR="00BA5A76" w:rsidRPr="00A05D21" w:rsidDel="005A095F" w:rsidRDefault="00BA5A76" w:rsidP="005F2E8C">
            <w:pPr>
              <w:pStyle w:val="tabletext11"/>
              <w:tabs>
                <w:tab w:val="decimal" w:pos="240"/>
              </w:tabs>
              <w:suppressAutoHyphens/>
              <w:rPr>
                <w:del w:id="5689" w:author="Author"/>
              </w:rPr>
            </w:pPr>
            <w:del w:id="569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4.20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6DEA54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91" w:author="Author"/>
              </w:rPr>
            </w:pPr>
            <w:del w:id="569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5.01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C368EB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93" w:author="Author"/>
              </w:rPr>
            </w:pPr>
            <w:del w:id="569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5.62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59CAF06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95" w:author="Author"/>
              </w:rPr>
            </w:pPr>
            <w:del w:id="569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6F36719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97" w:author="Author"/>
              </w:rPr>
            </w:pPr>
            <w:del w:id="569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6.97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C715D3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699" w:author="Author"/>
              </w:rPr>
            </w:pPr>
            <w:del w:id="570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7.34</w:delText>
              </w:r>
            </w:del>
          </w:p>
        </w:tc>
      </w:tr>
      <w:tr w:rsidR="00BA5A76" w:rsidRPr="00A05D21" w:rsidDel="005A095F" w14:paraId="10F80A82" w14:textId="77777777" w:rsidTr="005F2E8C">
        <w:trPr>
          <w:cantSplit/>
          <w:trHeight w:val="190"/>
          <w:del w:id="5701" w:author="Author"/>
        </w:trPr>
        <w:tc>
          <w:tcPr>
            <w:tcW w:w="200" w:type="dxa"/>
          </w:tcPr>
          <w:p w14:paraId="5ED278DB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7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734353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703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EA91DC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5704" w:author="Author"/>
              </w:rPr>
            </w:pPr>
            <w:del w:id="5705" w:author="Author">
              <w:r w:rsidRPr="00A05D21" w:rsidDel="005A095F">
                <w:delText>150,000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EA5C13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70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DAEC64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07" w:author="Author"/>
              </w:rPr>
            </w:pPr>
            <w:del w:id="570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2AB879A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09" w:author="Author"/>
              </w:rPr>
            </w:pPr>
            <w:del w:id="571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7.10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97DFF87" w14:textId="77777777" w:rsidR="00BA5A76" w:rsidRPr="00A05D21" w:rsidDel="005A095F" w:rsidRDefault="00BA5A76" w:rsidP="005F2E8C">
            <w:pPr>
              <w:pStyle w:val="tabletext11"/>
              <w:tabs>
                <w:tab w:val="decimal" w:pos="281"/>
              </w:tabs>
              <w:suppressAutoHyphens/>
              <w:rPr>
                <w:del w:id="5711" w:author="Author"/>
              </w:rPr>
            </w:pPr>
            <w:del w:id="571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C0BD0E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13" w:author="Author"/>
              </w:rPr>
            </w:pPr>
            <w:del w:id="571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8.70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A2181D9" w14:textId="77777777" w:rsidR="00BA5A76" w:rsidRPr="00A05D21" w:rsidDel="005A095F" w:rsidRDefault="00BA5A76" w:rsidP="005F2E8C">
            <w:pPr>
              <w:pStyle w:val="tabletext11"/>
              <w:tabs>
                <w:tab w:val="decimal" w:pos="280"/>
              </w:tabs>
              <w:suppressAutoHyphens/>
              <w:rPr>
                <w:del w:id="5715" w:author="Author"/>
              </w:rPr>
            </w:pPr>
            <w:del w:id="571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9.63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27F51C7" w14:textId="77777777" w:rsidR="00BA5A76" w:rsidRPr="00A05D21" w:rsidDel="005A095F" w:rsidRDefault="00BA5A76" w:rsidP="005F2E8C">
            <w:pPr>
              <w:pStyle w:val="tabletext11"/>
              <w:tabs>
                <w:tab w:val="decimal" w:pos="280"/>
              </w:tabs>
              <w:suppressAutoHyphens/>
              <w:rPr>
                <w:del w:id="5717" w:author="Author"/>
              </w:rPr>
            </w:pPr>
            <w:del w:id="571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10.09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711801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719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B2E0F8" w14:textId="77777777" w:rsidR="00BA5A76" w:rsidRPr="00A05D21" w:rsidDel="005A095F" w:rsidRDefault="00BA5A76" w:rsidP="005F2E8C">
            <w:pPr>
              <w:pStyle w:val="tabletext11"/>
              <w:tabs>
                <w:tab w:val="decimal" w:pos="240"/>
              </w:tabs>
              <w:suppressAutoHyphens/>
              <w:rPr>
                <w:del w:id="5720" w:author="Author"/>
              </w:rPr>
            </w:pPr>
            <w:del w:id="572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4.41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36D2E49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22" w:author="Author"/>
              </w:rPr>
            </w:pPr>
            <w:del w:id="572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5.22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E957619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24" w:author="Author"/>
              </w:rPr>
            </w:pPr>
            <w:del w:id="572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5.80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6E063D1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26" w:author="Author"/>
              </w:rPr>
            </w:pPr>
            <w:del w:id="572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9620E62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28" w:author="Author"/>
              </w:rPr>
            </w:pPr>
            <w:del w:id="572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CEAE0E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30" w:author="Author"/>
              </w:rPr>
            </w:pPr>
            <w:del w:id="573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7.41</w:delText>
              </w:r>
            </w:del>
          </w:p>
        </w:tc>
      </w:tr>
      <w:tr w:rsidR="00BA5A76" w:rsidRPr="00A05D21" w:rsidDel="005A095F" w14:paraId="0686E68F" w14:textId="77777777" w:rsidTr="005F2E8C">
        <w:trPr>
          <w:cantSplit/>
          <w:trHeight w:val="190"/>
          <w:del w:id="5732" w:author="Author"/>
        </w:trPr>
        <w:tc>
          <w:tcPr>
            <w:tcW w:w="200" w:type="dxa"/>
          </w:tcPr>
          <w:p w14:paraId="16B7D247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7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0AB859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734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4EFDE8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5735" w:author="Author"/>
              </w:rPr>
            </w:pPr>
            <w:del w:id="5736" w:author="Author">
              <w:r w:rsidRPr="00A05D21" w:rsidDel="005A095F">
                <w:delText>200,000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F8360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73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0FC865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38" w:author="Author"/>
              </w:rPr>
            </w:pPr>
            <w:del w:id="573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187D8AE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40" w:author="Author"/>
              </w:rPr>
            </w:pPr>
            <w:del w:id="574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7.55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906D25" w14:textId="77777777" w:rsidR="00BA5A76" w:rsidRPr="00A05D21" w:rsidDel="005A095F" w:rsidRDefault="00BA5A76" w:rsidP="005F2E8C">
            <w:pPr>
              <w:pStyle w:val="tabletext11"/>
              <w:tabs>
                <w:tab w:val="decimal" w:pos="281"/>
              </w:tabs>
              <w:suppressAutoHyphens/>
              <w:rPr>
                <w:del w:id="5742" w:author="Author"/>
              </w:rPr>
            </w:pPr>
            <w:del w:id="574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8.26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6B7E76D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44" w:author="Author"/>
              </w:rPr>
            </w:pPr>
            <w:del w:id="574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9.02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362946" w14:textId="77777777" w:rsidR="00BA5A76" w:rsidRPr="00A05D21" w:rsidDel="005A095F" w:rsidRDefault="00BA5A76" w:rsidP="005F2E8C">
            <w:pPr>
              <w:pStyle w:val="tabletext11"/>
              <w:tabs>
                <w:tab w:val="decimal" w:pos="280"/>
              </w:tabs>
              <w:suppressAutoHyphens/>
              <w:rPr>
                <w:del w:id="5746" w:author="Author"/>
              </w:rPr>
            </w:pPr>
            <w:del w:id="574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9.84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DA32C0" w14:textId="77777777" w:rsidR="00BA5A76" w:rsidRPr="00A05D21" w:rsidDel="005A095F" w:rsidRDefault="00BA5A76" w:rsidP="005F2E8C">
            <w:pPr>
              <w:pStyle w:val="tabletext11"/>
              <w:tabs>
                <w:tab w:val="decimal" w:pos="280"/>
              </w:tabs>
              <w:suppressAutoHyphens/>
              <w:rPr>
                <w:del w:id="5748" w:author="Author"/>
              </w:rPr>
            </w:pPr>
            <w:del w:id="574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10.25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D9E529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750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394803" w14:textId="77777777" w:rsidR="00BA5A76" w:rsidRPr="00A05D21" w:rsidDel="005A095F" w:rsidRDefault="00BA5A76" w:rsidP="005F2E8C">
            <w:pPr>
              <w:pStyle w:val="tabletext11"/>
              <w:tabs>
                <w:tab w:val="decimal" w:pos="240"/>
              </w:tabs>
              <w:suppressAutoHyphens/>
              <w:rPr>
                <w:del w:id="5751" w:author="Author"/>
              </w:rPr>
            </w:pPr>
            <w:del w:id="575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4.77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8C6724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53" w:author="Author"/>
              </w:rPr>
            </w:pPr>
            <w:del w:id="575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5.55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85DB7ED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55" w:author="Author"/>
              </w:rPr>
            </w:pPr>
            <w:del w:id="575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6.07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65F5DD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57" w:author="Author"/>
              </w:rPr>
            </w:pPr>
            <w:del w:id="575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6.62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895CEF0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59" w:author="Author"/>
              </w:rPr>
            </w:pPr>
            <w:del w:id="576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7.23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30BB1C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61" w:author="Author"/>
              </w:rPr>
            </w:pPr>
            <w:del w:id="576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7.55</w:delText>
              </w:r>
            </w:del>
          </w:p>
        </w:tc>
      </w:tr>
      <w:tr w:rsidR="00BA5A76" w:rsidRPr="00A05D21" w:rsidDel="005A095F" w14:paraId="74C95281" w14:textId="77777777" w:rsidTr="005F2E8C">
        <w:trPr>
          <w:cantSplit/>
          <w:trHeight w:val="190"/>
          <w:del w:id="5763" w:author="Author"/>
        </w:trPr>
        <w:tc>
          <w:tcPr>
            <w:tcW w:w="200" w:type="dxa"/>
          </w:tcPr>
          <w:p w14:paraId="0047B712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7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46ED14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765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01F34D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5766" w:author="Author"/>
              </w:rPr>
            </w:pPr>
            <w:del w:id="5767" w:author="Author">
              <w:r w:rsidRPr="00A05D21" w:rsidDel="005A095F">
                <w:delText>250,000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DFD3CC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76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CD18A5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69" w:author="Author"/>
              </w:rPr>
            </w:pPr>
            <w:del w:id="577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6.83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373C1F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71" w:author="Author"/>
              </w:rPr>
            </w:pPr>
            <w:del w:id="577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7.84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0A445B" w14:textId="77777777" w:rsidR="00BA5A76" w:rsidRPr="00A05D21" w:rsidDel="005A095F" w:rsidRDefault="00BA5A76" w:rsidP="005F2E8C">
            <w:pPr>
              <w:pStyle w:val="tabletext11"/>
              <w:tabs>
                <w:tab w:val="decimal" w:pos="281"/>
              </w:tabs>
              <w:suppressAutoHyphens/>
              <w:rPr>
                <w:del w:id="5773" w:author="Author"/>
              </w:rPr>
            </w:pPr>
            <w:del w:id="577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1ED41C2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75" w:author="Author"/>
              </w:rPr>
            </w:pPr>
            <w:del w:id="577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9.19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6007C21" w14:textId="77777777" w:rsidR="00BA5A76" w:rsidRPr="00A05D21" w:rsidDel="005A095F" w:rsidRDefault="00BA5A76" w:rsidP="005F2E8C">
            <w:pPr>
              <w:pStyle w:val="tabletext11"/>
              <w:tabs>
                <w:tab w:val="decimal" w:pos="280"/>
              </w:tabs>
              <w:suppressAutoHyphens/>
              <w:rPr>
                <w:del w:id="5777" w:author="Author"/>
              </w:rPr>
            </w:pPr>
            <w:del w:id="577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9.98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A6D0DB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779" w:author="Author"/>
              </w:rPr>
            </w:pPr>
            <w:del w:id="5780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A75DB6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781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C30E92" w14:textId="77777777" w:rsidR="00BA5A76" w:rsidRPr="00A05D21" w:rsidDel="005A095F" w:rsidRDefault="00BA5A76" w:rsidP="005F2E8C">
            <w:pPr>
              <w:pStyle w:val="tabletext11"/>
              <w:tabs>
                <w:tab w:val="decimal" w:pos="240"/>
              </w:tabs>
              <w:suppressAutoHyphens/>
              <w:rPr>
                <w:del w:id="5782" w:author="Author"/>
              </w:rPr>
            </w:pPr>
            <w:del w:id="578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5.01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A12CFD4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84" w:author="Author"/>
              </w:rPr>
            </w:pPr>
            <w:del w:id="578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5.76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BBDB38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86" w:author="Author"/>
              </w:rPr>
            </w:pPr>
            <w:del w:id="578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7D5E011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88" w:author="Author"/>
              </w:rPr>
            </w:pPr>
            <w:del w:id="578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6.75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301B53C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790" w:author="Author"/>
              </w:rPr>
            </w:pPr>
            <w:del w:id="579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7.34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27619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792" w:author="Author"/>
              </w:rPr>
            </w:pPr>
            <w:del w:id="5793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23494D4D" w14:textId="77777777" w:rsidTr="005F2E8C">
        <w:trPr>
          <w:cantSplit/>
          <w:trHeight w:val="190"/>
          <w:del w:id="5794" w:author="Author"/>
        </w:trPr>
        <w:tc>
          <w:tcPr>
            <w:tcW w:w="200" w:type="dxa"/>
          </w:tcPr>
          <w:p w14:paraId="6A6F0C42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7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36214F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796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A8ABAA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5797" w:author="Author"/>
              </w:rPr>
            </w:pPr>
            <w:del w:id="5798" w:author="Author">
              <w:r w:rsidRPr="00A05D21" w:rsidDel="005A095F">
                <w:delText>300,000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CE7C09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79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7958F6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00" w:author="Author"/>
              </w:rPr>
            </w:pPr>
            <w:del w:id="580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7.10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3569A39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02" w:author="Author"/>
              </w:rPr>
            </w:pPr>
            <w:del w:id="580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8.07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C677A23" w14:textId="77777777" w:rsidR="00BA5A76" w:rsidRPr="00A05D21" w:rsidDel="005A095F" w:rsidRDefault="00BA5A76" w:rsidP="005F2E8C">
            <w:pPr>
              <w:pStyle w:val="tabletext11"/>
              <w:tabs>
                <w:tab w:val="decimal" w:pos="281"/>
              </w:tabs>
              <w:suppressAutoHyphens/>
              <w:rPr>
                <w:del w:id="5804" w:author="Author"/>
              </w:rPr>
            </w:pPr>
            <w:del w:id="580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8.70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C56D41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06" w:author="Author"/>
              </w:rPr>
            </w:pPr>
            <w:del w:id="580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9.36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FD169B" w14:textId="77777777" w:rsidR="00BA5A76" w:rsidRPr="00A05D21" w:rsidDel="005A095F" w:rsidRDefault="00BA5A76" w:rsidP="005F2E8C">
            <w:pPr>
              <w:pStyle w:val="tabletext11"/>
              <w:tabs>
                <w:tab w:val="decimal" w:pos="280"/>
              </w:tabs>
              <w:suppressAutoHyphens/>
              <w:rPr>
                <w:del w:id="5808" w:author="Author"/>
              </w:rPr>
            </w:pPr>
            <w:del w:id="580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10.09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58F06E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810" w:author="Author"/>
              </w:rPr>
            </w:pPr>
            <w:del w:id="5811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0C87AD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812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BDB7EA" w14:textId="77777777" w:rsidR="00BA5A76" w:rsidRPr="00A05D21" w:rsidDel="005A095F" w:rsidRDefault="00BA5A76" w:rsidP="005F2E8C">
            <w:pPr>
              <w:pStyle w:val="tabletext11"/>
              <w:tabs>
                <w:tab w:val="decimal" w:pos="240"/>
              </w:tabs>
              <w:suppressAutoHyphens/>
              <w:rPr>
                <w:del w:id="5813" w:author="Author"/>
              </w:rPr>
            </w:pPr>
            <w:del w:id="581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5.22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F454B1A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15" w:author="Author"/>
              </w:rPr>
            </w:pPr>
            <w:del w:id="581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5.95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05ED5AC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17" w:author="Author"/>
              </w:rPr>
            </w:pPr>
            <w:del w:id="581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1380E4A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19" w:author="Author"/>
              </w:rPr>
            </w:pPr>
            <w:del w:id="582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E88E874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21" w:author="Author"/>
              </w:rPr>
            </w:pPr>
            <w:del w:id="582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7.41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A6D20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823" w:author="Author"/>
              </w:rPr>
            </w:pPr>
            <w:del w:id="5824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330FB2B9" w14:textId="77777777" w:rsidTr="005F2E8C">
        <w:trPr>
          <w:cantSplit/>
          <w:trHeight w:val="190"/>
          <w:del w:id="5825" w:author="Author"/>
        </w:trPr>
        <w:tc>
          <w:tcPr>
            <w:tcW w:w="200" w:type="dxa"/>
          </w:tcPr>
          <w:p w14:paraId="4E27534C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8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B359A8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827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837412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5828" w:author="Author"/>
              </w:rPr>
            </w:pPr>
            <w:del w:id="5829" w:author="Author">
              <w:r w:rsidRPr="00A05D21" w:rsidDel="005A095F">
                <w:delText>350,000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08C1E9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83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03ECA5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31" w:author="Author"/>
              </w:rPr>
            </w:pPr>
            <w:del w:id="583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7.31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9A7074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33" w:author="Author"/>
              </w:rPr>
            </w:pPr>
            <w:del w:id="583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8.26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1D8C505" w14:textId="77777777" w:rsidR="00BA5A76" w:rsidRPr="00A05D21" w:rsidDel="005A095F" w:rsidRDefault="00BA5A76" w:rsidP="005F2E8C">
            <w:pPr>
              <w:pStyle w:val="tabletext11"/>
              <w:tabs>
                <w:tab w:val="decimal" w:pos="281"/>
              </w:tabs>
              <w:suppressAutoHyphens/>
              <w:rPr>
                <w:del w:id="5835" w:author="Author"/>
              </w:rPr>
            </w:pPr>
            <w:del w:id="583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8.87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0B111A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37" w:author="Author"/>
              </w:rPr>
            </w:pPr>
            <w:del w:id="583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9.49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79C0CCE" w14:textId="77777777" w:rsidR="00BA5A76" w:rsidRPr="00A05D21" w:rsidDel="005A095F" w:rsidRDefault="00BA5A76" w:rsidP="005F2E8C">
            <w:pPr>
              <w:pStyle w:val="tabletext11"/>
              <w:tabs>
                <w:tab w:val="decimal" w:pos="280"/>
              </w:tabs>
              <w:suppressAutoHyphens/>
              <w:rPr>
                <w:del w:id="5839" w:author="Author"/>
              </w:rPr>
            </w:pPr>
            <w:del w:id="584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10.19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A40610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841" w:author="Author"/>
              </w:rPr>
            </w:pPr>
            <w:del w:id="5842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897BBD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843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5CD906" w14:textId="77777777" w:rsidR="00BA5A76" w:rsidRPr="00A05D21" w:rsidDel="005A095F" w:rsidRDefault="00BA5A76" w:rsidP="005F2E8C">
            <w:pPr>
              <w:pStyle w:val="tabletext11"/>
              <w:tabs>
                <w:tab w:val="decimal" w:pos="240"/>
              </w:tabs>
              <w:suppressAutoHyphens/>
              <w:rPr>
                <w:del w:id="5844" w:author="Author"/>
              </w:rPr>
            </w:pPr>
            <w:del w:id="584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FEB370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46" w:author="Author"/>
              </w:rPr>
            </w:pPr>
            <w:del w:id="584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6.07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36BDFC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48" w:author="Author"/>
              </w:rPr>
            </w:pPr>
            <w:del w:id="584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232E69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50" w:author="Author"/>
              </w:rPr>
            </w:pPr>
            <w:del w:id="585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6.97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DB83F04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52" w:author="Author"/>
              </w:rPr>
            </w:pPr>
            <w:del w:id="585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68A98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854" w:author="Author"/>
              </w:rPr>
            </w:pPr>
            <w:del w:id="5855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14FFFAF2" w14:textId="77777777" w:rsidTr="005F2E8C">
        <w:trPr>
          <w:cantSplit/>
          <w:trHeight w:val="190"/>
          <w:del w:id="5856" w:author="Author"/>
        </w:trPr>
        <w:tc>
          <w:tcPr>
            <w:tcW w:w="200" w:type="dxa"/>
          </w:tcPr>
          <w:p w14:paraId="7C484450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8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719A7C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858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4076C4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5859" w:author="Author"/>
              </w:rPr>
            </w:pPr>
            <w:del w:id="5860" w:author="Author">
              <w:r w:rsidRPr="00A05D21" w:rsidDel="005A095F">
                <w:delText>400,000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191073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86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98DE0C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62" w:author="Author"/>
              </w:rPr>
            </w:pPr>
            <w:del w:id="586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7.55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8B5D21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64" w:author="Author"/>
              </w:rPr>
            </w:pPr>
            <w:del w:id="586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8.43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480B4F8" w14:textId="77777777" w:rsidR="00BA5A76" w:rsidRPr="00A05D21" w:rsidDel="005A095F" w:rsidRDefault="00BA5A76" w:rsidP="005F2E8C">
            <w:pPr>
              <w:pStyle w:val="tabletext11"/>
              <w:tabs>
                <w:tab w:val="decimal" w:pos="281"/>
              </w:tabs>
              <w:suppressAutoHyphens/>
              <w:rPr>
                <w:del w:id="5866" w:author="Author"/>
              </w:rPr>
            </w:pPr>
            <w:del w:id="586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9.02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AB8336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68" w:author="Author"/>
              </w:rPr>
            </w:pPr>
            <w:del w:id="586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9.60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6D55E7F" w14:textId="77777777" w:rsidR="00BA5A76" w:rsidRPr="00A05D21" w:rsidDel="005A095F" w:rsidRDefault="00BA5A76" w:rsidP="005F2E8C">
            <w:pPr>
              <w:pStyle w:val="tabletext11"/>
              <w:tabs>
                <w:tab w:val="decimal" w:pos="280"/>
              </w:tabs>
              <w:suppressAutoHyphens/>
              <w:rPr>
                <w:del w:id="5870" w:author="Author"/>
              </w:rPr>
            </w:pPr>
            <w:del w:id="587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10.25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970A99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872" w:author="Author"/>
              </w:rPr>
            </w:pPr>
            <w:del w:id="5873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7E6EF7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874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73DC55" w14:textId="77777777" w:rsidR="00BA5A76" w:rsidRPr="00A05D21" w:rsidDel="005A095F" w:rsidRDefault="00BA5A76" w:rsidP="005F2E8C">
            <w:pPr>
              <w:pStyle w:val="tabletext11"/>
              <w:tabs>
                <w:tab w:val="decimal" w:pos="240"/>
              </w:tabs>
              <w:suppressAutoHyphens/>
              <w:rPr>
                <w:del w:id="5875" w:author="Author"/>
              </w:rPr>
            </w:pPr>
            <w:del w:id="587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5.55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FD8AA95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77" w:author="Author"/>
              </w:rPr>
            </w:pPr>
            <w:del w:id="587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6.19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614D9CB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79" w:author="Author"/>
              </w:rPr>
            </w:pPr>
            <w:del w:id="588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6.62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8F3F50B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81" w:author="Author"/>
              </w:rPr>
            </w:pPr>
            <w:del w:id="588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7.06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20C9EF4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83" w:author="Author"/>
              </w:rPr>
            </w:pPr>
            <w:del w:id="588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7.55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AEF6C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885" w:author="Author"/>
              </w:rPr>
            </w:pPr>
            <w:del w:id="5886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7A5354D3" w14:textId="77777777" w:rsidTr="005F2E8C">
        <w:trPr>
          <w:cantSplit/>
          <w:trHeight w:val="190"/>
          <w:del w:id="5887" w:author="Author"/>
        </w:trPr>
        <w:tc>
          <w:tcPr>
            <w:tcW w:w="200" w:type="dxa"/>
          </w:tcPr>
          <w:p w14:paraId="3B4AE14B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8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B1C9BF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889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957383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5890" w:author="Author"/>
              </w:rPr>
            </w:pPr>
            <w:del w:id="5891" w:author="Author">
              <w:r w:rsidRPr="00A05D21" w:rsidDel="005A095F">
                <w:delText>500,000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7D3B3D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89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56540D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93" w:author="Author"/>
              </w:rPr>
            </w:pPr>
            <w:del w:id="589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7.84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AE335BD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95" w:author="Author"/>
              </w:rPr>
            </w:pPr>
            <w:del w:id="589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9916448" w14:textId="77777777" w:rsidR="00BA5A76" w:rsidRPr="00A05D21" w:rsidDel="005A095F" w:rsidRDefault="00BA5A76" w:rsidP="005F2E8C">
            <w:pPr>
              <w:pStyle w:val="tabletext11"/>
              <w:tabs>
                <w:tab w:val="decimal" w:pos="281"/>
              </w:tabs>
              <w:suppressAutoHyphens/>
              <w:rPr>
                <w:del w:id="5897" w:author="Author"/>
              </w:rPr>
            </w:pPr>
            <w:del w:id="589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9.19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9C10915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899" w:author="Author"/>
              </w:rPr>
            </w:pPr>
            <w:del w:id="590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9.74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8625D2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901" w:author="Author"/>
              </w:rPr>
            </w:pPr>
            <w:del w:id="5902" w:author="Author">
              <w:r w:rsidRPr="00A05D21" w:rsidDel="005A095F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5D629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903" w:author="Author"/>
              </w:rPr>
            </w:pPr>
            <w:del w:id="5904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D5B9D0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905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462F04" w14:textId="77777777" w:rsidR="00BA5A76" w:rsidRPr="00A05D21" w:rsidDel="005A095F" w:rsidRDefault="00BA5A76" w:rsidP="005F2E8C">
            <w:pPr>
              <w:pStyle w:val="tabletext11"/>
              <w:tabs>
                <w:tab w:val="decimal" w:pos="240"/>
              </w:tabs>
              <w:suppressAutoHyphens/>
              <w:rPr>
                <w:del w:id="5906" w:author="Author"/>
              </w:rPr>
            </w:pPr>
            <w:del w:id="590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5.76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8666BF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908" w:author="Author"/>
              </w:rPr>
            </w:pPr>
            <w:del w:id="590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320935E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910" w:author="Author"/>
              </w:rPr>
            </w:pPr>
            <w:del w:id="591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6.75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C238CA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912" w:author="Author"/>
              </w:rPr>
            </w:pPr>
            <w:del w:id="591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098DB4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914" w:author="Author"/>
              </w:rPr>
            </w:pPr>
            <w:del w:id="5915" w:author="Author">
              <w:r w:rsidRPr="00A05D21" w:rsidDel="005A095F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DF094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916" w:author="Author"/>
              </w:rPr>
            </w:pPr>
            <w:del w:id="5917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124B1E3B" w14:textId="77777777" w:rsidTr="005F2E8C">
        <w:trPr>
          <w:cantSplit/>
          <w:trHeight w:val="190"/>
          <w:del w:id="5918" w:author="Author"/>
        </w:trPr>
        <w:tc>
          <w:tcPr>
            <w:tcW w:w="200" w:type="dxa"/>
          </w:tcPr>
          <w:p w14:paraId="69EA148B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9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22F5EE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920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4198B4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5921" w:author="Author"/>
              </w:rPr>
            </w:pPr>
            <w:del w:id="5922" w:author="Author">
              <w:r w:rsidRPr="00A05D21" w:rsidDel="005A095F">
                <w:delText>600,000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8C2B26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92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603104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924" w:author="Author"/>
              </w:rPr>
            </w:pPr>
            <w:del w:id="592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8.07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45229F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926" w:author="Author"/>
              </w:rPr>
            </w:pPr>
            <w:del w:id="592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8.83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B4E0222" w14:textId="77777777" w:rsidR="00BA5A76" w:rsidRPr="00A05D21" w:rsidDel="005A095F" w:rsidRDefault="00BA5A76" w:rsidP="005F2E8C">
            <w:pPr>
              <w:pStyle w:val="tabletext11"/>
              <w:tabs>
                <w:tab w:val="decimal" w:pos="281"/>
              </w:tabs>
              <w:suppressAutoHyphens/>
              <w:rPr>
                <w:del w:id="5928" w:author="Author"/>
              </w:rPr>
            </w:pPr>
            <w:del w:id="592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9.36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B49A0F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930" w:author="Author"/>
              </w:rPr>
            </w:pPr>
            <w:del w:id="593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9.87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8704C6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932" w:author="Author"/>
              </w:rPr>
            </w:pPr>
            <w:del w:id="5933" w:author="Author">
              <w:r w:rsidRPr="00A05D21" w:rsidDel="005A095F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CED2CF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934" w:author="Author"/>
              </w:rPr>
            </w:pPr>
            <w:del w:id="5935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7A0F7E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936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B10268" w14:textId="77777777" w:rsidR="00BA5A76" w:rsidRPr="00A05D21" w:rsidDel="005A095F" w:rsidRDefault="00BA5A76" w:rsidP="005F2E8C">
            <w:pPr>
              <w:pStyle w:val="tabletext11"/>
              <w:tabs>
                <w:tab w:val="decimal" w:pos="240"/>
              </w:tabs>
              <w:suppressAutoHyphens/>
              <w:rPr>
                <w:del w:id="5937" w:author="Author"/>
              </w:rPr>
            </w:pPr>
            <w:del w:id="593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5.95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EB61B02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939" w:author="Author"/>
              </w:rPr>
            </w:pPr>
            <w:del w:id="594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6.50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B3703A6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941" w:author="Author"/>
              </w:rPr>
            </w:pPr>
            <w:del w:id="594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93F509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943" w:author="Author"/>
              </w:rPr>
            </w:pPr>
            <w:del w:id="594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7.26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2C2C51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945" w:author="Author"/>
              </w:rPr>
            </w:pPr>
            <w:del w:id="5946" w:author="Author">
              <w:r w:rsidRPr="00A05D21" w:rsidDel="005A095F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CF54A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947" w:author="Author"/>
              </w:rPr>
            </w:pPr>
            <w:del w:id="5948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5D78B193" w14:textId="77777777" w:rsidTr="005F2E8C">
        <w:trPr>
          <w:cantSplit/>
          <w:trHeight w:val="190"/>
          <w:del w:id="5949" w:author="Author"/>
        </w:trPr>
        <w:tc>
          <w:tcPr>
            <w:tcW w:w="200" w:type="dxa"/>
          </w:tcPr>
          <w:p w14:paraId="66D38B22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9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8D7F0D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951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4FFE8C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5952" w:author="Author"/>
              </w:rPr>
            </w:pPr>
            <w:del w:id="5953" w:author="Author">
              <w:r w:rsidRPr="00A05D21" w:rsidDel="005A095F">
                <w:delText>750,000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E51F1F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95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E7AF12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955" w:author="Author"/>
              </w:rPr>
            </w:pPr>
            <w:del w:id="595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8.35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3411F7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957" w:author="Author"/>
              </w:rPr>
            </w:pPr>
            <w:del w:id="595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9.07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A21510" w14:textId="77777777" w:rsidR="00BA5A76" w:rsidRPr="00A05D21" w:rsidDel="005A095F" w:rsidRDefault="00BA5A76" w:rsidP="005F2E8C">
            <w:pPr>
              <w:pStyle w:val="tabletext11"/>
              <w:tabs>
                <w:tab w:val="decimal" w:pos="281"/>
              </w:tabs>
              <w:suppressAutoHyphens/>
              <w:rPr>
                <w:del w:id="5959" w:author="Author"/>
              </w:rPr>
            </w:pPr>
            <w:del w:id="596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0EC29A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961" w:author="Author"/>
              </w:rPr>
            </w:pPr>
            <w:del w:id="596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10.01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4C8C33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963" w:author="Author"/>
              </w:rPr>
            </w:pPr>
            <w:del w:id="5964" w:author="Author">
              <w:r w:rsidRPr="00A05D21" w:rsidDel="005A095F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AB5CEA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965" w:author="Author"/>
              </w:rPr>
            </w:pPr>
            <w:del w:id="5966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18556C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967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91F6F7" w14:textId="77777777" w:rsidR="00BA5A76" w:rsidRPr="00A05D21" w:rsidDel="005A095F" w:rsidRDefault="00BA5A76" w:rsidP="005F2E8C">
            <w:pPr>
              <w:pStyle w:val="tabletext11"/>
              <w:tabs>
                <w:tab w:val="decimal" w:pos="240"/>
              </w:tabs>
              <w:suppressAutoHyphens/>
              <w:rPr>
                <w:del w:id="5968" w:author="Author"/>
              </w:rPr>
            </w:pPr>
            <w:del w:id="596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6.15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1BC1667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970" w:author="Author"/>
              </w:rPr>
            </w:pPr>
            <w:del w:id="597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6.67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7B461DC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972" w:author="Author"/>
              </w:rPr>
            </w:pPr>
            <w:del w:id="597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E1AF2BD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974" w:author="Author"/>
              </w:rPr>
            </w:pPr>
            <w:del w:id="597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DF10E1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976" w:author="Author"/>
              </w:rPr>
            </w:pPr>
            <w:del w:id="5977" w:author="Author">
              <w:r w:rsidRPr="00A05D21" w:rsidDel="005A095F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767DF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978" w:author="Author"/>
              </w:rPr>
            </w:pPr>
            <w:del w:id="5979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27BF4886" w14:textId="77777777" w:rsidTr="005F2E8C">
        <w:trPr>
          <w:cantSplit/>
          <w:trHeight w:val="190"/>
          <w:del w:id="5980" w:author="Author"/>
        </w:trPr>
        <w:tc>
          <w:tcPr>
            <w:tcW w:w="200" w:type="dxa"/>
          </w:tcPr>
          <w:p w14:paraId="7A412CE4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59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641486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982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742F85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5983" w:author="Author"/>
              </w:rPr>
            </w:pPr>
            <w:del w:id="5984" w:author="Author">
              <w:r w:rsidRPr="00A05D21" w:rsidDel="005A095F">
                <w:delText>1,000,000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4FEF29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98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96DCAC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986" w:author="Author"/>
              </w:rPr>
            </w:pPr>
            <w:del w:id="598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E9C9829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988" w:author="Author"/>
              </w:rPr>
            </w:pPr>
            <w:del w:id="598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8864964" w14:textId="77777777" w:rsidR="00BA5A76" w:rsidRPr="00A05D21" w:rsidDel="005A095F" w:rsidRDefault="00BA5A76" w:rsidP="005F2E8C">
            <w:pPr>
              <w:pStyle w:val="tabletext11"/>
              <w:tabs>
                <w:tab w:val="decimal" w:pos="281"/>
              </w:tabs>
              <w:suppressAutoHyphens/>
              <w:rPr>
                <w:del w:id="5990" w:author="Author"/>
              </w:rPr>
            </w:pPr>
            <w:del w:id="599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9.74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2BA5BC5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5992" w:author="Author"/>
              </w:rPr>
            </w:pPr>
            <w:del w:id="599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10.19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5F5142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994" w:author="Author"/>
              </w:rPr>
            </w:pPr>
            <w:del w:id="5995" w:author="Author">
              <w:r w:rsidRPr="00A05D21" w:rsidDel="005A095F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BD2FC4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5996" w:author="Author"/>
              </w:rPr>
            </w:pPr>
            <w:del w:id="5997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DE1D10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5998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0DC4C1" w14:textId="77777777" w:rsidR="00BA5A76" w:rsidRPr="00A05D21" w:rsidDel="005A095F" w:rsidRDefault="00BA5A76" w:rsidP="005F2E8C">
            <w:pPr>
              <w:pStyle w:val="tabletext11"/>
              <w:tabs>
                <w:tab w:val="decimal" w:pos="240"/>
              </w:tabs>
              <w:suppressAutoHyphens/>
              <w:rPr>
                <w:del w:id="5999" w:author="Author"/>
              </w:rPr>
            </w:pPr>
            <w:del w:id="600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4420710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6001" w:author="Author"/>
              </w:rPr>
            </w:pPr>
            <w:del w:id="600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6.83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15E0AF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6003" w:author="Author"/>
              </w:rPr>
            </w:pPr>
            <w:del w:id="600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6595451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6005" w:author="Author"/>
              </w:rPr>
            </w:pPr>
            <w:del w:id="600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0490DA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007" w:author="Author"/>
              </w:rPr>
            </w:pPr>
            <w:del w:id="6008" w:author="Author">
              <w:r w:rsidRPr="00A05D21" w:rsidDel="005A095F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5C47A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009" w:author="Author"/>
              </w:rPr>
            </w:pPr>
            <w:del w:id="6010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29365506" w14:textId="77777777" w:rsidTr="005F2E8C">
        <w:trPr>
          <w:cantSplit/>
          <w:trHeight w:val="190"/>
          <w:del w:id="6011" w:author="Author"/>
        </w:trPr>
        <w:tc>
          <w:tcPr>
            <w:tcW w:w="200" w:type="dxa"/>
          </w:tcPr>
          <w:p w14:paraId="704E0C1A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0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332FF6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013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C3ED93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6014" w:author="Author"/>
              </w:rPr>
            </w:pPr>
            <w:del w:id="6015" w:author="Author">
              <w:r w:rsidRPr="00A05D21" w:rsidDel="005A095F">
                <w:delText>1,500,000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7DE7F6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01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388DC1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6017" w:author="Author"/>
              </w:rPr>
            </w:pPr>
            <w:del w:id="601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9.07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A2E03B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6019" w:author="Author"/>
              </w:rPr>
            </w:pPr>
            <w:del w:id="602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9.63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A811D55" w14:textId="77777777" w:rsidR="00BA5A76" w:rsidRPr="00A05D21" w:rsidDel="005A095F" w:rsidRDefault="00BA5A76" w:rsidP="005F2E8C">
            <w:pPr>
              <w:pStyle w:val="tabletext11"/>
              <w:tabs>
                <w:tab w:val="decimal" w:pos="281"/>
              </w:tabs>
              <w:suppressAutoHyphens/>
              <w:rPr>
                <w:del w:id="6021" w:author="Author"/>
              </w:rPr>
            </w:pPr>
            <w:del w:id="602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10.01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4F4748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023" w:author="Author"/>
              </w:rPr>
            </w:pPr>
            <w:del w:id="6024" w:author="Author">
              <w:r w:rsidRPr="00A05D21" w:rsidDel="005A095F">
                <w:sym w:font="Symbol" w:char="F02A"/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6E634E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025" w:author="Author"/>
              </w:rPr>
            </w:pPr>
            <w:del w:id="6026" w:author="Author">
              <w:r w:rsidRPr="00A05D21" w:rsidDel="005A095F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E4927C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027" w:author="Author"/>
              </w:rPr>
            </w:pPr>
            <w:del w:id="6028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D46F26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029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B8BEF4" w14:textId="77777777" w:rsidR="00BA5A76" w:rsidRPr="00A05D21" w:rsidDel="005A095F" w:rsidRDefault="00BA5A76" w:rsidP="005F2E8C">
            <w:pPr>
              <w:pStyle w:val="tabletext11"/>
              <w:tabs>
                <w:tab w:val="decimal" w:pos="240"/>
              </w:tabs>
              <w:suppressAutoHyphens/>
              <w:rPr>
                <w:del w:id="6030" w:author="Author"/>
              </w:rPr>
            </w:pPr>
            <w:del w:id="603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6.67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0824852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6032" w:author="Author"/>
              </w:rPr>
            </w:pPr>
            <w:del w:id="603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11D35AD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6034" w:author="Author"/>
              </w:rPr>
            </w:pPr>
            <w:del w:id="603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A0F70E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036" w:author="Author"/>
              </w:rPr>
            </w:pPr>
            <w:del w:id="6037" w:author="Author">
              <w:r w:rsidRPr="00A05D21" w:rsidDel="005A095F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329952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038" w:author="Author"/>
              </w:rPr>
            </w:pPr>
            <w:del w:id="6039" w:author="Author">
              <w:r w:rsidRPr="00A05D21" w:rsidDel="005A095F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0B256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040" w:author="Author"/>
              </w:rPr>
            </w:pPr>
            <w:del w:id="6041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761133D3" w14:textId="77777777" w:rsidTr="005F2E8C">
        <w:trPr>
          <w:cantSplit/>
          <w:trHeight w:val="190"/>
          <w:del w:id="6042" w:author="Author"/>
        </w:trPr>
        <w:tc>
          <w:tcPr>
            <w:tcW w:w="200" w:type="dxa"/>
          </w:tcPr>
          <w:p w14:paraId="2468A178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0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074DB6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044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3D2624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6045" w:author="Author"/>
              </w:rPr>
            </w:pPr>
            <w:del w:id="6046" w:author="Author">
              <w:r w:rsidRPr="00A05D21" w:rsidDel="005A095F">
                <w:delText>2,000,000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ED29EA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04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6DD325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6048" w:author="Author"/>
              </w:rPr>
            </w:pPr>
            <w:del w:id="604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4A03D0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6050" w:author="Author"/>
              </w:rPr>
            </w:pPr>
            <w:del w:id="605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9.84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F812672" w14:textId="77777777" w:rsidR="00BA5A76" w:rsidRPr="00A05D21" w:rsidDel="005A095F" w:rsidRDefault="00BA5A76" w:rsidP="005F2E8C">
            <w:pPr>
              <w:pStyle w:val="tabletext11"/>
              <w:tabs>
                <w:tab w:val="decimal" w:pos="281"/>
              </w:tabs>
              <w:suppressAutoHyphens/>
              <w:rPr>
                <w:del w:id="6052" w:author="Author"/>
              </w:rPr>
            </w:pPr>
            <w:del w:id="605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10.19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AC9BC3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054" w:author="Author"/>
              </w:rPr>
            </w:pPr>
            <w:del w:id="6055" w:author="Author">
              <w:r w:rsidRPr="00A05D21" w:rsidDel="005A095F">
                <w:sym w:font="Symbol" w:char="F02A"/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E05218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056" w:author="Author"/>
              </w:rPr>
            </w:pPr>
            <w:del w:id="6057" w:author="Author">
              <w:r w:rsidRPr="00A05D21" w:rsidDel="005A095F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BA3CC8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058" w:author="Author"/>
              </w:rPr>
            </w:pPr>
            <w:del w:id="6059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BAAB3C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060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47E9D3" w14:textId="77777777" w:rsidR="00BA5A76" w:rsidRPr="00A05D21" w:rsidDel="005A095F" w:rsidRDefault="00BA5A76" w:rsidP="005F2E8C">
            <w:pPr>
              <w:pStyle w:val="tabletext11"/>
              <w:tabs>
                <w:tab w:val="decimal" w:pos="240"/>
              </w:tabs>
              <w:suppressAutoHyphens/>
              <w:rPr>
                <w:del w:id="6061" w:author="Author"/>
              </w:rPr>
            </w:pPr>
            <w:del w:id="606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6.83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8E21300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6063" w:author="Author"/>
              </w:rPr>
            </w:pPr>
            <w:del w:id="606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7.23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FFCE8D" w14:textId="77777777" w:rsidR="00BA5A76" w:rsidRPr="00A05D21" w:rsidDel="005A095F" w:rsidRDefault="00BA5A76" w:rsidP="005F2E8C">
            <w:pPr>
              <w:pStyle w:val="tabletext11"/>
              <w:tabs>
                <w:tab w:val="decimal" w:pos="260"/>
              </w:tabs>
              <w:suppressAutoHyphens/>
              <w:rPr>
                <w:del w:id="6065" w:author="Author"/>
              </w:rPr>
            </w:pPr>
            <w:del w:id="606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A3D21C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067" w:author="Author"/>
              </w:rPr>
            </w:pPr>
            <w:del w:id="6068" w:author="Author">
              <w:r w:rsidRPr="00A05D21" w:rsidDel="005A095F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C062AC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069" w:author="Author"/>
              </w:rPr>
            </w:pPr>
            <w:del w:id="6070" w:author="Author">
              <w:r w:rsidRPr="00A05D21" w:rsidDel="005A095F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64CE8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071" w:author="Author"/>
              </w:rPr>
            </w:pPr>
            <w:del w:id="6072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5DED63CA" w14:textId="77777777" w:rsidTr="005F2E8C">
        <w:trPr>
          <w:cantSplit/>
          <w:trHeight w:val="190"/>
          <w:del w:id="6073" w:author="Author"/>
        </w:trPr>
        <w:tc>
          <w:tcPr>
            <w:tcW w:w="200" w:type="dxa"/>
          </w:tcPr>
          <w:p w14:paraId="0CFE13CD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074" w:author="Author"/>
              </w:rPr>
            </w:pP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4A538D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075" w:author="Author"/>
              </w:rPr>
            </w:pPr>
            <w:del w:id="6076" w:author="Author">
              <w:r w:rsidRPr="00A05D21" w:rsidDel="005A095F">
                <w:sym w:font="Symbol" w:char="F02A"/>
              </w:r>
            </w:del>
          </w:p>
        </w:tc>
        <w:tc>
          <w:tcPr>
            <w:tcW w:w="984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7404EA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077" w:author="Author"/>
              </w:rPr>
            </w:pPr>
            <w:del w:id="6078" w:author="Author">
              <w:r w:rsidRPr="00A05D21" w:rsidDel="005A095F">
                <w:delText>Refer to company.</w:delText>
              </w:r>
            </w:del>
          </w:p>
        </w:tc>
      </w:tr>
    </w:tbl>
    <w:p w14:paraId="771A33F7" w14:textId="77777777" w:rsidR="00BA5A76" w:rsidRPr="00A05D21" w:rsidDel="005A095F" w:rsidRDefault="00BA5A76" w:rsidP="00CE2161">
      <w:pPr>
        <w:pStyle w:val="tablecaption"/>
        <w:suppressAutoHyphens/>
        <w:rPr>
          <w:del w:id="6079" w:author="Author"/>
        </w:rPr>
      </w:pPr>
      <w:del w:id="6080" w:author="Author">
        <w:r w:rsidRPr="00A05D21" w:rsidDel="005A095F">
          <w:delText>Table 97.B.2.a.(1)(LC) Single Limits Stacked – Uninsured Motorists Bodily Injury Coverage Loss Costs</w:delText>
        </w:r>
      </w:del>
    </w:p>
    <w:p w14:paraId="43488709" w14:textId="77777777" w:rsidR="00BA5A76" w:rsidRPr="00A05D21" w:rsidDel="005A095F" w:rsidRDefault="00BA5A76" w:rsidP="00CE2161">
      <w:pPr>
        <w:pStyle w:val="isonormal"/>
        <w:suppressAutoHyphens/>
        <w:rPr>
          <w:del w:id="6081" w:author="Author"/>
        </w:rPr>
      </w:pPr>
    </w:p>
    <w:p w14:paraId="50714B4C" w14:textId="77777777" w:rsidR="00BA5A76" w:rsidRPr="00A05D21" w:rsidDel="005A095F" w:rsidRDefault="00BA5A76" w:rsidP="00CE2161">
      <w:pPr>
        <w:pStyle w:val="space8"/>
        <w:suppressAutoHyphens/>
        <w:rPr>
          <w:del w:id="6082" w:author="Author"/>
        </w:rPr>
      </w:pPr>
    </w:p>
    <w:tbl>
      <w:tblPr>
        <w:tblW w:w="10291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51"/>
        <w:gridCol w:w="949"/>
        <w:gridCol w:w="160"/>
        <w:gridCol w:w="680"/>
        <w:gridCol w:w="720"/>
        <w:gridCol w:w="720"/>
        <w:gridCol w:w="720"/>
        <w:gridCol w:w="731"/>
        <w:gridCol w:w="709"/>
        <w:gridCol w:w="160"/>
        <w:gridCol w:w="691"/>
        <w:gridCol w:w="720"/>
        <w:gridCol w:w="720"/>
        <w:gridCol w:w="720"/>
        <w:gridCol w:w="720"/>
        <w:gridCol w:w="720"/>
      </w:tblGrid>
      <w:tr w:rsidR="00BA5A76" w:rsidRPr="00A05D21" w:rsidDel="005A095F" w14:paraId="267475D6" w14:textId="77777777" w:rsidTr="005F2E8C">
        <w:trPr>
          <w:cantSplit/>
          <w:trHeight w:val="190"/>
          <w:del w:id="6083" w:author="Author"/>
        </w:trPr>
        <w:tc>
          <w:tcPr>
            <w:tcW w:w="200" w:type="dxa"/>
          </w:tcPr>
          <w:p w14:paraId="25627316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084" w:author="Author"/>
              </w:rPr>
            </w:pPr>
          </w:p>
        </w:tc>
        <w:tc>
          <w:tcPr>
            <w:tcW w:w="1009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5C99D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085" w:author="Author"/>
              </w:rPr>
            </w:pPr>
            <w:del w:id="6086" w:author="Author">
              <w:r w:rsidRPr="00A05D21" w:rsidDel="005A095F">
                <w:delText>Underinsured Motorists – Stacked</w:delText>
              </w:r>
            </w:del>
          </w:p>
        </w:tc>
      </w:tr>
      <w:tr w:rsidR="00BA5A76" w:rsidRPr="00A05D21" w:rsidDel="005A095F" w14:paraId="4D447073" w14:textId="77777777" w:rsidTr="005F2E8C">
        <w:trPr>
          <w:cantSplit/>
          <w:trHeight w:val="190"/>
          <w:del w:id="6087" w:author="Author"/>
        </w:trPr>
        <w:tc>
          <w:tcPr>
            <w:tcW w:w="200" w:type="dxa"/>
            <w:vMerge w:val="restart"/>
          </w:tcPr>
          <w:p w14:paraId="5CD95880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088" w:author="Author"/>
              </w:rPr>
            </w:pPr>
          </w:p>
        </w:tc>
        <w:tc>
          <w:tcPr>
            <w:tcW w:w="12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9250476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089" w:author="Author"/>
              </w:rPr>
            </w:pPr>
            <w:del w:id="6090" w:author="Author">
              <w:r w:rsidRPr="00A05D21" w:rsidDel="005A095F">
                <w:delText>Bodily</w:delText>
              </w:r>
              <w:r w:rsidRPr="00A05D21" w:rsidDel="005A095F">
                <w:br/>
                <w:delText>Injury</w:delText>
              </w:r>
              <w:r w:rsidRPr="00A05D21" w:rsidDel="005A095F">
                <w:br/>
                <w:delText>Limits</w:delText>
              </w:r>
            </w:del>
          </w:p>
        </w:tc>
        <w:tc>
          <w:tcPr>
            <w:tcW w:w="4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8F42A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091" w:author="Author"/>
              </w:rPr>
            </w:pPr>
            <w:del w:id="6092" w:author="Author">
              <w:r w:rsidRPr="00A05D21" w:rsidDel="005A095F">
                <w:delText>Private Passenger Types</w:delText>
              </w:r>
              <w:r w:rsidRPr="00A05D21" w:rsidDel="005A095F">
                <w:br/>
                <w:delText>Loss Costs Per Exposure</w:delText>
              </w:r>
            </w:del>
          </w:p>
        </w:tc>
        <w:tc>
          <w:tcPr>
            <w:tcW w:w="44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BCC2C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093" w:author="Author"/>
              </w:rPr>
            </w:pPr>
            <w:del w:id="6094" w:author="Author">
              <w:r w:rsidRPr="00A05D21" w:rsidDel="005A095F">
                <w:delText>Other Than Private Passenger Types</w:delText>
              </w:r>
              <w:r w:rsidRPr="00A05D21" w:rsidDel="005A095F">
                <w:br/>
                <w:delText>Loss Costs Per Exposure</w:delText>
              </w:r>
            </w:del>
          </w:p>
        </w:tc>
      </w:tr>
      <w:tr w:rsidR="00BA5A76" w:rsidRPr="00A05D21" w:rsidDel="005A095F" w14:paraId="59CDC205" w14:textId="77777777" w:rsidTr="005F2E8C">
        <w:trPr>
          <w:cantSplit/>
          <w:trHeight w:val="190"/>
          <w:del w:id="6095" w:author="Author"/>
        </w:trPr>
        <w:tc>
          <w:tcPr>
            <w:tcW w:w="200" w:type="dxa"/>
            <w:vMerge/>
          </w:tcPr>
          <w:p w14:paraId="559ADC05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096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F78967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097" w:author="Author"/>
              </w:rPr>
            </w:pPr>
          </w:p>
        </w:tc>
        <w:tc>
          <w:tcPr>
            <w:tcW w:w="444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F093D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098" w:author="Author"/>
              </w:rPr>
            </w:pPr>
            <w:del w:id="6099" w:author="Author">
              <w:r w:rsidRPr="00A05D21" w:rsidDel="005A095F">
                <w:delText>Total Number Of Exposures</w:delText>
              </w:r>
            </w:del>
          </w:p>
        </w:tc>
        <w:tc>
          <w:tcPr>
            <w:tcW w:w="445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23451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100" w:author="Author"/>
              </w:rPr>
            </w:pPr>
            <w:del w:id="6101" w:author="Author">
              <w:r w:rsidRPr="00A05D21" w:rsidDel="005A095F">
                <w:delText>Total Number Of Exposures</w:delText>
              </w:r>
            </w:del>
          </w:p>
        </w:tc>
      </w:tr>
      <w:tr w:rsidR="00BA5A76" w:rsidRPr="00A05D21" w:rsidDel="005A095F" w14:paraId="2FC8A5BE" w14:textId="77777777" w:rsidTr="005F2E8C">
        <w:trPr>
          <w:cantSplit/>
          <w:trHeight w:val="190"/>
          <w:del w:id="6102" w:author="Author"/>
        </w:trPr>
        <w:tc>
          <w:tcPr>
            <w:tcW w:w="200" w:type="dxa"/>
            <w:vMerge/>
          </w:tcPr>
          <w:p w14:paraId="4599154E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103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322DC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104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D1D5F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105" w:author="Author"/>
              </w:rPr>
            </w:pPr>
            <w:del w:id="6106" w:author="Author">
              <w:r w:rsidRPr="00A05D21" w:rsidDel="005A095F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CC258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107" w:author="Author"/>
              </w:rPr>
            </w:pPr>
            <w:del w:id="6108" w:author="Author">
              <w:r w:rsidRPr="00A05D21" w:rsidDel="005A095F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87520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109" w:author="Author"/>
              </w:rPr>
            </w:pPr>
            <w:del w:id="6110" w:author="Author">
              <w:r w:rsidRPr="00A05D21" w:rsidDel="005A095F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20737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111" w:author="Author"/>
              </w:rPr>
            </w:pPr>
            <w:del w:id="6112" w:author="Author">
              <w:r w:rsidRPr="00A05D21" w:rsidDel="005A095F">
                <w:delText>5 – 9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BCAD4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113" w:author="Author"/>
              </w:rPr>
            </w:pPr>
            <w:del w:id="6114" w:author="Author">
              <w:r w:rsidRPr="00A05D21" w:rsidDel="005A095F">
                <w:delText>10 – 30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11EFB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115" w:author="Author"/>
              </w:rPr>
            </w:pPr>
            <w:del w:id="6116" w:author="Author">
              <w:r w:rsidRPr="00A05D21" w:rsidDel="005A095F">
                <w:delText>&gt; 30</w:delText>
              </w:r>
            </w:del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E2F3E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117" w:author="Author"/>
              </w:rPr>
            </w:pPr>
            <w:del w:id="6118" w:author="Author">
              <w:r w:rsidRPr="00A05D21" w:rsidDel="005A095F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72FE0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119" w:author="Author"/>
              </w:rPr>
            </w:pPr>
            <w:del w:id="6120" w:author="Author">
              <w:r w:rsidRPr="00A05D21" w:rsidDel="005A095F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46064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121" w:author="Author"/>
              </w:rPr>
            </w:pPr>
            <w:del w:id="6122" w:author="Author">
              <w:r w:rsidRPr="00A05D21" w:rsidDel="005A095F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2C921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123" w:author="Author"/>
              </w:rPr>
            </w:pPr>
            <w:del w:id="6124" w:author="Author">
              <w:r w:rsidRPr="00A05D21" w:rsidDel="005A095F">
                <w:delText>5 – 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AA094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125" w:author="Author"/>
              </w:rPr>
            </w:pPr>
            <w:del w:id="6126" w:author="Author">
              <w:r w:rsidRPr="00A05D21" w:rsidDel="005A095F">
                <w:delText>10 – 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EF9F9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127" w:author="Author"/>
              </w:rPr>
            </w:pPr>
            <w:del w:id="6128" w:author="Author">
              <w:r w:rsidRPr="00A05D21" w:rsidDel="005A095F">
                <w:delText>&gt; 30</w:delText>
              </w:r>
            </w:del>
          </w:p>
        </w:tc>
      </w:tr>
      <w:tr w:rsidR="00BA5A76" w:rsidRPr="00A05D21" w:rsidDel="005A095F" w14:paraId="7618B701" w14:textId="77777777" w:rsidTr="005F2E8C">
        <w:trPr>
          <w:cantSplit/>
          <w:trHeight w:val="190"/>
          <w:del w:id="6129" w:author="Author"/>
        </w:trPr>
        <w:tc>
          <w:tcPr>
            <w:tcW w:w="200" w:type="dxa"/>
          </w:tcPr>
          <w:p w14:paraId="3F8B2D3C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1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532E03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131" w:author="Author"/>
              </w:rPr>
            </w:pPr>
            <w:del w:id="6132" w:author="Author">
              <w:r w:rsidRPr="00A05D21" w:rsidDel="005A095F">
                <w:delText>$</w:delText>
              </w:r>
            </w:del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191369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6133" w:author="Author"/>
              </w:rPr>
            </w:pPr>
            <w:del w:id="6134" w:author="Author">
              <w:r w:rsidRPr="00A05D21" w:rsidDel="005A095F">
                <w:delText>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0A99AE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135" w:author="Author"/>
              </w:rPr>
            </w:pPr>
            <w:del w:id="6136" w:author="Author">
              <w:r w:rsidRPr="00A05D21" w:rsidDel="005A095F">
                <w:delText>$</w:delText>
              </w:r>
            </w:del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B68FB0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137" w:author="Author"/>
              </w:rPr>
            </w:pPr>
            <w:del w:id="613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BB326D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39" w:author="Author"/>
              </w:rPr>
            </w:pPr>
            <w:del w:id="614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2E68A2F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41" w:author="Author"/>
              </w:rPr>
            </w:pPr>
            <w:del w:id="614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5.50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4FF2C2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43" w:author="Author"/>
              </w:rPr>
            </w:pPr>
            <w:del w:id="614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7.89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320D37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45" w:author="Author"/>
              </w:rPr>
            </w:pPr>
            <w:del w:id="614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11.40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5D7804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47" w:author="Author"/>
              </w:rPr>
            </w:pPr>
            <w:del w:id="614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13.53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D1E7A1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149" w:author="Author"/>
              </w:rPr>
            </w:pPr>
            <w:del w:id="6150" w:author="Author">
              <w:r w:rsidRPr="00A05D21" w:rsidDel="005A095F">
                <w:delText>$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AFE27C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51" w:author="Author"/>
              </w:rPr>
            </w:pPr>
            <w:del w:id="615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6905E1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53" w:author="Author"/>
              </w:rPr>
            </w:pPr>
            <w:del w:id="615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2.52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B76E7FC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55" w:author="Author"/>
              </w:rPr>
            </w:pPr>
            <w:del w:id="615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3.58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AE7A26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57" w:author="Author"/>
              </w:rPr>
            </w:pPr>
            <w:del w:id="615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5.13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F90E836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59" w:author="Author"/>
              </w:rPr>
            </w:pPr>
            <w:del w:id="616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7.41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292260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61" w:author="Author"/>
              </w:rPr>
            </w:pPr>
            <w:del w:id="616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8.79</w:delText>
              </w:r>
            </w:del>
          </w:p>
        </w:tc>
      </w:tr>
      <w:tr w:rsidR="00BA5A76" w:rsidRPr="00A05D21" w:rsidDel="005A095F" w14:paraId="458A95A6" w14:textId="77777777" w:rsidTr="005F2E8C">
        <w:trPr>
          <w:cantSplit/>
          <w:trHeight w:val="190"/>
          <w:del w:id="6163" w:author="Author"/>
        </w:trPr>
        <w:tc>
          <w:tcPr>
            <w:tcW w:w="200" w:type="dxa"/>
          </w:tcPr>
          <w:p w14:paraId="2D31A46A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1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7D4482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165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BA0C70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6166" w:author="Author"/>
              </w:rPr>
            </w:pPr>
            <w:del w:id="6167" w:author="Author">
              <w:r w:rsidRPr="00A05D21" w:rsidDel="005A095F">
                <w:delText>60,000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7BFD07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16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A6D54E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169" w:author="Author"/>
              </w:rPr>
            </w:pPr>
            <w:del w:id="617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2.70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E51CA0F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71" w:author="Author"/>
              </w:rPr>
            </w:pPr>
            <w:del w:id="617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2C1682E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73" w:author="Author"/>
              </w:rPr>
            </w:pPr>
            <w:del w:id="617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6.13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0C6988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75" w:author="Author"/>
              </w:rPr>
            </w:pPr>
            <w:del w:id="617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8.51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DD681EE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77" w:author="Author"/>
              </w:rPr>
            </w:pPr>
            <w:del w:id="617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11.99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9437037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79" w:author="Author"/>
              </w:rPr>
            </w:pPr>
            <w:del w:id="618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14.08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34AA5F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181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78E7CA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82" w:author="Author"/>
              </w:rPr>
            </w:pPr>
            <w:del w:id="618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1.75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F60EBCC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84" w:author="Author"/>
              </w:rPr>
            </w:pPr>
            <w:del w:id="618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2.85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442F2E2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86" w:author="Author"/>
              </w:rPr>
            </w:pPr>
            <w:del w:id="618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76CB905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88" w:author="Author"/>
              </w:rPr>
            </w:pPr>
            <w:del w:id="618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102C477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90" w:author="Author"/>
              </w:rPr>
            </w:pPr>
            <w:del w:id="619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37E64A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192" w:author="Author"/>
              </w:rPr>
            </w:pPr>
            <w:del w:id="619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9.15</w:delText>
              </w:r>
            </w:del>
          </w:p>
        </w:tc>
      </w:tr>
      <w:tr w:rsidR="00BA5A76" w:rsidRPr="00A05D21" w:rsidDel="005A095F" w14:paraId="52730056" w14:textId="77777777" w:rsidTr="005F2E8C">
        <w:trPr>
          <w:cantSplit/>
          <w:trHeight w:val="190"/>
          <w:del w:id="6194" w:author="Author"/>
        </w:trPr>
        <w:tc>
          <w:tcPr>
            <w:tcW w:w="200" w:type="dxa"/>
          </w:tcPr>
          <w:p w14:paraId="709BE94D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1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5233AC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196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951B55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6197" w:author="Author"/>
              </w:rPr>
            </w:pPr>
            <w:del w:id="6198" w:author="Author">
              <w:r w:rsidRPr="00A05D21" w:rsidDel="005A095F">
                <w:delText>100,000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468185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19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E385B0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200" w:author="Author"/>
              </w:rPr>
            </w:pPr>
            <w:del w:id="620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18C7785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02" w:author="Author"/>
              </w:rPr>
            </w:pPr>
            <w:del w:id="620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6.03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D20733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04" w:author="Author"/>
              </w:rPr>
            </w:pPr>
            <w:del w:id="620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7.89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86B2038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06" w:author="Author"/>
              </w:rPr>
            </w:pPr>
            <w:del w:id="620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10.21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BFE560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08" w:author="Author"/>
              </w:rPr>
            </w:pPr>
            <w:del w:id="620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13.53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CCF7656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10" w:author="Author"/>
              </w:rPr>
            </w:pPr>
            <w:del w:id="621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15.41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FB686F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212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E21DB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13" w:author="Author"/>
              </w:rPr>
            </w:pPr>
            <w:del w:id="621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2.52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D9B3345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15" w:author="Author"/>
              </w:rPr>
            </w:pPr>
            <w:del w:id="621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60AE1F1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17" w:author="Author"/>
              </w:rPr>
            </w:pPr>
            <w:del w:id="621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5.13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A8AB3F1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19" w:author="Author"/>
              </w:rPr>
            </w:pPr>
            <w:del w:id="622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6.63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625F2C7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21" w:author="Author"/>
              </w:rPr>
            </w:pPr>
            <w:del w:id="622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DF880C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23" w:author="Author"/>
              </w:rPr>
            </w:pPr>
            <w:del w:id="622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10.01</w:delText>
              </w:r>
            </w:del>
          </w:p>
        </w:tc>
      </w:tr>
      <w:tr w:rsidR="00BA5A76" w:rsidRPr="00A05D21" w:rsidDel="005A095F" w14:paraId="196CD17E" w14:textId="77777777" w:rsidTr="005F2E8C">
        <w:trPr>
          <w:cantSplit/>
          <w:trHeight w:val="190"/>
          <w:del w:id="6225" w:author="Author"/>
        </w:trPr>
        <w:tc>
          <w:tcPr>
            <w:tcW w:w="200" w:type="dxa"/>
          </w:tcPr>
          <w:p w14:paraId="20E0C420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2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D0D424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227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676517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6228" w:author="Author"/>
              </w:rPr>
            </w:pPr>
            <w:del w:id="6229" w:author="Author">
              <w:r w:rsidRPr="00A05D21" w:rsidDel="005A095F">
                <w:delText>125,000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9DC813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23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113486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231" w:author="Author"/>
              </w:rPr>
            </w:pPr>
            <w:del w:id="623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718FEA7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33" w:author="Author"/>
              </w:rPr>
            </w:pPr>
            <w:del w:id="623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6.75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EE1DD1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35" w:author="Author"/>
              </w:rPr>
            </w:pPr>
            <w:del w:id="623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8.69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DFAA9E6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37" w:author="Author"/>
              </w:rPr>
            </w:pPr>
            <w:del w:id="623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11.00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454C7A0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39" w:author="Author"/>
              </w:rPr>
            </w:pPr>
            <w:del w:id="624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14.12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37B349E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41" w:author="Author"/>
                <w:rFonts w:cs="Arial"/>
                <w:color w:val="000000"/>
                <w:szCs w:val="18"/>
              </w:rPr>
            </w:pPr>
            <w:del w:id="624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15.89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9E7607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243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22C24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44" w:author="Author"/>
              </w:rPr>
            </w:pPr>
            <w:del w:id="624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2.95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8438E6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46" w:author="Author"/>
              </w:rPr>
            </w:pPr>
            <w:del w:id="624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D8782E1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48" w:author="Author"/>
              </w:rPr>
            </w:pPr>
            <w:del w:id="624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5.65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2B4DBD6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50" w:author="Author"/>
              </w:rPr>
            </w:pPr>
            <w:del w:id="625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7.15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F62825F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52" w:author="Author"/>
              </w:rPr>
            </w:pPr>
            <w:del w:id="625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306A5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54" w:author="Author"/>
                <w:rFonts w:cs="Arial"/>
                <w:color w:val="000000"/>
                <w:szCs w:val="18"/>
              </w:rPr>
            </w:pPr>
            <w:del w:id="625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10.33</w:delText>
              </w:r>
            </w:del>
          </w:p>
        </w:tc>
      </w:tr>
      <w:tr w:rsidR="00BA5A76" w:rsidRPr="00A05D21" w:rsidDel="005A095F" w14:paraId="58A651F7" w14:textId="77777777" w:rsidTr="005F2E8C">
        <w:trPr>
          <w:cantSplit/>
          <w:trHeight w:val="190"/>
          <w:del w:id="6256" w:author="Author"/>
        </w:trPr>
        <w:tc>
          <w:tcPr>
            <w:tcW w:w="200" w:type="dxa"/>
          </w:tcPr>
          <w:p w14:paraId="7EAD9D98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2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83D3B7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258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5E0B4B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6259" w:author="Author"/>
              </w:rPr>
            </w:pPr>
            <w:del w:id="6260" w:author="Author">
              <w:r w:rsidRPr="00A05D21" w:rsidDel="005A095F">
                <w:delText>150,000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E400BA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26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FCE086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262" w:author="Author"/>
              </w:rPr>
            </w:pPr>
            <w:del w:id="626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43E3F63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64" w:author="Author"/>
              </w:rPr>
            </w:pPr>
            <w:del w:id="626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12701D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66" w:author="Author"/>
              </w:rPr>
            </w:pPr>
            <w:del w:id="626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9.28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563D662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68" w:author="Author"/>
              </w:rPr>
            </w:pPr>
            <w:del w:id="626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11.57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224633D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70" w:author="Author"/>
              </w:rPr>
            </w:pPr>
            <w:del w:id="627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14.61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FFFBBF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72" w:author="Author"/>
                <w:rFonts w:cs="Arial"/>
                <w:color w:val="000000"/>
                <w:szCs w:val="18"/>
              </w:rPr>
            </w:pPr>
            <w:del w:id="627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16.25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698708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274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6E2408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75" w:author="Author"/>
              </w:rPr>
            </w:pPr>
            <w:del w:id="627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3.31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26936DA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77" w:author="Author"/>
              </w:rPr>
            </w:pPr>
            <w:del w:id="627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96A0B0E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79" w:author="Author"/>
              </w:rPr>
            </w:pPr>
            <w:del w:id="628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6.03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370B54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81" w:author="Author"/>
              </w:rPr>
            </w:pPr>
            <w:del w:id="628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7.52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BA56ED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83" w:author="Author"/>
              </w:rPr>
            </w:pPr>
            <w:del w:id="628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9.50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A5B1E3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85" w:author="Author"/>
                <w:rFonts w:cs="Arial"/>
                <w:color w:val="000000"/>
                <w:szCs w:val="18"/>
              </w:rPr>
            </w:pPr>
            <w:del w:id="628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10.56</w:delText>
              </w:r>
            </w:del>
          </w:p>
        </w:tc>
      </w:tr>
      <w:tr w:rsidR="00BA5A76" w:rsidRPr="00A05D21" w:rsidDel="005A095F" w14:paraId="23218FB8" w14:textId="77777777" w:rsidTr="005F2E8C">
        <w:trPr>
          <w:cantSplit/>
          <w:trHeight w:val="190"/>
          <w:del w:id="6287" w:author="Author"/>
        </w:trPr>
        <w:tc>
          <w:tcPr>
            <w:tcW w:w="200" w:type="dxa"/>
          </w:tcPr>
          <w:p w14:paraId="7FA35E59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2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677292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289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A316CA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6290" w:author="Author"/>
              </w:rPr>
            </w:pPr>
            <w:del w:id="6291" w:author="Author">
              <w:r w:rsidRPr="00A05D21" w:rsidDel="005A095F">
                <w:delText>200,000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AE35BA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29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4FDB18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293" w:author="Author"/>
              </w:rPr>
            </w:pPr>
            <w:del w:id="629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6.03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94D5DF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95" w:author="Author"/>
              </w:rPr>
            </w:pPr>
            <w:del w:id="629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8.35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FDDC804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97" w:author="Author"/>
              </w:rPr>
            </w:pPr>
            <w:del w:id="629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10.21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A4F32E5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299" w:author="Author"/>
              </w:rPr>
            </w:pPr>
            <w:del w:id="630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12.46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B60552F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01" w:author="Author"/>
              </w:rPr>
            </w:pPr>
            <w:del w:id="630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15.41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9B0A552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03" w:author="Author"/>
                <w:rFonts w:cs="Arial"/>
                <w:color w:val="000000"/>
                <w:szCs w:val="18"/>
              </w:rPr>
            </w:pPr>
            <w:del w:id="630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16.90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C30BEF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305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ADC52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06" w:author="Author"/>
              </w:rPr>
            </w:pPr>
            <w:del w:id="630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E71A11E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08" w:author="Author"/>
              </w:rPr>
            </w:pPr>
            <w:del w:id="630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5.43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83ED30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10" w:author="Author"/>
              </w:rPr>
            </w:pPr>
            <w:del w:id="631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6.63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3309FE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12" w:author="Author"/>
              </w:rPr>
            </w:pPr>
            <w:del w:id="631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A130334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14" w:author="Author"/>
              </w:rPr>
            </w:pPr>
            <w:del w:id="631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10.01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6EC8FE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16" w:author="Author"/>
                <w:rFonts w:cs="Arial"/>
                <w:color w:val="000000"/>
                <w:szCs w:val="18"/>
              </w:rPr>
            </w:pPr>
            <w:del w:id="631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10.98</w:delText>
              </w:r>
            </w:del>
          </w:p>
        </w:tc>
      </w:tr>
      <w:tr w:rsidR="00BA5A76" w:rsidRPr="00A05D21" w:rsidDel="005A095F" w14:paraId="02204F0F" w14:textId="77777777" w:rsidTr="005F2E8C">
        <w:trPr>
          <w:cantSplit/>
          <w:trHeight w:val="190"/>
          <w:del w:id="6318" w:author="Author"/>
        </w:trPr>
        <w:tc>
          <w:tcPr>
            <w:tcW w:w="200" w:type="dxa"/>
          </w:tcPr>
          <w:p w14:paraId="59933858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3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E57223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320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58B7AE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6321" w:author="Author"/>
              </w:rPr>
            </w:pPr>
            <w:del w:id="6322" w:author="Author">
              <w:r w:rsidRPr="00A05D21" w:rsidDel="005A095F">
                <w:delText>250,000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8B5792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32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AB28D9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324" w:author="Author"/>
              </w:rPr>
            </w:pPr>
            <w:del w:id="632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6.75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34AD824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26" w:author="Author"/>
              </w:rPr>
            </w:pPr>
            <w:del w:id="632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9.14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9527F3E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28" w:author="Author"/>
              </w:rPr>
            </w:pPr>
            <w:del w:id="632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11.00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CE86723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30" w:author="Author"/>
              </w:rPr>
            </w:pPr>
            <w:del w:id="633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13.18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C96CA1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32" w:author="Author"/>
              </w:rPr>
            </w:pPr>
            <w:del w:id="633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15.89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5917D5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334" w:author="Author"/>
              </w:rPr>
            </w:pPr>
            <w:del w:id="6335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F41AD3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336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B5DF53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37" w:author="Author"/>
              </w:rPr>
            </w:pPr>
            <w:del w:id="633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F4568B7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39" w:author="Author"/>
              </w:rPr>
            </w:pPr>
            <w:del w:id="634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5.94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4CF0E2C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41" w:author="Author"/>
              </w:rPr>
            </w:pPr>
            <w:del w:id="634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7.15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5F71B8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43" w:author="Author"/>
              </w:rPr>
            </w:pPr>
            <w:del w:id="634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8.57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69A817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45" w:author="Author"/>
              </w:rPr>
            </w:pPr>
            <w:del w:id="634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10.33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5F2CC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347" w:author="Author"/>
              </w:rPr>
            </w:pPr>
            <w:del w:id="6348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6B1B6CD2" w14:textId="77777777" w:rsidTr="005F2E8C">
        <w:trPr>
          <w:cantSplit/>
          <w:trHeight w:val="190"/>
          <w:del w:id="6349" w:author="Author"/>
        </w:trPr>
        <w:tc>
          <w:tcPr>
            <w:tcW w:w="200" w:type="dxa"/>
          </w:tcPr>
          <w:p w14:paraId="2C85A8D9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3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AB61BB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351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D105B2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6352" w:author="Author"/>
              </w:rPr>
            </w:pPr>
            <w:del w:id="6353" w:author="Author">
              <w:r w:rsidRPr="00A05D21" w:rsidDel="005A095F">
                <w:delText>300,000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D45170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35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44EC02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355" w:author="Author"/>
              </w:rPr>
            </w:pPr>
            <w:del w:id="635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B1EFD05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57" w:author="Author"/>
              </w:rPr>
            </w:pPr>
            <w:del w:id="635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9.67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EDD643C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59" w:author="Author"/>
              </w:rPr>
            </w:pPr>
            <w:del w:id="636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11.57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5B2D35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61" w:author="Author"/>
              </w:rPr>
            </w:pPr>
            <w:del w:id="636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13.66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AE23B2C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63" w:author="Author"/>
              </w:rPr>
            </w:pPr>
            <w:del w:id="636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16.25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04D6A3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365" w:author="Author"/>
              </w:rPr>
            </w:pPr>
            <w:del w:id="6366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AAE1EA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367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A9986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68" w:author="Author"/>
              </w:rPr>
            </w:pPr>
            <w:del w:id="636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48DC24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70" w:author="Author"/>
              </w:rPr>
            </w:pPr>
            <w:del w:id="637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53255C7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72" w:author="Author"/>
              </w:rPr>
            </w:pPr>
            <w:del w:id="637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7.52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118124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74" w:author="Author"/>
              </w:rPr>
            </w:pPr>
            <w:del w:id="637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59437B8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76" w:author="Author"/>
              </w:rPr>
            </w:pPr>
            <w:del w:id="637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10.56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A4810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378" w:author="Author"/>
              </w:rPr>
            </w:pPr>
            <w:del w:id="6379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517CD67A" w14:textId="77777777" w:rsidTr="005F2E8C">
        <w:trPr>
          <w:cantSplit/>
          <w:trHeight w:val="190"/>
          <w:del w:id="6380" w:author="Author"/>
        </w:trPr>
        <w:tc>
          <w:tcPr>
            <w:tcW w:w="200" w:type="dxa"/>
          </w:tcPr>
          <w:p w14:paraId="162A9A6B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3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72C486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382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EA37B8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6383" w:author="Author"/>
              </w:rPr>
            </w:pPr>
            <w:del w:id="6384" w:author="Author">
              <w:r w:rsidRPr="00A05D21" w:rsidDel="005A095F">
                <w:delText>350,000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68958A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38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3DA72D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386" w:author="Author"/>
              </w:rPr>
            </w:pPr>
            <w:del w:id="638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7.89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432D3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88" w:author="Author"/>
              </w:rPr>
            </w:pPr>
            <w:del w:id="638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10.21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32B2001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90" w:author="Author"/>
              </w:rPr>
            </w:pPr>
            <w:del w:id="639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12.00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8778B9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92" w:author="Author"/>
              </w:rPr>
            </w:pPr>
            <w:del w:id="639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14.11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334021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94" w:author="Author"/>
              </w:rPr>
            </w:pPr>
            <w:del w:id="639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16.61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2FF9C6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396" w:author="Author"/>
              </w:rPr>
            </w:pPr>
            <w:del w:id="6397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8DD4DB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398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2BAAAD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399" w:author="Author"/>
              </w:rPr>
            </w:pPr>
            <w:del w:id="640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5.13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F3F95E0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01" w:author="Author"/>
              </w:rPr>
            </w:pPr>
            <w:del w:id="640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6.63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56582D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03" w:author="Author"/>
              </w:rPr>
            </w:pPr>
            <w:del w:id="640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7.80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2599BD2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05" w:author="Author"/>
              </w:rPr>
            </w:pPr>
            <w:del w:id="640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9.17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2BB8ABA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07" w:author="Author"/>
              </w:rPr>
            </w:pPr>
            <w:del w:id="640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10.80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5C755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409" w:author="Author"/>
              </w:rPr>
            </w:pPr>
            <w:del w:id="6410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5497E5EC" w14:textId="77777777" w:rsidTr="005F2E8C">
        <w:trPr>
          <w:cantSplit/>
          <w:trHeight w:val="190"/>
          <w:del w:id="6411" w:author="Author"/>
        </w:trPr>
        <w:tc>
          <w:tcPr>
            <w:tcW w:w="200" w:type="dxa"/>
          </w:tcPr>
          <w:p w14:paraId="3D3CF4EA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4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8C92BE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413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E665C8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6414" w:author="Author"/>
              </w:rPr>
            </w:pPr>
            <w:del w:id="6415" w:author="Author">
              <w:r w:rsidRPr="00A05D21" w:rsidDel="005A095F">
                <w:delText>400,000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DB6C91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41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E0D862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417" w:author="Author"/>
              </w:rPr>
            </w:pPr>
            <w:del w:id="641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8.35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ED9FC0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19" w:author="Author"/>
              </w:rPr>
            </w:pPr>
            <w:del w:id="642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BA72708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21" w:author="Author"/>
              </w:rPr>
            </w:pPr>
            <w:del w:id="642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12.46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691537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23" w:author="Author"/>
              </w:rPr>
            </w:pPr>
            <w:del w:id="642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14.48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3BFC4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25" w:author="Author"/>
              </w:rPr>
            </w:pPr>
            <w:del w:id="642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16.90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4A4041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427" w:author="Author"/>
              </w:rPr>
            </w:pPr>
            <w:del w:id="6428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8FDF40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429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74415D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30" w:author="Author"/>
              </w:rPr>
            </w:pPr>
            <w:del w:id="643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5.43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3FC5F95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32" w:author="Author"/>
              </w:rPr>
            </w:pPr>
            <w:del w:id="643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3EBA5F5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34" w:author="Author"/>
              </w:rPr>
            </w:pPr>
            <w:del w:id="643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24A5EC7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36" w:author="Author"/>
              </w:rPr>
            </w:pPr>
            <w:del w:id="643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9.41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22C9A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38" w:author="Author"/>
              </w:rPr>
            </w:pPr>
            <w:del w:id="643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F62A3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440" w:author="Author"/>
              </w:rPr>
            </w:pPr>
            <w:del w:id="6441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7C1CCFF2" w14:textId="77777777" w:rsidTr="005F2E8C">
        <w:trPr>
          <w:cantSplit/>
          <w:trHeight w:val="190"/>
          <w:del w:id="6442" w:author="Author"/>
        </w:trPr>
        <w:tc>
          <w:tcPr>
            <w:tcW w:w="200" w:type="dxa"/>
          </w:tcPr>
          <w:p w14:paraId="625C7F5A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4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8E79C3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444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E1EE0E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6445" w:author="Author"/>
              </w:rPr>
            </w:pPr>
            <w:del w:id="6446" w:author="Author">
              <w:r w:rsidRPr="00A05D21" w:rsidDel="005A095F">
                <w:delText>500,000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765C1C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44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B893E3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448" w:author="Author"/>
              </w:rPr>
            </w:pPr>
            <w:del w:id="644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9.14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A0E2CB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50" w:author="Author"/>
              </w:rPr>
            </w:pPr>
            <w:del w:id="645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11.40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CD6BD6C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52" w:author="Author"/>
              </w:rPr>
            </w:pPr>
            <w:del w:id="645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13.18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52DE0FA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54" w:author="Author"/>
              </w:rPr>
            </w:pPr>
            <w:del w:id="645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15.04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1CC3B1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456" w:author="Author"/>
              </w:rPr>
            </w:pPr>
            <w:del w:id="6457" w:author="Author">
              <w:r w:rsidRPr="00A05D21" w:rsidDel="005A095F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8C3437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458" w:author="Author"/>
              </w:rPr>
            </w:pPr>
            <w:del w:id="6459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BC16CB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460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C34A67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61" w:author="Author"/>
              </w:rPr>
            </w:pPr>
            <w:del w:id="646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5.94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40A3765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63" w:author="Author"/>
              </w:rPr>
            </w:pPr>
            <w:del w:id="646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7.41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6FBFFB4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65" w:author="Author"/>
              </w:rPr>
            </w:pPr>
            <w:del w:id="646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8.57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C8D3FFC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67" w:author="Author"/>
              </w:rPr>
            </w:pPr>
            <w:del w:id="646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9.78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DC64BD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469" w:author="Author"/>
              </w:rPr>
            </w:pPr>
            <w:del w:id="6470" w:author="Author">
              <w:r w:rsidRPr="00A05D21" w:rsidDel="005A095F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1775C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471" w:author="Author"/>
              </w:rPr>
            </w:pPr>
            <w:del w:id="6472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46B08CFC" w14:textId="77777777" w:rsidTr="005F2E8C">
        <w:trPr>
          <w:cantSplit/>
          <w:trHeight w:val="190"/>
          <w:del w:id="6473" w:author="Author"/>
        </w:trPr>
        <w:tc>
          <w:tcPr>
            <w:tcW w:w="200" w:type="dxa"/>
          </w:tcPr>
          <w:p w14:paraId="78627AB6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4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0A856F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475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ADF421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6476" w:author="Author"/>
              </w:rPr>
            </w:pPr>
            <w:del w:id="6477" w:author="Author">
              <w:r w:rsidRPr="00A05D21" w:rsidDel="005A095F">
                <w:delText>600,000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7B52C1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47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229BDD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479" w:author="Author"/>
              </w:rPr>
            </w:pPr>
            <w:del w:id="648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9.67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FC260C0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81" w:author="Author"/>
              </w:rPr>
            </w:pPr>
            <w:del w:id="648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11.99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F067C25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83" w:author="Author"/>
              </w:rPr>
            </w:pPr>
            <w:del w:id="648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13.66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6D55B7A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85" w:author="Author"/>
              </w:rPr>
            </w:pPr>
            <w:del w:id="648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15.50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232E76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487" w:author="Author"/>
              </w:rPr>
            </w:pPr>
            <w:del w:id="6488" w:author="Author">
              <w:r w:rsidRPr="00A05D21" w:rsidDel="005A095F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BA4839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489" w:author="Author"/>
              </w:rPr>
            </w:pPr>
            <w:del w:id="6490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718700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491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54F21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92" w:author="Author"/>
              </w:rPr>
            </w:pPr>
            <w:del w:id="649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AD8A6E2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94" w:author="Author"/>
              </w:rPr>
            </w:pPr>
            <w:del w:id="649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872B54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96" w:author="Author"/>
              </w:rPr>
            </w:pPr>
            <w:del w:id="649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0961FD7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498" w:author="Author"/>
              </w:rPr>
            </w:pPr>
            <w:del w:id="649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10.07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504B48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500" w:author="Author"/>
              </w:rPr>
            </w:pPr>
            <w:del w:id="6501" w:author="Author">
              <w:r w:rsidRPr="00A05D21" w:rsidDel="005A095F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4CA45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502" w:author="Author"/>
              </w:rPr>
            </w:pPr>
            <w:del w:id="6503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0AD00890" w14:textId="77777777" w:rsidTr="005F2E8C">
        <w:trPr>
          <w:cantSplit/>
          <w:trHeight w:val="190"/>
          <w:del w:id="6504" w:author="Author"/>
        </w:trPr>
        <w:tc>
          <w:tcPr>
            <w:tcW w:w="200" w:type="dxa"/>
          </w:tcPr>
          <w:p w14:paraId="7E1D8A2B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5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A7FAB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506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109A44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6507" w:author="Author"/>
              </w:rPr>
            </w:pPr>
            <w:del w:id="6508" w:author="Author">
              <w:r w:rsidRPr="00A05D21" w:rsidDel="005A095F">
                <w:delText>750,000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FADFB1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50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6483F5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510" w:author="Author"/>
              </w:rPr>
            </w:pPr>
            <w:del w:id="651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10.45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827351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12" w:author="Author"/>
              </w:rPr>
            </w:pPr>
            <w:del w:id="651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12.68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32D2441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14" w:author="Author"/>
              </w:rPr>
            </w:pPr>
            <w:del w:id="651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14.34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5D4841E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16" w:author="Author"/>
              </w:rPr>
            </w:pPr>
            <w:del w:id="651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16.01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DD36B6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518" w:author="Author"/>
              </w:rPr>
            </w:pPr>
            <w:del w:id="6519" w:author="Author">
              <w:r w:rsidRPr="00A05D21" w:rsidDel="005A095F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88A65C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520" w:author="Author"/>
              </w:rPr>
            </w:pPr>
            <w:del w:id="6521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62BA69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522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9647AD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23" w:author="Author"/>
              </w:rPr>
            </w:pPr>
            <w:del w:id="652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6.80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448A984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25" w:author="Author"/>
              </w:rPr>
            </w:pPr>
            <w:del w:id="652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8.24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29BF58F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27" w:author="Author"/>
              </w:rPr>
            </w:pPr>
            <w:del w:id="652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9.32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28492A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29" w:author="Author"/>
              </w:rPr>
            </w:pPr>
            <w:del w:id="653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10.41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8B9E69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531" w:author="Author"/>
              </w:rPr>
            </w:pPr>
            <w:del w:id="6532" w:author="Author">
              <w:r w:rsidRPr="00A05D21" w:rsidDel="005A095F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8E6ED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533" w:author="Author"/>
              </w:rPr>
            </w:pPr>
            <w:del w:id="6534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293AB5F2" w14:textId="77777777" w:rsidTr="005F2E8C">
        <w:trPr>
          <w:cantSplit/>
          <w:trHeight w:val="190"/>
          <w:del w:id="6535" w:author="Author"/>
        </w:trPr>
        <w:tc>
          <w:tcPr>
            <w:tcW w:w="200" w:type="dxa"/>
          </w:tcPr>
          <w:p w14:paraId="69E53674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5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66FE8C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537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4004BF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6538" w:author="Author"/>
              </w:rPr>
            </w:pPr>
            <w:del w:id="6539" w:author="Author">
              <w:r w:rsidRPr="00A05D21" w:rsidDel="005A095F">
                <w:delText>1,000,000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02DC97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54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D57873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541" w:author="Author"/>
              </w:rPr>
            </w:pPr>
            <w:del w:id="654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11.40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67ACDB0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43" w:author="Author"/>
              </w:rPr>
            </w:pPr>
            <w:del w:id="654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13.53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031A0B8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45" w:author="Author"/>
              </w:rPr>
            </w:pPr>
            <w:del w:id="654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15.04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EF8D23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47" w:author="Author"/>
              </w:rPr>
            </w:pPr>
            <w:del w:id="654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16.61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062678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549" w:author="Author"/>
              </w:rPr>
            </w:pPr>
            <w:del w:id="6550" w:author="Author">
              <w:r w:rsidRPr="00A05D21" w:rsidDel="005A095F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FEB09F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551" w:author="Author"/>
              </w:rPr>
            </w:pPr>
            <w:del w:id="6552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CA944F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553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A87EA6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54" w:author="Author"/>
              </w:rPr>
            </w:pPr>
            <w:del w:id="655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7.41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0FB258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56" w:author="Author"/>
              </w:rPr>
            </w:pPr>
            <w:del w:id="655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039C68A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58" w:author="Author"/>
              </w:rPr>
            </w:pPr>
            <w:del w:id="655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9.78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3827D8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60" w:author="Author"/>
              </w:rPr>
            </w:pPr>
            <w:del w:id="656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10.80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16F611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562" w:author="Author"/>
              </w:rPr>
            </w:pPr>
            <w:del w:id="6563" w:author="Author">
              <w:r w:rsidRPr="00A05D21" w:rsidDel="005A095F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AC955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564" w:author="Author"/>
              </w:rPr>
            </w:pPr>
            <w:del w:id="6565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1A1539F7" w14:textId="77777777" w:rsidTr="005F2E8C">
        <w:trPr>
          <w:cantSplit/>
          <w:trHeight w:val="190"/>
          <w:del w:id="6566" w:author="Author"/>
        </w:trPr>
        <w:tc>
          <w:tcPr>
            <w:tcW w:w="200" w:type="dxa"/>
          </w:tcPr>
          <w:p w14:paraId="4C62C653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5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5F4DF3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568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3E170D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6569" w:author="Author"/>
              </w:rPr>
            </w:pPr>
            <w:del w:id="6570" w:author="Author">
              <w:r w:rsidRPr="00A05D21" w:rsidDel="005A095F">
                <w:delText>1,500,000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073B46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57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798EF9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572" w:author="Author"/>
              </w:rPr>
            </w:pPr>
            <w:del w:id="657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12.68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6EB62E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74" w:author="Author"/>
              </w:rPr>
            </w:pPr>
            <w:del w:id="657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14.61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04FE6BE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76" w:author="Author"/>
              </w:rPr>
            </w:pPr>
            <w:del w:id="657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16.01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53CD4E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578" w:author="Author"/>
              </w:rPr>
            </w:pPr>
            <w:del w:id="6579" w:author="Author">
              <w:r w:rsidRPr="00A05D21" w:rsidDel="005A095F">
                <w:sym w:font="Symbol" w:char="F02A"/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F811B6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580" w:author="Author"/>
              </w:rPr>
            </w:pPr>
            <w:del w:id="6581" w:author="Author">
              <w:r w:rsidRPr="00A05D21" w:rsidDel="005A095F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CC4DEF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582" w:author="Author"/>
              </w:rPr>
            </w:pPr>
            <w:del w:id="6583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D682FE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584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6C3AD1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85" w:author="Author"/>
              </w:rPr>
            </w:pPr>
            <w:del w:id="658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8.24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B193706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87" w:author="Author"/>
              </w:rPr>
            </w:pPr>
            <w:del w:id="658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9.50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60A585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589" w:author="Author"/>
              </w:rPr>
            </w:pPr>
            <w:del w:id="659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10.41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BA859A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591" w:author="Author"/>
              </w:rPr>
            </w:pPr>
            <w:del w:id="6592" w:author="Author">
              <w:r w:rsidRPr="00A05D21" w:rsidDel="005A095F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A45E2E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593" w:author="Author"/>
              </w:rPr>
            </w:pPr>
            <w:del w:id="6594" w:author="Author">
              <w:r w:rsidRPr="00A05D21" w:rsidDel="005A095F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DEC0C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595" w:author="Author"/>
              </w:rPr>
            </w:pPr>
            <w:del w:id="6596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29ED70C5" w14:textId="77777777" w:rsidTr="005F2E8C">
        <w:trPr>
          <w:cantSplit/>
          <w:trHeight w:val="190"/>
          <w:del w:id="6597" w:author="Author"/>
        </w:trPr>
        <w:tc>
          <w:tcPr>
            <w:tcW w:w="200" w:type="dxa"/>
          </w:tcPr>
          <w:p w14:paraId="3B5D75A6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5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772EA2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599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44C1B5" w14:textId="77777777" w:rsidR="00BA5A76" w:rsidRPr="00A05D21" w:rsidDel="005A095F" w:rsidRDefault="00BA5A76" w:rsidP="005F2E8C">
            <w:pPr>
              <w:pStyle w:val="tabletext11"/>
              <w:tabs>
                <w:tab w:val="decimal" w:pos="860"/>
              </w:tabs>
              <w:suppressAutoHyphens/>
              <w:rPr>
                <w:del w:id="6600" w:author="Author"/>
              </w:rPr>
            </w:pPr>
            <w:del w:id="6601" w:author="Author">
              <w:r w:rsidRPr="00A05D21" w:rsidDel="005A095F">
                <w:delText>2,000,000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C83A2F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60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6CF99D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603" w:author="Author"/>
              </w:rPr>
            </w:pPr>
            <w:del w:id="660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13.53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1B0BC07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605" w:author="Author"/>
              </w:rPr>
            </w:pPr>
            <w:del w:id="660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15.41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42A10AA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607" w:author="Author"/>
              </w:rPr>
            </w:pPr>
            <w:del w:id="660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16.61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CE2579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609" w:author="Author"/>
              </w:rPr>
            </w:pPr>
            <w:del w:id="6610" w:author="Author">
              <w:r w:rsidRPr="00A05D21" w:rsidDel="005A095F">
                <w:sym w:font="Symbol" w:char="F02A"/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805306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611" w:author="Author"/>
              </w:rPr>
            </w:pPr>
            <w:del w:id="6612" w:author="Author">
              <w:r w:rsidRPr="00A05D21" w:rsidDel="005A095F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FDCC44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613" w:author="Author"/>
              </w:rPr>
            </w:pPr>
            <w:del w:id="6614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924AA8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615" w:author="Author"/>
              </w:rPr>
            </w:pPr>
          </w:p>
        </w:tc>
        <w:tc>
          <w:tcPr>
            <w:tcW w:w="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46F5E8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616" w:author="Author"/>
              </w:rPr>
            </w:pPr>
            <w:del w:id="661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754AE2F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618" w:author="Author"/>
              </w:rPr>
            </w:pPr>
            <w:del w:id="661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10.01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6AAFFF0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620" w:author="Author"/>
              </w:rPr>
            </w:pPr>
            <w:del w:id="662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10.80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29833C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622" w:author="Author"/>
              </w:rPr>
            </w:pPr>
            <w:del w:id="6623" w:author="Author">
              <w:r w:rsidRPr="00A05D21" w:rsidDel="005A095F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9C87F6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624" w:author="Author"/>
              </w:rPr>
            </w:pPr>
            <w:del w:id="6625" w:author="Author">
              <w:r w:rsidRPr="00A05D21" w:rsidDel="005A095F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8C940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626" w:author="Author"/>
              </w:rPr>
            </w:pPr>
            <w:del w:id="6627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05793D48" w14:textId="77777777" w:rsidTr="005F2E8C">
        <w:trPr>
          <w:cantSplit/>
          <w:trHeight w:val="190"/>
          <w:del w:id="6628" w:author="Author"/>
        </w:trPr>
        <w:tc>
          <w:tcPr>
            <w:tcW w:w="200" w:type="dxa"/>
          </w:tcPr>
          <w:p w14:paraId="150C0B36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629" w:author="Author"/>
              </w:rPr>
            </w:pP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16E1B3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630" w:author="Author"/>
              </w:rPr>
            </w:pPr>
            <w:del w:id="6631" w:author="Author">
              <w:r w:rsidRPr="00A05D21" w:rsidDel="005A095F">
                <w:sym w:font="Symbol" w:char="F02A"/>
              </w:r>
            </w:del>
          </w:p>
        </w:tc>
        <w:tc>
          <w:tcPr>
            <w:tcW w:w="984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DD43A8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632" w:author="Author"/>
              </w:rPr>
            </w:pPr>
            <w:del w:id="6633" w:author="Author">
              <w:r w:rsidRPr="00A05D21" w:rsidDel="005A095F">
                <w:delText>Refer to company.</w:delText>
              </w:r>
            </w:del>
          </w:p>
        </w:tc>
      </w:tr>
    </w:tbl>
    <w:p w14:paraId="17309DF1" w14:textId="77777777" w:rsidR="00BA5A76" w:rsidRPr="00A05D21" w:rsidDel="005A095F" w:rsidRDefault="00BA5A76" w:rsidP="00CE2161">
      <w:pPr>
        <w:pStyle w:val="tablecaption"/>
        <w:suppressAutoHyphens/>
        <w:rPr>
          <w:del w:id="6634" w:author="Author"/>
        </w:rPr>
      </w:pPr>
      <w:del w:id="6635" w:author="Author">
        <w:r w:rsidRPr="00A05D21" w:rsidDel="005A095F">
          <w:delText>Table 97.B.2.a.(2)(LC) Single Limits Stacked – Underinsured Motorists Bodily Injury Coverage Loss Costs</w:delText>
        </w:r>
      </w:del>
    </w:p>
    <w:p w14:paraId="3F27F587" w14:textId="77777777" w:rsidR="00BA5A76" w:rsidRPr="00A05D21" w:rsidDel="005A095F" w:rsidRDefault="00BA5A76" w:rsidP="00CE2161">
      <w:pPr>
        <w:pStyle w:val="isonormal"/>
        <w:suppressAutoHyphens/>
        <w:rPr>
          <w:del w:id="6636" w:author="Author"/>
        </w:rPr>
      </w:pPr>
    </w:p>
    <w:p w14:paraId="7B0300C0" w14:textId="77777777" w:rsidR="00BA5A76" w:rsidRPr="00A05D21" w:rsidDel="005A095F" w:rsidRDefault="00BA5A76" w:rsidP="00CE2161">
      <w:pPr>
        <w:pStyle w:val="space8"/>
        <w:suppressAutoHyphens/>
        <w:rPr>
          <w:del w:id="6637" w:author="Author"/>
        </w:rPr>
      </w:pPr>
    </w:p>
    <w:tbl>
      <w:tblPr>
        <w:tblW w:w="10291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51"/>
        <w:gridCol w:w="945"/>
        <w:gridCol w:w="160"/>
        <w:gridCol w:w="677"/>
        <w:gridCol w:w="738"/>
        <w:gridCol w:w="720"/>
        <w:gridCol w:w="720"/>
        <w:gridCol w:w="720"/>
        <w:gridCol w:w="698"/>
        <w:gridCol w:w="160"/>
        <w:gridCol w:w="717"/>
        <w:gridCol w:w="717"/>
        <w:gridCol w:w="717"/>
        <w:gridCol w:w="717"/>
        <w:gridCol w:w="717"/>
        <w:gridCol w:w="717"/>
      </w:tblGrid>
      <w:tr w:rsidR="00BA5A76" w:rsidRPr="00A05D21" w:rsidDel="005A095F" w14:paraId="258ADFD6" w14:textId="77777777" w:rsidTr="005F2E8C">
        <w:trPr>
          <w:cantSplit/>
          <w:trHeight w:val="190"/>
          <w:del w:id="6638" w:author="Author"/>
        </w:trPr>
        <w:tc>
          <w:tcPr>
            <w:tcW w:w="200" w:type="dxa"/>
          </w:tcPr>
          <w:p w14:paraId="3D40B53E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639" w:author="Author"/>
              </w:rPr>
            </w:pPr>
          </w:p>
        </w:tc>
        <w:tc>
          <w:tcPr>
            <w:tcW w:w="1009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5F026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40" w:author="Author"/>
              </w:rPr>
            </w:pPr>
            <w:del w:id="6641" w:author="Author">
              <w:r w:rsidRPr="00A05D21" w:rsidDel="005A095F">
                <w:delText>Uninsured Motorists – Stacked</w:delText>
              </w:r>
            </w:del>
          </w:p>
        </w:tc>
      </w:tr>
      <w:tr w:rsidR="00BA5A76" w:rsidRPr="00A05D21" w:rsidDel="005A095F" w14:paraId="15F0C34F" w14:textId="77777777" w:rsidTr="005F2E8C">
        <w:trPr>
          <w:cantSplit/>
          <w:trHeight w:val="190"/>
          <w:del w:id="6642" w:author="Author"/>
        </w:trPr>
        <w:tc>
          <w:tcPr>
            <w:tcW w:w="200" w:type="dxa"/>
            <w:vMerge w:val="restart"/>
          </w:tcPr>
          <w:p w14:paraId="5BB9DC4C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43" w:author="Author"/>
              </w:rPr>
            </w:pPr>
          </w:p>
        </w:tc>
        <w:tc>
          <w:tcPr>
            <w:tcW w:w="119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4453B5C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44" w:author="Author"/>
              </w:rPr>
            </w:pPr>
            <w:del w:id="6645" w:author="Author">
              <w:r w:rsidRPr="00A05D21" w:rsidDel="005A095F">
                <w:delText>Bodily</w:delText>
              </w:r>
              <w:r w:rsidRPr="00A05D21" w:rsidDel="005A095F">
                <w:br/>
                <w:delText>Limits</w:delText>
              </w:r>
              <w:r w:rsidRPr="00A05D21" w:rsidDel="005A095F">
                <w:br/>
                <w:delText>(000's)</w:delText>
              </w:r>
            </w:del>
          </w:p>
        </w:tc>
        <w:tc>
          <w:tcPr>
            <w:tcW w:w="44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2F38A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46" w:author="Author"/>
              </w:rPr>
            </w:pPr>
            <w:del w:id="6647" w:author="Author">
              <w:r w:rsidRPr="00A05D21" w:rsidDel="005A095F">
                <w:delText>Private Passenger Types</w:delText>
              </w:r>
              <w:r w:rsidRPr="00A05D21" w:rsidDel="005A095F">
                <w:br/>
                <w:delText>Loss Costs Per Exposure</w:delText>
              </w:r>
            </w:del>
          </w:p>
        </w:tc>
        <w:tc>
          <w:tcPr>
            <w:tcW w:w="44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5DB09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48" w:author="Author"/>
              </w:rPr>
            </w:pPr>
            <w:del w:id="6649" w:author="Author">
              <w:r w:rsidRPr="00A05D21" w:rsidDel="005A095F">
                <w:delText>Other Than Private Passenger Types</w:delText>
              </w:r>
              <w:r w:rsidRPr="00A05D21" w:rsidDel="005A095F">
                <w:br/>
                <w:delText>Loss Costs Per Exposure</w:delText>
              </w:r>
            </w:del>
          </w:p>
        </w:tc>
      </w:tr>
      <w:tr w:rsidR="00BA5A76" w:rsidRPr="00A05D21" w:rsidDel="005A095F" w14:paraId="0D38676F" w14:textId="77777777" w:rsidTr="005F2E8C">
        <w:trPr>
          <w:cantSplit/>
          <w:trHeight w:val="190"/>
          <w:del w:id="6650" w:author="Author"/>
        </w:trPr>
        <w:tc>
          <w:tcPr>
            <w:tcW w:w="200" w:type="dxa"/>
            <w:vMerge/>
          </w:tcPr>
          <w:p w14:paraId="50817BC6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51" w:author="Author"/>
              </w:rPr>
            </w:pPr>
          </w:p>
        </w:tc>
        <w:tc>
          <w:tcPr>
            <w:tcW w:w="119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763F1D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52" w:author="Author"/>
              </w:rPr>
            </w:pPr>
          </w:p>
        </w:tc>
        <w:tc>
          <w:tcPr>
            <w:tcW w:w="443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5FE964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53" w:author="Author"/>
              </w:rPr>
            </w:pPr>
            <w:del w:id="6654" w:author="Author">
              <w:r w:rsidRPr="00A05D21" w:rsidDel="005A095F">
                <w:delText>Total Number Of Exposures</w:delText>
              </w:r>
            </w:del>
          </w:p>
        </w:tc>
        <w:tc>
          <w:tcPr>
            <w:tcW w:w="4462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898176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55" w:author="Author"/>
              </w:rPr>
            </w:pPr>
            <w:del w:id="6656" w:author="Author">
              <w:r w:rsidRPr="00A05D21" w:rsidDel="005A095F">
                <w:delText>Total Number Of Exposures</w:delText>
              </w:r>
            </w:del>
          </w:p>
        </w:tc>
      </w:tr>
      <w:tr w:rsidR="00BA5A76" w:rsidRPr="00A05D21" w:rsidDel="005A095F" w14:paraId="5621D742" w14:textId="77777777" w:rsidTr="005F2E8C">
        <w:trPr>
          <w:cantSplit/>
          <w:trHeight w:val="190"/>
          <w:del w:id="6657" w:author="Author"/>
        </w:trPr>
        <w:tc>
          <w:tcPr>
            <w:tcW w:w="200" w:type="dxa"/>
            <w:vMerge/>
          </w:tcPr>
          <w:p w14:paraId="47E4BF73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58" w:author="Author"/>
              </w:rPr>
            </w:pPr>
          </w:p>
        </w:tc>
        <w:tc>
          <w:tcPr>
            <w:tcW w:w="119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18C79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59" w:author="Author"/>
              </w:rPr>
            </w:pP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6D4CD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60" w:author="Author"/>
              </w:rPr>
            </w:pPr>
            <w:del w:id="6661" w:author="Author">
              <w:r w:rsidRPr="00A05D21" w:rsidDel="005A095F">
                <w:delText>1</w:delText>
              </w:r>
            </w:del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E83F4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62" w:author="Author"/>
              </w:rPr>
            </w:pPr>
            <w:del w:id="6663" w:author="Author">
              <w:r w:rsidRPr="00A05D21" w:rsidDel="005A095F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90C6C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64" w:author="Author"/>
              </w:rPr>
            </w:pPr>
            <w:del w:id="6665" w:author="Author">
              <w:r w:rsidRPr="00A05D21" w:rsidDel="005A095F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E4A79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66" w:author="Author"/>
              </w:rPr>
            </w:pPr>
            <w:del w:id="6667" w:author="Author">
              <w:r w:rsidRPr="00A05D21" w:rsidDel="005A095F">
                <w:delText>5 – 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BE97C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68" w:author="Author"/>
              </w:rPr>
            </w:pPr>
            <w:del w:id="6669" w:author="Author">
              <w:r w:rsidRPr="00A05D21" w:rsidDel="005A095F">
                <w:delText>10 – 30</w:delText>
              </w:r>
            </w:del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918AE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70" w:author="Author"/>
              </w:rPr>
            </w:pPr>
            <w:del w:id="6671" w:author="Author">
              <w:r w:rsidRPr="00A05D21" w:rsidDel="005A095F">
                <w:delText>&gt; 30</w:delText>
              </w:r>
            </w:del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4B4EF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72" w:author="Author"/>
              </w:rPr>
            </w:pPr>
            <w:del w:id="6673" w:author="Author">
              <w:r w:rsidRPr="00A05D21" w:rsidDel="005A095F">
                <w:delText>1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E19FB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74" w:author="Author"/>
              </w:rPr>
            </w:pPr>
            <w:del w:id="6675" w:author="Author">
              <w:r w:rsidRPr="00A05D21" w:rsidDel="005A095F">
                <w:delText>2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76DE7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76" w:author="Author"/>
              </w:rPr>
            </w:pPr>
            <w:del w:id="6677" w:author="Author">
              <w:r w:rsidRPr="00A05D21" w:rsidDel="005A095F">
                <w:delText>3 – 4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007D7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78" w:author="Author"/>
              </w:rPr>
            </w:pPr>
            <w:del w:id="6679" w:author="Author">
              <w:r w:rsidRPr="00A05D21" w:rsidDel="005A095F">
                <w:delText>5 – 9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9A38B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80" w:author="Author"/>
              </w:rPr>
            </w:pPr>
            <w:del w:id="6681" w:author="Author">
              <w:r w:rsidRPr="00A05D21" w:rsidDel="005A095F">
                <w:delText>10 – 30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3B635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682" w:author="Author"/>
              </w:rPr>
            </w:pPr>
            <w:del w:id="6683" w:author="Author">
              <w:r w:rsidRPr="00A05D21" w:rsidDel="005A095F">
                <w:delText>&gt; 30</w:delText>
              </w:r>
            </w:del>
          </w:p>
        </w:tc>
      </w:tr>
      <w:tr w:rsidR="00BA5A76" w:rsidRPr="00A05D21" w:rsidDel="005A095F" w14:paraId="4BAC3BF8" w14:textId="77777777" w:rsidTr="005F2E8C">
        <w:trPr>
          <w:cantSplit/>
          <w:trHeight w:val="190"/>
          <w:del w:id="6684" w:author="Author"/>
        </w:trPr>
        <w:tc>
          <w:tcPr>
            <w:tcW w:w="200" w:type="dxa"/>
          </w:tcPr>
          <w:p w14:paraId="6B4BEE2B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6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FCD6BD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686" w:author="Author"/>
              </w:rPr>
            </w:pPr>
            <w:del w:id="6687" w:author="Author">
              <w:r w:rsidRPr="00A05D21" w:rsidDel="005A095F">
                <w:delText>$</w:delText>
              </w:r>
            </w:del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C6F8E3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688" w:author="Author"/>
              </w:rPr>
            </w:pPr>
            <w:del w:id="6689" w:author="Author">
              <w:r w:rsidRPr="00A05D21" w:rsidDel="005A095F">
                <w:delText>25/50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46E957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690" w:author="Author"/>
              </w:rPr>
            </w:pPr>
            <w:del w:id="6691" w:author="Author">
              <w:r w:rsidRPr="00A05D21" w:rsidDel="005A095F">
                <w:delText>$</w:delText>
              </w:r>
            </w:del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729662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692" w:author="Author"/>
              </w:rPr>
            </w:pPr>
            <w:del w:id="669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3.59</w:delText>
              </w:r>
            </w:del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1FFF707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694" w:author="Author"/>
              </w:rPr>
            </w:pPr>
            <w:del w:id="669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4.56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3B4C80D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696" w:author="Author"/>
              </w:rPr>
            </w:pPr>
            <w:del w:id="669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5.43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96B3B9E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698" w:author="Author"/>
              </w:rPr>
            </w:pPr>
            <w:del w:id="669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6.41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1DAEC46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00" w:author="Author"/>
              </w:rPr>
            </w:pPr>
            <w:del w:id="670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7.90</w:delText>
              </w:r>
            </w:del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6A7050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02" w:author="Author"/>
              </w:rPr>
            </w:pPr>
            <w:del w:id="670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8.70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78E84F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704" w:author="Author"/>
              </w:rPr>
            </w:pPr>
            <w:del w:id="6705" w:author="Author">
              <w:r w:rsidRPr="00A05D21" w:rsidDel="005A095F">
                <w:delText>$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7507D2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06" w:author="Author"/>
              </w:rPr>
            </w:pPr>
            <w:del w:id="670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2.65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9B9FD6D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08" w:author="Author"/>
              </w:rPr>
            </w:pPr>
            <w:del w:id="670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3.35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F3BF513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10" w:author="Author"/>
              </w:rPr>
            </w:pPr>
            <w:del w:id="671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3.99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358F68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12" w:author="Author"/>
              </w:rPr>
            </w:pPr>
            <w:del w:id="671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4.72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CB306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14" w:author="Author"/>
              </w:rPr>
            </w:pPr>
            <w:del w:id="671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5.80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0D5614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16" w:author="Author"/>
              </w:rPr>
            </w:pPr>
            <w:del w:id="671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6.39</w:delText>
              </w:r>
            </w:del>
          </w:p>
        </w:tc>
      </w:tr>
      <w:tr w:rsidR="00BA5A76" w:rsidRPr="00A05D21" w:rsidDel="005A095F" w14:paraId="23E2B850" w14:textId="77777777" w:rsidTr="005F2E8C">
        <w:trPr>
          <w:cantSplit/>
          <w:trHeight w:val="190"/>
          <w:del w:id="6718" w:author="Author"/>
        </w:trPr>
        <w:tc>
          <w:tcPr>
            <w:tcW w:w="200" w:type="dxa"/>
          </w:tcPr>
          <w:p w14:paraId="298578DB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7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7A2249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720" w:author="Author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81EAE3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721" w:author="Author"/>
              </w:rPr>
            </w:pPr>
            <w:del w:id="6722" w:author="Author">
              <w:r w:rsidRPr="00A05D21" w:rsidDel="005A095F">
                <w:delText>50/100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1CF249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723" w:author="Author"/>
              </w:rPr>
            </w:pPr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87CE70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724" w:author="Author"/>
              </w:rPr>
            </w:pPr>
            <w:del w:id="672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4.56</w:delText>
              </w:r>
            </w:del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5075216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26" w:author="Author"/>
              </w:rPr>
            </w:pPr>
            <w:del w:id="672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5.50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4E50710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28" w:author="Author"/>
              </w:rPr>
            </w:pPr>
            <w:del w:id="672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6.41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4CB393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30" w:author="Author"/>
              </w:rPr>
            </w:pPr>
            <w:del w:id="673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691E22D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32" w:author="Author"/>
              </w:rPr>
            </w:pPr>
            <w:del w:id="673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8.70</w:delText>
              </w:r>
            </w:del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59E8EAC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34" w:author="Author"/>
              </w:rPr>
            </w:pPr>
            <w:del w:id="673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9.36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D42A69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736" w:author="Author"/>
              </w:rPr>
            </w:pPr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6BD463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37" w:author="Author"/>
              </w:rPr>
            </w:pPr>
            <w:del w:id="673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3.35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FBFB66E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39" w:author="Author"/>
              </w:rPr>
            </w:pPr>
            <w:del w:id="674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4.04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8C652F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41" w:author="Author"/>
              </w:rPr>
            </w:pPr>
            <w:del w:id="674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4.72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6A49C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43" w:author="Author"/>
              </w:rPr>
            </w:pPr>
            <w:del w:id="674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5.50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79DA5B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45" w:author="Author"/>
              </w:rPr>
            </w:pPr>
            <w:del w:id="674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6.39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EB6DDE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47" w:author="Author"/>
              </w:rPr>
            </w:pPr>
            <w:del w:id="674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6.88</w:delText>
              </w:r>
            </w:del>
          </w:p>
        </w:tc>
      </w:tr>
      <w:tr w:rsidR="00BA5A76" w:rsidRPr="00A05D21" w:rsidDel="005A095F" w14:paraId="20D53551" w14:textId="77777777" w:rsidTr="005F2E8C">
        <w:trPr>
          <w:cantSplit/>
          <w:trHeight w:val="190"/>
          <w:del w:id="6749" w:author="Author"/>
        </w:trPr>
        <w:tc>
          <w:tcPr>
            <w:tcW w:w="200" w:type="dxa"/>
          </w:tcPr>
          <w:p w14:paraId="4BC5A6A9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7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9773D0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751" w:author="Author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42EB45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752" w:author="Author"/>
              </w:rPr>
            </w:pPr>
            <w:del w:id="6753" w:author="Author">
              <w:r w:rsidRPr="00A05D21" w:rsidDel="005A095F">
                <w:delText>100/300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48A7E2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754" w:author="Author"/>
              </w:rPr>
            </w:pPr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5D5F92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755" w:author="Author"/>
              </w:rPr>
            </w:pPr>
            <w:del w:id="675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5.64</w:delText>
              </w:r>
            </w:del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282F0C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57" w:author="Author"/>
              </w:rPr>
            </w:pPr>
            <w:del w:id="675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6.76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2A18C04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59" w:author="Author"/>
              </w:rPr>
            </w:pPr>
            <w:del w:id="676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7.62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85592F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61" w:author="Author"/>
              </w:rPr>
            </w:pPr>
            <w:del w:id="676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8.36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BB30D8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63" w:author="Author"/>
              </w:rPr>
            </w:pPr>
            <w:del w:id="676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9.43</w:delText>
              </w:r>
            </w:del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04DC754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65" w:author="Author"/>
              </w:rPr>
            </w:pPr>
            <w:del w:id="676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9.91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E4BAE9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767" w:author="Author"/>
              </w:rPr>
            </w:pPr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E32482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68" w:author="Author"/>
              </w:rPr>
            </w:pPr>
            <w:del w:id="676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4.15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3FC5AF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70" w:author="Author"/>
              </w:rPr>
            </w:pPr>
            <w:del w:id="677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4.97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3B322A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72" w:author="Author"/>
              </w:rPr>
            </w:pPr>
            <w:del w:id="677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5.60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004D27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74" w:author="Author"/>
              </w:rPr>
            </w:pPr>
            <w:del w:id="677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6.15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39C871F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76" w:author="Author"/>
              </w:rPr>
            </w:pPr>
            <w:del w:id="677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6.93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F85B5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78" w:author="Author"/>
              </w:rPr>
            </w:pPr>
            <w:del w:id="677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7.28</w:delText>
              </w:r>
            </w:del>
          </w:p>
        </w:tc>
      </w:tr>
      <w:tr w:rsidR="00BA5A76" w:rsidRPr="00A05D21" w:rsidDel="005A095F" w14:paraId="1377BE52" w14:textId="77777777" w:rsidTr="005F2E8C">
        <w:trPr>
          <w:cantSplit/>
          <w:trHeight w:val="190"/>
          <w:del w:id="6780" w:author="Author"/>
        </w:trPr>
        <w:tc>
          <w:tcPr>
            <w:tcW w:w="200" w:type="dxa"/>
          </w:tcPr>
          <w:p w14:paraId="2E6B1FA8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7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AA4D34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782" w:author="Author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60ABEE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783" w:author="Author"/>
              </w:rPr>
            </w:pPr>
            <w:del w:id="6784" w:author="Author">
              <w:r w:rsidRPr="00A05D21" w:rsidDel="005A095F">
                <w:delText>250/500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B09824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785" w:author="Author"/>
              </w:rPr>
            </w:pPr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C945EA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786" w:author="Author"/>
              </w:rPr>
            </w:pPr>
            <w:del w:id="678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6.96</w:delText>
              </w:r>
            </w:del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E8BFB9F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88" w:author="Author"/>
              </w:rPr>
            </w:pPr>
            <w:del w:id="678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40E5E4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90" w:author="Author"/>
              </w:rPr>
            </w:pPr>
            <w:del w:id="679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8.59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C04195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92" w:author="Author"/>
              </w:rPr>
            </w:pPr>
            <w:del w:id="679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A0BE3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94" w:author="Author"/>
              </w:rPr>
            </w:pPr>
            <w:del w:id="679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10.01</w:delText>
              </w:r>
            </w:del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AEB3C0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796" w:author="Author"/>
                <w:b/>
              </w:rPr>
            </w:pPr>
            <w:del w:id="6797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32B02F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798" w:author="Author"/>
              </w:rPr>
            </w:pPr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9DAFF8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799" w:author="Author"/>
              </w:rPr>
            </w:pPr>
            <w:del w:id="680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5.13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74C671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801" w:author="Author"/>
              </w:rPr>
            </w:pPr>
            <w:del w:id="680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5.80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CED8E95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803" w:author="Author"/>
              </w:rPr>
            </w:pPr>
            <w:del w:id="680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6.33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83A015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805" w:author="Author"/>
              </w:rPr>
            </w:pPr>
            <w:del w:id="680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6.80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A0F0B7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807" w:author="Author"/>
              </w:rPr>
            </w:pPr>
            <w:del w:id="680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7.37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F60F7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809" w:author="Author"/>
              </w:rPr>
            </w:pPr>
            <w:del w:id="6810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69236D47" w14:textId="77777777" w:rsidTr="005F2E8C">
        <w:trPr>
          <w:cantSplit/>
          <w:trHeight w:val="190"/>
          <w:del w:id="6811" w:author="Author"/>
        </w:trPr>
        <w:tc>
          <w:tcPr>
            <w:tcW w:w="200" w:type="dxa"/>
          </w:tcPr>
          <w:p w14:paraId="73CD1A6A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8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7B516A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813" w:author="Author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EF218D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814" w:author="Author"/>
              </w:rPr>
            </w:pPr>
            <w:del w:id="6815" w:author="Author">
              <w:r w:rsidRPr="00A05D21" w:rsidDel="005A095F">
                <w:delText>500/1,000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E71A75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816" w:author="Author"/>
              </w:rPr>
            </w:pPr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EEB445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817" w:author="Author"/>
              </w:rPr>
            </w:pPr>
            <w:del w:id="681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7.90</w:delText>
              </w:r>
            </w:del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386BCFF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819" w:author="Author"/>
              </w:rPr>
            </w:pPr>
            <w:del w:id="682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8.70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0D34E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821" w:author="Author"/>
              </w:rPr>
            </w:pPr>
            <w:del w:id="682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CB3CA48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823" w:author="Author"/>
              </w:rPr>
            </w:pPr>
            <w:del w:id="682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9.81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63D464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825" w:author="Author"/>
                <w:b/>
              </w:rPr>
            </w:pPr>
            <w:del w:id="6826" w:author="Author">
              <w:r w:rsidRPr="00A05D21" w:rsidDel="005A095F">
                <w:sym w:font="Symbol" w:char="F02A"/>
              </w:r>
            </w:del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D7EEEC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827" w:author="Author"/>
                <w:b/>
              </w:rPr>
            </w:pPr>
            <w:del w:id="6828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F5B178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829" w:author="Author"/>
              </w:rPr>
            </w:pPr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A62B5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830" w:author="Author"/>
              </w:rPr>
            </w:pPr>
            <w:del w:id="683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5.80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BD9DEC2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832" w:author="Author"/>
              </w:rPr>
            </w:pPr>
            <w:del w:id="683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6.39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4381C2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834" w:author="Author"/>
              </w:rPr>
            </w:pPr>
            <w:del w:id="683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6.80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D5BBAF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836" w:author="Author"/>
              </w:rPr>
            </w:pPr>
            <w:del w:id="683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7.20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8DD1A3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838" w:author="Author"/>
              </w:rPr>
            </w:pPr>
            <w:del w:id="6839" w:author="Author">
              <w:r w:rsidRPr="00A05D21" w:rsidDel="005A095F">
                <w:sym w:font="Symbol" w:char="F02A"/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0225E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6840" w:author="Author"/>
              </w:rPr>
            </w:pPr>
            <w:del w:id="6841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578D6086" w14:textId="77777777" w:rsidTr="005F2E8C">
        <w:trPr>
          <w:cantSplit/>
          <w:trHeight w:val="190"/>
          <w:del w:id="6842" w:author="Author"/>
        </w:trPr>
        <w:tc>
          <w:tcPr>
            <w:tcW w:w="200" w:type="dxa"/>
          </w:tcPr>
          <w:p w14:paraId="0F2423D3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843" w:author="Author"/>
              </w:rPr>
            </w:pP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7EFFC2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844" w:author="Author"/>
              </w:rPr>
            </w:pPr>
            <w:del w:id="6845" w:author="Author">
              <w:r w:rsidRPr="00A05D21" w:rsidDel="005A095F">
                <w:sym w:font="Symbol" w:char="F02A"/>
              </w:r>
            </w:del>
          </w:p>
        </w:tc>
        <w:tc>
          <w:tcPr>
            <w:tcW w:w="984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26B8D4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846" w:author="Author"/>
              </w:rPr>
            </w:pPr>
            <w:del w:id="6847" w:author="Author">
              <w:r w:rsidRPr="00A05D21" w:rsidDel="005A095F">
                <w:delText>Refer to company.</w:delText>
              </w:r>
            </w:del>
          </w:p>
        </w:tc>
      </w:tr>
    </w:tbl>
    <w:p w14:paraId="65BCE7C4" w14:textId="77777777" w:rsidR="00BA5A76" w:rsidRPr="00A05D21" w:rsidDel="005A095F" w:rsidRDefault="00BA5A76" w:rsidP="00CE2161">
      <w:pPr>
        <w:pStyle w:val="tablecaption"/>
        <w:suppressAutoHyphens/>
        <w:rPr>
          <w:del w:id="6848" w:author="Author"/>
        </w:rPr>
      </w:pPr>
      <w:del w:id="6849" w:author="Author">
        <w:r w:rsidRPr="00A05D21" w:rsidDel="005A095F">
          <w:delText>Table 97.B.2.a.(3)(LC) Split Limits Stacked – Uninsured Motorists Bodily Injury Coverage Loss Costs</w:delText>
        </w:r>
      </w:del>
    </w:p>
    <w:p w14:paraId="1B144A68" w14:textId="77777777" w:rsidR="00BA5A76" w:rsidRPr="00A05D21" w:rsidDel="005A095F" w:rsidRDefault="00BA5A76" w:rsidP="00CE2161">
      <w:pPr>
        <w:pStyle w:val="isonormal"/>
        <w:suppressAutoHyphens/>
        <w:rPr>
          <w:del w:id="6850" w:author="Author"/>
        </w:rPr>
      </w:pPr>
    </w:p>
    <w:p w14:paraId="74774973" w14:textId="77777777" w:rsidR="00BA5A76" w:rsidRPr="00A05D21" w:rsidDel="005A095F" w:rsidRDefault="00BA5A76" w:rsidP="00CE2161">
      <w:pPr>
        <w:pStyle w:val="space8"/>
        <w:suppressAutoHyphens/>
        <w:rPr>
          <w:del w:id="6851" w:author="Author"/>
        </w:rPr>
      </w:pPr>
    </w:p>
    <w:tbl>
      <w:tblPr>
        <w:tblW w:w="10291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51"/>
        <w:gridCol w:w="945"/>
        <w:gridCol w:w="160"/>
        <w:gridCol w:w="677"/>
        <w:gridCol w:w="738"/>
        <w:gridCol w:w="720"/>
        <w:gridCol w:w="720"/>
        <w:gridCol w:w="720"/>
        <w:gridCol w:w="698"/>
        <w:gridCol w:w="160"/>
        <w:gridCol w:w="717"/>
        <w:gridCol w:w="717"/>
        <w:gridCol w:w="717"/>
        <w:gridCol w:w="717"/>
        <w:gridCol w:w="717"/>
        <w:gridCol w:w="717"/>
      </w:tblGrid>
      <w:tr w:rsidR="00BA5A76" w:rsidRPr="00A05D21" w:rsidDel="005A095F" w14:paraId="26D7C57A" w14:textId="77777777" w:rsidTr="005F2E8C">
        <w:trPr>
          <w:cantSplit/>
          <w:trHeight w:val="190"/>
          <w:del w:id="6852" w:author="Author"/>
        </w:trPr>
        <w:tc>
          <w:tcPr>
            <w:tcW w:w="200" w:type="dxa"/>
          </w:tcPr>
          <w:p w14:paraId="1F49C088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853" w:author="Author"/>
              </w:rPr>
            </w:pPr>
          </w:p>
        </w:tc>
        <w:tc>
          <w:tcPr>
            <w:tcW w:w="1009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BEFB4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54" w:author="Author"/>
              </w:rPr>
            </w:pPr>
            <w:del w:id="6855" w:author="Author">
              <w:r w:rsidRPr="00A05D21" w:rsidDel="005A095F">
                <w:delText>Underinsured Motorists – Stacked</w:delText>
              </w:r>
            </w:del>
          </w:p>
        </w:tc>
      </w:tr>
      <w:tr w:rsidR="00BA5A76" w:rsidRPr="00A05D21" w:rsidDel="005A095F" w14:paraId="16C1299D" w14:textId="77777777" w:rsidTr="005F2E8C">
        <w:trPr>
          <w:cantSplit/>
          <w:trHeight w:val="190"/>
          <w:del w:id="6856" w:author="Author"/>
        </w:trPr>
        <w:tc>
          <w:tcPr>
            <w:tcW w:w="200" w:type="dxa"/>
            <w:vMerge w:val="restart"/>
          </w:tcPr>
          <w:p w14:paraId="3EBFA12D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57" w:author="Author"/>
              </w:rPr>
            </w:pPr>
          </w:p>
        </w:tc>
        <w:tc>
          <w:tcPr>
            <w:tcW w:w="119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8971C9A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58" w:author="Author"/>
              </w:rPr>
            </w:pPr>
            <w:del w:id="6859" w:author="Author">
              <w:r w:rsidRPr="00A05D21" w:rsidDel="005A095F">
                <w:delText>Bodily</w:delText>
              </w:r>
              <w:r w:rsidRPr="00A05D21" w:rsidDel="005A095F">
                <w:br/>
                <w:delText>Limits</w:delText>
              </w:r>
              <w:r w:rsidRPr="00A05D21" w:rsidDel="005A095F">
                <w:br/>
                <w:delText>(000's)</w:delText>
              </w:r>
            </w:del>
          </w:p>
        </w:tc>
        <w:tc>
          <w:tcPr>
            <w:tcW w:w="44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1374F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60" w:author="Author"/>
              </w:rPr>
            </w:pPr>
            <w:del w:id="6861" w:author="Author">
              <w:r w:rsidRPr="00A05D21" w:rsidDel="005A095F">
                <w:delText>Private Passenger Types</w:delText>
              </w:r>
              <w:r w:rsidRPr="00A05D21" w:rsidDel="005A095F">
                <w:br/>
                <w:delText>Loss Costs Per Exposure</w:delText>
              </w:r>
            </w:del>
          </w:p>
        </w:tc>
        <w:tc>
          <w:tcPr>
            <w:tcW w:w="44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392BC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62" w:author="Author"/>
              </w:rPr>
            </w:pPr>
            <w:del w:id="6863" w:author="Author">
              <w:r w:rsidRPr="00A05D21" w:rsidDel="005A095F">
                <w:delText>Other Than Private Passenger Types</w:delText>
              </w:r>
              <w:r w:rsidRPr="00A05D21" w:rsidDel="005A095F">
                <w:br/>
                <w:delText>Loss Costs Per Exposure</w:delText>
              </w:r>
            </w:del>
          </w:p>
        </w:tc>
      </w:tr>
      <w:tr w:rsidR="00BA5A76" w:rsidRPr="00A05D21" w:rsidDel="005A095F" w14:paraId="388C75AC" w14:textId="77777777" w:rsidTr="005F2E8C">
        <w:trPr>
          <w:cantSplit/>
          <w:trHeight w:val="190"/>
          <w:del w:id="6864" w:author="Author"/>
        </w:trPr>
        <w:tc>
          <w:tcPr>
            <w:tcW w:w="200" w:type="dxa"/>
            <w:vMerge/>
          </w:tcPr>
          <w:p w14:paraId="0B66346B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65" w:author="Author"/>
              </w:rPr>
            </w:pPr>
          </w:p>
        </w:tc>
        <w:tc>
          <w:tcPr>
            <w:tcW w:w="119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F5B22D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66" w:author="Author"/>
              </w:rPr>
            </w:pPr>
          </w:p>
        </w:tc>
        <w:tc>
          <w:tcPr>
            <w:tcW w:w="443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C16939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67" w:author="Author"/>
              </w:rPr>
            </w:pPr>
            <w:del w:id="6868" w:author="Author">
              <w:r w:rsidRPr="00A05D21" w:rsidDel="005A095F">
                <w:delText>Total Number Of Exposures</w:delText>
              </w:r>
            </w:del>
          </w:p>
        </w:tc>
        <w:tc>
          <w:tcPr>
            <w:tcW w:w="4462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EE99BC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69" w:author="Author"/>
              </w:rPr>
            </w:pPr>
            <w:del w:id="6870" w:author="Author">
              <w:r w:rsidRPr="00A05D21" w:rsidDel="005A095F">
                <w:delText>Total Number Of Exposures</w:delText>
              </w:r>
            </w:del>
          </w:p>
        </w:tc>
      </w:tr>
      <w:tr w:rsidR="00BA5A76" w:rsidRPr="00A05D21" w:rsidDel="005A095F" w14:paraId="55427561" w14:textId="77777777" w:rsidTr="005F2E8C">
        <w:trPr>
          <w:cantSplit/>
          <w:trHeight w:val="190"/>
          <w:del w:id="6871" w:author="Author"/>
        </w:trPr>
        <w:tc>
          <w:tcPr>
            <w:tcW w:w="200" w:type="dxa"/>
            <w:vMerge/>
          </w:tcPr>
          <w:p w14:paraId="7F8B200C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72" w:author="Author"/>
              </w:rPr>
            </w:pPr>
          </w:p>
        </w:tc>
        <w:tc>
          <w:tcPr>
            <w:tcW w:w="119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96107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73" w:author="Author"/>
              </w:rPr>
            </w:pP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BF5F9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74" w:author="Author"/>
              </w:rPr>
            </w:pPr>
            <w:del w:id="6875" w:author="Author">
              <w:r w:rsidRPr="00A05D21" w:rsidDel="005A095F">
                <w:delText>1</w:delText>
              </w:r>
            </w:del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846A6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76" w:author="Author"/>
              </w:rPr>
            </w:pPr>
            <w:del w:id="6877" w:author="Author">
              <w:r w:rsidRPr="00A05D21" w:rsidDel="005A095F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B0514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78" w:author="Author"/>
              </w:rPr>
            </w:pPr>
            <w:del w:id="6879" w:author="Author">
              <w:r w:rsidRPr="00A05D21" w:rsidDel="005A095F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EA1A4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80" w:author="Author"/>
              </w:rPr>
            </w:pPr>
            <w:del w:id="6881" w:author="Author">
              <w:r w:rsidRPr="00A05D21" w:rsidDel="005A095F">
                <w:delText>5 – 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BCE17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82" w:author="Author"/>
              </w:rPr>
            </w:pPr>
            <w:del w:id="6883" w:author="Author">
              <w:r w:rsidRPr="00A05D21" w:rsidDel="005A095F">
                <w:delText>10 – 30</w:delText>
              </w:r>
            </w:del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E4D6F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84" w:author="Author"/>
              </w:rPr>
            </w:pPr>
            <w:del w:id="6885" w:author="Author">
              <w:r w:rsidRPr="00A05D21" w:rsidDel="005A095F">
                <w:delText>&gt; 30</w:delText>
              </w:r>
            </w:del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D3F38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86" w:author="Author"/>
              </w:rPr>
            </w:pPr>
            <w:del w:id="6887" w:author="Author">
              <w:r w:rsidRPr="00A05D21" w:rsidDel="005A095F">
                <w:delText>1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EFB0B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88" w:author="Author"/>
              </w:rPr>
            </w:pPr>
            <w:del w:id="6889" w:author="Author">
              <w:r w:rsidRPr="00A05D21" w:rsidDel="005A095F">
                <w:delText>2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1C713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90" w:author="Author"/>
              </w:rPr>
            </w:pPr>
            <w:del w:id="6891" w:author="Author">
              <w:r w:rsidRPr="00A05D21" w:rsidDel="005A095F">
                <w:delText>3 – 4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EFF9D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92" w:author="Author"/>
              </w:rPr>
            </w:pPr>
            <w:del w:id="6893" w:author="Author">
              <w:r w:rsidRPr="00A05D21" w:rsidDel="005A095F">
                <w:delText>5 – 9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11077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94" w:author="Author"/>
              </w:rPr>
            </w:pPr>
            <w:del w:id="6895" w:author="Author">
              <w:r w:rsidRPr="00A05D21" w:rsidDel="005A095F">
                <w:delText>10 – 30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16452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6896" w:author="Author"/>
              </w:rPr>
            </w:pPr>
            <w:del w:id="6897" w:author="Author">
              <w:r w:rsidRPr="00A05D21" w:rsidDel="005A095F">
                <w:delText>&gt; 30</w:delText>
              </w:r>
            </w:del>
          </w:p>
        </w:tc>
      </w:tr>
      <w:tr w:rsidR="00BA5A76" w:rsidRPr="00A05D21" w:rsidDel="005A095F" w14:paraId="457F6034" w14:textId="77777777" w:rsidTr="005F2E8C">
        <w:trPr>
          <w:cantSplit/>
          <w:trHeight w:val="190"/>
          <w:del w:id="6898" w:author="Author"/>
        </w:trPr>
        <w:tc>
          <w:tcPr>
            <w:tcW w:w="200" w:type="dxa"/>
          </w:tcPr>
          <w:p w14:paraId="719DF10A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8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34EE90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900" w:author="Author"/>
              </w:rPr>
            </w:pPr>
            <w:del w:id="6901" w:author="Author">
              <w:r w:rsidRPr="00A05D21" w:rsidDel="005A095F">
                <w:delText>$</w:delText>
              </w:r>
            </w:del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B0F3BD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902" w:author="Author"/>
              </w:rPr>
            </w:pPr>
            <w:del w:id="6903" w:author="Author">
              <w:r w:rsidRPr="00A05D21" w:rsidDel="005A095F">
                <w:delText>25/50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8362F1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904" w:author="Author"/>
              </w:rPr>
            </w:pPr>
            <w:del w:id="6905" w:author="Author">
              <w:r w:rsidRPr="00A05D21" w:rsidDel="005A095F">
                <w:delText>$</w:delText>
              </w:r>
            </w:del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7783C1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906" w:author="Author"/>
              </w:rPr>
            </w:pPr>
            <w:del w:id="690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1.51</w:delText>
              </w:r>
            </w:del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06528A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08" w:author="Author"/>
              </w:rPr>
            </w:pPr>
            <w:del w:id="690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2.70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F99404A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10" w:author="Author"/>
              </w:rPr>
            </w:pPr>
            <w:del w:id="691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5442DA7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12" w:author="Author"/>
              </w:rPr>
            </w:pPr>
            <w:del w:id="691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98202E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14" w:author="Author"/>
              </w:rPr>
            </w:pPr>
            <w:del w:id="691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9.28</w:delText>
              </w:r>
            </w:del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E176D9C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16" w:author="Author"/>
              </w:rPr>
            </w:pPr>
            <w:del w:id="691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11.57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D4DEE7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918" w:author="Author"/>
              </w:rPr>
            </w:pPr>
            <w:del w:id="6919" w:author="Author">
              <w:r w:rsidRPr="00A05D21" w:rsidDel="005A095F">
                <w:delText>$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78069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20" w:author="Author"/>
              </w:rPr>
            </w:pPr>
            <w:del w:id="692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0.98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FA2351C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22" w:author="Author"/>
              </w:rPr>
            </w:pPr>
            <w:del w:id="692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1.75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CDC53F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24" w:author="Author"/>
              </w:rPr>
            </w:pPr>
            <w:del w:id="692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2.59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B8E91B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26" w:author="Author"/>
              </w:rPr>
            </w:pPr>
            <w:del w:id="692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3.84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779B30F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28" w:author="Author"/>
              </w:rPr>
            </w:pPr>
            <w:del w:id="692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6.03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D737AA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30" w:author="Author"/>
              </w:rPr>
            </w:pPr>
            <w:del w:id="693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7.52</w:delText>
              </w:r>
            </w:del>
          </w:p>
        </w:tc>
      </w:tr>
      <w:tr w:rsidR="00BA5A76" w:rsidRPr="00A05D21" w:rsidDel="005A095F" w14:paraId="24808547" w14:textId="77777777" w:rsidTr="005F2E8C">
        <w:trPr>
          <w:cantSplit/>
          <w:trHeight w:val="190"/>
          <w:del w:id="6932" w:author="Author"/>
        </w:trPr>
        <w:tc>
          <w:tcPr>
            <w:tcW w:w="200" w:type="dxa"/>
          </w:tcPr>
          <w:p w14:paraId="429A9703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9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A02C0D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934" w:author="Author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C6C004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935" w:author="Author"/>
              </w:rPr>
            </w:pPr>
            <w:del w:id="6936" w:author="Author">
              <w:r w:rsidRPr="00A05D21" w:rsidDel="005A095F">
                <w:delText>50/100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C15CBB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937" w:author="Author"/>
              </w:rPr>
            </w:pPr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0F2E66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938" w:author="Author"/>
              </w:rPr>
            </w:pPr>
            <w:del w:id="693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2.70</w:delText>
              </w:r>
            </w:del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73EF4C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40" w:author="Author"/>
              </w:rPr>
            </w:pPr>
            <w:del w:id="694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4.13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B0145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42" w:author="Author"/>
              </w:rPr>
            </w:pPr>
            <w:del w:id="694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B0956B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44" w:author="Author"/>
              </w:rPr>
            </w:pPr>
            <w:del w:id="694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8.17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50E07D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46" w:author="Author"/>
              </w:rPr>
            </w:pPr>
            <w:del w:id="694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11.57</w:delText>
              </w:r>
            </w:del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9C0C766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48" w:author="Author"/>
              </w:rPr>
            </w:pPr>
            <w:del w:id="694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13.66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AE3912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950" w:author="Author"/>
              </w:rPr>
            </w:pPr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D0370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51" w:author="Author"/>
              </w:rPr>
            </w:pPr>
            <w:del w:id="695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1.75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7DC49C3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53" w:author="Author"/>
              </w:rPr>
            </w:pPr>
            <w:del w:id="695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2.69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9066A20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55" w:author="Author"/>
              </w:rPr>
            </w:pPr>
            <w:del w:id="695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3.84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6220E83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57" w:author="Author"/>
              </w:rPr>
            </w:pPr>
            <w:del w:id="695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5.31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3939CF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59" w:author="Author"/>
              </w:rPr>
            </w:pPr>
            <w:del w:id="696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7.52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F9A6C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61" w:author="Author"/>
              </w:rPr>
            </w:pPr>
            <w:del w:id="696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8.88</w:delText>
              </w:r>
            </w:del>
          </w:p>
        </w:tc>
      </w:tr>
      <w:tr w:rsidR="00BA5A76" w:rsidRPr="00A05D21" w:rsidDel="005A095F" w14:paraId="2B34420E" w14:textId="77777777" w:rsidTr="005F2E8C">
        <w:trPr>
          <w:cantSplit/>
          <w:trHeight w:val="190"/>
          <w:del w:id="6963" w:author="Author"/>
        </w:trPr>
        <w:tc>
          <w:tcPr>
            <w:tcW w:w="200" w:type="dxa"/>
          </w:tcPr>
          <w:p w14:paraId="7185ABDD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9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1F2A88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965" w:author="Author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AF76F4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966" w:author="Author"/>
              </w:rPr>
            </w:pPr>
            <w:del w:id="6967" w:author="Author">
              <w:r w:rsidRPr="00A05D21" w:rsidDel="005A095F">
                <w:delText>100/300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73366D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968" w:author="Author"/>
              </w:rPr>
            </w:pPr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FBA786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6969" w:author="Author"/>
              </w:rPr>
            </w:pPr>
            <w:del w:id="697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4.38</w:delText>
              </w:r>
            </w:del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B5694CD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71" w:author="Author"/>
              </w:rPr>
            </w:pPr>
            <w:del w:id="697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6.61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973D22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73" w:author="Author"/>
              </w:rPr>
            </w:pPr>
            <w:del w:id="697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8.51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C113830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75" w:author="Author"/>
              </w:rPr>
            </w:pPr>
            <w:del w:id="697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10.55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A5666C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77" w:author="Author"/>
              </w:rPr>
            </w:pPr>
            <w:del w:id="697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13.82</w:delText>
              </w:r>
            </w:del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357270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79" w:author="Author"/>
              </w:rPr>
            </w:pPr>
            <w:del w:id="698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15.60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814A08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981" w:author="Author"/>
              </w:rPr>
            </w:pPr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01CC81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82" w:author="Author"/>
              </w:rPr>
            </w:pPr>
            <w:del w:id="698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2.85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80F4229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84" w:author="Author"/>
              </w:rPr>
            </w:pPr>
            <w:del w:id="698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4.30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C69FBCF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86" w:author="Author"/>
              </w:rPr>
            </w:pPr>
            <w:del w:id="698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5.53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EDF0AA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88" w:author="Author"/>
              </w:rPr>
            </w:pPr>
            <w:del w:id="698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6.86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B369A00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90" w:author="Author"/>
              </w:rPr>
            </w:pPr>
            <w:del w:id="699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8.98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BECFBC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6992" w:author="Author"/>
              </w:rPr>
            </w:pPr>
            <w:del w:id="699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10.14</w:delText>
              </w:r>
            </w:del>
          </w:p>
        </w:tc>
      </w:tr>
      <w:tr w:rsidR="00BA5A76" w:rsidRPr="00A05D21" w:rsidDel="005A095F" w14:paraId="62CC3D6B" w14:textId="77777777" w:rsidTr="005F2E8C">
        <w:trPr>
          <w:cantSplit/>
          <w:trHeight w:val="190"/>
          <w:del w:id="6994" w:author="Author"/>
        </w:trPr>
        <w:tc>
          <w:tcPr>
            <w:tcW w:w="200" w:type="dxa"/>
          </w:tcPr>
          <w:p w14:paraId="0ED6D600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69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DC7957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996" w:author="Author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27F96A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997" w:author="Author"/>
              </w:rPr>
            </w:pPr>
            <w:del w:id="6998" w:author="Author">
              <w:r w:rsidRPr="00A05D21" w:rsidDel="005A095F">
                <w:delText>250/500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98262E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6999" w:author="Author"/>
              </w:rPr>
            </w:pPr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FDA847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7000" w:author="Author"/>
              </w:rPr>
            </w:pPr>
            <w:del w:id="700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7.02</w:delText>
              </w:r>
            </w:del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C2D5F1F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7002" w:author="Author"/>
              </w:rPr>
            </w:pPr>
            <w:del w:id="7003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9.28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3A6EC00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7004" w:author="Author"/>
              </w:rPr>
            </w:pPr>
            <w:del w:id="700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11.15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B87746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7006" w:author="Author"/>
              </w:rPr>
            </w:pPr>
            <w:del w:id="700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13.29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C45F8C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7008" w:author="Author"/>
              </w:rPr>
            </w:pPr>
            <w:del w:id="700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16.01</w:delText>
              </w:r>
            </w:del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922A4A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7010" w:author="Author"/>
                <w:b/>
              </w:rPr>
            </w:pPr>
            <w:del w:id="7011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6D4E11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7012" w:author="Author"/>
              </w:rPr>
            </w:pPr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58E5AD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7013" w:author="Author"/>
              </w:rPr>
            </w:pPr>
            <w:del w:id="701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4.56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6FEF4B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7015" w:author="Author"/>
              </w:rPr>
            </w:pPr>
            <w:del w:id="701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6.03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3BFB18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7017" w:author="Author"/>
              </w:rPr>
            </w:pPr>
            <w:del w:id="701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7.25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1CA24E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7019" w:author="Author"/>
              </w:rPr>
            </w:pPr>
            <w:del w:id="7020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8.64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58B7B55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7021" w:author="Author"/>
              </w:rPr>
            </w:pPr>
            <w:del w:id="702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10.41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71C0F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7023" w:author="Author"/>
              </w:rPr>
            </w:pPr>
            <w:del w:id="7024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19BDD9E5" w14:textId="77777777" w:rsidTr="005F2E8C">
        <w:trPr>
          <w:cantSplit/>
          <w:trHeight w:val="190"/>
          <w:del w:id="7025" w:author="Author"/>
        </w:trPr>
        <w:tc>
          <w:tcPr>
            <w:tcW w:w="200" w:type="dxa"/>
          </w:tcPr>
          <w:p w14:paraId="505D2722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70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B32775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7027" w:author="Author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FD80C2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7028" w:author="Author"/>
              </w:rPr>
            </w:pPr>
            <w:del w:id="7029" w:author="Author">
              <w:r w:rsidRPr="00A05D21" w:rsidDel="005A095F">
                <w:delText>500/1,000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41505D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7030" w:author="Author"/>
              </w:rPr>
            </w:pPr>
          </w:p>
        </w:tc>
        <w:tc>
          <w:tcPr>
            <w:tcW w:w="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B50157" w14:textId="77777777" w:rsidR="00BA5A76" w:rsidRPr="00A05D21" w:rsidDel="005A095F" w:rsidRDefault="00BA5A76" w:rsidP="005F2E8C">
            <w:pPr>
              <w:pStyle w:val="tabletext11"/>
              <w:tabs>
                <w:tab w:val="decimal" w:pos="300"/>
              </w:tabs>
              <w:suppressAutoHyphens/>
              <w:rPr>
                <w:del w:id="7031" w:author="Author"/>
              </w:rPr>
            </w:pPr>
            <w:del w:id="7032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9.28</w:delText>
              </w:r>
            </w:del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6011C54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7033" w:author="Author"/>
              </w:rPr>
            </w:pPr>
            <w:del w:id="7034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11.57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A8A56C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7035" w:author="Author"/>
              </w:rPr>
            </w:pPr>
            <w:del w:id="7036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13.29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DEF114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7037" w:author="Author"/>
              </w:rPr>
            </w:pPr>
            <w:del w:id="7038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15.17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D38C17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7039" w:author="Author"/>
                <w:b/>
              </w:rPr>
            </w:pPr>
            <w:del w:id="7040" w:author="Author">
              <w:r w:rsidRPr="00A05D21" w:rsidDel="005A095F">
                <w:sym w:font="Symbol" w:char="F02A"/>
              </w:r>
            </w:del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B249EA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7041" w:author="Author"/>
                <w:b/>
              </w:rPr>
            </w:pPr>
            <w:del w:id="7042" w:author="Author">
              <w:r w:rsidRPr="00A05D21" w:rsidDel="005A095F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CA5DB8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7043" w:author="Author"/>
              </w:rPr>
            </w:pPr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7A08CE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7044" w:author="Author"/>
              </w:rPr>
            </w:pPr>
            <w:del w:id="7045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6.03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B079B7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7046" w:author="Author"/>
              </w:rPr>
            </w:pPr>
            <w:del w:id="7047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7.52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D3A21C4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7048" w:author="Author"/>
              </w:rPr>
            </w:pPr>
            <w:del w:id="7049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8.64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2E5690" w14:textId="77777777" w:rsidR="00BA5A76" w:rsidRPr="00A05D21" w:rsidDel="005A095F" w:rsidRDefault="00BA5A76" w:rsidP="005F2E8C">
            <w:pPr>
              <w:pStyle w:val="tabletext11"/>
              <w:tabs>
                <w:tab w:val="decimal" w:pos="320"/>
              </w:tabs>
              <w:suppressAutoHyphens/>
              <w:rPr>
                <w:del w:id="7050" w:author="Author"/>
              </w:rPr>
            </w:pPr>
            <w:del w:id="7051" w:author="Author">
              <w:r w:rsidRPr="00A05D21" w:rsidDel="005A095F">
                <w:rPr>
                  <w:rFonts w:cs="Arial"/>
                  <w:color w:val="000000"/>
                  <w:szCs w:val="18"/>
                </w:rPr>
                <w:delText>9.86</w:delText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BB9D89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7052" w:author="Author"/>
              </w:rPr>
            </w:pPr>
            <w:del w:id="7053" w:author="Author">
              <w:r w:rsidRPr="00A05D21" w:rsidDel="005A095F">
                <w:sym w:font="Symbol" w:char="F02A"/>
              </w:r>
            </w:del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79F0E" w14:textId="77777777" w:rsidR="00BA5A76" w:rsidRPr="00A05D21" w:rsidDel="005A095F" w:rsidRDefault="00BA5A76" w:rsidP="005F2E8C">
            <w:pPr>
              <w:pStyle w:val="tabletext11"/>
              <w:suppressAutoHyphens/>
              <w:jc w:val="center"/>
              <w:rPr>
                <w:del w:id="7054" w:author="Author"/>
              </w:rPr>
            </w:pPr>
            <w:del w:id="7055" w:author="Author">
              <w:r w:rsidRPr="00A05D21" w:rsidDel="005A095F">
                <w:sym w:font="Symbol" w:char="F02A"/>
              </w:r>
            </w:del>
          </w:p>
        </w:tc>
      </w:tr>
      <w:tr w:rsidR="00BA5A76" w:rsidRPr="00A05D21" w:rsidDel="005A095F" w14:paraId="55685181" w14:textId="77777777" w:rsidTr="005F2E8C">
        <w:trPr>
          <w:cantSplit/>
          <w:trHeight w:val="190"/>
          <w:del w:id="7056" w:author="Author"/>
        </w:trPr>
        <w:tc>
          <w:tcPr>
            <w:tcW w:w="200" w:type="dxa"/>
          </w:tcPr>
          <w:p w14:paraId="235CD8C5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7057" w:author="Author"/>
              </w:rPr>
            </w:pP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F4C858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7058" w:author="Author"/>
              </w:rPr>
            </w:pPr>
            <w:del w:id="7059" w:author="Author">
              <w:r w:rsidRPr="00A05D21" w:rsidDel="005A095F">
                <w:sym w:font="Symbol" w:char="F02A"/>
              </w:r>
            </w:del>
          </w:p>
        </w:tc>
        <w:tc>
          <w:tcPr>
            <w:tcW w:w="984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B6BC73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7060" w:author="Author"/>
              </w:rPr>
            </w:pPr>
            <w:del w:id="7061" w:author="Author">
              <w:r w:rsidRPr="00A05D21" w:rsidDel="005A095F">
                <w:delText>Refer to company.</w:delText>
              </w:r>
            </w:del>
          </w:p>
        </w:tc>
      </w:tr>
    </w:tbl>
    <w:p w14:paraId="1E0BB7E1" w14:textId="77777777" w:rsidR="00BA5A76" w:rsidRPr="00A05D21" w:rsidDel="005A095F" w:rsidRDefault="00BA5A76" w:rsidP="00CE2161">
      <w:pPr>
        <w:pStyle w:val="tablecaption"/>
        <w:suppressAutoHyphens/>
        <w:rPr>
          <w:del w:id="7062" w:author="Author"/>
        </w:rPr>
      </w:pPr>
      <w:del w:id="7063" w:author="Author">
        <w:r w:rsidRPr="00A05D21" w:rsidDel="005A095F">
          <w:delText>Table 97.B.2.a.(4)(LC) Split Limits Stacked – Underinsured Motorists Bodily Injury Coverage Loss Costs</w:delText>
        </w:r>
      </w:del>
    </w:p>
    <w:p w14:paraId="4299E970" w14:textId="77777777" w:rsidR="00BA5A76" w:rsidRPr="00A05D21" w:rsidDel="005A095F" w:rsidRDefault="00BA5A76" w:rsidP="00CE2161">
      <w:pPr>
        <w:pStyle w:val="isonormal"/>
        <w:suppressAutoHyphens/>
        <w:rPr>
          <w:del w:id="7064" w:author="Author"/>
        </w:rPr>
      </w:pPr>
    </w:p>
    <w:p w14:paraId="259D3818" w14:textId="77777777" w:rsidR="00BA5A76" w:rsidRPr="00A05D21" w:rsidDel="005A095F" w:rsidRDefault="00BA5A76" w:rsidP="00CE2161">
      <w:pPr>
        <w:pStyle w:val="space8"/>
        <w:suppressAutoHyphens/>
        <w:rPr>
          <w:del w:id="7065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BA5A76" w:rsidRPr="00A05D21" w:rsidDel="005A095F" w14:paraId="12FD8F78" w14:textId="77777777" w:rsidTr="005F2E8C">
        <w:trPr>
          <w:trHeight w:val="190"/>
          <w:del w:id="7066" w:author="Author"/>
        </w:trPr>
        <w:tc>
          <w:tcPr>
            <w:tcW w:w="210" w:type="dxa"/>
          </w:tcPr>
          <w:p w14:paraId="1B7DB25C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7067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302B65" w14:textId="77777777" w:rsidR="00BA5A76" w:rsidRPr="00A05D21" w:rsidDel="005A095F" w:rsidRDefault="00BA5A76" w:rsidP="005F2E8C">
            <w:pPr>
              <w:pStyle w:val="tablehead"/>
              <w:suppressAutoHyphens/>
              <w:rPr>
                <w:del w:id="7068" w:author="Author"/>
              </w:rPr>
            </w:pPr>
            <w:del w:id="7069" w:author="Author">
              <w:r w:rsidRPr="00A05D21" w:rsidDel="005A095F">
                <w:delText>Loss Cost</w:delText>
              </w:r>
            </w:del>
          </w:p>
        </w:tc>
      </w:tr>
      <w:tr w:rsidR="00BA5A76" w:rsidRPr="00A05D21" w:rsidDel="005A095F" w14:paraId="74CC8E51" w14:textId="77777777" w:rsidTr="005F2E8C">
        <w:trPr>
          <w:trHeight w:val="190"/>
          <w:del w:id="7070" w:author="Author"/>
        </w:trPr>
        <w:tc>
          <w:tcPr>
            <w:tcW w:w="210" w:type="dxa"/>
          </w:tcPr>
          <w:p w14:paraId="2475B6E7" w14:textId="77777777" w:rsidR="00BA5A76" w:rsidRPr="00A05D21" w:rsidDel="005A095F" w:rsidRDefault="00BA5A76" w:rsidP="005F2E8C">
            <w:pPr>
              <w:pStyle w:val="tabletext11"/>
              <w:suppressAutoHyphens/>
              <w:rPr>
                <w:del w:id="7071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67A42" w14:textId="77777777" w:rsidR="00BA5A76" w:rsidRPr="00A05D21" w:rsidDel="005A095F" w:rsidRDefault="00BA5A76" w:rsidP="005F2E8C">
            <w:pPr>
              <w:pStyle w:val="tabletext11"/>
              <w:suppressAutoHyphens/>
              <w:jc w:val="right"/>
              <w:rPr>
                <w:del w:id="7072" w:author="Author"/>
              </w:rPr>
            </w:pPr>
            <w:del w:id="7073" w:author="Author">
              <w:r w:rsidRPr="00A05D21" w:rsidDel="005A095F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BD149C" w14:textId="77777777" w:rsidR="00BA5A76" w:rsidRPr="00A05D21" w:rsidDel="005A095F" w:rsidRDefault="00BA5A76" w:rsidP="005F2E8C">
            <w:pPr>
              <w:pStyle w:val="tabletext11"/>
              <w:tabs>
                <w:tab w:val="decimal" w:pos="130"/>
              </w:tabs>
              <w:suppressAutoHyphens/>
              <w:rPr>
                <w:del w:id="7074" w:author="Author"/>
              </w:rPr>
            </w:pPr>
            <w:del w:id="7075" w:author="Author">
              <w:r w:rsidRPr="00A05D21" w:rsidDel="005A095F">
                <w:rPr>
                  <w:noProof/>
                </w:rPr>
                <w:delText>1.25</w:delText>
              </w:r>
            </w:del>
          </w:p>
        </w:tc>
      </w:tr>
    </w:tbl>
    <w:p w14:paraId="667CBDF9" w14:textId="77777777" w:rsidR="00BA5A76" w:rsidRPr="00CE2161" w:rsidRDefault="00BA5A76" w:rsidP="00CE2161">
      <w:pPr>
        <w:pStyle w:val="tablecaption"/>
        <w:suppressAutoHyphens/>
      </w:pPr>
      <w:del w:id="7076" w:author="Author">
        <w:r w:rsidRPr="00A05D21" w:rsidDel="005A095F">
          <w:delText>Table 97.B.1.b.(1)(d)(LC) Individual Named Insured Loss Cost</w:delText>
        </w:r>
      </w:del>
    </w:p>
    <w:p w14:paraId="26ACDB1C" w14:textId="5A90DFBC" w:rsidR="00BA5A76" w:rsidRPr="008E7795" w:rsidRDefault="00BA5A76" w:rsidP="008E7795">
      <w:pPr>
        <w:pStyle w:val="tablecaption"/>
      </w:pPr>
    </w:p>
    <w:sectPr w:rsidR="00BA5A76" w:rsidRPr="008E7795" w:rsidSect="008E7795">
      <w:pgSz w:w="12240" w:h="15840"/>
      <w:pgMar w:top="1400" w:right="960" w:bottom="1560" w:left="1200" w:header="0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2E4AC" w14:textId="77777777" w:rsidR="008E7795" w:rsidRDefault="008E7795" w:rsidP="008E7795">
      <w:r>
        <w:separator/>
      </w:r>
    </w:p>
  </w:endnote>
  <w:endnote w:type="continuationSeparator" w:id="0">
    <w:p w14:paraId="765855E6" w14:textId="77777777" w:rsidR="008E7795" w:rsidRDefault="008E7795" w:rsidP="008E7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DD8C5" w14:textId="0C452557" w:rsidR="00662748" w:rsidRDefault="00662748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62748" w14:paraId="5A696074" w14:textId="77777777">
      <w:tc>
        <w:tcPr>
          <w:tcW w:w="6900" w:type="dxa"/>
        </w:tcPr>
        <w:p w14:paraId="5BCF67DC" w14:textId="6A3ED506" w:rsidR="00662748" w:rsidRDefault="00662748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3ED05C15" w14:textId="77777777" w:rsidR="00662748" w:rsidRDefault="00662748" w:rsidP="00143BE8">
          <w:pPr>
            <w:pStyle w:val="FilingFooter"/>
          </w:pPr>
        </w:p>
      </w:tc>
    </w:tr>
  </w:tbl>
  <w:p w14:paraId="7D14927B" w14:textId="77777777" w:rsidR="00662748" w:rsidRDefault="00662748" w:rsidP="00662748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33D12" w14:textId="77777777" w:rsidR="00BA5A76" w:rsidRDefault="00BA5A7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A5A76" w14:paraId="02BE5DD6" w14:textId="77777777">
      <w:tc>
        <w:tcPr>
          <w:tcW w:w="6900" w:type="dxa"/>
        </w:tcPr>
        <w:p w14:paraId="546B3AF3" w14:textId="77777777" w:rsidR="00BA5A76" w:rsidRDefault="00BA5A76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30C14D47" w14:textId="77777777" w:rsidR="00BA5A76" w:rsidRDefault="00BA5A76" w:rsidP="00143BE8">
          <w:pPr>
            <w:pStyle w:val="FilingFooter"/>
          </w:pPr>
        </w:p>
      </w:tc>
    </w:tr>
  </w:tbl>
  <w:p w14:paraId="5C228154" w14:textId="77777777" w:rsidR="00BA5A76" w:rsidRDefault="00BA5A76" w:rsidP="00020CC2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33B62" w14:textId="77777777" w:rsidR="00BA5A76" w:rsidRDefault="00BA5A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BE329" w14:textId="77777777" w:rsidR="008E7795" w:rsidRDefault="008E7795" w:rsidP="008E7795">
      <w:r>
        <w:separator/>
      </w:r>
    </w:p>
  </w:footnote>
  <w:footnote w:type="continuationSeparator" w:id="0">
    <w:p w14:paraId="314D628A" w14:textId="77777777" w:rsidR="008E7795" w:rsidRDefault="008E7795" w:rsidP="008E7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49C4A" w14:textId="77777777" w:rsidR="00662748" w:rsidRDefault="0066274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62748" w14:paraId="749D3B59" w14:textId="77777777" w:rsidTr="00614471">
      <w:tc>
        <w:tcPr>
          <w:tcW w:w="10100" w:type="dxa"/>
          <w:gridSpan w:val="2"/>
        </w:tcPr>
        <w:p w14:paraId="112C8955" w14:textId="77777777" w:rsidR="00662748" w:rsidRDefault="00662748" w:rsidP="00662748">
          <w:pPr>
            <w:pStyle w:val="FilingHeader"/>
          </w:pPr>
          <w:r>
            <w:t>MONTANA – COMMERCIAL AUTO</w:t>
          </w:r>
        </w:p>
      </w:tc>
    </w:tr>
    <w:tr w:rsidR="00662748" w:rsidRPr="00662748" w14:paraId="34CE2E57" w14:textId="77777777" w:rsidTr="00614471">
      <w:tc>
        <w:tcPr>
          <w:tcW w:w="8300" w:type="dxa"/>
        </w:tcPr>
        <w:p w14:paraId="4EFAAB62" w14:textId="77777777" w:rsidR="00662748" w:rsidRDefault="00662748" w:rsidP="0066274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18DB7BB" w14:textId="77777777" w:rsidR="00662748" w:rsidRPr="00662748" w:rsidRDefault="00662748" w:rsidP="00662748">
          <w:pPr>
            <w:pStyle w:val="FilingHeader"/>
            <w:jc w:val="right"/>
          </w:pPr>
        </w:p>
      </w:tc>
    </w:tr>
  </w:tbl>
  <w:p w14:paraId="013935E6" w14:textId="77777777" w:rsidR="00662748" w:rsidRDefault="006627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16CA6" w14:textId="77777777" w:rsidR="00662748" w:rsidRDefault="0066274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62748" w14:paraId="74A1B9D4" w14:textId="77777777" w:rsidTr="00662748">
      <w:tc>
        <w:tcPr>
          <w:tcW w:w="10100" w:type="dxa"/>
          <w:gridSpan w:val="2"/>
        </w:tcPr>
        <w:p w14:paraId="194484A7" w14:textId="684328F5" w:rsidR="00662748" w:rsidRDefault="00662748" w:rsidP="00143BE8">
          <w:pPr>
            <w:pStyle w:val="FilingHeader"/>
          </w:pPr>
          <w:r>
            <w:t>MONTANA – COMMERCIAL AUTO</w:t>
          </w:r>
        </w:p>
      </w:tc>
    </w:tr>
    <w:tr w:rsidR="00662748" w14:paraId="346829C6" w14:textId="77777777" w:rsidTr="00662748">
      <w:tc>
        <w:tcPr>
          <w:tcW w:w="8300" w:type="dxa"/>
        </w:tcPr>
        <w:p w14:paraId="7B62FEEF" w14:textId="5192F661" w:rsidR="00662748" w:rsidRDefault="00662748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FDB2005" w14:textId="11CDDA03" w:rsidR="00662748" w:rsidRPr="00662748" w:rsidRDefault="00662748" w:rsidP="00662748">
          <w:pPr>
            <w:pStyle w:val="FilingHeader"/>
            <w:jc w:val="right"/>
          </w:pPr>
        </w:p>
      </w:tc>
    </w:tr>
  </w:tbl>
  <w:p w14:paraId="219ADED6" w14:textId="77777777" w:rsidR="00662748" w:rsidRDefault="00662748" w:rsidP="00662748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406D1" w14:textId="77777777" w:rsidR="00BA5A76" w:rsidRDefault="00BA5A7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977D0" w14:textId="77777777" w:rsidR="00BA5A76" w:rsidRDefault="00BA5A7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A5A76" w14:paraId="516021FF" w14:textId="77777777" w:rsidTr="00BA5A76">
      <w:tc>
        <w:tcPr>
          <w:tcW w:w="10100" w:type="dxa"/>
          <w:gridSpan w:val="2"/>
        </w:tcPr>
        <w:p w14:paraId="1B34BDC0" w14:textId="77777777" w:rsidR="00BA5A76" w:rsidRDefault="00BA5A76" w:rsidP="00143BE8">
          <w:pPr>
            <w:pStyle w:val="FilingHeader"/>
          </w:pPr>
          <w:r>
            <w:t>MONTANA – COMMERCIAL AUTO</w:t>
          </w:r>
        </w:p>
      </w:tc>
    </w:tr>
    <w:tr w:rsidR="00BA5A76" w14:paraId="4F985F1B" w14:textId="77777777" w:rsidTr="00BA5A76">
      <w:tc>
        <w:tcPr>
          <w:tcW w:w="8300" w:type="dxa"/>
        </w:tcPr>
        <w:p w14:paraId="7005039F" w14:textId="77777777" w:rsidR="00BA5A76" w:rsidRDefault="00BA5A76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B68D3F7" w14:textId="77777777" w:rsidR="00BA5A76" w:rsidRPr="00020CC2" w:rsidRDefault="00BA5A76" w:rsidP="00020CC2">
          <w:pPr>
            <w:pStyle w:val="FilingHeader"/>
            <w:jc w:val="right"/>
          </w:pPr>
        </w:p>
      </w:tc>
    </w:tr>
  </w:tbl>
  <w:p w14:paraId="23856760" w14:textId="77777777" w:rsidR="00BA5A76" w:rsidRDefault="00BA5A76" w:rsidP="00020CC2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E80A7" w14:textId="77777777" w:rsidR="00BA5A76" w:rsidRDefault="00BA5A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Montana"/>
    <w:docVar w:name="dtype$" w:val="LOSS COSTS FILING"/>
  </w:docVars>
  <w:rsids>
    <w:rsidRoot w:val="00E20D61"/>
    <w:rsid w:val="001350CB"/>
    <w:rsid w:val="001A14D6"/>
    <w:rsid w:val="002F2C43"/>
    <w:rsid w:val="002F4DFF"/>
    <w:rsid w:val="00387916"/>
    <w:rsid w:val="00662748"/>
    <w:rsid w:val="008E7795"/>
    <w:rsid w:val="00AB2720"/>
    <w:rsid w:val="00BA5A76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A7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A5A76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BA5A7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BA5A76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BA5A76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BA5A7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A5A76"/>
  </w:style>
  <w:style w:type="paragraph" w:styleId="Header">
    <w:name w:val="header"/>
    <w:basedOn w:val="isonormal"/>
    <w:link w:val="HeaderChar"/>
    <w:rsid w:val="00BA5A76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BA5A76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BA5A76"/>
    <w:pPr>
      <w:spacing w:before="0" w:line="240" w:lineRule="auto"/>
    </w:pPr>
  </w:style>
  <w:style w:type="character" w:customStyle="1" w:styleId="FooterChar">
    <w:name w:val="Footer Char"/>
    <w:link w:val="Footer"/>
    <w:rsid w:val="00BA5A76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BA5A76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BA5A76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BA5A76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BA5A76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BA5A76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BA5A76"/>
    <w:pPr>
      <w:spacing w:before="20" w:after="20"/>
      <w:jc w:val="left"/>
    </w:pPr>
  </w:style>
  <w:style w:type="paragraph" w:customStyle="1" w:styleId="isonormal">
    <w:name w:val="isonormal"/>
    <w:link w:val="isonormalChar"/>
    <w:rsid w:val="00BA5A7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BA5A76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BA5A76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BA5A76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BA5A76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BA5A76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BA5A76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BA5A76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BA5A76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BA5A76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BA5A76"/>
    <w:pPr>
      <w:keepLines/>
    </w:pPr>
  </w:style>
  <w:style w:type="paragraph" w:customStyle="1" w:styleId="blocktext10">
    <w:name w:val="blocktext10"/>
    <w:basedOn w:val="isonormal"/>
    <w:rsid w:val="00BA5A76"/>
    <w:pPr>
      <w:keepLines/>
      <w:ind w:left="2700"/>
    </w:pPr>
  </w:style>
  <w:style w:type="paragraph" w:customStyle="1" w:styleId="blocktext2">
    <w:name w:val="blocktext2"/>
    <w:basedOn w:val="isonormal"/>
    <w:rsid w:val="00BA5A76"/>
    <w:pPr>
      <w:keepLines/>
      <w:ind w:left="300"/>
    </w:pPr>
  </w:style>
  <w:style w:type="paragraph" w:customStyle="1" w:styleId="blocktext3">
    <w:name w:val="blocktext3"/>
    <w:basedOn w:val="isonormal"/>
    <w:rsid w:val="00BA5A76"/>
    <w:pPr>
      <w:keepLines/>
      <w:ind w:left="600"/>
    </w:pPr>
  </w:style>
  <w:style w:type="paragraph" w:customStyle="1" w:styleId="blocktext4">
    <w:name w:val="blocktext4"/>
    <w:basedOn w:val="isonormal"/>
    <w:rsid w:val="00BA5A76"/>
    <w:pPr>
      <w:keepLines/>
      <w:ind w:left="900"/>
    </w:pPr>
  </w:style>
  <w:style w:type="paragraph" w:customStyle="1" w:styleId="blocktext5">
    <w:name w:val="blocktext5"/>
    <w:basedOn w:val="isonormal"/>
    <w:rsid w:val="00BA5A76"/>
    <w:pPr>
      <w:keepLines/>
      <w:ind w:left="1200"/>
    </w:pPr>
  </w:style>
  <w:style w:type="paragraph" w:customStyle="1" w:styleId="blocktext6">
    <w:name w:val="blocktext6"/>
    <w:basedOn w:val="isonormal"/>
    <w:rsid w:val="00BA5A76"/>
    <w:pPr>
      <w:keepLines/>
      <w:ind w:left="1500"/>
    </w:pPr>
  </w:style>
  <w:style w:type="paragraph" w:customStyle="1" w:styleId="blocktext7">
    <w:name w:val="blocktext7"/>
    <w:basedOn w:val="isonormal"/>
    <w:rsid w:val="00BA5A76"/>
    <w:pPr>
      <w:keepLines/>
      <w:ind w:left="1800"/>
    </w:pPr>
  </w:style>
  <w:style w:type="paragraph" w:customStyle="1" w:styleId="blocktext8">
    <w:name w:val="blocktext8"/>
    <w:basedOn w:val="isonormal"/>
    <w:rsid w:val="00BA5A76"/>
    <w:pPr>
      <w:keepLines/>
      <w:ind w:left="2100"/>
    </w:pPr>
  </w:style>
  <w:style w:type="paragraph" w:customStyle="1" w:styleId="blocktext9">
    <w:name w:val="blocktext9"/>
    <w:basedOn w:val="isonormal"/>
    <w:rsid w:val="00BA5A76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BA5A7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BA5A76"/>
    <w:pPr>
      <w:jc w:val="center"/>
    </w:pPr>
    <w:rPr>
      <w:b/>
    </w:rPr>
  </w:style>
  <w:style w:type="paragraph" w:customStyle="1" w:styleId="ctoutlinetxt1">
    <w:name w:val="ctoutlinetxt1"/>
    <w:basedOn w:val="isonormal"/>
    <w:rsid w:val="00BA5A7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A5A7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A5A7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A5A76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BA5A76"/>
    <w:rPr>
      <w:b/>
    </w:rPr>
  </w:style>
  <w:style w:type="paragraph" w:customStyle="1" w:styleId="icblock">
    <w:name w:val="i/cblock"/>
    <w:basedOn w:val="isonormal"/>
    <w:rsid w:val="00BA5A76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BA5A76"/>
  </w:style>
  <w:style w:type="paragraph" w:styleId="MacroText">
    <w:name w:val="macro"/>
    <w:link w:val="MacroTextChar"/>
    <w:rsid w:val="00BA5A7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BA5A76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BA5A7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A5A7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BA5A7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BA5A7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A5A7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A5A7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A5A7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A5A7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A5A7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A5A7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A5A7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A5A7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A5A7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A5A7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A5A7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A5A7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A5A7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A5A7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A5A76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BA5A76"/>
  </w:style>
  <w:style w:type="character" w:customStyle="1" w:styleId="rulelink">
    <w:name w:val="rulelink"/>
    <w:rsid w:val="00BA5A76"/>
    <w:rPr>
      <w:b/>
    </w:rPr>
  </w:style>
  <w:style w:type="paragraph" w:styleId="Signature">
    <w:name w:val="Signature"/>
    <w:basedOn w:val="Normal"/>
    <w:link w:val="SignatureChar"/>
    <w:rsid w:val="00BA5A76"/>
    <w:pPr>
      <w:ind w:left="4320"/>
    </w:pPr>
  </w:style>
  <w:style w:type="character" w:customStyle="1" w:styleId="SignatureChar">
    <w:name w:val="Signature Char"/>
    <w:link w:val="Signature"/>
    <w:rsid w:val="00BA5A76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BA5A7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A5A7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A5A76"/>
    <w:pPr>
      <w:spacing w:before="0" w:line="160" w:lineRule="exact"/>
    </w:pPr>
  </w:style>
  <w:style w:type="character" w:customStyle="1" w:styleId="spotlinksource">
    <w:name w:val="spotlinksource"/>
    <w:rsid w:val="00BA5A76"/>
    <w:rPr>
      <w:b/>
    </w:rPr>
  </w:style>
  <w:style w:type="character" w:customStyle="1" w:styleId="spotlinktarget">
    <w:name w:val="spotlinktarget"/>
    <w:rsid w:val="00BA5A76"/>
    <w:rPr>
      <w:b/>
    </w:rPr>
  </w:style>
  <w:style w:type="paragraph" w:customStyle="1" w:styleId="subcap">
    <w:name w:val="subcap"/>
    <w:basedOn w:val="isonormal"/>
    <w:rsid w:val="00BA5A7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BA5A76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BA5A76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BA5A76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BA5A7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BA5A76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BA5A76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BA5A7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A5A7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A5A76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BA5A76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BA5A76"/>
    <w:pPr>
      <w:jc w:val="left"/>
    </w:pPr>
    <w:rPr>
      <w:b/>
    </w:rPr>
  </w:style>
  <w:style w:type="character" w:customStyle="1" w:styleId="tablelink">
    <w:name w:val="tablelink"/>
    <w:rsid w:val="00BA5A76"/>
    <w:rPr>
      <w:b/>
    </w:rPr>
  </w:style>
  <w:style w:type="paragraph" w:customStyle="1" w:styleId="tabletext00">
    <w:name w:val="tabletext0/0"/>
    <w:basedOn w:val="isonormal"/>
    <w:rsid w:val="00BA5A76"/>
    <w:pPr>
      <w:spacing w:before="0"/>
      <w:jc w:val="left"/>
    </w:pPr>
  </w:style>
  <w:style w:type="paragraph" w:customStyle="1" w:styleId="tabletext01">
    <w:name w:val="tabletext0/1"/>
    <w:basedOn w:val="isonormal"/>
    <w:rsid w:val="00BA5A76"/>
    <w:pPr>
      <w:spacing w:before="0" w:after="20"/>
      <w:jc w:val="left"/>
    </w:pPr>
  </w:style>
  <w:style w:type="paragraph" w:customStyle="1" w:styleId="tabletext10">
    <w:name w:val="tabletext1/0"/>
    <w:basedOn w:val="isonormal"/>
    <w:rsid w:val="00BA5A76"/>
    <w:pPr>
      <w:spacing w:before="20"/>
      <w:jc w:val="left"/>
    </w:pPr>
  </w:style>
  <w:style w:type="paragraph" w:customStyle="1" w:styleId="tabletext40">
    <w:name w:val="tabletext4/0"/>
    <w:basedOn w:val="isonormal"/>
    <w:rsid w:val="00BA5A76"/>
    <w:pPr>
      <w:jc w:val="left"/>
    </w:pPr>
  </w:style>
  <w:style w:type="paragraph" w:customStyle="1" w:styleId="tabletext44">
    <w:name w:val="tabletext4/4"/>
    <w:basedOn w:val="isonormal"/>
    <w:rsid w:val="00BA5A76"/>
    <w:pPr>
      <w:spacing w:after="80"/>
      <w:jc w:val="left"/>
    </w:pPr>
  </w:style>
  <w:style w:type="paragraph" w:customStyle="1" w:styleId="terr2colblock1">
    <w:name w:val="terr2colblock1"/>
    <w:basedOn w:val="isonormal"/>
    <w:rsid w:val="00BA5A7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A5A7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A5A7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A5A7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A5A7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A5A76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BA5A76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BA5A76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BA5A76"/>
  </w:style>
  <w:style w:type="paragraph" w:customStyle="1" w:styleId="tabletext1">
    <w:name w:val="tabletext1"/>
    <w:rsid w:val="00BA5A76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BA5A7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BA5A76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BA5A76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BA5A7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A5A7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BA5A7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A5A7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A5A7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BA5A7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A5A7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BA5A76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BA5A7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A5A7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A5A76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A5A76"/>
  </w:style>
  <w:style w:type="paragraph" w:customStyle="1" w:styleId="spacesingle">
    <w:name w:val="spacesingle"/>
    <w:basedOn w:val="isonormal"/>
    <w:next w:val="isonormal"/>
    <w:rsid w:val="00BA5A76"/>
    <w:pPr>
      <w:spacing w:line="240" w:lineRule="auto"/>
    </w:pPr>
  </w:style>
  <w:style w:type="character" w:customStyle="1" w:styleId="companylink">
    <w:name w:val="companylink"/>
    <w:basedOn w:val="DefaultParagraphFont"/>
    <w:rsid w:val="008E7795"/>
  </w:style>
  <w:style w:type="paragraph" w:customStyle="1" w:styleId="subhead">
    <w:name w:val="subhead"/>
    <w:basedOn w:val="isonormal"/>
    <w:rsid w:val="008E7795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8E7795"/>
    <w:rPr>
      <w:rFonts w:ascii="Courier" w:hAnsi="Courier"/>
    </w:rPr>
  </w:style>
  <w:style w:type="paragraph" w:customStyle="1" w:styleId="oldtable1">
    <w:name w:val="oldtable1"/>
    <w:basedOn w:val="isonormal"/>
    <w:rsid w:val="008E7795"/>
    <w:rPr>
      <w:rFonts w:ascii="Courier" w:hAnsi="Courier"/>
      <w:spacing w:val="-30"/>
    </w:rPr>
  </w:style>
  <w:style w:type="paragraph" w:customStyle="1" w:styleId="tabletext">
    <w:name w:val="tabletext"/>
    <w:basedOn w:val="isonormal"/>
    <w:rsid w:val="008E7795"/>
    <w:pPr>
      <w:spacing w:before="20" w:after="20"/>
      <w:jc w:val="left"/>
    </w:pPr>
  </w:style>
  <w:style w:type="paragraph" w:styleId="List">
    <w:name w:val="List"/>
    <w:basedOn w:val="isonormal"/>
    <w:rsid w:val="008E7795"/>
    <w:pPr>
      <w:ind w:left="360" w:hanging="360"/>
    </w:pPr>
  </w:style>
  <w:style w:type="paragraph" w:customStyle="1" w:styleId="terrinitial">
    <w:name w:val="terrinitial"/>
    <w:basedOn w:val="Normal"/>
    <w:rsid w:val="008E7795"/>
    <w:pPr>
      <w:tabs>
        <w:tab w:val="right" w:pos="4800"/>
      </w:tabs>
      <w:spacing w:before="120" w:after="80"/>
      <w:jc w:val="center"/>
    </w:pPr>
    <w:rPr>
      <w:b/>
    </w:rPr>
  </w:style>
  <w:style w:type="paragraph" w:customStyle="1" w:styleId="territorylist">
    <w:name w:val="territorylist"/>
    <w:basedOn w:val="isonormal"/>
    <w:rsid w:val="008E7795"/>
    <w:pPr>
      <w:spacing w:before="40"/>
      <w:ind w:right="480"/>
      <w:jc w:val="left"/>
    </w:pPr>
  </w:style>
  <w:style w:type="paragraph" w:customStyle="1" w:styleId="territorytext">
    <w:name w:val="territorytext"/>
    <w:basedOn w:val="isonormal"/>
    <w:rsid w:val="008E7795"/>
    <w:pPr>
      <w:tabs>
        <w:tab w:val="left" w:pos="300"/>
      </w:tabs>
      <w:ind w:left="300" w:right="480" w:hanging="300"/>
    </w:pPr>
  </w:style>
  <w:style w:type="character" w:customStyle="1" w:styleId="isonormalChar">
    <w:name w:val="isonormal Char"/>
    <w:link w:val="isonormal"/>
    <w:rsid w:val="008E7795"/>
    <w:rPr>
      <w:rFonts w:ascii="Arial" w:eastAsia="Times New Roman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LI-CA-2022-188 - 003 -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2022-07-06T19:14:02+00:00</Date_x0020_Modified>
    <CircularDate xmlns="a86cc342-0045-41e2-80e9-abdb777d2eca">2022-07-28T04:00:00+00:00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Montana is provided. This supplement complements the multistate loss costs filing, which is attached to circular LI-CA-2022-112. Proposed Effective Date: 07/01/2023 Caution: Not yet implemented</KeyMessage>
    <CircularNumber xmlns="a86cc342-0045-41e2-80e9-abdb777d2eca">LI-CA-2022-188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Loss Costs;</ServiceModuleString>
    <CircId xmlns="a86cc342-0045-41e2-80e9-abdb777d2eca">35936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MONTANA SUPPLEMENT TO THE COMMERCIAL AUTO 2022 MULTISTATE LOSS COSTS FILING PROVIDED</CircularTitle>
    <Jurs xmlns="a86cc342-0045-41e2-80e9-abdb777d2eca">
      <Value>28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8F18B7-D5C1-474E-BB07-0831EC23E173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8AE37E60-611F-4330-8DA5-B2B0318E687E}"/>
</file>

<file path=customXml/itemProps4.xml><?xml version="1.0" encoding="utf-8"?>
<ds:datastoreItem xmlns:ds="http://schemas.openxmlformats.org/officeDocument/2006/customXml" ds:itemID="{B98FB18C-5C5E-41AD-BABC-7E150B87CFC5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31</Pages>
  <Words>6237</Words>
  <Characters>29505</Characters>
  <Application>Microsoft Office Word</Application>
  <DocSecurity>0</DocSecurity>
  <Lines>9835</Lines>
  <Paragraphs>3971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2022-07-06T18:51:00Z</dcterms:created>
  <dcterms:modified xsi:type="dcterms:W3CDTF">2022-07-06T19:12:00Z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