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6B6A" w14:textId="77777777" w:rsidR="003D0E8D" w:rsidRDefault="003D0E8D" w:rsidP="003D0E8D">
      <w:pPr>
        <w:pStyle w:val="boxrule"/>
      </w:pPr>
      <w:r>
        <w:t>73.  CAUSES OF LOSS – EARTHQUAKE FORM</w:t>
      </w:r>
    </w:p>
    <w:p w14:paraId="5061BC8A" w14:textId="77777777" w:rsidR="003D0E8D" w:rsidRDefault="003D0E8D" w:rsidP="003D0E8D">
      <w:pPr>
        <w:pStyle w:val="outlinetxt4"/>
        <w:rPr>
          <w:ins w:id="0" w:author="Author" w:date="2022-06-02T15:44:00Z"/>
          <w:b/>
        </w:rPr>
      </w:pPr>
      <w:r>
        <w:rPr>
          <w:b/>
        </w:rPr>
        <w:tab/>
      </w:r>
      <w:ins w:id="1" w:author="Author" w:date="2022-06-02T15:44:00Z">
        <w:r>
          <w:rPr>
            <w:b/>
          </w:rPr>
          <w:t>E.1.a.</w:t>
        </w:r>
        <w:r>
          <w:rPr>
            <w:b/>
          </w:rPr>
          <w:tab/>
        </w:r>
        <w:r>
          <w:t>Earthquake Loss Costs (Subline Code 930)</w:t>
        </w:r>
      </w:ins>
    </w:p>
    <w:p w14:paraId="508ADDDD" w14:textId="77777777" w:rsidR="003D0E8D" w:rsidRDefault="003D0E8D" w:rsidP="003D0E8D">
      <w:pPr>
        <w:pStyle w:val="space4"/>
        <w:rPr>
          <w:ins w:id="2" w:author="Author" w:date="2022-06-02T15:44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3D0E8D" w14:paraId="61485D93" w14:textId="77777777" w:rsidTr="00A55EE0">
        <w:trPr>
          <w:cantSplit/>
          <w:trHeight w:val="190"/>
          <w:ins w:id="3" w:author="Author" w:date="2022-06-02T15:44:00Z"/>
        </w:trPr>
        <w:tc>
          <w:tcPr>
            <w:tcW w:w="200" w:type="dxa"/>
          </w:tcPr>
          <w:p w14:paraId="7A6E380E" w14:textId="77777777" w:rsidR="003D0E8D" w:rsidRDefault="003D0E8D" w:rsidP="00A55EE0">
            <w:pPr>
              <w:pStyle w:val="tablehead"/>
              <w:rPr>
                <w:ins w:id="4" w:author="Author" w:date="2022-06-02T15:44:00Z"/>
              </w:rPr>
            </w:pPr>
            <w:ins w:id="5" w:author="Author" w:date="2022-06-02T15:44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6969F1" w14:textId="77777777" w:rsidR="003D0E8D" w:rsidRDefault="003D0E8D" w:rsidP="00A55EE0">
            <w:pPr>
              <w:pStyle w:val="tablehead"/>
              <w:rPr>
                <w:ins w:id="6" w:author="Author" w:date="2022-06-02T15:44:00Z"/>
              </w:rPr>
            </w:pPr>
            <w:ins w:id="7" w:author="Author" w:date="2022-06-02T15:44:00Z">
              <w:r>
                <w:t>Bldg.</w:t>
              </w:r>
            </w:ins>
          </w:p>
          <w:p w14:paraId="7412424D" w14:textId="77777777" w:rsidR="003D0E8D" w:rsidRDefault="003D0E8D" w:rsidP="00A55EE0">
            <w:pPr>
              <w:pStyle w:val="tablehead"/>
              <w:rPr>
                <w:ins w:id="8" w:author="Author" w:date="2022-06-02T15:44:00Z"/>
              </w:rPr>
            </w:pPr>
            <w:ins w:id="9" w:author="Author" w:date="2022-06-02T15:44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B8678A2" w14:textId="77777777" w:rsidR="003D0E8D" w:rsidRDefault="003D0E8D" w:rsidP="00A55EE0">
            <w:pPr>
              <w:pStyle w:val="tablehead"/>
              <w:rPr>
                <w:ins w:id="10" w:author="Author" w:date="2022-06-02T15:44:00Z"/>
              </w:rPr>
            </w:pPr>
            <w:ins w:id="11" w:author="Author" w:date="2022-06-02T15:44:00Z">
              <w:r>
                <w:t>Base</w:t>
              </w:r>
            </w:ins>
          </w:p>
          <w:p w14:paraId="70CED802" w14:textId="77777777" w:rsidR="003D0E8D" w:rsidRDefault="003D0E8D" w:rsidP="00A55EE0">
            <w:pPr>
              <w:pStyle w:val="tablehead"/>
              <w:rPr>
                <w:ins w:id="12" w:author="Author" w:date="2022-06-02T15:44:00Z"/>
              </w:rPr>
            </w:pPr>
            <w:ins w:id="13" w:author="Author" w:date="2022-06-02T15:44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B9FD" w14:textId="77777777" w:rsidR="003D0E8D" w:rsidRDefault="003D0E8D" w:rsidP="00A55EE0">
            <w:pPr>
              <w:pStyle w:val="tablehead"/>
              <w:rPr>
                <w:ins w:id="14" w:author="Author" w:date="2022-06-02T15:44:00Z"/>
              </w:rPr>
            </w:pPr>
            <w:ins w:id="15" w:author="Author" w:date="2022-06-02T15:44:00Z">
              <w:r>
                <w:t>Territory 1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0317" w14:textId="77777777" w:rsidR="003D0E8D" w:rsidRDefault="003D0E8D" w:rsidP="00A55EE0">
            <w:pPr>
              <w:pStyle w:val="tablehead"/>
              <w:rPr>
                <w:ins w:id="16" w:author="Author" w:date="2022-06-02T15:44:00Z"/>
              </w:rPr>
            </w:pPr>
            <w:ins w:id="17" w:author="Author" w:date="2022-06-02T15:44:00Z">
              <w:r>
                <w:t>Territory 2 Loss Costs</w:t>
              </w:r>
            </w:ins>
          </w:p>
        </w:tc>
      </w:tr>
      <w:tr w:rsidR="003D0E8D" w14:paraId="1773C3C7" w14:textId="77777777" w:rsidTr="00A55EE0">
        <w:trPr>
          <w:cantSplit/>
          <w:trHeight w:val="190"/>
          <w:ins w:id="18" w:author="Author" w:date="2022-06-02T15:44:00Z"/>
        </w:trPr>
        <w:tc>
          <w:tcPr>
            <w:tcW w:w="200" w:type="dxa"/>
          </w:tcPr>
          <w:p w14:paraId="303AB089" w14:textId="77777777" w:rsidR="003D0E8D" w:rsidRDefault="003D0E8D" w:rsidP="00A55EE0">
            <w:pPr>
              <w:pStyle w:val="tablehead"/>
              <w:rPr>
                <w:ins w:id="19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935355" w14:textId="77777777" w:rsidR="003D0E8D" w:rsidRDefault="003D0E8D" w:rsidP="00A55EE0">
            <w:pPr>
              <w:pStyle w:val="tablehead"/>
              <w:rPr>
                <w:ins w:id="20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F0BC5E" w14:textId="77777777" w:rsidR="003D0E8D" w:rsidRDefault="003D0E8D" w:rsidP="00A55EE0">
            <w:pPr>
              <w:pStyle w:val="tablehead"/>
              <w:rPr>
                <w:ins w:id="21" w:author="Author" w:date="2022-06-02T15:44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A774FD7" w14:textId="77777777" w:rsidR="003D0E8D" w:rsidRDefault="003D0E8D" w:rsidP="00A55EE0">
            <w:pPr>
              <w:pStyle w:val="tablehead"/>
              <w:rPr>
                <w:ins w:id="22" w:author="Author" w:date="2022-06-02T15:44:00Z"/>
              </w:rPr>
            </w:pPr>
            <w:ins w:id="23" w:author="Author" w:date="2022-06-02T15:44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E84F" w14:textId="77777777" w:rsidR="003D0E8D" w:rsidRDefault="003D0E8D" w:rsidP="00A55EE0">
            <w:pPr>
              <w:pStyle w:val="tablehead"/>
              <w:rPr>
                <w:ins w:id="24" w:author="Author" w:date="2022-06-02T15:44:00Z"/>
              </w:rPr>
            </w:pPr>
            <w:ins w:id="25" w:author="Author" w:date="2022-06-02T15:44:00Z">
              <w:r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E630C8B" w14:textId="77777777" w:rsidR="003D0E8D" w:rsidRDefault="003D0E8D" w:rsidP="00A55EE0">
            <w:pPr>
              <w:pStyle w:val="tablehead"/>
              <w:rPr>
                <w:ins w:id="26" w:author="Author" w:date="2022-06-02T15:44:00Z"/>
              </w:rPr>
            </w:pPr>
            <w:ins w:id="27" w:author="Author" w:date="2022-06-02T15:44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5156D" w14:textId="77777777" w:rsidR="003D0E8D" w:rsidRDefault="003D0E8D" w:rsidP="00A55EE0">
            <w:pPr>
              <w:pStyle w:val="tablehead"/>
              <w:rPr>
                <w:ins w:id="28" w:author="Author" w:date="2022-06-02T15:44:00Z"/>
              </w:rPr>
            </w:pPr>
            <w:ins w:id="29" w:author="Author" w:date="2022-06-02T15:44:00Z">
              <w:r>
                <w:t>Personal Property Grade</w:t>
              </w:r>
            </w:ins>
          </w:p>
        </w:tc>
      </w:tr>
      <w:tr w:rsidR="003D0E8D" w14:paraId="5262D572" w14:textId="77777777" w:rsidTr="00A55EE0">
        <w:trPr>
          <w:cantSplit/>
          <w:trHeight w:val="190"/>
          <w:ins w:id="30" w:author="Author" w:date="2022-06-02T15:44:00Z"/>
        </w:trPr>
        <w:tc>
          <w:tcPr>
            <w:tcW w:w="200" w:type="dxa"/>
          </w:tcPr>
          <w:p w14:paraId="4F2A6037" w14:textId="77777777" w:rsidR="003D0E8D" w:rsidRDefault="003D0E8D" w:rsidP="00A55EE0">
            <w:pPr>
              <w:pStyle w:val="tablehead"/>
              <w:rPr>
                <w:ins w:id="31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9FD4B" w14:textId="77777777" w:rsidR="003D0E8D" w:rsidRDefault="003D0E8D" w:rsidP="00A55EE0">
            <w:pPr>
              <w:pStyle w:val="tablehead"/>
              <w:rPr>
                <w:ins w:id="32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6DB86" w14:textId="77777777" w:rsidR="003D0E8D" w:rsidRDefault="003D0E8D" w:rsidP="00A55EE0">
            <w:pPr>
              <w:pStyle w:val="tablehead"/>
              <w:rPr>
                <w:ins w:id="33" w:author="Author" w:date="2022-06-02T15:44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5CC6" w14:textId="77777777" w:rsidR="003D0E8D" w:rsidRDefault="003D0E8D" w:rsidP="00A55EE0">
            <w:pPr>
              <w:pStyle w:val="tablehead"/>
              <w:rPr>
                <w:ins w:id="34" w:author="Author" w:date="2022-06-02T15:44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0180" w14:textId="77777777" w:rsidR="003D0E8D" w:rsidRDefault="003D0E8D" w:rsidP="00A55EE0">
            <w:pPr>
              <w:pStyle w:val="tablehead"/>
              <w:rPr>
                <w:ins w:id="35" w:author="Author" w:date="2022-06-02T15:44:00Z"/>
              </w:rPr>
            </w:pPr>
            <w:ins w:id="36" w:author="Author" w:date="2022-06-02T15:4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8914" w14:textId="77777777" w:rsidR="003D0E8D" w:rsidRDefault="003D0E8D" w:rsidP="00A55EE0">
            <w:pPr>
              <w:pStyle w:val="tablehead"/>
              <w:rPr>
                <w:ins w:id="37" w:author="Author" w:date="2022-06-02T15:44:00Z"/>
              </w:rPr>
            </w:pPr>
            <w:ins w:id="38" w:author="Author" w:date="2022-06-02T15:4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9AE97" w14:textId="77777777" w:rsidR="003D0E8D" w:rsidRDefault="003D0E8D" w:rsidP="00A55EE0">
            <w:pPr>
              <w:pStyle w:val="tablehead"/>
              <w:rPr>
                <w:ins w:id="39" w:author="Author" w:date="2022-06-02T15:44:00Z"/>
              </w:rPr>
            </w:pPr>
            <w:ins w:id="40" w:author="Author" w:date="2022-06-02T15:4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A707" w14:textId="77777777" w:rsidR="003D0E8D" w:rsidRDefault="003D0E8D" w:rsidP="00A55EE0">
            <w:pPr>
              <w:pStyle w:val="tablehead"/>
              <w:rPr>
                <w:ins w:id="41" w:author="Author" w:date="2022-06-02T15:44:00Z"/>
              </w:rPr>
            </w:pPr>
            <w:ins w:id="42" w:author="Author" w:date="2022-06-02T15:4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39F04" w14:textId="77777777" w:rsidR="003D0E8D" w:rsidRDefault="003D0E8D" w:rsidP="00A55EE0">
            <w:pPr>
              <w:pStyle w:val="tablehead"/>
              <w:rPr>
                <w:ins w:id="43" w:author="Author" w:date="2022-06-02T15:44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56BC" w14:textId="77777777" w:rsidR="003D0E8D" w:rsidRDefault="003D0E8D" w:rsidP="00A55EE0">
            <w:pPr>
              <w:pStyle w:val="tablehead"/>
              <w:rPr>
                <w:ins w:id="44" w:author="Author" w:date="2022-06-02T15:44:00Z"/>
              </w:rPr>
            </w:pPr>
            <w:ins w:id="45" w:author="Author" w:date="2022-06-02T15:4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54EB" w14:textId="77777777" w:rsidR="003D0E8D" w:rsidRDefault="003D0E8D" w:rsidP="00A55EE0">
            <w:pPr>
              <w:pStyle w:val="tablehead"/>
              <w:rPr>
                <w:ins w:id="46" w:author="Author" w:date="2022-06-02T15:44:00Z"/>
              </w:rPr>
            </w:pPr>
            <w:ins w:id="47" w:author="Author" w:date="2022-06-02T15:4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AA76C" w14:textId="77777777" w:rsidR="003D0E8D" w:rsidRDefault="003D0E8D" w:rsidP="00A55EE0">
            <w:pPr>
              <w:pStyle w:val="tablehead"/>
              <w:rPr>
                <w:ins w:id="48" w:author="Author" w:date="2022-06-02T15:44:00Z"/>
              </w:rPr>
            </w:pPr>
            <w:ins w:id="49" w:author="Author" w:date="2022-06-02T15:4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8B03" w14:textId="77777777" w:rsidR="003D0E8D" w:rsidRDefault="003D0E8D" w:rsidP="00A55EE0">
            <w:pPr>
              <w:pStyle w:val="tablehead"/>
              <w:rPr>
                <w:ins w:id="50" w:author="Author" w:date="2022-06-02T15:44:00Z"/>
              </w:rPr>
            </w:pPr>
            <w:ins w:id="51" w:author="Author" w:date="2022-06-02T15:4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3D0E8D" w14:paraId="02AC9047" w14:textId="77777777" w:rsidTr="00A55EE0">
        <w:trPr>
          <w:cantSplit/>
          <w:trHeight w:val="190"/>
          <w:ins w:id="52" w:author="Author" w:date="2022-06-02T15:44:00Z"/>
        </w:trPr>
        <w:tc>
          <w:tcPr>
            <w:tcW w:w="200" w:type="dxa"/>
          </w:tcPr>
          <w:p w14:paraId="34A34AB6" w14:textId="77777777" w:rsidR="003D0E8D" w:rsidRDefault="003D0E8D" w:rsidP="00A55EE0">
            <w:pPr>
              <w:pStyle w:val="tabletext11"/>
              <w:rPr>
                <w:ins w:id="53" w:author="Author" w:date="2022-06-02T15:4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5E8DA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54" w:author="Author" w:date="2022-06-02T15:44:00Z"/>
              </w:rPr>
            </w:pPr>
            <w:ins w:id="55" w:author="Author" w:date="2022-06-02T15:44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2F101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56" w:author="Author" w:date="2022-06-02T15:44:00Z"/>
              </w:rPr>
            </w:pPr>
            <w:ins w:id="57" w:author="Author" w:date="2022-06-02T15:44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9465F1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58" w:author="Author" w:date="2022-06-02T15:44:00Z"/>
              </w:rPr>
            </w:pPr>
            <w:ins w:id="59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179955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60" w:author="Author" w:date="2022-06-02T15:44:00Z"/>
              </w:rPr>
            </w:pPr>
            <w:ins w:id="61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621B80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62" w:author="Author" w:date="2022-06-02T15:44:00Z"/>
              </w:rPr>
            </w:pPr>
            <w:ins w:id="63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C5AF83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64" w:author="Author" w:date="2022-06-02T15:44:00Z"/>
              </w:rPr>
            </w:pPr>
            <w:ins w:id="65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EB2B04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66" w:author="Author" w:date="2022-06-02T15:44:00Z"/>
              </w:rPr>
            </w:pPr>
            <w:ins w:id="67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DE0269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68" w:author="Author" w:date="2022-06-02T15:44:00Z"/>
              </w:rPr>
            </w:pPr>
            <w:ins w:id="69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0F3457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70" w:author="Author" w:date="2022-06-02T15:44:00Z"/>
              </w:rPr>
            </w:pPr>
            <w:ins w:id="71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5797F1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72" w:author="Author" w:date="2022-06-02T15:44:00Z"/>
              </w:rPr>
            </w:pPr>
            <w:ins w:id="73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6CC415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74" w:author="Author" w:date="2022-06-02T15:44:00Z"/>
              </w:rPr>
            </w:pPr>
            <w:ins w:id="75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B10B4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76" w:author="Author" w:date="2022-06-02T15:44:00Z"/>
              </w:rPr>
            </w:pPr>
            <w:ins w:id="77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3D0E8D" w14:paraId="124348BE" w14:textId="77777777" w:rsidTr="00A55EE0">
        <w:trPr>
          <w:cantSplit/>
          <w:trHeight w:val="190"/>
          <w:ins w:id="78" w:author="Author" w:date="2022-06-02T15:44:00Z"/>
        </w:trPr>
        <w:tc>
          <w:tcPr>
            <w:tcW w:w="200" w:type="dxa"/>
          </w:tcPr>
          <w:p w14:paraId="3127A0D3" w14:textId="77777777" w:rsidR="003D0E8D" w:rsidRDefault="003D0E8D" w:rsidP="00A55EE0">
            <w:pPr>
              <w:pStyle w:val="tabletext11"/>
              <w:rPr>
                <w:ins w:id="79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8519EDD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80" w:author="Author" w:date="2022-06-02T15:44:00Z"/>
              </w:rPr>
            </w:pPr>
            <w:ins w:id="81" w:author="Author" w:date="2022-06-02T15:44:00Z">
              <w:r w:rsidRPr="00917BB4">
                <w:t>B1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E485774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82" w:author="Author" w:date="2022-06-02T15:44:00Z"/>
              </w:rPr>
            </w:pPr>
            <w:ins w:id="83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4FEECF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84" w:author="Author" w:date="2022-06-02T15:44:00Z"/>
              </w:rPr>
            </w:pPr>
            <w:ins w:id="85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943BB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86" w:author="Author" w:date="2022-06-02T15:44:00Z"/>
              </w:rPr>
            </w:pPr>
            <w:ins w:id="87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F8302E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88" w:author="Author" w:date="2022-06-02T15:44:00Z"/>
              </w:rPr>
            </w:pPr>
            <w:ins w:id="89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5D26FC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90" w:author="Author" w:date="2022-06-02T15:44:00Z"/>
              </w:rPr>
            </w:pPr>
            <w:ins w:id="91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AD55F4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92" w:author="Author" w:date="2022-06-02T15:44:00Z"/>
              </w:rPr>
            </w:pPr>
            <w:ins w:id="93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C76BA0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94" w:author="Author" w:date="2022-06-02T15:44:00Z"/>
              </w:rPr>
            </w:pPr>
            <w:ins w:id="95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78A7E0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96" w:author="Author" w:date="2022-06-02T15:44:00Z"/>
              </w:rPr>
            </w:pPr>
            <w:ins w:id="97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CD128B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98" w:author="Author" w:date="2022-06-02T15:44:00Z"/>
              </w:rPr>
            </w:pPr>
            <w:ins w:id="99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4D33FE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100" w:author="Author" w:date="2022-06-02T15:44:00Z"/>
              </w:rPr>
            </w:pPr>
            <w:ins w:id="101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D0546A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102" w:author="Author" w:date="2022-06-02T15:44:00Z"/>
              </w:rPr>
            </w:pPr>
            <w:ins w:id="103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3D0E8D" w14:paraId="56092E99" w14:textId="77777777" w:rsidTr="00A55EE0">
        <w:trPr>
          <w:cantSplit/>
          <w:trHeight w:val="190"/>
          <w:ins w:id="104" w:author="Author" w:date="2022-06-02T15:44:00Z"/>
        </w:trPr>
        <w:tc>
          <w:tcPr>
            <w:tcW w:w="200" w:type="dxa"/>
          </w:tcPr>
          <w:p w14:paraId="3A4A5985" w14:textId="77777777" w:rsidR="003D0E8D" w:rsidRDefault="003D0E8D" w:rsidP="00A55EE0">
            <w:pPr>
              <w:pStyle w:val="tabletext11"/>
              <w:rPr>
                <w:ins w:id="105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1591B82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106" w:author="Author" w:date="2022-06-02T15:44:00Z"/>
              </w:rPr>
            </w:pPr>
            <w:ins w:id="107" w:author="Author" w:date="2022-06-02T15:44:00Z">
              <w:r w:rsidRPr="00917BB4">
                <w:t>C1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2811C0C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108" w:author="Author" w:date="2022-06-02T15:44:00Z"/>
              </w:rPr>
            </w:pPr>
            <w:ins w:id="109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1DDFB0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110" w:author="Author" w:date="2022-06-02T15:44:00Z"/>
              </w:rPr>
            </w:pPr>
            <w:ins w:id="111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1B28EC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112" w:author="Author" w:date="2022-06-02T15:44:00Z"/>
              </w:rPr>
            </w:pPr>
            <w:ins w:id="113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FDB23C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114" w:author="Author" w:date="2022-06-02T15:44:00Z"/>
              </w:rPr>
            </w:pPr>
            <w:ins w:id="115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AB9318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116" w:author="Author" w:date="2022-06-02T15:44:00Z"/>
              </w:rPr>
            </w:pPr>
            <w:ins w:id="117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36DDC0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118" w:author="Author" w:date="2022-06-02T15:44:00Z"/>
              </w:rPr>
            </w:pPr>
            <w:ins w:id="119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E60D62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120" w:author="Author" w:date="2022-06-02T15:44:00Z"/>
              </w:rPr>
            </w:pPr>
            <w:ins w:id="121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9C1B2E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122" w:author="Author" w:date="2022-06-02T15:44:00Z"/>
              </w:rPr>
            </w:pPr>
            <w:ins w:id="123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CB7E7D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124" w:author="Author" w:date="2022-06-02T15:44:00Z"/>
              </w:rPr>
            </w:pPr>
            <w:ins w:id="125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C065E4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126" w:author="Author" w:date="2022-06-02T15:44:00Z"/>
              </w:rPr>
            </w:pPr>
            <w:ins w:id="127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11A590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128" w:author="Author" w:date="2022-06-02T15:44:00Z"/>
              </w:rPr>
            </w:pPr>
            <w:ins w:id="129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3D0E8D" w14:paraId="481E83D4" w14:textId="77777777" w:rsidTr="00A55EE0">
        <w:trPr>
          <w:cantSplit/>
          <w:trHeight w:val="190"/>
          <w:ins w:id="130" w:author="Author" w:date="2022-06-02T15:44:00Z"/>
        </w:trPr>
        <w:tc>
          <w:tcPr>
            <w:tcW w:w="200" w:type="dxa"/>
          </w:tcPr>
          <w:p w14:paraId="394D80A5" w14:textId="77777777" w:rsidR="003D0E8D" w:rsidRDefault="003D0E8D" w:rsidP="00A55EE0">
            <w:pPr>
              <w:pStyle w:val="tabletext11"/>
              <w:rPr>
                <w:ins w:id="131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D4D0458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132" w:author="Author" w:date="2022-06-02T15:44:00Z"/>
              </w:rPr>
            </w:pPr>
            <w:ins w:id="133" w:author="Author" w:date="2022-06-02T15:44:00Z">
              <w:r w:rsidRPr="00917BB4">
                <w:t>D1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AC8BF8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134" w:author="Author" w:date="2022-06-02T15:44:00Z"/>
              </w:rPr>
            </w:pPr>
            <w:ins w:id="135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82876D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136" w:author="Author" w:date="2022-06-02T15:44:00Z"/>
              </w:rPr>
            </w:pPr>
            <w:ins w:id="137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9254BD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138" w:author="Author" w:date="2022-06-02T15:44:00Z"/>
              </w:rPr>
            </w:pPr>
            <w:ins w:id="139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C99F1E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140" w:author="Author" w:date="2022-06-02T15:44:00Z"/>
              </w:rPr>
            </w:pPr>
            <w:ins w:id="141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EA0E2D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142" w:author="Author" w:date="2022-06-02T15:44:00Z"/>
              </w:rPr>
            </w:pPr>
            <w:ins w:id="143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2EAABD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144" w:author="Author" w:date="2022-06-02T15:44:00Z"/>
              </w:rPr>
            </w:pPr>
            <w:ins w:id="145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58FF0F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146" w:author="Author" w:date="2022-06-02T15:44:00Z"/>
              </w:rPr>
            </w:pPr>
            <w:ins w:id="147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3DB997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148" w:author="Author" w:date="2022-06-02T15:44:00Z"/>
              </w:rPr>
            </w:pPr>
            <w:ins w:id="149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05B936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150" w:author="Author" w:date="2022-06-02T15:44:00Z"/>
              </w:rPr>
            </w:pPr>
            <w:ins w:id="151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9F20E8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152" w:author="Author" w:date="2022-06-02T15:44:00Z"/>
              </w:rPr>
            </w:pPr>
            <w:ins w:id="153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BE71BE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154" w:author="Author" w:date="2022-06-02T15:44:00Z"/>
              </w:rPr>
            </w:pPr>
            <w:ins w:id="155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3D0E8D" w14:paraId="72DD123D" w14:textId="77777777" w:rsidTr="00A55EE0">
        <w:trPr>
          <w:cantSplit/>
          <w:trHeight w:val="190"/>
          <w:ins w:id="156" w:author="Author" w:date="2022-06-02T15:44:00Z"/>
        </w:trPr>
        <w:tc>
          <w:tcPr>
            <w:tcW w:w="200" w:type="dxa"/>
          </w:tcPr>
          <w:p w14:paraId="55B434F4" w14:textId="77777777" w:rsidR="003D0E8D" w:rsidRDefault="003D0E8D" w:rsidP="00A55EE0">
            <w:pPr>
              <w:pStyle w:val="tabletext11"/>
              <w:rPr>
                <w:ins w:id="157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D6065C7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158" w:author="Author" w:date="2022-06-02T15:44:00Z"/>
              </w:rPr>
            </w:pPr>
            <w:ins w:id="159" w:author="Author" w:date="2022-06-02T15:44:00Z">
              <w:r w:rsidRPr="00917BB4">
                <w:t>D2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762D8E22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160" w:author="Author" w:date="2022-06-02T15:44:00Z"/>
              </w:rPr>
            </w:pPr>
            <w:ins w:id="161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B29E85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162" w:author="Author" w:date="2022-06-02T15:44:00Z"/>
              </w:rPr>
            </w:pPr>
            <w:ins w:id="163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782B01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164" w:author="Author" w:date="2022-06-02T15:44:00Z"/>
              </w:rPr>
            </w:pPr>
            <w:ins w:id="165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16CBA2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166" w:author="Author" w:date="2022-06-02T15:44:00Z"/>
              </w:rPr>
            </w:pPr>
            <w:ins w:id="167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8EF2E0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168" w:author="Author" w:date="2022-06-02T15:44:00Z"/>
              </w:rPr>
            </w:pPr>
            <w:ins w:id="169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0839DF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170" w:author="Author" w:date="2022-06-02T15:44:00Z"/>
              </w:rPr>
            </w:pPr>
            <w:ins w:id="171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A0BFDB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172" w:author="Author" w:date="2022-06-02T15:44:00Z"/>
              </w:rPr>
            </w:pPr>
            <w:ins w:id="173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ED15F8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174" w:author="Author" w:date="2022-06-02T15:44:00Z"/>
              </w:rPr>
            </w:pPr>
            <w:ins w:id="175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7083AB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176" w:author="Author" w:date="2022-06-02T15:44:00Z"/>
              </w:rPr>
            </w:pPr>
            <w:ins w:id="177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77EFEB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178" w:author="Author" w:date="2022-06-02T15:44:00Z"/>
              </w:rPr>
            </w:pPr>
            <w:ins w:id="179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3BD812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180" w:author="Author" w:date="2022-06-02T15:44:00Z"/>
              </w:rPr>
            </w:pPr>
            <w:ins w:id="181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3D0E8D" w14:paraId="70B89E8D" w14:textId="77777777" w:rsidTr="00A55EE0">
        <w:trPr>
          <w:cantSplit/>
          <w:trHeight w:val="190"/>
          <w:ins w:id="182" w:author="Author" w:date="2022-06-02T15:44:00Z"/>
        </w:trPr>
        <w:tc>
          <w:tcPr>
            <w:tcW w:w="200" w:type="dxa"/>
          </w:tcPr>
          <w:p w14:paraId="261196FD" w14:textId="77777777" w:rsidR="003D0E8D" w:rsidRDefault="003D0E8D" w:rsidP="00A55EE0">
            <w:pPr>
              <w:pStyle w:val="tabletext11"/>
              <w:rPr>
                <w:ins w:id="183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BDA1FE3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184" w:author="Author" w:date="2022-06-02T15:44:00Z"/>
              </w:rPr>
            </w:pPr>
            <w:ins w:id="185" w:author="Author" w:date="2022-06-02T15:44:00Z">
              <w:r w:rsidRPr="00917BB4">
                <w:t>D3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A05EEE0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186" w:author="Author" w:date="2022-06-02T15:44:00Z"/>
              </w:rPr>
            </w:pPr>
            <w:ins w:id="187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A9F60B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188" w:author="Author" w:date="2022-06-02T15:44:00Z"/>
              </w:rPr>
            </w:pPr>
            <w:ins w:id="189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50E8B2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190" w:author="Author" w:date="2022-06-02T15:44:00Z"/>
              </w:rPr>
            </w:pPr>
            <w:ins w:id="191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FBF9AA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192" w:author="Author" w:date="2022-06-02T15:44:00Z"/>
              </w:rPr>
            </w:pPr>
            <w:ins w:id="193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A5B21E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194" w:author="Author" w:date="2022-06-02T15:44:00Z"/>
              </w:rPr>
            </w:pPr>
            <w:ins w:id="195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AF0E0F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196" w:author="Author" w:date="2022-06-02T15:44:00Z"/>
              </w:rPr>
            </w:pPr>
            <w:ins w:id="197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BB01CF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198" w:author="Author" w:date="2022-06-02T15:44:00Z"/>
              </w:rPr>
            </w:pPr>
            <w:ins w:id="199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412A0F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200" w:author="Author" w:date="2022-06-02T15:44:00Z"/>
              </w:rPr>
            </w:pPr>
            <w:ins w:id="201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F75358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202" w:author="Author" w:date="2022-06-02T15:44:00Z"/>
              </w:rPr>
            </w:pPr>
            <w:ins w:id="203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454544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204" w:author="Author" w:date="2022-06-02T15:44:00Z"/>
              </w:rPr>
            </w:pPr>
            <w:ins w:id="205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7F0391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206" w:author="Author" w:date="2022-06-02T15:44:00Z"/>
              </w:rPr>
            </w:pPr>
            <w:ins w:id="207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</w:tr>
      <w:tr w:rsidR="003D0E8D" w14:paraId="5C33168C" w14:textId="77777777" w:rsidTr="00A55EE0">
        <w:trPr>
          <w:cantSplit/>
          <w:trHeight w:val="190"/>
          <w:ins w:id="208" w:author="Author" w:date="2022-06-02T15:44:00Z"/>
        </w:trPr>
        <w:tc>
          <w:tcPr>
            <w:tcW w:w="200" w:type="dxa"/>
          </w:tcPr>
          <w:p w14:paraId="75A76EFF" w14:textId="77777777" w:rsidR="003D0E8D" w:rsidRDefault="003D0E8D" w:rsidP="00A55EE0">
            <w:pPr>
              <w:pStyle w:val="tabletext11"/>
              <w:rPr>
                <w:ins w:id="209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35A1C81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210" w:author="Author" w:date="2022-06-02T15:44:00Z"/>
              </w:rPr>
            </w:pPr>
            <w:ins w:id="211" w:author="Author" w:date="2022-06-02T15:44:00Z">
              <w:r w:rsidRPr="00917BB4">
                <w:t>E1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304620C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212" w:author="Author" w:date="2022-06-02T15:44:00Z"/>
              </w:rPr>
            </w:pPr>
            <w:ins w:id="213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323063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214" w:author="Author" w:date="2022-06-02T15:44:00Z"/>
              </w:rPr>
            </w:pPr>
            <w:ins w:id="215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77317C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216" w:author="Author" w:date="2022-06-02T15:44:00Z"/>
              </w:rPr>
            </w:pPr>
            <w:ins w:id="217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B2550F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218" w:author="Author" w:date="2022-06-02T15:44:00Z"/>
              </w:rPr>
            </w:pPr>
            <w:ins w:id="219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7619C3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220" w:author="Author" w:date="2022-06-02T15:44:00Z"/>
              </w:rPr>
            </w:pPr>
            <w:ins w:id="221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C7043C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222" w:author="Author" w:date="2022-06-02T15:44:00Z"/>
              </w:rPr>
            </w:pPr>
            <w:ins w:id="223" w:author="Author" w:date="2022-06-14T12:53:00Z">
              <w:r>
                <w:rPr>
                  <w:rFonts w:cs="Arial"/>
                  <w:color w:val="000000"/>
                  <w:szCs w:val="18"/>
                </w:rPr>
                <w:t>0.001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FA6D0E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224" w:author="Author" w:date="2022-06-02T15:44:00Z"/>
              </w:rPr>
            </w:pPr>
            <w:ins w:id="225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368449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226" w:author="Author" w:date="2022-06-02T15:44:00Z"/>
              </w:rPr>
            </w:pPr>
            <w:ins w:id="227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7DA1F7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228" w:author="Author" w:date="2022-06-02T15:44:00Z"/>
              </w:rPr>
            </w:pPr>
            <w:ins w:id="229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BB321C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230" w:author="Author" w:date="2022-06-02T15:44:00Z"/>
              </w:rPr>
            </w:pPr>
            <w:ins w:id="231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7E2A8C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232" w:author="Author" w:date="2022-06-02T15:44:00Z"/>
              </w:rPr>
            </w:pPr>
            <w:ins w:id="233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3D0E8D" w14:paraId="79962B06" w14:textId="77777777" w:rsidTr="00A55EE0">
        <w:trPr>
          <w:cantSplit/>
          <w:trHeight w:val="190"/>
          <w:ins w:id="234" w:author="Author" w:date="2022-06-02T15:44:00Z"/>
        </w:trPr>
        <w:tc>
          <w:tcPr>
            <w:tcW w:w="200" w:type="dxa"/>
          </w:tcPr>
          <w:p w14:paraId="2EF4E2F6" w14:textId="77777777" w:rsidR="003D0E8D" w:rsidRDefault="003D0E8D" w:rsidP="00A55EE0">
            <w:pPr>
              <w:pStyle w:val="tabletext11"/>
              <w:rPr>
                <w:ins w:id="235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03B3B2A4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236" w:author="Author" w:date="2022-06-02T15:44:00Z"/>
              </w:rPr>
            </w:pPr>
            <w:ins w:id="237" w:author="Author" w:date="2022-06-02T15:44:00Z">
              <w:r w:rsidRPr="00917BB4">
                <w:t>E2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1FD8E4B1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238" w:author="Author" w:date="2022-06-02T15:44:00Z"/>
              </w:rPr>
            </w:pPr>
            <w:ins w:id="239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CA2D18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240" w:author="Author" w:date="2022-06-02T15:44:00Z"/>
              </w:rPr>
            </w:pPr>
            <w:ins w:id="241" w:author="Author" w:date="2022-06-14T12:53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30E6E9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242" w:author="Author" w:date="2022-06-02T15:44:00Z"/>
              </w:rPr>
            </w:pPr>
            <w:ins w:id="243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172F6B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244" w:author="Author" w:date="2022-06-02T15:44:00Z"/>
              </w:rPr>
            </w:pPr>
            <w:ins w:id="245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82ED3F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246" w:author="Author" w:date="2022-06-02T15:44:00Z"/>
              </w:rPr>
            </w:pPr>
            <w:ins w:id="247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D44767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248" w:author="Author" w:date="2022-06-02T15:44:00Z"/>
              </w:rPr>
            </w:pPr>
            <w:ins w:id="249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C41921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250" w:author="Author" w:date="2022-06-02T15:44:00Z"/>
              </w:rPr>
            </w:pPr>
            <w:ins w:id="251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04D13E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252" w:author="Author" w:date="2022-06-02T15:44:00Z"/>
              </w:rPr>
            </w:pPr>
            <w:ins w:id="253" w:author="Author" w:date="2022-06-14T12:53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DC1196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254" w:author="Author" w:date="2022-06-02T15:44:00Z"/>
              </w:rPr>
            </w:pPr>
            <w:ins w:id="255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9B8E12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256" w:author="Author" w:date="2022-06-02T15:44:00Z"/>
              </w:rPr>
            </w:pPr>
            <w:ins w:id="257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A61591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258" w:author="Author" w:date="2022-06-02T15:44:00Z"/>
              </w:rPr>
            </w:pPr>
            <w:ins w:id="259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</w:tr>
      <w:tr w:rsidR="003D0E8D" w14:paraId="5EA51186" w14:textId="77777777" w:rsidTr="00A55EE0">
        <w:trPr>
          <w:cantSplit/>
          <w:trHeight w:val="190"/>
          <w:ins w:id="260" w:author="Author" w:date="2022-06-02T15:44:00Z"/>
        </w:trPr>
        <w:tc>
          <w:tcPr>
            <w:tcW w:w="200" w:type="dxa"/>
          </w:tcPr>
          <w:p w14:paraId="10FD6CBC" w14:textId="77777777" w:rsidR="003D0E8D" w:rsidRDefault="003D0E8D" w:rsidP="00A55EE0">
            <w:pPr>
              <w:pStyle w:val="tabletext11"/>
              <w:rPr>
                <w:ins w:id="261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11CF8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262" w:author="Author" w:date="2022-06-02T15:44:00Z"/>
              </w:rPr>
            </w:pPr>
            <w:ins w:id="263" w:author="Author" w:date="2022-06-02T15:44:00Z">
              <w:r w:rsidRPr="00917BB4">
                <w:t>E3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4A89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264" w:author="Author" w:date="2022-06-02T15:44:00Z"/>
              </w:rPr>
            </w:pPr>
            <w:ins w:id="265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52795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266" w:author="Author" w:date="2022-06-02T15:44:00Z"/>
              </w:rPr>
            </w:pPr>
            <w:ins w:id="267" w:author="Author" w:date="2022-06-14T12:53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C79B7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268" w:author="Author" w:date="2022-06-02T15:44:00Z"/>
              </w:rPr>
            </w:pPr>
            <w:ins w:id="269" w:author="Author" w:date="2022-06-14T12:53:00Z">
              <w:r>
                <w:rPr>
                  <w:rFonts w:cs="Arial"/>
                  <w:color w:val="000000"/>
                  <w:szCs w:val="18"/>
                </w:rPr>
                <w:t>0.004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61B40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270" w:author="Author" w:date="2022-06-02T15:44:00Z"/>
              </w:rPr>
            </w:pPr>
            <w:ins w:id="271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041D1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272" w:author="Author" w:date="2022-06-02T15:44:00Z"/>
              </w:rPr>
            </w:pPr>
            <w:ins w:id="273" w:author="Author" w:date="2022-06-14T12:53:00Z">
              <w:r>
                <w:rPr>
                  <w:rFonts w:cs="Arial"/>
                  <w:color w:val="000000"/>
                  <w:szCs w:val="18"/>
                </w:rPr>
                <w:t>0.003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9A10D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274" w:author="Author" w:date="2022-06-02T15:44:00Z"/>
              </w:rPr>
            </w:pPr>
            <w:ins w:id="275" w:author="Author" w:date="2022-06-14T12:53:00Z">
              <w:r>
                <w:rPr>
                  <w:rFonts w:cs="Arial"/>
                  <w:color w:val="000000"/>
                  <w:szCs w:val="18"/>
                </w:rPr>
                <w:t>0.002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45D6C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276" w:author="Author" w:date="2022-06-02T15:44:00Z"/>
              </w:rPr>
            </w:pPr>
            <w:ins w:id="277" w:author="Author" w:date="2022-06-14T12:53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0A8B7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278" w:author="Author" w:date="2022-06-02T15:44:00Z"/>
              </w:rPr>
            </w:pPr>
            <w:ins w:id="279" w:author="Author" w:date="2022-06-14T12:53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53BF7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280" w:author="Author" w:date="2022-06-02T15:44:00Z"/>
              </w:rPr>
            </w:pPr>
            <w:ins w:id="281" w:author="Author" w:date="2022-06-14T12:53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3126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282" w:author="Author" w:date="2022-06-02T15:44:00Z"/>
              </w:rPr>
            </w:pPr>
            <w:ins w:id="283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C3E0B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284" w:author="Author" w:date="2022-06-02T15:44:00Z"/>
              </w:rPr>
            </w:pPr>
            <w:ins w:id="285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</w:tr>
    </w:tbl>
    <w:p w14:paraId="7D9E203C" w14:textId="77777777" w:rsidR="003D0E8D" w:rsidRDefault="003D0E8D" w:rsidP="003D0E8D">
      <w:pPr>
        <w:pStyle w:val="space4"/>
        <w:rPr>
          <w:ins w:id="286" w:author="Author" w:date="2022-06-02T15:44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3D0E8D" w14:paraId="7BE0987C" w14:textId="77777777" w:rsidTr="00A55EE0">
        <w:trPr>
          <w:cantSplit/>
          <w:trHeight w:val="190"/>
          <w:ins w:id="287" w:author="Author" w:date="2022-06-02T15:44:00Z"/>
        </w:trPr>
        <w:tc>
          <w:tcPr>
            <w:tcW w:w="200" w:type="dxa"/>
          </w:tcPr>
          <w:p w14:paraId="3647A6D7" w14:textId="77777777" w:rsidR="003D0E8D" w:rsidRDefault="003D0E8D" w:rsidP="00A55EE0">
            <w:pPr>
              <w:pStyle w:val="tablehead"/>
              <w:rPr>
                <w:ins w:id="288" w:author="Author" w:date="2022-06-02T15:44:00Z"/>
              </w:rPr>
            </w:pPr>
            <w:ins w:id="289" w:author="Author" w:date="2022-06-02T15:44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5D8687C" w14:textId="77777777" w:rsidR="003D0E8D" w:rsidRDefault="003D0E8D" w:rsidP="00A55EE0">
            <w:pPr>
              <w:pStyle w:val="tablehead"/>
              <w:rPr>
                <w:ins w:id="290" w:author="Author" w:date="2022-06-02T15:44:00Z"/>
              </w:rPr>
            </w:pPr>
            <w:ins w:id="291" w:author="Author" w:date="2022-06-02T15:44:00Z">
              <w:r>
                <w:t>Bldg.</w:t>
              </w:r>
            </w:ins>
          </w:p>
          <w:p w14:paraId="0A2D49D9" w14:textId="77777777" w:rsidR="003D0E8D" w:rsidRDefault="003D0E8D" w:rsidP="00A55EE0">
            <w:pPr>
              <w:pStyle w:val="tablehead"/>
              <w:rPr>
                <w:ins w:id="292" w:author="Author" w:date="2022-06-02T15:44:00Z"/>
              </w:rPr>
            </w:pPr>
            <w:ins w:id="293" w:author="Author" w:date="2022-06-02T15:44:00Z">
              <w:r>
                <w:t>Class</w:t>
              </w:r>
            </w:ins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676B36C" w14:textId="77777777" w:rsidR="003D0E8D" w:rsidRDefault="003D0E8D" w:rsidP="00A55EE0">
            <w:pPr>
              <w:pStyle w:val="tablehead"/>
              <w:rPr>
                <w:ins w:id="294" w:author="Author" w:date="2022-06-02T15:44:00Z"/>
              </w:rPr>
            </w:pPr>
            <w:ins w:id="295" w:author="Author" w:date="2022-06-02T15:44:00Z">
              <w:r>
                <w:t>Base</w:t>
              </w:r>
            </w:ins>
          </w:p>
          <w:p w14:paraId="12CDE272" w14:textId="77777777" w:rsidR="003D0E8D" w:rsidRDefault="003D0E8D" w:rsidP="00A55EE0">
            <w:pPr>
              <w:pStyle w:val="tablehead"/>
              <w:rPr>
                <w:ins w:id="296" w:author="Author" w:date="2022-06-02T15:44:00Z"/>
              </w:rPr>
            </w:pPr>
            <w:ins w:id="297" w:author="Author" w:date="2022-06-02T15:44:00Z">
              <w:r>
                <w:t>Deduct.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E955" w14:textId="77777777" w:rsidR="003D0E8D" w:rsidRDefault="003D0E8D" w:rsidP="00A55EE0">
            <w:pPr>
              <w:pStyle w:val="tablehead"/>
              <w:rPr>
                <w:ins w:id="298" w:author="Author" w:date="2022-06-02T15:44:00Z"/>
              </w:rPr>
            </w:pPr>
            <w:ins w:id="299" w:author="Author" w:date="2022-06-02T15:44:00Z">
              <w:r>
                <w:t>Territory 3 Loss Costs</w:t>
              </w:r>
            </w:ins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84B61" w14:textId="77777777" w:rsidR="003D0E8D" w:rsidRDefault="003D0E8D" w:rsidP="00A55EE0">
            <w:pPr>
              <w:pStyle w:val="tablehead"/>
              <w:rPr>
                <w:ins w:id="300" w:author="Author" w:date="2022-06-02T15:44:00Z"/>
              </w:rPr>
            </w:pPr>
            <w:ins w:id="301" w:author="Author" w:date="2022-06-02T15:44:00Z">
              <w:r>
                <w:t>Territory 3A Loss Costs</w:t>
              </w:r>
            </w:ins>
          </w:p>
        </w:tc>
      </w:tr>
      <w:tr w:rsidR="003D0E8D" w14:paraId="3422871A" w14:textId="77777777" w:rsidTr="00A55EE0">
        <w:trPr>
          <w:cantSplit/>
          <w:trHeight w:val="190"/>
          <w:ins w:id="302" w:author="Author" w:date="2022-06-02T15:44:00Z"/>
        </w:trPr>
        <w:tc>
          <w:tcPr>
            <w:tcW w:w="200" w:type="dxa"/>
          </w:tcPr>
          <w:p w14:paraId="7246BB7D" w14:textId="77777777" w:rsidR="003D0E8D" w:rsidRDefault="003D0E8D" w:rsidP="00A55EE0">
            <w:pPr>
              <w:pStyle w:val="tablehead"/>
              <w:rPr>
                <w:ins w:id="303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93A0B9" w14:textId="77777777" w:rsidR="003D0E8D" w:rsidRDefault="003D0E8D" w:rsidP="00A55EE0">
            <w:pPr>
              <w:pStyle w:val="tablehead"/>
              <w:rPr>
                <w:ins w:id="304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89ABDB" w14:textId="77777777" w:rsidR="003D0E8D" w:rsidRDefault="003D0E8D" w:rsidP="00A55EE0">
            <w:pPr>
              <w:pStyle w:val="tablehead"/>
              <w:rPr>
                <w:ins w:id="305" w:author="Author" w:date="2022-06-02T15:44:00Z"/>
              </w:rPr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C92B172" w14:textId="77777777" w:rsidR="003D0E8D" w:rsidRDefault="003D0E8D" w:rsidP="00A55EE0">
            <w:pPr>
              <w:pStyle w:val="tablehead"/>
              <w:rPr>
                <w:ins w:id="306" w:author="Author" w:date="2022-06-02T15:44:00Z"/>
              </w:rPr>
            </w:pPr>
            <w:ins w:id="307" w:author="Author" w:date="2022-06-02T15:44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E47CC" w14:textId="77777777" w:rsidR="003D0E8D" w:rsidRDefault="003D0E8D" w:rsidP="00A55EE0">
            <w:pPr>
              <w:pStyle w:val="tablehead"/>
              <w:rPr>
                <w:ins w:id="308" w:author="Author" w:date="2022-06-02T15:44:00Z"/>
              </w:rPr>
            </w:pPr>
            <w:ins w:id="309" w:author="Author" w:date="2022-06-02T15:44:00Z">
              <w:r>
                <w:t>Personal Property Grade</w:t>
              </w:r>
            </w:ins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305075E" w14:textId="77777777" w:rsidR="003D0E8D" w:rsidRDefault="003D0E8D" w:rsidP="00A55EE0">
            <w:pPr>
              <w:pStyle w:val="tablehead"/>
              <w:rPr>
                <w:ins w:id="310" w:author="Author" w:date="2022-06-02T15:44:00Z"/>
              </w:rPr>
            </w:pPr>
            <w:ins w:id="311" w:author="Author" w:date="2022-06-02T15:44:00Z">
              <w:r>
                <w:t>Bldg.</w:t>
              </w:r>
            </w:ins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88C13" w14:textId="77777777" w:rsidR="003D0E8D" w:rsidRDefault="003D0E8D" w:rsidP="00A55EE0">
            <w:pPr>
              <w:pStyle w:val="tablehead"/>
              <w:rPr>
                <w:ins w:id="312" w:author="Author" w:date="2022-06-02T15:44:00Z"/>
              </w:rPr>
            </w:pPr>
            <w:ins w:id="313" w:author="Author" w:date="2022-06-02T15:44:00Z">
              <w:r>
                <w:t>Personal Property Grade</w:t>
              </w:r>
            </w:ins>
          </w:p>
        </w:tc>
      </w:tr>
      <w:tr w:rsidR="003D0E8D" w14:paraId="01572E34" w14:textId="77777777" w:rsidTr="00A55EE0">
        <w:trPr>
          <w:cantSplit/>
          <w:trHeight w:val="190"/>
          <w:ins w:id="314" w:author="Author" w:date="2022-06-02T15:44:00Z"/>
        </w:trPr>
        <w:tc>
          <w:tcPr>
            <w:tcW w:w="200" w:type="dxa"/>
          </w:tcPr>
          <w:p w14:paraId="2BA5ADE3" w14:textId="77777777" w:rsidR="003D0E8D" w:rsidRDefault="003D0E8D" w:rsidP="00A55EE0">
            <w:pPr>
              <w:pStyle w:val="tablehead"/>
              <w:rPr>
                <w:ins w:id="315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CB536" w14:textId="77777777" w:rsidR="003D0E8D" w:rsidRDefault="003D0E8D" w:rsidP="00A55EE0">
            <w:pPr>
              <w:pStyle w:val="tablehead"/>
              <w:rPr>
                <w:ins w:id="316" w:author="Author" w:date="2022-06-02T15:44:00Z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80A2" w14:textId="77777777" w:rsidR="003D0E8D" w:rsidRDefault="003D0E8D" w:rsidP="00A55EE0">
            <w:pPr>
              <w:pStyle w:val="tablehead"/>
              <w:rPr>
                <w:ins w:id="317" w:author="Author" w:date="2022-06-02T15:44:00Z"/>
              </w:rPr>
            </w:pPr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7A2D" w14:textId="77777777" w:rsidR="003D0E8D" w:rsidRDefault="003D0E8D" w:rsidP="00A55EE0">
            <w:pPr>
              <w:pStyle w:val="tablehead"/>
              <w:rPr>
                <w:ins w:id="318" w:author="Author" w:date="2022-06-02T15:44:00Z"/>
              </w:rPr>
            </w:pPr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FA72" w14:textId="77777777" w:rsidR="003D0E8D" w:rsidRDefault="003D0E8D" w:rsidP="00A55EE0">
            <w:pPr>
              <w:pStyle w:val="tablehead"/>
              <w:rPr>
                <w:ins w:id="319" w:author="Author" w:date="2022-06-02T15:44:00Z"/>
              </w:rPr>
            </w:pPr>
            <w:ins w:id="320" w:author="Author" w:date="2022-06-02T15:4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EC90B" w14:textId="77777777" w:rsidR="003D0E8D" w:rsidRDefault="003D0E8D" w:rsidP="00A55EE0">
            <w:pPr>
              <w:pStyle w:val="tablehead"/>
              <w:rPr>
                <w:ins w:id="321" w:author="Author" w:date="2022-06-02T15:44:00Z"/>
              </w:rPr>
            </w:pPr>
            <w:ins w:id="322" w:author="Author" w:date="2022-06-02T15:4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39EE9" w14:textId="77777777" w:rsidR="003D0E8D" w:rsidRDefault="003D0E8D" w:rsidP="00A55EE0">
            <w:pPr>
              <w:pStyle w:val="tablehead"/>
              <w:rPr>
                <w:ins w:id="323" w:author="Author" w:date="2022-06-02T15:44:00Z"/>
              </w:rPr>
            </w:pPr>
            <w:ins w:id="324" w:author="Author" w:date="2022-06-02T15:4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2A68" w14:textId="77777777" w:rsidR="003D0E8D" w:rsidRDefault="003D0E8D" w:rsidP="00A55EE0">
            <w:pPr>
              <w:pStyle w:val="tablehead"/>
              <w:rPr>
                <w:ins w:id="325" w:author="Author" w:date="2022-06-02T15:44:00Z"/>
              </w:rPr>
            </w:pPr>
            <w:ins w:id="326" w:author="Author" w:date="2022-06-02T15:4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BC8D9" w14:textId="77777777" w:rsidR="003D0E8D" w:rsidRDefault="003D0E8D" w:rsidP="00A55EE0">
            <w:pPr>
              <w:pStyle w:val="tablehead"/>
              <w:rPr>
                <w:ins w:id="327" w:author="Author" w:date="2022-06-02T15:44:00Z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0A59" w14:textId="77777777" w:rsidR="003D0E8D" w:rsidRDefault="003D0E8D" w:rsidP="00A55EE0">
            <w:pPr>
              <w:pStyle w:val="tablehead"/>
              <w:rPr>
                <w:ins w:id="328" w:author="Author" w:date="2022-06-02T15:44:00Z"/>
              </w:rPr>
            </w:pPr>
            <w:ins w:id="329" w:author="Author" w:date="2022-06-02T15:44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FD1" w14:textId="77777777" w:rsidR="003D0E8D" w:rsidRDefault="003D0E8D" w:rsidP="00A55EE0">
            <w:pPr>
              <w:pStyle w:val="tablehead"/>
              <w:rPr>
                <w:ins w:id="330" w:author="Author" w:date="2022-06-02T15:44:00Z"/>
              </w:rPr>
            </w:pPr>
            <w:ins w:id="331" w:author="Author" w:date="2022-06-02T15:44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0A90" w14:textId="77777777" w:rsidR="003D0E8D" w:rsidRDefault="003D0E8D" w:rsidP="00A55EE0">
            <w:pPr>
              <w:pStyle w:val="tablehead"/>
              <w:rPr>
                <w:ins w:id="332" w:author="Author" w:date="2022-06-02T15:44:00Z"/>
              </w:rPr>
            </w:pPr>
            <w:ins w:id="333" w:author="Author" w:date="2022-06-02T15:44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16E6" w14:textId="77777777" w:rsidR="003D0E8D" w:rsidRDefault="003D0E8D" w:rsidP="00A55EE0">
            <w:pPr>
              <w:pStyle w:val="tablehead"/>
              <w:rPr>
                <w:ins w:id="334" w:author="Author" w:date="2022-06-02T15:44:00Z"/>
              </w:rPr>
            </w:pPr>
            <w:ins w:id="335" w:author="Author" w:date="2022-06-02T15:44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3D0E8D" w14:paraId="075FE51E" w14:textId="77777777" w:rsidTr="00A55EE0">
        <w:trPr>
          <w:cantSplit/>
          <w:trHeight w:val="190"/>
          <w:ins w:id="336" w:author="Author" w:date="2022-06-02T15:44:00Z"/>
        </w:trPr>
        <w:tc>
          <w:tcPr>
            <w:tcW w:w="200" w:type="dxa"/>
          </w:tcPr>
          <w:p w14:paraId="089440A9" w14:textId="77777777" w:rsidR="003D0E8D" w:rsidRDefault="003D0E8D" w:rsidP="00A55EE0">
            <w:pPr>
              <w:pStyle w:val="tabletext11"/>
              <w:rPr>
                <w:ins w:id="337" w:author="Author" w:date="2022-06-02T15:4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1369D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338" w:author="Author" w:date="2022-06-02T15:44:00Z"/>
              </w:rPr>
            </w:pPr>
            <w:ins w:id="339" w:author="Author" w:date="2022-06-02T15:44:00Z">
              <w:r w:rsidRPr="00917BB4">
                <w:t>A1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8F241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340" w:author="Author" w:date="2022-06-02T15:44:00Z"/>
              </w:rPr>
            </w:pPr>
            <w:ins w:id="341" w:author="Author" w:date="2022-06-02T15:44:00Z">
              <w:r w:rsidRPr="00917BB4">
                <w:t>5%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24EDF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342" w:author="Author" w:date="2022-06-02T15:44:00Z"/>
              </w:rPr>
            </w:pPr>
            <w:ins w:id="343" w:author="Author" w:date="2022-06-14T12:53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8C81C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344" w:author="Author" w:date="2022-06-02T15:44:00Z"/>
              </w:rPr>
            </w:pPr>
            <w:ins w:id="345" w:author="Author" w:date="2022-06-14T12:53:00Z">
              <w:r>
                <w:rPr>
                  <w:rFonts w:cs="Arial"/>
                  <w:color w:val="000000"/>
                  <w:szCs w:val="18"/>
                </w:rPr>
                <w:t>0.041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D1A0D4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346" w:author="Author" w:date="2022-06-02T15:44:00Z"/>
              </w:rPr>
            </w:pPr>
            <w:ins w:id="347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3C9DF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348" w:author="Author" w:date="2022-06-02T15:44:00Z"/>
              </w:rPr>
            </w:pPr>
            <w:ins w:id="349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4365E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350" w:author="Author" w:date="2022-06-02T15:44:00Z"/>
              </w:rPr>
            </w:pPr>
            <w:ins w:id="351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6A37F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352" w:author="Author" w:date="2022-06-02T15:44:00Z"/>
              </w:rPr>
            </w:pPr>
            <w:ins w:id="353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AEF9E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354" w:author="Author" w:date="2022-06-02T15:44:00Z"/>
              </w:rPr>
            </w:pPr>
            <w:ins w:id="355" w:author="Author" w:date="2022-06-14T12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1747E1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356" w:author="Author" w:date="2022-06-02T15:44:00Z"/>
              </w:rPr>
            </w:pPr>
            <w:ins w:id="357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D6785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358" w:author="Author" w:date="2022-06-02T15:44:00Z"/>
              </w:rPr>
            </w:pPr>
            <w:ins w:id="359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9188F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360" w:author="Author" w:date="2022-06-02T15:44:00Z"/>
              </w:rPr>
            </w:pPr>
            <w:ins w:id="361" w:author="Author" w:date="2022-06-14T12:53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</w:tr>
      <w:tr w:rsidR="003D0E8D" w14:paraId="02CC8836" w14:textId="77777777" w:rsidTr="00A55EE0">
        <w:trPr>
          <w:cantSplit/>
          <w:trHeight w:val="190"/>
          <w:ins w:id="362" w:author="Author" w:date="2022-06-02T15:44:00Z"/>
        </w:trPr>
        <w:tc>
          <w:tcPr>
            <w:tcW w:w="200" w:type="dxa"/>
          </w:tcPr>
          <w:p w14:paraId="04E56819" w14:textId="77777777" w:rsidR="003D0E8D" w:rsidRDefault="003D0E8D" w:rsidP="00A55EE0">
            <w:pPr>
              <w:pStyle w:val="tabletext11"/>
              <w:rPr>
                <w:ins w:id="363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FD74366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364" w:author="Author" w:date="2022-06-02T15:44:00Z"/>
              </w:rPr>
            </w:pPr>
            <w:ins w:id="365" w:author="Author" w:date="2022-06-02T15:44:00Z">
              <w:r w:rsidRPr="00917BB4">
                <w:t>B1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041825D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366" w:author="Author" w:date="2022-06-02T15:44:00Z"/>
              </w:rPr>
            </w:pPr>
            <w:ins w:id="367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32E93F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368" w:author="Author" w:date="2022-06-02T15:44:00Z"/>
              </w:rPr>
            </w:pPr>
            <w:ins w:id="369" w:author="Author" w:date="2022-06-14T12:53:00Z">
              <w:r>
                <w:rPr>
                  <w:rFonts w:cs="Arial"/>
                  <w:color w:val="000000"/>
                  <w:szCs w:val="18"/>
                </w:rPr>
                <w:t>0.018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B1052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370" w:author="Author" w:date="2022-06-02T15:44:00Z"/>
              </w:rPr>
            </w:pPr>
            <w:ins w:id="371" w:author="Author" w:date="2022-06-14T12:53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1DEBFD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372" w:author="Author" w:date="2022-06-02T15:44:00Z"/>
              </w:rPr>
            </w:pPr>
            <w:ins w:id="373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30659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374" w:author="Author" w:date="2022-06-02T15:44:00Z"/>
              </w:rPr>
            </w:pPr>
            <w:ins w:id="375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78270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376" w:author="Author" w:date="2022-06-02T15:44:00Z"/>
              </w:rPr>
            </w:pPr>
            <w:ins w:id="377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3D123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378" w:author="Author" w:date="2022-06-02T15:44:00Z"/>
              </w:rPr>
            </w:pPr>
            <w:ins w:id="379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5B0C5F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380" w:author="Author" w:date="2022-06-02T15:44:00Z"/>
              </w:rPr>
            </w:pPr>
            <w:ins w:id="381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67E7D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382" w:author="Author" w:date="2022-06-02T15:44:00Z"/>
              </w:rPr>
            </w:pPr>
            <w:ins w:id="383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F636B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384" w:author="Author" w:date="2022-06-02T15:44:00Z"/>
              </w:rPr>
            </w:pPr>
            <w:ins w:id="385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5C9D4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386" w:author="Author" w:date="2022-06-02T15:44:00Z"/>
              </w:rPr>
            </w:pPr>
            <w:ins w:id="387" w:author="Author" w:date="2022-06-14T12:53:00Z">
              <w:r>
                <w:rPr>
                  <w:rFonts w:cs="Arial"/>
                  <w:color w:val="000000"/>
                  <w:szCs w:val="18"/>
                </w:rPr>
                <w:t>0.005</w:t>
              </w:r>
            </w:ins>
          </w:p>
        </w:tc>
      </w:tr>
      <w:tr w:rsidR="003D0E8D" w14:paraId="19F5A319" w14:textId="77777777" w:rsidTr="00A55EE0">
        <w:trPr>
          <w:cantSplit/>
          <w:trHeight w:val="190"/>
          <w:ins w:id="388" w:author="Author" w:date="2022-06-02T15:44:00Z"/>
        </w:trPr>
        <w:tc>
          <w:tcPr>
            <w:tcW w:w="200" w:type="dxa"/>
          </w:tcPr>
          <w:p w14:paraId="7B9229F3" w14:textId="77777777" w:rsidR="003D0E8D" w:rsidRDefault="003D0E8D" w:rsidP="00A55EE0">
            <w:pPr>
              <w:pStyle w:val="tabletext11"/>
              <w:rPr>
                <w:ins w:id="389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160412C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390" w:author="Author" w:date="2022-06-02T15:44:00Z"/>
              </w:rPr>
            </w:pPr>
            <w:ins w:id="391" w:author="Author" w:date="2022-06-02T15:44:00Z">
              <w:r w:rsidRPr="00917BB4">
                <w:t>C1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4B10322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392" w:author="Author" w:date="2022-06-02T15:44:00Z"/>
              </w:rPr>
            </w:pPr>
            <w:ins w:id="393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D21A80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394" w:author="Author" w:date="2022-06-02T15:44:00Z"/>
              </w:rPr>
            </w:pPr>
            <w:ins w:id="395" w:author="Author" w:date="2022-06-14T12:53:00Z">
              <w:r>
                <w:rPr>
                  <w:rFonts w:cs="Arial"/>
                  <w:color w:val="000000"/>
                  <w:szCs w:val="18"/>
                </w:rPr>
                <w:t>0.021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F709A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396" w:author="Author" w:date="2022-06-02T15:44:00Z"/>
              </w:rPr>
            </w:pPr>
            <w:ins w:id="397" w:author="Author" w:date="2022-06-14T12:53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9F7E16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398" w:author="Author" w:date="2022-06-02T15:44:00Z"/>
              </w:rPr>
            </w:pPr>
            <w:ins w:id="399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B51066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400" w:author="Author" w:date="2022-06-02T15:44:00Z"/>
              </w:rPr>
            </w:pPr>
            <w:ins w:id="401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2DCF0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402" w:author="Author" w:date="2022-06-02T15:44:00Z"/>
              </w:rPr>
            </w:pPr>
            <w:ins w:id="403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2D2C2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404" w:author="Author" w:date="2022-06-02T15:44:00Z"/>
              </w:rPr>
            </w:pPr>
            <w:ins w:id="405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C21B5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406" w:author="Author" w:date="2022-06-02T15:44:00Z"/>
              </w:rPr>
            </w:pPr>
            <w:ins w:id="407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616A9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408" w:author="Author" w:date="2022-06-02T15:44:00Z"/>
              </w:rPr>
            </w:pPr>
            <w:ins w:id="409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03F8B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410" w:author="Author" w:date="2022-06-02T15:44:00Z"/>
              </w:rPr>
            </w:pPr>
            <w:ins w:id="411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26B92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412" w:author="Author" w:date="2022-06-02T15:44:00Z"/>
              </w:rPr>
            </w:pPr>
            <w:ins w:id="413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3D0E8D" w14:paraId="0A44B903" w14:textId="77777777" w:rsidTr="00A55EE0">
        <w:trPr>
          <w:cantSplit/>
          <w:trHeight w:val="190"/>
          <w:ins w:id="414" w:author="Author" w:date="2022-06-02T15:44:00Z"/>
        </w:trPr>
        <w:tc>
          <w:tcPr>
            <w:tcW w:w="200" w:type="dxa"/>
          </w:tcPr>
          <w:p w14:paraId="7F7EAE80" w14:textId="77777777" w:rsidR="003D0E8D" w:rsidRDefault="003D0E8D" w:rsidP="00A55EE0">
            <w:pPr>
              <w:pStyle w:val="tabletext11"/>
              <w:rPr>
                <w:ins w:id="415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9F95C16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416" w:author="Author" w:date="2022-06-02T15:44:00Z"/>
              </w:rPr>
            </w:pPr>
            <w:ins w:id="417" w:author="Author" w:date="2022-06-02T15:44:00Z">
              <w:r w:rsidRPr="00917BB4">
                <w:t>D1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2E4E8DF0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418" w:author="Author" w:date="2022-06-02T15:44:00Z"/>
              </w:rPr>
            </w:pPr>
            <w:ins w:id="419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A7F0C7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420" w:author="Author" w:date="2022-06-02T15:44:00Z"/>
              </w:rPr>
            </w:pPr>
            <w:ins w:id="421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CCBCC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422" w:author="Author" w:date="2022-06-02T15:44:00Z"/>
              </w:rPr>
            </w:pPr>
            <w:ins w:id="423" w:author="Author" w:date="2022-06-14T12:53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33238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424" w:author="Author" w:date="2022-06-02T15:44:00Z"/>
              </w:rPr>
            </w:pPr>
            <w:ins w:id="425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A5167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426" w:author="Author" w:date="2022-06-02T15:44:00Z"/>
              </w:rPr>
            </w:pPr>
            <w:ins w:id="427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31CC0F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428" w:author="Author" w:date="2022-06-02T15:44:00Z"/>
              </w:rPr>
            </w:pPr>
            <w:ins w:id="429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E4E05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430" w:author="Author" w:date="2022-06-02T15:44:00Z"/>
              </w:rPr>
            </w:pPr>
            <w:ins w:id="431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B3BEF4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432" w:author="Author" w:date="2022-06-02T15:44:00Z"/>
              </w:rPr>
            </w:pPr>
            <w:ins w:id="433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165C3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434" w:author="Author" w:date="2022-06-02T15:44:00Z"/>
              </w:rPr>
            </w:pPr>
            <w:ins w:id="435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9E2DA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436" w:author="Author" w:date="2022-06-02T15:44:00Z"/>
              </w:rPr>
            </w:pPr>
            <w:ins w:id="437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08615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438" w:author="Author" w:date="2022-06-02T15:44:00Z"/>
              </w:rPr>
            </w:pPr>
            <w:ins w:id="439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3D0E8D" w14:paraId="4709BFB4" w14:textId="77777777" w:rsidTr="00A55EE0">
        <w:trPr>
          <w:cantSplit/>
          <w:trHeight w:val="190"/>
          <w:ins w:id="440" w:author="Author" w:date="2022-06-02T15:44:00Z"/>
        </w:trPr>
        <w:tc>
          <w:tcPr>
            <w:tcW w:w="200" w:type="dxa"/>
          </w:tcPr>
          <w:p w14:paraId="097A525A" w14:textId="77777777" w:rsidR="003D0E8D" w:rsidRDefault="003D0E8D" w:rsidP="00A55EE0">
            <w:pPr>
              <w:pStyle w:val="tabletext11"/>
              <w:rPr>
                <w:ins w:id="441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4B60B41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442" w:author="Author" w:date="2022-06-02T15:44:00Z"/>
              </w:rPr>
            </w:pPr>
            <w:ins w:id="443" w:author="Author" w:date="2022-06-02T15:44:00Z">
              <w:r w:rsidRPr="00917BB4">
                <w:t>D2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46DA9E2B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444" w:author="Author" w:date="2022-06-02T15:44:00Z"/>
              </w:rPr>
            </w:pPr>
            <w:ins w:id="445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2C47E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446" w:author="Author" w:date="2022-06-02T15:44:00Z"/>
              </w:rPr>
            </w:pPr>
            <w:ins w:id="447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8ECB1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448" w:author="Author" w:date="2022-06-02T15:44:00Z"/>
              </w:rPr>
            </w:pPr>
            <w:ins w:id="449" w:author="Author" w:date="2022-06-14T12:53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D10C0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450" w:author="Author" w:date="2022-06-02T15:44:00Z"/>
              </w:rPr>
            </w:pPr>
            <w:ins w:id="451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887667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452" w:author="Author" w:date="2022-06-02T15:44:00Z"/>
              </w:rPr>
            </w:pPr>
            <w:ins w:id="453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3359C2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454" w:author="Author" w:date="2022-06-02T15:44:00Z"/>
              </w:rPr>
            </w:pPr>
            <w:ins w:id="455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7498F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456" w:author="Author" w:date="2022-06-02T15:44:00Z"/>
              </w:rPr>
            </w:pPr>
            <w:ins w:id="457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C3E0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458" w:author="Author" w:date="2022-06-02T15:44:00Z"/>
              </w:rPr>
            </w:pPr>
            <w:ins w:id="459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702273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460" w:author="Author" w:date="2022-06-02T15:44:00Z"/>
              </w:rPr>
            </w:pPr>
            <w:ins w:id="461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E6407D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462" w:author="Author" w:date="2022-06-02T15:44:00Z"/>
              </w:rPr>
            </w:pPr>
            <w:ins w:id="463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4C36A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464" w:author="Author" w:date="2022-06-02T15:44:00Z"/>
              </w:rPr>
            </w:pPr>
            <w:ins w:id="465" w:author="Author" w:date="2022-06-14T12:53:00Z">
              <w:r>
                <w:rPr>
                  <w:rFonts w:cs="Arial"/>
                  <w:color w:val="000000"/>
                  <w:szCs w:val="18"/>
                </w:rPr>
                <w:t>0.007</w:t>
              </w:r>
            </w:ins>
          </w:p>
        </w:tc>
      </w:tr>
      <w:tr w:rsidR="003D0E8D" w14:paraId="5AC588AD" w14:textId="77777777" w:rsidTr="00A55EE0">
        <w:trPr>
          <w:cantSplit/>
          <w:trHeight w:val="190"/>
          <w:ins w:id="466" w:author="Author" w:date="2022-06-02T15:44:00Z"/>
        </w:trPr>
        <w:tc>
          <w:tcPr>
            <w:tcW w:w="200" w:type="dxa"/>
          </w:tcPr>
          <w:p w14:paraId="5C0C4284" w14:textId="77777777" w:rsidR="003D0E8D" w:rsidRDefault="003D0E8D" w:rsidP="00A55EE0">
            <w:pPr>
              <w:pStyle w:val="tabletext11"/>
              <w:rPr>
                <w:ins w:id="467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D60B1E5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468" w:author="Author" w:date="2022-06-02T15:44:00Z"/>
              </w:rPr>
            </w:pPr>
            <w:ins w:id="469" w:author="Author" w:date="2022-06-02T15:44:00Z">
              <w:r w:rsidRPr="00917BB4">
                <w:t>D3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1958644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470" w:author="Author" w:date="2022-06-02T15:44:00Z"/>
              </w:rPr>
            </w:pPr>
            <w:ins w:id="471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4CC402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472" w:author="Author" w:date="2022-06-02T15:44:00Z"/>
              </w:rPr>
            </w:pPr>
            <w:ins w:id="473" w:author="Author" w:date="2022-06-14T12:53:00Z">
              <w:r>
                <w:rPr>
                  <w:rFonts w:cs="Arial"/>
                  <w:color w:val="000000"/>
                  <w:szCs w:val="18"/>
                </w:rPr>
                <w:t>0.029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084A61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474" w:author="Author" w:date="2022-06-02T15:44:00Z"/>
              </w:rPr>
            </w:pPr>
            <w:ins w:id="475" w:author="Author" w:date="2022-06-14T12:53:00Z">
              <w:r>
                <w:rPr>
                  <w:rFonts w:cs="Arial"/>
                  <w:color w:val="000000"/>
                  <w:szCs w:val="18"/>
                </w:rPr>
                <w:t>0.042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A5A48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476" w:author="Author" w:date="2022-06-02T15:44:00Z"/>
              </w:rPr>
            </w:pPr>
            <w:ins w:id="477" w:author="Author" w:date="2022-06-14T12:53:00Z">
              <w:r>
                <w:rPr>
                  <w:rFonts w:cs="Arial"/>
                  <w:color w:val="000000"/>
                  <w:szCs w:val="18"/>
                </w:rPr>
                <w:t>0.019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65D57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478" w:author="Author" w:date="2022-06-02T15:44:00Z"/>
              </w:rPr>
            </w:pPr>
            <w:ins w:id="479" w:author="Author" w:date="2022-06-14T12:53:00Z">
              <w:r>
                <w:rPr>
                  <w:rFonts w:cs="Arial"/>
                  <w:color w:val="000000"/>
                  <w:szCs w:val="18"/>
                </w:rPr>
                <w:t>0.017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79CA2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480" w:author="Author" w:date="2022-06-02T15:44:00Z"/>
              </w:rPr>
            </w:pPr>
            <w:ins w:id="481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0DE60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482" w:author="Author" w:date="2022-06-02T15:44:00Z"/>
              </w:rPr>
            </w:pPr>
            <w:ins w:id="483" w:author="Author" w:date="2022-06-14T12:53:00Z">
              <w:r>
                <w:rPr>
                  <w:rFonts w:cs="Arial"/>
                  <w:color w:val="000000"/>
                  <w:szCs w:val="18"/>
                </w:rPr>
                <w:t>0.016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FD573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484" w:author="Author" w:date="2022-06-02T15:44:00Z"/>
              </w:rPr>
            </w:pPr>
            <w:ins w:id="485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C8F0B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486" w:author="Author" w:date="2022-06-02T15:44:00Z"/>
              </w:rPr>
            </w:pPr>
            <w:ins w:id="487" w:author="Author" w:date="2022-06-14T12:53:00Z">
              <w:r>
                <w:rPr>
                  <w:rFonts w:cs="Arial"/>
                  <w:color w:val="000000"/>
                  <w:szCs w:val="18"/>
                </w:rPr>
                <w:t>0.010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872FD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488" w:author="Author" w:date="2022-06-02T15:44:00Z"/>
              </w:rPr>
            </w:pPr>
            <w:ins w:id="489" w:author="Author" w:date="2022-06-14T12:53:00Z">
              <w:r>
                <w:rPr>
                  <w:rFonts w:cs="Arial"/>
                  <w:color w:val="000000"/>
                  <w:szCs w:val="18"/>
                </w:rPr>
                <w:t>0.009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00D27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490" w:author="Author" w:date="2022-06-02T15:44:00Z"/>
              </w:rPr>
            </w:pPr>
            <w:ins w:id="491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</w:tr>
      <w:tr w:rsidR="003D0E8D" w14:paraId="048D7B7B" w14:textId="77777777" w:rsidTr="00A55EE0">
        <w:trPr>
          <w:cantSplit/>
          <w:trHeight w:val="190"/>
          <w:ins w:id="492" w:author="Author" w:date="2022-06-02T15:44:00Z"/>
        </w:trPr>
        <w:tc>
          <w:tcPr>
            <w:tcW w:w="200" w:type="dxa"/>
          </w:tcPr>
          <w:p w14:paraId="67194A2F" w14:textId="77777777" w:rsidR="003D0E8D" w:rsidRDefault="003D0E8D" w:rsidP="00A55EE0">
            <w:pPr>
              <w:pStyle w:val="tabletext11"/>
              <w:rPr>
                <w:ins w:id="493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503FD825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494" w:author="Author" w:date="2022-06-02T15:44:00Z"/>
              </w:rPr>
            </w:pPr>
            <w:ins w:id="495" w:author="Author" w:date="2022-06-02T15:44:00Z">
              <w:r w:rsidRPr="00917BB4">
                <w:t>E1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C53F2EF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496" w:author="Author" w:date="2022-06-02T15:44:00Z"/>
              </w:rPr>
            </w:pPr>
            <w:ins w:id="497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9B9F73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498" w:author="Author" w:date="2022-06-02T15:44:00Z"/>
              </w:rPr>
            </w:pPr>
            <w:ins w:id="499" w:author="Author" w:date="2022-06-14T12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0FCCF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500" w:author="Author" w:date="2022-06-02T15:44:00Z"/>
              </w:rPr>
            </w:pPr>
            <w:ins w:id="501" w:author="Author" w:date="2022-06-14T12:53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F58C2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502" w:author="Author" w:date="2022-06-02T15:44:00Z"/>
              </w:rPr>
            </w:pPr>
            <w:ins w:id="503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CCFDD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504" w:author="Author" w:date="2022-06-02T15:44:00Z"/>
              </w:rPr>
            </w:pPr>
            <w:ins w:id="505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F0C68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506" w:author="Author" w:date="2022-06-02T15:44:00Z"/>
              </w:rPr>
            </w:pPr>
            <w:ins w:id="507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3BB153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508" w:author="Author" w:date="2022-06-02T15:44:00Z"/>
              </w:rPr>
            </w:pPr>
            <w:ins w:id="509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0E71D4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510" w:author="Author" w:date="2022-06-02T15:44:00Z"/>
              </w:rPr>
            </w:pPr>
            <w:ins w:id="511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1A018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512" w:author="Author" w:date="2022-06-02T15:44:00Z"/>
              </w:rPr>
            </w:pPr>
            <w:ins w:id="513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78D89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514" w:author="Author" w:date="2022-06-02T15:44:00Z"/>
              </w:rPr>
            </w:pPr>
            <w:ins w:id="515" w:author="Author" w:date="2022-06-14T12:53:00Z">
              <w:r>
                <w:rPr>
                  <w:rFonts w:cs="Arial"/>
                  <w:color w:val="000000"/>
                  <w:szCs w:val="18"/>
                </w:rPr>
                <w:t>0.008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DB249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516" w:author="Author" w:date="2022-06-02T15:44:00Z"/>
              </w:rPr>
            </w:pPr>
            <w:ins w:id="517" w:author="Author" w:date="2022-06-14T12:53:00Z">
              <w:r>
                <w:rPr>
                  <w:rFonts w:cs="Arial"/>
                  <w:color w:val="000000"/>
                  <w:szCs w:val="18"/>
                </w:rPr>
                <w:t>0.006</w:t>
              </w:r>
            </w:ins>
          </w:p>
        </w:tc>
      </w:tr>
      <w:tr w:rsidR="003D0E8D" w14:paraId="1EE3C937" w14:textId="77777777" w:rsidTr="00A55EE0">
        <w:trPr>
          <w:cantSplit/>
          <w:trHeight w:val="190"/>
          <w:ins w:id="518" w:author="Author" w:date="2022-06-02T15:44:00Z"/>
        </w:trPr>
        <w:tc>
          <w:tcPr>
            <w:tcW w:w="200" w:type="dxa"/>
          </w:tcPr>
          <w:p w14:paraId="42C6D2F5" w14:textId="77777777" w:rsidR="003D0E8D" w:rsidRDefault="003D0E8D" w:rsidP="00A55EE0">
            <w:pPr>
              <w:pStyle w:val="tabletext11"/>
              <w:rPr>
                <w:ins w:id="519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6097E076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520" w:author="Author" w:date="2022-06-02T15:44:00Z"/>
              </w:rPr>
            </w:pPr>
            <w:ins w:id="521" w:author="Author" w:date="2022-06-02T15:44:00Z">
              <w:r w:rsidRPr="00917BB4">
                <w:t>E2</w:t>
              </w:r>
            </w:ins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D8AF871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522" w:author="Author" w:date="2022-06-02T15:44:00Z"/>
              </w:rPr>
            </w:pPr>
            <w:ins w:id="523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9DE45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524" w:author="Author" w:date="2022-06-02T15:44:00Z"/>
              </w:rPr>
            </w:pPr>
            <w:ins w:id="525" w:author="Author" w:date="2022-06-14T12:53:00Z">
              <w:r>
                <w:rPr>
                  <w:rFonts w:cs="Arial"/>
                  <w:color w:val="000000"/>
                  <w:szCs w:val="18"/>
                </w:rPr>
                <w:t>0.039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0C107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526" w:author="Author" w:date="2022-06-02T15:44:00Z"/>
              </w:rPr>
            </w:pPr>
            <w:ins w:id="527" w:author="Author" w:date="2022-06-14T12:53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9F9B8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528" w:author="Author" w:date="2022-06-02T15:44:00Z"/>
              </w:rPr>
            </w:pPr>
            <w:ins w:id="529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DC8F6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530" w:author="Author" w:date="2022-06-02T15:44:00Z"/>
              </w:rPr>
            </w:pPr>
            <w:ins w:id="531" w:author="Author" w:date="2022-06-14T12:53:00Z">
              <w:r>
                <w:rPr>
                  <w:rFonts w:cs="Arial"/>
                  <w:color w:val="000000"/>
                  <w:szCs w:val="18"/>
                </w:rPr>
                <w:t>0.023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332EC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532" w:author="Author" w:date="2022-06-02T15:44:00Z"/>
              </w:rPr>
            </w:pPr>
            <w:ins w:id="533" w:author="Author" w:date="2022-06-14T12:53:00Z">
              <w:r>
                <w:rPr>
                  <w:rFonts w:cs="Arial"/>
                  <w:color w:val="000000"/>
                  <w:szCs w:val="18"/>
                </w:rPr>
                <w:t>0.020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5725C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534" w:author="Author" w:date="2022-06-02T15:44:00Z"/>
              </w:rPr>
            </w:pPr>
            <w:ins w:id="535" w:author="Author" w:date="2022-06-14T12:53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0F91B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536" w:author="Author" w:date="2022-06-02T15:44:00Z"/>
              </w:rPr>
            </w:pPr>
            <w:ins w:id="537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157CD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538" w:author="Author" w:date="2022-06-02T15:44:00Z"/>
              </w:rPr>
            </w:pPr>
            <w:ins w:id="539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228E3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540" w:author="Author" w:date="2022-06-02T15:44:00Z"/>
              </w:rPr>
            </w:pPr>
            <w:ins w:id="541" w:author="Author" w:date="2022-06-14T12:53:00Z">
              <w:r>
                <w:rPr>
                  <w:rFonts w:cs="Arial"/>
                  <w:color w:val="000000"/>
                  <w:szCs w:val="18"/>
                </w:rPr>
                <w:t>0.013</w:t>
              </w:r>
            </w:ins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78F5E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542" w:author="Author" w:date="2022-06-02T15:44:00Z"/>
              </w:rPr>
            </w:pPr>
            <w:ins w:id="543" w:author="Author" w:date="2022-06-14T12:53:00Z">
              <w:r>
                <w:rPr>
                  <w:rFonts w:cs="Arial"/>
                  <w:color w:val="000000"/>
                  <w:szCs w:val="18"/>
                </w:rPr>
                <w:t>0.011</w:t>
              </w:r>
            </w:ins>
          </w:p>
        </w:tc>
      </w:tr>
      <w:tr w:rsidR="003D0E8D" w14:paraId="41F86961" w14:textId="77777777" w:rsidTr="00A55EE0">
        <w:trPr>
          <w:cantSplit/>
          <w:trHeight w:val="190"/>
          <w:ins w:id="544" w:author="Author" w:date="2022-06-02T15:44:00Z"/>
        </w:trPr>
        <w:tc>
          <w:tcPr>
            <w:tcW w:w="200" w:type="dxa"/>
          </w:tcPr>
          <w:p w14:paraId="23AB0212" w14:textId="77777777" w:rsidR="003D0E8D" w:rsidRDefault="003D0E8D" w:rsidP="00A55EE0">
            <w:pPr>
              <w:pStyle w:val="tabletext11"/>
              <w:rPr>
                <w:ins w:id="545" w:author="Author" w:date="2022-06-02T15:44:00Z"/>
              </w:rPr>
            </w:pP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B4421" w14:textId="77777777" w:rsidR="003D0E8D" w:rsidRDefault="003D0E8D" w:rsidP="00A55EE0">
            <w:pPr>
              <w:pStyle w:val="tabletext11"/>
              <w:tabs>
                <w:tab w:val="decimal" w:pos="687"/>
              </w:tabs>
              <w:rPr>
                <w:ins w:id="546" w:author="Author" w:date="2022-06-02T15:44:00Z"/>
              </w:rPr>
            </w:pPr>
            <w:ins w:id="547" w:author="Author" w:date="2022-06-02T15:44:00Z">
              <w:r w:rsidRPr="00917BB4">
                <w:t>E3</w:t>
              </w:r>
            </w:ins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8CC9" w14:textId="77777777" w:rsidR="003D0E8D" w:rsidRDefault="003D0E8D" w:rsidP="00A55EE0">
            <w:pPr>
              <w:pStyle w:val="tabletext11"/>
              <w:tabs>
                <w:tab w:val="decimal" w:pos="560"/>
              </w:tabs>
              <w:rPr>
                <w:ins w:id="548" w:author="Author" w:date="2022-06-02T15:44:00Z"/>
              </w:rPr>
            </w:pPr>
            <w:ins w:id="549" w:author="Author" w:date="2022-06-02T15:44:00Z">
              <w:r w:rsidRPr="00917BB4">
                <w:t>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B30351" w14:textId="77777777" w:rsidR="003D0E8D" w:rsidRDefault="003D0E8D" w:rsidP="00A55EE0">
            <w:pPr>
              <w:pStyle w:val="tabletext11"/>
              <w:tabs>
                <w:tab w:val="decimal" w:pos="160"/>
              </w:tabs>
              <w:rPr>
                <w:ins w:id="550" w:author="Author" w:date="2022-06-02T15:44:00Z"/>
              </w:rPr>
            </w:pPr>
            <w:ins w:id="551" w:author="Author" w:date="2022-06-14T12:53:00Z">
              <w:r>
                <w:rPr>
                  <w:rFonts w:cs="Arial"/>
                  <w:color w:val="000000"/>
                  <w:szCs w:val="18"/>
                </w:rPr>
                <w:t>0.043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2FD7D" w14:textId="77777777" w:rsidR="003D0E8D" w:rsidRDefault="003D0E8D" w:rsidP="00A55EE0">
            <w:pPr>
              <w:pStyle w:val="tabletext11"/>
              <w:tabs>
                <w:tab w:val="decimal" w:pos="192"/>
              </w:tabs>
              <w:rPr>
                <w:ins w:id="552" w:author="Author" w:date="2022-06-02T15:44:00Z"/>
              </w:rPr>
            </w:pPr>
            <w:ins w:id="553" w:author="Author" w:date="2022-06-14T12:53:00Z">
              <w:r>
                <w:rPr>
                  <w:rFonts w:cs="Arial"/>
                  <w:color w:val="000000"/>
                  <w:szCs w:val="18"/>
                </w:rPr>
                <w:t>0.044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136DB0" w14:textId="77777777" w:rsidR="003D0E8D" w:rsidRDefault="003D0E8D" w:rsidP="00A55EE0">
            <w:pPr>
              <w:pStyle w:val="tabletext11"/>
              <w:tabs>
                <w:tab w:val="decimal" w:pos="224"/>
              </w:tabs>
              <w:rPr>
                <w:ins w:id="554" w:author="Author" w:date="2022-06-02T15:44:00Z"/>
              </w:rPr>
            </w:pPr>
            <w:ins w:id="555" w:author="Author" w:date="2022-06-14T12:53:00Z">
              <w:r>
                <w:rPr>
                  <w:rFonts w:cs="Arial"/>
                  <w:color w:val="000000"/>
                  <w:szCs w:val="18"/>
                </w:rPr>
                <w:t>0.027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3EB81" w14:textId="77777777" w:rsidR="003D0E8D" w:rsidRDefault="003D0E8D" w:rsidP="00A55EE0">
            <w:pPr>
              <w:pStyle w:val="tabletext11"/>
              <w:tabs>
                <w:tab w:val="decimal" w:pos="156"/>
              </w:tabs>
              <w:rPr>
                <w:ins w:id="556" w:author="Author" w:date="2022-06-02T15:44:00Z"/>
              </w:rPr>
            </w:pPr>
            <w:ins w:id="557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E835C" w14:textId="77777777" w:rsidR="003D0E8D" w:rsidRDefault="003D0E8D" w:rsidP="00A55EE0">
            <w:pPr>
              <w:pStyle w:val="tabletext11"/>
              <w:tabs>
                <w:tab w:val="decimal" w:pos="188"/>
              </w:tabs>
              <w:rPr>
                <w:ins w:id="558" w:author="Author" w:date="2022-06-02T15:44:00Z"/>
              </w:rPr>
            </w:pPr>
            <w:ins w:id="559" w:author="Author" w:date="2022-06-14T12:53:00Z">
              <w:r>
                <w:rPr>
                  <w:rFonts w:cs="Arial"/>
                  <w:color w:val="000000"/>
                  <w:szCs w:val="18"/>
                </w:rPr>
                <w:t>0.022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255E9" w14:textId="77777777" w:rsidR="003D0E8D" w:rsidRDefault="003D0E8D" w:rsidP="00A55EE0">
            <w:pPr>
              <w:pStyle w:val="tabletext11"/>
              <w:tabs>
                <w:tab w:val="decimal" w:pos="220"/>
              </w:tabs>
              <w:rPr>
                <w:ins w:id="560" w:author="Author" w:date="2022-06-02T15:44:00Z"/>
              </w:rPr>
            </w:pPr>
            <w:ins w:id="561" w:author="Author" w:date="2022-06-14T12:53:00Z">
              <w:r>
                <w:rPr>
                  <w:rFonts w:cs="Arial"/>
                  <w:color w:val="000000"/>
                  <w:szCs w:val="18"/>
                </w:rPr>
                <w:t>0.024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9E4B" w14:textId="77777777" w:rsidR="003D0E8D" w:rsidRDefault="003D0E8D" w:rsidP="00A55EE0">
            <w:pPr>
              <w:pStyle w:val="tabletext11"/>
              <w:tabs>
                <w:tab w:val="decimal" w:pos="152"/>
              </w:tabs>
              <w:rPr>
                <w:ins w:id="562" w:author="Author" w:date="2022-06-02T15:44:00Z"/>
              </w:rPr>
            </w:pPr>
            <w:ins w:id="563" w:author="Author" w:date="2022-06-14T12:53:00Z">
              <w:r>
                <w:rPr>
                  <w:rFonts w:cs="Arial"/>
                  <w:color w:val="000000"/>
                  <w:szCs w:val="18"/>
                </w:rPr>
                <w:t>0.025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36422" w14:textId="77777777" w:rsidR="003D0E8D" w:rsidRDefault="003D0E8D" w:rsidP="00A55EE0">
            <w:pPr>
              <w:pStyle w:val="tabletext11"/>
              <w:tabs>
                <w:tab w:val="decimal" w:pos="184"/>
              </w:tabs>
              <w:rPr>
                <w:ins w:id="564" w:author="Author" w:date="2022-06-02T15:44:00Z"/>
              </w:rPr>
            </w:pPr>
            <w:ins w:id="565" w:author="Author" w:date="2022-06-14T12:53:00Z">
              <w:r>
                <w:rPr>
                  <w:rFonts w:cs="Arial"/>
                  <w:color w:val="000000"/>
                  <w:szCs w:val="18"/>
                </w:rPr>
                <w:t>0.015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551BB" w14:textId="77777777" w:rsidR="003D0E8D" w:rsidRDefault="003D0E8D" w:rsidP="00A55EE0">
            <w:pPr>
              <w:pStyle w:val="tabletext11"/>
              <w:tabs>
                <w:tab w:val="decimal" w:pos="216"/>
              </w:tabs>
              <w:rPr>
                <w:ins w:id="566" w:author="Author" w:date="2022-06-02T15:44:00Z"/>
              </w:rPr>
            </w:pPr>
            <w:ins w:id="567" w:author="Author" w:date="2022-06-14T12:53:00Z">
              <w:r>
                <w:rPr>
                  <w:rFonts w:cs="Arial"/>
                  <w:color w:val="000000"/>
                  <w:szCs w:val="18"/>
                </w:rPr>
                <w:t>0.014</w:t>
              </w:r>
            </w:ins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D43A2" w14:textId="77777777" w:rsidR="003D0E8D" w:rsidRDefault="003D0E8D" w:rsidP="00A55EE0">
            <w:pPr>
              <w:pStyle w:val="tabletext11"/>
              <w:tabs>
                <w:tab w:val="decimal" w:pos="248"/>
              </w:tabs>
              <w:rPr>
                <w:ins w:id="568" w:author="Author" w:date="2022-06-02T15:44:00Z"/>
              </w:rPr>
            </w:pPr>
            <w:ins w:id="569" w:author="Author" w:date="2022-06-14T12:53:00Z">
              <w:r>
                <w:rPr>
                  <w:rFonts w:cs="Arial"/>
                  <w:color w:val="000000"/>
                  <w:szCs w:val="18"/>
                </w:rPr>
                <w:t>0.012</w:t>
              </w:r>
            </w:ins>
          </w:p>
        </w:tc>
      </w:tr>
    </w:tbl>
    <w:p w14:paraId="71EF8BAC" w14:textId="77777777" w:rsidR="003D0E8D" w:rsidDel="00DF7742" w:rsidRDefault="003D0E8D" w:rsidP="003D0E8D">
      <w:pPr>
        <w:pStyle w:val="outlinetxt3"/>
        <w:rPr>
          <w:del w:id="570" w:author="Author" w:date="2022-06-02T15:44:00Z"/>
        </w:rPr>
      </w:pPr>
      <w:del w:id="571" w:author="Author" w:date="2022-06-02T15:44:00Z">
        <w:r w:rsidDel="00DF7742">
          <w:rPr>
            <w:b/>
          </w:rPr>
          <w:delText>E.1.a.(1)</w:delText>
        </w:r>
        <w:r w:rsidDel="00DF7742">
          <w:rPr>
            <w:b/>
          </w:rPr>
          <w:tab/>
        </w:r>
        <w:r w:rsidDel="00DF7742">
          <w:delText>Class Rated Risks – Earthquake Loss Costs</w:delText>
        </w:r>
      </w:del>
    </w:p>
    <w:p w14:paraId="0DCE32BC" w14:textId="77777777" w:rsidR="003D0E8D" w:rsidDel="00DF7742" w:rsidRDefault="003D0E8D" w:rsidP="003D0E8D">
      <w:pPr>
        <w:pStyle w:val="outlinetxt3"/>
        <w:rPr>
          <w:del w:id="572" w:author="Author" w:date="2022-06-02T15:44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5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D0E8D" w:rsidDel="00DF7742" w14:paraId="7F51753D" w14:textId="77777777" w:rsidTr="00A55EE0">
        <w:trPr>
          <w:cantSplit/>
          <w:trHeight w:val="190"/>
          <w:del w:id="573" w:author="Author" w:date="2022-06-02T15:44:00Z"/>
        </w:trPr>
        <w:tc>
          <w:tcPr>
            <w:tcW w:w="200" w:type="dxa"/>
          </w:tcPr>
          <w:p w14:paraId="3A7D037B" w14:textId="77777777" w:rsidR="003D0E8D" w:rsidDel="00DF7742" w:rsidRDefault="003D0E8D" w:rsidP="00A55EE0">
            <w:pPr>
              <w:pStyle w:val="outlinetxt3"/>
              <w:rPr>
                <w:del w:id="574" w:author="Author" w:date="2022-06-02T15:44:00Z"/>
              </w:rPr>
            </w:pPr>
            <w:del w:id="575" w:author="Author" w:date="2022-06-02T15:44:00Z">
              <w:r w:rsidDel="00DF7742">
                <w:br w:type="column"/>
              </w:r>
              <w:r w:rsidDel="00DF7742">
                <w:br w:type="column"/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B4D76" w14:textId="77777777" w:rsidR="003D0E8D" w:rsidDel="00DF7742" w:rsidRDefault="003D0E8D" w:rsidP="00A55EE0">
            <w:pPr>
              <w:pStyle w:val="outlinetxt3"/>
              <w:rPr>
                <w:del w:id="576" w:author="Author" w:date="2022-06-02T15:44:00Z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D7A886" w14:textId="77777777" w:rsidR="003D0E8D" w:rsidDel="00DF7742" w:rsidRDefault="003D0E8D" w:rsidP="00A55EE0">
            <w:pPr>
              <w:pStyle w:val="outlinetxt3"/>
              <w:rPr>
                <w:del w:id="577" w:author="Author" w:date="2022-06-02T15:44:00Z"/>
              </w:rPr>
            </w:pPr>
          </w:p>
        </w:tc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68CB6F" w14:textId="77777777" w:rsidR="003D0E8D" w:rsidDel="00DF7742" w:rsidRDefault="003D0E8D" w:rsidP="00A55EE0">
            <w:pPr>
              <w:pStyle w:val="outlinetxt3"/>
              <w:rPr>
                <w:del w:id="578" w:author="Author" w:date="2022-06-02T15:44:00Z"/>
              </w:rPr>
            </w:pPr>
            <w:del w:id="579" w:author="Author" w:date="2022-06-02T15:44:00Z">
              <w:r w:rsidDel="00DF7742">
                <w:delText>Territory 21 Loss Costs</w:delText>
              </w:r>
            </w:del>
          </w:p>
        </w:tc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51485A" w14:textId="77777777" w:rsidR="003D0E8D" w:rsidDel="00DF7742" w:rsidRDefault="003D0E8D" w:rsidP="00A55EE0">
            <w:pPr>
              <w:pStyle w:val="outlinetxt3"/>
              <w:rPr>
                <w:del w:id="580" w:author="Author" w:date="2022-06-02T15:44:00Z"/>
              </w:rPr>
            </w:pPr>
            <w:del w:id="581" w:author="Author" w:date="2022-06-02T15:44:00Z">
              <w:r w:rsidDel="00DF7742">
                <w:delText>Territory 22 Loss Costs</w:delText>
              </w:r>
            </w:del>
          </w:p>
        </w:tc>
      </w:tr>
      <w:tr w:rsidR="003D0E8D" w:rsidDel="00DF7742" w14:paraId="3786CEC3" w14:textId="77777777" w:rsidTr="00A55EE0">
        <w:trPr>
          <w:cantSplit/>
          <w:trHeight w:val="190"/>
          <w:del w:id="582" w:author="Author" w:date="2022-06-02T15:44:00Z"/>
        </w:trPr>
        <w:tc>
          <w:tcPr>
            <w:tcW w:w="200" w:type="dxa"/>
          </w:tcPr>
          <w:p w14:paraId="730BAF7A" w14:textId="77777777" w:rsidR="003D0E8D" w:rsidDel="00DF7742" w:rsidRDefault="003D0E8D" w:rsidP="00A55EE0">
            <w:pPr>
              <w:pStyle w:val="outlinetxt3"/>
              <w:rPr>
                <w:del w:id="583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7C126" w14:textId="77777777" w:rsidR="003D0E8D" w:rsidDel="00DF7742" w:rsidRDefault="003D0E8D" w:rsidP="00A55EE0">
            <w:pPr>
              <w:pStyle w:val="outlinetxt3"/>
              <w:rPr>
                <w:del w:id="584" w:author="Author" w:date="2022-06-02T15:44:00Z"/>
              </w:rPr>
            </w:pPr>
            <w:del w:id="585" w:author="Author" w:date="2022-06-02T15:44:00Z">
              <w:r w:rsidDel="00DF7742">
                <w:delText>Bldg.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99A2F4" w14:textId="77777777" w:rsidR="003D0E8D" w:rsidDel="00DF7742" w:rsidRDefault="003D0E8D" w:rsidP="00A55EE0">
            <w:pPr>
              <w:pStyle w:val="outlinetxt3"/>
              <w:rPr>
                <w:del w:id="586" w:author="Author" w:date="2022-06-02T15:44:00Z"/>
              </w:rPr>
            </w:pPr>
            <w:del w:id="587" w:author="Author" w:date="2022-06-02T15:44:00Z">
              <w:r w:rsidDel="00DF7742">
                <w:delText>Mand.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0D1D70" w14:textId="77777777" w:rsidR="003D0E8D" w:rsidDel="00DF7742" w:rsidRDefault="003D0E8D" w:rsidP="00A55EE0">
            <w:pPr>
              <w:pStyle w:val="outlinetxt3"/>
              <w:rPr>
                <w:del w:id="588" w:author="Author" w:date="2022-06-02T15:44:00Z"/>
              </w:rPr>
            </w:pPr>
            <w:del w:id="589" w:author="Author" w:date="2022-06-02T15:44:00Z">
              <w:r w:rsidDel="00DF7742">
                <w:delText>Bldg.</w:delText>
              </w:r>
            </w:del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2F57BC" w14:textId="77777777" w:rsidR="003D0E8D" w:rsidDel="00DF7742" w:rsidRDefault="003D0E8D" w:rsidP="00A55EE0">
            <w:pPr>
              <w:pStyle w:val="outlinetxt3"/>
              <w:rPr>
                <w:del w:id="590" w:author="Author" w:date="2022-06-02T15:44:00Z"/>
              </w:rPr>
            </w:pPr>
            <w:del w:id="591" w:author="Author" w:date="2022-06-02T15:44:00Z">
              <w:r w:rsidDel="00DF7742">
                <w:delText>Contents Grade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459F7D" w14:textId="77777777" w:rsidR="003D0E8D" w:rsidDel="00DF7742" w:rsidRDefault="003D0E8D" w:rsidP="00A55EE0">
            <w:pPr>
              <w:pStyle w:val="outlinetxt3"/>
              <w:rPr>
                <w:del w:id="592" w:author="Author" w:date="2022-06-02T15:44:00Z"/>
              </w:rPr>
            </w:pPr>
            <w:del w:id="593" w:author="Author" w:date="2022-06-02T15:44:00Z">
              <w:r w:rsidDel="00DF7742">
                <w:delText>Bldg.</w:delText>
              </w:r>
            </w:del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04503B" w14:textId="77777777" w:rsidR="003D0E8D" w:rsidDel="00DF7742" w:rsidRDefault="003D0E8D" w:rsidP="00A55EE0">
            <w:pPr>
              <w:pStyle w:val="outlinetxt3"/>
              <w:rPr>
                <w:del w:id="594" w:author="Author" w:date="2022-06-02T15:44:00Z"/>
              </w:rPr>
            </w:pPr>
            <w:del w:id="595" w:author="Author" w:date="2022-06-02T15:44:00Z">
              <w:r w:rsidDel="00DF7742">
                <w:delText>Contents Grade</w:delText>
              </w:r>
            </w:del>
          </w:p>
        </w:tc>
      </w:tr>
      <w:tr w:rsidR="003D0E8D" w:rsidDel="00DF7742" w14:paraId="675FD590" w14:textId="77777777" w:rsidTr="00A55EE0">
        <w:trPr>
          <w:cantSplit/>
          <w:trHeight w:val="190"/>
          <w:del w:id="596" w:author="Author" w:date="2022-06-02T15:44:00Z"/>
        </w:trPr>
        <w:tc>
          <w:tcPr>
            <w:tcW w:w="200" w:type="dxa"/>
          </w:tcPr>
          <w:p w14:paraId="49B6D4D3" w14:textId="77777777" w:rsidR="003D0E8D" w:rsidDel="00DF7742" w:rsidRDefault="003D0E8D" w:rsidP="00A55EE0">
            <w:pPr>
              <w:pStyle w:val="outlinetxt3"/>
              <w:rPr>
                <w:del w:id="597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0F6F28" w14:textId="77777777" w:rsidR="003D0E8D" w:rsidDel="00DF7742" w:rsidRDefault="003D0E8D" w:rsidP="00A55EE0">
            <w:pPr>
              <w:pStyle w:val="outlinetxt3"/>
              <w:rPr>
                <w:del w:id="598" w:author="Author" w:date="2022-06-02T15:44:00Z"/>
              </w:rPr>
            </w:pPr>
            <w:del w:id="599" w:author="Author" w:date="2022-06-02T15:44:00Z">
              <w:r w:rsidDel="00DF7742">
                <w:delText>Class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281678" w14:textId="77777777" w:rsidR="003D0E8D" w:rsidDel="00DF7742" w:rsidRDefault="003D0E8D" w:rsidP="00A55EE0">
            <w:pPr>
              <w:pStyle w:val="outlinetxt3"/>
              <w:rPr>
                <w:del w:id="600" w:author="Author" w:date="2022-06-02T15:44:00Z"/>
              </w:rPr>
            </w:pPr>
            <w:del w:id="601" w:author="Author" w:date="2022-06-02T15:44:00Z">
              <w:r w:rsidDel="00DF7742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F2B144" w14:textId="77777777" w:rsidR="003D0E8D" w:rsidDel="00DF7742" w:rsidRDefault="003D0E8D" w:rsidP="00A55EE0">
            <w:pPr>
              <w:pStyle w:val="outlinetxt3"/>
              <w:rPr>
                <w:del w:id="602" w:author="Author" w:date="2022-06-02T15:44:00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8755F8" w14:textId="77777777" w:rsidR="003D0E8D" w:rsidDel="00DF7742" w:rsidRDefault="003D0E8D" w:rsidP="00A55EE0">
            <w:pPr>
              <w:pStyle w:val="outlinetxt3"/>
              <w:rPr>
                <w:del w:id="603" w:author="Author" w:date="2022-06-02T15:44:00Z"/>
              </w:rPr>
            </w:pPr>
            <w:del w:id="604" w:author="Author" w:date="2022-06-02T15:44:00Z">
              <w:r w:rsidDel="00DF7742">
                <w:delText>1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F9E3E2" w14:textId="77777777" w:rsidR="003D0E8D" w:rsidDel="00DF7742" w:rsidRDefault="003D0E8D" w:rsidP="00A55EE0">
            <w:pPr>
              <w:pStyle w:val="outlinetxt3"/>
              <w:rPr>
                <w:del w:id="605" w:author="Author" w:date="2022-06-02T15:44:00Z"/>
              </w:rPr>
            </w:pPr>
            <w:del w:id="606" w:author="Author" w:date="2022-06-02T15:44:00Z">
              <w:r w:rsidDel="00DF7742">
                <w:delText>2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A8384F" w14:textId="77777777" w:rsidR="003D0E8D" w:rsidDel="00DF7742" w:rsidRDefault="003D0E8D" w:rsidP="00A55EE0">
            <w:pPr>
              <w:pStyle w:val="outlinetxt3"/>
              <w:rPr>
                <w:del w:id="607" w:author="Author" w:date="2022-06-02T15:44:00Z"/>
              </w:rPr>
            </w:pPr>
            <w:del w:id="608" w:author="Author" w:date="2022-06-02T15:44:00Z">
              <w:r w:rsidDel="00DF7742">
                <w:delText>3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84F50E" w14:textId="77777777" w:rsidR="003D0E8D" w:rsidDel="00DF7742" w:rsidRDefault="003D0E8D" w:rsidP="00A55EE0">
            <w:pPr>
              <w:pStyle w:val="outlinetxt3"/>
              <w:rPr>
                <w:del w:id="609" w:author="Author" w:date="2022-06-02T15:44:00Z"/>
              </w:rPr>
            </w:pPr>
            <w:del w:id="610" w:author="Author" w:date="2022-06-02T15:44:00Z">
              <w:r w:rsidDel="00DF7742">
                <w:delText>4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BA096E" w14:textId="77777777" w:rsidR="003D0E8D" w:rsidDel="00DF7742" w:rsidRDefault="003D0E8D" w:rsidP="00A55EE0">
            <w:pPr>
              <w:pStyle w:val="outlinetxt3"/>
              <w:rPr>
                <w:del w:id="611" w:author="Author" w:date="2022-06-02T15:44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0897A7" w14:textId="77777777" w:rsidR="003D0E8D" w:rsidDel="00DF7742" w:rsidRDefault="003D0E8D" w:rsidP="00A55EE0">
            <w:pPr>
              <w:pStyle w:val="outlinetxt3"/>
              <w:rPr>
                <w:del w:id="612" w:author="Author" w:date="2022-06-02T15:44:00Z"/>
              </w:rPr>
            </w:pPr>
            <w:del w:id="613" w:author="Author" w:date="2022-06-02T15:44:00Z">
              <w:r w:rsidDel="00DF7742">
                <w:delText>1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AEC194" w14:textId="77777777" w:rsidR="003D0E8D" w:rsidDel="00DF7742" w:rsidRDefault="003D0E8D" w:rsidP="00A55EE0">
            <w:pPr>
              <w:pStyle w:val="outlinetxt3"/>
              <w:rPr>
                <w:del w:id="614" w:author="Author" w:date="2022-06-02T15:44:00Z"/>
              </w:rPr>
            </w:pPr>
            <w:del w:id="615" w:author="Author" w:date="2022-06-02T15:44:00Z">
              <w:r w:rsidDel="00DF7742">
                <w:delText>2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45116C" w14:textId="77777777" w:rsidR="003D0E8D" w:rsidDel="00DF7742" w:rsidRDefault="003D0E8D" w:rsidP="00A55EE0">
            <w:pPr>
              <w:pStyle w:val="outlinetxt3"/>
              <w:rPr>
                <w:del w:id="616" w:author="Author" w:date="2022-06-02T15:44:00Z"/>
              </w:rPr>
            </w:pPr>
            <w:del w:id="617" w:author="Author" w:date="2022-06-02T15:44:00Z">
              <w:r w:rsidDel="00DF7742">
                <w:delText>3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BA4117" w14:textId="77777777" w:rsidR="003D0E8D" w:rsidDel="00DF7742" w:rsidRDefault="003D0E8D" w:rsidP="00A55EE0">
            <w:pPr>
              <w:pStyle w:val="outlinetxt3"/>
              <w:rPr>
                <w:del w:id="618" w:author="Author" w:date="2022-06-02T15:44:00Z"/>
              </w:rPr>
            </w:pPr>
            <w:del w:id="619" w:author="Author" w:date="2022-06-02T15:44:00Z">
              <w:r w:rsidDel="00DF7742">
                <w:delText>4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</w:tr>
      <w:tr w:rsidR="003D0E8D" w:rsidDel="00DF7742" w14:paraId="5359F357" w14:textId="77777777" w:rsidTr="00A55EE0">
        <w:trPr>
          <w:cantSplit/>
          <w:trHeight w:val="190"/>
          <w:del w:id="620" w:author="Author" w:date="2022-06-02T15:44:00Z"/>
        </w:trPr>
        <w:tc>
          <w:tcPr>
            <w:tcW w:w="200" w:type="dxa"/>
          </w:tcPr>
          <w:p w14:paraId="6290D6B8" w14:textId="77777777" w:rsidR="003D0E8D" w:rsidDel="00DF7742" w:rsidRDefault="003D0E8D" w:rsidP="00A55EE0">
            <w:pPr>
              <w:pStyle w:val="outlinetxt3"/>
              <w:rPr>
                <w:del w:id="621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A2FC7" w14:textId="77777777" w:rsidR="003D0E8D" w:rsidDel="00DF7742" w:rsidRDefault="003D0E8D" w:rsidP="00A55EE0">
            <w:pPr>
              <w:pStyle w:val="outlinetxt3"/>
              <w:rPr>
                <w:del w:id="622" w:author="Author" w:date="2022-06-02T15:44:00Z"/>
              </w:rPr>
            </w:pPr>
            <w:del w:id="623" w:author="Author" w:date="2022-06-02T15:44:00Z">
              <w:r w:rsidDel="00DF7742">
                <w:delText>1C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57C473" w14:textId="77777777" w:rsidR="003D0E8D" w:rsidDel="00DF7742" w:rsidRDefault="003D0E8D" w:rsidP="00A55EE0">
            <w:pPr>
              <w:pStyle w:val="outlinetxt3"/>
              <w:rPr>
                <w:del w:id="624" w:author="Author" w:date="2022-06-02T15:44:00Z"/>
              </w:rPr>
            </w:pPr>
            <w:del w:id="625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1863D7" w14:textId="77777777" w:rsidR="003D0E8D" w:rsidDel="00DF7742" w:rsidRDefault="003D0E8D" w:rsidP="00A55EE0">
            <w:pPr>
              <w:pStyle w:val="outlinetxt3"/>
              <w:rPr>
                <w:del w:id="626" w:author="Author" w:date="2022-06-02T15:44:00Z"/>
                <w:rFonts w:cs="Arial"/>
                <w:szCs w:val="18"/>
              </w:rPr>
            </w:pPr>
            <w:del w:id="627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9BB16E2" w14:textId="77777777" w:rsidR="003D0E8D" w:rsidDel="00DF7742" w:rsidRDefault="003D0E8D" w:rsidP="00A55EE0">
            <w:pPr>
              <w:pStyle w:val="outlinetxt3"/>
              <w:rPr>
                <w:del w:id="628" w:author="Author" w:date="2022-06-02T15:44:00Z"/>
                <w:rFonts w:cs="Arial"/>
                <w:szCs w:val="18"/>
              </w:rPr>
            </w:pPr>
            <w:del w:id="629" w:author="Author" w:date="2022-06-02T15:44:00Z">
              <w:r w:rsidDel="00DF7742">
                <w:rPr>
                  <w:rFonts w:cs="Arial"/>
                  <w:szCs w:val="18"/>
                </w:rPr>
                <w:delText>0.166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69A588" w14:textId="77777777" w:rsidR="003D0E8D" w:rsidDel="00DF7742" w:rsidRDefault="003D0E8D" w:rsidP="00A55EE0">
            <w:pPr>
              <w:pStyle w:val="outlinetxt3"/>
              <w:rPr>
                <w:del w:id="630" w:author="Author" w:date="2022-06-02T15:44:00Z"/>
                <w:rFonts w:cs="Arial"/>
                <w:szCs w:val="18"/>
              </w:rPr>
            </w:pPr>
            <w:del w:id="631" w:author="Author" w:date="2022-06-02T15:44:00Z">
              <w:r w:rsidDel="00DF7742">
                <w:rPr>
                  <w:rFonts w:cs="Arial"/>
                  <w:szCs w:val="18"/>
                </w:rPr>
                <w:delText>0.049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002C8C" w14:textId="77777777" w:rsidR="003D0E8D" w:rsidDel="00DF7742" w:rsidRDefault="003D0E8D" w:rsidP="00A55EE0">
            <w:pPr>
              <w:pStyle w:val="outlinetxt3"/>
              <w:rPr>
                <w:del w:id="632" w:author="Author" w:date="2022-06-02T15:44:00Z"/>
                <w:rFonts w:cs="Arial"/>
                <w:szCs w:val="18"/>
              </w:rPr>
            </w:pPr>
            <w:del w:id="633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B9BE0B" w14:textId="77777777" w:rsidR="003D0E8D" w:rsidDel="00DF7742" w:rsidRDefault="003D0E8D" w:rsidP="00A55EE0">
            <w:pPr>
              <w:pStyle w:val="outlinetxt3"/>
              <w:rPr>
                <w:del w:id="634" w:author="Author" w:date="2022-06-02T15:44:00Z"/>
                <w:rFonts w:cs="Arial"/>
                <w:szCs w:val="18"/>
              </w:rPr>
            </w:pPr>
            <w:del w:id="635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ABC74E6" w14:textId="77777777" w:rsidR="003D0E8D" w:rsidRPr="000C046A" w:rsidDel="00DF7742" w:rsidRDefault="003D0E8D" w:rsidP="00A55EE0">
            <w:pPr>
              <w:pStyle w:val="outlinetxt3"/>
              <w:rPr>
                <w:del w:id="636" w:author="Author" w:date="2022-06-02T15:44:00Z"/>
              </w:rPr>
            </w:pPr>
            <w:del w:id="637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DD91A5" w14:textId="77777777" w:rsidR="003D0E8D" w:rsidRPr="000C046A" w:rsidDel="00DF7742" w:rsidRDefault="003D0E8D" w:rsidP="00A55EE0">
            <w:pPr>
              <w:pStyle w:val="outlinetxt3"/>
              <w:rPr>
                <w:del w:id="638" w:author="Author" w:date="2022-06-02T15:44:00Z"/>
              </w:rPr>
            </w:pPr>
            <w:del w:id="639" w:author="Author" w:date="2022-06-02T15:44:00Z">
              <w:r w:rsidRPr="000C046A" w:rsidDel="00DF7742">
                <w:delText>0.101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129249C" w14:textId="77777777" w:rsidR="003D0E8D" w:rsidRPr="000C046A" w:rsidDel="00DF7742" w:rsidRDefault="003D0E8D" w:rsidP="00A55EE0">
            <w:pPr>
              <w:pStyle w:val="outlinetxt3"/>
              <w:rPr>
                <w:del w:id="640" w:author="Author" w:date="2022-06-02T15:44:00Z"/>
              </w:rPr>
            </w:pPr>
            <w:del w:id="641" w:author="Author" w:date="2022-06-02T15:44:00Z">
              <w:r w:rsidRPr="000C046A" w:rsidDel="00DF7742">
                <w:delText>0.033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26E3AF4" w14:textId="77777777" w:rsidR="003D0E8D" w:rsidRPr="000C046A" w:rsidDel="00DF7742" w:rsidRDefault="003D0E8D" w:rsidP="00A55EE0">
            <w:pPr>
              <w:pStyle w:val="outlinetxt3"/>
              <w:rPr>
                <w:del w:id="642" w:author="Author" w:date="2022-06-02T15:44:00Z"/>
              </w:rPr>
            </w:pPr>
            <w:del w:id="643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D88B05" w14:textId="77777777" w:rsidR="003D0E8D" w:rsidRPr="000C046A" w:rsidDel="00DF7742" w:rsidRDefault="003D0E8D" w:rsidP="00A55EE0">
            <w:pPr>
              <w:pStyle w:val="outlinetxt3"/>
              <w:rPr>
                <w:del w:id="644" w:author="Author" w:date="2022-06-02T15:44:00Z"/>
              </w:rPr>
            </w:pPr>
            <w:del w:id="645" w:author="Author" w:date="2022-06-02T15:44:00Z">
              <w:r w:rsidRPr="000C046A" w:rsidDel="00DF7742">
                <w:delText>0.010</w:delText>
              </w:r>
            </w:del>
          </w:p>
        </w:tc>
      </w:tr>
      <w:tr w:rsidR="003D0E8D" w:rsidDel="00DF7742" w14:paraId="248B208D" w14:textId="77777777" w:rsidTr="00A55EE0">
        <w:trPr>
          <w:cantSplit/>
          <w:trHeight w:val="190"/>
          <w:del w:id="646" w:author="Author" w:date="2022-06-02T15:44:00Z"/>
        </w:trPr>
        <w:tc>
          <w:tcPr>
            <w:tcW w:w="200" w:type="dxa"/>
          </w:tcPr>
          <w:p w14:paraId="3CD9371C" w14:textId="77777777" w:rsidR="003D0E8D" w:rsidDel="00DF7742" w:rsidRDefault="003D0E8D" w:rsidP="00A55EE0">
            <w:pPr>
              <w:pStyle w:val="outlinetxt3"/>
              <w:rPr>
                <w:del w:id="647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3F33A" w14:textId="77777777" w:rsidR="003D0E8D" w:rsidDel="00DF7742" w:rsidRDefault="003D0E8D" w:rsidP="00A55EE0">
            <w:pPr>
              <w:pStyle w:val="outlinetxt3"/>
              <w:rPr>
                <w:del w:id="648" w:author="Author" w:date="2022-06-02T15:44:00Z"/>
              </w:rPr>
            </w:pPr>
            <w:del w:id="649" w:author="Author" w:date="2022-06-02T15:44:00Z">
              <w:r w:rsidDel="00DF7742">
                <w:delText>1D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6F1E8" w14:textId="77777777" w:rsidR="003D0E8D" w:rsidDel="00DF7742" w:rsidRDefault="003D0E8D" w:rsidP="00A55EE0">
            <w:pPr>
              <w:pStyle w:val="outlinetxt3"/>
              <w:rPr>
                <w:del w:id="650" w:author="Author" w:date="2022-06-02T15:44:00Z"/>
              </w:rPr>
            </w:pPr>
            <w:del w:id="651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0EB123F" w14:textId="77777777" w:rsidR="003D0E8D" w:rsidDel="00DF7742" w:rsidRDefault="003D0E8D" w:rsidP="00A55EE0">
            <w:pPr>
              <w:pStyle w:val="outlinetxt3"/>
              <w:rPr>
                <w:del w:id="652" w:author="Author" w:date="2022-06-02T15:44:00Z"/>
                <w:rFonts w:cs="Arial"/>
                <w:szCs w:val="18"/>
              </w:rPr>
            </w:pPr>
            <w:del w:id="653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527C0DF" w14:textId="77777777" w:rsidR="003D0E8D" w:rsidDel="00DF7742" w:rsidRDefault="003D0E8D" w:rsidP="00A55EE0">
            <w:pPr>
              <w:pStyle w:val="outlinetxt3"/>
              <w:rPr>
                <w:del w:id="654" w:author="Author" w:date="2022-06-02T15:44:00Z"/>
                <w:rFonts w:cs="Arial"/>
                <w:szCs w:val="18"/>
              </w:rPr>
            </w:pPr>
            <w:del w:id="655" w:author="Author" w:date="2022-06-02T15:44:00Z">
              <w:r w:rsidDel="00DF7742">
                <w:rPr>
                  <w:rFonts w:cs="Arial"/>
                  <w:szCs w:val="18"/>
                </w:rPr>
                <w:delText>0.136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11EF784" w14:textId="77777777" w:rsidR="003D0E8D" w:rsidDel="00DF7742" w:rsidRDefault="003D0E8D" w:rsidP="00A55EE0">
            <w:pPr>
              <w:pStyle w:val="outlinetxt3"/>
              <w:rPr>
                <w:del w:id="656" w:author="Author" w:date="2022-06-02T15:44:00Z"/>
                <w:rFonts w:cs="Arial"/>
                <w:szCs w:val="18"/>
              </w:rPr>
            </w:pPr>
            <w:del w:id="657" w:author="Author" w:date="2022-06-02T15:44:00Z">
              <w:r w:rsidDel="00DF7742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C0A47E3" w14:textId="77777777" w:rsidR="003D0E8D" w:rsidDel="00DF7742" w:rsidRDefault="003D0E8D" w:rsidP="00A55EE0">
            <w:pPr>
              <w:pStyle w:val="outlinetxt3"/>
              <w:rPr>
                <w:del w:id="658" w:author="Author" w:date="2022-06-02T15:44:00Z"/>
                <w:rFonts w:cs="Arial"/>
                <w:szCs w:val="18"/>
              </w:rPr>
            </w:pPr>
            <w:del w:id="659" w:author="Author" w:date="2022-06-02T15:44:00Z">
              <w:r w:rsidDel="00DF7742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174AD7F" w14:textId="77777777" w:rsidR="003D0E8D" w:rsidDel="00DF7742" w:rsidRDefault="003D0E8D" w:rsidP="00A55EE0">
            <w:pPr>
              <w:pStyle w:val="outlinetxt3"/>
              <w:rPr>
                <w:del w:id="660" w:author="Author" w:date="2022-06-02T15:44:00Z"/>
                <w:rFonts w:cs="Arial"/>
                <w:szCs w:val="18"/>
              </w:rPr>
            </w:pPr>
            <w:del w:id="661" w:author="Author" w:date="2022-06-02T15:44:00Z">
              <w:r w:rsidDel="00DF774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430DFC4" w14:textId="77777777" w:rsidR="003D0E8D" w:rsidRPr="000C046A" w:rsidDel="00DF7742" w:rsidRDefault="003D0E8D" w:rsidP="00A55EE0">
            <w:pPr>
              <w:pStyle w:val="outlinetxt3"/>
              <w:rPr>
                <w:del w:id="662" w:author="Author" w:date="2022-06-02T15:44:00Z"/>
              </w:rPr>
            </w:pPr>
            <w:del w:id="663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2053B26" w14:textId="77777777" w:rsidR="003D0E8D" w:rsidRPr="000C046A" w:rsidDel="00DF7742" w:rsidRDefault="003D0E8D" w:rsidP="00A55EE0">
            <w:pPr>
              <w:pStyle w:val="outlinetxt3"/>
              <w:rPr>
                <w:del w:id="664" w:author="Author" w:date="2022-06-02T15:44:00Z"/>
              </w:rPr>
            </w:pPr>
            <w:del w:id="665" w:author="Author" w:date="2022-06-02T15:44:00Z">
              <w:r w:rsidRPr="000C046A" w:rsidDel="00DF7742">
                <w:delText>0.095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DBAC539" w14:textId="77777777" w:rsidR="003D0E8D" w:rsidRPr="000C046A" w:rsidDel="00DF7742" w:rsidRDefault="003D0E8D" w:rsidP="00A55EE0">
            <w:pPr>
              <w:pStyle w:val="outlinetxt3"/>
              <w:rPr>
                <w:del w:id="666" w:author="Author" w:date="2022-06-02T15:44:00Z"/>
              </w:rPr>
            </w:pPr>
            <w:del w:id="667" w:author="Author" w:date="2022-06-02T15:44:00Z">
              <w:r w:rsidRPr="000C046A" w:rsidDel="00DF7742"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12CD9D4" w14:textId="77777777" w:rsidR="003D0E8D" w:rsidRPr="000C046A" w:rsidDel="00DF7742" w:rsidRDefault="003D0E8D" w:rsidP="00A55EE0">
            <w:pPr>
              <w:pStyle w:val="outlinetxt3"/>
              <w:rPr>
                <w:del w:id="668" w:author="Author" w:date="2022-06-02T15:44:00Z"/>
              </w:rPr>
            </w:pPr>
            <w:del w:id="669" w:author="Author" w:date="2022-06-02T15:44:00Z">
              <w:r w:rsidRPr="000C046A" w:rsidDel="00DF7742">
                <w:delText>0.013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0AD5462" w14:textId="77777777" w:rsidR="003D0E8D" w:rsidRPr="000C046A" w:rsidDel="00DF7742" w:rsidRDefault="003D0E8D" w:rsidP="00A55EE0">
            <w:pPr>
              <w:pStyle w:val="outlinetxt3"/>
              <w:rPr>
                <w:del w:id="670" w:author="Author" w:date="2022-06-02T15:44:00Z"/>
              </w:rPr>
            </w:pPr>
            <w:del w:id="671" w:author="Author" w:date="2022-06-02T15:44:00Z">
              <w:r w:rsidRPr="000C046A" w:rsidDel="00DF7742">
                <w:delText>0.010</w:delText>
              </w:r>
            </w:del>
          </w:p>
        </w:tc>
      </w:tr>
      <w:tr w:rsidR="003D0E8D" w:rsidDel="00DF7742" w14:paraId="590C3BE5" w14:textId="77777777" w:rsidTr="00A55EE0">
        <w:trPr>
          <w:cantSplit/>
          <w:trHeight w:val="190"/>
          <w:del w:id="672" w:author="Author" w:date="2022-06-02T15:44:00Z"/>
        </w:trPr>
        <w:tc>
          <w:tcPr>
            <w:tcW w:w="200" w:type="dxa"/>
          </w:tcPr>
          <w:p w14:paraId="086C78C0" w14:textId="77777777" w:rsidR="003D0E8D" w:rsidDel="00DF7742" w:rsidRDefault="003D0E8D" w:rsidP="00A55EE0">
            <w:pPr>
              <w:pStyle w:val="outlinetxt3"/>
              <w:rPr>
                <w:del w:id="673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6101B7" w14:textId="77777777" w:rsidR="003D0E8D" w:rsidDel="00DF7742" w:rsidRDefault="003D0E8D" w:rsidP="00A55EE0">
            <w:pPr>
              <w:pStyle w:val="outlinetxt3"/>
              <w:rPr>
                <w:del w:id="674" w:author="Author" w:date="2022-06-02T15:44:00Z"/>
              </w:rPr>
            </w:pPr>
            <w:del w:id="675" w:author="Author" w:date="2022-06-02T15:44:00Z">
              <w:r w:rsidDel="00DF7742">
                <w:delText>2A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BAA83" w14:textId="77777777" w:rsidR="003D0E8D" w:rsidDel="00DF7742" w:rsidRDefault="003D0E8D" w:rsidP="00A55EE0">
            <w:pPr>
              <w:pStyle w:val="outlinetxt3"/>
              <w:rPr>
                <w:del w:id="676" w:author="Author" w:date="2022-06-02T15:44:00Z"/>
              </w:rPr>
            </w:pPr>
            <w:del w:id="677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19460D" w14:textId="77777777" w:rsidR="003D0E8D" w:rsidDel="00DF7742" w:rsidRDefault="003D0E8D" w:rsidP="00A55EE0">
            <w:pPr>
              <w:pStyle w:val="outlinetxt3"/>
              <w:rPr>
                <w:del w:id="678" w:author="Author" w:date="2022-06-02T15:44:00Z"/>
                <w:rFonts w:cs="Arial"/>
                <w:szCs w:val="18"/>
              </w:rPr>
            </w:pPr>
            <w:del w:id="679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1A107C3" w14:textId="77777777" w:rsidR="003D0E8D" w:rsidDel="00DF7742" w:rsidRDefault="003D0E8D" w:rsidP="00A55EE0">
            <w:pPr>
              <w:pStyle w:val="outlinetxt3"/>
              <w:rPr>
                <w:del w:id="680" w:author="Author" w:date="2022-06-02T15:44:00Z"/>
                <w:rFonts w:cs="Arial"/>
                <w:szCs w:val="18"/>
              </w:rPr>
            </w:pPr>
            <w:del w:id="681" w:author="Author" w:date="2022-06-02T15:44:00Z">
              <w:r w:rsidDel="00DF7742">
                <w:rPr>
                  <w:rFonts w:cs="Arial"/>
                  <w:szCs w:val="18"/>
                </w:rPr>
                <w:delText>0.142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9B38FAB" w14:textId="77777777" w:rsidR="003D0E8D" w:rsidDel="00DF7742" w:rsidRDefault="003D0E8D" w:rsidP="00A55EE0">
            <w:pPr>
              <w:pStyle w:val="outlinetxt3"/>
              <w:rPr>
                <w:del w:id="682" w:author="Author" w:date="2022-06-02T15:44:00Z"/>
                <w:rFonts w:cs="Arial"/>
                <w:szCs w:val="18"/>
              </w:rPr>
            </w:pPr>
            <w:del w:id="683" w:author="Author" w:date="2022-06-02T15:44:00Z">
              <w:r w:rsidDel="00DF7742">
                <w:rPr>
                  <w:rFonts w:cs="Arial"/>
                  <w:szCs w:val="18"/>
                </w:rPr>
                <w:delText>0.042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9B7188" w14:textId="77777777" w:rsidR="003D0E8D" w:rsidDel="00DF7742" w:rsidRDefault="003D0E8D" w:rsidP="00A55EE0">
            <w:pPr>
              <w:pStyle w:val="outlinetxt3"/>
              <w:rPr>
                <w:del w:id="684" w:author="Author" w:date="2022-06-02T15:44:00Z"/>
                <w:rFonts w:cs="Arial"/>
                <w:szCs w:val="18"/>
              </w:rPr>
            </w:pPr>
            <w:del w:id="685" w:author="Author" w:date="2022-06-02T15:44:00Z">
              <w:r w:rsidDel="00DF7742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5F4326" w14:textId="77777777" w:rsidR="003D0E8D" w:rsidDel="00DF7742" w:rsidRDefault="003D0E8D" w:rsidP="00A55EE0">
            <w:pPr>
              <w:pStyle w:val="outlinetxt3"/>
              <w:rPr>
                <w:del w:id="686" w:author="Author" w:date="2022-06-02T15:44:00Z"/>
                <w:rFonts w:cs="Arial"/>
                <w:szCs w:val="18"/>
              </w:rPr>
            </w:pPr>
            <w:del w:id="687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9FF35B" w14:textId="77777777" w:rsidR="003D0E8D" w:rsidRPr="000C046A" w:rsidDel="00DF7742" w:rsidRDefault="003D0E8D" w:rsidP="00A55EE0">
            <w:pPr>
              <w:pStyle w:val="outlinetxt3"/>
              <w:rPr>
                <w:del w:id="688" w:author="Author" w:date="2022-06-02T15:44:00Z"/>
              </w:rPr>
            </w:pPr>
            <w:del w:id="689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47A8C7" w14:textId="77777777" w:rsidR="003D0E8D" w:rsidRPr="000C046A" w:rsidDel="00DF7742" w:rsidRDefault="003D0E8D" w:rsidP="00A55EE0">
            <w:pPr>
              <w:pStyle w:val="outlinetxt3"/>
              <w:rPr>
                <w:del w:id="690" w:author="Author" w:date="2022-06-02T15:44:00Z"/>
              </w:rPr>
            </w:pPr>
            <w:del w:id="691" w:author="Author" w:date="2022-06-02T15:44:00Z">
              <w:r w:rsidRPr="000C046A" w:rsidDel="00DF7742">
                <w:delText>0.087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E228F0B" w14:textId="77777777" w:rsidR="003D0E8D" w:rsidRPr="000C046A" w:rsidDel="00DF7742" w:rsidRDefault="003D0E8D" w:rsidP="00A55EE0">
            <w:pPr>
              <w:pStyle w:val="outlinetxt3"/>
              <w:rPr>
                <w:del w:id="692" w:author="Author" w:date="2022-06-02T15:44:00Z"/>
              </w:rPr>
            </w:pPr>
            <w:del w:id="693" w:author="Author" w:date="2022-06-02T15:44:00Z">
              <w:r w:rsidRPr="000C046A" w:rsidDel="00DF7742">
                <w:delText>0.028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ED66E0A" w14:textId="77777777" w:rsidR="003D0E8D" w:rsidRPr="000C046A" w:rsidDel="00DF7742" w:rsidRDefault="003D0E8D" w:rsidP="00A55EE0">
            <w:pPr>
              <w:pStyle w:val="outlinetxt3"/>
              <w:rPr>
                <w:del w:id="694" w:author="Author" w:date="2022-06-02T15:44:00Z"/>
              </w:rPr>
            </w:pPr>
            <w:del w:id="695" w:author="Author" w:date="2022-06-02T15:44:00Z">
              <w:r w:rsidRPr="000C046A" w:rsidDel="00DF7742"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4855B2" w14:textId="77777777" w:rsidR="003D0E8D" w:rsidRPr="000C046A" w:rsidDel="00DF7742" w:rsidRDefault="003D0E8D" w:rsidP="00A55EE0">
            <w:pPr>
              <w:pStyle w:val="outlinetxt3"/>
              <w:rPr>
                <w:del w:id="696" w:author="Author" w:date="2022-06-02T15:44:00Z"/>
              </w:rPr>
            </w:pPr>
            <w:del w:id="697" w:author="Author" w:date="2022-06-02T15:44:00Z">
              <w:r w:rsidRPr="000C046A" w:rsidDel="00DF7742">
                <w:delText>0.008</w:delText>
              </w:r>
            </w:del>
          </w:p>
        </w:tc>
      </w:tr>
      <w:tr w:rsidR="003D0E8D" w:rsidDel="00DF7742" w14:paraId="0D89BD31" w14:textId="77777777" w:rsidTr="00A55EE0">
        <w:trPr>
          <w:cantSplit/>
          <w:trHeight w:val="190"/>
          <w:del w:id="698" w:author="Author" w:date="2022-06-02T15:44:00Z"/>
        </w:trPr>
        <w:tc>
          <w:tcPr>
            <w:tcW w:w="200" w:type="dxa"/>
          </w:tcPr>
          <w:p w14:paraId="45629CCE" w14:textId="77777777" w:rsidR="003D0E8D" w:rsidDel="00DF7742" w:rsidRDefault="003D0E8D" w:rsidP="00A55EE0">
            <w:pPr>
              <w:pStyle w:val="outlinetxt3"/>
              <w:rPr>
                <w:del w:id="699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651CA" w14:textId="77777777" w:rsidR="003D0E8D" w:rsidDel="00DF7742" w:rsidRDefault="003D0E8D" w:rsidP="00A55EE0">
            <w:pPr>
              <w:pStyle w:val="outlinetxt3"/>
              <w:rPr>
                <w:del w:id="700" w:author="Author" w:date="2022-06-02T15:44:00Z"/>
              </w:rPr>
            </w:pPr>
            <w:del w:id="701" w:author="Author" w:date="2022-06-02T15:44:00Z">
              <w:r w:rsidDel="00DF7742">
                <w:delText>2B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1CB31D" w14:textId="77777777" w:rsidR="003D0E8D" w:rsidDel="00DF7742" w:rsidRDefault="003D0E8D" w:rsidP="00A55EE0">
            <w:pPr>
              <w:pStyle w:val="outlinetxt3"/>
              <w:rPr>
                <w:del w:id="702" w:author="Author" w:date="2022-06-02T15:44:00Z"/>
              </w:rPr>
            </w:pPr>
            <w:del w:id="703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10156A" w14:textId="77777777" w:rsidR="003D0E8D" w:rsidDel="00DF7742" w:rsidRDefault="003D0E8D" w:rsidP="00A55EE0">
            <w:pPr>
              <w:pStyle w:val="outlinetxt3"/>
              <w:rPr>
                <w:del w:id="704" w:author="Author" w:date="2022-06-02T15:44:00Z"/>
                <w:rFonts w:cs="Arial"/>
                <w:szCs w:val="18"/>
              </w:rPr>
            </w:pPr>
            <w:del w:id="705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12279F" w14:textId="77777777" w:rsidR="003D0E8D" w:rsidDel="00DF7742" w:rsidRDefault="003D0E8D" w:rsidP="00A55EE0">
            <w:pPr>
              <w:pStyle w:val="outlinetxt3"/>
              <w:rPr>
                <w:del w:id="706" w:author="Author" w:date="2022-06-02T15:44:00Z"/>
                <w:rFonts w:cs="Arial"/>
                <w:szCs w:val="18"/>
              </w:rPr>
            </w:pPr>
            <w:del w:id="707" w:author="Author" w:date="2022-06-02T15:44:00Z">
              <w:r w:rsidDel="00DF7742">
                <w:rPr>
                  <w:rFonts w:cs="Arial"/>
                  <w:szCs w:val="18"/>
                </w:rPr>
                <w:delText>0.117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86EDBC" w14:textId="77777777" w:rsidR="003D0E8D" w:rsidDel="00DF7742" w:rsidRDefault="003D0E8D" w:rsidP="00A55EE0">
            <w:pPr>
              <w:pStyle w:val="outlinetxt3"/>
              <w:rPr>
                <w:del w:id="708" w:author="Author" w:date="2022-06-02T15:44:00Z"/>
                <w:rFonts w:cs="Arial"/>
                <w:szCs w:val="18"/>
              </w:rPr>
            </w:pPr>
            <w:del w:id="709" w:author="Author" w:date="2022-06-02T15:44:00Z">
              <w:r w:rsidDel="00DF7742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5AF939" w14:textId="77777777" w:rsidR="003D0E8D" w:rsidDel="00DF7742" w:rsidRDefault="003D0E8D" w:rsidP="00A55EE0">
            <w:pPr>
              <w:pStyle w:val="outlinetxt3"/>
              <w:rPr>
                <w:del w:id="710" w:author="Author" w:date="2022-06-02T15:44:00Z"/>
                <w:rFonts w:cs="Arial"/>
                <w:szCs w:val="18"/>
              </w:rPr>
            </w:pPr>
            <w:del w:id="711" w:author="Author" w:date="2022-06-02T15:44:00Z">
              <w:r w:rsidDel="00DF7742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17D4D4" w14:textId="77777777" w:rsidR="003D0E8D" w:rsidDel="00DF7742" w:rsidRDefault="003D0E8D" w:rsidP="00A55EE0">
            <w:pPr>
              <w:pStyle w:val="outlinetxt3"/>
              <w:rPr>
                <w:del w:id="712" w:author="Author" w:date="2022-06-02T15:44:00Z"/>
                <w:rFonts w:cs="Arial"/>
                <w:szCs w:val="18"/>
              </w:rPr>
            </w:pPr>
            <w:del w:id="713" w:author="Author" w:date="2022-06-02T15:44:00Z">
              <w:r w:rsidDel="00DF774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4C89AE" w14:textId="77777777" w:rsidR="003D0E8D" w:rsidRPr="000C046A" w:rsidDel="00DF7742" w:rsidRDefault="003D0E8D" w:rsidP="00A55EE0">
            <w:pPr>
              <w:pStyle w:val="outlinetxt3"/>
              <w:rPr>
                <w:del w:id="714" w:author="Author" w:date="2022-06-02T15:44:00Z"/>
              </w:rPr>
            </w:pPr>
            <w:del w:id="715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4AA8AF" w14:textId="77777777" w:rsidR="003D0E8D" w:rsidRPr="000C046A" w:rsidDel="00DF7742" w:rsidRDefault="003D0E8D" w:rsidP="00A55EE0">
            <w:pPr>
              <w:pStyle w:val="outlinetxt3"/>
              <w:rPr>
                <w:del w:id="716" w:author="Author" w:date="2022-06-02T15:44:00Z"/>
              </w:rPr>
            </w:pPr>
            <w:del w:id="717" w:author="Author" w:date="2022-06-02T15:44:00Z">
              <w:r w:rsidRPr="000C046A" w:rsidDel="00DF7742">
                <w:delText>0.082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361E8F" w14:textId="77777777" w:rsidR="003D0E8D" w:rsidRPr="000C046A" w:rsidDel="00DF7742" w:rsidRDefault="003D0E8D" w:rsidP="00A55EE0">
            <w:pPr>
              <w:pStyle w:val="outlinetxt3"/>
              <w:rPr>
                <w:del w:id="718" w:author="Author" w:date="2022-06-02T15:44:00Z"/>
              </w:rPr>
            </w:pPr>
            <w:del w:id="719" w:author="Author" w:date="2022-06-02T15:44:00Z">
              <w:r w:rsidRPr="000C046A" w:rsidDel="00DF7742"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3F3DBF" w14:textId="77777777" w:rsidR="003D0E8D" w:rsidRPr="000C046A" w:rsidDel="00DF7742" w:rsidRDefault="003D0E8D" w:rsidP="00A55EE0">
            <w:pPr>
              <w:pStyle w:val="outlinetxt3"/>
              <w:rPr>
                <w:del w:id="720" w:author="Author" w:date="2022-06-02T15:44:00Z"/>
              </w:rPr>
            </w:pPr>
            <w:del w:id="721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30B482" w14:textId="77777777" w:rsidR="003D0E8D" w:rsidRPr="000C046A" w:rsidDel="00DF7742" w:rsidRDefault="003D0E8D" w:rsidP="00A55EE0">
            <w:pPr>
              <w:pStyle w:val="outlinetxt3"/>
              <w:rPr>
                <w:del w:id="722" w:author="Author" w:date="2022-06-02T15:44:00Z"/>
              </w:rPr>
            </w:pPr>
            <w:del w:id="723" w:author="Author" w:date="2022-06-02T15:44:00Z">
              <w:r w:rsidRPr="000C046A" w:rsidDel="00DF7742">
                <w:delText>0.008</w:delText>
              </w:r>
            </w:del>
          </w:p>
        </w:tc>
      </w:tr>
      <w:tr w:rsidR="003D0E8D" w:rsidDel="00DF7742" w14:paraId="3BB8FBA2" w14:textId="77777777" w:rsidTr="00A55EE0">
        <w:trPr>
          <w:cantSplit/>
          <w:trHeight w:val="190"/>
          <w:del w:id="724" w:author="Author" w:date="2022-06-02T15:44:00Z"/>
        </w:trPr>
        <w:tc>
          <w:tcPr>
            <w:tcW w:w="200" w:type="dxa"/>
          </w:tcPr>
          <w:p w14:paraId="782BABBB" w14:textId="77777777" w:rsidR="003D0E8D" w:rsidDel="00DF7742" w:rsidRDefault="003D0E8D" w:rsidP="00A55EE0">
            <w:pPr>
              <w:pStyle w:val="outlinetxt3"/>
              <w:rPr>
                <w:del w:id="725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82835" w14:textId="77777777" w:rsidR="003D0E8D" w:rsidDel="00DF7742" w:rsidRDefault="003D0E8D" w:rsidP="00A55EE0">
            <w:pPr>
              <w:pStyle w:val="outlinetxt3"/>
              <w:rPr>
                <w:del w:id="726" w:author="Author" w:date="2022-06-02T15:44:00Z"/>
              </w:rPr>
            </w:pPr>
            <w:del w:id="727" w:author="Author" w:date="2022-06-02T15:44:00Z">
              <w:r w:rsidDel="00DF7742">
                <w:delText>3A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DB5C16" w14:textId="77777777" w:rsidR="003D0E8D" w:rsidDel="00DF7742" w:rsidRDefault="003D0E8D" w:rsidP="00A55EE0">
            <w:pPr>
              <w:pStyle w:val="outlinetxt3"/>
              <w:rPr>
                <w:del w:id="728" w:author="Author" w:date="2022-06-02T15:44:00Z"/>
              </w:rPr>
            </w:pPr>
            <w:del w:id="729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6881DF" w14:textId="77777777" w:rsidR="003D0E8D" w:rsidDel="00DF7742" w:rsidRDefault="003D0E8D" w:rsidP="00A55EE0">
            <w:pPr>
              <w:pStyle w:val="outlinetxt3"/>
              <w:rPr>
                <w:del w:id="730" w:author="Author" w:date="2022-06-02T15:44:00Z"/>
                <w:rFonts w:cs="Arial"/>
                <w:szCs w:val="18"/>
              </w:rPr>
            </w:pPr>
            <w:del w:id="731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4B2599" w14:textId="77777777" w:rsidR="003D0E8D" w:rsidDel="00DF7742" w:rsidRDefault="003D0E8D" w:rsidP="00A55EE0">
            <w:pPr>
              <w:pStyle w:val="outlinetxt3"/>
              <w:rPr>
                <w:del w:id="732" w:author="Author" w:date="2022-06-02T15:44:00Z"/>
                <w:rFonts w:cs="Arial"/>
                <w:szCs w:val="18"/>
              </w:rPr>
            </w:pPr>
            <w:del w:id="733" w:author="Author" w:date="2022-06-02T15:44:00Z">
              <w:r w:rsidDel="00DF7742">
                <w:rPr>
                  <w:rFonts w:cs="Arial"/>
                  <w:szCs w:val="18"/>
                </w:rPr>
                <w:delText>0.124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EE3368" w14:textId="77777777" w:rsidR="003D0E8D" w:rsidDel="00DF7742" w:rsidRDefault="003D0E8D" w:rsidP="00A55EE0">
            <w:pPr>
              <w:pStyle w:val="outlinetxt3"/>
              <w:rPr>
                <w:del w:id="734" w:author="Author" w:date="2022-06-02T15:44:00Z"/>
                <w:rFonts w:cs="Arial"/>
                <w:szCs w:val="18"/>
              </w:rPr>
            </w:pPr>
            <w:del w:id="735" w:author="Author" w:date="2022-06-02T15:44:00Z">
              <w:r w:rsidDel="00DF7742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36C192" w14:textId="77777777" w:rsidR="003D0E8D" w:rsidDel="00DF7742" w:rsidRDefault="003D0E8D" w:rsidP="00A55EE0">
            <w:pPr>
              <w:pStyle w:val="outlinetxt3"/>
              <w:rPr>
                <w:del w:id="736" w:author="Author" w:date="2022-06-02T15:44:00Z"/>
                <w:rFonts w:cs="Arial"/>
                <w:szCs w:val="18"/>
              </w:rPr>
            </w:pPr>
            <w:del w:id="737" w:author="Author" w:date="2022-06-02T15:44:00Z">
              <w:r w:rsidDel="00DF774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ACDEFF" w14:textId="77777777" w:rsidR="003D0E8D" w:rsidDel="00DF7742" w:rsidRDefault="003D0E8D" w:rsidP="00A55EE0">
            <w:pPr>
              <w:pStyle w:val="outlinetxt3"/>
              <w:rPr>
                <w:del w:id="738" w:author="Author" w:date="2022-06-02T15:44:00Z"/>
                <w:rFonts w:cs="Arial"/>
                <w:szCs w:val="18"/>
              </w:rPr>
            </w:pPr>
            <w:del w:id="739" w:author="Author" w:date="2022-06-02T15:44:00Z">
              <w:r w:rsidDel="00DF774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F3B820" w14:textId="77777777" w:rsidR="003D0E8D" w:rsidRPr="000C046A" w:rsidDel="00DF7742" w:rsidRDefault="003D0E8D" w:rsidP="00A55EE0">
            <w:pPr>
              <w:pStyle w:val="outlinetxt3"/>
              <w:rPr>
                <w:del w:id="740" w:author="Author" w:date="2022-06-02T15:44:00Z"/>
              </w:rPr>
            </w:pPr>
            <w:del w:id="741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9EB7526" w14:textId="77777777" w:rsidR="003D0E8D" w:rsidRPr="000C046A" w:rsidDel="00DF7742" w:rsidRDefault="003D0E8D" w:rsidP="00A55EE0">
            <w:pPr>
              <w:pStyle w:val="outlinetxt3"/>
              <w:rPr>
                <w:del w:id="742" w:author="Author" w:date="2022-06-02T15:44:00Z"/>
              </w:rPr>
            </w:pPr>
            <w:del w:id="743" w:author="Author" w:date="2022-06-02T15:44:00Z">
              <w:r w:rsidRPr="000C046A" w:rsidDel="00DF7742">
                <w:delText>0.081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8F9FE41" w14:textId="77777777" w:rsidR="003D0E8D" w:rsidRPr="000C046A" w:rsidDel="00DF7742" w:rsidRDefault="003D0E8D" w:rsidP="00A55EE0">
            <w:pPr>
              <w:pStyle w:val="outlinetxt3"/>
              <w:rPr>
                <w:del w:id="744" w:author="Author" w:date="2022-06-02T15:44:00Z"/>
              </w:rPr>
            </w:pPr>
            <w:del w:id="745" w:author="Author" w:date="2022-06-02T15:44:00Z">
              <w:r w:rsidRPr="000C046A" w:rsidDel="00DF7742"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9C0072" w14:textId="77777777" w:rsidR="003D0E8D" w:rsidRPr="000C046A" w:rsidDel="00DF7742" w:rsidRDefault="003D0E8D" w:rsidP="00A55EE0">
            <w:pPr>
              <w:pStyle w:val="outlinetxt3"/>
              <w:rPr>
                <w:del w:id="746" w:author="Author" w:date="2022-06-02T15:44:00Z"/>
              </w:rPr>
            </w:pPr>
            <w:del w:id="747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0C9E091" w14:textId="77777777" w:rsidR="003D0E8D" w:rsidRPr="000C046A" w:rsidDel="00DF7742" w:rsidRDefault="003D0E8D" w:rsidP="00A55EE0">
            <w:pPr>
              <w:pStyle w:val="outlinetxt3"/>
              <w:rPr>
                <w:del w:id="748" w:author="Author" w:date="2022-06-02T15:44:00Z"/>
              </w:rPr>
            </w:pPr>
            <w:del w:id="749" w:author="Author" w:date="2022-06-02T15:44:00Z">
              <w:r w:rsidRPr="000C046A" w:rsidDel="00DF7742">
                <w:delText>0.008</w:delText>
              </w:r>
            </w:del>
          </w:p>
        </w:tc>
      </w:tr>
      <w:tr w:rsidR="003D0E8D" w:rsidDel="00DF7742" w14:paraId="479551CE" w14:textId="77777777" w:rsidTr="00A55EE0">
        <w:trPr>
          <w:cantSplit/>
          <w:trHeight w:val="190"/>
          <w:del w:id="750" w:author="Author" w:date="2022-06-02T15:44:00Z"/>
        </w:trPr>
        <w:tc>
          <w:tcPr>
            <w:tcW w:w="200" w:type="dxa"/>
          </w:tcPr>
          <w:p w14:paraId="429A5157" w14:textId="77777777" w:rsidR="003D0E8D" w:rsidDel="00DF7742" w:rsidRDefault="003D0E8D" w:rsidP="00A55EE0">
            <w:pPr>
              <w:pStyle w:val="outlinetxt3"/>
              <w:rPr>
                <w:del w:id="751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F4821" w14:textId="77777777" w:rsidR="003D0E8D" w:rsidDel="00DF7742" w:rsidRDefault="003D0E8D" w:rsidP="00A55EE0">
            <w:pPr>
              <w:pStyle w:val="outlinetxt3"/>
              <w:rPr>
                <w:del w:id="752" w:author="Author" w:date="2022-06-02T15:44:00Z"/>
              </w:rPr>
            </w:pPr>
            <w:del w:id="753" w:author="Author" w:date="2022-06-02T15:44:00Z">
              <w:r w:rsidDel="00DF7742">
                <w:delText>3B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EEE570" w14:textId="77777777" w:rsidR="003D0E8D" w:rsidDel="00DF7742" w:rsidRDefault="003D0E8D" w:rsidP="00A55EE0">
            <w:pPr>
              <w:pStyle w:val="outlinetxt3"/>
              <w:rPr>
                <w:del w:id="754" w:author="Author" w:date="2022-06-02T15:44:00Z"/>
              </w:rPr>
            </w:pPr>
            <w:del w:id="755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4E4F684" w14:textId="77777777" w:rsidR="003D0E8D" w:rsidDel="00DF7742" w:rsidRDefault="003D0E8D" w:rsidP="00A55EE0">
            <w:pPr>
              <w:pStyle w:val="outlinetxt3"/>
              <w:rPr>
                <w:del w:id="756" w:author="Author" w:date="2022-06-02T15:44:00Z"/>
                <w:rFonts w:cs="Arial"/>
                <w:szCs w:val="18"/>
              </w:rPr>
            </w:pPr>
            <w:del w:id="757" w:author="Author" w:date="2022-06-02T15:44:00Z">
              <w:r w:rsidDel="00DF7742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ED21779" w14:textId="77777777" w:rsidR="003D0E8D" w:rsidDel="00DF7742" w:rsidRDefault="003D0E8D" w:rsidP="00A55EE0">
            <w:pPr>
              <w:pStyle w:val="outlinetxt3"/>
              <w:rPr>
                <w:del w:id="758" w:author="Author" w:date="2022-06-02T15:44:00Z"/>
                <w:rFonts w:cs="Arial"/>
                <w:szCs w:val="18"/>
              </w:rPr>
            </w:pPr>
            <w:del w:id="759" w:author="Author" w:date="2022-06-02T15:44:00Z">
              <w:r w:rsidDel="00DF7742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CDB37A1" w14:textId="77777777" w:rsidR="003D0E8D" w:rsidDel="00DF7742" w:rsidRDefault="003D0E8D" w:rsidP="00A55EE0">
            <w:pPr>
              <w:pStyle w:val="outlinetxt3"/>
              <w:rPr>
                <w:del w:id="760" w:author="Author" w:date="2022-06-02T15:44:00Z"/>
                <w:rFonts w:cs="Arial"/>
                <w:szCs w:val="18"/>
              </w:rPr>
            </w:pPr>
            <w:del w:id="761" w:author="Author" w:date="2022-06-02T15:44:00Z">
              <w:r w:rsidDel="00DF7742">
                <w:rPr>
                  <w:rFonts w:cs="Arial"/>
                  <w:szCs w:val="18"/>
                </w:rPr>
                <w:delText>0.029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0F1D794" w14:textId="77777777" w:rsidR="003D0E8D" w:rsidDel="00DF7742" w:rsidRDefault="003D0E8D" w:rsidP="00A55EE0">
            <w:pPr>
              <w:pStyle w:val="outlinetxt3"/>
              <w:rPr>
                <w:del w:id="762" w:author="Author" w:date="2022-06-02T15:44:00Z"/>
                <w:rFonts w:cs="Arial"/>
                <w:szCs w:val="18"/>
              </w:rPr>
            </w:pPr>
            <w:del w:id="763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E83C89" w14:textId="77777777" w:rsidR="003D0E8D" w:rsidDel="00DF7742" w:rsidRDefault="003D0E8D" w:rsidP="00A55EE0">
            <w:pPr>
              <w:pStyle w:val="outlinetxt3"/>
              <w:rPr>
                <w:del w:id="764" w:author="Author" w:date="2022-06-02T15:44:00Z"/>
                <w:rFonts w:cs="Arial"/>
                <w:szCs w:val="18"/>
              </w:rPr>
            </w:pPr>
            <w:del w:id="765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066F94F" w14:textId="77777777" w:rsidR="003D0E8D" w:rsidRPr="000C046A" w:rsidDel="00DF7742" w:rsidRDefault="003D0E8D" w:rsidP="00A55EE0">
            <w:pPr>
              <w:pStyle w:val="outlinetxt3"/>
              <w:rPr>
                <w:del w:id="766" w:author="Author" w:date="2022-06-02T15:44:00Z"/>
              </w:rPr>
            </w:pPr>
            <w:del w:id="767" w:author="Author" w:date="2022-06-02T15:44:00Z">
              <w:r w:rsidRPr="000C046A" w:rsidDel="00DF7742"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977259E" w14:textId="77777777" w:rsidR="003D0E8D" w:rsidRPr="000C046A" w:rsidDel="00DF7742" w:rsidRDefault="003D0E8D" w:rsidP="00A55EE0">
            <w:pPr>
              <w:pStyle w:val="outlinetxt3"/>
              <w:rPr>
                <w:del w:id="768" w:author="Author" w:date="2022-06-02T15:44:00Z"/>
              </w:rPr>
            </w:pPr>
            <w:del w:id="769" w:author="Author" w:date="2022-06-02T15:44:00Z">
              <w:r w:rsidRPr="000C046A" w:rsidDel="00DF7742">
                <w:delText>0.069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AEAD0AE" w14:textId="77777777" w:rsidR="003D0E8D" w:rsidRPr="000C046A" w:rsidDel="00DF7742" w:rsidRDefault="003D0E8D" w:rsidP="00A55EE0">
            <w:pPr>
              <w:pStyle w:val="outlinetxt3"/>
              <w:rPr>
                <w:del w:id="770" w:author="Author" w:date="2022-06-02T15:44:00Z"/>
              </w:rPr>
            </w:pPr>
            <w:del w:id="771" w:author="Author" w:date="2022-06-02T15:44:00Z">
              <w:r w:rsidRPr="000C046A" w:rsidDel="00DF7742"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54521D" w14:textId="77777777" w:rsidR="003D0E8D" w:rsidRPr="000C046A" w:rsidDel="00DF7742" w:rsidRDefault="003D0E8D" w:rsidP="00A55EE0">
            <w:pPr>
              <w:pStyle w:val="outlinetxt3"/>
              <w:rPr>
                <w:del w:id="772" w:author="Author" w:date="2022-06-02T15:44:00Z"/>
              </w:rPr>
            </w:pPr>
            <w:del w:id="773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DF177F" w14:textId="77777777" w:rsidR="003D0E8D" w:rsidRPr="000C046A" w:rsidDel="00DF7742" w:rsidRDefault="003D0E8D" w:rsidP="00A55EE0">
            <w:pPr>
              <w:pStyle w:val="outlinetxt3"/>
              <w:rPr>
                <w:del w:id="774" w:author="Author" w:date="2022-06-02T15:44:00Z"/>
              </w:rPr>
            </w:pPr>
            <w:del w:id="775" w:author="Author" w:date="2022-06-02T15:44:00Z">
              <w:r w:rsidRPr="000C046A" w:rsidDel="00DF7742">
                <w:delText>0.007</w:delText>
              </w:r>
            </w:del>
          </w:p>
        </w:tc>
      </w:tr>
      <w:tr w:rsidR="003D0E8D" w:rsidDel="00DF7742" w14:paraId="1D7A9511" w14:textId="77777777" w:rsidTr="00A55EE0">
        <w:trPr>
          <w:cantSplit/>
          <w:trHeight w:val="190"/>
          <w:del w:id="776" w:author="Author" w:date="2022-06-02T15:44:00Z"/>
        </w:trPr>
        <w:tc>
          <w:tcPr>
            <w:tcW w:w="200" w:type="dxa"/>
          </w:tcPr>
          <w:p w14:paraId="4670308A" w14:textId="77777777" w:rsidR="003D0E8D" w:rsidDel="00DF7742" w:rsidRDefault="003D0E8D" w:rsidP="00A55EE0">
            <w:pPr>
              <w:pStyle w:val="outlinetxt3"/>
              <w:rPr>
                <w:del w:id="777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2FCC4" w14:textId="77777777" w:rsidR="003D0E8D" w:rsidDel="00DF7742" w:rsidRDefault="003D0E8D" w:rsidP="00A55EE0">
            <w:pPr>
              <w:pStyle w:val="outlinetxt3"/>
              <w:rPr>
                <w:del w:id="778" w:author="Author" w:date="2022-06-02T15:44:00Z"/>
              </w:rPr>
            </w:pPr>
            <w:del w:id="779" w:author="Author" w:date="2022-06-02T15:44:00Z">
              <w:r w:rsidDel="00DF7742">
                <w:delText>3C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A7D4DA" w14:textId="77777777" w:rsidR="003D0E8D" w:rsidDel="00DF7742" w:rsidRDefault="003D0E8D" w:rsidP="00A55EE0">
            <w:pPr>
              <w:pStyle w:val="outlinetxt3"/>
              <w:rPr>
                <w:del w:id="780" w:author="Author" w:date="2022-06-02T15:44:00Z"/>
              </w:rPr>
            </w:pPr>
            <w:del w:id="781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B9D8D61" w14:textId="77777777" w:rsidR="003D0E8D" w:rsidDel="00DF7742" w:rsidRDefault="003D0E8D" w:rsidP="00A55EE0">
            <w:pPr>
              <w:pStyle w:val="outlinetxt3"/>
              <w:rPr>
                <w:del w:id="782" w:author="Author" w:date="2022-06-02T15:44:00Z"/>
                <w:rFonts w:cs="Arial"/>
                <w:szCs w:val="18"/>
              </w:rPr>
            </w:pPr>
            <w:del w:id="783" w:author="Author" w:date="2022-06-02T15:44:00Z">
              <w:r w:rsidDel="00DF774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45A871" w14:textId="77777777" w:rsidR="003D0E8D" w:rsidDel="00DF7742" w:rsidRDefault="003D0E8D" w:rsidP="00A55EE0">
            <w:pPr>
              <w:pStyle w:val="outlinetxt3"/>
              <w:rPr>
                <w:del w:id="784" w:author="Author" w:date="2022-06-02T15:44:00Z"/>
                <w:rFonts w:cs="Arial"/>
                <w:szCs w:val="18"/>
              </w:rPr>
            </w:pPr>
            <w:del w:id="785" w:author="Author" w:date="2022-06-02T15:44:00Z">
              <w:r w:rsidDel="00DF7742">
                <w:rPr>
                  <w:rFonts w:cs="Arial"/>
                  <w:szCs w:val="18"/>
                </w:rPr>
                <w:delText>0.057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5BC798" w14:textId="77777777" w:rsidR="003D0E8D" w:rsidDel="00DF7742" w:rsidRDefault="003D0E8D" w:rsidP="00A55EE0">
            <w:pPr>
              <w:pStyle w:val="outlinetxt3"/>
              <w:rPr>
                <w:del w:id="786" w:author="Author" w:date="2022-06-02T15:44:00Z"/>
                <w:rFonts w:cs="Arial"/>
                <w:szCs w:val="18"/>
              </w:rPr>
            </w:pPr>
            <w:del w:id="787" w:author="Author" w:date="2022-06-02T15:44:00Z">
              <w:r w:rsidDel="00DF7742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051C89" w14:textId="77777777" w:rsidR="003D0E8D" w:rsidDel="00DF7742" w:rsidRDefault="003D0E8D" w:rsidP="00A55EE0">
            <w:pPr>
              <w:pStyle w:val="outlinetxt3"/>
              <w:rPr>
                <w:del w:id="788" w:author="Author" w:date="2022-06-02T15:44:00Z"/>
                <w:rFonts w:cs="Arial"/>
                <w:szCs w:val="18"/>
              </w:rPr>
            </w:pPr>
            <w:del w:id="789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249999" w14:textId="77777777" w:rsidR="003D0E8D" w:rsidDel="00DF7742" w:rsidRDefault="003D0E8D" w:rsidP="00A55EE0">
            <w:pPr>
              <w:pStyle w:val="outlinetxt3"/>
              <w:rPr>
                <w:del w:id="790" w:author="Author" w:date="2022-06-02T15:44:00Z"/>
                <w:rFonts w:cs="Arial"/>
                <w:szCs w:val="18"/>
              </w:rPr>
            </w:pPr>
            <w:del w:id="791" w:author="Author" w:date="2022-06-02T15:44:00Z">
              <w:r w:rsidDel="00DF774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2556A7" w14:textId="77777777" w:rsidR="003D0E8D" w:rsidRPr="000C046A" w:rsidDel="00DF7742" w:rsidRDefault="003D0E8D" w:rsidP="00A55EE0">
            <w:pPr>
              <w:pStyle w:val="outlinetxt3"/>
              <w:rPr>
                <w:del w:id="792" w:author="Author" w:date="2022-06-02T15:44:00Z"/>
              </w:rPr>
            </w:pPr>
            <w:del w:id="793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7A16DD" w14:textId="77777777" w:rsidR="003D0E8D" w:rsidRPr="000C046A" w:rsidDel="00DF7742" w:rsidRDefault="003D0E8D" w:rsidP="00A55EE0">
            <w:pPr>
              <w:pStyle w:val="outlinetxt3"/>
              <w:rPr>
                <w:del w:id="794" w:author="Author" w:date="2022-06-02T15:44:00Z"/>
              </w:rPr>
            </w:pPr>
            <w:del w:id="795" w:author="Author" w:date="2022-06-02T15:44:00Z">
              <w:r w:rsidRPr="000C046A" w:rsidDel="00DF7742">
                <w:delText>0.035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8CC0016" w14:textId="77777777" w:rsidR="003D0E8D" w:rsidRPr="000C046A" w:rsidDel="00DF7742" w:rsidRDefault="003D0E8D" w:rsidP="00A55EE0">
            <w:pPr>
              <w:pStyle w:val="outlinetxt3"/>
              <w:rPr>
                <w:del w:id="796" w:author="Author" w:date="2022-06-02T15:44:00Z"/>
              </w:rPr>
            </w:pPr>
            <w:del w:id="797" w:author="Author" w:date="2022-06-02T15:44:00Z">
              <w:r w:rsidRPr="000C046A" w:rsidDel="00DF7742"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52C4A19" w14:textId="77777777" w:rsidR="003D0E8D" w:rsidRPr="000C046A" w:rsidDel="00DF7742" w:rsidRDefault="003D0E8D" w:rsidP="00A55EE0">
            <w:pPr>
              <w:pStyle w:val="outlinetxt3"/>
              <w:rPr>
                <w:del w:id="798" w:author="Author" w:date="2022-06-02T15:44:00Z"/>
              </w:rPr>
            </w:pPr>
            <w:del w:id="799" w:author="Author" w:date="2022-06-02T15:44:00Z">
              <w:r w:rsidRPr="000C046A" w:rsidDel="00DF7742"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236F88" w14:textId="77777777" w:rsidR="003D0E8D" w:rsidRPr="000C046A" w:rsidDel="00DF7742" w:rsidRDefault="003D0E8D" w:rsidP="00A55EE0">
            <w:pPr>
              <w:pStyle w:val="outlinetxt3"/>
              <w:rPr>
                <w:del w:id="800" w:author="Author" w:date="2022-06-02T15:44:00Z"/>
              </w:rPr>
            </w:pPr>
            <w:del w:id="801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1EE292CB" w14:textId="77777777" w:rsidTr="00A55EE0">
        <w:trPr>
          <w:cantSplit/>
          <w:trHeight w:val="190"/>
          <w:del w:id="802" w:author="Author" w:date="2022-06-02T15:44:00Z"/>
        </w:trPr>
        <w:tc>
          <w:tcPr>
            <w:tcW w:w="200" w:type="dxa"/>
          </w:tcPr>
          <w:p w14:paraId="02B56CCB" w14:textId="77777777" w:rsidR="003D0E8D" w:rsidDel="00DF7742" w:rsidRDefault="003D0E8D" w:rsidP="00A55EE0">
            <w:pPr>
              <w:pStyle w:val="outlinetxt3"/>
              <w:rPr>
                <w:del w:id="803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B6365" w14:textId="77777777" w:rsidR="003D0E8D" w:rsidDel="00DF7742" w:rsidRDefault="003D0E8D" w:rsidP="00A55EE0">
            <w:pPr>
              <w:pStyle w:val="outlinetxt3"/>
              <w:rPr>
                <w:del w:id="804" w:author="Author" w:date="2022-06-02T15:44:00Z"/>
              </w:rPr>
            </w:pPr>
            <w:del w:id="805" w:author="Author" w:date="2022-06-02T15:44:00Z">
              <w:r w:rsidDel="00DF7742">
                <w:delText>4A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0BD4A" w14:textId="77777777" w:rsidR="003D0E8D" w:rsidDel="00DF7742" w:rsidRDefault="003D0E8D" w:rsidP="00A55EE0">
            <w:pPr>
              <w:pStyle w:val="outlinetxt3"/>
              <w:rPr>
                <w:del w:id="806" w:author="Author" w:date="2022-06-02T15:44:00Z"/>
              </w:rPr>
            </w:pPr>
            <w:del w:id="807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2A6EB5" w14:textId="77777777" w:rsidR="003D0E8D" w:rsidDel="00DF7742" w:rsidRDefault="003D0E8D" w:rsidP="00A55EE0">
            <w:pPr>
              <w:pStyle w:val="outlinetxt3"/>
              <w:rPr>
                <w:del w:id="808" w:author="Author" w:date="2022-06-02T15:44:00Z"/>
                <w:rFonts w:cs="Arial"/>
                <w:szCs w:val="18"/>
              </w:rPr>
            </w:pPr>
            <w:del w:id="809" w:author="Author" w:date="2022-06-02T15:44:00Z">
              <w:r w:rsidDel="00DF7742">
                <w:rPr>
                  <w:rFonts w:cs="Arial"/>
                  <w:szCs w:val="18"/>
                </w:rPr>
                <w:delText>0.018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5E5CE22" w14:textId="77777777" w:rsidR="003D0E8D" w:rsidDel="00DF7742" w:rsidRDefault="003D0E8D" w:rsidP="00A55EE0">
            <w:pPr>
              <w:pStyle w:val="outlinetxt3"/>
              <w:rPr>
                <w:del w:id="810" w:author="Author" w:date="2022-06-02T15:44:00Z"/>
                <w:rFonts w:cs="Arial"/>
                <w:szCs w:val="18"/>
              </w:rPr>
            </w:pPr>
            <w:del w:id="811" w:author="Author" w:date="2022-06-02T15:44:00Z">
              <w:r w:rsidDel="00DF7742">
                <w:rPr>
                  <w:rFonts w:cs="Arial"/>
                  <w:szCs w:val="18"/>
                </w:rPr>
                <w:delText>0.100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C2199A9" w14:textId="77777777" w:rsidR="003D0E8D" w:rsidDel="00DF7742" w:rsidRDefault="003D0E8D" w:rsidP="00A55EE0">
            <w:pPr>
              <w:pStyle w:val="outlinetxt3"/>
              <w:rPr>
                <w:del w:id="812" w:author="Author" w:date="2022-06-02T15:44:00Z"/>
                <w:rFonts w:cs="Arial"/>
                <w:szCs w:val="18"/>
              </w:rPr>
            </w:pPr>
            <w:del w:id="813" w:author="Author" w:date="2022-06-02T15:44:00Z">
              <w:r w:rsidDel="00DF7742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10C1C9" w14:textId="77777777" w:rsidR="003D0E8D" w:rsidDel="00DF7742" w:rsidRDefault="003D0E8D" w:rsidP="00A55EE0">
            <w:pPr>
              <w:pStyle w:val="outlinetxt3"/>
              <w:rPr>
                <w:del w:id="814" w:author="Author" w:date="2022-06-02T15:44:00Z"/>
                <w:rFonts w:cs="Arial"/>
                <w:szCs w:val="18"/>
              </w:rPr>
            </w:pPr>
            <w:del w:id="815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DE70A3F" w14:textId="77777777" w:rsidR="003D0E8D" w:rsidDel="00DF7742" w:rsidRDefault="003D0E8D" w:rsidP="00A55EE0">
            <w:pPr>
              <w:pStyle w:val="outlinetxt3"/>
              <w:rPr>
                <w:del w:id="816" w:author="Author" w:date="2022-06-02T15:44:00Z"/>
                <w:rFonts w:cs="Arial"/>
                <w:szCs w:val="18"/>
              </w:rPr>
            </w:pPr>
            <w:del w:id="817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380DEA3" w14:textId="77777777" w:rsidR="003D0E8D" w:rsidRPr="000C046A" w:rsidDel="00DF7742" w:rsidRDefault="003D0E8D" w:rsidP="00A55EE0">
            <w:pPr>
              <w:pStyle w:val="outlinetxt3"/>
              <w:rPr>
                <w:del w:id="818" w:author="Author" w:date="2022-06-02T15:44:00Z"/>
              </w:rPr>
            </w:pPr>
            <w:del w:id="819" w:author="Author" w:date="2022-06-02T15:44:00Z">
              <w:r w:rsidRPr="000C046A" w:rsidDel="00DF7742"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1EA058E" w14:textId="77777777" w:rsidR="003D0E8D" w:rsidRPr="000C046A" w:rsidDel="00DF7742" w:rsidRDefault="003D0E8D" w:rsidP="00A55EE0">
            <w:pPr>
              <w:pStyle w:val="outlinetxt3"/>
              <w:rPr>
                <w:del w:id="820" w:author="Author" w:date="2022-06-02T15:44:00Z"/>
              </w:rPr>
            </w:pPr>
            <w:del w:id="821" w:author="Author" w:date="2022-06-02T15:44:00Z">
              <w:r w:rsidRPr="000C046A" w:rsidDel="00DF7742">
                <w:delText>0.066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E3F977" w14:textId="77777777" w:rsidR="003D0E8D" w:rsidRPr="000C046A" w:rsidDel="00DF7742" w:rsidRDefault="003D0E8D" w:rsidP="00A55EE0">
            <w:pPr>
              <w:pStyle w:val="outlinetxt3"/>
              <w:rPr>
                <w:del w:id="822" w:author="Author" w:date="2022-06-02T15:44:00Z"/>
              </w:rPr>
            </w:pPr>
            <w:del w:id="823" w:author="Author" w:date="2022-06-02T15:44:00Z">
              <w:r w:rsidRPr="000C046A" w:rsidDel="00DF7742"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E6451C" w14:textId="77777777" w:rsidR="003D0E8D" w:rsidRPr="000C046A" w:rsidDel="00DF7742" w:rsidRDefault="003D0E8D" w:rsidP="00A55EE0">
            <w:pPr>
              <w:pStyle w:val="outlinetxt3"/>
              <w:rPr>
                <w:del w:id="824" w:author="Author" w:date="2022-06-02T15:44:00Z"/>
              </w:rPr>
            </w:pPr>
            <w:del w:id="825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1F63F2E" w14:textId="77777777" w:rsidR="003D0E8D" w:rsidRPr="000C046A" w:rsidDel="00DF7742" w:rsidRDefault="003D0E8D" w:rsidP="00A55EE0">
            <w:pPr>
              <w:pStyle w:val="outlinetxt3"/>
              <w:rPr>
                <w:del w:id="826" w:author="Author" w:date="2022-06-02T15:44:00Z"/>
              </w:rPr>
            </w:pPr>
            <w:del w:id="827" w:author="Author" w:date="2022-06-02T15:44:00Z">
              <w:r w:rsidRPr="000C046A" w:rsidDel="00DF7742">
                <w:delText>0.006</w:delText>
              </w:r>
            </w:del>
          </w:p>
        </w:tc>
      </w:tr>
      <w:tr w:rsidR="003D0E8D" w:rsidDel="00DF7742" w14:paraId="6ECA9E1E" w14:textId="77777777" w:rsidTr="00A55EE0">
        <w:trPr>
          <w:cantSplit/>
          <w:trHeight w:val="190"/>
          <w:del w:id="828" w:author="Author" w:date="2022-06-02T15:44:00Z"/>
        </w:trPr>
        <w:tc>
          <w:tcPr>
            <w:tcW w:w="200" w:type="dxa"/>
          </w:tcPr>
          <w:p w14:paraId="7526295E" w14:textId="77777777" w:rsidR="003D0E8D" w:rsidDel="00DF7742" w:rsidRDefault="003D0E8D" w:rsidP="00A55EE0">
            <w:pPr>
              <w:pStyle w:val="outlinetxt3"/>
              <w:rPr>
                <w:del w:id="829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0E011F" w14:textId="77777777" w:rsidR="003D0E8D" w:rsidDel="00DF7742" w:rsidRDefault="003D0E8D" w:rsidP="00A55EE0">
            <w:pPr>
              <w:pStyle w:val="outlinetxt3"/>
              <w:rPr>
                <w:del w:id="830" w:author="Author" w:date="2022-06-02T15:44:00Z"/>
              </w:rPr>
            </w:pPr>
            <w:del w:id="831" w:author="Author" w:date="2022-06-02T15:44:00Z">
              <w:r w:rsidDel="00DF7742">
                <w:delText>4B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DD369" w14:textId="77777777" w:rsidR="003D0E8D" w:rsidDel="00DF7742" w:rsidRDefault="003D0E8D" w:rsidP="00A55EE0">
            <w:pPr>
              <w:pStyle w:val="outlinetxt3"/>
              <w:rPr>
                <w:del w:id="832" w:author="Author" w:date="2022-06-02T15:44:00Z"/>
              </w:rPr>
            </w:pPr>
            <w:del w:id="833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CB4321F" w14:textId="77777777" w:rsidR="003D0E8D" w:rsidDel="00DF7742" w:rsidRDefault="003D0E8D" w:rsidP="00A55EE0">
            <w:pPr>
              <w:pStyle w:val="outlinetxt3"/>
              <w:rPr>
                <w:del w:id="834" w:author="Author" w:date="2022-06-02T15:44:00Z"/>
                <w:rFonts w:cs="Arial"/>
                <w:szCs w:val="18"/>
              </w:rPr>
            </w:pPr>
            <w:del w:id="835" w:author="Author" w:date="2022-06-02T15:44:00Z">
              <w:r w:rsidDel="00DF774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F393F9" w14:textId="77777777" w:rsidR="003D0E8D" w:rsidDel="00DF7742" w:rsidRDefault="003D0E8D" w:rsidP="00A55EE0">
            <w:pPr>
              <w:pStyle w:val="outlinetxt3"/>
              <w:rPr>
                <w:del w:id="836" w:author="Author" w:date="2022-06-02T15:44:00Z"/>
                <w:rFonts w:cs="Arial"/>
                <w:szCs w:val="18"/>
              </w:rPr>
            </w:pPr>
            <w:del w:id="837" w:author="Author" w:date="2022-06-02T15:44:00Z">
              <w:r w:rsidDel="00DF7742">
                <w:rPr>
                  <w:rFonts w:cs="Arial"/>
                  <w:szCs w:val="18"/>
                </w:rPr>
                <w:delText>0.114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808096" w14:textId="77777777" w:rsidR="003D0E8D" w:rsidDel="00DF7742" w:rsidRDefault="003D0E8D" w:rsidP="00A55EE0">
            <w:pPr>
              <w:pStyle w:val="outlinetxt3"/>
              <w:rPr>
                <w:del w:id="838" w:author="Author" w:date="2022-06-02T15:44:00Z"/>
                <w:rFonts w:cs="Arial"/>
                <w:szCs w:val="18"/>
              </w:rPr>
            </w:pPr>
            <w:del w:id="839" w:author="Author" w:date="2022-06-02T15:44:00Z">
              <w:r w:rsidDel="00DF7742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AD1DF1E" w14:textId="77777777" w:rsidR="003D0E8D" w:rsidDel="00DF7742" w:rsidRDefault="003D0E8D" w:rsidP="00A55EE0">
            <w:pPr>
              <w:pStyle w:val="outlinetxt3"/>
              <w:rPr>
                <w:del w:id="840" w:author="Author" w:date="2022-06-02T15:44:00Z"/>
                <w:rFonts w:cs="Arial"/>
                <w:szCs w:val="18"/>
              </w:rPr>
            </w:pPr>
            <w:del w:id="841" w:author="Author" w:date="2022-06-02T15:44:00Z">
              <w:r w:rsidDel="00DF7742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0697FEE" w14:textId="77777777" w:rsidR="003D0E8D" w:rsidDel="00DF7742" w:rsidRDefault="003D0E8D" w:rsidP="00A55EE0">
            <w:pPr>
              <w:pStyle w:val="outlinetxt3"/>
              <w:rPr>
                <w:del w:id="842" w:author="Author" w:date="2022-06-02T15:44:00Z"/>
                <w:rFonts w:cs="Arial"/>
                <w:szCs w:val="18"/>
              </w:rPr>
            </w:pPr>
            <w:del w:id="843" w:author="Author" w:date="2022-06-02T15:44:00Z">
              <w:r w:rsidDel="00DF774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5D9505" w14:textId="77777777" w:rsidR="003D0E8D" w:rsidRPr="000C046A" w:rsidDel="00DF7742" w:rsidRDefault="003D0E8D" w:rsidP="00A55EE0">
            <w:pPr>
              <w:pStyle w:val="outlinetxt3"/>
              <w:rPr>
                <w:del w:id="844" w:author="Author" w:date="2022-06-02T15:44:00Z"/>
              </w:rPr>
            </w:pPr>
            <w:del w:id="845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2AA633" w14:textId="77777777" w:rsidR="003D0E8D" w:rsidRPr="000C046A" w:rsidDel="00DF7742" w:rsidRDefault="003D0E8D" w:rsidP="00A55EE0">
            <w:pPr>
              <w:pStyle w:val="outlinetxt3"/>
              <w:rPr>
                <w:del w:id="846" w:author="Author" w:date="2022-06-02T15:44:00Z"/>
              </w:rPr>
            </w:pPr>
            <w:del w:id="847" w:author="Author" w:date="2022-06-02T15:44:00Z">
              <w:r w:rsidRPr="000C046A" w:rsidDel="00DF7742">
                <w:delText>0.078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36D403" w14:textId="77777777" w:rsidR="003D0E8D" w:rsidRPr="000C046A" w:rsidDel="00DF7742" w:rsidRDefault="003D0E8D" w:rsidP="00A55EE0">
            <w:pPr>
              <w:pStyle w:val="outlinetxt3"/>
              <w:rPr>
                <w:del w:id="848" w:author="Author" w:date="2022-06-02T15:44:00Z"/>
              </w:rPr>
            </w:pPr>
            <w:del w:id="849" w:author="Author" w:date="2022-06-02T15:44:00Z">
              <w:r w:rsidRPr="000C046A" w:rsidDel="00DF7742">
                <w:delText>0.025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07036A2" w14:textId="77777777" w:rsidR="003D0E8D" w:rsidRPr="000C046A" w:rsidDel="00DF7742" w:rsidRDefault="003D0E8D" w:rsidP="00A55EE0">
            <w:pPr>
              <w:pStyle w:val="outlinetxt3"/>
              <w:rPr>
                <w:del w:id="850" w:author="Author" w:date="2022-06-02T15:44:00Z"/>
              </w:rPr>
            </w:pPr>
            <w:del w:id="851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BEC9986" w14:textId="77777777" w:rsidR="003D0E8D" w:rsidRPr="000C046A" w:rsidDel="00DF7742" w:rsidRDefault="003D0E8D" w:rsidP="00A55EE0">
            <w:pPr>
              <w:pStyle w:val="outlinetxt3"/>
              <w:rPr>
                <w:del w:id="852" w:author="Author" w:date="2022-06-02T15:44:00Z"/>
              </w:rPr>
            </w:pPr>
            <w:del w:id="853" w:author="Author" w:date="2022-06-02T15:44:00Z">
              <w:r w:rsidRPr="000C046A" w:rsidDel="00DF7742">
                <w:delText>0.008</w:delText>
              </w:r>
            </w:del>
          </w:p>
        </w:tc>
      </w:tr>
      <w:tr w:rsidR="003D0E8D" w:rsidDel="00DF7742" w14:paraId="6B430D55" w14:textId="77777777" w:rsidTr="00A55EE0">
        <w:trPr>
          <w:cantSplit/>
          <w:trHeight w:val="190"/>
          <w:del w:id="854" w:author="Author" w:date="2022-06-02T15:44:00Z"/>
        </w:trPr>
        <w:tc>
          <w:tcPr>
            <w:tcW w:w="200" w:type="dxa"/>
          </w:tcPr>
          <w:p w14:paraId="6E20D49D" w14:textId="77777777" w:rsidR="003D0E8D" w:rsidDel="00DF7742" w:rsidRDefault="003D0E8D" w:rsidP="00A55EE0">
            <w:pPr>
              <w:pStyle w:val="outlinetxt3"/>
              <w:rPr>
                <w:del w:id="855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8984A4" w14:textId="77777777" w:rsidR="003D0E8D" w:rsidDel="00DF7742" w:rsidRDefault="003D0E8D" w:rsidP="00A55EE0">
            <w:pPr>
              <w:pStyle w:val="outlinetxt3"/>
              <w:rPr>
                <w:del w:id="856" w:author="Author" w:date="2022-06-02T15:44:00Z"/>
              </w:rPr>
            </w:pPr>
            <w:del w:id="857" w:author="Author" w:date="2022-06-02T15:44:00Z">
              <w:r w:rsidDel="00DF7742">
                <w:delText>4C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2804A" w14:textId="77777777" w:rsidR="003D0E8D" w:rsidDel="00DF7742" w:rsidRDefault="003D0E8D" w:rsidP="00A55EE0">
            <w:pPr>
              <w:pStyle w:val="outlinetxt3"/>
              <w:rPr>
                <w:del w:id="858" w:author="Author" w:date="2022-06-02T15:44:00Z"/>
              </w:rPr>
            </w:pPr>
            <w:del w:id="859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F06256" w14:textId="77777777" w:rsidR="003D0E8D" w:rsidDel="00DF7742" w:rsidRDefault="003D0E8D" w:rsidP="00A55EE0">
            <w:pPr>
              <w:pStyle w:val="outlinetxt3"/>
              <w:rPr>
                <w:del w:id="860" w:author="Author" w:date="2022-06-02T15:44:00Z"/>
                <w:rFonts w:cs="Arial"/>
                <w:szCs w:val="18"/>
              </w:rPr>
            </w:pPr>
            <w:del w:id="861" w:author="Author" w:date="2022-06-02T15:44:00Z">
              <w:r w:rsidDel="00DF7742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4F953B6" w14:textId="77777777" w:rsidR="003D0E8D" w:rsidDel="00DF7742" w:rsidRDefault="003D0E8D" w:rsidP="00A55EE0">
            <w:pPr>
              <w:pStyle w:val="outlinetxt3"/>
              <w:rPr>
                <w:del w:id="862" w:author="Author" w:date="2022-06-02T15:44:00Z"/>
                <w:rFonts w:cs="Arial"/>
                <w:szCs w:val="18"/>
              </w:rPr>
            </w:pPr>
            <w:del w:id="863" w:author="Author" w:date="2022-06-02T15:44:00Z">
              <w:r w:rsidDel="00DF7742">
                <w:rPr>
                  <w:rFonts w:cs="Arial"/>
                  <w:szCs w:val="18"/>
                </w:rPr>
                <w:delText>0.082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0D3820" w14:textId="77777777" w:rsidR="003D0E8D" w:rsidDel="00DF7742" w:rsidRDefault="003D0E8D" w:rsidP="00A55EE0">
            <w:pPr>
              <w:pStyle w:val="outlinetxt3"/>
              <w:rPr>
                <w:del w:id="864" w:author="Author" w:date="2022-06-02T15:44:00Z"/>
                <w:rFonts w:cs="Arial"/>
                <w:szCs w:val="18"/>
              </w:rPr>
            </w:pPr>
            <w:del w:id="865" w:author="Author" w:date="2022-06-02T15:44:00Z">
              <w:r w:rsidDel="00DF7742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22ED048" w14:textId="77777777" w:rsidR="003D0E8D" w:rsidDel="00DF7742" w:rsidRDefault="003D0E8D" w:rsidP="00A55EE0">
            <w:pPr>
              <w:pStyle w:val="outlinetxt3"/>
              <w:rPr>
                <w:del w:id="866" w:author="Author" w:date="2022-06-02T15:44:00Z"/>
                <w:rFonts w:cs="Arial"/>
                <w:szCs w:val="18"/>
              </w:rPr>
            </w:pPr>
            <w:del w:id="867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F93DE4" w14:textId="77777777" w:rsidR="003D0E8D" w:rsidDel="00DF7742" w:rsidRDefault="003D0E8D" w:rsidP="00A55EE0">
            <w:pPr>
              <w:pStyle w:val="outlinetxt3"/>
              <w:rPr>
                <w:del w:id="868" w:author="Author" w:date="2022-06-02T15:44:00Z"/>
                <w:rFonts w:cs="Arial"/>
                <w:szCs w:val="18"/>
              </w:rPr>
            </w:pPr>
            <w:del w:id="869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C7FE50" w14:textId="77777777" w:rsidR="003D0E8D" w:rsidRPr="000C046A" w:rsidDel="00DF7742" w:rsidRDefault="003D0E8D" w:rsidP="00A55EE0">
            <w:pPr>
              <w:pStyle w:val="outlinetxt3"/>
              <w:rPr>
                <w:del w:id="870" w:author="Author" w:date="2022-06-02T15:44:00Z"/>
              </w:rPr>
            </w:pPr>
            <w:del w:id="871" w:author="Author" w:date="2022-06-02T15:44:00Z">
              <w:r w:rsidRPr="000C046A" w:rsidDel="00DF7742"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741C86" w14:textId="77777777" w:rsidR="003D0E8D" w:rsidRPr="000C046A" w:rsidDel="00DF7742" w:rsidRDefault="003D0E8D" w:rsidP="00A55EE0">
            <w:pPr>
              <w:pStyle w:val="outlinetxt3"/>
              <w:rPr>
                <w:del w:id="872" w:author="Author" w:date="2022-06-02T15:44:00Z"/>
              </w:rPr>
            </w:pPr>
            <w:del w:id="873" w:author="Author" w:date="2022-06-02T15:44:00Z">
              <w:r w:rsidRPr="000C046A" w:rsidDel="00DF7742">
                <w:delText>0.051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4773C3D" w14:textId="77777777" w:rsidR="003D0E8D" w:rsidRPr="000C046A" w:rsidDel="00DF7742" w:rsidRDefault="003D0E8D" w:rsidP="00A55EE0">
            <w:pPr>
              <w:pStyle w:val="outlinetxt3"/>
              <w:rPr>
                <w:del w:id="874" w:author="Author" w:date="2022-06-02T15:44:00Z"/>
              </w:rPr>
            </w:pPr>
            <w:del w:id="875" w:author="Author" w:date="2022-06-02T15:44:00Z">
              <w:r w:rsidRPr="000C046A" w:rsidDel="00DF7742"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D4EB7DF" w14:textId="77777777" w:rsidR="003D0E8D" w:rsidRPr="000C046A" w:rsidDel="00DF7742" w:rsidRDefault="003D0E8D" w:rsidP="00A55EE0">
            <w:pPr>
              <w:pStyle w:val="outlinetxt3"/>
              <w:rPr>
                <w:del w:id="876" w:author="Author" w:date="2022-06-02T15:44:00Z"/>
              </w:rPr>
            </w:pPr>
            <w:del w:id="877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FF092F9" w14:textId="77777777" w:rsidR="003D0E8D" w:rsidRPr="000C046A" w:rsidDel="00DF7742" w:rsidRDefault="003D0E8D" w:rsidP="00A55EE0">
            <w:pPr>
              <w:pStyle w:val="outlinetxt3"/>
              <w:rPr>
                <w:del w:id="878" w:author="Author" w:date="2022-06-02T15:44:00Z"/>
              </w:rPr>
            </w:pPr>
            <w:del w:id="879" w:author="Author" w:date="2022-06-02T15:44:00Z">
              <w:r w:rsidRPr="000C046A" w:rsidDel="00DF7742">
                <w:delText>0.005</w:delText>
              </w:r>
            </w:del>
          </w:p>
        </w:tc>
      </w:tr>
      <w:tr w:rsidR="003D0E8D" w:rsidDel="00DF7742" w14:paraId="782541CE" w14:textId="77777777" w:rsidTr="00A55EE0">
        <w:trPr>
          <w:cantSplit/>
          <w:trHeight w:val="190"/>
          <w:del w:id="880" w:author="Author" w:date="2022-06-02T15:44:00Z"/>
        </w:trPr>
        <w:tc>
          <w:tcPr>
            <w:tcW w:w="200" w:type="dxa"/>
          </w:tcPr>
          <w:p w14:paraId="06635C89" w14:textId="77777777" w:rsidR="003D0E8D" w:rsidDel="00DF7742" w:rsidRDefault="003D0E8D" w:rsidP="00A55EE0">
            <w:pPr>
              <w:pStyle w:val="outlinetxt3"/>
              <w:rPr>
                <w:del w:id="881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E1A18D" w14:textId="77777777" w:rsidR="003D0E8D" w:rsidDel="00DF7742" w:rsidRDefault="003D0E8D" w:rsidP="00A55EE0">
            <w:pPr>
              <w:pStyle w:val="outlinetxt3"/>
              <w:rPr>
                <w:del w:id="882" w:author="Author" w:date="2022-06-02T15:44:00Z"/>
              </w:rPr>
            </w:pPr>
            <w:del w:id="883" w:author="Author" w:date="2022-06-02T15:44:00Z">
              <w:r w:rsidDel="00DF7742">
                <w:delText>4D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FF7763" w14:textId="77777777" w:rsidR="003D0E8D" w:rsidDel="00DF7742" w:rsidRDefault="003D0E8D" w:rsidP="00A55EE0">
            <w:pPr>
              <w:pStyle w:val="outlinetxt3"/>
              <w:rPr>
                <w:del w:id="884" w:author="Author" w:date="2022-06-02T15:44:00Z"/>
              </w:rPr>
            </w:pPr>
            <w:del w:id="885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193F0A5" w14:textId="77777777" w:rsidR="003D0E8D" w:rsidDel="00DF7742" w:rsidRDefault="003D0E8D" w:rsidP="00A55EE0">
            <w:pPr>
              <w:pStyle w:val="outlinetxt3"/>
              <w:rPr>
                <w:del w:id="886" w:author="Author" w:date="2022-06-02T15:44:00Z"/>
                <w:rFonts w:cs="Arial"/>
                <w:szCs w:val="18"/>
              </w:rPr>
            </w:pPr>
            <w:del w:id="887" w:author="Author" w:date="2022-06-02T15:44:00Z">
              <w:r w:rsidDel="00DF7742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383E86B" w14:textId="77777777" w:rsidR="003D0E8D" w:rsidDel="00DF7742" w:rsidRDefault="003D0E8D" w:rsidP="00A55EE0">
            <w:pPr>
              <w:pStyle w:val="outlinetxt3"/>
              <w:rPr>
                <w:del w:id="888" w:author="Author" w:date="2022-06-02T15:44:00Z"/>
                <w:rFonts w:cs="Arial"/>
                <w:szCs w:val="18"/>
              </w:rPr>
            </w:pPr>
            <w:del w:id="889" w:author="Author" w:date="2022-06-02T15:44:00Z">
              <w:r w:rsidDel="00DF7742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784217" w14:textId="77777777" w:rsidR="003D0E8D" w:rsidDel="00DF7742" w:rsidRDefault="003D0E8D" w:rsidP="00A55EE0">
            <w:pPr>
              <w:pStyle w:val="outlinetxt3"/>
              <w:rPr>
                <w:del w:id="890" w:author="Author" w:date="2022-06-02T15:44:00Z"/>
                <w:rFonts w:cs="Arial"/>
                <w:szCs w:val="18"/>
              </w:rPr>
            </w:pPr>
            <w:del w:id="891" w:author="Author" w:date="2022-06-02T15:44:00Z">
              <w:r w:rsidDel="00DF7742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E8C3170" w14:textId="77777777" w:rsidR="003D0E8D" w:rsidDel="00DF7742" w:rsidRDefault="003D0E8D" w:rsidP="00A55EE0">
            <w:pPr>
              <w:pStyle w:val="outlinetxt3"/>
              <w:rPr>
                <w:del w:id="892" w:author="Author" w:date="2022-06-02T15:44:00Z"/>
                <w:rFonts w:cs="Arial"/>
                <w:szCs w:val="18"/>
              </w:rPr>
            </w:pPr>
            <w:del w:id="893" w:author="Author" w:date="2022-06-02T15:44:00Z">
              <w:r w:rsidDel="00DF774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5181A8" w14:textId="77777777" w:rsidR="003D0E8D" w:rsidDel="00DF7742" w:rsidRDefault="003D0E8D" w:rsidP="00A55EE0">
            <w:pPr>
              <w:pStyle w:val="outlinetxt3"/>
              <w:rPr>
                <w:del w:id="894" w:author="Author" w:date="2022-06-02T15:44:00Z"/>
                <w:rFonts w:cs="Arial"/>
                <w:szCs w:val="18"/>
              </w:rPr>
            </w:pPr>
            <w:del w:id="895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8E8006C" w14:textId="77777777" w:rsidR="003D0E8D" w:rsidRPr="000C046A" w:rsidDel="00DF7742" w:rsidRDefault="003D0E8D" w:rsidP="00A55EE0">
            <w:pPr>
              <w:pStyle w:val="outlinetxt3"/>
              <w:rPr>
                <w:del w:id="896" w:author="Author" w:date="2022-06-02T15:44:00Z"/>
              </w:rPr>
            </w:pPr>
            <w:del w:id="897" w:author="Author" w:date="2022-06-02T15:44:00Z">
              <w:r w:rsidRPr="000C046A" w:rsidDel="00DF7742"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764E26A" w14:textId="77777777" w:rsidR="003D0E8D" w:rsidRPr="000C046A" w:rsidDel="00DF7742" w:rsidRDefault="003D0E8D" w:rsidP="00A55EE0">
            <w:pPr>
              <w:pStyle w:val="outlinetxt3"/>
              <w:rPr>
                <w:del w:id="898" w:author="Author" w:date="2022-06-02T15:44:00Z"/>
              </w:rPr>
            </w:pPr>
            <w:del w:id="899" w:author="Author" w:date="2022-06-02T15:44:00Z">
              <w:r w:rsidRPr="000C046A" w:rsidDel="00DF7742">
                <w:delText>0.058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4EB24F" w14:textId="77777777" w:rsidR="003D0E8D" w:rsidRPr="000C046A" w:rsidDel="00DF7742" w:rsidRDefault="003D0E8D" w:rsidP="00A55EE0">
            <w:pPr>
              <w:pStyle w:val="outlinetxt3"/>
              <w:rPr>
                <w:del w:id="900" w:author="Author" w:date="2022-06-02T15:44:00Z"/>
              </w:rPr>
            </w:pPr>
            <w:del w:id="901" w:author="Author" w:date="2022-06-02T15:44:00Z">
              <w:r w:rsidRPr="000C046A" w:rsidDel="00DF7742">
                <w:delText>0.025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1B4436" w14:textId="77777777" w:rsidR="003D0E8D" w:rsidRPr="000C046A" w:rsidDel="00DF7742" w:rsidRDefault="003D0E8D" w:rsidP="00A55EE0">
            <w:pPr>
              <w:pStyle w:val="outlinetxt3"/>
              <w:rPr>
                <w:del w:id="902" w:author="Author" w:date="2022-06-02T15:44:00Z"/>
              </w:rPr>
            </w:pPr>
            <w:del w:id="903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149857" w14:textId="77777777" w:rsidR="003D0E8D" w:rsidRPr="000C046A" w:rsidDel="00DF7742" w:rsidRDefault="003D0E8D" w:rsidP="00A55EE0">
            <w:pPr>
              <w:pStyle w:val="outlinetxt3"/>
              <w:rPr>
                <w:del w:id="904" w:author="Author" w:date="2022-06-02T15:44:00Z"/>
              </w:rPr>
            </w:pPr>
            <w:del w:id="905" w:author="Author" w:date="2022-06-02T15:44:00Z">
              <w:r w:rsidRPr="000C046A" w:rsidDel="00DF7742">
                <w:delText>0.006</w:delText>
              </w:r>
            </w:del>
          </w:p>
        </w:tc>
      </w:tr>
      <w:tr w:rsidR="003D0E8D" w:rsidDel="00DF7742" w14:paraId="63849E96" w14:textId="77777777" w:rsidTr="00A55EE0">
        <w:trPr>
          <w:cantSplit/>
          <w:trHeight w:val="190"/>
          <w:del w:id="906" w:author="Author" w:date="2022-06-02T15:44:00Z"/>
        </w:trPr>
        <w:tc>
          <w:tcPr>
            <w:tcW w:w="200" w:type="dxa"/>
          </w:tcPr>
          <w:p w14:paraId="485A73F2" w14:textId="77777777" w:rsidR="003D0E8D" w:rsidDel="00DF7742" w:rsidRDefault="003D0E8D" w:rsidP="00A55EE0">
            <w:pPr>
              <w:pStyle w:val="outlinetxt3"/>
              <w:rPr>
                <w:del w:id="907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EEB59" w14:textId="77777777" w:rsidR="003D0E8D" w:rsidDel="00DF7742" w:rsidRDefault="003D0E8D" w:rsidP="00A55EE0">
            <w:pPr>
              <w:pStyle w:val="outlinetxt3"/>
              <w:rPr>
                <w:del w:id="908" w:author="Author" w:date="2022-06-02T15:44:00Z"/>
              </w:rPr>
            </w:pPr>
            <w:del w:id="909" w:author="Author" w:date="2022-06-02T15:44:00Z">
              <w:r w:rsidDel="00DF7742">
                <w:delText>5A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378668" w14:textId="77777777" w:rsidR="003D0E8D" w:rsidDel="00DF7742" w:rsidRDefault="003D0E8D" w:rsidP="00A55EE0">
            <w:pPr>
              <w:pStyle w:val="outlinetxt3"/>
              <w:rPr>
                <w:del w:id="910" w:author="Author" w:date="2022-06-02T15:44:00Z"/>
              </w:rPr>
            </w:pPr>
            <w:del w:id="911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2C0BCA" w14:textId="77777777" w:rsidR="003D0E8D" w:rsidDel="00DF7742" w:rsidRDefault="003D0E8D" w:rsidP="00A55EE0">
            <w:pPr>
              <w:pStyle w:val="outlinetxt3"/>
              <w:rPr>
                <w:del w:id="912" w:author="Author" w:date="2022-06-02T15:44:00Z"/>
                <w:rFonts w:cs="Arial"/>
                <w:szCs w:val="18"/>
              </w:rPr>
            </w:pPr>
            <w:del w:id="913" w:author="Author" w:date="2022-06-02T15:44:00Z">
              <w:r w:rsidDel="00DF7742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CD0D37" w14:textId="77777777" w:rsidR="003D0E8D" w:rsidDel="00DF7742" w:rsidRDefault="003D0E8D" w:rsidP="00A55EE0">
            <w:pPr>
              <w:pStyle w:val="outlinetxt3"/>
              <w:rPr>
                <w:del w:id="914" w:author="Author" w:date="2022-06-02T15:44:00Z"/>
                <w:rFonts w:cs="Arial"/>
                <w:szCs w:val="18"/>
              </w:rPr>
            </w:pPr>
            <w:del w:id="915" w:author="Author" w:date="2022-06-02T15:44:00Z">
              <w:r w:rsidDel="00DF7742">
                <w:rPr>
                  <w:rFonts w:cs="Arial"/>
                  <w:szCs w:val="18"/>
                </w:rPr>
                <w:delText>0.164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80BFBD" w14:textId="77777777" w:rsidR="003D0E8D" w:rsidDel="00DF7742" w:rsidRDefault="003D0E8D" w:rsidP="00A55EE0">
            <w:pPr>
              <w:pStyle w:val="outlinetxt3"/>
              <w:rPr>
                <w:del w:id="916" w:author="Author" w:date="2022-06-02T15:44:00Z"/>
                <w:rFonts w:cs="Arial"/>
                <w:szCs w:val="18"/>
              </w:rPr>
            </w:pPr>
            <w:del w:id="917" w:author="Author" w:date="2022-06-02T15:44:00Z">
              <w:r w:rsidDel="00DF7742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487773" w14:textId="77777777" w:rsidR="003D0E8D" w:rsidDel="00DF7742" w:rsidRDefault="003D0E8D" w:rsidP="00A55EE0">
            <w:pPr>
              <w:pStyle w:val="outlinetxt3"/>
              <w:rPr>
                <w:del w:id="918" w:author="Author" w:date="2022-06-02T15:44:00Z"/>
                <w:rFonts w:cs="Arial"/>
                <w:szCs w:val="18"/>
              </w:rPr>
            </w:pPr>
            <w:del w:id="919" w:author="Author" w:date="2022-06-02T15:44:00Z">
              <w:r w:rsidDel="00DF774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1B3CB0" w14:textId="77777777" w:rsidR="003D0E8D" w:rsidDel="00DF7742" w:rsidRDefault="003D0E8D" w:rsidP="00A55EE0">
            <w:pPr>
              <w:pStyle w:val="outlinetxt3"/>
              <w:rPr>
                <w:del w:id="920" w:author="Author" w:date="2022-06-02T15:44:00Z"/>
                <w:rFonts w:cs="Arial"/>
                <w:szCs w:val="18"/>
              </w:rPr>
            </w:pPr>
            <w:del w:id="921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F3F179" w14:textId="77777777" w:rsidR="003D0E8D" w:rsidRPr="000C046A" w:rsidDel="00DF7742" w:rsidRDefault="003D0E8D" w:rsidP="00A55EE0">
            <w:pPr>
              <w:pStyle w:val="outlinetxt3"/>
              <w:rPr>
                <w:del w:id="922" w:author="Author" w:date="2022-06-02T15:44:00Z"/>
              </w:rPr>
            </w:pPr>
            <w:del w:id="923" w:author="Author" w:date="2022-06-02T15:44:00Z">
              <w:r w:rsidRPr="000C046A" w:rsidDel="00DF7742">
                <w:delText>0.023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837803" w14:textId="77777777" w:rsidR="003D0E8D" w:rsidRPr="000C046A" w:rsidDel="00DF7742" w:rsidRDefault="003D0E8D" w:rsidP="00A55EE0">
            <w:pPr>
              <w:pStyle w:val="outlinetxt3"/>
              <w:rPr>
                <w:del w:id="924" w:author="Author" w:date="2022-06-02T15:44:00Z"/>
              </w:rPr>
            </w:pPr>
            <w:del w:id="925" w:author="Author" w:date="2022-06-02T15:44:00Z">
              <w:r w:rsidRPr="000C046A" w:rsidDel="00DF7742">
                <w:delText>0.112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39FE8C0" w14:textId="77777777" w:rsidR="003D0E8D" w:rsidRPr="000C046A" w:rsidDel="00DF7742" w:rsidRDefault="003D0E8D" w:rsidP="00A55EE0">
            <w:pPr>
              <w:pStyle w:val="outlinetxt3"/>
              <w:rPr>
                <w:del w:id="926" w:author="Author" w:date="2022-06-02T15:44:00Z"/>
              </w:rPr>
            </w:pPr>
            <w:del w:id="927" w:author="Author" w:date="2022-06-02T15:44:00Z">
              <w:r w:rsidRPr="000C046A" w:rsidDel="00DF7742">
                <w:delText>0.036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8B0E98A" w14:textId="77777777" w:rsidR="003D0E8D" w:rsidRPr="000C046A" w:rsidDel="00DF7742" w:rsidRDefault="003D0E8D" w:rsidP="00A55EE0">
            <w:pPr>
              <w:pStyle w:val="outlinetxt3"/>
              <w:rPr>
                <w:del w:id="928" w:author="Author" w:date="2022-06-02T15:44:00Z"/>
              </w:rPr>
            </w:pPr>
            <w:del w:id="929" w:author="Author" w:date="2022-06-02T15:44:00Z">
              <w:r w:rsidRPr="000C046A" w:rsidDel="00DF7742"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FC1A29" w14:textId="77777777" w:rsidR="003D0E8D" w:rsidRPr="000C046A" w:rsidDel="00DF7742" w:rsidRDefault="003D0E8D" w:rsidP="00A55EE0">
            <w:pPr>
              <w:pStyle w:val="outlinetxt3"/>
              <w:rPr>
                <w:del w:id="930" w:author="Author" w:date="2022-06-02T15:44:00Z"/>
              </w:rPr>
            </w:pPr>
            <w:del w:id="931" w:author="Author" w:date="2022-06-02T15:44:00Z">
              <w:r w:rsidRPr="000C046A" w:rsidDel="00DF7742">
                <w:delText>0.012</w:delText>
              </w:r>
            </w:del>
          </w:p>
        </w:tc>
      </w:tr>
      <w:tr w:rsidR="003D0E8D" w:rsidDel="00DF7742" w14:paraId="0B2007DE" w14:textId="77777777" w:rsidTr="00A55EE0">
        <w:trPr>
          <w:cantSplit/>
          <w:trHeight w:val="190"/>
          <w:del w:id="932" w:author="Author" w:date="2022-06-02T15:44:00Z"/>
        </w:trPr>
        <w:tc>
          <w:tcPr>
            <w:tcW w:w="200" w:type="dxa"/>
          </w:tcPr>
          <w:p w14:paraId="71C4DEE5" w14:textId="77777777" w:rsidR="003D0E8D" w:rsidDel="00DF7742" w:rsidRDefault="003D0E8D" w:rsidP="00A55EE0">
            <w:pPr>
              <w:pStyle w:val="outlinetxt3"/>
              <w:rPr>
                <w:del w:id="933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A7E171" w14:textId="77777777" w:rsidR="003D0E8D" w:rsidDel="00DF7742" w:rsidRDefault="003D0E8D" w:rsidP="00A55EE0">
            <w:pPr>
              <w:pStyle w:val="outlinetxt3"/>
              <w:rPr>
                <w:del w:id="934" w:author="Author" w:date="2022-06-02T15:44:00Z"/>
              </w:rPr>
            </w:pPr>
            <w:del w:id="935" w:author="Author" w:date="2022-06-02T15:44:00Z">
              <w:r w:rsidDel="00DF7742">
                <w:delText>5AA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807568" w14:textId="77777777" w:rsidR="003D0E8D" w:rsidDel="00DF7742" w:rsidRDefault="003D0E8D" w:rsidP="00A55EE0">
            <w:pPr>
              <w:pStyle w:val="outlinetxt3"/>
              <w:rPr>
                <w:del w:id="936" w:author="Author" w:date="2022-06-02T15:44:00Z"/>
              </w:rPr>
            </w:pPr>
            <w:del w:id="937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A24E9F4" w14:textId="77777777" w:rsidR="003D0E8D" w:rsidDel="00DF7742" w:rsidRDefault="003D0E8D" w:rsidP="00A55EE0">
            <w:pPr>
              <w:pStyle w:val="outlinetxt3"/>
              <w:rPr>
                <w:del w:id="938" w:author="Author" w:date="2022-06-02T15:44:00Z"/>
                <w:rFonts w:cs="Arial"/>
                <w:szCs w:val="18"/>
              </w:rPr>
            </w:pPr>
            <w:del w:id="939" w:author="Author" w:date="2022-06-02T15:44:00Z">
              <w:r w:rsidDel="00DF7742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53000F2" w14:textId="77777777" w:rsidR="003D0E8D" w:rsidDel="00DF7742" w:rsidRDefault="003D0E8D" w:rsidP="00A55EE0">
            <w:pPr>
              <w:pStyle w:val="outlinetxt3"/>
              <w:rPr>
                <w:del w:id="940" w:author="Author" w:date="2022-06-02T15:44:00Z"/>
                <w:rFonts w:cs="Arial"/>
                <w:szCs w:val="18"/>
              </w:rPr>
            </w:pPr>
            <w:del w:id="941" w:author="Author" w:date="2022-06-02T15:44:00Z">
              <w:r w:rsidDel="00DF7742">
                <w:rPr>
                  <w:rFonts w:cs="Arial"/>
                  <w:szCs w:val="18"/>
                </w:rPr>
                <w:delText>0.084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A10C71" w14:textId="77777777" w:rsidR="003D0E8D" w:rsidDel="00DF7742" w:rsidRDefault="003D0E8D" w:rsidP="00A55EE0">
            <w:pPr>
              <w:pStyle w:val="outlinetxt3"/>
              <w:rPr>
                <w:del w:id="942" w:author="Author" w:date="2022-06-02T15:44:00Z"/>
                <w:rFonts w:cs="Arial"/>
                <w:szCs w:val="18"/>
              </w:rPr>
            </w:pPr>
            <w:del w:id="943" w:author="Author" w:date="2022-06-02T15:44:00Z">
              <w:r w:rsidDel="00DF7742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6744A9" w14:textId="77777777" w:rsidR="003D0E8D" w:rsidDel="00DF7742" w:rsidRDefault="003D0E8D" w:rsidP="00A55EE0">
            <w:pPr>
              <w:pStyle w:val="outlinetxt3"/>
              <w:rPr>
                <w:del w:id="944" w:author="Author" w:date="2022-06-02T15:44:00Z"/>
                <w:rFonts w:cs="Arial"/>
                <w:szCs w:val="18"/>
              </w:rPr>
            </w:pPr>
            <w:del w:id="945" w:author="Author" w:date="2022-06-02T15:44:00Z">
              <w:r w:rsidDel="00DF774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2C1D9BD" w14:textId="77777777" w:rsidR="003D0E8D" w:rsidDel="00DF7742" w:rsidRDefault="003D0E8D" w:rsidP="00A55EE0">
            <w:pPr>
              <w:pStyle w:val="outlinetxt3"/>
              <w:rPr>
                <w:del w:id="946" w:author="Author" w:date="2022-06-02T15:44:00Z"/>
                <w:rFonts w:cs="Arial"/>
                <w:szCs w:val="18"/>
              </w:rPr>
            </w:pPr>
            <w:del w:id="947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1CB1966" w14:textId="77777777" w:rsidR="003D0E8D" w:rsidRPr="000C046A" w:rsidDel="00DF7742" w:rsidRDefault="003D0E8D" w:rsidP="00A55EE0">
            <w:pPr>
              <w:pStyle w:val="outlinetxt3"/>
              <w:rPr>
                <w:del w:id="948" w:author="Author" w:date="2022-06-02T15:44:00Z"/>
              </w:rPr>
            </w:pPr>
            <w:del w:id="949" w:author="Author" w:date="2022-06-02T15:44:00Z">
              <w:r w:rsidRPr="000C046A" w:rsidDel="00DF7742"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79A53EB" w14:textId="77777777" w:rsidR="003D0E8D" w:rsidRPr="000C046A" w:rsidDel="00DF7742" w:rsidRDefault="003D0E8D" w:rsidP="00A55EE0">
            <w:pPr>
              <w:pStyle w:val="outlinetxt3"/>
              <w:rPr>
                <w:del w:id="950" w:author="Author" w:date="2022-06-02T15:44:00Z"/>
              </w:rPr>
            </w:pPr>
            <w:del w:id="951" w:author="Author" w:date="2022-06-02T15:44:00Z">
              <w:r w:rsidRPr="000C046A" w:rsidDel="00DF7742">
                <w:delText>0.051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922D93" w14:textId="77777777" w:rsidR="003D0E8D" w:rsidRPr="000C046A" w:rsidDel="00DF7742" w:rsidRDefault="003D0E8D" w:rsidP="00A55EE0">
            <w:pPr>
              <w:pStyle w:val="outlinetxt3"/>
              <w:rPr>
                <w:del w:id="952" w:author="Author" w:date="2022-06-02T15:44:00Z"/>
              </w:rPr>
            </w:pPr>
            <w:del w:id="953" w:author="Author" w:date="2022-06-02T15:44:00Z">
              <w:r w:rsidRPr="000C046A" w:rsidDel="00DF7742">
                <w:delText>0.020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0EB13A8" w14:textId="77777777" w:rsidR="003D0E8D" w:rsidRPr="000C046A" w:rsidDel="00DF7742" w:rsidRDefault="003D0E8D" w:rsidP="00A55EE0">
            <w:pPr>
              <w:pStyle w:val="outlinetxt3"/>
              <w:rPr>
                <w:del w:id="954" w:author="Author" w:date="2022-06-02T15:44:00Z"/>
              </w:rPr>
            </w:pPr>
            <w:del w:id="955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55DD0CC" w14:textId="77777777" w:rsidR="003D0E8D" w:rsidRPr="000C046A" w:rsidDel="00DF7742" w:rsidRDefault="003D0E8D" w:rsidP="00A55EE0">
            <w:pPr>
              <w:pStyle w:val="outlinetxt3"/>
              <w:rPr>
                <w:del w:id="956" w:author="Author" w:date="2022-06-02T15:44:00Z"/>
              </w:rPr>
            </w:pPr>
            <w:del w:id="957" w:author="Author" w:date="2022-06-02T15:44:00Z">
              <w:r w:rsidRPr="000C046A" w:rsidDel="00DF7742">
                <w:delText>0.005</w:delText>
              </w:r>
            </w:del>
          </w:p>
        </w:tc>
      </w:tr>
      <w:tr w:rsidR="003D0E8D" w:rsidDel="00DF7742" w14:paraId="6E9F2214" w14:textId="77777777" w:rsidTr="00A55EE0">
        <w:trPr>
          <w:cantSplit/>
          <w:trHeight w:val="190"/>
          <w:del w:id="958" w:author="Author" w:date="2022-06-02T15:44:00Z"/>
        </w:trPr>
        <w:tc>
          <w:tcPr>
            <w:tcW w:w="200" w:type="dxa"/>
          </w:tcPr>
          <w:p w14:paraId="66DA81D9" w14:textId="77777777" w:rsidR="003D0E8D" w:rsidDel="00DF7742" w:rsidRDefault="003D0E8D" w:rsidP="00A55EE0">
            <w:pPr>
              <w:pStyle w:val="outlinetxt3"/>
              <w:rPr>
                <w:del w:id="959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B4567E" w14:textId="77777777" w:rsidR="003D0E8D" w:rsidDel="00DF7742" w:rsidRDefault="003D0E8D" w:rsidP="00A55EE0">
            <w:pPr>
              <w:pStyle w:val="outlinetxt3"/>
              <w:rPr>
                <w:del w:id="960" w:author="Author" w:date="2022-06-02T15:44:00Z"/>
              </w:rPr>
            </w:pPr>
            <w:del w:id="961" w:author="Author" w:date="2022-06-02T15:44:00Z">
              <w:r w:rsidDel="00DF7742">
                <w:delText>5B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6718DC" w14:textId="77777777" w:rsidR="003D0E8D" w:rsidDel="00DF7742" w:rsidRDefault="003D0E8D" w:rsidP="00A55EE0">
            <w:pPr>
              <w:pStyle w:val="outlinetxt3"/>
              <w:rPr>
                <w:del w:id="962" w:author="Author" w:date="2022-06-02T15:44:00Z"/>
              </w:rPr>
            </w:pPr>
            <w:del w:id="963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A3177C7" w14:textId="77777777" w:rsidR="003D0E8D" w:rsidDel="00DF7742" w:rsidRDefault="003D0E8D" w:rsidP="00A55EE0">
            <w:pPr>
              <w:pStyle w:val="outlinetxt3"/>
              <w:rPr>
                <w:del w:id="964" w:author="Author" w:date="2022-06-02T15:44:00Z"/>
                <w:rFonts w:cs="Arial"/>
                <w:szCs w:val="18"/>
              </w:rPr>
            </w:pPr>
            <w:del w:id="965" w:author="Author" w:date="2022-06-02T15:44:00Z">
              <w:r w:rsidDel="00DF7742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CCEE8E" w14:textId="77777777" w:rsidR="003D0E8D" w:rsidDel="00DF7742" w:rsidRDefault="003D0E8D" w:rsidP="00A55EE0">
            <w:pPr>
              <w:pStyle w:val="outlinetxt3"/>
              <w:rPr>
                <w:del w:id="966" w:author="Author" w:date="2022-06-02T15:44:00Z"/>
                <w:rFonts w:cs="Arial"/>
                <w:szCs w:val="18"/>
              </w:rPr>
            </w:pPr>
            <w:del w:id="967" w:author="Author" w:date="2022-06-02T15:44:00Z">
              <w:r w:rsidDel="00DF7742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E86837" w14:textId="77777777" w:rsidR="003D0E8D" w:rsidDel="00DF7742" w:rsidRDefault="003D0E8D" w:rsidP="00A55EE0">
            <w:pPr>
              <w:pStyle w:val="outlinetxt3"/>
              <w:rPr>
                <w:del w:id="968" w:author="Author" w:date="2022-06-02T15:44:00Z"/>
                <w:rFonts w:cs="Arial"/>
                <w:szCs w:val="18"/>
              </w:rPr>
            </w:pPr>
            <w:del w:id="969" w:author="Author" w:date="2022-06-02T15:44:00Z">
              <w:r w:rsidDel="00DF7742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F313BF" w14:textId="77777777" w:rsidR="003D0E8D" w:rsidDel="00DF7742" w:rsidRDefault="003D0E8D" w:rsidP="00A55EE0">
            <w:pPr>
              <w:pStyle w:val="outlinetxt3"/>
              <w:rPr>
                <w:del w:id="970" w:author="Author" w:date="2022-06-02T15:44:00Z"/>
                <w:rFonts w:cs="Arial"/>
                <w:szCs w:val="18"/>
              </w:rPr>
            </w:pPr>
            <w:del w:id="971" w:author="Author" w:date="2022-06-02T15:44:00Z">
              <w:r w:rsidDel="00DF7742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495356" w14:textId="77777777" w:rsidR="003D0E8D" w:rsidDel="00DF7742" w:rsidRDefault="003D0E8D" w:rsidP="00A55EE0">
            <w:pPr>
              <w:pStyle w:val="outlinetxt3"/>
              <w:rPr>
                <w:del w:id="972" w:author="Author" w:date="2022-06-02T15:44:00Z"/>
                <w:rFonts w:cs="Arial"/>
                <w:szCs w:val="18"/>
              </w:rPr>
            </w:pPr>
            <w:del w:id="973" w:author="Author" w:date="2022-06-02T15:44:00Z">
              <w:r w:rsidDel="00DF7742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0EF8FC" w14:textId="77777777" w:rsidR="003D0E8D" w:rsidRPr="000C046A" w:rsidDel="00DF7742" w:rsidRDefault="003D0E8D" w:rsidP="00A55EE0">
            <w:pPr>
              <w:pStyle w:val="outlinetxt3"/>
              <w:rPr>
                <w:del w:id="974" w:author="Author" w:date="2022-06-02T15:44:00Z"/>
              </w:rPr>
            </w:pPr>
            <w:del w:id="975" w:author="Author" w:date="2022-06-02T15:44:00Z">
              <w:r w:rsidRPr="000C046A" w:rsidDel="00DF7742">
                <w:delText>0.032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72C75E" w14:textId="77777777" w:rsidR="003D0E8D" w:rsidRPr="000C046A" w:rsidDel="00DF7742" w:rsidRDefault="003D0E8D" w:rsidP="00A55EE0">
            <w:pPr>
              <w:pStyle w:val="outlinetxt3"/>
              <w:rPr>
                <w:del w:id="976" w:author="Author" w:date="2022-06-02T15:44:00Z"/>
              </w:rPr>
            </w:pPr>
            <w:del w:id="977" w:author="Author" w:date="2022-06-02T15:44:00Z">
              <w:r w:rsidRPr="000C046A" w:rsidDel="00DF7742">
                <w:delText>0.103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757499A" w14:textId="77777777" w:rsidR="003D0E8D" w:rsidRPr="000C046A" w:rsidDel="00DF7742" w:rsidRDefault="003D0E8D" w:rsidP="00A55EE0">
            <w:pPr>
              <w:pStyle w:val="outlinetxt3"/>
              <w:rPr>
                <w:del w:id="978" w:author="Author" w:date="2022-06-02T15:44:00Z"/>
              </w:rPr>
            </w:pPr>
            <w:del w:id="979" w:author="Author" w:date="2022-06-02T15:44:00Z">
              <w:r w:rsidRPr="000C046A" w:rsidDel="00DF7742">
                <w:delText>0.046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AAF545E" w14:textId="77777777" w:rsidR="003D0E8D" w:rsidRPr="000C046A" w:rsidDel="00DF7742" w:rsidRDefault="003D0E8D" w:rsidP="00A55EE0">
            <w:pPr>
              <w:pStyle w:val="outlinetxt3"/>
              <w:rPr>
                <w:del w:id="980" w:author="Author" w:date="2022-06-02T15:44:00Z"/>
              </w:rPr>
            </w:pPr>
            <w:del w:id="981" w:author="Author" w:date="2022-06-02T15:44:00Z">
              <w:r w:rsidRPr="000C046A" w:rsidDel="00DF7742">
                <w:delText>0.027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3444F34" w14:textId="77777777" w:rsidR="003D0E8D" w:rsidRPr="000C046A" w:rsidDel="00DF7742" w:rsidRDefault="003D0E8D" w:rsidP="00A55EE0">
            <w:pPr>
              <w:pStyle w:val="outlinetxt3"/>
              <w:rPr>
                <w:del w:id="982" w:author="Author" w:date="2022-06-02T15:44:00Z"/>
              </w:rPr>
            </w:pPr>
            <w:del w:id="983" w:author="Author" w:date="2022-06-02T15:44:00Z">
              <w:r w:rsidRPr="000C046A" w:rsidDel="00DF7742">
                <w:delText>0.012</w:delText>
              </w:r>
            </w:del>
          </w:p>
        </w:tc>
      </w:tr>
      <w:tr w:rsidR="003D0E8D" w:rsidDel="00DF7742" w14:paraId="3FB1F84B" w14:textId="77777777" w:rsidTr="00A55EE0">
        <w:trPr>
          <w:cantSplit/>
          <w:trHeight w:val="190"/>
          <w:del w:id="984" w:author="Author" w:date="2022-06-02T15:44:00Z"/>
        </w:trPr>
        <w:tc>
          <w:tcPr>
            <w:tcW w:w="200" w:type="dxa"/>
          </w:tcPr>
          <w:p w14:paraId="69EB4F34" w14:textId="77777777" w:rsidR="003D0E8D" w:rsidDel="00DF7742" w:rsidRDefault="003D0E8D" w:rsidP="00A55EE0">
            <w:pPr>
              <w:pStyle w:val="outlinetxt3"/>
              <w:rPr>
                <w:del w:id="985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4A6B11" w14:textId="77777777" w:rsidR="003D0E8D" w:rsidDel="00DF7742" w:rsidRDefault="003D0E8D" w:rsidP="00A55EE0">
            <w:pPr>
              <w:pStyle w:val="outlinetxt3"/>
              <w:rPr>
                <w:del w:id="986" w:author="Author" w:date="2022-06-02T15:44:00Z"/>
              </w:rPr>
            </w:pPr>
            <w:del w:id="987" w:author="Author" w:date="2022-06-02T15:44:00Z">
              <w:r w:rsidDel="00DF7742">
                <w:delText>5C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A113D" w14:textId="77777777" w:rsidR="003D0E8D" w:rsidDel="00DF7742" w:rsidRDefault="003D0E8D" w:rsidP="00A55EE0">
            <w:pPr>
              <w:pStyle w:val="outlinetxt3"/>
              <w:rPr>
                <w:del w:id="988" w:author="Author" w:date="2022-06-02T15:44:00Z"/>
              </w:rPr>
            </w:pPr>
            <w:del w:id="989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74357F" w14:textId="77777777" w:rsidR="003D0E8D" w:rsidDel="00DF7742" w:rsidRDefault="003D0E8D" w:rsidP="00A55EE0">
            <w:pPr>
              <w:pStyle w:val="outlinetxt3"/>
              <w:rPr>
                <w:del w:id="990" w:author="Author" w:date="2022-06-02T15:44:00Z"/>
                <w:rFonts w:cs="Arial"/>
                <w:szCs w:val="18"/>
              </w:rPr>
            </w:pPr>
            <w:del w:id="991" w:author="Author" w:date="2022-06-02T15:44:00Z">
              <w:r w:rsidDel="00DF7742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134F591" w14:textId="77777777" w:rsidR="003D0E8D" w:rsidDel="00DF7742" w:rsidRDefault="003D0E8D" w:rsidP="00A55EE0">
            <w:pPr>
              <w:pStyle w:val="outlinetxt3"/>
              <w:rPr>
                <w:del w:id="992" w:author="Author" w:date="2022-06-02T15:44:00Z"/>
                <w:rFonts w:cs="Arial"/>
                <w:szCs w:val="18"/>
              </w:rPr>
            </w:pPr>
            <w:del w:id="993" w:author="Author" w:date="2022-06-02T15:44:00Z">
              <w:r w:rsidDel="00DF7742">
                <w:rPr>
                  <w:rFonts w:cs="Arial"/>
                  <w:szCs w:val="18"/>
                </w:rPr>
                <w:delText>0.188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BDB0DD" w14:textId="77777777" w:rsidR="003D0E8D" w:rsidDel="00DF7742" w:rsidRDefault="003D0E8D" w:rsidP="00A55EE0">
            <w:pPr>
              <w:pStyle w:val="outlinetxt3"/>
              <w:rPr>
                <w:del w:id="994" w:author="Author" w:date="2022-06-02T15:44:00Z"/>
                <w:rFonts w:cs="Arial"/>
                <w:szCs w:val="18"/>
              </w:rPr>
            </w:pPr>
            <w:del w:id="995" w:author="Author" w:date="2022-06-02T15:44:00Z">
              <w:r w:rsidDel="00DF7742">
                <w:rPr>
                  <w:rFonts w:cs="Arial"/>
                  <w:szCs w:val="18"/>
                </w:rPr>
                <w:delText>0.108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336EB6C" w14:textId="77777777" w:rsidR="003D0E8D" w:rsidDel="00DF7742" w:rsidRDefault="003D0E8D" w:rsidP="00A55EE0">
            <w:pPr>
              <w:pStyle w:val="outlinetxt3"/>
              <w:rPr>
                <w:del w:id="996" w:author="Author" w:date="2022-06-02T15:44:00Z"/>
                <w:rFonts w:cs="Arial"/>
                <w:szCs w:val="18"/>
              </w:rPr>
            </w:pPr>
            <w:del w:id="997" w:author="Author" w:date="2022-06-02T15:44:00Z">
              <w:r w:rsidDel="00DF7742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F25F9A" w14:textId="77777777" w:rsidR="003D0E8D" w:rsidDel="00DF7742" w:rsidRDefault="003D0E8D" w:rsidP="00A55EE0">
            <w:pPr>
              <w:pStyle w:val="outlinetxt3"/>
              <w:rPr>
                <w:del w:id="998" w:author="Author" w:date="2022-06-02T15:44:00Z"/>
                <w:rFonts w:cs="Arial"/>
                <w:szCs w:val="18"/>
              </w:rPr>
            </w:pPr>
            <w:del w:id="999" w:author="Author" w:date="2022-06-02T15:44:00Z">
              <w:r w:rsidDel="00DF7742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4AA12F" w14:textId="77777777" w:rsidR="003D0E8D" w:rsidRPr="000C046A" w:rsidDel="00DF7742" w:rsidRDefault="003D0E8D" w:rsidP="00A55EE0">
            <w:pPr>
              <w:pStyle w:val="outlinetxt3"/>
              <w:rPr>
                <w:del w:id="1000" w:author="Author" w:date="2022-06-02T15:44:00Z"/>
              </w:rPr>
            </w:pPr>
            <w:del w:id="1001" w:author="Author" w:date="2022-06-02T15:44:00Z">
              <w:r w:rsidRPr="000C046A" w:rsidDel="00DF7742">
                <w:delText>0.046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168D39" w14:textId="77777777" w:rsidR="003D0E8D" w:rsidRPr="000C046A" w:rsidDel="00DF7742" w:rsidRDefault="003D0E8D" w:rsidP="00A55EE0">
            <w:pPr>
              <w:pStyle w:val="outlinetxt3"/>
              <w:rPr>
                <w:del w:id="1002" w:author="Author" w:date="2022-06-02T15:44:00Z"/>
              </w:rPr>
            </w:pPr>
            <w:del w:id="1003" w:author="Author" w:date="2022-06-02T15:44:00Z">
              <w:r w:rsidRPr="000C046A" w:rsidDel="00DF7742">
                <w:delText>0.143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F349501" w14:textId="77777777" w:rsidR="003D0E8D" w:rsidRPr="000C046A" w:rsidDel="00DF7742" w:rsidRDefault="003D0E8D" w:rsidP="00A55EE0">
            <w:pPr>
              <w:pStyle w:val="outlinetxt3"/>
              <w:rPr>
                <w:del w:id="1004" w:author="Author" w:date="2022-06-02T15:44:00Z"/>
              </w:rPr>
            </w:pPr>
            <w:del w:id="1005" w:author="Author" w:date="2022-06-02T15:44:00Z">
              <w:r w:rsidRPr="000C046A" w:rsidDel="00DF7742">
                <w:delText>0.076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452445" w14:textId="77777777" w:rsidR="003D0E8D" w:rsidRPr="000C046A" w:rsidDel="00DF7742" w:rsidRDefault="003D0E8D" w:rsidP="00A55EE0">
            <w:pPr>
              <w:pStyle w:val="outlinetxt3"/>
              <w:rPr>
                <w:del w:id="1006" w:author="Author" w:date="2022-06-02T15:44:00Z"/>
              </w:rPr>
            </w:pPr>
            <w:del w:id="1007" w:author="Author" w:date="2022-06-02T15:44:00Z">
              <w:r w:rsidRPr="000C046A" w:rsidDel="00DF7742">
                <w:delText>0.041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A8D7443" w14:textId="77777777" w:rsidR="003D0E8D" w:rsidRPr="000C046A" w:rsidDel="00DF7742" w:rsidRDefault="003D0E8D" w:rsidP="00A55EE0">
            <w:pPr>
              <w:pStyle w:val="outlinetxt3"/>
              <w:rPr>
                <w:del w:id="1008" w:author="Author" w:date="2022-06-02T15:44:00Z"/>
              </w:rPr>
            </w:pPr>
            <w:del w:id="1009" w:author="Author" w:date="2022-06-02T15:44:00Z">
              <w:r w:rsidRPr="000C046A" w:rsidDel="00DF7742">
                <w:delText>0.017</w:delText>
              </w:r>
            </w:del>
          </w:p>
        </w:tc>
      </w:tr>
      <w:tr w:rsidR="003D0E8D" w:rsidDel="00DF7742" w14:paraId="31852407" w14:textId="77777777" w:rsidTr="00A55EE0">
        <w:trPr>
          <w:cantSplit/>
          <w:trHeight w:val="190"/>
          <w:del w:id="1010" w:author="Author" w:date="2022-06-02T15:44:00Z"/>
        </w:trPr>
        <w:tc>
          <w:tcPr>
            <w:tcW w:w="200" w:type="dxa"/>
          </w:tcPr>
          <w:p w14:paraId="298F39CD" w14:textId="77777777" w:rsidR="003D0E8D" w:rsidDel="00DF7742" w:rsidRDefault="003D0E8D" w:rsidP="00A55EE0">
            <w:pPr>
              <w:pStyle w:val="outlinetxt3"/>
              <w:rPr>
                <w:del w:id="1011" w:author="Author" w:date="2022-06-02T15:44:00Z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A93E2B" w14:textId="77777777" w:rsidR="003D0E8D" w:rsidRPr="00726105" w:rsidDel="00DF7742" w:rsidRDefault="003D0E8D" w:rsidP="00A55EE0">
            <w:pPr>
              <w:pStyle w:val="outlinetxt3"/>
              <w:rPr>
                <w:del w:id="1012" w:author="Author" w:date="2022-06-02T15:44:00Z"/>
              </w:rPr>
            </w:pPr>
            <w:del w:id="1013" w:author="Author" w:date="2022-06-02T15:44:00Z">
              <w:r w:rsidRPr="00726105"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9780" w:type="dxa"/>
            <w:gridSpan w:val="1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2E983" w14:textId="3F0EB397" w:rsidR="003D0E8D" w:rsidRPr="003D0E8D" w:rsidDel="00DF7742" w:rsidRDefault="003D0E8D" w:rsidP="003D0E8D">
            <w:pPr>
              <w:pStyle w:val="outlinetxt3"/>
              <w:rPr>
                <w:del w:id="1014" w:author="Author" w:date="2022-06-02T15:44:00Z"/>
                <w:b/>
              </w:rPr>
            </w:pPr>
            <w:del w:id="1015" w:author="Author" w:date="2022-06-02T15:44:00Z">
              <w:r w:rsidDel="00DF7742">
                <w:delText xml:space="preserve">Contents Grade – See Rule </w:delText>
              </w:r>
              <w:r w:rsidDel="00DF7742">
                <w:rPr>
                  <w:rStyle w:val="rulelink"/>
                </w:rPr>
                <w:delText>73.F.</w:delText>
              </w:r>
            </w:del>
          </w:p>
        </w:tc>
      </w:tr>
    </w:tbl>
    <w:p w14:paraId="5BC3E76C" w14:textId="77777777" w:rsidR="003D0E8D" w:rsidDel="00DF7742" w:rsidRDefault="003D0E8D" w:rsidP="003D0E8D">
      <w:pPr>
        <w:pStyle w:val="outlinetxt3"/>
        <w:rPr>
          <w:del w:id="1016" w:author="Author" w:date="2022-06-02T15:44:00Z"/>
        </w:rPr>
      </w:pPr>
    </w:p>
    <w:p w14:paraId="059213FF" w14:textId="77777777" w:rsidR="003D0E8D" w:rsidDel="00DF7742" w:rsidRDefault="003D0E8D" w:rsidP="003D0E8D">
      <w:pPr>
        <w:pStyle w:val="outlinetxt3"/>
        <w:rPr>
          <w:del w:id="1017" w:author="Author" w:date="2022-06-02T15:44:00Z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5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D0E8D" w:rsidDel="00DF7742" w14:paraId="6C56E3AE" w14:textId="77777777" w:rsidTr="00A55EE0">
        <w:trPr>
          <w:cantSplit/>
          <w:trHeight w:val="190"/>
          <w:del w:id="1018" w:author="Author" w:date="2022-06-02T15:44:00Z"/>
        </w:trPr>
        <w:tc>
          <w:tcPr>
            <w:tcW w:w="200" w:type="dxa"/>
          </w:tcPr>
          <w:p w14:paraId="5015D77B" w14:textId="77777777" w:rsidR="003D0E8D" w:rsidDel="00DF7742" w:rsidRDefault="003D0E8D" w:rsidP="00A55EE0">
            <w:pPr>
              <w:pStyle w:val="outlinetxt3"/>
              <w:rPr>
                <w:del w:id="1019" w:author="Author" w:date="2022-06-02T15:44:00Z"/>
              </w:rPr>
            </w:pPr>
            <w:del w:id="1020" w:author="Author" w:date="2022-06-02T15:44:00Z">
              <w:r w:rsidDel="00DF7742">
                <w:br w:type="column"/>
              </w:r>
              <w:r w:rsidDel="00DF7742">
                <w:br w:type="column"/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F86C36" w14:textId="77777777" w:rsidR="003D0E8D" w:rsidDel="00DF7742" w:rsidRDefault="003D0E8D" w:rsidP="00A55EE0">
            <w:pPr>
              <w:pStyle w:val="outlinetxt3"/>
              <w:rPr>
                <w:del w:id="1021" w:author="Author" w:date="2022-06-02T15:44:00Z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C4E5B" w14:textId="77777777" w:rsidR="003D0E8D" w:rsidDel="00DF7742" w:rsidRDefault="003D0E8D" w:rsidP="00A55EE0">
            <w:pPr>
              <w:pStyle w:val="outlinetxt3"/>
              <w:rPr>
                <w:del w:id="1022" w:author="Author" w:date="2022-06-02T15:44:00Z"/>
              </w:rPr>
            </w:pPr>
          </w:p>
        </w:tc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369A8D" w14:textId="77777777" w:rsidR="003D0E8D" w:rsidDel="00DF7742" w:rsidRDefault="003D0E8D" w:rsidP="00A55EE0">
            <w:pPr>
              <w:pStyle w:val="outlinetxt3"/>
              <w:rPr>
                <w:del w:id="1023" w:author="Author" w:date="2022-06-02T15:44:00Z"/>
              </w:rPr>
            </w:pPr>
            <w:del w:id="1024" w:author="Author" w:date="2022-06-02T15:44:00Z">
              <w:r w:rsidDel="00DF7742">
                <w:delText>Territory 23 Loss Costs</w:delText>
              </w:r>
            </w:del>
          </w:p>
        </w:tc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D3F47A" w14:textId="77777777" w:rsidR="003D0E8D" w:rsidDel="00DF7742" w:rsidRDefault="003D0E8D" w:rsidP="00A55EE0">
            <w:pPr>
              <w:pStyle w:val="outlinetxt3"/>
              <w:rPr>
                <w:del w:id="1025" w:author="Author" w:date="2022-06-02T15:44:00Z"/>
              </w:rPr>
            </w:pPr>
            <w:del w:id="1026" w:author="Author" w:date="2022-06-02T15:44:00Z">
              <w:r w:rsidDel="00DF7742">
                <w:delText>Territory 24 Loss Costs</w:delText>
              </w:r>
            </w:del>
          </w:p>
        </w:tc>
      </w:tr>
      <w:tr w:rsidR="003D0E8D" w:rsidDel="00DF7742" w14:paraId="220AA88E" w14:textId="77777777" w:rsidTr="00A55EE0">
        <w:trPr>
          <w:cantSplit/>
          <w:trHeight w:val="190"/>
          <w:del w:id="1027" w:author="Author" w:date="2022-06-02T15:44:00Z"/>
        </w:trPr>
        <w:tc>
          <w:tcPr>
            <w:tcW w:w="200" w:type="dxa"/>
          </w:tcPr>
          <w:p w14:paraId="5C69719C" w14:textId="77777777" w:rsidR="003D0E8D" w:rsidDel="00DF7742" w:rsidRDefault="003D0E8D" w:rsidP="00A55EE0">
            <w:pPr>
              <w:pStyle w:val="outlinetxt3"/>
              <w:rPr>
                <w:del w:id="1028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3860FC" w14:textId="77777777" w:rsidR="003D0E8D" w:rsidDel="00DF7742" w:rsidRDefault="003D0E8D" w:rsidP="00A55EE0">
            <w:pPr>
              <w:pStyle w:val="outlinetxt3"/>
              <w:rPr>
                <w:del w:id="1029" w:author="Author" w:date="2022-06-02T15:44:00Z"/>
              </w:rPr>
            </w:pPr>
            <w:del w:id="1030" w:author="Author" w:date="2022-06-02T15:44:00Z">
              <w:r w:rsidDel="00DF7742">
                <w:delText>Bldg.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ED924B" w14:textId="77777777" w:rsidR="003D0E8D" w:rsidDel="00DF7742" w:rsidRDefault="003D0E8D" w:rsidP="00A55EE0">
            <w:pPr>
              <w:pStyle w:val="outlinetxt3"/>
              <w:rPr>
                <w:del w:id="1031" w:author="Author" w:date="2022-06-02T15:44:00Z"/>
              </w:rPr>
            </w:pPr>
            <w:del w:id="1032" w:author="Author" w:date="2022-06-02T15:44:00Z">
              <w:r w:rsidDel="00DF7742">
                <w:delText>Mand.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120C8E" w14:textId="77777777" w:rsidR="003D0E8D" w:rsidDel="00DF7742" w:rsidRDefault="003D0E8D" w:rsidP="00A55EE0">
            <w:pPr>
              <w:pStyle w:val="outlinetxt3"/>
              <w:rPr>
                <w:del w:id="1033" w:author="Author" w:date="2022-06-02T15:44:00Z"/>
              </w:rPr>
            </w:pPr>
            <w:del w:id="1034" w:author="Author" w:date="2022-06-02T15:44:00Z">
              <w:r w:rsidDel="00DF7742">
                <w:delText>Bldg.</w:delText>
              </w:r>
            </w:del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787E19" w14:textId="77777777" w:rsidR="003D0E8D" w:rsidDel="00DF7742" w:rsidRDefault="003D0E8D" w:rsidP="00A55EE0">
            <w:pPr>
              <w:pStyle w:val="outlinetxt3"/>
              <w:rPr>
                <w:del w:id="1035" w:author="Author" w:date="2022-06-02T15:44:00Z"/>
              </w:rPr>
            </w:pPr>
            <w:del w:id="1036" w:author="Author" w:date="2022-06-02T15:44:00Z">
              <w:r w:rsidDel="00DF7742">
                <w:delText>Contents Grade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A6F1B" w14:textId="77777777" w:rsidR="003D0E8D" w:rsidDel="00DF7742" w:rsidRDefault="003D0E8D" w:rsidP="00A55EE0">
            <w:pPr>
              <w:pStyle w:val="outlinetxt3"/>
              <w:rPr>
                <w:del w:id="1037" w:author="Author" w:date="2022-06-02T15:44:00Z"/>
              </w:rPr>
            </w:pPr>
            <w:del w:id="1038" w:author="Author" w:date="2022-06-02T15:44:00Z">
              <w:r w:rsidDel="00DF7742">
                <w:delText>Bldg.</w:delText>
              </w:r>
            </w:del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D53979" w14:textId="77777777" w:rsidR="003D0E8D" w:rsidDel="00DF7742" w:rsidRDefault="003D0E8D" w:rsidP="00A55EE0">
            <w:pPr>
              <w:pStyle w:val="outlinetxt3"/>
              <w:rPr>
                <w:del w:id="1039" w:author="Author" w:date="2022-06-02T15:44:00Z"/>
              </w:rPr>
            </w:pPr>
            <w:del w:id="1040" w:author="Author" w:date="2022-06-02T15:44:00Z">
              <w:r w:rsidDel="00DF7742">
                <w:delText>Contents Grade</w:delText>
              </w:r>
            </w:del>
          </w:p>
        </w:tc>
      </w:tr>
      <w:tr w:rsidR="003D0E8D" w:rsidDel="00DF7742" w14:paraId="68F600BE" w14:textId="77777777" w:rsidTr="00A55EE0">
        <w:trPr>
          <w:cantSplit/>
          <w:trHeight w:val="190"/>
          <w:del w:id="1041" w:author="Author" w:date="2022-06-02T15:44:00Z"/>
        </w:trPr>
        <w:tc>
          <w:tcPr>
            <w:tcW w:w="200" w:type="dxa"/>
          </w:tcPr>
          <w:p w14:paraId="0DF12203" w14:textId="77777777" w:rsidR="003D0E8D" w:rsidDel="00DF7742" w:rsidRDefault="003D0E8D" w:rsidP="00A55EE0">
            <w:pPr>
              <w:pStyle w:val="outlinetxt3"/>
              <w:rPr>
                <w:del w:id="1042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B27912" w14:textId="77777777" w:rsidR="003D0E8D" w:rsidDel="00DF7742" w:rsidRDefault="003D0E8D" w:rsidP="00A55EE0">
            <w:pPr>
              <w:pStyle w:val="outlinetxt3"/>
              <w:rPr>
                <w:del w:id="1043" w:author="Author" w:date="2022-06-02T15:44:00Z"/>
              </w:rPr>
            </w:pPr>
            <w:del w:id="1044" w:author="Author" w:date="2022-06-02T15:44:00Z">
              <w:r w:rsidDel="00DF7742">
                <w:delText>Class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DB9948" w14:textId="77777777" w:rsidR="003D0E8D" w:rsidDel="00DF7742" w:rsidRDefault="003D0E8D" w:rsidP="00A55EE0">
            <w:pPr>
              <w:pStyle w:val="outlinetxt3"/>
              <w:rPr>
                <w:del w:id="1045" w:author="Author" w:date="2022-06-02T15:44:00Z"/>
              </w:rPr>
            </w:pPr>
            <w:del w:id="1046" w:author="Author" w:date="2022-06-02T15:44:00Z">
              <w:r w:rsidDel="00DF7742">
                <w:delText>Deduct.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942ECD" w14:textId="77777777" w:rsidR="003D0E8D" w:rsidDel="00DF7742" w:rsidRDefault="003D0E8D" w:rsidP="00A55EE0">
            <w:pPr>
              <w:pStyle w:val="outlinetxt3"/>
              <w:rPr>
                <w:del w:id="1047" w:author="Author" w:date="2022-06-02T15:44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D471E6" w14:textId="77777777" w:rsidR="003D0E8D" w:rsidDel="00DF7742" w:rsidRDefault="003D0E8D" w:rsidP="00A55EE0">
            <w:pPr>
              <w:pStyle w:val="outlinetxt3"/>
              <w:rPr>
                <w:del w:id="1048" w:author="Author" w:date="2022-06-02T15:44:00Z"/>
              </w:rPr>
            </w:pPr>
            <w:del w:id="1049" w:author="Author" w:date="2022-06-02T15:44:00Z">
              <w:r w:rsidDel="00DF7742">
                <w:delText>1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224F1D" w14:textId="77777777" w:rsidR="003D0E8D" w:rsidDel="00DF7742" w:rsidRDefault="003D0E8D" w:rsidP="00A55EE0">
            <w:pPr>
              <w:pStyle w:val="outlinetxt3"/>
              <w:rPr>
                <w:del w:id="1050" w:author="Author" w:date="2022-06-02T15:44:00Z"/>
              </w:rPr>
            </w:pPr>
            <w:del w:id="1051" w:author="Author" w:date="2022-06-02T15:44:00Z">
              <w:r w:rsidDel="00DF7742">
                <w:delText>2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41B4BF" w14:textId="77777777" w:rsidR="003D0E8D" w:rsidDel="00DF7742" w:rsidRDefault="003D0E8D" w:rsidP="00A55EE0">
            <w:pPr>
              <w:pStyle w:val="outlinetxt3"/>
              <w:rPr>
                <w:del w:id="1052" w:author="Author" w:date="2022-06-02T15:44:00Z"/>
              </w:rPr>
            </w:pPr>
            <w:del w:id="1053" w:author="Author" w:date="2022-06-02T15:44:00Z">
              <w:r w:rsidDel="00DF7742">
                <w:delText>3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BFD97A" w14:textId="77777777" w:rsidR="003D0E8D" w:rsidDel="00DF7742" w:rsidRDefault="003D0E8D" w:rsidP="00A55EE0">
            <w:pPr>
              <w:pStyle w:val="outlinetxt3"/>
              <w:rPr>
                <w:del w:id="1054" w:author="Author" w:date="2022-06-02T15:44:00Z"/>
              </w:rPr>
            </w:pPr>
            <w:del w:id="1055" w:author="Author" w:date="2022-06-02T15:44:00Z">
              <w:r w:rsidDel="00DF7742">
                <w:delText>4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071235" w14:textId="77777777" w:rsidR="003D0E8D" w:rsidDel="00DF7742" w:rsidRDefault="003D0E8D" w:rsidP="00A55EE0">
            <w:pPr>
              <w:pStyle w:val="outlinetxt3"/>
              <w:rPr>
                <w:del w:id="1056" w:author="Author" w:date="2022-06-02T15:44:00Z"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5262E1" w14:textId="77777777" w:rsidR="003D0E8D" w:rsidDel="00DF7742" w:rsidRDefault="003D0E8D" w:rsidP="00A55EE0">
            <w:pPr>
              <w:pStyle w:val="outlinetxt3"/>
              <w:rPr>
                <w:del w:id="1057" w:author="Author" w:date="2022-06-02T15:44:00Z"/>
              </w:rPr>
            </w:pPr>
            <w:del w:id="1058" w:author="Author" w:date="2022-06-02T15:44:00Z">
              <w:r w:rsidDel="00DF7742">
                <w:delText>1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A833AC" w14:textId="77777777" w:rsidR="003D0E8D" w:rsidDel="00DF7742" w:rsidRDefault="003D0E8D" w:rsidP="00A55EE0">
            <w:pPr>
              <w:pStyle w:val="outlinetxt3"/>
              <w:rPr>
                <w:del w:id="1059" w:author="Author" w:date="2022-06-02T15:44:00Z"/>
              </w:rPr>
            </w:pPr>
            <w:del w:id="1060" w:author="Author" w:date="2022-06-02T15:44:00Z">
              <w:r w:rsidDel="00DF7742">
                <w:delText>2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D3108B" w14:textId="77777777" w:rsidR="003D0E8D" w:rsidDel="00DF7742" w:rsidRDefault="003D0E8D" w:rsidP="00A55EE0">
            <w:pPr>
              <w:pStyle w:val="outlinetxt3"/>
              <w:rPr>
                <w:del w:id="1061" w:author="Author" w:date="2022-06-02T15:44:00Z"/>
              </w:rPr>
            </w:pPr>
            <w:del w:id="1062" w:author="Author" w:date="2022-06-02T15:44:00Z">
              <w:r w:rsidDel="00DF7742">
                <w:delText>3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2E9423" w14:textId="77777777" w:rsidR="003D0E8D" w:rsidDel="00DF7742" w:rsidRDefault="003D0E8D" w:rsidP="00A55EE0">
            <w:pPr>
              <w:pStyle w:val="outlinetxt3"/>
              <w:rPr>
                <w:del w:id="1063" w:author="Author" w:date="2022-06-02T15:44:00Z"/>
              </w:rPr>
            </w:pPr>
            <w:del w:id="1064" w:author="Author" w:date="2022-06-02T15:44:00Z">
              <w:r w:rsidDel="00DF7742">
                <w:delText>4</w:delText>
              </w:r>
              <w:r w:rsidDel="00DF7742">
                <w:rPr>
                  <w:sz w:val="20"/>
                </w:rPr>
                <w:sym w:font="Symbol" w:char="F02A"/>
              </w:r>
            </w:del>
          </w:p>
        </w:tc>
      </w:tr>
      <w:tr w:rsidR="003D0E8D" w:rsidDel="00DF7742" w14:paraId="76024409" w14:textId="77777777" w:rsidTr="00A55EE0">
        <w:trPr>
          <w:cantSplit/>
          <w:trHeight w:val="190"/>
          <w:del w:id="1065" w:author="Author" w:date="2022-06-02T15:44:00Z"/>
        </w:trPr>
        <w:tc>
          <w:tcPr>
            <w:tcW w:w="200" w:type="dxa"/>
          </w:tcPr>
          <w:p w14:paraId="408766F2" w14:textId="77777777" w:rsidR="003D0E8D" w:rsidDel="00DF7742" w:rsidRDefault="003D0E8D" w:rsidP="00A55EE0">
            <w:pPr>
              <w:pStyle w:val="outlinetxt3"/>
              <w:rPr>
                <w:del w:id="1066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85174D" w14:textId="77777777" w:rsidR="003D0E8D" w:rsidDel="00DF7742" w:rsidRDefault="003D0E8D" w:rsidP="00A55EE0">
            <w:pPr>
              <w:pStyle w:val="outlinetxt3"/>
              <w:rPr>
                <w:del w:id="1067" w:author="Author" w:date="2022-06-02T15:44:00Z"/>
              </w:rPr>
            </w:pPr>
            <w:del w:id="1068" w:author="Author" w:date="2022-06-02T15:44:00Z">
              <w:r w:rsidDel="00DF7742">
                <w:delText>1C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BA016" w14:textId="77777777" w:rsidR="003D0E8D" w:rsidDel="00DF7742" w:rsidRDefault="003D0E8D" w:rsidP="00A55EE0">
            <w:pPr>
              <w:pStyle w:val="outlinetxt3"/>
              <w:rPr>
                <w:del w:id="1069" w:author="Author" w:date="2022-06-02T15:44:00Z"/>
              </w:rPr>
            </w:pPr>
            <w:del w:id="1070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997841" w14:textId="77777777" w:rsidR="003D0E8D" w:rsidDel="00DF7742" w:rsidRDefault="003D0E8D" w:rsidP="00A55EE0">
            <w:pPr>
              <w:pStyle w:val="outlinetxt3"/>
              <w:rPr>
                <w:del w:id="1071" w:author="Author" w:date="2022-06-02T15:44:00Z"/>
                <w:rFonts w:cs="Arial"/>
                <w:szCs w:val="18"/>
              </w:rPr>
            </w:pPr>
            <w:del w:id="1072" w:author="Author" w:date="2022-06-02T15:44:00Z">
              <w:r w:rsidDel="00DF774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A75704" w14:textId="77777777" w:rsidR="003D0E8D" w:rsidDel="00DF7742" w:rsidRDefault="003D0E8D" w:rsidP="00A55EE0">
            <w:pPr>
              <w:pStyle w:val="outlinetxt3"/>
              <w:rPr>
                <w:del w:id="1073" w:author="Author" w:date="2022-06-02T15:44:00Z"/>
                <w:rFonts w:cs="Arial"/>
                <w:szCs w:val="18"/>
              </w:rPr>
            </w:pPr>
            <w:del w:id="1074" w:author="Author" w:date="2022-06-02T15:44:00Z">
              <w:r w:rsidDel="00DF7742">
                <w:rPr>
                  <w:rFonts w:cs="Arial"/>
                  <w:szCs w:val="18"/>
                </w:rPr>
                <w:delText>0.095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C2029B" w14:textId="77777777" w:rsidR="003D0E8D" w:rsidDel="00DF7742" w:rsidRDefault="003D0E8D" w:rsidP="00A55EE0">
            <w:pPr>
              <w:pStyle w:val="outlinetxt3"/>
              <w:rPr>
                <w:del w:id="1075" w:author="Author" w:date="2022-06-02T15:44:00Z"/>
                <w:rFonts w:cs="Arial"/>
                <w:szCs w:val="18"/>
              </w:rPr>
            </w:pPr>
            <w:del w:id="1076" w:author="Author" w:date="2022-06-02T15:44:00Z">
              <w:r w:rsidDel="00DF7742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EAB917" w14:textId="77777777" w:rsidR="003D0E8D" w:rsidDel="00DF7742" w:rsidRDefault="003D0E8D" w:rsidP="00A55EE0">
            <w:pPr>
              <w:pStyle w:val="outlinetxt3"/>
              <w:rPr>
                <w:del w:id="1077" w:author="Author" w:date="2022-06-02T15:44:00Z"/>
                <w:rFonts w:cs="Arial"/>
                <w:szCs w:val="18"/>
              </w:rPr>
            </w:pPr>
            <w:del w:id="1078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DCB9DD1" w14:textId="77777777" w:rsidR="003D0E8D" w:rsidDel="00DF7742" w:rsidRDefault="003D0E8D" w:rsidP="00A55EE0">
            <w:pPr>
              <w:pStyle w:val="outlinetxt3"/>
              <w:rPr>
                <w:del w:id="1079" w:author="Author" w:date="2022-06-02T15:44:00Z"/>
                <w:rFonts w:cs="Arial"/>
                <w:szCs w:val="18"/>
              </w:rPr>
            </w:pPr>
            <w:del w:id="1080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723B82" w14:textId="77777777" w:rsidR="003D0E8D" w:rsidRPr="000C046A" w:rsidDel="00DF7742" w:rsidRDefault="003D0E8D" w:rsidP="00A55EE0">
            <w:pPr>
              <w:pStyle w:val="outlinetxt3"/>
              <w:rPr>
                <w:del w:id="1081" w:author="Author" w:date="2022-06-02T15:44:00Z"/>
              </w:rPr>
            </w:pPr>
            <w:del w:id="1082" w:author="Author" w:date="2022-06-02T15:44:00Z">
              <w:r w:rsidRPr="000C046A" w:rsidDel="00DF7742">
                <w:delText>0.006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461C93D" w14:textId="77777777" w:rsidR="003D0E8D" w:rsidRPr="000C046A" w:rsidDel="00DF7742" w:rsidRDefault="003D0E8D" w:rsidP="00A55EE0">
            <w:pPr>
              <w:pStyle w:val="outlinetxt3"/>
              <w:rPr>
                <w:del w:id="1083" w:author="Author" w:date="2022-06-02T15:44:00Z"/>
              </w:rPr>
            </w:pPr>
            <w:del w:id="1084" w:author="Author" w:date="2022-06-02T15:44:00Z">
              <w:r w:rsidRPr="000C046A" w:rsidDel="00DF7742">
                <w:delText>0.046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71E8ED" w14:textId="77777777" w:rsidR="003D0E8D" w:rsidRPr="000C046A" w:rsidDel="00DF7742" w:rsidRDefault="003D0E8D" w:rsidP="00A55EE0">
            <w:pPr>
              <w:pStyle w:val="outlinetxt3"/>
              <w:rPr>
                <w:del w:id="1085" w:author="Author" w:date="2022-06-02T15:44:00Z"/>
              </w:rPr>
            </w:pPr>
            <w:del w:id="1086" w:author="Author" w:date="2022-06-02T15:44:00Z">
              <w:r w:rsidRPr="000C046A" w:rsidDel="00DF7742">
                <w:delText>0.015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B0195AD" w14:textId="77777777" w:rsidR="003D0E8D" w:rsidRPr="000C046A" w:rsidDel="00DF7742" w:rsidRDefault="003D0E8D" w:rsidP="00A55EE0">
            <w:pPr>
              <w:pStyle w:val="outlinetxt3"/>
              <w:rPr>
                <w:del w:id="1087" w:author="Author" w:date="2022-06-02T15:44:00Z"/>
              </w:rPr>
            </w:pPr>
            <w:del w:id="1088" w:author="Author" w:date="2022-06-02T15:44:00Z">
              <w:r w:rsidRPr="000C046A" w:rsidDel="00DF7742">
                <w:delText>0.007</w:delText>
              </w:r>
            </w:del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D7F5ED" w14:textId="77777777" w:rsidR="003D0E8D" w:rsidRPr="000C046A" w:rsidDel="00DF7742" w:rsidRDefault="003D0E8D" w:rsidP="00A55EE0">
            <w:pPr>
              <w:pStyle w:val="outlinetxt3"/>
              <w:rPr>
                <w:del w:id="1089" w:author="Author" w:date="2022-06-02T15:44:00Z"/>
              </w:rPr>
            </w:pPr>
            <w:del w:id="1090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4DFC462D" w14:textId="77777777" w:rsidTr="00A55EE0">
        <w:trPr>
          <w:cantSplit/>
          <w:trHeight w:val="190"/>
          <w:del w:id="1091" w:author="Author" w:date="2022-06-02T15:44:00Z"/>
        </w:trPr>
        <w:tc>
          <w:tcPr>
            <w:tcW w:w="200" w:type="dxa"/>
          </w:tcPr>
          <w:p w14:paraId="4FF8FD49" w14:textId="77777777" w:rsidR="003D0E8D" w:rsidDel="00DF7742" w:rsidRDefault="003D0E8D" w:rsidP="00A55EE0">
            <w:pPr>
              <w:pStyle w:val="outlinetxt3"/>
              <w:rPr>
                <w:del w:id="1092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9C8A4" w14:textId="77777777" w:rsidR="003D0E8D" w:rsidDel="00DF7742" w:rsidRDefault="003D0E8D" w:rsidP="00A55EE0">
            <w:pPr>
              <w:pStyle w:val="outlinetxt3"/>
              <w:rPr>
                <w:del w:id="1093" w:author="Author" w:date="2022-06-02T15:44:00Z"/>
              </w:rPr>
            </w:pPr>
            <w:del w:id="1094" w:author="Author" w:date="2022-06-02T15:44:00Z">
              <w:r w:rsidDel="00DF7742">
                <w:delText>1D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32FD5D" w14:textId="77777777" w:rsidR="003D0E8D" w:rsidDel="00DF7742" w:rsidRDefault="003D0E8D" w:rsidP="00A55EE0">
            <w:pPr>
              <w:pStyle w:val="outlinetxt3"/>
              <w:rPr>
                <w:del w:id="1095" w:author="Author" w:date="2022-06-02T15:44:00Z"/>
              </w:rPr>
            </w:pPr>
            <w:del w:id="1096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2EC50E" w14:textId="77777777" w:rsidR="003D0E8D" w:rsidDel="00DF7742" w:rsidRDefault="003D0E8D" w:rsidP="00A55EE0">
            <w:pPr>
              <w:pStyle w:val="outlinetxt3"/>
              <w:rPr>
                <w:del w:id="1097" w:author="Author" w:date="2022-06-02T15:44:00Z"/>
                <w:rFonts w:cs="Arial"/>
                <w:szCs w:val="18"/>
              </w:rPr>
            </w:pPr>
            <w:del w:id="1098" w:author="Author" w:date="2022-06-02T15:44:00Z">
              <w:r w:rsidDel="00DF774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E4A95FB" w14:textId="77777777" w:rsidR="003D0E8D" w:rsidDel="00DF7742" w:rsidRDefault="003D0E8D" w:rsidP="00A55EE0">
            <w:pPr>
              <w:pStyle w:val="outlinetxt3"/>
              <w:rPr>
                <w:del w:id="1099" w:author="Author" w:date="2022-06-02T15:44:00Z"/>
                <w:rFonts w:cs="Arial"/>
                <w:szCs w:val="18"/>
              </w:rPr>
            </w:pPr>
            <w:del w:id="1100" w:author="Author" w:date="2022-06-02T15:44:00Z">
              <w:r w:rsidDel="00DF7742">
                <w:rPr>
                  <w:rFonts w:cs="Arial"/>
                  <w:szCs w:val="18"/>
                </w:rPr>
                <w:delText>0.092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68AD9B" w14:textId="77777777" w:rsidR="003D0E8D" w:rsidDel="00DF7742" w:rsidRDefault="003D0E8D" w:rsidP="00A55EE0">
            <w:pPr>
              <w:pStyle w:val="outlinetxt3"/>
              <w:rPr>
                <w:del w:id="1101" w:author="Author" w:date="2022-06-02T15:44:00Z"/>
                <w:rFonts w:cs="Arial"/>
                <w:szCs w:val="18"/>
              </w:rPr>
            </w:pPr>
            <w:del w:id="1102" w:author="Author" w:date="2022-06-02T15:44:00Z">
              <w:r w:rsidDel="00DF7742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0D8CA9B" w14:textId="77777777" w:rsidR="003D0E8D" w:rsidDel="00DF7742" w:rsidRDefault="003D0E8D" w:rsidP="00A55EE0">
            <w:pPr>
              <w:pStyle w:val="outlinetxt3"/>
              <w:rPr>
                <w:del w:id="1103" w:author="Author" w:date="2022-06-02T15:44:00Z"/>
                <w:rFonts w:cs="Arial"/>
                <w:szCs w:val="18"/>
              </w:rPr>
            </w:pPr>
            <w:del w:id="1104" w:author="Author" w:date="2022-06-02T15:44:00Z">
              <w:r w:rsidDel="00DF774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E17819" w14:textId="77777777" w:rsidR="003D0E8D" w:rsidDel="00DF7742" w:rsidRDefault="003D0E8D" w:rsidP="00A55EE0">
            <w:pPr>
              <w:pStyle w:val="outlinetxt3"/>
              <w:rPr>
                <w:del w:id="1105" w:author="Author" w:date="2022-06-02T15:44:00Z"/>
                <w:rFonts w:cs="Arial"/>
                <w:szCs w:val="18"/>
              </w:rPr>
            </w:pPr>
            <w:del w:id="1106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FC91E1D" w14:textId="77777777" w:rsidR="003D0E8D" w:rsidRPr="000C046A" w:rsidDel="00DF7742" w:rsidRDefault="003D0E8D" w:rsidP="00A55EE0">
            <w:pPr>
              <w:pStyle w:val="outlinetxt3"/>
              <w:rPr>
                <w:del w:id="1107" w:author="Author" w:date="2022-06-02T15:44:00Z"/>
              </w:rPr>
            </w:pPr>
            <w:del w:id="1108" w:author="Author" w:date="2022-06-02T15:44:00Z">
              <w:r w:rsidRPr="000C046A" w:rsidDel="00DF7742"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1951FDF" w14:textId="77777777" w:rsidR="003D0E8D" w:rsidRPr="000C046A" w:rsidDel="00DF7742" w:rsidRDefault="003D0E8D" w:rsidP="00A55EE0">
            <w:pPr>
              <w:pStyle w:val="outlinetxt3"/>
              <w:rPr>
                <w:del w:id="1109" w:author="Author" w:date="2022-06-02T15:44:00Z"/>
              </w:rPr>
            </w:pPr>
            <w:del w:id="1110" w:author="Author" w:date="2022-06-02T15:44:00Z">
              <w:r w:rsidRPr="000C046A" w:rsidDel="00DF7742">
                <w:delText>0.045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F45FB1" w14:textId="77777777" w:rsidR="003D0E8D" w:rsidRPr="000C046A" w:rsidDel="00DF7742" w:rsidRDefault="003D0E8D" w:rsidP="00A55EE0">
            <w:pPr>
              <w:pStyle w:val="outlinetxt3"/>
              <w:rPr>
                <w:del w:id="1111" w:author="Author" w:date="2022-06-02T15:44:00Z"/>
              </w:rPr>
            </w:pPr>
            <w:del w:id="1112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A07CD2F" w14:textId="77777777" w:rsidR="003D0E8D" w:rsidRPr="000C046A" w:rsidDel="00DF7742" w:rsidRDefault="003D0E8D" w:rsidP="00A55EE0">
            <w:pPr>
              <w:pStyle w:val="outlinetxt3"/>
              <w:rPr>
                <w:del w:id="1113" w:author="Author" w:date="2022-06-02T15:44:00Z"/>
              </w:rPr>
            </w:pPr>
            <w:del w:id="1114" w:author="Author" w:date="2022-06-02T15:44:00Z">
              <w:r w:rsidRPr="000C046A" w:rsidDel="00DF7742"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85773A4" w14:textId="77777777" w:rsidR="003D0E8D" w:rsidRPr="000C046A" w:rsidDel="00DF7742" w:rsidRDefault="003D0E8D" w:rsidP="00A55EE0">
            <w:pPr>
              <w:pStyle w:val="outlinetxt3"/>
              <w:rPr>
                <w:del w:id="1115" w:author="Author" w:date="2022-06-02T15:44:00Z"/>
              </w:rPr>
            </w:pPr>
            <w:del w:id="1116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6270F5A3" w14:textId="77777777" w:rsidTr="00A55EE0">
        <w:trPr>
          <w:cantSplit/>
          <w:trHeight w:val="190"/>
          <w:del w:id="1117" w:author="Author" w:date="2022-06-02T15:44:00Z"/>
        </w:trPr>
        <w:tc>
          <w:tcPr>
            <w:tcW w:w="200" w:type="dxa"/>
          </w:tcPr>
          <w:p w14:paraId="621CFFE4" w14:textId="77777777" w:rsidR="003D0E8D" w:rsidDel="00DF7742" w:rsidRDefault="003D0E8D" w:rsidP="00A55EE0">
            <w:pPr>
              <w:pStyle w:val="outlinetxt3"/>
              <w:rPr>
                <w:del w:id="1118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91BBFA" w14:textId="77777777" w:rsidR="003D0E8D" w:rsidDel="00DF7742" w:rsidRDefault="003D0E8D" w:rsidP="00A55EE0">
            <w:pPr>
              <w:pStyle w:val="outlinetxt3"/>
              <w:rPr>
                <w:del w:id="1119" w:author="Author" w:date="2022-06-02T15:44:00Z"/>
              </w:rPr>
            </w:pPr>
            <w:del w:id="1120" w:author="Author" w:date="2022-06-02T15:44:00Z">
              <w:r w:rsidDel="00DF7742">
                <w:delText>2A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E519BF" w14:textId="77777777" w:rsidR="003D0E8D" w:rsidDel="00DF7742" w:rsidRDefault="003D0E8D" w:rsidP="00A55EE0">
            <w:pPr>
              <w:pStyle w:val="outlinetxt3"/>
              <w:rPr>
                <w:del w:id="1121" w:author="Author" w:date="2022-06-02T15:44:00Z"/>
              </w:rPr>
            </w:pPr>
            <w:del w:id="1122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198982" w14:textId="77777777" w:rsidR="003D0E8D" w:rsidDel="00DF7742" w:rsidRDefault="003D0E8D" w:rsidP="00A55EE0">
            <w:pPr>
              <w:pStyle w:val="outlinetxt3"/>
              <w:rPr>
                <w:del w:id="1123" w:author="Author" w:date="2022-06-02T15:44:00Z"/>
                <w:rFonts w:cs="Arial"/>
                <w:szCs w:val="18"/>
              </w:rPr>
            </w:pPr>
            <w:del w:id="1124" w:author="Author" w:date="2022-06-02T15:44:00Z">
              <w:r w:rsidDel="00DF774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8BD00E4" w14:textId="77777777" w:rsidR="003D0E8D" w:rsidDel="00DF7742" w:rsidRDefault="003D0E8D" w:rsidP="00A55EE0">
            <w:pPr>
              <w:pStyle w:val="outlinetxt3"/>
              <w:rPr>
                <w:del w:id="1125" w:author="Author" w:date="2022-06-02T15:44:00Z"/>
                <w:rFonts w:cs="Arial"/>
                <w:szCs w:val="18"/>
              </w:rPr>
            </w:pPr>
            <w:del w:id="1126" w:author="Author" w:date="2022-06-02T15:44:00Z">
              <w:r w:rsidDel="00DF7742">
                <w:rPr>
                  <w:rFonts w:cs="Arial"/>
                  <w:szCs w:val="18"/>
                </w:rPr>
                <w:delText>0.076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D7FB4E" w14:textId="77777777" w:rsidR="003D0E8D" w:rsidDel="00DF7742" w:rsidRDefault="003D0E8D" w:rsidP="00A55EE0">
            <w:pPr>
              <w:pStyle w:val="outlinetxt3"/>
              <w:rPr>
                <w:del w:id="1127" w:author="Author" w:date="2022-06-02T15:44:00Z"/>
                <w:rFonts w:cs="Arial"/>
                <w:szCs w:val="18"/>
              </w:rPr>
            </w:pPr>
            <w:del w:id="1128" w:author="Author" w:date="2022-06-02T15:44:00Z">
              <w:r w:rsidDel="00DF7742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D095F5" w14:textId="77777777" w:rsidR="003D0E8D" w:rsidDel="00DF7742" w:rsidRDefault="003D0E8D" w:rsidP="00A55EE0">
            <w:pPr>
              <w:pStyle w:val="outlinetxt3"/>
              <w:rPr>
                <w:del w:id="1129" w:author="Author" w:date="2022-06-02T15:44:00Z"/>
                <w:rFonts w:cs="Arial"/>
                <w:szCs w:val="18"/>
              </w:rPr>
            </w:pPr>
            <w:del w:id="1130" w:author="Author" w:date="2022-06-02T15:44:00Z">
              <w:r w:rsidDel="00DF774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215C1CF" w14:textId="77777777" w:rsidR="003D0E8D" w:rsidDel="00DF7742" w:rsidRDefault="003D0E8D" w:rsidP="00A55EE0">
            <w:pPr>
              <w:pStyle w:val="outlinetxt3"/>
              <w:rPr>
                <w:del w:id="1131" w:author="Author" w:date="2022-06-02T15:44:00Z"/>
                <w:rFonts w:cs="Arial"/>
                <w:szCs w:val="18"/>
              </w:rPr>
            </w:pPr>
            <w:del w:id="1132" w:author="Author" w:date="2022-06-02T15:44:00Z">
              <w:r w:rsidDel="00DF774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7B8C199" w14:textId="77777777" w:rsidR="003D0E8D" w:rsidRPr="000C046A" w:rsidDel="00DF7742" w:rsidRDefault="003D0E8D" w:rsidP="00A55EE0">
            <w:pPr>
              <w:pStyle w:val="outlinetxt3"/>
              <w:rPr>
                <w:del w:id="1133" w:author="Author" w:date="2022-06-02T15:44:00Z"/>
              </w:rPr>
            </w:pPr>
            <w:del w:id="1134" w:author="Author" w:date="2022-06-02T15:44:00Z">
              <w:r w:rsidRPr="000C046A" w:rsidDel="00DF7742">
                <w:delText>0.003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E7C22F" w14:textId="77777777" w:rsidR="003D0E8D" w:rsidRPr="000C046A" w:rsidDel="00DF7742" w:rsidRDefault="003D0E8D" w:rsidP="00A55EE0">
            <w:pPr>
              <w:pStyle w:val="outlinetxt3"/>
              <w:rPr>
                <w:del w:id="1135" w:author="Author" w:date="2022-06-02T15:44:00Z"/>
              </w:rPr>
            </w:pPr>
            <w:del w:id="1136" w:author="Author" w:date="2022-06-02T15:44:00Z">
              <w:r w:rsidRPr="000C046A" w:rsidDel="00DF7742">
                <w:delText>0.034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114703" w14:textId="77777777" w:rsidR="003D0E8D" w:rsidRPr="000C046A" w:rsidDel="00DF7742" w:rsidRDefault="003D0E8D" w:rsidP="00A55EE0">
            <w:pPr>
              <w:pStyle w:val="outlinetxt3"/>
              <w:rPr>
                <w:del w:id="1137" w:author="Author" w:date="2022-06-02T15:44:00Z"/>
              </w:rPr>
            </w:pPr>
            <w:del w:id="1138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DE11EE" w14:textId="77777777" w:rsidR="003D0E8D" w:rsidRPr="000C046A" w:rsidDel="00DF7742" w:rsidRDefault="003D0E8D" w:rsidP="00A55EE0">
            <w:pPr>
              <w:pStyle w:val="outlinetxt3"/>
              <w:rPr>
                <w:del w:id="1139" w:author="Author" w:date="2022-06-02T15:44:00Z"/>
              </w:rPr>
            </w:pPr>
            <w:del w:id="1140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62E17A" w14:textId="77777777" w:rsidR="003D0E8D" w:rsidRPr="000C046A" w:rsidDel="00DF7742" w:rsidRDefault="003D0E8D" w:rsidP="00A55EE0">
            <w:pPr>
              <w:pStyle w:val="outlinetxt3"/>
              <w:rPr>
                <w:del w:id="1141" w:author="Author" w:date="2022-06-02T15:44:00Z"/>
              </w:rPr>
            </w:pPr>
            <w:del w:id="1142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16BF5D87" w14:textId="77777777" w:rsidTr="00A55EE0">
        <w:trPr>
          <w:cantSplit/>
          <w:trHeight w:val="190"/>
          <w:del w:id="1143" w:author="Author" w:date="2022-06-02T15:44:00Z"/>
        </w:trPr>
        <w:tc>
          <w:tcPr>
            <w:tcW w:w="200" w:type="dxa"/>
          </w:tcPr>
          <w:p w14:paraId="228C52D8" w14:textId="77777777" w:rsidR="003D0E8D" w:rsidDel="00DF7742" w:rsidRDefault="003D0E8D" w:rsidP="00A55EE0">
            <w:pPr>
              <w:pStyle w:val="outlinetxt3"/>
              <w:rPr>
                <w:del w:id="1144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30022" w14:textId="77777777" w:rsidR="003D0E8D" w:rsidDel="00DF7742" w:rsidRDefault="003D0E8D" w:rsidP="00A55EE0">
            <w:pPr>
              <w:pStyle w:val="outlinetxt3"/>
              <w:rPr>
                <w:del w:id="1145" w:author="Author" w:date="2022-06-02T15:44:00Z"/>
              </w:rPr>
            </w:pPr>
            <w:del w:id="1146" w:author="Author" w:date="2022-06-02T15:44:00Z">
              <w:r w:rsidDel="00DF7742">
                <w:delText>2B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390620" w14:textId="77777777" w:rsidR="003D0E8D" w:rsidDel="00DF7742" w:rsidRDefault="003D0E8D" w:rsidP="00A55EE0">
            <w:pPr>
              <w:pStyle w:val="outlinetxt3"/>
              <w:rPr>
                <w:del w:id="1147" w:author="Author" w:date="2022-06-02T15:44:00Z"/>
              </w:rPr>
            </w:pPr>
            <w:del w:id="1148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ACB127" w14:textId="77777777" w:rsidR="003D0E8D" w:rsidDel="00DF7742" w:rsidRDefault="003D0E8D" w:rsidP="00A55EE0">
            <w:pPr>
              <w:pStyle w:val="outlinetxt3"/>
              <w:rPr>
                <w:del w:id="1149" w:author="Author" w:date="2022-06-02T15:44:00Z"/>
                <w:rFonts w:cs="Arial"/>
                <w:szCs w:val="18"/>
              </w:rPr>
            </w:pPr>
            <w:del w:id="1150" w:author="Author" w:date="2022-06-02T15:44:00Z">
              <w:r w:rsidDel="00DF774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914C922" w14:textId="77777777" w:rsidR="003D0E8D" w:rsidDel="00DF7742" w:rsidRDefault="003D0E8D" w:rsidP="00A55EE0">
            <w:pPr>
              <w:pStyle w:val="outlinetxt3"/>
              <w:rPr>
                <w:del w:id="1151" w:author="Author" w:date="2022-06-02T15:44:00Z"/>
                <w:rFonts w:cs="Arial"/>
                <w:szCs w:val="18"/>
              </w:rPr>
            </w:pPr>
            <w:del w:id="1152" w:author="Author" w:date="2022-06-02T15:44:00Z">
              <w:r w:rsidDel="00DF7742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D74FE64" w14:textId="77777777" w:rsidR="003D0E8D" w:rsidDel="00DF7742" w:rsidRDefault="003D0E8D" w:rsidP="00A55EE0">
            <w:pPr>
              <w:pStyle w:val="outlinetxt3"/>
              <w:rPr>
                <w:del w:id="1153" w:author="Author" w:date="2022-06-02T15:44:00Z"/>
                <w:rFonts w:cs="Arial"/>
                <w:szCs w:val="18"/>
              </w:rPr>
            </w:pPr>
            <w:del w:id="1154" w:author="Author" w:date="2022-06-02T15:44:00Z">
              <w:r w:rsidDel="00DF7742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4FEF0F" w14:textId="77777777" w:rsidR="003D0E8D" w:rsidDel="00DF7742" w:rsidRDefault="003D0E8D" w:rsidP="00A55EE0">
            <w:pPr>
              <w:pStyle w:val="outlinetxt3"/>
              <w:rPr>
                <w:del w:id="1155" w:author="Author" w:date="2022-06-02T15:44:00Z"/>
                <w:rFonts w:cs="Arial"/>
                <w:szCs w:val="18"/>
              </w:rPr>
            </w:pPr>
            <w:del w:id="1156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92FD27" w14:textId="77777777" w:rsidR="003D0E8D" w:rsidDel="00DF7742" w:rsidRDefault="003D0E8D" w:rsidP="00A55EE0">
            <w:pPr>
              <w:pStyle w:val="outlinetxt3"/>
              <w:rPr>
                <w:del w:id="1157" w:author="Author" w:date="2022-06-02T15:44:00Z"/>
                <w:rFonts w:cs="Arial"/>
                <w:szCs w:val="18"/>
              </w:rPr>
            </w:pPr>
            <w:del w:id="1158" w:author="Author" w:date="2022-06-02T15:44:00Z">
              <w:r w:rsidDel="00DF774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066774" w14:textId="77777777" w:rsidR="003D0E8D" w:rsidRPr="000C046A" w:rsidDel="00DF7742" w:rsidRDefault="003D0E8D" w:rsidP="00A55EE0">
            <w:pPr>
              <w:pStyle w:val="outlinetxt3"/>
              <w:rPr>
                <w:del w:id="1159" w:author="Author" w:date="2022-06-02T15:44:00Z"/>
              </w:rPr>
            </w:pPr>
            <w:del w:id="1160" w:author="Author" w:date="2022-06-02T15:44:00Z">
              <w:r w:rsidRPr="000C046A" w:rsidDel="00DF7742">
                <w:delText>0.003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BBC660" w14:textId="77777777" w:rsidR="003D0E8D" w:rsidRPr="000C046A" w:rsidDel="00DF7742" w:rsidRDefault="003D0E8D" w:rsidP="00A55EE0">
            <w:pPr>
              <w:pStyle w:val="outlinetxt3"/>
              <w:rPr>
                <w:del w:id="1161" w:author="Author" w:date="2022-06-02T15:44:00Z"/>
              </w:rPr>
            </w:pPr>
            <w:del w:id="1162" w:author="Author" w:date="2022-06-02T15:44:00Z">
              <w:r w:rsidRPr="000C046A" w:rsidDel="00DF7742">
                <w:delText>0.033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5B63235" w14:textId="77777777" w:rsidR="003D0E8D" w:rsidRPr="000C046A" w:rsidDel="00DF7742" w:rsidRDefault="003D0E8D" w:rsidP="00A55EE0">
            <w:pPr>
              <w:pStyle w:val="outlinetxt3"/>
              <w:rPr>
                <w:del w:id="1163" w:author="Author" w:date="2022-06-02T15:44:00Z"/>
              </w:rPr>
            </w:pPr>
            <w:del w:id="1164" w:author="Author" w:date="2022-06-02T15:44:00Z">
              <w:r w:rsidRPr="000C046A" w:rsidDel="00DF7742"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B0F337" w14:textId="77777777" w:rsidR="003D0E8D" w:rsidRPr="000C046A" w:rsidDel="00DF7742" w:rsidRDefault="003D0E8D" w:rsidP="00A55EE0">
            <w:pPr>
              <w:pStyle w:val="outlinetxt3"/>
              <w:rPr>
                <w:del w:id="1165" w:author="Author" w:date="2022-06-02T15:44:00Z"/>
              </w:rPr>
            </w:pPr>
            <w:del w:id="1166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6F8EA0" w14:textId="77777777" w:rsidR="003D0E8D" w:rsidRPr="000C046A" w:rsidDel="00DF7742" w:rsidRDefault="003D0E8D" w:rsidP="00A55EE0">
            <w:pPr>
              <w:pStyle w:val="outlinetxt3"/>
              <w:rPr>
                <w:del w:id="1167" w:author="Author" w:date="2022-06-02T15:44:00Z"/>
              </w:rPr>
            </w:pPr>
            <w:del w:id="1168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60E03E1F" w14:textId="77777777" w:rsidTr="00A55EE0">
        <w:trPr>
          <w:cantSplit/>
          <w:trHeight w:val="190"/>
          <w:del w:id="1169" w:author="Author" w:date="2022-06-02T15:44:00Z"/>
        </w:trPr>
        <w:tc>
          <w:tcPr>
            <w:tcW w:w="200" w:type="dxa"/>
          </w:tcPr>
          <w:p w14:paraId="4673CFDF" w14:textId="77777777" w:rsidR="003D0E8D" w:rsidDel="00DF7742" w:rsidRDefault="003D0E8D" w:rsidP="00A55EE0">
            <w:pPr>
              <w:pStyle w:val="outlinetxt3"/>
              <w:rPr>
                <w:del w:id="1170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A70F5" w14:textId="77777777" w:rsidR="003D0E8D" w:rsidDel="00DF7742" w:rsidRDefault="003D0E8D" w:rsidP="00A55EE0">
            <w:pPr>
              <w:pStyle w:val="outlinetxt3"/>
              <w:rPr>
                <w:del w:id="1171" w:author="Author" w:date="2022-06-02T15:44:00Z"/>
              </w:rPr>
            </w:pPr>
            <w:del w:id="1172" w:author="Author" w:date="2022-06-02T15:44:00Z">
              <w:r w:rsidDel="00DF7742">
                <w:delText>3A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C43C5" w14:textId="77777777" w:rsidR="003D0E8D" w:rsidDel="00DF7742" w:rsidRDefault="003D0E8D" w:rsidP="00A55EE0">
            <w:pPr>
              <w:pStyle w:val="outlinetxt3"/>
              <w:rPr>
                <w:del w:id="1173" w:author="Author" w:date="2022-06-02T15:44:00Z"/>
              </w:rPr>
            </w:pPr>
            <w:del w:id="1174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508B19" w14:textId="77777777" w:rsidR="003D0E8D" w:rsidDel="00DF7742" w:rsidRDefault="003D0E8D" w:rsidP="00A55EE0">
            <w:pPr>
              <w:pStyle w:val="outlinetxt3"/>
              <w:rPr>
                <w:del w:id="1175" w:author="Author" w:date="2022-06-02T15:44:00Z"/>
                <w:rFonts w:cs="Arial"/>
                <w:szCs w:val="18"/>
              </w:rPr>
            </w:pPr>
            <w:del w:id="1176" w:author="Author" w:date="2022-06-02T15:44:00Z">
              <w:r w:rsidDel="00DF7742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8F51034" w14:textId="77777777" w:rsidR="003D0E8D" w:rsidDel="00DF7742" w:rsidRDefault="003D0E8D" w:rsidP="00A55EE0">
            <w:pPr>
              <w:pStyle w:val="outlinetxt3"/>
              <w:rPr>
                <w:del w:id="1177" w:author="Author" w:date="2022-06-02T15:44:00Z"/>
                <w:rFonts w:cs="Arial"/>
                <w:szCs w:val="18"/>
              </w:rPr>
            </w:pPr>
            <w:del w:id="1178" w:author="Author" w:date="2022-06-02T15:44:00Z">
              <w:r w:rsidDel="00DF7742">
                <w:rPr>
                  <w:rFonts w:cs="Arial"/>
                  <w:szCs w:val="18"/>
                </w:rPr>
                <w:delText>0.073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7B77B9" w14:textId="77777777" w:rsidR="003D0E8D" w:rsidDel="00DF7742" w:rsidRDefault="003D0E8D" w:rsidP="00A55EE0">
            <w:pPr>
              <w:pStyle w:val="outlinetxt3"/>
              <w:rPr>
                <w:del w:id="1179" w:author="Author" w:date="2022-06-02T15:44:00Z"/>
                <w:rFonts w:cs="Arial"/>
                <w:szCs w:val="18"/>
              </w:rPr>
            </w:pPr>
            <w:del w:id="1180" w:author="Author" w:date="2022-06-02T15:44:00Z">
              <w:r w:rsidDel="00DF7742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7ACF66F" w14:textId="77777777" w:rsidR="003D0E8D" w:rsidDel="00DF7742" w:rsidRDefault="003D0E8D" w:rsidP="00A55EE0">
            <w:pPr>
              <w:pStyle w:val="outlinetxt3"/>
              <w:rPr>
                <w:del w:id="1181" w:author="Author" w:date="2022-06-02T15:44:00Z"/>
                <w:rFonts w:cs="Arial"/>
                <w:szCs w:val="18"/>
              </w:rPr>
            </w:pPr>
            <w:del w:id="1182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76CE7A" w14:textId="77777777" w:rsidR="003D0E8D" w:rsidDel="00DF7742" w:rsidRDefault="003D0E8D" w:rsidP="00A55EE0">
            <w:pPr>
              <w:pStyle w:val="outlinetxt3"/>
              <w:rPr>
                <w:del w:id="1183" w:author="Author" w:date="2022-06-02T15:44:00Z"/>
                <w:rFonts w:cs="Arial"/>
                <w:szCs w:val="18"/>
              </w:rPr>
            </w:pPr>
            <w:del w:id="1184" w:author="Author" w:date="2022-06-02T15:44:00Z">
              <w:r w:rsidDel="00DF7742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DBE31B" w14:textId="77777777" w:rsidR="003D0E8D" w:rsidRPr="000C046A" w:rsidDel="00DF7742" w:rsidRDefault="003D0E8D" w:rsidP="00A55EE0">
            <w:pPr>
              <w:pStyle w:val="outlinetxt3"/>
              <w:rPr>
                <w:del w:id="1185" w:author="Author" w:date="2022-06-02T15:44:00Z"/>
              </w:rPr>
            </w:pPr>
            <w:del w:id="1186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A452E8" w14:textId="77777777" w:rsidR="003D0E8D" w:rsidRPr="000C046A" w:rsidDel="00DF7742" w:rsidRDefault="003D0E8D" w:rsidP="00A55EE0">
            <w:pPr>
              <w:pStyle w:val="outlinetxt3"/>
              <w:rPr>
                <w:del w:id="1187" w:author="Author" w:date="2022-06-02T15:44:00Z"/>
              </w:rPr>
            </w:pPr>
            <w:del w:id="1188" w:author="Author" w:date="2022-06-02T15:44:00Z">
              <w:r w:rsidRPr="000C046A" w:rsidDel="00DF7742">
                <w:delText>0.032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E0D6EC9" w14:textId="77777777" w:rsidR="003D0E8D" w:rsidRPr="000C046A" w:rsidDel="00DF7742" w:rsidRDefault="003D0E8D" w:rsidP="00A55EE0">
            <w:pPr>
              <w:pStyle w:val="outlinetxt3"/>
              <w:rPr>
                <w:del w:id="1189" w:author="Author" w:date="2022-06-02T15:44:00Z"/>
              </w:rPr>
            </w:pPr>
            <w:del w:id="1190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60136D" w14:textId="77777777" w:rsidR="003D0E8D" w:rsidRPr="000C046A" w:rsidDel="00DF7742" w:rsidRDefault="003D0E8D" w:rsidP="00A55EE0">
            <w:pPr>
              <w:pStyle w:val="outlinetxt3"/>
              <w:rPr>
                <w:del w:id="1191" w:author="Author" w:date="2022-06-02T15:44:00Z"/>
              </w:rPr>
            </w:pPr>
            <w:del w:id="1192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4D6008F" w14:textId="77777777" w:rsidR="003D0E8D" w:rsidRPr="000C046A" w:rsidDel="00DF7742" w:rsidRDefault="003D0E8D" w:rsidP="00A55EE0">
            <w:pPr>
              <w:pStyle w:val="outlinetxt3"/>
              <w:rPr>
                <w:del w:id="1193" w:author="Author" w:date="2022-06-02T15:44:00Z"/>
              </w:rPr>
            </w:pPr>
            <w:del w:id="1194" w:author="Author" w:date="2022-06-02T15:44:00Z">
              <w:r w:rsidRPr="000C046A" w:rsidDel="00DF7742">
                <w:delText>0.004</w:delText>
              </w:r>
            </w:del>
          </w:p>
        </w:tc>
      </w:tr>
      <w:tr w:rsidR="003D0E8D" w:rsidDel="00DF7742" w14:paraId="4F97A01A" w14:textId="77777777" w:rsidTr="00A55EE0">
        <w:trPr>
          <w:cantSplit/>
          <w:trHeight w:val="190"/>
          <w:del w:id="1195" w:author="Author" w:date="2022-06-02T15:44:00Z"/>
        </w:trPr>
        <w:tc>
          <w:tcPr>
            <w:tcW w:w="200" w:type="dxa"/>
          </w:tcPr>
          <w:p w14:paraId="15BC12BE" w14:textId="77777777" w:rsidR="003D0E8D" w:rsidDel="00DF7742" w:rsidRDefault="003D0E8D" w:rsidP="00A55EE0">
            <w:pPr>
              <w:pStyle w:val="outlinetxt3"/>
              <w:rPr>
                <w:del w:id="1196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7B094" w14:textId="77777777" w:rsidR="003D0E8D" w:rsidDel="00DF7742" w:rsidRDefault="003D0E8D" w:rsidP="00A55EE0">
            <w:pPr>
              <w:pStyle w:val="outlinetxt3"/>
              <w:rPr>
                <w:del w:id="1197" w:author="Author" w:date="2022-06-02T15:44:00Z"/>
              </w:rPr>
            </w:pPr>
            <w:del w:id="1198" w:author="Author" w:date="2022-06-02T15:44:00Z">
              <w:r w:rsidDel="00DF7742">
                <w:delText>3B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E0863" w14:textId="77777777" w:rsidR="003D0E8D" w:rsidDel="00DF7742" w:rsidRDefault="003D0E8D" w:rsidP="00A55EE0">
            <w:pPr>
              <w:pStyle w:val="outlinetxt3"/>
              <w:rPr>
                <w:del w:id="1199" w:author="Author" w:date="2022-06-02T15:44:00Z"/>
              </w:rPr>
            </w:pPr>
            <w:del w:id="1200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B84AA16" w14:textId="77777777" w:rsidR="003D0E8D" w:rsidDel="00DF7742" w:rsidRDefault="003D0E8D" w:rsidP="00A55EE0">
            <w:pPr>
              <w:pStyle w:val="outlinetxt3"/>
              <w:rPr>
                <w:del w:id="1201" w:author="Author" w:date="2022-06-02T15:44:00Z"/>
                <w:rFonts w:cs="Arial"/>
                <w:szCs w:val="18"/>
              </w:rPr>
            </w:pPr>
            <w:del w:id="1202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B7DEC07" w14:textId="77777777" w:rsidR="003D0E8D" w:rsidDel="00DF7742" w:rsidRDefault="003D0E8D" w:rsidP="00A55EE0">
            <w:pPr>
              <w:pStyle w:val="outlinetxt3"/>
              <w:rPr>
                <w:del w:id="1203" w:author="Author" w:date="2022-06-02T15:44:00Z"/>
                <w:rFonts w:cs="Arial"/>
                <w:szCs w:val="18"/>
              </w:rPr>
            </w:pPr>
            <w:del w:id="1204" w:author="Author" w:date="2022-06-02T15:44:00Z">
              <w:r w:rsidDel="00DF7742">
                <w:rPr>
                  <w:rFonts w:cs="Arial"/>
                  <w:szCs w:val="18"/>
                </w:rPr>
                <w:delText>0.062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D4A0E3" w14:textId="77777777" w:rsidR="003D0E8D" w:rsidDel="00DF7742" w:rsidRDefault="003D0E8D" w:rsidP="00A55EE0">
            <w:pPr>
              <w:pStyle w:val="outlinetxt3"/>
              <w:rPr>
                <w:del w:id="1205" w:author="Author" w:date="2022-06-02T15:44:00Z"/>
                <w:rFonts w:cs="Arial"/>
                <w:szCs w:val="18"/>
              </w:rPr>
            </w:pPr>
            <w:del w:id="1206" w:author="Author" w:date="2022-06-02T15:44:00Z">
              <w:r w:rsidDel="00DF7742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02CDDDC" w14:textId="77777777" w:rsidR="003D0E8D" w:rsidDel="00DF7742" w:rsidRDefault="003D0E8D" w:rsidP="00A55EE0">
            <w:pPr>
              <w:pStyle w:val="outlinetxt3"/>
              <w:rPr>
                <w:del w:id="1207" w:author="Author" w:date="2022-06-02T15:44:00Z"/>
                <w:rFonts w:cs="Arial"/>
                <w:szCs w:val="18"/>
              </w:rPr>
            </w:pPr>
            <w:del w:id="1208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82002" w14:textId="77777777" w:rsidR="003D0E8D" w:rsidDel="00DF7742" w:rsidRDefault="003D0E8D" w:rsidP="00A55EE0">
            <w:pPr>
              <w:pStyle w:val="outlinetxt3"/>
              <w:rPr>
                <w:del w:id="1209" w:author="Author" w:date="2022-06-02T15:44:00Z"/>
                <w:rFonts w:cs="Arial"/>
                <w:szCs w:val="18"/>
              </w:rPr>
            </w:pPr>
            <w:del w:id="1210" w:author="Author" w:date="2022-06-02T15:44:00Z">
              <w:r w:rsidDel="00DF774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E00B375" w14:textId="77777777" w:rsidR="003D0E8D" w:rsidRPr="000C046A" w:rsidDel="00DF7742" w:rsidRDefault="003D0E8D" w:rsidP="00A55EE0">
            <w:pPr>
              <w:pStyle w:val="outlinetxt3"/>
              <w:rPr>
                <w:del w:id="1211" w:author="Author" w:date="2022-06-02T15:44:00Z"/>
              </w:rPr>
            </w:pPr>
            <w:del w:id="1212" w:author="Author" w:date="2022-06-02T15:44:00Z">
              <w:r w:rsidRPr="000C046A" w:rsidDel="00DF7742">
                <w:delText>0.003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F17B54" w14:textId="77777777" w:rsidR="003D0E8D" w:rsidRPr="000C046A" w:rsidDel="00DF7742" w:rsidRDefault="003D0E8D" w:rsidP="00A55EE0">
            <w:pPr>
              <w:pStyle w:val="outlinetxt3"/>
              <w:rPr>
                <w:del w:id="1213" w:author="Author" w:date="2022-06-02T15:44:00Z"/>
              </w:rPr>
            </w:pPr>
            <w:del w:id="1214" w:author="Author" w:date="2022-06-02T15:44:00Z">
              <w:r w:rsidRPr="000C046A" w:rsidDel="00DF7742"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A15079A" w14:textId="77777777" w:rsidR="003D0E8D" w:rsidRPr="000C046A" w:rsidDel="00DF7742" w:rsidRDefault="003D0E8D" w:rsidP="00A55EE0">
            <w:pPr>
              <w:pStyle w:val="outlinetxt3"/>
              <w:rPr>
                <w:del w:id="1215" w:author="Author" w:date="2022-06-02T15:44:00Z"/>
              </w:rPr>
            </w:pPr>
            <w:del w:id="1216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3D180BB" w14:textId="77777777" w:rsidR="003D0E8D" w:rsidRPr="000C046A" w:rsidDel="00DF7742" w:rsidRDefault="003D0E8D" w:rsidP="00A55EE0">
            <w:pPr>
              <w:pStyle w:val="outlinetxt3"/>
              <w:rPr>
                <w:del w:id="1217" w:author="Author" w:date="2022-06-02T15:44:00Z"/>
              </w:rPr>
            </w:pPr>
            <w:del w:id="1218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443AFC" w14:textId="77777777" w:rsidR="003D0E8D" w:rsidRPr="000C046A" w:rsidDel="00DF7742" w:rsidRDefault="003D0E8D" w:rsidP="00A55EE0">
            <w:pPr>
              <w:pStyle w:val="outlinetxt3"/>
              <w:rPr>
                <w:del w:id="1219" w:author="Author" w:date="2022-06-02T15:44:00Z"/>
              </w:rPr>
            </w:pPr>
            <w:del w:id="1220" w:author="Author" w:date="2022-06-02T15:44:00Z">
              <w:r w:rsidRPr="000C046A" w:rsidDel="00DF7742">
                <w:delText>0.003</w:delText>
              </w:r>
            </w:del>
          </w:p>
        </w:tc>
      </w:tr>
      <w:tr w:rsidR="003D0E8D" w:rsidDel="00DF7742" w14:paraId="348AC2BB" w14:textId="77777777" w:rsidTr="00A55EE0">
        <w:trPr>
          <w:cantSplit/>
          <w:trHeight w:val="190"/>
          <w:del w:id="1221" w:author="Author" w:date="2022-06-02T15:44:00Z"/>
        </w:trPr>
        <w:tc>
          <w:tcPr>
            <w:tcW w:w="200" w:type="dxa"/>
          </w:tcPr>
          <w:p w14:paraId="06E5D506" w14:textId="77777777" w:rsidR="003D0E8D" w:rsidDel="00DF7742" w:rsidRDefault="003D0E8D" w:rsidP="00A55EE0">
            <w:pPr>
              <w:pStyle w:val="outlinetxt3"/>
              <w:rPr>
                <w:del w:id="1222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9F6E9" w14:textId="77777777" w:rsidR="003D0E8D" w:rsidDel="00DF7742" w:rsidRDefault="003D0E8D" w:rsidP="00A55EE0">
            <w:pPr>
              <w:pStyle w:val="outlinetxt3"/>
              <w:rPr>
                <w:del w:id="1223" w:author="Author" w:date="2022-06-02T15:44:00Z"/>
              </w:rPr>
            </w:pPr>
            <w:del w:id="1224" w:author="Author" w:date="2022-06-02T15:44:00Z">
              <w:r w:rsidDel="00DF7742">
                <w:delText>3C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F2172B" w14:textId="77777777" w:rsidR="003D0E8D" w:rsidDel="00DF7742" w:rsidRDefault="003D0E8D" w:rsidP="00A55EE0">
            <w:pPr>
              <w:pStyle w:val="outlinetxt3"/>
              <w:rPr>
                <w:del w:id="1225" w:author="Author" w:date="2022-06-02T15:44:00Z"/>
              </w:rPr>
            </w:pPr>
            <w:del w:id="1226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6FB43F" w14:textId="77777777" w:rsidR="003D0E8D" w:rsidDel="00DF7742" w:rsidRDefault="003D0E8D" w:rsidP="00A55EE0">
            <w:pPr>
              <w:pStyle w:val="outlinetxt3"/>
              <w:rPr>
                <w:del w:id="1227" w:author="Author" w:date="2022-06-02T15:44:00Z"/>
                <w:rFonts w:cs="Arial"/>
                <w:szCs w:val="18"/>
              </w:rPr>
            </w:pPr>
            <w:del w:id="1228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862B6D2" w14:textId="77777777" w:rsidR="003D0E8D" w:rsidDel="00DF7742" w:rsidRDefault="003D0E8D" w:rsidP="00A55EE0">
            <w:pPr>
              <w:pStyle w:val="outlinetxt3"/>
              <w:rPr>
                <w:del w:id="1229" w:author="Author" w:date="2022-06-02T15:44:00Z"/>
                <w:rFonts w:cs="Arial"/>
                <w:szCs w:val="18"/>
              </w:rPr>
            </w:pPr>
            <w:del w:id="1230" w:author="Author" w:date="2022-06-02T15:44:00Z">
              <w:r w:rsidDel="00DF7742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0C5947" w14:textId="77777777" w:rsidR="003D0E8D" w:rsidDel="00DF7742" w:rsidRDefault="003D0E8D" w:rsidP="00A55EE0">
            <w:pPr>
              <w:pStyle w:val="outlinetxt3"/>
              <w:rPr>
                <w:del w:id="1231" w:author="Author" w:date="2022-06-02T15:44:00Z"/>
                <w:rFonts w:cs="Arial"/>
                <w:szCs w:val="18"/>
              </w:rPr>
            </w:pPr>
            <w:del w:id="1232" w:author="Author" w:date="2022-06-02T15:44:00Z">
              <w:r w:rsidDel="00DF7742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AC9BB1A" w14:textId="77777777" w:rsidR="003D0E8D" w:rsidDel="00DF7742" w:rsidRDefault="003D0E8D" w:rsidP="00A55EE0">
            <w:pPr>
              <w:pStyle w:val="outlinetxt3"/>
              <w:rPr>
                <w:del w:id="1233" w:author="Author" w:date="2022-06-02T15:44:00Z"/>
                <w:rFonts w:cs="Arial"/>
                <w:szCs w:val="18"/>
              </w:rPr>
            </w:pPr>
            <w:del w:id="1234" w:author="Author" w:date="2022-06-02T15:44:00Z">
              <w:r w:rsidDel="00DF774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1BCB23" w14:textId="77777777" w:rsidR="003D0E8D" w:rsidDel="00DF7742" w:rsidRDefault="003D0E8D" w:rsidP="00A55EE0">
            <w:pPr>
              <w:pStyle w:val="outlinetxt3"/>
              <w:rPr>
                <w:del w:id="1235" w:author="Author" w:date="2022-06-02T15:44:00Z"/>
                <w:rFonts w:cs="Arial"/>
                <w:szCs w:val="18"/>
              </w:rPr>
            </w:pPr>
            <w:del w:id="1236" w:author="Author" w:date="2022-06-02T15:44:00Z">
              <w:r w:rsidDel="00DF774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D4CA667" w14:textId="77777777" w:rsidR="003D0E8D" w:rsidRPr="000C046A" w:rsidDel="00DF7742" w:rsidRDefault="003D0E8D" w:rsidP="00A55EE0">
            <w:pPr>
              <w:pStyle w:val="outlinetxt3"/>
              <w:rPr>
                <w:del w:id="1237" w:author="Author" w:date="2022-06-02T15:44:00Z"/>
              </w:rPr>
            </w:pPr>
            <w:del w:id="1238" w:author="Author" w:date="2022-06-02T15:44:00Z">
              <w:r w:rsidRPr="000C046A" w:rsidDel="00DF7742">
                <w:delText>0.003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0988918" w14:textId="77777777" w:rsidR="003D0E8D" w:rsidRPr="000C046A" w:rsidDel="00DF7742" w:rsidRDefault="003D0E8D" w:rsidP="00A55EE0">
            <w:pPr>
              <w:pStyle w:val="outlinetxt3"/>
              <w:rPr>
                <w:del w:id="1239" w:author="Author" w:date="2022-06-02T15:44:00Z"/>
              </w:rPr>
            </w:pPr>
            <w:del w:id="1240" w:author="Author" w:date="2022-06-02T15:44:00Z">
              <w:r w:rsidRPr="000C046A" w:rsidDel="00DF7742"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6D04918" w14:textId="77777777" w:rsidR="003D0E8D" w:rsidRPr="000C046A" w:rsidDel="00DF7742" w:rsidRDefault="003D0E8D" w:rsidP="00A55EE0">
            <w:pPr>
              <w:pStyle w:val="outlinetxt3"/>
              <w:rPr>
                <w:del w:id="1241" w:author="Author" w:date="2022-06-02T15:44:00Z"/>
              </w:rPr>
            </w:pPr>
            <w:del w:id="1242" w:author="Author" w:date="2022-06-02T15:44:00Z">
              <w:r w:rsidRPr="000C046A" w:rsidDel="00DF7742"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F90DC70" w14:textId="77777777" w:rsidR="003D0E8D" w:rsidRPr="000C046A" w:rsidDel="00DF7742" w:rsidRDefault="003D0E8D" w:rsidP="00A55EE0">
            <w:pPr>
              <w:pStyle w:val="outlinetxt3"/>
              <w:rPr>
                <w:del w:id="1243" w:author="Author" w:date="2022-06-02T15:44:00Z"/>
              </w:rPr>
            </w:pPr>
            <w:del w:id="1244" w:author="Author" w:date="2022-06-02T15:44:00Z">
              <w:r w:rsidRPr="000C046A" w:rsidDel="00DF7742">
                <w:delText>0.002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656971" w14:textId="77777777" w:rsidR="003D0E8D" w:rsidRPr="000C046A" w:rsidDel="00DF7742" w:rsidRDefault="003D0E8D" w:rsidP="00A55EE0">
            <w:pPr>
              <w:pStyle w:val="outlinetxt3"/>
              <w:rPr>
                <w:del w:id="1245" w:author="Author" w:date="2022-06-02T15:44:00Z"/>
              </w:rPr>
            </w:pPr>
            <w:del w:id="1246" w:author="Author" w:date="2022-06-02T15:44:00Z">
              <w:r w:rsidRPr="000C046A" w:rsidDel="00DF7742">
                <w:delText>0.002</w:delText>
              </w:r>
            </w:del>
          </w:p>
        </w:tc>
      </w:tr>
      <w:tr w:rsidR="003D0E8D" w:rsidDel="00DF7742" w14:paraId="27842A28" w14:textId="77777777" w:rsidTr="00A55EE0">
        <w:trPr>
          <w:cantSplit/>
          <w:trHeight w:val="190"/>
          <w:del w:id="1247" w:author="Author" w:date="2022-06-02T15:44:00Z"/>
        </w:trPr>
        <w:tc>
          <w:tcPr>
            <w:tcW w:w="200" w:type="dxa"/>
          </w:tcPr>
          <w:p w14:paraId="4A5D5FFE" w14:textId="77777777" w:rsidR="003D0E8D" w:rsidDel="00DF7742" w:rsidRDefault="003D0E8D" w:rsidP="00A55EE0">
            <w:pPr>
              <w:pStyle w:val="outlinetxt3"/>
              <w:rPr>
                <w:del w:id="1248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3867DD" w14:textId="77777777" w:rsidR="003D0E8D" w:rsidDel="00DF7742" w:rsidRDefault="003D0E8D" w:rsidP="00A55EE0">
            <w:pPr>
              <w:pStyle w:val="outlinetxt3"/>
              <w:rPr>
                <w:del w:id="1249" w:author="Author" w:date="2022-06-02T15:44:00Z"/>
              </w:rPr>
            </w:pPr>
            <w:del w:id="1250" w:author="Author" w:date="2022-06-02T15:44:00Z">
              <w:r w:rsidDel="00DF7742">
                <w:delText>4A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58C43" w14:textId="77777777" w:rsidR="003D0E8D" w:rsidDel="00DF7742" w:rsidRDefault="003D0E8D" w:rsidP="00A55EE0">
            <w:pPr>
              <w:pStyle w:val="outlinetxt3"/>
              <w:rPr>
                <w:del w:id="1251" w:author="Author" w:date="2022-06-02T15:44:00Z"/>
              </w:rPr>
            </w:pPr>
            <w:del w:id="1252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012AD4D" w14:textId="77777777" w:rsidR="003D0E8D" w:rsidDel="00DF7742" w:rsidRDefault="003D0E8D" w:rsidP="00A55EE0">
            <w:pPr>
              <w:pStyle w:val="outlinetxt3"/>
              <w:rPr>
                <w:del w:id="1253" w:author="Author" w:date="2022-06-02T15:44:00Z"/>
                <w:rFonts w:cs="Arial"/>
                <w:szCs w:val="18"/>
              </w:rPr>
            </w:pPr>
            <w:del w:id="1254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8F16F9" w14:textId="77777777" w:rsidR="003D0E8D" w:rsidDel="00DF7742" w:rsidRDefault="003D0E8D" w:rsidP="00A55EE0">
            <w:pPr>
              <w:pStyle w:val="outlinetxt3"/>
              <w:rPr>
                <w:del w:id="1255" w:author="Author" w:date="2022-06-02T15:44:00Z"/>
                <w:rFonts w:cs="Arial"/>
                <w:szCs w:val="18"/>
              </w:rPr>
            </w:pPr>
            <w:del w:id="1256" w:author="Author" w:date="2022-06-02T15:44:00Z">
              <w:r w:rsidDel="00DF7742">
                <w:rPr>
                  <w:rFonts w:cs="Arial"/>
                  <w:szCs w:val="18"/>
                </w:rPr>
                <w:delText>0.061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712A8C" w14:textId="77777777" w:rsidR="003D0E8D" w:rsidDel="00DF7742" w:rsidRDefault="003D0E8D" w:rsidP="00A55EE0">
            <w:pPr>
              <w:pStyle w:val="outlinetxt3"/>
              <w:rPr>
                <w:del w:id="1257" w:author="Author" w:date="2022-06-02T15:44:00Z"/>
                <w:rFonts w:cs="Arial"/>
                <w:szCs w:val="18"/>
              </w:rPr>
            </w:pPr>
            <w:del w:id="1258" w:author="Author" w:date="2022-06-02T15:44:00Z">
              <w:r w:rsidDel="00DF7742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B79F967" w14:textId="77777777" w:rsidR="003D0E8D" w:rsidDel="00DF7742" w:rsidRDefault="003D0E8D" w:rsidP="00A55EE0">
            <w:pPr>
              <w:pStyle w:val="outlinetxt3"/>
              <w:rPr>
                <w:del w:id="1259" w:author="Author" w:date="2022-06-02T15:44:00Z"/>
                <w:rFonts w:cs="Arial"/>
                <w:szCs w:val="18"/>
              </w:rPr>
            </w:pPr>
            <w:del w:id="1260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61B544" w14:textId="77777777" w:rsidR="003D0E8D" w:rsidDel="00DF7742" w:rsidRDefault="003D0E8D" w:rsidP="00A55EE0">
            <w:pPr>
              <w:pStyle w:val="outlinetxt3"/>
              <w:rPr>
                <w:del w:id="1261" w:author="Author" w:date="2022-06-02T15:44:00Z"/>
                <w:rFonts w:cs="Arial"/>
                <w:szCs w:val="18"/>
              </w:rPr>
            </w:pPr>
            <w:del w:id="1262" w:author="Author" w:date="2022-06-02T15:44:00Z">
              <w:r w:rsidDel="00DF7742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C73CB2C" w14:textId="77777777" w:rsidR="003D0E8D" w:rsidRPr="000C046A" w:rsidDel="00DF7742" w:rsidRDefault="003D0E8D" w:rsidP="00A55EE0">
            <w:pPr>
              <w:pStyle w:val="outlinetxt3"/>
              <w:rPr>
                <w:del w:id="1263" w:author="Author" w:date="2022-06-02T15:44:00Z"/>
              </w:rPr>
            </w:pPr>
            <w:del w:id="1264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4605D0" w14:textId="77777777" w:rsidR="003D0E8D" w:rsidRPr="000C046A" w:rsidDel="00DF7742" w:rsidRDefault="003D0E8D" w:rsidP="00A55EE0">
            <w:pPr>
              <w:pStyle w:val="outlinetxt3"/>
              <w:rPr>
                <w:del w:id="1265" w:author="Author" w:date="2022-06-02T15:44:00Z"/>
              </w:rPr>
            </w:pPr>
            <w:del w:id="1266" w:author="Author" w:date="2022-06-02T15:44:00Z">
              <w:r w:rsidRPr="000C046A" w:rsidDel="00DF7742">
                <w:delText>0.028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59EA90" w14:textId="77777777" w:rsidR="003D0E8D" w:rsidRPr="000C046A" w:rsidDel="00DF7742" w:rsidRDefault="003D0E8D" w:rsidP="00A55EE0">
            <w:pPr>
              <w:pStyle w:val="outlinetxt3"/>
              <w:rPr>
                <w:del w:id="1267" w:author="Author" w:date="2022-06-02T15:44:00Z"/>
              </w:rPr>
            </w:pPr>
            <w:del w:id="1268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883C4D" w14:textId="77777777" w:rsidR="003D0E8D" w:rsidRPr="000C046A" w:rsidDel="00DF7742" w:rsidRDefault="003D0E8D" w:rsidP="00A55EE0">
            <w:pPr>
              <w:pStyle w:val="outlinetxt3"/>
              <w:rPr>
                <w:del w:id="1269" w:author="Author" w:date="2022-06-02T15:44:00Z"/>
              </w:rPr>
            </w:pPr>
            <w:del w:id="1270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7E3354" w14:textId="77777777" w:rsidR="003D0E8D" w:rsidRPr="000C046A" w:rsidDel="00DF7742" w:rsidRDefault="003D0E8D" w:rsidP="00A55EE0">
            <w:pPr>
              <w:pStyle w:val="outlinetxt3"/>
              <w:rPr>
                <w:del w:id="1271" w:author="Author" w:date="2022-06-02T15:44:00Z"/>
              </w:rPr>
            </w:pPr>
            <w:del w:id="1272" w:author="Author" w:date="2022-06-02T15:44:00Z">
              <w:r w:rsidRPr="000C046A" w:rsidDel="00DF7742">
                <w:delText>0.003</w:delText>
              </w:r>
            </w:del>
          </w:p>
        </w:tc>
      </w:tr>
      <w:tr w:rsidR="003D0E8D" w:rsidDel="00DF7742" w14:paraId="5100251F" w14:textId="77777777" w:rsidTr="00A55EE0">
        <w:trPr>
          <w:cantSplit/>
          <w:trHeight w:val="190"/>
          <w:del w:id="1273" w:author="Author" w:date="2022-06-02T15:44:00Z"/>
        </w:trPr>
        <w:tc>
          <w:tcPr>
            <w:tcW w:w="200" w:type="dxa"/>
          </w:tcPr>
          <w:p w14:paraId="14521820" w14:textId="77777777" w:rsidR="003D0E8D" w:rsidDel="00DF7742" w:rsidRDefault="003D0E8D" w:rsidP="00A55EE0">
            <w:pPr>
              <w:pStyle w:val="outlinetxt3"/>
              <w:rPr>
                <w:del w:id="1274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744411" w14:textId="77777777" w:rsidR="003D0E8D" w:rsidDel="00DF7742" w:rsidRDefault="003D0E8D" w:rsidP="00A55EE0">
            <w:pPr>
              <w:pStyle w:val="outlinetxt3"/>
              <w:rPr>
                <w:del w:id="1275" w:author="Author" w:date="2022-06-02T15:44:00Z"/>
              </w:rPr>
            </w:pPr>
            <w:del w:id="1276" w:author="Author" w:date="2022-06-02T15:44:00Z">
              <w:r w:rsidDel="00DF7742">
                <w:delText>4B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3FBBF" w14:textId="77777777" w:rsidR="003D0E8D" w:rsidDel="00DF7742" w:rsidRDefault="003D0E8D" w:rsidP="00A55EE0">
            <w:pPr>
              <w:pStyle w:val="outlinetxt3"/>
              <w:rPr>
                <w:del w:id="1277" w:author="Author" w:date="2022-06-02T15:44:00Z"/>
              </w:rPr>
            </w:pPr>
            <w:del w:id="1278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DBD9160" w14:textId="77777777" w:rsidR="003D0E8D" w:rsidDel="00DF7742" w:rsidRDefault="003D0E8D" w:rsidP="00A55EE0">
            <w:pPr>
              <w:pStyle w:val="outlinetxt3"/>
              <w:rPr>
                <w:del w:id="1279" w:author="Author" w:date="2022-06-02T15:44:00Z"/>
                <w:rFonts w:cs="Arial"/>
                <w:szCs w:val="18"/>
              </w:rPr>
            </w:pPr>
            <w:del w:id="1280" w:author="Author" w:date="2022-06-02T15:44:00Z">
              <w:r w:rsidDel="00DF774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7ED22F" w14:textId="77777777" w:rsidR="003D0E8D" w:rsidDel="00DF7742" w:rsidRDefault="003D0E8D" w:rsidP="00A55EE0">
            <w:pPr>
              <w:pStyle w:val="outlinetxt3"/>
              <w:rPr>
                <w:del w:id="1281" w:author="Author" w:date="2022-06-02T15:44:00Z"/>
                <w:rFonts w:cs="Arial"/>
                <w:szCs w:val="18"/>
              </w:rPr>
            </w:pPr>
            <w:del w:id="1282" w:author="Author" w:date="2022-06-02T15:44:00Z">
              <w:r w:rsidDel="00DF7742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524BC4" w14:textId="77777777" w:rsidR="003D0E8D" w:rsidDel="00DF7742" w:rsidRDefault="003D0E8D" w:rsidP="00A55EE0">
            <w:pPr>
              <w:pStyle w:val="outlinetxt3"/>
              <w:rPr>
                <w:del w:id="1283" w:author="Author" w:date="2022-06-02T15:44:00Z"/>
                <w:rFonts w:cs="Arial"/>
                <w:szCs w:val="18"/>
              </w:rPr>
            </w:pPr>
            <w:del w:id="1284" w:author="Author" w:date="2022-06-02T15:44:00Z">
              <w:r w:rsidDel="00DF7742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3146E3" w14:textId="77777777" w:rsidR="003D0E8D" w:rsidDel="00DF7742" w:rsidRDefault="003D0E8D" w:rsidP="00A55EE0">
            <w:pPr>
              <w:pStyle w:val="outlinetxt3"/>
              <w:rPr>
                <w:del w:id="1285" w:author="Author" w:date="2022-06-02T15:44:00Z"/>
                <w:rFonts w:cs="Arial"/>
                <w:szCs w:val="18"/>
              </w:rPr>
            </w:pPr>
            <w:del w:id="1286" w:author="Author" w:date="2022-06-02T15:44:00Z">
              <w:r w:rsidDel="00DF7742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796481" w14:textId="77777777" w:rsidR="003D0E8D" w:rsidDel="00DF7742" w:rsidRDefault="003D0E8D" w:rsidP="00A55EE0">
            <w:pPr>
              <w:pStyle w:val="outlinetxt3"/>
              <w:rPr>
                <w:del w:id="1287" w:author="Author" w:date="2022-06-02T15:44:00Z"/>
                <w:rFonts w:cs="Arial"/>
                <w:szCs w:val="18"/>
              </w:rPr>
            </w:pPr>
            <w:del w:id="1288" w:author="Author" w:date="2022-06-02T15:44:00Z">
              <w:r w:rsidDel="00DF7742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11943C" w14:textId="77777777" w:rsidR="003D0E8D" w:rsidRPr="000C046A" w:rsidDel="00DF7742" w:rsidRDefault="003D0E8D" w:rsidP="00A55EE0">
            <w:pPr>
              <w:pStyle w:val="outlinetxt3"/>
              <w:rPr>
                <w:del w:id="1289" w:author="Author" w:date="2022-06-02T15:44:00Z"/>
              </w:rPr>
            </w:pPr>
            <w:del w:id="1290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70A6E0" w14:textId="77777777" w:rsidR="003D0E8D" w:rsidRPr="000C046A" w:rsidDel="00DF7742" w:rsidRDefault="003D0E8D" w:rsidP="00A55EE0">
            <w:pPr>
              <w:pStyle w:val="outlinetxt3"/>
              <w:rPr>
                <w:del w:id="1291" w:author="Author" w:date="2022-06-02T15:44:00Z"/>
              </w:rPr>
            </w:pPr>
            <w:del w:id="1292" w:author="Author" w:date="2022-06-02T15:44:00Z">
              <w:r w:rsidRPr="000C046A" w:rsidDel="00DF7742">
                <w:delText>0.029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ABEBA7E" w14:textId="77777777" w:rsidR="003D0E8D" w:rsidRPr="000C046A" w:rsidDel="00DF7742" w:rsidRDefault="003D0E8D" w:rsidP="00A55EE0">
            <w:pPr>
              <w:pStyle w:val="outlinetxt3"/>
              <w:rPr>
                <w:del w:id="1293" w:author="Author" w:date="2022-06-02T15:44:00Z"/>
              </w:rPr>
            </w:pPr>
            <w:del w:id="1294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2052275" w14:textId="77777777" w:rsidR="003D0E8D" w:rsidRPr="000C046A" w:rsidDel="00DF7742" w:rsidRDefault="003D0E8D" w:rsidP="00A55EE0">
            <w:pPr>
              <w:pStyle w:val="outlinetxt3"/>
              <w:rPr>
                <w:del w:id="1295" w:author="Author" w:date="2022-06-02T15:44:00Z"/>
              </w:rPr>
            </w:pPr>
            <w:del w:id="1296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079C33" w14:textId="77777777" w:rsidR="003D0E8D" w:rsidRPr="000C046A" w:rsidDel="00DF7742" w:rsidRDefault="003D0E8D" w:rsidP="00A55EE0">
            <w:pPr>
              <w:pStyle w:val="outlinetxt3"/>
              <w:rPr>
                <w:del w:id="1297" w:author="Author" w:date="2022-06-02T15:44:00Z"/>
              </w:rPr>
            </w:pPr>
            <w:del w:id="1298" w:author="Author" w:date="2022-06-02T15:44:00Z">
              <w:r w:rsidRPr="000C046A" w:rsidDel="00DF7742">
                <w:delText>0.003</w:delText>
              </w:r>
            </w:del>
          </w:p>
        </w:tc>
      </w:tr>
      <w:tr w:rsidR="003D0E8D" w:rsidDel="00DF7742" w14:paraId="49421A88" w14:textId="77777777" w:rsidTr="00A55EE0">
        <w:trPr>
          <w:cantSplit/>
          <w:trHeight w:val="190"/>
          <w:del w:id="1299" w:author="Author" w:date="2022-06-02T15:44:00Z"/>
        </w:trPr>
        <w:tc>
          <w:tcPr>
            <w:tcW w:w="200" w:type="dxa"/>
          </w:tcPr>
          <w:p w14:paraId="0D9CF2E0" w14:textId="77777777" w:rsidR="003D0E8D" w:rsidDel="00DF7742" w:rsidRDefault="003D0E8D" w:rsidP="00A55EE0">
            <w:pPr>
              <w:pStyle w:val="outlinetxt3"/>
              <w:rPr>
                <w:del w:id="1300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1E4255" w14:textId="77777777" w:rsidR="003D0E8D" w:rsidDel="00DF7742" w:rsidRDefault="003D0E8D" w:rsidP="00A55EE0">
            <w:pPr>
              <w:pStyle w:val="outlinetxt3"/>
              <w:rPr>
                <w:del w:id="1301" w:author="Author" w:date="2022-06-02T15:44:00Z"/>
              </w:rPr>
            </w:pPr>
            <w:del w:id="1302" w:author="Author" w:date="2022-06-02T15:44:00Z">
              <w:r w:rsidDel="00DF7742">
                <w:delText>4C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3913D" w14:textId="77777777" w:rsidR="003D0E8D" w:rsidDel="00DF7742" w:rsidRDefault="003D0E8D" w:rsidP="00A55EE0">
            <w:pPr>
              <w:pStyle w:val="outlinetxt3"/>
              <w:rPr>
                <w:del w:id="1303" w:author="Author" w:date="2022-06-02T15:44:00Z"/>
              </w:rPr>
            </w:pPr>
            <w:del w:id="1304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47D39C" w14:textId="77777777" w:rsidR="003D0E8D" w:rsidDel="00DF7742" w:rsidRDefault="003D0E8D" w:rsidP="00A55EE0">
            <w:pPr>
              <w:pStyle w:val="outlinetxt3"/>
              <w:rPr>
                <w:del w:id="1305" w:author="Author" w:date="2022-06-02T15:44:00Z"/>
                <w:rFonts w:cs="Arial"/>
                <w:szCs w:val="18"/>
              </w:rPr>
            </w:pPr>
            <w:del w:id="1306" w:author="Author" w:date="2022-06-02T15:44:00Z">
              <w:r w:rsidDel="00DF7742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78DEAA7" w14:textId="77777777" w:rsidR="003D0E8D" w:rsidDel="00DF7742" w:rsidRDefault="003D0E8D" w:rsidP="00A55EE0">
            <w:pPr>
              <w:pStyle w:val="outlinetxt3"/>
              <w:rPr>
                <w:del w:id="1307" w:author="Author" w:date="2022-06-02T15:44:00Z"/>
                <w:rFonts w:cs="Arial"/>
                <w:szCs w:val="18"/>
              </w:rPr>
            </w:pPr>
            <w:del w:id="1308" w:author="Author" w:date="2022-06-02T15:44:00Z">
              <w:r w:rsidDel="00DF7742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A6FE07B" w14:textId="77777777" w:rsidR="003D0E8D" w:rsidDel="00DF7742" w:rsidRDefault="003D0E8D" w:rsidP="00A55EE0">
            <w:pPr>
              <w:pStyle w:val="outlinetxt3"/>
              <w:rPr>
                <w:del w:id="1309" w:author="Author" w:date="2022-06-02T15:44:00Z"/>
                <w:rFonts w:cs="Arial"/>
                <w:szCs w:val="18"/>
              </w:rPr>
            </w:pPr>
            <w:del w:id="1310" w:author="Author" w:date="2022-06-02T15:44:00Z">
              <w:r w:rsidDel="00DF7742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03CA64" w14:textId="77777777" w:rsidR="003D0E8D" w:rsidDel="00DF7742" w:rsidRDefault="003D0E8D" w:rsidP="00A55EE0">
            <w:pPr>
              <w:pStyle w:val="outlinetxt3"/>
              <w:rPr>
                <w:del w:id="1311" w:author="Author" w:date="2022-06-02T15:44:00Z"/>
                <w:rFonts w:cs="Arial"/>
                <w:szCs w:val="18"/>
              </w:rPr>
            </w:pPr>
            <w:del w:id="1312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97833F8" w14:textId="77777777" w:rsidR="003D0E8D" w:rsidDel="00DF7742" w:rsidRDefault="003D0E8D" w:rsidP="00A55EE0">
            <w:pPr>
              <w:pStyle w:val="outlinetxt3"/>
              <w:rPr>
                <w:del w:id="1313" w:author="Author" w:date="2022-06-02T15:44:00Z"/>
                <w:rFonts w:cs="Arial"/>
                <w:szCs w:val="18"/>
              </w:rPr>
            </w:pPr>
            <w:del w:id="1314" w:author="Author" w:date="2022-06-02T15:44:00Z">
              <w:r w:rsidDel="00DF7742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6EA28A" w14:textId="77777777" w:rsidR="003D0E8D" w:rsidRPr="000C046A" w:rsidDel="00DF7742" w:rsidRDefault="003D0E8D" w:rsidP="00A55EE0">
            <w:pPr>
              <w:pStyle w:val="outlinetxt3"/>
              <w:rPr>
                <w:del w:id="1315" w:author="Author" w:date="2022-06-02T15:44:00Z"/>
              </w:rPr>
            </w:pPr>
            <w:del w:id="1316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65E3BE9" w14:textId="77777777" w:rsidR="003D0E8D" w:rsidRPr="000C046A" w:rsidDel="00DF7742" w:rsidRDefault="003D0E8D" w:rsidP="00A55EE0">
            <w:pPr>
              <w:pStyle w:val="outlinetxt3"/>
              <w:rPr>
                <w:del w:id="1317" w:author="Author" w:date="2022-06-02T15:44:00Z"/>
              </w:rPr>
            </w:pPr>
            <w:del w:id="1318" w:author="Author" w:date="2022-06-02T15:44:00Z">
              <w:r w:rsidRPr="000C046A" w:rsidDel="00DF7742"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82D20D4" w14:textId="77777777" w:rsidR="003D0E8D" w:rsidRPr="000C046A" w:rsidDel="00DF7742" w:rsidRDefault="003D0E8D" w:rsidP="00A55EE0">
            <w:pPr>
              <w:pStyle w:val="outlinetxt3"/>
              <w:rPr>
                <w:del w:id="1319" w:author="Author" w:date="2022-06-02T15:44:00Z"/>
              </w:rPr>
            </w:pPr>
            <w:del w:id="1320" w:author="Author" w:date="2022-06-02T15:44:00Z">
              <w:r w:rsidRPr="000C046A" w:rsidDel="00DF7742">
                <w:delText>0.008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512DEC" w14:textId="77777777" w:rsidR="003D0E8D" w:rsidRPr="000C046A" w:rsidDel="00DF7742" w:rsidRDefault="003D0E8D" w:rsidP="00A55EE0">
            <w:pPr>
              <w:pStyle w:val="outlinetxt3"/>
              <w:rPr>
                <w:del w:id="1321" w:author="Author" w:date="2022-06-02T15:44:00Z"/>
              </w:rPr>
            </w:pPr>
            <w:del w:id="1322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35B8675" w14:textId="77777777" w:rsidR="003D0E8D" w:rsidRPr="000C046A" w:rsidDel="00DF7742" w:rsidRDefault="003D0E8D" w:rsidP="00A55EE0">
            <w:pPr>
              <w:pStyle w:val="outlinetxt3"/>
              <w:rPr>
                <w:del w:id="1323" w:author="Author" w:date="2022-06-02T15:44:00Z"/>
              </w:rPr>
            </w:pPr>
            <w:del w:id="1324" w:author="Author" w:date="2022-06-02T15:44:00Z">
              <w:r w:rsidRPr="000C046A" w:rsidDel="00DF7742">
                <w:delText>0.002</w:delText>
              </w:r>
            </w:del>
          </w:p>
        </w:tc>
      </w:tr>
      <w:tr w:rsidR="003D0E8D" w:rsidDel="00DF7742" w14:paraId="72708BA6" w14:textId="77777777" w:rsidTr="00A55EE0">
        <w:trPr>
          <w:cantSplit/>
          <w:trHeight w:val="190"/>
          <w:del w:id="1325" w:author="Author" w:date="2022-06-02T15:44:00Z"/>
        </w:trPr>
        <w:tc>
          <w:tcPr>
            <w:tcW w:w="200" w:type="dxa"/>
          </w:tcPr>
          <w:p w14:paraId="0800C00E" w14:textId="77777777" w:rsidR="003D0E8D" w:rsidDel="00DF7742" w:rsidRDefault="003D0E8D" w:rsidP="00A55EE0">
            <w:pPr>
              <w:pStyle w:val="outlinetxt3"/>
              <w:rPr>
                <w:del w:id="1326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49B1A" w14:textId="77777777" w:rsidR="003D0E8D" w:rsidDel="00DF7742" w:rsidRDefault="003D0E8D" w:rsidP="00A55EE0">
            <w:pPr>
              <w:pStyle w:val="outlinetxt3"/>
              <w:rPr>
                <w:del w:id="1327" w:author="Author" w:date="2022-06-02T15:44:00Z"/>
              </w:rPr>
            </w:pPr>
            <w:del w:id="1328" w:author="Author" w:date="2022-06-02T15:44:00Z">
              <w:r w:rsidDel="00DF7742">
                <w:delText>4D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4EE8E5" w14:textId="77777777" w:rsidR="003D0E8D" w:rsidDel="00DF7742" w:rsidRDefault="003D0E8D" w:rsidP="00A55EE0">
            <w:pPr>
              <w:pStyle w:val="outlinetxt3"/>
              <w:rPr>
                <w:del w:id="1329" w:author="Author" w:date="2022-06-02T15:44:00Z"/>
              </w:rPr>
            </w:pPr>
            <w:del w:id="1330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04978BB" w14:textId="77777777" w:rsidR="003D0E8D" w:rsidDel="00DF7742" w:rsidRDefault="003D0E8D" w:rsidP="00A55EE0">
            <w:pPr>
              <w:pStyle w:val="outlinetxt3"/>
              <w:rPr>
                <w:del w:id="1331" w:author="Author" w:date="2022-06-02T15:44:00Z"/>
                <w:rFonts w:cs="Arial"/>
                <w:szCs w:val="18"/>
              </w:rPr>
            </w:pPr>
            <w:del w:id="1332" w:author="Author" w:date="2022-06-02T15:44:00Z">
              <w:r w:rsidDel="00DF7742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DA941C0" w14:textId="77777777" w:rsidR="003D0E8D" w:rsidDel="00DF7742" w:rsidRDefault="003D0E8D" w:rsidP="00A55EE0">
            <w:pPr>
              <w:pStyle w:val="outlinetxt3"/>
              <w:rPr>
                <w:del w:id="1333" w:author="Author" w:date="2022-06-02T15:44:00Z"/>
                <w:rFonts w:cs="Arial"/>
                <w:szCs w:val="18"/>
              </w:rPr>
            </w:pPr>
            <w:del w:id="1334" w:author="Author" w:date="2022-06-02T15:44:00Z">
              <w:r w:rsidDel="00DF7742">
                <w:rPr>
                  <w:rFonts w:cs="Arial"/>
                  <w:szCs w:val="18"/>
                </w:rPr>
                <w:delText>0.052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4C35DA" w14:textId="77777777" w:rsidR="003D0E8D" w:rsidDel="00DF7742" w:rsidRDefault="003D0E8D" w:rsidP="00A55EE0">
            <w:pPr>
              <w:pStyle w:val="outlinetxt3"/>
              <w:rPr>
                <w:del w:id="1335" w:author="Author" w:date="2022-06-02T15:44:00Z"/>
                <w:rFonts w:cs="Arial"/>
                <w:szCs w:val="18"/>
              </w:rPr>
            </w:pPr>
            <w:del w:id="1336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3BA988D" w14:textId="77777777" w:rsidR="003D0E8D" w:rsidDel="00DF7742" w:rsidRDefault="003D0E8D" w:rsidP="00A55EE0">
            <w:pPr>
              <w:pStyle w:val="outlinetxt3"/>
              <w:rPr>
                <w:del w:id="1337" w:author="Author" w:date="2022-06-02T15:44:00Z"/>
                <w:rFonts w:cs="Arial"/>
                <w:szCs w:val="18"/>
              </w:rPr>
            </w:pPr>
            <w:del w:id="1338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7B4772" w14:textId="77777777" w:rsidR="003D0E8D" w:rsidDel="00DF7742" w:rsidRDefault="003D0E8D" w:rsidP="00A55EE0">
            <w:pPr>
              <w:pStyle w:val="outlinetxt3"/>
              <w:rPr>
                <w:del w:id="1339" w:author="Author" w:date="2022-06-02T15:44:00Z"/>
                <w:rFonts w:cs="Arial"/>
                <w:szCs w:val="18"/>
              </w:rPr>
            </w:pPr>
            <w:del w:id="1340" w:author="Author" w:date="2022-06-02T15:44:00Z">
              <w:r w:rsidDel="00DF774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70A6C5" w14:textId="77777777" w:rsidR="003D0E8D" w:rsidRPr="000C046A" w:rsidDel="00DF7742" w:rsidRDefault="003D0E8D" w:rsidP="00A55EE0">
            <w:pPr>
              <w:pStyle w:val="outlinetxt3"/>
              <w:rPr>
                <w:del w:id="1341" w:author="Author" w:date="2022-06-02T15:44:00Z"/>
              </w:rPr>
            </w:pPr>
            <w:del w:id="1342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8BAC2EA" w14:textId="77777777" w:rsidR="003D0E8D" w:rsidRPr="000C046A" w:rsidDel="00DF7742" w:rsidRDefault="003D0E8D" w:rsidP="00A55EE0">
            <w:pPr>
              <w:pStyle w:val="outlinetxt3"/>
              <w:rPr>
                <w:del w:id="1343" w:author="Author" w:date="2022-06-02T15:44:00Z"/>
              </w:rPr>
            </w:pPr>
            <w:del w:id="1344" w:author="Author" w:date="2022-06-02T15:44:00Z">
              <w:r w:rsidRPr="000C046A" w:rsidDel="00DF7742">
                <w:delText>0.021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D43B7C" w14:textId="77777777" w:rsidR="003D0E8D" w:rsidRPr="000C046A" w:rsidDel="00DF7742" w:rsidRDefault="003D0E8D" w:rsidP="00A55EE0">
            <w:pPr>
              <w:pStyle w:val="outlinetxt3"/>
              <w:rPr>
                <w:del w:id="1345" w:author="Author" w:date="2022-06-02T15:44:00Z"/>
              </w:rPr>
            </w:pPr>
            <w:del w:id="1346" w:author="Author" w:date="2022-06-02T15:44:00Z">
              <w:r w:rsidRPr="000C046A" w:rsidDel="00DF7742"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FAF1E5" w14:textId="77777777" w:rsidR="003D0E8D" w:rsidRPr="000C046A" w:rsidDel="00DF7742" w:rsidRDefault="003D0E8D" w:rsidP="00A55EE0">
            <w:pPr>
              <w:pStyle w:val="outlinetxt3"/>
              <w:rPr>
                <w:del w:id="1347" w:author="Author" w:date="2022-06-02T15:44:00Z"/>
              </w:rPr>
            </w:pPr>
            <w:del w:id="1348" w:author="Author" w:date="2022-06-02T15:44:00Z">
              <w:r w:rsidRPr="000C046A" w:rsidDel="00DF7742">
                <w:delText>0.004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1E9CC2" w14:textId="77777777" w:rsidR="003D0E8D" w:rsidRPr="000C046A" w:rsidDel="00DF7742" w:rsidRDefault="003D0E8D" w:rsidP="00A55EE0">
            <w:pPr>
              <w:pStyle w:val="outlinetxt3"/>
              <w:rPr>
                <w:del w:id="1349" w:author="Author" w:date="2022-06-02T15:44:00Z"/>
              </w:rPr>
            </w:pPr>
            <w:del w:id="1350" w:author="Author" w:date="2022-06-02T15:44:00Z">
              <w:r w:rsidRPr="000C046A" w:rsidDel="00DF7742">
                <w:delText>0.002</w:delText>
              </w:r>
            </w:del>
          </w:p>
        </w:tc>
      </w:tr>
      <w:tr w:rsidR="003D0E8D" w:rsidDel="00DF7742" w14:paraId="39C07732" w14:textId="77777777" w:rsidTr="00A55EE0">
        <w:trPr>
          <w:cantSplit/>
          <w:trHeight w:val="190"/>
          <w:del w:id="1351" w:author="Author" w:date="2022-06-02T15:44:00Z"/>
        </w:trPr>
        <w:tc>
          <w:tcPr>
            <w:tcW w:w="200" w:type="dxa"/>
          </w:tcPr>
          <w:p w14:paraId="62AA62F4" w14:textId="77777777" w:rsidR="003D0E8D" w:rsidDel="00DF7742" w:rsidRDefault="003D0E8D" w:rsidP="00A55EE0">
            <w:pPr>
              <w:pStyle w:val="outlinetxt3"/>
              <w:rPr>
                <w:del w:id="1352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A30A06" w14:textId="77777777" w:rsidR="003D0E8D" w:rsidDel="00DF7742" w:rsidRDefault="003D0E8D" w:rsidP="00A55EE0">
            <w:pPr>
              <w:pStyle w:val="outlinetxt3"/>
              <w:rPr>
                <w:del w:id="1353" w:author="Author" w:date="2022-06-02T15:44:00Z"/>
              </w:rPr>
            </w:pPr>
            <w:del w:id="1354" w:author="Author" w:date="2022-06-02T15:44:00Z">
              <w:r w:rsidDel="00DF7742">
                <w:delText>5A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46AC9" w14:textId="77777777" w:rsidR="003D0E8D" w:rsidDel="00DF7742" w:rsidRDefault="003D0E8D" w:rsidP="00A55EE0">
            <w:pPr>
              <w:pStyle w:val="outlinetxt3"/>
              <w:rPr>
                <w:del w:id="1355" w:author="Author" w:date="2022-06-02T15:44:00Z"/>
              </w:rPr>
            </w:pPr>
            <w:del w:id="1356" w:author="Author" w:date="2022-06-02T15:44:00Z">
              <w:r w:rsidDel="00DF7742">
                <w:delText>5%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17C5C" w14:textId="77777777" w:rsidR="003D0E8D" w:rsidDel="00DF7742" w:rsidRDefault="003D0E8D" w:rsidP="00A55EE0">
            <w:pPr>
              <w:pStyle w:val="outlinetxt3"/>
              <w:rPr>
                <w:del w:id="1357" w:author="Author" w:date="2022-06-02T15:44:00Z"/>
                <w:rFonts w:cs="Arial"/>
                <w:szCs w:val="18"/>
              </w:rPr>
            </w:pPr>
            <w:del w:id="1358" w:author="Author" w:date="2022-06-02T15:44:00Z">
              <w:r w:rsidDel="00DF7742">
                <w:rPr>
                  <w:rFonts w:cs="Arial"/>
                  <w:szCs w:val="18"/>
                </w:rPr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4C9902" w14:textId="77777777" w:rsidR="003D0E8D" w:rsidDel="00DF7742" w:rsidRDefault="003D0E8D" w:rsidP="00A55EE0">
            <w:pPr>
              <w:pStyle w:val="outlinetxt3"/>
              <w:rPr>
                <w:del w:id="1359" w:author="Author" w:date="2022-06-02T15:44:00Z"/>
                <w:rFonts w:cs="Arial"/>
                <w:szCs w:val="18"/>
              </w:rPr>
            </w:pPr>
            <w:del w:id="1360" w:author="Author" w:date="2022-06-02T15:44:00Z">
              <w:r w:rsidDel="00DF7742">
                <w:rPr>
                  <w:rFonts w:cs="Arial"/>
                  <w:szCs w:val="18"/>
                </w:rPr>
                <w:delText>0.111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896B56C" w14:textId="77777777" w:rsidR="003D0E8D" w:rsidDel="00DF7742" w:rsidRDefault="003D0E8D" w:rsidP="00A55EE0">
            <w:pPr>
              <w:pStyle w:val="outlinetxt3"/>
              <w:rPr>
                <w:del w:id="1361" w:author="Author" w:date="2022-06-02T15:44:00Z"/>
                <w:rFonts w:cs="Arial"/>
                <w:szCs w:val="18"/>
              </w:rPr>
            </w:pPr>
            <w:del w:id="1362" w:author="Author" w:date="2022-06-02T15:44:00Z">
              <w:r w:rsidDel="00DF7742">
                <w:rPr>
                  <w:rFonts w:cs="Arial"/>
                  <w:szCs w:val="18"/>
                </w:rPr>
                <w:delText>0.036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BAC5F3" w14:textId="77777777" w:rsidR="003D0E8D" w:rsidDel="00DF7742" w:rsidRDefault="003D0E8D" w:rsidP="00A55EE0">
            <w:pPr>
              <w:pStyle w:val="outlinetxt3"/>
              <w:rPr>
                <w:del w:id="1363" w:author="Author" w:date="2022-06-02T15:44:00Z"/>
                <w:rFonts w:cs="Arial"/>
                <w:szCs w:val="18"/>
              </w:rPr>
            </w:pPr>
            <w:del w:id="1364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048F3B1" w14:textId="77777777" w:rsidR="003D0E8D" w:rsidDel="00DF7742" w:rsidRDefault="003D0E8D" w:rsidP="00A55EE0">
            <w:pPr>
              <w:pStyle w:val="outlinetxt3"/>
              <w:rPr>
                <w:del w:id="1365" w:author="Author" w:date="2022-06-02T15:44:00Z"/>
                <w:rFonts w:cs="Arial"/>
                <w:szCs w:val="18"/>
              </w:rPr>
            </w:pPr>
            <w:del w:id="1366" w:author="Author" w:date="2022-06-02T15:44:00Z">
              <w:r w:rsidDel="00DF774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9B97CCE" w14:textId="77777777" w:rsidR="003D0E8D" w:rsidRPr="000C046A" w:rsidDel="00DF7742" w:rsidRDefault="003D0E8D" w:rsidP="00A55EE0">
            <w:pPr>
              <w:pStyle w:val="outlinetxt3"/>
              <w:rPr>
                <w:del w:id="1367" w:author="Author" w:date="2022-06-02T15:44:00Z"/>
              </w:rPr>
            </w:pPr>
            <w:del w:id="1368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BF5CAD2" w14:textId="77777777" w:rsidR="003D0E8D" w:rsidRPr="000C046A" w:rsidDel="00DF7742" w:rsidRDefault="003D0E8D" w:rsidP="00A55EE0">
            <w:pPr>
              <w:pStyle w:val="outlinetxt3"/>
              <w:rPr>
                <w:del w:id="1369" w:author="Author" w:date="2022-06-02T15:44:00Z"/>
              </w:rPr>
            </w:pPr>
            <w:del w:id="1370" w:author="Author" w:date="2022-06-02T15:44:00Z">
              <w:r w:rsidRPr="000C046A" w:rsidDel="00DF7742">
                <w:delText>0.059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F72A7EA" w14:textId="77777777" w:rsidR="003D0E8D" w:rsidRPr="000C046A" w:rsidDel="00DF7742" w:rsidRDefault="003D0E8D" w:rsidP="00A55EE0">
            <w:pPr>
              <w:pStyle w:val="outlinetxt3"/>
              <w:rPr>
                <w:del w:id="1371" w:author="Author" w:date="2022-06-02T15:44:00Z"/>
              </w:rPr>
            </w:pPr>
            <w:del w:id="1372" w:author="Author" w:date="2022-06-02T15:44:00Z">
              <w:r w:rsidRPr="000C046A" w:rsidDel="00DF7742">
                <w:delText>0.019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9CBD" w14:textId="77777777" w:rsidR="003D0E8D" w:rsidRPr="000C046A" w:rsidDel="00DF7742" w:rsidRDefault="003D0E8D" w:rsidP="00A55EE0">
            <w:pPr>
              <w:pStyle w:val="outlinetxt3"/>
              <w:rPr>
                <w:del w:id="1373" w:author="Author" w:date="2022-06-02T15:44:00Z"/>
              </w:rPr>
            </w:pPr>
            <w:del w:id="1374" w:author="Author" w:date="2022-06-02T15:44:00Z">
              <w:r w:rsidRPr="000C046A" w:rsidDel="00DF7742">
                <w:delText>0.008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8A9EB9B" w14:textId="77777777" w:rsidR="003D0E8D" w:rsidRPr="000C046A" w:rsidDel="00DF7742" w:rsidRDefault="003D0E8D" w:rsidP="00A55EE0">
            <w:pPr>
              <w:pStyle w:val="outlinetxt3"/>
              <w:rPr>
                <w:del w:id="1375" w:author="Author" w:date="2022-06-02T15:44:00Z"/>
              </w:rPr>
            </w:pPr>
            <w:del w:id="1376" w:author="Author" w:date="2022-06-02T15:44:00Z">
              <w:r w:rsidRPr="000C046A" w:rsidDel="00DF7742">
                <w:delText>0.006</w:delText>
              </w:r>
            </w:del>
          </w:p>
        </w:tc>
      </w:tr>
      <w:tr w:rsidR="003D0E8D" w:rsidDel="00DF7742" w14:paraId="4A6E5EBF" w14:textId="77777777" w:rsidTr="00A55EE0">
        <w:trPr>
          <w:cantSplit/>
          <w:trHeight w:val="190"/>
          <w:del w:id="1377" w:author="Author" w:date="2022-06-02T15:44:00Z"/>
        </w:trPr>
        <w:tc>
          <w:tcPr>
            <w:tcW w:w="200" w:type="dxa"/>
          </w:tcPr>
          <w:p w14:paraId="27A9837F" w14:textId="77777777" w:rsidR="003D0E8D" w:rsidDel="00DF7742" w:rsidRDefault="003D0E8D" w:rsidP="00A55EE0">
            <w:pPr>
              <w:pStyle w:val="outlinetxt3"/>
              <w:rPr>
                <w:del w:id="1378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2659CF" w14:textId="77777777" w:rsidR="003D0E8D" w:rsidDel="00DF7742" w:rsidRDefault="003D0E8D" w:rsidP="00A55EE0">
            <w:pPr>
              <w:pStyle w:val="outlinetxt3"/>
              <w:rPr>
                <w:del w:id="1379" w:author="Author" w:date="2022-06-02T15:44:00Z"/>
              </w:rPr>
            </w:pPr>
            <w:del w:id="1380" w:author="Author" w:date="2022-06-02T15:44:00Z">
              <w:r w:rsidDel="00DF7742">
                <w:delText>5AA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50164B" w14:textId="77777777" w:rsidR="003D0E8D" w:rsidDel="00DF7742" w:rsidRDefault="003D0E8D" w:rsidP="00A55EE0">
            <w:pPr>
              <w:pStyle w:val="outlinetxt3"/>
              <w:rPr>
                <w:del w:id="1381" w:author="Author" w:date="2022-06-02T15:44:00Z"/>
              </w:rPr>
            </w:pPr>
            <w:del w:id="1382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27408A6" w14:textId="77777777" w:rsidR="003D0E8D" w:rsidDel="00DF7742" w:rsidRDefault="003D0E8D" w:rsidP="00A55EE0">
            <w:pPr>
              <w:pStyle w:val="outlinetxt3"/>
              <w:rPr>
                <w:del w:id="1383" w:author="Author" w:date="2022-06-02T15:44:00Z"/>
                <w:rFonts w:cs="Arial"/>
                <w:szCs w:val="18"/>
              </w:rPr>
            </w:pPr>
            <w:del w:id="1384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7C9422" w14:textId="77777777" w:rsidR="003D0E8D" w:rsidDel="00DF7742" w:rsidRDefault="003D0E8D" w:rsidP="00A55EE0">
            <w:pPr>
              <w:pStyle w:val="outlinetxt3"/>
              <w:rPr>
                <w:del w:id="1385" w:author="Author" w:date="2022-06-02T15:44:00Z"/>
                <w:rFonts w:cs="Arial"/>
                <w:szCs w:val="18"/>
              </w:rPr>
            </w:pPr>
            <w:del w:id="1386" w:author="Author" w:date="2022-06-02T15:44:00Z">
              <w:r w:rsidDel="00DF7742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E4BAF4C" w14:textId="77777777" w:rsidR="003D0E8D" w:rsidDel="00DF7742" w:rsidRDefault="003D0E8D" w:rsidP="00A55EE0">
            <w:pPr>
              <w:pStyle w:val="outlinetxt3"/>
              <w:rPr>
                <w:del w:id="1387" w:author="Author" w:date="2022-06-02T15:44:00Z"/>
                <w:rFonts w:cs="Arial"/>
                <w:szCs w:val="18"/>
              </w:rPr>
            </w:pPr>
            <w:del w:id="1388" w:author="Author" w:date="2022-06-02T15:44:00Z">
              <w:r w:rsidDel="00DF7742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890D35E" w14:textId="77777777" w:rsidR="003D0E8D" w:rsidDel="00DF7742" w:rsidRDefault="003D0E8D" w:rsidP="00A55EE0">
            <w:pPr>
              <w:pStyle w:val="outlinetxt3"/>
              <w:rPr>
                <w:del w:id="1389" w:author="Author" w:date="2022-06-02T15:44:00Z"/>
                <w:rFonts w:cs="Arial"/>
                <w:szCs w:val="18"/>
              </w:rPr>
            </w:pPr>
            <w:del w:id="1390" w:author="Author" w:date="2022-06-02T15:44:00Z">
              <w:r w:rsidDel="00DF7742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709B867" w14:textId="77777777" w:rsidR="003D0E8D" w:rsidDel="00DF7742" w:rsidRDefault="003D0E8D" w:rsidP="00A55EE0">
            <w:pPr>
              <w:pStyle w:val="outlinetxt3"/>
              <w:rPr>
                <w:del w:id="1391" w:author="Author" w:date="2022-06-02T15:44:00Z"/>
                <w:rFonts w:cs="Arial"/>
                <w:szCs w:val="18"/>
              </w:rPr>
            </w:pPr>
            <w:del w:id="1392" w:author="Author" w:date="2022-06-02T15:44:00Z">
              <w:r w:rsidDel="00DF7742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AF43FF9" w14:textId="77777777" w:rsidR="003D0E8D" w:rsidRPr="000C046A" w:rsidDel="00DF7742" w:rsidRDefault="003D0E8D" w:rsidP="00A55EE0">
            <w:pPr>
              <w:pStyle w:val="outlinetxt3"/>
              <w:rPr>
                <w:del w:id="1393" w:author="Author" w:date="2022-06-02T15:44:00Z"/>
              </w:rPr>
            </w:pPr>
            <w:del w:id="1394" w:author="Author" w:date="2022-06-02T15:44:00Z">
              <w:r w:rsidRPr="000C046A" w:rsidDel="00DF7742">
                <w:delText>0.007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473DA1" w14:textId="77777777" w:rsidR="003D0E8D" w:rsidRPr="000C046A" w:rsidDel="00DF7742" w:rsidRDefault="003D0E8D" w:rsidP="00A55EE0">
            <w:pPr>
              <w:pStyle w:val="outlinetxt3"/>
              <w:rPr>
                <w:del w:id="1395" w:author="Author" w:date="2022-06-02T15:44:00Z"/>
              </w:rPr>
            </w:pPr>
            <w:del w:id="1396" w:author="Author" w:date="2022-06-02T15:44:00Z">
              <w:r w:rsidRPr="000C046A" w:rsidDel="00DF7742"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313FADD" w14:textId="77777777" w:rsidR="003D0E8D" w:rsidRPr="000C046A" w:rsidDel="00DF7742" w:rsidRDefault="003D0E8D" w:rsidP="00A55EE0">
            <w:pPr>
              <w:pStyle w:val="outlinetxt3"/>
              <w:rPr>
                <w:del w:id="1397" w:author="Author" w:date="2022-06-02T15:44:00Z"/>
              </w:rPr>
            </w:pPr>
            <w:del w:id="1398" w:author="Author" w:date="2022-06-02T15:44:00Z">
              <w:r w:rsidRPr="000C046A" w:rsidDel="00DF7742">
                <w:delText>0.010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8BE506" w14:textId="77777777" w:rsidR="003D0E8D" w:rsidRPr="000C046A" w:rsidDel="00DF7742" w:rsidRDefault="003D0E8D" w:rsidP="00A55EE0">
            <w:pPr>
              <w:pStyle w:val="outlinetxt3"/>
              <w:rPr>
                <w:del w:id="1399" w:author="Author" w:date="2022-06-02T15:44:00Z"/>
              </w:rPr>
            </w:pPr>
            <w:del w:id="1400" w:author="Author" w:date="2022-06-02T15:44:00Z">
              <w:r w:rsidRPr="000C046A" w:rsidDel="00DF7742">
                <w:delText>0.005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DDF0DE" w14:textId="77777777" w:rsidR="003D0E8D" w:rsidRPr="000C046A" w:rsidDel="00DF7742" w:rsidRDefault="003D0E8D" w:rsidP="00A55EE0">
            <w:pPr>
              <w:pStyle w:val="outlinetxt3"/>
              <w:rPr>
                <w:del w:id="1401" w:author="Author" w:date="2022-06-02T15:44:00Z"/>
              </w:rPr>
            </w:pPr>
            <w:del w:id="1402" w:author="Author" w:date="2022-06-02T15:44:00Z">
              <w:r w:rsidRPr="000C046A" w:rsidDel="00DF7742">
                <w:delText>0.002</w:delText>
              </w:r>
            </w:del>
          </w:p>
        </w:tc>
      </w:tr>
      <w:tr w:rsidR="003D0E8D" w:rsidDel="00DF7742" w14:paraId="23D2681D" w14:textId="77777777" w:rsidTr="00A55EE0">
        <w:trPr>
          <w:cantSplit/>
          <w:trHeight w:val="190"/>
          <w:del w:id="1403" w:author="Author" w:date="2022-06-02T15:44:00Z"/>
        </w:trPr>
        <w:tc>
          <w:tcPr>
            <w:tcW w:w="200" w:type="dxa"/>
          </w:tcPr>
          <w:p w14:paraId="0735A706" w14:textId="77777777" w:rsidR="003D0E8D" w:rsidDel="00DF7742" w:rsidRDefault="003D0E8D" w:rsidP="00A55EE0">
            <w:pPr>
              <w:pStyle w:val="outlinetxt3"/>
              <w:rPr>
                <w:del w:id="1404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55384B" w14:textId="77777777" w:rsidR="003D0E8D" w:rsidDel="00DF7742" w:rsidRDefault="003D0E8D" w:rsidP="00A55EE0">
            <w:pPr>
              <w:pStyle w:val="outlinetxt3"/>
              <w:rPr>
                <w:del w:id="1405" w:author="Author" w:date="2022-06-02T15:44:00Z"/>
              </w:rPr>
            </w:pPr>
            <w:del w:id="1406" w:author="Author" w:date="2022-06-02T15:44:00Z">
              <w:r w:rsidDel="00DF7742">
                <w:delText>5B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D680B" w14:textId="77777777" w:rsidR="003D0E8D" w:rsidDel="00DF7742" w:rsidRDefault="003D0E8D" w:rsidP="00A55EE0">
            <w:pPr>
              <w:pStyle w:val="outlinetxt3"/>
              <w:rPr>
                <w:del w:id="1407" w:author="Author" w:date="2022-06-02T15:44:00Z"/>
              </w:rPr>
            </w:pPr>
            <w:del w:id="1408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6D3CD3" w14:textId="77777777" w:rsidR="003D0E8D" w:rsidDel="00DF7742" w:rsidRDefault="003D0E8D" w:rsidP="00A55EE0">
            <w:pPr>
              <w:pStyle w:val="outlinetxt3"/>
              <w:rPr>
                <w:del w:id="1409" w:author="Author" w:date="2022-06-02T15:44:00Z"/>
                <w:rFonts w:cs="Arial"/>
                <w:szCs w:val="18"/>
              </w:rPr>
            </w:pPr>
            <w:del w:id="1410" w:author="Author" w:date="2022-06-02T15:44:00Z">
              <w:r w:rsidDel="00DF7742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BC3216D" w14:textId="77777777" w:rsidR="003D0E8D" w:rsidDel="00DF7742" w:rsidRDefault="003D0E8D" w:rsidP="00A55EE0">
            <w:pPr>
              <w:pStyle w:val="outlinetxt3"/>
              <w:rPr>
                <w:del w:id="1411" w:author="Author" w:date="2022-06-02T15:44:00Z"/>
                <w:rFonts w:cs="Arial"/>
                <w:szCs w:val="18"/>
              </w:rPr>
            </w:pPr>
            <w:del w:id="1412" w:author="Author" w:date="2022-06-02T15:44:00Z">
              <w:r w:rsidDel="00DF7742">
                <w:rPr>
                  <w:rFonts w:cs="Arial"/>
                  <w:szCs w:val="18"/>
                </w:rPr>
                <w:delText>0.103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7E623F8" w14:textId="77777777" w:rsidR="003D0E8D" w:rsidDel="00DF7742" w:rsidRDefault="003D0E8D" w:rsidP="00A55EE0">
            <w:pPr>
              <w:pStyle w:val="outlinetxt3"/>
              <w:rPr>
                <w:del w:id="1413" w:author="Author" w:date="2022-06-02T15:44:00Z"/>
                <w:rFonts w:cs="Arial"/>
                <w:szCs w:val="18"/>
              </w:rPr>
            </w:pPr>
            <w:del w:id="1414" w:author="Author" w:date="2022-06-02T15:44:00Z">
              <w:r w:rsidDel="00DF7742">
                <w:rPr>
                  <w:rFonts w:cs="Arial"/>
                  <w:szCs w:val="18"/>
                </w:rPr>
                <w:delText>0.045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FEC4F9" w14:textId="77777777" w:rsidR="003D0E8D" w:rsidDel="00DF7742" w:rsidRDefault="003D0E8D" w:rsidP="00A55EE0">
            <w:pPr>
              <w:pStyle w:val="outlinetxt3"/>
              <w:rPr>
                <w:del w:id="1415" w:author="Author" w:date="2022-06-02T15:44:00Z"/>
                <w:rFonts w:cs="Arial"/>
                <w:szCs w:val="18"/>
              </w:rPr>
            </w:pPr>
            <w:del w:id="1416" w:author="Author" w:date="2022-06-02T15:44:00Z">
              <w:r w:rsidDel="00DF7742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D7632A" w14:textId="77777777" w:rsidR="003D0E8D" w:rsidDel="00DF7742" w:rsidRDefault="003D0E8D" w:rsidP="00A55EE0">
            <w:pPr>
              <w:pStyle w:val="outlinetxt3"/>
              <w:rPr>
                <w:del w:id="1417" w:author="Author" w:date="2022-06-02T15:44:00Z"/>
                <w:rFonts w:cs="Arial"/>
                <w:szCs w:val="18"/>
              </w:rPr>
            </w:pPr>
            <w:del w:id="1418" w:author="Author" w:date="2022-06-02T15:44:00Z">
              <w:r w:rsidDel="00DF7742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0432DF" w14:textId="77777777" w:rsidR="003D0E8D" w:rsidRPr="000C046A" w:rsidDel="00DF7742" w:rsidRDefault="003D0E8D" w:rsidP="00A55EE0">
            <w:pPr>
              <w:pStyle w:val="outlinetxt3"/>
              <w:rPr>
                <w:del w:id="1419" w:author="Author" w:date="2022-06-02T15:44:00Z"/>
              </w:rPr>
            </w:pPr>
            <w:del w:id="1420" w:author="Author" w:date="2022-06-02T15:44:00Z">
              <w:r w:rsidRPr="000C046A" w:rsidDel="00DF7742"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8209570" w14:textId="77777777" w:rsidR="003D0E8D" w:rsidRPr="000C046A" w:rsidDel="00DF7742" w:rsidRDefault="003D0E8D" w:rsidP="00A55EE0">
            <w:pPr>
              <w:pStyle w:val="outlinetxt3"/>
              <w:rPr>
                <w:del w:id="1421" w:author="Author" w:date="2022-06-02T15:44:00Z"/>
              </w:rPr>
            </w:pPr>
            <w:del w:id="1422" w:author="Author" w:date="2022-06-02T15:44:00Z">
              <w:r w:rsidRPr="000C046A" w:rsidDel="00DF7742">
                <w:delText>0.054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511D06B" w14:textId="77777777" w:rsidR="003D0E8D" w:rsidRPr="000C046A" w:rsidDel="00DF7742" w:rsidRDefault="003D0E8D" w:rsidP="00A55EE0">
            <w:pPr>
              <w:pStyle w:val="outlinetxt3"/>
              <w:rPr>
                <w:del w:id="1423" w:author="Author" w:date="2022-06-02T15:44:00Z"/>
              </w:rPr>
            </w:pPr>
            <w:del w:id="1424" w:author="Author" w:date="2022-06-02T15:44:00Z">
              <w:r w:rsidRPr="000C046A" w:rsidDel="00DF7742">
                <w:delText>0.022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754D79" w14:textId="77777777" w:rsidR="003D0E8D" w:rsidRPr="000C046A" w:rsidDel="00DF7742" w:rsidRDefault="003D0E8D" w:rsidP="00A55EE0">
            <w:pPr>
              <w:pStyle w:val="outlinetxt3"/>
              <w:rPr>
                <w:del w:id="1425" w:author="Author" w:date="2022-06-02T15:44:00Z"/>
              </w:rPr>
            </w:pPr>
            <w:del w:id="1426" w:author="Author" w:date="2022-06-02T15:44:00Z">
              <w:r w:rsidRPr="000C046A" w:rsidDel="00DF7742">
                <w:delText>0.012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29E211" w14:textId="77777777" w:rsidR="003D0E8D" w:rsidRPr="000C046A" w:rsidDel="00DF7742" w:rsidRDefault="003D0E8D" w:rsidP="00A55EE0">
            <w:pPr>
              <w:pStyle w:val="outlinetxt3"/>
              <w:rPr>
                <w:del w:id="1427" w:author="Author" w:date="2022-06-02T15:44:00Z"/>
              </w:rPr>
            </w:pPr>
            <w:del w:id="1428" w:author="Author" w:date="2022-06-02T15:44:00Z">
              <w:r w:rsidRPr="000C046A" w:rsidDel="00DF7742">
                <w:delText>0.006</w:delText>
              </w:r>
            </w:del>
          </w:p>
        </w:tc>
      </w:tr>
      <w:tr w:rsidR="003D0E8D" w:rsidDel="00DF7742" w14:paraId="29881376" w14:textId="77777777" w:rsidTr="00A55EE0">
        <w:trPr>
          <w:cantSplit/>
          <w:trHeight w:val="190"/>
          <w:del w:id="1429" w:author="Author" w:date="2022-06-02T15:44:00Z"/>
        </w:trPr>
        <w:tc>
          <w:tcPr>
            <w:tcW w:w="200" w:type="dxa"/>
          </w:tcPr>
          <w:p w14:paraId="59F0F461" w14:textId="77777777" w:rsidR="003D0E8D" w:rsidDel="00DF7742" w:rsidRDefault="003D0E8D" w:rsidP="00A55EE0">
            <w:pPr>
              <w:pStyle w:val="outlinetxt3"/>
              <w:rPr>
                <w:del w:id="1430" w:author="Author" w:date="2022-06-02T15:44:00Z"/>
              </w:rPr>
            </w:pPr>
          </w:p>
        </w:tc>
        <w:tc>
          <w:tcPr>
            <w:tcW w:w="8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DC10E5" w14:textId="77777777" w:rsidR="003D0E8D" w:rsidDel="00DF7742" w:rsidRDefault="003D0E8D" w:rsidP="00A55EE0">
            <w:pPr>
              <w:pStyle w:val="outlinetxt3"/>
              <w:rPr>
                <w:del w:id="1431" w:author="Author" w:date="2022-06-02T15:44:00Z"/>
              </w:rPr>
            </w:pPr>
            <w:del w:id="1432" w:author="Author" w:date="2022-06-02T15:44:00Z">
              <w:r w:rsidDel="00DF7742">
                <w:delText>5C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80EB00" w14:textId="77777777" w:rsidR="003D0E8D" w:rsidDel="00DF7742" w:rsidRDefault="003D0E8D" w:rsidP="00A55EE0">
            <w:pPr>
              <w:pStyle w:val="outlinetxt3"/>
              <w:rPr>
                <w:del w:id="1433" w:author="Author" w:date="2022-06-02T15:44:00Z"/>
              </w:rPr>
            </w:pPr>
            <w:del w:id="1434" w:author="Author" w:date="2022-06-02T15:44:00Z">
              <w:r w:rsidDel="00DF7742">
                <w:delText>10%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0C40F41" w14:textId="77777777" w:rsidR="003D0E8D" w:rsidDel="00DF7742" w:rsidRDefault="003D0E8D" w:rsidP="00A55EE0">
            <w:pPr>
              <w:pStyle w:val="outlinetxt3"/>
              <w:rPr>
                <w:del w:id="1435" w:author="Author" w:date="2022-06-02T15:44:00Z"/>
                <w:rFonts w:cs="Arial"/>
                <w:szCs w:val="18"/>
              </w:rPr>
            </w:pPr>
            <w:del w:id="1436" w:author="Author" w:date="2022-06-02T15:44:00Z">
              <w:r w:rsidDel="00DF7742">
                <w:rPr>
                  <w:rFonts w:cs="Arial"/>
                  <w:szCs w:val="18"/>
                </w:rPr>
                <w:delText>0.041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8A098D" w14:textId="77777777" w:rsidR="003D0E8D" w:rsidDel="00DF7742" w:rsidRDefault="003D0E8D" w:rsidP="00A55EE0">
            <w:pPr>
              <w:pStyle w:val="outlinetxt3"/>
              <w:rPr>
                <w:del w:id="1437" w:author="Author" w:date="2022-06-02T15:44:00Z"/>
                <w:rFonts w:cs="Arial"/>
                <w:szCs w:val="18"/>
              </w:rPr>
            </w:pPr>
            <w:del w:id="1438" w:author="Author" w:date="2022-06-02T15:44:00Z">
              <w:r w:rsidDel="00DF7742">
                <w:rPr>
                  <w:rFonts w:cs="Arial"/>
                  <w:szCs w:val="18"/>
                </w:rPr>
                <w:delText>0.142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69D575E" w14:textId="77777777" w:rsidR="003D0E8D" w:rsidDel="00DF7742" w:rsidRDefault="003D0E8D" w:rsidP="00A55EE0">
            <w:pPr>
              <w:pStyle w:val="outlinetxt3"/>
              <w:rPr>
                <w:del w:id="1439" w:author="Author" w:date="2022-06-02T15:44:00Z"/>
                <w:rFonts w:cs="Arial"/>
                <w:szCs w:val="18"/>
              </w:rPr>
            </w:pPr>
            <w:del w:id="1440" w:author="Author" w:date="2022-06-02T15:44:00Z">
              <w:r w:rsidDel="00DF7742">
                <w:rPr>
                  <w:rFonts w:cs="Arial"/>
                  <w:szCs w:val="18"/>
                </w:rPr>
                <w:delText>0.071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2D6F6A" w14:textId="77777777" w:rsidR="003D0E8D" w:rsidDel="00DF7742" w:rsidRDefault="003D0E8D" w:rsidP="00A55EE0">
            <w:pPr>
              <w:pStyle w:val="outlinetxt3"/>
              <w:rPr>
                <w:del w:id="1441" w:author="Author" w:date="2022-06-02T15:44:00Z"/>
                <w:rFonts w:cs="Arial"/>
                <w:szCs w:val="18"/>
              </w:rPr>
            </w:pPr>
            <w:del w:id="1442" w:author="Author" w:date="2022-06-02T15:44:00Z">
              <w:r w:rsidDel="00DF7742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180D2D" w14:textId="77777777" w:rsidR="003D0E8D" w:rsidDel="00DF7742" w:rsidRDefault="003D0E8D" w:rsidP="00A55EE0">
            <w:pPr>
              <w:pStyle w:val="outlinetxt3"/>
              <w:rPr>
                <w:del w:id="1443" w:author="Author" w:date="2022-06-02T15:44:00Z"/>
                <w:rFonts w:cs="Arial"/>
                <w:szCs w:val="18"/>
              </w:rPr>
            </w:pPr>
            <w:del w:id="1444" w:author="Author" w:date="2022-06-02T15:44:00Z">
              <w:r w:rsidDel="00DF7742">
                <w:rPr>
                  <w:rFonts w:cs="Arial"/>
                  <w:szCs w:val="18"/>
                </w:rPr>
                <w:delText>0.016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CBE3EC1" w14:textId="77777777" w:rsidR="003D0E8D" w:rsidRPr="000C046A" w:rsidDel="00DF7742" w:rsidRDefault="003D0E8D" w:rsidP="00A55EE0">
            <w:pPr>
              <w:pStyle w:val="outlinetxt3"/>
              <w:rPr>
                <w:del w:id="1445" w:author="Author" w:date="2022-06-02T15:44:00Z"/>
              </w:rPr>
            </w:pPr>
            <w:del w:id="1446" w:author="Author" w:date="2022-06-02T15:44:00Z">
              <w:r w:rsidRPr="000C046A" w:rsidDel="00DF7742"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97A4FEC" w14:textId="77777777" w:rsidR="003D0E8D" w:rsidRPr="000C046A" w:rsidDel="00DF7742" w:rsidRDefault="003D0E8D" w:rsidP="00A55EE0">
            <w:pPr>
              <w:pStyle w:val="outlinetxt3"/>
              <w:rPr>
                <w:del w:id="1447" w:author="Author" w:date="2022-06-02T15:44:00Z"/>
              </w:rPr>
            </w:pPr>
            <w:del w:id="1448" w:author="Author" w:date="2022-06-02T15:44:00Z">
              <w:r w:rsidRPr="000C046A" w:rsidDel="00DF7742">
                <w:delText>0.071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8FA76" w14:textId="77777777" w:rsidR="003D0E8D" w:rsidRPr="000C046A" w:rsidDel="00DF7742" w:rsidRDefault="003D0E8D" w:rsidP="00A55EE0">
            <w:pPr>
              <w:pStyle w:val="outlinetxt3"/>
              <w:rPr>
                <w:del w:id="1449" w:author="Author" w:date="2022-06-02T15:44:00Z"/>
              </w:rPr>
            </w:pPr>
            <w:del w:id="1450" w:author="Author" w:date="2022-06-02T15:44:00Z">
              <w:r w:rsidRPr="000C046A" w:rsidDel="00DF7742">
                <w:delText>0.032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8D3FA8" w14:textId="77777777" w:rsidR="003D0E8D" w:rsidRPr="000C046A" w:rsidDel="00DF7742" w:rsidRDefault="003D0E8D" w:rsidP="00A55EE0">
            <w:pPr>
              <w:pStyle w:val="outlinetxt3"/>
              <w:rPr>
                <w:del w:id="1451" w:author="Author" w:date="2022-06-02T15:44:00Z"/>
              </w:rPr>
            </w:pPr>
            <w:del w:id="1452" w:author="Author" w:date="2022-06-02T15:44:00Z">
              <w:r w:rsidRPr="000C046A" w:rsidDel="00DF7742">
                <w:delText>0.017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CFF21D" w14:textId="77777777" w:rsidR="003D0E8D" w:rsidRPr="000C046A" w:rsidDel="00DF7742" w:rsidRDefault="003D0E8D" w:rsidP="00A55EE0">
            <w:pPr>
              <w:pStyle w:val="outlinetxt3"/>
              <w:rPr>
                <w:del w:id="1453" w:author="Author" w:date="2022-06-02T15:44:00Z"/>
              </w:rPr>
            </w:pPr>
            <w:del w:id="1454" w:author="Author" w:date="2022-06-02T15:44:00Z">
              <w:r w:rsidRPr="000C046A" w:rsidDel="00DF7742">
                <w:delText>0.008</w:delText>
              </w:r>
            </w:del>
          </w:p>
        </w:tc>
      </w:tr>
      <w:tr w:rsidR="003D0E8D" w:rsidDel="00DF7742" w14:paraId="7319FC29" w14:textId="77777777" w:rsidTr="00A55EE0">
        <w:trPr>
          <w:cantSplit/>
          <w:trHeight w:val="190"/>
          <w:del w:id="1455" w:author="Author" w:date="2022-06-02T15:44:00Z"/>
        </w:trPr>
        <w:tc>
          <w:tcPr>
            <w:tcW w:w="200" w:type="dxa"/>
          </w:tcPr>
          <w:p w14:paraId="645F4FEF" w14:textId="77777777" w:rsidR="003D0E8D" w:rsidDel="00DF7742" w:rsidRDefault="003D0E8D" w:rsidP="00A55EE0">
            <w:pPr>
              <w:pStyle w:val="outlinetxt3"/>
              <w:rPr>
                <w:del w:id="1456" w:author="Author" w:date="2022-06-02T15:44:00Z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8A7B43" w14:textId="77777777" w:rsidR="003D0E8D" w:rsidRPr="00726105" w:rsidDel="00DF7742" w:rsidRDefault="003D0E8D" w:rsidP="00A55EE0">
            <w:pPr>
              <w:pStyle w:val="outlinetxt3"/>
              <w:rPr>
                <w:del w:id="1457" w:author="Author" w:date="2022-06-02T15:44:00Z"/>
              </w:rPr>
            </w:pPr>
            <w:del w:id="1458" w:author="Author" w:date="2022-06-02T15:44:00Z">
              <w:r w:rsidRPr="00726105" w:rsidDel="00DF7742">
                <w:rPr>
                  <w:sz w:val="20"/>
                </w:rPr>
                <w:sym w:font="Symbol" w:char="F02A"/>
              </w:r>
            </w:del>
          </w:p>
        </w:tc>
        <w:tc>
          <w:tcPr>
            <w:tcW w:w="9780" w:type="dxa"/>
            <w:gridSpan w:val="1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A78158" w14:textId="77777777" w:rsidR="003D0E8D" w:rsidDel="00DF7742" w:rsidRDefault="003D0E8D" w:rsidP="00A55EE0">
            <w:pPr>
              <w:pStyle w:val="outlinetxt3"/>
              <w:rPr>
                <w:del w:id="1459" w:author="Author" w:date="2022-06-02T15:44:00Z"/>
                <w:rFonts w:cs="Arial"/>
                <w:szCs w:val="18"/>
              </w:rPr>
            </w:pPr>
            <w:del w:id="1460" w:author="Author" w:date="2022-06-02T15:44:00Z">
              <w:r w:rsidDel="00DF7742">
                <w:delText xml:space="preserve">Contents Grade – See Rule </w:delText>
              </w:r>
              <w:r w:rsidDel="00DF7742">
                <w:rPr>
                  <w:rStyle w:val="rulelink"/>
                </w:rPr>
                <w:delText>73.F.</w:delText>
              </w:r>
            </w:del>
          </w:p>
        </w:tc>
      </w:tr>
    </w:tbl>
    <w:p w14:paraId="46EBA003" w14:textId="77777777" w:rsidR="003D0E8D" w:rsidRDefault="003D0E8D" w:rsidP="003D0E8D">
      <w:pPr>
        <w:pStyle w:val="isonormal"/>
      </w:pPr>
    </w:p>
    <w:p w14:paraId="58667B50" w14:textId="77777777" w:rsidR="003D0E8D" w:rsidRDefault="003D0E8D" w:rsidP="003D0E8D">
      <w:pPr>
        <w:pStyle w:val="blocktext2"/>
      </w:pPr>
      <w:r>
        <w:t>These territories are assigned to deductible tier as follows:</w:t>
      </w:r>
    </w:p>
    <w:p w14:paraId="6E959F4D" w14:textId="77777777" w:rsidR="003D0E8D" w:rsidRDefault="003D0E8D" w:rsidP="003D0E8D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3D0E8D" w:rsidDel="00727CBC" w14:paraId="0720C31D" w14:textId="77777777" w:rsidTr="00A55EE0">
        <w:trPr>
          <w:cantSplit/>
          <w:trHeight w:val="190"/>
          <w:del w:id="1461" w:author="Author" w:date="2022-04-28T10:38:00Z"/>
        </w:trPr>
        <w:tc>
          <w:tcPr>
            <w:tcW w:w="200" w:type="dxa"/>
          </w:tcPr>
          <w:p w14:paraId="7D0D34BF" w14:textId="77777777" w:rsidR="003D0E8D" w:rsidDel="00727CBC" w:rsidRDefault="003D0E8D" w:rsidP="00A55EE0">
            <w:pPr>
              <w:pStyle w:val="tabletext10"/>
              <w:rPr>
                <w:del w:id="1462" w:author="Author" w:date="2022-04-28T10:38:00Z"/>
              </w:rPr>
            </w:pPr>
          </w:p>
        </w:tc>
        <w:tc>
          <w:tcPr>
            <w:tcW w:w="900" w:type="dxa"/>
          </w:tcPr>
          <w:p w14:paraId="7EAD7340" w14:textId="77777777" w:rsidR="003D0E8D" w:rsidDel="00727CBC" w:rsidRDefault="003D0E8D" w:rsidP="00A55EE0">
            <w:pPr>
              <w:pStyle w:val="tabletext10"/>
              <w:rPr>
                <w:del w:id="1463" w:author="Author" w:date="2022-04-28T10:38:00Z"/>
              </w:rPr>
            </w:pPr>
          </w:p>
        </w:tc>
        <w:tc>
          <w:tcPr>
            <w:tcW w:w="2900" w:type="dxa"/>
          </w:tcPr>
          <w:p w14:paraId="5F2B65CB" w14:textId="77777777" w:rsidR="003D0E8D" w:rsidDel="00727CBC" w:rsidRDefault="003D0E8D" w:rsidP="00A55EE0">
            <w:pPr>
              <w:pStyle w:val="tabletext10"/>
              <w:rPr>
                <w:del w:id="1464" w:author="Author" w:date="2022-04-28T10:38:00Z"/>
              </w:rPr>
            </w:pPr>
            <w:del w:id="1465" w:author="Author" w:date="2022-04-28T10:38:00Z">
              <w:r w:rsidDel="00727CBC">
                <w:delText xml:space="preserve">Territories: </w:delText>
              </w:r>
              <w:r w:rsidRPr="001309C5" w:rsidDel="00727CBC">
                <w:delText>21</w:delText>
              </w:r>
              <w:r w:rsidDel="00727CBC">
                <w:delText xml:space="preserve"> </w:delText>
              </w:r>
              <w:r w:rsidDel="00727CBC">
                <w:rPr>
                  <w:rFonts w:cs="Arial"/>
                </w:rPr>
                <w:delText>–</w:delText>
              </w:r>
              <w:r w:rsidDel="00727CBC">
                <w:delText xml:space="preserve"> </w:delText>
              </w:r>
              <w:r w:rsidRPr="001309C5" w:rsidDel="00727CBC">
                <w:delText>24</w:delText>
              </w:r>
            </w:del>
          </w:p>
        </w:tc>
        <w:tc>
          <w:tcPr>
            <w:tcW w:w="1000" w:type="dxa"/>
          </w:tcPr>
          <w:p w14:paraId="1EED0D37" w14:textId="77777777" w:rsidR="003D0E8D" w:rsidDel="00727CBC" w:rsidRDefault="003D0E8D" w:rsidP="00A55EE0">
            <w:pPr>
              <w:pStyle w:val="tabletext10"/>
              <w:rPr>
                <w:del w:id="1466" w:author="Author" w:date="2022-04-28T10:38:00Z"/>
              </w:rPr>
            </w:pPr>
            <w:del w:id="1467" w:author="Author" w:date="2022-04-28T10:38:00Z">
              <w:r w:rsidDel="00727CBC">
                <w:delText>Tier: 3</w:delText>
              </w:r>
            </w:del>
          </w:p>
        </w:tc>
      </w:tr>
      <w:tr w:rsidR="003D0E8D" w14:paraId="0FB9AB8B" w14:textId="77777777" w:rsidTr="00A55EE0">
        <w:trPr>
          <w:cantSplit/>
          <w:trHeight w:val="190"/>
          <w:ins w:id="1468" w:author="Author" w:date="2022-02-17T14:44:00Z"/>
        </w:trPr>
        <w:tc>
          <w:tcPr>
            <w:tcW w:w="200" w:type="dxa"/>
          </w:tcPr>
          <w:p w14:paraId="0EE9D1A1" w14:textId="77777777" w:rsidR="003D0E8D" w:rsidRDefault="003D0E8D" w:rsidP="00A55EE0">
            <w:pPr>
              <w:pStyle w:val="tabletext10"/>
              <w:rPr>
                <w:ins w:id="1469" w:author="Author" w:date="2022-02-17T14:44:00Z"/>
              </w:rPr>
            </w:pPr>
          </w:p>
        </w:tc>
        <w:tc>
          <w:tcPr>
            <w:tcW w:w="900" w:type="dxa"/>
          </w:tcPr>
          <w:p w14:paraId="3B1BD9C4" w14:textId="77777777" w:rsidR="003D0E8D" w:rsidRDefault="003D0E8D" w:rsidP="00A55EE0">
            <w:pPr>
              <w:pStyle w:val="tabletext10"/>
              <w:rPr>
                <w:ins w:id="1470" w:author="Author" w:date="2022-02-17T14:44:00Z"/>
              </w:rPr>
            </w:pPr>
          </w:p>
        </w:tc>
        <w:tc>
          <w:tcPr>
            <w:tcW w:w="2900" w:type="dxa"/>
          </w:tcPr>
          <w:p w14:paraId="367E0A99" w14:textId="77777777" w:rsidR="003D0E8D" w:rsidRDefault="003D0E8D" w:rsidP="00A55EE0">
            <w:pPr>
              <w:pStyle w:val="tabletext10"/>
              <w:rPr>
                <w:ins w:id="1471" w:author="Author" w:date="2022-02-17T14:44:00Z"/>
              </w:rPr>
            </w:pPr>
            <w:ins w:id="1472" w:author="Author" w:date="2022-02-17T14:44:00Z">
              <w:r>
                <w:t>Territory: 1</w:t>
              </w:r>
            </w:ins>
          </w:p>
        </w:tc>
        <w:tc>
          <w:tcPr>
            <w:tcW w:w="1000" w:type="dxa"/>
          </w:tcPr>
          <w:p w14:paraId="1C69539F" w14:textId="77777777" w:rsidR="003D0E8D" w:rsidRDefault="003D0E8D" w:rsidP="00A55EE0">
            <w:pPr>
              <w:pStyle w:val="tabletext10"/>
              <w:rPr>
                <w:ins w:id="1473" w:author="Author" w:date="2022-02-17T14:44:00Z"/>
              </w:rPr>
            </w:pPr>
            <w:ins w:id="1474" w:author="Author" w:date="2022-02-17T14:44:00Z">
              <w:r>
                <w:t xml:space="preserve">Tier: </w:t>
              </w:r>
            </w:ins>
            <w:ins w:id="1475" w:author="Author" w:date="2022-04-28T10:37:00Z">
              <w:r>
                <w:t>1</w:t>
              </w:r>
            </w:ins>
          </w:p>
        </w:tc>
      </w:tr>
      <w:tr w:rsidR="003D0E8D" w14:paraId="044BA6D9" w14:textId="77777777" w:rsidTr="00A55EE0">
        <w:trPr>
          <w:cantSplit/>
          <w:trHeight w:val="190"/>
          <w:ins w:id="1476" w:author="Author" w:date="2022-04-28T10:37:00Z"/>
        </w:trPr>
        <w:tc>
          <w:tcPr>
            <w:tcW w:w="200" w:type="dxa"/>
          </w:tcPr>
          <w:p w14:paraId="60F6B07C" w14:textId="77777777" w:rsidR="003D0E8D" w:rsidRDefault="003D0E8D" w:rsidP="00A55EE0">
            <w:pPr>
              <w:pStyle w:val="tabletext10"/>
              <w:rPr>
                <w:ins w:id="1477" w:author="Author" w:date="2022-04-28T10:37:00Z"/>
              </w:rPr>
            </w:pPr>
          </w:p>
        </w:tc>
        <w:tc>
          <w:tcPr>
            <w:tcW w:w="900" w:type="dxa"/>
          </w:tcPr>
          <w:p w14:paraId="72DD7FB4" w14:textId="77777777" w:rsidR="003D0E8D" w:rsidRDefault="003D0E8D" w:rsidP="00A55EE0">
            <w:pPr>
              <w:pStyle w:val="tabletext10"/>
              <w:rPr>
                <w:ins w:id="1478" w:author="Author" w:date="2022-04-28T10:37:00Z"/>
              </w:rPr>
            </w:pPr>
          </w:p>
        </w:tc>
        <w:tc>
          <w:tcPr>
            <w:tcW w:w="2900" w:type="dxa"/>
          </w:tcPr>
          <w:p w14:paraId="3679037E" w14:textId="77777777" w:rsidR="003D0E8D" w:rsidRDefault="003D0E8D" w:rsidP="00A55EE0">
            <w:pPr>
              <w:pStyle w:val="tabletext10"/>
              <w:rPr>
                <w:ins w:id="1479" w:author="Author" w:date="2022-04-28T10:37:00Z"/>
              </w:rPr>
            </w:pPr>
            <w:ins w:id="1480" w:author="Author" w:date="2022-04-28T10:37:00Z">
              <w:r>
                <w:t>Territories: 2, 3</w:t>
              </w:r>
            </w:ins>
            <w:ins w:id="1481" w:author="Author" w:date="2022-06-02T15:46:00Z">
              <w:r>
                <w:t>, 3A</w:t>
              </w:r>
            </w:ins>
          </w:p>
        </w:tc>
        <w:tc>
          <w:tcPr>
            <w:tcW w:w="1000" w:type="dxa"/>
          </w:tcPr>
          <w:p w14:paraId="5B87D037" w14:textId="77777777" w:rsidR="003D0E8D" w:rsidRDefault="003D0E8D" w:rsidP="00A55EE0">
            <w:pPr>
              <w:pStyle w:val="tabletext10"/>
              <w:rPr>
                <w:ins w:id="1482" w:author="Author" w:date="2022-04-28T10:37:00Z"/>
              </w:rPr>
            </w:pPr>
            <w:ins w:id="1483" w:author="Author" w:date="2022-04-28T10:37:00Z">
              <w:r>
                <w:t>Tier: 2</w:t>
              </w:r>
            </w:ins>
          </w:p>
        </w:tc>
      </w:tr>
    </w:tbl>
    <w:p w14:paraId="654C96A4" w14:textId="77777777" w:rsidR="003D0E8D" w:rsidRDefault="003D0E8D" w:rsidP="003D0E8D">
      <w:pPr>
        <w:pStyle w:val="isonormal"/>
        <w:rPr>
          <w:ins w:id="1484" w:author="Author" w:date="2022-02-17T14:43:00Z"/>
        </w:rPr>
      </w:pPr>
    </w:p>
    <w:p w14:paraId="463BFA2E" w14:textId="77777777" w:rsidR="003D0E8D" w:rsidRDefault="003D0E8D" w:rsidP="003D0E8D">
      <w:pPr>
        <w:pStyle w:val="blocktext2"/>
        <w:rPr>
          <w:ins w:id="1485" w:author="Author" w:date="2022-02-17T14:43:00Z"/>
        </w:rPr>
      </w:pPr>
      <w:ins w:id="1486" w:author="Author" w:date="2022-02-17T14:43:00Z">
        <w:r>
          <w:t>These territories are assigned to height territory group as follows:</w:t>
        </w:r>
      </w:ins>
    </w:p>
    <w:p w14:paraId="05F98012" w14:textId="77777777" w:rsidR="003D0E8D" w:rsidRDefault="003D0E8D" w:rsidP="003D0E8D">
      <w:pPr>
        <w:pStyle w:val="space4"/>
        <w:rPr>
          <w:ins w:id="1487" w:author="Author" w:date="2022-02-17T14:4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3D0E8D" w14:paraId="0082D421" w14:textId="77777777" w:rsidTr="00A55EE0">
        <w:trPr>
          <w:cantSplit/>
          <w:trHeight w:val="190"/>
          <w:ins w:id="1488" w:author="Author" w:date="2022-02-17T14:43:00Z"/>
        </w:trPr>
        <w:tc>
          <w:tcPr>
            <w:tcW w:w="200" w:type="dxa"/>
          </w:tcPr>
          <w:p w14:paraId="4FB2DF58" w14:textId="77777777" w:rsidR="003D0E8D" w:rsidRDefault="003D0E8D" w:rsidP="00A55EE0">
            <w:pPr>
              <w:pStyle w:val="tabletext10"/>
              <w:rPr>
                <w:ins w:id="1489" w:author="Author" w:date="2022-02-17T14:43:00Z"/>
              </w:rPr>
            </w:pPr>
          </w:p>
        </w:tc>
        <w:tc>
          <w:tcPr>
            <w:tcW w:w="900" w:type="dxa"/>
          </w:tcPr>
          <w:p w14:paraId="1C2F24A3" w14:textId="77777777" w:rsidR="003D0E8D" w:rsidRDefault="003D0E8D" w:rsidP="00A55EE0">
            <w:pPr>
              <w:pStyle w:val="tabletext10"/>
              <w:rPr>
                <w:ins w:id="1490" w:author="Author" w:date="2022-02-17T14:43:00Z"/>
              </w:rPr>
            </w:pPr>
          </w:p>
        </w:tc>
        <w:tc>
          <w:tcPr>
            <w:tcW w:w="2900" w:type="dxa"/>
          </w:tcPr>
          <w:p w14:paraId="579D49BF" w14:textId="77777777" w:rsidR="003D0E8D" w:rsidRDefault="003D0E8D" w:rsidP="00A55EE0">
            <w:pPr>
              <w:pStyle w:val="tabletext10"/>
              <w:rPr>
                <w:ins w:id="1491" w:author="Author" w:date="2022-02-17T14:43:00Z"/>
              </w:rPr>
            </w:pPr>
            <w:ins w:id="1492" w:author="Author" w:date="2022-02-17T14:43:00Z">
              <w:r>
                <w:t>Territories: 1, 2</w:t>
              </w:r>
            </w:ins>
            <w:ins w:id="1493" w:author="Author" w:date="2022-02-17T14:44:00Z">
              <w:r>
                <w:t>, 3</w:t>
              </w:r>
            </w:ins>
            <w:ins w:id="1494" w:author="Author" w:date="2022-06-02T15:46:00Z">
              <w:r>
                <w:t>, 3A</w:t>
              </w:r>
            </w:ins>
          </w:p>
        </w:tc>
        <w:tc>
          <w:tcPr>
            <w:tcW w:w="1000" w:type="dxa"/>
          </w:tcPr>
          <w:p w14:paraId="4822F7A2" w14:textId="77777777" w:rsidR="003D0E8D" w:rsidRDefault="003D0E8D" w:rsidP="00A55EE0">
            <w:pPr>
              <w:pStyle w:val="tabletext10"/>
              <w:rPr>
                <w:ins w:id="1495" w:author="Author" w:date="2022-02-17T14:43:00Z"/>
              </w:rPr>
            </w:pPr>
            <w:ins w:id="1496" w:author="Author" w:date="2022-02-17T14:43:00Z">
              <w:r>
                <w:t>Group: 1</w:t>
              </w:r>
            </w:ins>
          </w:p>
        </w:tc>
      </w:tr>
    </w:tbl>
    <w:p w14:paraId="36109409" w14:textId="77777777" w:rsidR="003D0E8D" w:rsidRDefault="003D0E8D" w:rsidP="003D0E8D">
      <w:pPr>
        <w:pStyle w:val="isonormal"/>
        <w:rPr>
          <w:ins w:id="1497" w:author="Author" w:date="2022-02-17T14:43:00Z"/>
        </w:rPr>
      </w:pPr>
    </w:p>
    <w:p w14:paraId="350BF0E4" w14:textId="77777777" w:rsidR="003D0E8D" w:rsidRDefault="003D0E8D" w:rsidP="003D0E8D">
      <w:pPr>
        <w:pStyle w:val="blocktext2"/>
        <w:rPr>
          <w:ins w:id="1498" w:author="Author" w:date="2022-02-17T14:43:00Z"/>
        </w:rPr>
      </w:pPr>
      <w:ins w:id="1499" w:author="Author" w:date="2022-02-17T14:43:00Z">
        <w:r w:rsidRPr="00B46145">
          <w:rPr>
            <w:sz w:val="20"/>
          </w:rPr>
          <w:sym w:font="Symbol" w:char="F02A"/>
        </w:r>
        <w:r w:rsidRPr="00B46145">
          <w:t xml:space="preserve"> </w:t>
        </w:r>
      </w:ins>
      <w:ins w:id="1500" w:author="Author" w:date="2022-03-08T09:08:00Z">
        <w:r w:rsidRPr="00DF7742">
          <w:t>Personal Property</w:t>
        </w:r>
      </w:ins>
      <w:ins w:id="1501" w:author="Author" w:date="2022-04-28T10:39:00Z">
        <w:r>
          <w:t xml:space="preserve"> Rate</w:t>
        </w:r>
      </w:ins>
      <w:ins w:id="1502" w:author="Author" w:date="2022-03-08T09:08:00Z">
        <w:r>
          <w:t xml:space="preserve"> </w:t>
        </w:r>
      </w:ins>
      <w:ins w:id="1503" w:author="Author" w:date="2022-02-17T14:43:00Z">
        <w:r>
          <w:t xml:space="preserve">Grade – See Rule </w:t>
        </w:r>
        <w:r>
          <w:rPr>
            <w:rStyle w:val="rulelink"/>
          </w:rPr>
          <w:t>73.D.5</w:t>
        </w:r>
      </w:ins>
      <w:ins w:id="1504" w:author="Author" w:date="2022-07-05T14:53:00Z">
        <w:r>
          <w:rPr>
            <w:rStyle w:val="rulelink"/>
          </w:rPr>
          <w:t>.</w:t>
        </w:r>
      </w:ins>
    </w:p>
    <w:p w14:paraId="2625350B" w14:textId="77777777" w:rsidR="003D0E8D" w:rsidRDefault="003D0E8D" w:rsidP="003D0E8D">
      <w:pPr>
        <w:pStyle w:val="isonormal"/>
      </w:pPr>
    </w:p>
    <w:p w14:paraId="7B8874B9" w14:textId="77777777" w:rsidR="004C5E95" w:rsidRDefault="004C5E95"/>
    <w:sectPr w:rsidR="004C5E95" w:rsidSect="003D0E8D">
      <w:headerReference w:type="even" r:id="rId6"/>
      <w:footerReference w:type="even" r:id="rId7"/>
      <w:footerReference w:type="default" r:id="rId8"/>
      <w:pgSz w:w="12240" w:h="15840" w:code="1"/>
      <w:pgMar w:top="1735" w:right="960" w:bottom="1560" w:left="1200" w:header="575" w:footer="480" w:gutter="0"/>
      <w:pgNumType w:start="2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39A53" w14:textId="77777777" w:rsidR="003D0E8D" w:rsidRDefault="003D0E8D" w:rsidP="003D0E8D">
      <w:pPr>
        <w:spacing w:after="0" w:line="240" w:lineRule="auto"/>
      </w:pPr>
      <w:r>
        <w:separator/>
      </w:r>
    </w:p>
  </w:endnote>
  <w:endnote w:type="continuationSeparator" w:id="0">
    <w:p w14:paraId="50B2BD9B" w14:textId="77777777" w:rsidR="003D0E8D" w:rsidRDefault="003D0E8D" w:rsidP="003D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000"/>
      <w:gridCol w:w="420"/>
    </w:tblGrid>
    <w:tr w:rsidR="00C90180" w14:paraId="346D1340" w14:textId="77777777">
      <w:tc>
        <w:tcPr>
          <w:tcW w:w="2420" w:type="dxa"/>
        </w:tcPr>
        <w:p w14:paraId="334E53CA" w14:textId="77777777" w:rsidR="00C90180" w:rsidRDefault="003D0E8D">
          <w:pPr>
            <w:pStyle w:val="Footer"/>
          </w:pPr>
        </w:p>
      </w:tc>
      <w:tc>
        <w:tcPr>
          <w:tcW w:w="5440" w:type="dxa"/>
        </w:tcPr>
        <w:p w14:paraId="5EF12EC5" w14:textId="77777777" w:rsidR="00C90180" w:rsidRDefault="003D0E8D">
          <w:pPr>
            <w:pStyle w:val="Footer"/>
            <w:jc w:val="center"/>
            <w:rPr>
              <w:b/>
            </w:rPr>
          </w:pPr>
          <w:r>
            <w:rPr>
              <w:b/>
            </w:rPr>
            <w:t>CF-LC-</w:t>
          </w:r>
        </w:p>
      </w:tc>
      <w:tc>
        <w:tcPr>
          <w:tcW w:w="2000" w:type="dxa"/>
        </w:tcPr>
        <w:p w14:paraId="659C12DB" w14:textId="77777777" w:rsidR="00C90180" w:rsidRDefault="003D0E8D">
          <w:pPr>
            <w:pStyle w:val="Footer"/>
            <w:jc w:val="left"/>
            <w:rPr>
              <w:b/>
            </w:rPr>
          </w:pPr>
          <w:r>
            <w:rPr>
              <w:b/>
            </w:rPr>
            <w:t>xxx Edition xx-xx</w:t>
          </w:r>
        </w:p>
      </w:tc>
      <w:tc>
        <w:tcPr>
          <w:tcW w:w="420" w:type="dxa"/>
        </w:tcPr>
        <w:p w14:paraId="2F8C4CDA" w14:textId="77777777" w:rsidR="00C90180" w:rsidRDefault="003D0E8D">
          <w:pPr>
            <w:pStyle w:val="Footer"/>
            <w:jc w:val="right"/>
          </w:pPr>
        </w:p>
      </w:tc>
    </w:tr>
    <w:tr w:rsidR="00C90180" w14:paraId="0FBC1A27" w14:textId="77777777">
      <w:tc>
        <w:tcPr>
          <w:tcW w:w="2420" w:type="dxa"/>
        </w:tcPr>
        <w:p w14:paraId="57883FBC" w14:textId="77777777" w:rsidR="00C90180" w:rsidRDefault="003D0E8D">
          <w:pPr>
            <w:pStyle w:val="Footer"/>
          </w:pPr>
        </w:p>
      </w:tc>
      <w:tc>
        <w:tcPr>
          <w:tcW w:w="5440" w:type="dxa"/>
        </w:tcPr>
        <w:p w14:paraId="2102060F" w14:textId="77777777" w:rsidR="00C90180" w:rsidRDefault="003D0E8D">
          <w:pPr>
            <w:pStyle w:val="Footer"/>
            <w:jc w:val="center"/>
          </w:pPr>
          <w:r>
            <w:t>Copyright, Insurance Services Office, Inc., 1998 </w:t>
          </w:r>
        </w:p>
      </w:tc>
      <w:tc>
        <w:tcPr>
          <w:tcW w:w="2420" w:type="dxa"/>
          <w:gridSpan w:val="2"/>
        </w:tcPr>
        <w:p w14:paraId="65AF4377" w14:textId="77777777" w:rsidR="00C90180" w:rsidRDefault="003D0E8D">
          <w:pPr>
            <w:pStyle w:val="Footer"/>
          </w:pPr>
        </w:p>
      </w:tc>
    </w:tr>
  </w:tbl>
  <w:p w14:paraId="3E440F8D" w14:textId="77777777" w:rsidR="00C90180" w:rsidRDefault="003D0E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604B" w14:textId="77777777" w:rsidR="00BD3BE7" w:rsidRPr="003D0E8D" w:rsidRDefault="003D0E8D" w:rsidP="00BD3BE7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eastAsia="Times New Roman" w:hAnsi="Times New Roman"/>
        <w:b w:val="0"/>
        <w:bCs w:val="0"/>
        <w:color w:val="000000"/>
        <w:sz w:val="18"/>
        <w:szCs w:val="20"/>
      </w:rPr>
    </w:pP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 xml:space="preserve">© Insurance Services Office, Inc., 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 xml:space="preserve">2022          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>Ne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>w Mexico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 xml:space="preserve">          CF-2022-REQLC          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>C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>-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fldChar w:fldCharType="begin"/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instrText xml:space="preserve"> PAGE  \* MERGEFORMAT </w:instrTex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fldChar w:fldCharType="separate"/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t>1</w:t>
    </w:r>
    <w:r w:rsidRPr="003D0E8D">
      <w:rPr>
        <w:rFonts w:ascii="Times New Roman" w:eastAsia="Times New Roman" w:hAnsi="Times New Roman"/>
        <w:b w:val="0"/>
        <w:bCs w:val="0"/>
        <w:color w:val="000000"/>
        <w:sz w:val="18"/>
        <w:szCs w:val="20"/>
      </w:rPr>
      <w:fldChar w:fldCharType="end"/>
    </w:r>
  </w:p>
  <w:p w14:paraId="0AE7F84A" w14:textId="77777777" w:rsidR="00BD3BE7" w:rsidRPr="00634893" w:rsidRDefault="003D0E8D" w:rsidP="00BD3BE7">
    <w:pPr>
      <w:pStyle w:val="Footer"/>
    </w:pPr>
  </w:p>
  <w:p w14:paraId="002CD699" w14:textId="77777777" w:rsidR="00BD3BE7" w:rsidRPr="00BD3BE7" w:rsidRDefault="003D0E8D" w:rsidP="00BD3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7BAA" w14:textId="77777777" w:rsidR="003D0E8D" w:rsidRDefault="003D0E8D" w:rsidP="003D0E8D">
      <w:pPr>
        <w:spacing w:after="0" w:line="240" w:lineRule="auto"/>
      </w:pPr>
      <w:r>
        <w:separator/>
      </w:r>
    </w:p>
  </w:footnote>
  <w:footnote w:type="continuationSeparator" w:id="0">
    <w:p w14:paraId="0F977682" w14:textId="77777777" w:rsidR="003D0E8D" w:rsidRDefault="003D0E8D" w:rsidP="003D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90180" w14:paraId="50EF0FE4" w14:textId="77777777">
      <w:tc>
        <w:tcPr>
          <w:tcW w:w="2420" w:type="dxa"/>
        </w:tcPr>
        <w:p w14:paraId="7C70B525" w14:textId="77777777" w:rsidR="00C90180" w:rsidRDefault="003D0E8D">
          <w:pPr>
            <w:pStyle w:val="Header"/>
            <w:jc w:val="left"/>
          </w:pPr>
          <w:smartTag w:uri="urn:schemas-microsoft-com:office:smarttags" w:element="State">
            <w:smartTag w:uri="urn:schemas-microsoft-com:office:smarttags" w:element="place">
              <w:r>
                <w:t>CONNECTICUT</w:t>
              </w:r>
            </w:smartTag>
          </w:smartTag>
          <w:r>
            <w:t xml:space="preserve"> (06)</w:t>
          </w:r>
        </w:p>
      </w:tc>
      <w:tc>
        <w:tcPr>
          <w:tcW w:w="5440" w:type="dxa"/>
        </w:tcPr>
        <w:p w14:paraId="0AE23798" w14:textId="77777777" w:rsidR="00C90180" w:rsidRDefault="003D0E8D">
          <w:pPr>
            <w:pStyle w:val="Header"/>
            <w:jc w:val="center"/>
          </w:pPr>
          <w:r>
            <w:t>COMMERCIAL LINES MANUAL</w:t>
          </w:r>
          <w:r>
            <w:br/>
          </w:r>
          <w:r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</w:tcPr>
        <w:p w14:paraId="237B6C1B" w14:textId="77777777" w:rsidR="00C90180" w:rsidRDefault="003D0E8D">
          <w:pPr>
            <w:pStyle w:val="Header"/>
          </w:pPr>
        </w:p>
      </w:tc>
    </w:tr>
  </w:tbl>
  <w:p w14:paraId="7E416DA0" w14:textId="77777777" w:rsidR="00C90180" w:rsidRDefault="003D0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E8D"/>
    <w:rsid w:val="00046AB3"/>
    <w:rsid w:val="003D0E8D"/>
    <w:rsid w:val="004C5E95"/>
    <w:rsid w:val="00D6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C16779D"/>
  <w15:chartTrackingRefBased/>
  <w15:docId w15:val="{93F0D08E-3E91-475F-AFF9-2243C051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b/>
      <w:bCs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3D0E8D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Cs w:val="0"/>
      <w:szCs w:val="20"/>
    </w:rPr>
  </w:style>
  <w:style w:type="paragraph" w:styleId="Heading2">
    <w:name w:val="heading 2"/>
    <w:basedOn w:val="Normal"/>
    <w:next w:val="Normal"/>
    <w:link w:val="Heading2Char"/>
    <w:qFormat/>
    <w:rsid w:val="003D0E8D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Cs w:val="0"/>
      <w:szCs w:val="20"/>
    </w:rPr>
  </w:style>
  <w:style w:type="paragraph" w:styleId="Heading3">
    <w:name w:val="heading 3"/>
    <w:basedOn w:val="Normal"/>
    <w:next w:val="Normal"/>
    <w:link w:val="Heading3Char"/>
    <w:qFormat/>
    <w:rsid w:val="003D0E8D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Cs w:val="0"/>
      <w:szCs w:val="20"/>
    </w:rPr>
  </w:style>
  <w:style w:type="paragraph" w:styleId="Heading5">
    <w:name w:val="heading 5"/>
    <w:basedOn w:val="Normal"/>
    <w:next w:val="Normal"/>
    <w:link w:val="Heading5Char"/>
    <w:qFormat/>
    <w:rsid w:val="003D0E8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 w:val="0"/>
      <w:bCs w:val="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0E8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3D0E8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3D0E8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3D0E8D"/>
    <w:rPr>
      <w:rFonts w:ascii="Times New Roman" w:eastAsia="Times New Roman" w:hAnsi="Times New Roman"/>
      <w:sz w:val="22"/>
    </w:rPr>
  </w:style>
  <w:style w:type="paragraph" w:styleId="MacroText">
    <w:name w:val="macro"/>
    <w:link w:val="MacroTextChar"/>
    <w:rsid w:val="003D0E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MacroTextChar">
    <w:name w:val="Macro Text Char"/>
    <w:basedOn w:val="DefaultParagraphFont"/>
    <w:link w:val="MacroText"/>
    <w:rsid w:val="003D0E8D"/>
    <w:rPr>
      <w:rFonts w:eastAsia="Times New Roman"/>
    </w:rPr>
  </w:style>
  <w:style w:type="paragraph" w:customStyle="1" w:styleId="blockhd1">
    <w:name w:val="blockhd1"/>
    <w:basedOn w:val="isonormal"/>
    <w:next w:val="blocktext1"/>
    <w:rsid w:val="003D0E8D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3D0E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eastAsia="Times New Roman"/>
      <w:sz w:val="18"/>
    </w:rPr>
  </w:style>
  <w:style w:type="paragraph" w:customStyle="1" w:styleId="blocktext1">
    <w:name w:val="blocktext1"/>
    <w:basedOn w:val="isonormal"/>
    <w:rsid w:val="003D0E8D"/>
    <w:pPr>
      <w:keepLines/>
    </w:pPr>
  </w:style>
  <w:style w:type="paragraph" w:customStyle="1" w:styleId="blockhd2">
    <w:name w:val="blockhd2"/>
    <w:basedOn w:val="isonormal"/>
    <w:next w:val="blocktext2"/>
    <w:rsid w:val="003D0E8D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3D0E8D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3D0E8D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3D0E8D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3D0E8D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3D0E8D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3D0E8D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3D0E8D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3D0E8D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3D0E8D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3D0E8D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3D0E8D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3D0E8D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3D0E8D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3D0E8D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3D0E8D"/>
    <w:pPr>
      <w:keepLines/>
      <w:ind w:left="2400"/>
    </w:pPr>
  </w:style>
  <w:style w:type="paragraph" w:customStyle="1" w:styleId="blocktext10">
    <w:name w:val="blocktext10"/>
    <w:basedOn w:val="isonormal"/>
    <w:rsid w:val="003D0E8D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3D0E8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3D0E8D"/>
  </w:style>
  <w:style w:type="paragraph" w:customStyle="1" w:styleId="outlinehd2">
    <w:name w:val="outlinehd2"/>
    <w:basedOn w:val="isonormal"/>
    <w:next w:val="blocktext3"/>
    <w:rsid w:val="003D0E8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3D0E8D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3D0E8D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b w:val="0"/>
      <w:bCs w:val="0"/>
      <w:i/>
      <w:szCs w:val="20"/>
    </w:rPr>
  </w:style>
  <w:style w:type="character" w:customStyle="1" w:styleId="SubtitleChar">
    <w:name w:val="Subtitle Char"/>
    <w:basedOn w:val="DefaultParagraphFont"/>
    <w:link w:val="Subtitle"/>
    <w:rsid w:val="003D0E8D"/>
    <w:rPr>
      <w:rFonts w:ascii="Times New Roman" w:eastAsia="Times New Roman" w:hAnsi="Times New Roman"/>
      <w:i/>
      <w:sz w:val="24"/>
    </w:rPr>
  </w:style>
  <w:style w:type="paragraph" w:styleId="Footer">
    <w:name w:val="footer"/>
    <w:basedOn w:val="isonormal"/>
    <w:link w:val="FooterChar"/>
    <w:uiPriority w:val="99"/>
    <w:rsid w:val="003D0E8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E8D"/>
    <w:rPr>
      <w:rFonts w:eastAsia="Times New Roman"/>
      <w:sz w:val="18"/>
    </w:rPr>
  </w:style>
  <w:style w:type="character" w:customStyle="1" w:styleId="formlink">
    <w:name w:val="formlink"/>
    <w:rsid w:val="003D0E8D"/>
    <w:rPr>
      <w:b/>
    </w:rPr>
  </w:style>
  <w:style w:type="paragraph" w:styleId="Header">
    <w:name w:val="header"/>
    <w:basedOn w:val="isonormal"/>
    <w:link w:val="HeaderChar"/>
    <w:rsid w:val="003D0E8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D0E8D"/>
    <w:rPr>
      <w:rFonts w:eastAsia="Times New Roman"/>
      <w:b/>
    </w:rPr>
  </w:style>
  <w:style w:type="paragraph" w:customStyle="1" w:styleId="icblock">
    <w:name w:val="i/cblock"/>
    <w:basedOn w:val="isonormal"/>
    <w:rsid w:val="003D0E8D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3D0E8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D0E8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3D0E8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D0E8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D0E8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D0E8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D0E8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D0E8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D0E8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D0E8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D0E8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D0E8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D0E8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D0E8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D0E8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D0E8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D0E8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D0E8D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3D0E8D"/>
    <w:rPr>
      <w:b/>
    </w:rPr>
  </w:style>
  <w:style w:type="paragraph" w:customStyle="1" w:styleId="space2">
    <w:name w:val="space2"/>
    <w:basedOn w:val="isonormal"/>
    <w:next w:val="isonormal"/>
    <w:rsid w:val="003D0E8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D0E8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D0E8D"/>
    <w:pPr>
      <w:spacing w:before="0" w:line="160" w:lineRule="exact"/>
    </w:pPr>
  </w:style>
  <w:style w:type="paragraph" w:customStyle="1" w:styleId="subcap">
    <w:name w:val="subcap"/>
    <w:basedOn w:val="isonormal"/>
    <w:rsid w:val="003D0E8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3D0E8D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3D0E8D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tablecaption">
    <w:name w:val="tablecaption"/>
    <w:basedOn w:val="isonormal"/>
    <w:rsid w:val="003D0E8D"/>
    <w:pPr>
      <w:jc w:val="left"/>
    </w:pPr>
    <w:rPr>
      <w:b/>
    </w:rPr>
  </w:style>
  <w:style w:type="paragraph" w:customStyle="1" w:styleId="tablehead">
    <w:name w:val="tablehead"/>
    <w:basedOn w:val="isonormal"/>
    <w:rsid w:val="003D0E8D"/>
    <w:pPr>
      <w:spacing w:before="40" w:after="20"/>
      <w:jc w:val="center"/>
    </w:pPr>
    <w:rPr>
      <w:b/>
    </w:rPr>
  </w:style>
  <w:style w:type="character" w:customStyle="1" w:styleId="tablelink">
    <w:name w:val="tablelink"/>
    <w:rsid w:val="003D0E8D"/>
    <w:rPr>
      <w:b/>
    </w:rPr>
  </w:style>
  <w:style w:type="paragraph" w:customStyle="1" w:styleId="subcap2">
    <w:name w:val="subcap2"/>
    <w:basedOn w:val="isonormal"/>
    <w:rsid w:val="003D0E8D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3D0E8D"/>
    <w:pPr>
      <w:spacing w:before="0" w:after="20"/>
      <w:jc w:val="left"/>
    </w:pPr>
  </w:style>
  <w:style w:type="paragraph" w:customStyle="1" w:styleId="tabletext10">
    <w:name w:val="tabletext1/0"/>
    <w:basedOn w:val="isonormal"/>
    <w:rsid w:val="003D0E8D"/>
    <w:pPr>
      <w:spacing w:before="20"/>
      <w:jc w:val="left"/>
    </w:pPr>
  </w:style>
  <w:style w:type="paragraph" w:customStyle="1" w:styleId="tabletext11">
    <w:name w:val="tabletext1/1"/>
    <w:basedOn w:val="isonormal"/>
    <w:rsid w:val="003D0E8D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3D0E8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D0E8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D0E8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D0E8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D0E8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D0E8D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3D0E8D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3D0E8D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character" w:customStyle="1" w:styleId="SignatureChar">
    <w:name w:val="Signature Char"/>
    <w:basedOn w:val="DefaultParagraphFont"/>
    <w:link w:val="Signature"/>
    <w:rsid w:val="003D0E8D"/>
    <w:rPr>
      <w:rFonts w:ascii="Times New Roman" w:eastAsia="Times New Roman" w:hAnsi="Times New Roman"/>
      <w:sz w:val="24"/>
    </w:rPr>
  </w:style>
  <w:style w:type="character" w:customStyle="1" w:styleId="spotlinksource">
    <w:name w:val="spotlinksource"/>
    <w:rsid w:val="003D0E8D"/>
    <w:rPr>
      <w:b/>
    </w:rPr>
  </w:style>
  <w:style w:type="character" w:customStyle="1" w:styleId="spotlinktarget">
    <w:name w:val="spotlinktarget"/>
    <w:rsid w:val="003D0E8D"/>
    <w:rPr>
      <w:b/>
    </w:rPr>
  </w:style>
  <w:style w:type="paragraph" w:customStyle="1" w:styleId="terr3colhang">
    <w:name w:val="terr3colhang"/>
    <w:basedOn w:val="isonormal"/>
    <w:rsid w:val="003D0E8D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3D0E8D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subhead">
    <w:name w:val="subhead"/>
    <w:basedOn w:val="isonormal"/>
    <w:rsid w:val="003D0E8D"/>
    <w:pPr>
      <w:spacing w:line="200" w:lineRule="exact"/>
      <w:jc w:val="center"/>
    </w:pPr>
    <w:rPr>
      <w:b/>
    </w:rPr>
  </w:style>
  <w:style w:type="paragraph" w:customStyle="1" w:styleId="ctoutlinetxt1">
    <w:name w:val="ctoutlinetxt1"/>
    <w:basedOn w:val="isonormal"/>
    <w:rsid w:val="003D0E8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D0E8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D0E8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D0E8D"/>
    <w:pPr>
      <w:keepLines/>
      <w:tabs>
        <w:tab w:val="right" w:pos="1600"/>
        <w:tab w:val="left" w:pos="1720"/>
      </w:tabs>
      <w:ind w:left="1720" w:hanging="1720"/>
    </w:pPr>
  </w:style>
  <w:style w:type="character" w:styleId="PageNumber">
    <w:name w:val="page number"/>
    <w:basedOn w:val="DefaultParagraphFont"/>
    <w:rsid w:val="003D0E8D"/>
  </w:style>
  <w:style w:type="table" w:styleId="TableGrid">
    <w:name w:val="Table Grid"/>
    <w:basedOn w:val="TableNormal"/>
    <w:rsid w:val="003D0E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3D0E8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D0E8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D0E8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D0E8D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3D0E8D"/>
    <w:pPr>
      <w:jc w:val="left"/>
    </w:pPr>
  </w:style>
  <w:style w:type="paragraph" w:customStyle="1" w:styleId="tabletext44">
    <w:name w:val="tabletext4/4"/>
    <w:basedOn w:val="isonormal"/>
    <w:rsid w:val="003D0E8D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3D0E8D"/>
  </w:style>
  <w:style w:type="paragraph" w:customStyle="1" w:styleId="tabletext1">
    <w:name w:val="tabletext1"/>
    <w:rsid w:val="003D0E8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eastAsia="Times New Roman"/>
      <w:noProof/>
      <w:spacing w:val="6"/>
      <w:sz w:val="18"/>
    </w:rPr>
  </w:style>
  <w:style w:type="paragraph" w:customStyle="1" w:styleId="NotRatesLossCosts">
    <w:name w:val="NotRatesLossCosts"/>
    <w:rsid w:val="003D0E8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eastAsia="Times New Roman"/>
      <w:sz w:val="18"/>
    </w:rPr>
  </w:style>
  <w:style w:type="paragraph" w:customStyle="1" w:styleId="Picture1">
    <w:name w:val="Picture1"/>
    <w:rsid w:val="003D0E8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eastAsia="Times New Roman"/>
      <w:sz w:val="18"/>
    </w:rPr>
  </w:style>
  <w:style w:type="paragraph" w:customStyle="1" w:styleId="table1conttext">
    <w:name w:val="table1conttext"/>
    <w:basedOn w:val="Normal"/>
    <w:rsid w:val="003D0E8D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b w:val="0"/>
      <w:bCs w:val="0"/>
      <w:szCs w:val="20"/>
    </w:rPr>
  </w:style>
  <w:style w:type="paragraph" w:customStyle="1" w:styleId="FilingHeader">
    <w:name w:val="Filing Header"/>
    <w:basedOn w:val="isonormal"/>
    <w:rsid w:val="003D0E8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D0E8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D0E8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D0E8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D0E8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D0E8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D0E8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D0E8D"/>
    <w:rPr>
      <w:rFonts w:eastAsia="Times New Roman"/>
      <w:b/>
      <w:sz w:val="18"/>
    </w:rPr>
  </w:style>
  <w:style w:type="paragraph" w:customStyle="1" w:styleId="NotocOutlinetxt2">
    <w:name w:val="NotocOutlinetxt2"/>
    <w:basedOn w:val="isonormal"/>
    <w:rsid w:val="003D0E8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D0E8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D0E8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D0E8D"/>
  </w:style>
  <w:style w:type="paragraph" w:customStyle="1" w:styleId="spacesingle">
    <w:name w:val="spacesingle"/>
    <w:basedOn w:val="isonormal"/>
    <w:next w:val="isonormal"/>
    <w:rsid w:val="003D0E8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LI-CF-2022-146 - 004 -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2022-07-16T04:00:00+00:00</Date_x0020_Modified>
    <CircularDate xmlns="a86cc342-0045-41e2-80e9-abdb777d2eca">2022-11-03T04:00:00+00:00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New Mexico is provided and being implemented. Distribution Date: 8-23</KeyMessage>
    <CircularNumber xmlns="a86cc342-0045-41e2-80e9-abdb777d2eca">LI-CF-2022-146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36417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COMMERCIAL PROPERTY EARTHQUAKE LOSS COSTS REVISION PROVIDED AND TO BE IMPLEMENTED</CircularTitle>
    <Jurs xmlns="a86cc342-0045-41e2-80e9-abdb777d2eca">
      <Value>33</Value>
    </Jurs>
  </documentManagement>
</p:properties>
</file>

<file path=customXml/itemProps1.xml><?xml version="1.0" encoding="utf-8"?>
<ds:datastoreItem xmlns:ds="http://schemas.openxmlformats.org/officeDocument/2006/customXml" ds:itemID="{A1D6AD08-C22D-4483-AC08-67A87841E392}"/>
</file>

<file path=customXml/itemProps2.xml><?xml version="1.0" encoding="utf-8"?>
<ds:datastoreItem xmlns:ds="http://schemas.openxmlformats.org/officeDocument/2006/customXml" ds:itemID="{EAD4FFD3-768E-4E06-8CD0-80C2EF91D3B5}"/>
</file>

<file path=customXml/itemProps3.xml><?xml version="1.0" encoding="utf-8"?>
<ds:datastoreItem xmlns:ds="http://schemas.openxmlformats.org/officeDocument/2006/customXml" ds:itemID="{57D57CC5-466F-42A7-9DB8-A54895AF3A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3638</Characters>
  <Application>Microsoft Office Word</Application>
  <DocSecurity>0</DocSecurity>
  <Lines>3638</Lines>
  <Paragraphs>739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Punnoose, Ron</dc:creator>
  <cp:keywords/>
  <dc:description/>
  <cp:lastModifiedBy>Punnoose, Ron</cp:lastModifiedBy>
  <cp:revision>1</cp:revision>
  <dcterms:created xsi:type="dcterms:W3CDTF">2022-07-17T01:22:00Z</dcterms:created>
  <dcterms:modified xsi:type="dcterms:W3CDTF">2022-07-17T01:23:00Z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