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E88ED" w14:textId="77777777" w:rsidR="00B5306C" w:rsidRPr="00D324AB" w:rsidRDefault="00B5306C" w:rsidP="00B5306C">
      <w:pPr>
        <w:pStyle w:val="subcap"/>
      </w:pPr>
      <w:bookmarkStart w:id="0" w:name="BeginDoc"/>
      <w:bookmarkEnd w:id="0"/>
      <w:r w:rsidRPr="00D324AB">
        <w:t>TERRITORY 101</w:t>
      </w:r>
    </w:p>
    <w:p w14:paraId="4B97E389" w14:textId="77777777" w:rsidR="00B5306C" w:rsidRPr="00D324AB" w:rsidRDefault="00B5306C" w:rsidP="00B5306C">
      <w:pPr>
        <w:pStyle w:val="subcap2"/>
      </w:pPr>
      <w:r w:rsidRPr="00D324AB">
        <w:t>LIAB, MED PAY</w:t>
      </w:r>
    </w:p>
    <w:p w14:paraId="1D00D251" w14:textId="77777777" w:rsidR="00B5306C" w:rsidRPr="00D324AB" w:rsidRDefault="00B5306C" w:rsidP="00B5306C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5306C" w:rsidRPr="00D324AB" w14:paraId="6AB11949" w14:textId="77777777" w:rsidTr="00AF2962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4B30C8B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3F5059D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9E53F0F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PERSONAL INJURY PROTECTION</w:t>
            </w:r>
          </w:p>
        </w:tc>
      </w:tr>
      <w:tr w:rsidR="00B5306C" w:rsidRPr="00D324AB" w14:paraId="1A524152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23E2A8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6BB1868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A40B4B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</w:p>
        </w:tc>
      </w:tr>
      <w:tr w:rsidR="00B5306C" w:rsidRPr="00D324AB" w14:paraId="72809C91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A0B10B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FB4CD10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2B9F07" w14:textId="77777777" w:rsidR="00B5306C" w:rsidRPr="00D324AB" w:rsidRDefault="00B5306C" w:rsidP="00AF2962">
            <w:pPr>
              <w:pStyle w:val="tablehead"/>
              <w:rPr>
                <w:kern w:val="18"/>
              </w:rPr>
            </w:pPr>
            <w:r w:rsidRPr="00D324AB">
              <w:rPr>
                <w:kern w:val="18"/>
              </w:rPr>
              <w:t>Basic Limits</w:t>
            </w:r>
          </w:p>
        </w:tc>
      </w:tr>
      <w:tr w:rsidR="00B5306C" w:rsidRPr="00D324AB" w14:paraId="5AFC2997" w14:textId="77777777" w:rsidTr="00AF2962">
        <w:trPr>
          <w:cantSplit/>
        </w:trPr>
        <w:tc>
          <w:tcPr>
            <w:tcW w:w="9360" w:type="dxa"/>
            <w:gridSpan w:val="7"/>
          </w:tcPr>
          <w:p w14:paraId="4B035C63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306C" w:rsidRPr="00D324AB" w14:paraId="75F93BC8" w14:textId="77777777" w:rsidTr="00AF2962">
        <w:trPr>
          <w:cantSplit/>
        </w:trPr>
        <w:tc>
          <w:tcPr>
            <w:tcW w:w="3120" w:type="dxa"/>
            <w:gridSpan w:val="3"/>
          </w:tcPr>
          <w:p w14:paraId="16D467B7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400</w:t>
            </w:r>
          </w:p>
        </w:tc>
        <w:tc>
          <w:tcPr>
            <w:tcW w:w="3120" w:type="dxa"/>
          </w:tcPr>
          <w:p w14:paraId="6D9B937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4765BF0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B1AFC6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B1117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7D741BB9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77513A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RULE 232. PRIVATE PASSENGER TYPES CLASSIFICATIONS</w:t>
            </w:r>
          </w:p>
        </w:tc>
      </w:tr>
      <w:tr w:rsidR="00B5306C" w:rsidRPr="00D324AB" w14:paraId="3D66721B" w14:textId="77777777" w:rsidTr="00AF2962">
        <w:trPr>
          <w:cantSplit/>
        </w:trPr>
        <w:tc>
          <w:tcPr>
            <w:tcW w:w="3120" w:type="dxa"/>
            <w:gridSpan w:val="3"/>
          </w:tcPr>
          <w:p w14:paraId="6A587992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5F3CCF7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AF125D6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454F65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03A891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57C0C666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344ED3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RULE 240. PUBLIC AUTO CLASSIFICATIONS –</w:t>
            </w:r>
          </w:p>
        </w:tc>
      </w:tr>
      <w:tr w:rsidR="00B5306C" w:rsidRPr="00D324AB" w14:paraId="63EBDE29" w14:textId="77777777" w:rsidTr="00AF2962">
        <w:trPr>
          <w:cantSplit/>
        </w:trPr>
        <w:tc>
          <w:tcPr>
            <w:tcW w:w="540" w:type="dxa"/>
            <w:gridSpan w:val="2"/>
          </w:tcPr>
          <w:p w14:paraId="1988176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F7079D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b/>
                <w:kern w:val="18"/>
              </w:rPr>
              <w:t>– TAXICABS AND LIMOUSINES</w:t>
            </w:r>
          </w:p>
        </w:tc>
      </w:tr>
      <w:tr w:rsidR="00B5306C" w:rsidRPr="00D324AB" w14:paraId="1B541EC0" w14:textId="77777777" w:rsidTr="00AF2962">
        <w:trPr>
          <w:cantSplit/>
        </w:trPr>
        <w:tc>
          <w:tcPr>
            <w:tcW w:w="3120" w:type="dxa"/>
            <w:gridSpan w:val="3"/>
          </w:tcPr>
          <w:p w14:paraId="6AB6B9B6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1608</w:t>
            </w:r>
          </w:p>
        </w:tc>
        <w:tc>
          <w:tcPr>
            <w:tcW w:w="3120" w:type="dxa"/>
          </w:tcPr>
          <w:p w14:paraId="7EFF6DC1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67</w:t>
            </w:r>
          </w:p>
        </w:tc>
        <w:tc>
          <w:tcPr>
            <w:tcW w:w="1040" w:type="dxa"/>
          </w:tcPr>
          <w:p w14:paraId="282281D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DD0C1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26DF60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1D4498F6" w14:textId="77777777" w:rsidTr="00AF2962">
        <w:trPr>
          <w:cantSplit/>
        </w:trPr>
        <w:tc>
          <w:tcPr>
            <w:tcW w:w="540" w:type="dxa"/>
            <w:gridSpan w:val="2"/>
          </w:tcPr>
          <w:p w14:paraId="052C5A0F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87AEAB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b/>
                <w:kern w:val="18"/>
              </w:rPr>
              <w:t>– SCHOOL AND CHURCH BUSES</w:t>
            </w:r>
          </w:p>
        </w:tc>
      </w:tr>
      <w:tr w:rsidR="00B5306C" w:rsidRPr="00D324AB" w14:paraId="36044842" w14:textId="77777777" w:rsidTr="00AF2962">
        <w:trPr>
          <w:cantSplit/>
        </w:trPr>
        <w:tc>
          <w:tcPr>
            <w:tcW w:w="3120" w:type="dxa"/>
            <w:gridSpan w:val="3"/>
          </w:tcPr>
          <w:p w14:paraId="6BACC9BD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152</w:t>
            </w:r>
          </w:p>
        </w:tc>
        <w:tc>
          <w:tcPr>
            <w:tcW w:w="3120" w:type="dxa"/>
          </w:tcPr>
          <w:p w14:paraId="5EC45696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D3AAD4F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1769FE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4A1B41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06EF8153" w14:textId="77777777" w:rsidTr="00AF2962">
        <w:trPr>
          <w:cantSplit/>
        </w:trPr>
        <w:tc>
          <w:tcPr>
            <w:tcW w:w="540" w:type="dxa"/>
            <w:gridSpan w:val="2"/>
          </w:tcPr>
          <w:p w14:paraId="5D54D5EE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9FFE67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– OTHER BUSES</w:t>
            </w:r>
          </w:p>
        </w:tc>
      </w:tr>
      <w:tr w:rsidR="00B5306C" w:rsidRPr="00D324AB" w14:paraId="15D408F7" w14:textId="77777777" w:rsidTr="00AF2962">
        <w:trPr>
          <w:cantSplit/>
        </w:trPr>
        <w:tc>
          <w:tcPr>
            <w:tcW w:w="3120" w:type="dxa"/>
            <w:gridSpan w:val="3"/>
          </w:tcPr>
          <w:p w14:paraId="2D4100B4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1264</w:t>
            </w:r>
          </w:p>
        </w:tc>
        <w:tc>
          <w:tcPr>
            <w:tcW w:w="3120" w:type="dxa"/>
          </w:tcPr>
          <w:p w14:paraId="31C4D208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66BA522C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EF56F3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E77082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0BC9E77B" w14:textId="77777777" w:rsidTr="00AF2962">
        <w:trPr>
          <w:cantSplit/>
        </w:trPr>
        <w:tc>
          <w:tcPr>
            <w:tcW w:w="540" w:type="dxa"/>
            <w:gridSpan w:val="2"/>
          </w:tcPr>
          <w:p w14:paraId="0268A820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06968A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– VAN POOLS</w:t>
            </w:r>
          </w:p>
        </w:tc>
      </w:tr>
      <w:tr w:rsidR="00B5306C" w:rsidRPr="00D324AB" w14:paraId="49CC2C61" w14:textId="77777777" w:rsidTr="00AF2962">
        <w:trPr>
          <w:cantSplit/>
        </w:trPr>
        <w:tc>
          <w:tcPr>
            <w:tcW w:w="3120" w:type="dxa"/>
            <w:gridSpan w:val="3"/>
          </w:tcPr>
          <w:p w14:paraId="5BC21EC2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4122D531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70598E24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AEF703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46F259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0617D899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CF5C61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  <w:r w:rsidRPr="00D324AB">
              <w:rPr>
                <w:b/>
                <w:kern w:val="18"/>
              </w:rPr>
              <w:t>RULE 249. AUTO DEALERS – PREMIUM DEVELOPMENT</w:t>
            </w:r>
          </w:p>
        </w:tc>
      </w:tr>
      <w:tr w:rsidR="00B5306C" w:rsidRPr="00D324AB" w14:paraId="3115D4D1" w14:textId="77777777" w:rsidTr="00AF2962">
        <w:trPr>
          <w:cantSplit/>
        </w:trPr>
        <w:tc>
          <w:tcPr>
            <w:tcW w:w="3120" w:type="dxa"/>
            <w:gridSpan w:val="3"/>
          </w:tcPr>
          <w:p w14:paraId="5BDD1383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$   316</w:t>
            </w:r>
          </w:p>
        </w:tc>
        <w:tc>
          <w:tcPr>
            <w:tcW w:w="3120" w:type="dxa"/>
          </w:tcPr>
          <w:p w14:paraId="4B426FB1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 xml:space="preserve">Refer to Rule </w:t>
            </w:r>
            <w:r w:rsidRPr="00D324A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EC3B0BE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6041E3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324A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CC8BA4" w14:textId="77777777" w:rsidR="00B5306C" w:rsidRPr="00D324AB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324AB" w14:paraId="59C6E053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921F48" w14:textId="77777777" w:rsidR="00B5306C" w:rsidRPr="00D324AB" w:rsidRDefault="00B5306C" w:rsidP="00AF2962">
            <w:pPr>
              <w:pStyle w:val="tabletext11"/>
              <w:rPr>
                <w:b/>
                <w:kern w:val="18"/>
              </w:rPr>
            </w:pPr>
          </w:p>
        </w:tc>
      </w:tr>
      <w:tr w:rsidR="00B5306C" w:rsidRPr="00D324AB" w14:paraId="2E2C1489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3D98C1D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505DD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kern w:val="18"/>
              </w:rPr>
              <w:t xml:space="preserve">For Other Than Zone-rated Trucks, Tractors and Trailers Classifications, refer to Rule </w:t>
            </w:r>
            <w:r w:rsidRPr="00D324AB">
              <w:rPr>
                <w:b/>
                <w:kern w:val="18"/>
              </w:rPr>
              <w:t>222.</w:t>
            </w:r>
            <w:r w:rsidRPr="00D324AB">
              <w:rPr>
                <w:kern w:val="18"/>
              </w:rPr>
              <w:t xml:space="preserve"> for premium development.</w:t>
            </w:r>
          </w:p>
        </w:tc>
      </w:tr>
      <w:tr w:rsidR="00B5306C" w:rsidRPr="00D324AB" w14:paraId="7832F979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6C1C9E0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E7D06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kern w:val="18"/>
              </w:rPr>
              <w:t xml:space="preserve">For Private Passenger Types Classifications, refer to Rule </w:t>
            </w:r>
            <w:r w:rsidRPr="00D324AB">
              <w:rPr>
                <w:b/>
                <w:kern w:val="18"/>
              </w:rPr>
              <w:t>232.</w:t>
            </w:r>
            <w:r w:rsidRPr="00D324AB">
              <w:rPr>
                <w:kern w:val="18"/>
              </w:rPr>
              <w:t xml:space="preserve"> for premium development.</w:t>
            </w:r>
          </w:p>
        </w:tc>
      </w:tr>
      <w:tr w:rsidR="00B5306C" w:rsidRPr="00D324AB" w14:paraId="1C7BC115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5699930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AAB8AE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kern w:val="18"/>
              </w:rPr>
              <w:t xml:space="preserve">For Other Than Zone-rated Public Autos, refer to Rule </w:t>
            </w:r>
            <w:r w:rsidRPr="00D324AB">
              <w:rPr>
                <w:rStyle w:val="rulelink"/>
              </w:rPr>
              <w:t xml:space="preserve">239. </w:t>
            </w:r>
            <w:r w:rsidRPr="00601A04">
              <w:rPr>
                <w:rStyle w:val="rulelink"/>
                <w:b w:val="0"/>
                <w:bCs/>
              </w:rPr>
              <w:t>for premium development.</w:t>
            </w:r>
            <w:r w:rsidRPr="00D324AB">
              <w:rPr>
                <w:rStyle w:val="rulelink"/>
              </w:rPr>
              <w:t xml:space="preserve"> </w:t>
            </w:r>
          </w:p>
        </w:tc>
      </w:tr>
      <w:tr w:rsidR="00B5306C" w:rsidRPr="00D324AB" w14:paraId="6D74A21B" w14:textId="77777777" w:rsidTr="00AF2962">
        <w:trPr>
          <w:cantSplit/>
        </w:trPr>
        <w:tc>
          <w:tcPr>
            <w:tcW w:w="220" w:type="dxa"/>
          </w:tcPr>
          <w:p w14:paraId="52AAFC3F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49BF0E1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kern w:val="18"/>
              </w:rPr>
              <w:t xml:space="preserve">For liability increased limits factors, refer to Rule </w:t>
            </w:r>
            <w:r w:rsidRPr="00D324AB">
              <w:rPr>
                <w:rStyle w:val="rulelink"/>
              </w:rPr>
              <w:t>300.</w:t>
            </w:r>
          </w:p>
        </w:tc>
      </w:tr>
      <w:tr w:rsidR="00B5306C" w:rsidRPr="00D324AB" w14:paraId="447ECE12" w14:textId="77777777" w:rsidTr="00AF296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7BD2C1" w14:textId="77777777" w:rsidR="00B5306C" w:rsidRPr="00D324AB" w:rsidRDefault="00B5306C" w:rsidP="00AF2962">
            <w:pPr>
              <w:pStyle w:val="tabletext11"/>
              <w:jc w:val="both"/>
              <w:rPr>
                <w:kern w:val="18"/>
              </w:rPr>
            </w:pPr>
            <w:r w:rsidRPr="00D324A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F511426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  <w:r w:rsidRPr="00D324AB">
              <w:rPr>
                <w:kern w:val="18"/>
              </w:rPr>
              <w:t xml:space="preserve">Other Than Auto losses for </w:t>
            </w:r>
            <w:r w:rsidRPr="00D324AB">
              <w:t>Auto Dealers</w:t>
            </w:r>
            <w:r w:rsidRPr="00D324A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324AB">
              <w:rPr>
                <w:rStyle w:val="rulelink"/>
              </w:rPr>
              <w:t>249.</w:t>
            </w:r>
          </w:p>
        </w:tc>
      </w:tr>
      <w:tr w:rsidR="00B5306C" w:rsidRPr="00D324AB" w14:paraId="5A9C9D90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B46154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6B6B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28F09C1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58CA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01DFB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5F22EA4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1F18F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BCB971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1B083BE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81C76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CAD989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04BE6B0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EFE72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3F797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3C12D256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1D6355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881A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059D9783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1C11F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E94F8D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78B3D4E0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A346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498659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4C95D90F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FA9FB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D2F2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05F8162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4E6A6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12BBF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1A683F0F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75BE5E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14CF79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2C998196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47DDB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11A951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1A983BB0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D265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3CE90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5BDAA173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368C74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B71CD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242B8EAD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7092D7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BE28AF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7C22D23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0D592A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2283B0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1CA89B36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6D18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0401E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496935F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73811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0EA8A9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484147CD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8CF2C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40C7E4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19557CA7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6C5260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0EA9D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7742EFC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9BD08E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9CD924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4B0E357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66E60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F55016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324AB" w14:paraId="31941FBF" w14:textId="77777777" w:rsidTr="00AF296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B259EB2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D4600A8" w14:textId="77777777" w:rsidR="00B5306C" w:rsidRPr="00D324AB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511BF1B0" w14:textId="791980D9" w:rsidR="00E11D70" w:rsidRDefault="00E11D70">
      <w:bookmarkStart w:id="1" w:name="EndDoc"/>
      <w:bookmarkEnd w:id="1"/>
    </w:p>
    <w:p w14:paraId="62710C13" w14:textId="25E92FDD" w:rsidR="00B5306C" w:rsidRDefault="00B5306C" w:rsidP="00B5306C">
      <w:pPr>
        <w:pStyle w:val="isonormal"/>
        <w:jc w:val="left"/>
      </w:pPr>
    </w:p>
    <w:p w14:paraId="50FE82C8" w14:textId="023F567F" w:rsidR="00B5306C" w:rsidRPr="009F4BEF" w:rsidRDefault="00E33E44" w:rsidP="00B5306C">
      <w:pPr>
        <w:pStyle w:val="subcap"/>
      </w:pPr>
      <w:r>
        <w:br w:type="page"/>
      </w:r>
      <w:r w:rsidR="00B5306C" w:rsidRPr="009F4BEF">
        <w:lastRenderedPageBreak/>
        <w:t>TERRITORY 102</w:t>
      </w:r>
    </w:p>
    <w:p w14:paraId="4EEC1171" w14:textId="77777777" w:rsidR="00B5306C" w:rsidRPr="009F4BEF" w:rsidRDefault="00B5306C" w:rsidP="00B5306C">
      <w:pPr>
        <w:pStyle w:val="subcap2"/>
      </w:pPr>
      <w:r w:rsidRPr="009F4BEF">
        <w:t>LIAB, MED PAY</w:t>
      </w:r>
    </w:p>
    <w:p w14:paraId="5165ED46" w14:textId="77777777" w:rsidR="00B5306C" w:rsidRPr="009F4BEF" w:rsidRDefault="00B5306C" w:rsidP="00B5306C">
      <w:pPr>
        <w:pStyle w:val="isonormal"/>
      </w:pPr>
    </w:p>
    <w:p w14:paraId="4E4C6C5F" w14:textId="77777777" w:rsidR="00B5306C" w:rsidRPr="009F4BEF" w:rsidRDefault="00B5306C" w:rsidP="00B5306C">
      <w:pPr>
        <w:pStyle w:val="isonormal"/>
        <w:sectPr w:rsidR="00B5306C" w:rsidRPr="009F4BEF" w:rsidSect="00B5306C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5306C" w:rsidRPr="009F4BEF" w14:paraId="185BFAD8" w14:textId="77777777" w:rsidTr="00AF2962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4E65F76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E921BB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C00A68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PERSONAL INJURY PROTECTION</w:t>
            </w:r>
          </w:p>
        </w:tc>
      </w:tr>
      <w:tr w:rsidR="00B5306C" w:rsidRPr="009F4BEF" w14:paraId="1AF5EA56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BB2F9C0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C2406F4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2B8E10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</w:p>
        </w:tc>
      </w:tr>
      <w:tr w:rsidR="00B5306C" w:rsidRPr="009F4BEF" w14:paraId="61C61EE1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72B95A5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18C1D2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D057D3" w14:textId="77777777" w:rsidR="00B5306C" w:rsidRPr="009F4BEF" w:rsidRDefault="00B5306C" w:rsidP="00AF2962">
            <w:pPr>
              <w:pStyle w:val="tablehead"/>
              <w:rPr>
                <w:kern w:val="18"/>
              </w:rPr>
            </w:pPr>
            <w:r w:rsidRPr="009F4BEF">
              <w:rPr>
                <w:kern w:val="18"/>
              </w:rPr>
              <w:t>Basic Limits</w:t>
            </w:r>
          </w:p>
        </w:tc>
      </w:tr>
      <w:tr w:rsidR="00B5306C" w:rsidRPr="009F4BEF" w14:paraId="518EC02F" w14:textId="77777777" w:rsidTr="00AF2962">
        <w:trPr>
          <w:cantSplit/>
        </w:trPr>
        <w:tc>
          <w:tcPr>
            <w:tcW w:w="9360" w:type="dxa"/>
            <w:gridSpan w:val="7"/>
          </w:tcPr>
          <w:p w14:paraId="089B86CB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306C" w:rsidRPr="009F4BEF" w14:paraId="0F521824" w14:textId="77777777" w:rsidTr="00AF2962">
        <w:trPr>
          <w:cantSplit/>
        </w:trPr>
        <w:tc>
          <w:tcPr>
            <w:tcW w:w="3120" w:type="dxa"/>
            <w:gridSpan w:val="3"/>
          </w:tcPr>
          <w:p w14:paraId="6C6FABE1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1321CAA8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2684283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CC46E6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C8BEF1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2F14FF5C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74E8D4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RULE 232. PRIVATE PASSENGER TYPES CLASSIFICATIONS</w:t>
            </w:r>
          </w:p>
        </w:tc>
      </w:tr>
      <w:tr w:rsidR="00B5306C" w:rsidRPr="009F4BEF" w14:paraId="6BB7F623" w14:textId="77777777" w:rsidTr="00AF2962">
        <w:trPr>
          <w:cantSplit/>
        </w:trPr>
        <w:tc>
          <w:tcPr>
            <w:tcW w:w="3120" w:type="dxa"/>
            <w:gridSpan w:val="3"/>
          </w:tcPr>
          <w:p w14:paraId="539526F1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282</w:t>
            </w:r>
          </w:p>
        </w:tc>
        <w:tc>
          <w:tcPr>
            <w:tcW w:w="3120" w:type="dxa"/>
          </w:tcPr>
          <w:p w14:paraId="1C03C013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6EC482E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99FE27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B7F828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12C5441F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6A943B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RULE 240. PUBLIC AUTO CLASSIFICATIONS –</w:t>
            </w:r>
          </w:p>
        </w:tc>
      </w:tr>
      <w:tr w:rsidR="00B5306C" w:rsidRPr="009F4BEF" w14:paraId="74CBB0F3" w14:textId="77777777" w:rsidTr="00AF2962">
        <w:trPr>
          <w:cantSplit/>
        </w:trPr>
        <w:tc>
          <w:tcPr>
            <w:tcW w:w="540" w:type="dxa"/>
            <w:gridSpan w:val="2"/>
          </w:tcPr>
          <w:p w14:paraId="34D324F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3CF690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b/>
                <w:kern w:val="18"/>
              </w:rPr>
              <w:t>– TAXICABS AND LIMOUSINES</w:t>
            </w:r>
          </w:p>
        </w:tc>
      </w:tr>
      <w:tr w:rsidR="00B5306C" w:rsidRPr="009F4BEF" w14:paraId="4E11075B" w14:textId="77777777" w:rsidTr="00AF2962">
        <w:trPr>
          <w:cantSplit/>
        </w:trPr>
        <w:tc>
          <w:tcPr>
            <w:tcW w:w="3120" w:type="dxa"/>
            <w:gridSpan w:val="3"/>
          </w:tcPr>
          <w:p w14:paraId="455054C9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888</w:t>
            </w:r>
          </w:p>
        </w:tc>
        <w:tc>
          <w:tcPr>
            <w:tcW w:w="3120" w:type="dxa"/>
          </w:tcPr>
          <w:p w14:paraId="35D17C43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4098D6A1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6EB27C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C20A47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3B29E825" w14:textId="77777777" w:rsidTr="00AF2962">
        <w:trPr>
          <w:cantSplit/>
        </w:trPr>
        <w:tc>
          <w:tcPr>
            <w:tcW w:w="540" w:type="dxa"/>
            <w:gridSpan w:val="2"/>
          </w:tcPr>
          <w:p w14:paraId="7E54056C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60F87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b/>
                <w:kern w:val="18"/>
              </w:rPr>
              <w:t>– SCHOOL AND CHURCH BUSES</w:t>
            </w:r>
          </w:p>
        </w:tc>
      </w:tr>
      <w:tr w:rsidR="00B5306C" w:rsidRPr="009F4BEF" w14:paraId="00052FCF" w14:textId="77777777" w:rsidTr="00AF2962">
        <w:trPr>
          <w:cantSplit/>
        </w:trPr>
        <w:tc>
          <w:tcPr>
            <w:tcW w:w="3120" w:type="dxa"/>
            <w:gridSpan w:val="3"/>
          </w:tcPr>
          <w:p w14:paraId="51BB9C59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84</w:t>
            </w:r>
          </w:p>
        </w:tc>
        <w:tc>
          <w:tcPr>
            <w:tcW w:w="3120" w:type="dxa"/>
          </w:tcPr>
          <w:p w14:paraId="2569D20F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7AC471D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31102E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469D17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234CAE43" w14:textId="77777777" w:rsidTr="00AF2962">
        <w:trPr>
          <w:cantSplit/>
        </w:trPr>
        <w:tc>
          <w:tcPr>
            <w:tcW w:w="540" w:type="dxa"/>
            <w:gridSpan w:val="2"/>
          </w:tcPr>
          <w:p w14:paraId="6207D15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F7F3B1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– OTHER BUSES</w:t>
            </w:r>
          </w:p>
        </w:tc>
      </w:tr>
      <w:tr w:rsidR="00B5306C" w:rsidRPr="009F4BEF" w14:paraId="06CA5354" w14:textId="77777777" w:rsidTr="00AF2962">
        <w:trPr>
          <w:cantSplit/>
        </w:trPr>
        <w:tc>
          <w:tcPr>
            <w:tcW w:w="3120" w:type="dxa"/>
            <w:gridSpan w:val="3"/>
          </w:tcPr>
          <w:p w14:paraId="4FC5F577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698</w:t>
            </w:r>
          </w:p>
        </w:tc>
        <w:tc>
          <w:tcPr>
            <w:tcW w:w="3120" w:type="dxa"/>
          </w:tcPr>
          <w:p w14:paraId="7866A7C0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53E6292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582B39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7ED550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0092DF38" w14:textId="77777777" w:rsidTr="00AF2962">
        <w:trPr>
          <w:cantSplit/>
        </w:trPr>
        <w:tc>
          <w:tcPr>
            <w:tcW w:w="540" w:type="dxa"/>
            <w:gridSpan w:val="2"/>
          </w:tcPr>
          <w:p w14:paraId="1AEB7B56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E74019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– VAN POOLS</w:t>
            </w:r>
          </w:p>
        </w:tc>
      </w:tr>
      <w:tr w:rsidR="00B5306C" w:rsidRPr="009F4BEF" w14:paraId="32F3FD73" w14:textId="77777777" w:rsidTr="00AF2962">
        <w:trPr>
          <w:cantSplit/>
        </w:trPr>
        <w:tc>
          <w:tcPr>
            <w:tcW w:w="3120" w:type="dxa"/>
            <w:gridSpan w:val="3"/>
          </w:tcPr>
          <w:p w14:paraId="1D8A1C8C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210</w:t>
            </w:r>
          </w:p>
        </w:tc>
        <w:tc>
          <w:tcPr>
            <w:tcW w:w="3120" w:type="dxa"/>
          </w:tcPr>
          <w:p w14:paraId="5675D8FD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21234BF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7E427B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C919E9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5268469F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4EFDB7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  <w:r w:rsidRPr="009F4BEF">
              <w:rPr>
                <w:b/>
                <w:kern w:val="18"/>
              </w:rPr>
              <w:t>RULE 249. AUTO DEALERS – PREMIUM DEVELOPMENT</w:t>
            </w:r>
          </w:p>
        </w:tc>
      </w:tr>
      <w:tr w:rsidR="00B5306C" w:rsidRPr="009F4BEF" w14:paraId="5241B74A" w14:textId="77777777" w:rsidTr="00AF2962">
        <w:trPr>
          <w:cantSplit/>
        </w:trPr>
        <w:tc>
          <w:tcPr>
            <w:tcW w:w="3120" w:type="dxa"/>
            <w:gridSpan w:val="3"/>
          </w:tcPr>
          <w:p w14:paraId="056A263F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$   192</w:t>
            </w:r>
          </w:p>
        </w:tc>
        <w:tc>
          <w:tcPr>
            <w:tcW w:w="3120" w:type="dxa"/>
          </w:tcPr>
          <w:p w14:paraId="5449E241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 xml:space="preserve">Refer to Rule </w:t>
            </w:r>
            <w:r w:rsidRPr="009F4BE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79A743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129267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9F4B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8743D3" w14:textId="77777777" w:rsidR="00B5306C" w:rsidRPr="009F4BEF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9F4BEF" w14:paraId="23DAE21F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217038" w14:textId="77777777" w:rsidR="00B5306C" w:rsidRPr="009F4BEF" w:rsidRDefault="00B5306C" w:rsidP="00AF2962">
            <w:pPr>
              <w:pStyle w:val="tabletext11"/>
              <w:rPr>
                <w:b/>
                <w:kern w:val="18"/>
              </w:rPr>
            </w:pPr>
          </w:p>
        </w:tc>
      </w:tr>
      <w:tr w:rsidR="00B5306C" w:rsidRPr="009F4BEF" w14:paraId="054729E0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1F21879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5AAA6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kern w:val="18"/>
              </w:rPr>
              <w:t xml:space="preserve">For Other Than Zone-rated Trucks, Tractors and Trailers Classifications, refer to Rule </w:t>
            </w:r>
            <w:r w:rsidRPr="009F4BEF">
              <w:rPr>
                <w:b/>
                <w:kern w:val="18"/>
              </w:rPr>
              <w:t>222.</w:t>
            </w:r>
            <w:r w:rsidRPr="009F4BEF">
              <w:rPr>
                <w:kern w:val="18"/>
              </w:rPr>
              <w:t xml:space="preserve"> for premium development.</w:t>
            </w:r>
          </w:p>
        </w:tc>
      </w:tr>
      <w:tr w:rsidR="00B5306C" w:rsidRPr="009F4BEF" w14:paraId="5818A1F7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161E39AA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96E695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kern w:val="18"/>
              </w:rPr>
              <w:t xml:space="preserve">For Private Passenger Types Classifications, refer to Rule </w:t>
            </w:r>
            <w:r w:rsidRPr="009F4BEF">
              <w:rPr>
                <w:b/>
                <w:kern w:val="18"/>
              </w:rPr>
              <w:t>232.</w:t>
            </w:r>
            <w:r w:rsidRPr="009F4BEF">
              <w:rPr>
                <w:kern w:val="18"/>
              </w:rPr>
              <w:t xml:space="preserve"> for premium development.</w:t>
            </w:r>
          </w:p>
        </w:tc>
      </w:tr>
      <w:tr w:rsidR="00B5306C" w:rsidRPr="009F4BEF" w14:paraId="7679F115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440A77A4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9CB288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kern w:val="18"/>
              </w:rPr>
              <w:t xml:space="preserve">For Other Than Zone-rated Public Autos, refer to Rule </w:t>
            </w:r>
            <w:r w:rsidRPr="009F4BEF">
              <w:rPr>
                <w:rStyle w:val="rulelink"/>
              </w:rPr>
              <w:t xml:space="preserve">239.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  <w:r w:rsidRPr="009F4BEF">
              <w:rPr>
                <w:rStyle w:val="rulelink"/>
              </w:rPr>
              <w:t xml:space="preserve"> </w:t>
            </w:r>
          </w:p>
        </w:tc>
      </w:tr>
      <w:tr w:rsidR="00B5306C" w:rsidRPr="009F4BEF" w14:paraId="51AE6DDE" w14:textId="77777777" w:rsidTr="00AF2962">
        <w:trPr>
          <w:cantSplit/>
        </w:trPr>
        <w:tc>
          <w:tcPr>
            <w:tcW w:w="220" w:type="dxa"/>
          </w:tcPr>
          <w:p w14:paraId="3F229F20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E3F691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kern w:val="18"/>
              </w:rPr>
              <w:t xml:space="preserve">For liability increased limits factors, refer to Rule </w:t>
            </w:r>
            <w:r w:rsidRPr="009F4BEF">
              <w:rPr>
                <w:rStyle w:val="rulelink"/>
              </w:rPr>
              <w:t>300.</w:t>
            </w:r>
          </w:p>
        </w:tc>
      </w:tr>
      <w:tr w:rsidR="00B5306C" w:rsidRPr="009F4BEF" w14:paraId="0C8733CE" w14:textId="77777777" w:rsidTr="00AF296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B9BC6F" w14:textId="77777777" w:rsidR="00B5306C" w:rsidRPr="009F4BEF" w:rsidRDefault="00B5306C" w:rsidP="00AF2962">
            <w:pPr>
              <w:pStyle w:val="tabletext11"/>
              <w:jc w:val="both"/>
              <w:rPr>
                <w:kern w:val="18"/>
              </w:rPr>
            </w:pPr>
            <w:r w:rsidRPr="009F4B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F7EBF8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  <w:r w:rsidRPr="009F4BEF">
              <w:rPr>
                <w:kern w:val="18"/>
              </w:rPr>
              <w:t xml:space="preserve">Other Than Auto losses for </w:t>
            </w:r>
            <w:r w:rsidRPr="009F4BEF">
              <w:t>Auto Dealers</w:t>
            </w:r>
            <w:r w:rsidRPr="009F4BE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F4BEF">
              <w:rPr>
                <w:rStyle w:val="rulelink"/>
              </w:rPr>
              <w:t>249.</w:t>
            </w:r>
          </w:p>
        </w:tc>
      </w:tr>
      <w:tr w:rsidR="00B5306C" w:rsidRPr="009F4BEF" w14:paraId="595DDF8D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DB266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DED1B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5610E0B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560DA7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566295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3A978FA1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8E78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27F2B9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15EC2904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6DE708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450C0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05F467A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EE2D36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93149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6247F3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8687A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0CD3C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1A20D7B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31FED6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0A09A6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0D954B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10423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089F70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313C81D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94DAB0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96475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4867FFB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4D104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758BF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43DFC58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89B73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04764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7979EBE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A8E191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E2739C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33E22081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5CF58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3535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CF0204A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5C929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02EAA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0C56EA50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3B61C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3E3A7F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2814E554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67C02C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45245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79F927BB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E8D33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6BB484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4EEBC49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7633D5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F58C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02A96669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A3A7A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621AC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22204816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A8D2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9513AA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69FB6FA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A3A0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1D832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610F6FE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3B733C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C0732E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9F4BEF" w14:paraId="51E174C1" w14:textId="77777777" w:rsidTr="00AF296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8448945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852F72D" w14:textId="77777777" w:rsidR="00B5306C" w:rsidRPr="009F4BEF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7DDDE788" w14:textId="539E38E5" w:rsidR="00B5306C" w:rsidRDefault="00B5306C" w:rsidP="00B5306C">
      <w:pPr>
        <w:pStyle w:val="isonormal"/>
      </w:pPr>
    </w:p>
    <w:p w14:paraId="77F999F5" w14:textId="3D943401" w:rsidR="00B5306C" w:rsidRDefault="00B5306C" w:rsidP="00B5306C">
      <w:pPr>
        <w:pStyle w:val="isonormal"/>
        <w:jc w:val="left"/>
      </w:pPr>
    </w:p>
    <w:p w14:paraId="0801EF4C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45DC99" w14:textId="77777777" w:rsidR="00B5306C" w:rsidRPr="00E139A6" w:rsidRDefault="00B5306C" w:rsidP="00B5306C">
      <w:pPr>
        <w:pStyle w:val="subcap"/>
      </w:pPr>
      <w:r w:rsidRPr="00E139A6">
        <w:lastRenderedPageBreak/>
        <w:t>TERRITORY 103</w:t>
      </w:r>
    </w:p>
    <w:p w14:paraId="0C2CB6F2" w14:textId="77777777" w:rsidR="00B5306C" w:rsidRPr="00E139A6" w:rsidRDefault="00B5306C" w:rsidP="00B5306C">
      <w:pPr>
        <w:pStyle w:val="subcap2"/>
      </w:pPr>
      <w:r w:rsidRPr="00E139A6">
        <w:t>LIAB, MED PAY</w:t>
      </w:r>
    </w:p>
    <w:p w14:paraId="2A7321D4" w14:textId="77777777" w:rsidR="00B5306C" w:rsidRPr="00E139A6" w:rsidRDefault="00B5306C" w:rsidP="00B5306C">
      <w:pPr>
        <w:pStyle w:val="isonormal"/>
      </w:pPr>
    </w:p>
    <w:p w14:paraId="1DE59989" w14:textId="77777777" w:rsidR="00B5306C" w:rsidRPr="00E139A6" w:rsidRDefault="00B5306C" w:rsidP="00B5306C">
      <w:pPr>
        <w:pStyle w:val="isonormal"/>
        <w:sectPr w:rsidR="00B5306C" w:rsidRPr="00E139A6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5306C" w:rsidRPr="00E139A6" w14:paraId="0DE3950E" w14:textId="77777777" w:rsidTr="00AF2962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C3FD63E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80AC837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0AFA898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PERSONAL INJURY PROTECTION</w:t>
            </w:r>
          </w:p>
        </w:tc>
      </w:tr>
      <w:tr w:rsidR="00B5306C" w:rsidRPr="00E139A6" w14:paraId="37DB7D2A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D9F8A6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B24EBD8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789AE8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</w:p>
        </w:tc>
      </w:tr>
      <w:tr w:rsidR="00B5306C" w:rsidRPr="00E139A6" w14:paraId="7FFC98B9" w14:textId="77777777" w:rsidTr="00AF2962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A5D87A6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129F1E0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3100E7" w14:textId="77777777" w:rsidR="00B5306C" w:rsidRPr="00E139A6" w:rsidRDefault="00B5306C" w:rsidP="00AF2962">
            <w:pPr>
              <w:pStyle w:val="tablehead"/>
              <w:rPr>
                <w:kern w:val="18"/>
              </w:rPr>
            </w:pPr>
            <w:r w:rsidRPr="00E139A6">
              <w:rPr>
                <w:kern w:val="18"/>
              </w:rPr>
              <w:t>Basic Limits</w:t>
            </w:r>
          </w:p>
        </w:tc>
      </w:tr>
      <w:tr w:rsidR="00B5306C" w:rsidRPr="00E139A6" w14:paraId="643FAE08" w14:textId="77777777" w:rsidTr="00AF2962">
        <w:trPr>
          <w:cantSplit/>
        </w:trPr>
        <w:tc>
          <w:tcPr>
            <w:tcW w:w="9360" w:type="dxa"/>
            <w:gridSpan w:val="7"/>
          </w:tcPr>
          <w:p w14:paraId="187BE653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306C" w:rsidRPr="00E139A6" w14:paraId="3A6B79D5" w14:textId="77777777" w:rsidTr="00AF2962">
        <w:trPr>
          <w:cantSplit/>
        </w:trPr>
        <w:tc>
          <w:tcPr>
            <w:tcW w:w="3120" w:type="dxa"/>
            <w:gridSpan w:val="3"/>
          </w:tcPr>
          <w:p w14:paraId="7A04455D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206</w:t>
            </w:r>
          </w:p>
        </w:tc>
        <w:tc>
          <w:tcPr>
            <w:tcW w:w="3120" w:type="dxa"/>
          </w:tcPr>
          <w:p w14:paraId="10E60689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3957216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46984C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4D816F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1D33E92F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2DB98B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RULE 232. PRIVATE PASSENGER TYPES CLASSIFICATIONS</w:t>
            </w:r>
          </w:p>
        </w:tc>
      </w:tr>
      <w:tr w:rsidR="00B5306C" w:rsidRPr="00E139A6" w14:paraId="442D61CA" w14:textId="77777777" w:rsidTr="00AF2962">
        <w:trPr>
          <w:cantSplit/>
        </w:trPr>
        <w:tc>
          <w:tcPr>
            <w:tcW w:w="3120" w:type="dxa"/>
            <w:gridSpan w:val="3"/>
          </w:tcPr>
          <w:p w14:paraId="6B8561D3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7706CCDE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AEE4C2B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ED00A4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3E4016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452AE450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0D4C0A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RULE 240. PUBLIC AUTO CLASSIFICATIONS –</w:t>
            </w:r>
          </w:p>
        </w:tc>
      </w:tr>
      <w:tr w:rsidR="00B5306C" w:rsidRPr="00E139A6" w14:paraId="4B41D088" w14:textId="77777777" w:rsidTr="00AF2962">
        <w:trPr>
          <w:cantSplit/>
        </w:trPr>
        <w:tc>
          <w:tcPr>
            <w:tcW w:w="540" w:type="dxa"/>
            <w:gridSpan w:val="2"/>
          </w:tcPr>
          <w:p w14:paraId="1985B23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13E4EB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b/>
                <w:kern w:val="18"/>
              </w:rPr>
              <w:t>– TAXICABS AND LIMOUSINES</w:t>
            </w:r>
          </w:p>
        </w:tc>
      </w:tr>
      <w:tr w:rsidR="00B5306C" w:rsidRPr="00E139A6" w14:paraId="7A2D1FE3" w14:textId="77777777" w:rsidTr="00AF2962">
        <w:trPr>
          <w:cantSplit/>
        </w:trPr>
        <w:tc>
          <w:tcPr>
            <w:tcW w:w="3120" w:type="dxa"/>
            <w:gridSpan w:val="3"/>
          </w:tcPr>
          <w:p w14:paraId="36E9BDFC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828</w:t>
            </w:r>
          </w:p>
        </w:tc>
        <w:tc>
          <w:tcPr>
            <w:tcW w:w="3120" w:type="dxa"/>
          </w:tcPr>
          <w:p w14:paraId="402A3873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34</w:t>
            </w:r>
          </w:p>
        </w:tc>
        <w:tc>
          <w:tcPr>
            <w:tcW w:w="1040" w:type="dxa"/>
          </w:tcPr>
          <w:p w14:paraId="2EC46DB1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B0F7F1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24ADD1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2C3CDCD5" w14:textId="77777777" w:rsidTr="00AF2962">
        <w:trPr>
          <w:cantSplit/>
        </w:trPr>
        <w:tc>
          <w:tcPr>
            <w:tcW w:w="540" w:type="dxa"/>
            <w:gridSpan w:val="2"/>
          </w:tcPr>
          <w:p w14:paraId="302D360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7FBB2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b/>
                <w:kern w:val="18"/>
              </w:rPr>
              <w:t>– SCHOOL AND CHURCH BUSES</w:t>
            </w:r>
          </w:p>
        </w:tc>
      </w:tr>
      <w:tr w:rsidR="00B5306C" w:rsidRPr="00E139A6" w14:paraId="31292C7B" w14:textId="77777777" w:rsidTr="00AF2962">
        <w:trPr>
          <w:cantSplit/>
        </w:trPr>
        <w:tc>
          <w:tcPr>
            <w:tcW w:w="3120" w:type="dxa"/>
            <w:gridSpan w:val="3"/>
          </w:tcPr>
          <w:p w14:paraId="35F09A4A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78</w:t>
            </w:r>
          </w:p>
        </w:tc>
        <w:tc>
          <w:tcPr>
            <w:tcW w:w="3120" w:type="dxa"/>
          </w:tcPr>
          <w:p w14:paraId="6A5BEA96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343774C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4493A6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E11682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355ECA82" w14:textId="77777777" w:rsidTr="00AF2962">
        <w:trPr>
          <w:cantSplit/>
        </w:trPr>
        <w:tc>
          <w:tcPr>
            <w:tcW w:w="540" w:type="dxa"/>
            <w:gridSpan w:val="2"/>
          </w:tcPr>
          <w:p w14:paraId="139C2774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A24C87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– OTHER BUSES</w:t>
            </w:r>
          </w:p>
        </w:tc>
      </w:tr>
      <w:tr w:rsidR="00B5306C" w:rsidRPr="00E139A6" w14:paraId="3CECA324" w14:textId="77777777" w:rsidTr="00AF2962">
        <w:trPr>
          <w:cantSplit/>
        </w:trPr>
        <w:tc>
          <w:tcPr>
            <w:tcW w:w="3120" w:type="dxa"/>
            <w:gridSpan w:val="3"/>
          </w:tcPr>
          <w:p w14:paraId="108BB38C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651</w:t>
            </w:r>
          </w:p>
        </w:tc>
        <w:tc>
          <w:tcPr>
            <w:tcW w:w="3120" w:type="dxa"/>
          </w:tcPr>
          <w:p w14:paraId="5A73BEED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2570655D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ED5D66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25103C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733A0D9D" w14:textId="77777777" w:rsidTr="00AF2962">
        <w:trPr>
          <w:cantSplit/>
        </w:trPr>
        <w:tc>
          <w:tcPr>
            <w:tcW w:w="540" w:type="dxa"/>
            <w:gridSpan w:val="2"/>
          </w:tcPr>
          <w:p w14:paraId="5D3B71A5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83B16A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– VAN POOLS</w:t>
            </w:r>
          </w:p>
        </w:tc>
      </w:tr>
      <w:tr w:rsidR="00B5306C" w:rsidRPr="00E139A6" w14:paraId="261FB5E5" w14:textId="77777777" w:rsidTr="00AF2962">
        <w:trPr>
          <w:cantSplit/>
        </w:trPr>
        <w:tc>
          <w:tcPr>
            <w:tcW w:w="3120" w:type="dxa"/>
            <w:gridSpan w:val="3"/>
          </w:tcPr>
          <w:p w14:paraId="152945A3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6B612C98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9F8ADC5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2F1D6F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88EE03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596456C4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91CCA3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  <w:r w:rsidRPr="00E139A6">
              <w:rPr>
                <w:b/>
                <w:kern w:val="18"/>
              </w:rPr>
              <w:t>RULE 249. AUTO DEALERS – PREMIUM DEVELOPMENT</w:t>
            </w:r>
          </w:p>
        </w:tc>
      </w:tr>
      <w:tr w:rsidR="00B5306C" w:rsidRPr="00E139A6" w14:paraId="3F634B8F" w14:textId="77777777" w:rsidTr="00AF2962">
        <w:trPr>
          <w:cantSplit/>
        </w:trPr>
        <w:tc>
          <w:tcPr>
            <w:tcW w:w="3120" w:type="dxa"/>
            <w:gridSpan w:val="3"/>
          </w:tcPr>
          <w:p w14:paraId="796176F7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$   163</w:t>
            </w:r>
          </w:p>
        </w:tc>
        <w:tc>
          <w:tcPr>
            <w:tcW w:w="3120" w:type="dxa"/>
          </w:tcPr>
          <w:p w14:paraId="2B1DD2CD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 xml:space="preserve">Refer to Rule </w:t>
            </w:r>
            <w:r w:rsidRPr="00E139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22CB9B2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DCB67B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E139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517E33" w14:textId="77777777" w:rsidR="00B5306C" w:rsidRPr="00E139A6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E139A6" w14:paraId="16C8562F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568F67" w14:textId="77777777" w:rsidR="00B5306C" w:rsidRPr="00E139A6" w:rsidRDefault="00B5306C" w:rsidP="00AF2962">
            <w:pPr>
              <w:pStyle w:val="tabletext11"/>
              <w:rPr>
                <w:b/>
                <w:kern w:val="18"/>
              </w:rPr>
            </w:pPr>
          </w:p>
        </w:tc>
      </w:tr>
      <w:tr w:rsidR="00B5306C" w:rsidRPr="00E139A6" w14:paraId="6EB45F0B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1E9F14E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F1B4DD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kern w:val="18"/>
              </w:rPr>
              <w:t xml:space="preserve">For Other Than Zone-rated Trucks, Tractors and Trailers Classifications, refer to Rule </w:t>
            </w:r>
            <w:r w:rsidRPr="00E139A6">
              <w:rPr>
                <w:b/>
                <w:kern w:val="18"/>
              </w:rPr>
              <w:t>222.</w:t>
            </w:r>
            <w:r w:rsidRPr="00E139A6">
              <w:rPr>
                <w:kern w:val="18"/>
              </w:rPr>
              <w:t xml:space="preserve"> for premium development.</w:t>
            </w:r>
          </w:p>
        </w:tc>
      </w:tr>
      <w:tr w:rsidR="00B5306C" w:rsidRPr="00E139A6" w14:paraId="56AF2001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18AF2442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0EA3D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kern w:val="18"/>
              </w:rPr>
              <w:t xml:space="preserve">For Private Passenger Types Classifications, refer to Rule </w:t>
            </w:r>
            <w:r w:rsidRPr="00E139A6">
              <w:rPr>
                <w:b/>
                <w:kern w:val="18"/>
              </w:rPr>
              <w:t>232.</w:t>
            </w:r>
            <w:r w:rsidRPr="00E139A6">
              <w:rPr>
                <w:kern w:val="18"/>
              </w:rPr>
              <w:t xml:space="preserve"> for premium development.</w:t>
            </w:r>
          </w:p>
        </w:tc>
      </w:tr>
      <w:tr w:rsidR="00B5306C" w:rsidRPr="00E139A6" w14:paraId="29B424C4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176B9E1B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9D403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kern w:val="18"/>
              </w:rPr>
              <w:t xml:space="preserve">For Other Than Zone-rated Public Autos, refer to Rule </w:t>
            </w:r>
            <w:r w:rsidRPr="00E139A6">
              <w:rPr>
                <w:rStyle w:val="rulelink"/>
              </w:rPr>
              <w:t xml:space="preserve">239.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  <w:r w:rsidRPr="00E139A6">
              <w:rPr>
                <w:rStyle w:val="rulelink"/>
              </w:rPr>
              <w:t xml:space="preserve"> </w:t>
            </w:r>
          </w:p>
        </w:tc>
      </w:tr>
      <w:tr w:rsidR="00B5306C" w:rsidRPr="00E139A6" w14:paraId="41CE23D7" w14:textId="77777777" w:rsidTr="00AF2962">
        <w:trPr>
          <w:cantSplit/>
        </w:trPr>
        <w:tc>
          <w:tcPr>
            <w:tcW w:w="220" w:type="dxa"/>
          </w:tcPr>
          <w:p w14:paraId="7EF336E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38F76D1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kern w:val="18"/>
              </w:rPr>
              <w:t xml:space="preserve">For liability increased limits factors, refer to Rule </w:t>
            </w:r>
            <w:r w:rsidRPr="00E139A6">
              <w:rPr>
                <w:rStyle w:val="rulelink"/>
              </w:rPr>
              <w:t>300.</w:t>
            </w:r>
          </w:p>
        </w:tc>
      </w:tr>
      <w:tr w:rsidR="00B5306C" w:rsidRPr="00E139A6" w14:paraId="4F1D92FE" w14:textId="77777777" w:rsidTr="00AF296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41C8DF" w14:textId="77777777" w:rsidR="00B5306C" w:rsidRPr="00E139A6" w:rsidRDefault="00B5306C" w:rsidP="00AF2962">
            <w:pPr>
              <w:pStyle w:val="tabletext11"/>
              <w:jc w:val="both"/>
              <w:rPr>
                <w:kern w:val="18"/>
              </w:rPr>
            </w:pPr>
            <w:r w:rsidRPr="00E139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2C3DDB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  <w:r w:rsidRPr="00E139A6">
              <w:rPr>
                <w:kern w:val="18"/>
              </w:rPr>
              <w:t xml:space="preserve">Other Than Auto losses for </w:t>
            </w:r>
            <w:r w:rsidRPr="00E139A6">
              <w:t>Auto Dealers</w:t>
            </w:r>
            <w:r w:rsidRPr="00E139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139A6">
              <w:rPr>
                <w:rStyle w:val="rulelink"/>
              </w:rPr>
              <w:t>249.</w:t>
            </w:r>
          </w:p>
        </w:tc>
      </w:tr>
      <w:tr w:rsidR="00B5306C" w:rsidRPr="00E139A6" w14:paraId="13EA7224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9CE82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1E2E6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46BB6ED2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987BA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8AA55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21BE2303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7565E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D9131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58B59FC7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1F2C6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DB50B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87686C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BF80D1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D9E81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0F947D68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CE71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B4289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093704E1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BA72B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68F2CA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0A25C5F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2E8E2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6CE1F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D9AB5DB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27F9D4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A83234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3CDE59EF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3F588A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34990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2426F53B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2D03DC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9E731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DB02027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9A954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D8B2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277B430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CE288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F4700B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AA68EB1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C6D54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F1FDE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4A6BBB1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BCD4E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3F4E2C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489B364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B274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9EAE8E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6979F1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F3B6F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7D6C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C613167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FB0BD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EC2C02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D9D3895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B10CBD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42A413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10C6D6FE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907124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5130B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240D739C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328113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E9596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734EB998" w14:textId="77777777" w:rsidTr="00AF296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8F287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1CEA20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E139A6" w14:paraId="42C449FE" w14:textId="77777777" w:rsidTr="00AF296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32F29B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391FDD8" w14:textId="77777777" w:rsidR="00B5306C" w:rsidRPr="00E139A6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799BE8B2" w14:textId="0899695E" w:rsidR="00B5306C" w:rsidRDefault="00B5306C" w:rsidP="00B5306C">
      <w:pPr>
        <w:pStyle w:val="isonormal"/>
      </w:pPr>
    </w:p>
    <w:p w14:paraId="006BE3D7" w14:textId="4610546B" w:rsidR="00B5306C" w:rsidRDefault="00B5306C" w:rsidP="00B5306C">
      <w:pPr>
        <w:pStyle w:val="isonormal"/>
        <w:jc w:val="left"/>
      </w:pPr>
    </w:p>
    <w:p w14:paraId="50B3267A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D7E5D3" w14:textId="77777777" w:rsidR="00B5306C" w:rsidRPr="00DF66DD" w:rsidRDefault="00B5306C" w:rsidP="00B5306C">
      <w:pPr>
        <w:pStyle w:val="subcap"/>
      </w:pPr>
      <w:r w:rsidRPr="00DF66DD">
        <w:lastRenderedPageBreak/>
        <w:t>TERRITORY 101</w:t>
      </w:r>
    </w:p>
    <w:p w14:paraId="0C98786B" w14:textId="77777777" w:rsidR="00B5306C" w:rsidRPr="00DF66DD" w:rsidRDefault="00B5306C" w:rsidP="00B5306C">
      <w:pPr>
        <w:pStyle w:val="subcap2"/>
      </w:pPr>
      <w:r w:rsidRPr="00DF66DD">
        <w:t>PHYS DAM</w:t>
      </w:r>
    </w:p>
    <w:p w14:paraId="50504D27" w14:textId="77777777" w:rsidR="00B5306C" w:rsidRPr="00DF66DD" w:rsidRDefault="00B5306C" w:rsidP="00B5306C">
      <w:pPr>
        <w:pStyle w:val="isonormal"/>
      </w:pPr>
    </w:p>
    <w:p w14:paraId="33ACB86C" w14:textId="77777777" w:rsidR="00B5306C" w:rsidRPr="00DF66DD" w:rsidRDefault="00B5306C" w:rsidP="00B5306C">
      <w:pPr>
        <w:pStyle w:val="isonormal"/>
        <w:sectPr w:rsidR="00B5306C" w:rsidRPr="00DF66DD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306C" w:rsidRPr="00DF66DD" w14:paraId="1E6155E0" w14:textId="77777777" w:rsidTr="00AF296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42BC641" w14:textId="77777777" w:rsidR="00B5306C" w:rsidRPr="00DF66DD" w:rsidRDefault="00B5306C" w:rsidP="00AF2962">
            <w:pPr>
              <w:pStyle w:val="tablehead"/>
              <w:rPr>
                <w:kern w:val="18"/>
              </w:rPr>
            </w:pPr>
            <w:r w:rsidRPr="00DF66DD">
              <w:rPr>
                <w:kern w:val="18"/>
              </w:rPr>
              <w:t>PHYSICAL DAMAGE</w:t>
            </w:r>
            <w:r w:rsidRPr="00DF66DD">
              <w:rPr>
                <w:kern w:val="18"/>
              </w:rPr>
              <w:br/>
              <w:t>Original Cost New Range</w:t>
            </w:r>
            <w:r w:rsidRPr="00DF66DD">
              <w:rPr>
                <w:kern w:val="18"/>
              </w:rPr>
              <w:br/>
              <w:t>$25,000 – 29,999</w:t>
            </w:r>
          </w:p>
        </w:tc>
      </w:tr>
      <w:tr w:rsidR="00B5306C" w:rsidRPr="00DF66DD" w14:paraId="2ED89BAD" w14:textId="77777777" w:rsidTr="00AF296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2836F0" w14:textId="77777777" w:rsidR="00B5306C" w:rsidRPr="00DF66DD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D05061" w14:textId="77777777" w:rsidR="00B5306C" w:rsidRPr="00DF66DD" w:rsidRDefault="00B5306C" w:rsidP="00AF2962">
            <w:pPr>
              <w:pStyle w:val="tablehead"/>
              <w:rPr>
                <w:kern w:val="18"/>
              </w:rPr>
            </w:pPr>
            <w:r w:rsidRPr="00DF66DD">
              <w:rPr>
                <w:kern w:val="18"/>
              </w:rPr>
              <w:t>Specified</w:t>
            </w:r>
            <w:r w:rsidRPr="00DF66DD">
              <w:rPr>
                <w:kern w:val="18"/>
              </w:rPr>
              <w:br/>
              <w:t>Causes</w:t>
            </w:r>
            <w:r w:rsidRPr="00DF66D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A8861C" w14:textId="77777777" w:rsidR="00B5306C" w:rsidRPr="00DF66DD" w:rsidRDefault="00B5306C" w:rsidP="00AF2962">
            <w:pPr>
              <w:pStyle w:val="tablehead"/>
              <w:rPr>
                <w:kern w:val="18"/>
              </w:rPr>
            </w:pPr>
            <w:r w:rsidRPr="00DF66DD">
              <w:rPr>
                <w:kern w:val="18"/>
              </w:rPr>
              <w:br/>
            </w:r>
            <w:r w:rsidRPr="00DF66D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2DB72B" w14:textId="77777777" w:rsidR="00B5306C" w:rsidRPr="00DF66DD" w:rsidRDefault="00B5306C" w:rsidP="00AF2962">
            <w:pPr>
              <w:pStyle w:val="tablehead"/>
              <w:rPr>
                <w:kern w:val="18"/>
              </w:rPr>
            </w:pPr>
            <w:r w:rsidRPr="00DF66DD">
              <w:rPr>
                <w:kern w:val="18"/>
              </w:rPr>
              <w:t>$500</w:t>
            </w:r>
            <w:r w:rsidRPr="00DF66DD">
              <w:rPr>
                <w:kern w:val="18"/>
              </w:rPr>
              <w:br/>
              <w:t>Ded.</w:t>
            </w:r>
            <w:r w:rsidRPr="00DF66DD">
              <w:rPr>
                <w:kern w:val="18"/>
              </w:rPr>
              <w:br/>
              <w:t>Coll.</w:t>
            </w:r>
          </w:p>
        </w:tc>
      </w:tr>
      <w:tr w:rsidR="00B5306C" w:rsidRPr="00DF66DD" w14:paraId="118964F6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D91863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306C" w:rsidRPr="00DF66DD" w14:paraId="406B4AEB" w14:textId="77777777" w:rsidTr="00AF2962">
        <w:trPr>
          <w:cantSplit/>
        </w:trPr>
        <w:tc>
          <w:tcPr>
            <w:tcW w:w="540" w:type="dxa"/>
            <w:gridSpan w:val="2"/>
          </w:tcPr>
          <w:p w14:paraId="5EF2E06C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986BC6" w14:textId="77777777" w:rsidR="00B5306C" w:rsidRPr="00DF66DD" w:rsidRDefault="00B5306C" w:rsidP="00AF2962">
            <w:pPr>
              <w:pStyle w:val="tabletext11"/>
              <w:rPr>
                <w:b/>
                <w:kern w:val="18"/>
              </w:rPr>
            </w:pPr>
            <w:r w:rsidRPr="00DF66DD">
              <w:rPr>
                <w:b/>
                <w:kern w:val="18"/>
              </w:rPr>
              <w:t>– Local And Intermediate – All Vehicles</w:t>
            </w:r>
          </w:p>
        </w:tc>
      </w:tr>
      <w:tr w:rsidR="00B5306C" w:rsidRPr="00DF66DD" w14:paraId="5787057E" w14:textId="77777777" w:rsidTr="00AF2962">
        <w:trPr>
          <w:cantSplit/>
        </w:trPr>
        <w:tc>
          <w:tcPr>
            <w:tcW w:w="540" w:type="dxa"/>
            <w:gridSpan w:val="2"/>
          </w:tcPr>
          <w:p w14:paraId="6F25F7DA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A26846" w14:textId="77777777" w:rsidR="00B5306C" w:rsidRPr="00DF66DD" w:rsidRDefault="00B5306C" w:rsidP="00AF2962">
            <w:pPr>
              <w:pStyle w:val="tabletext11"/>
              <w:rPr>
                <w:b/>
                <w:kern w:val="18"/>
              </w:rPr>
            </w:pPr>
            <w:r w:rsidRPr="00DF66D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306C" w:rsidRPr="00DF66DD" w14:paraId="0B2D15F6" w14:textId="77777777" w:rsidTr="00AF2962">
        <w:trPr>
          <w:cantSplit/>
        </w:trPr>
        <w:tc>
          <w:tcPr>
            <w:tcW w:w="4860" w:type="dxa"/>
            <w:gridSpan w:val="3"/>
          </w:tcPr>
          <w:p w14:paraId="71EA9839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DEC0A9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2F91FA46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E3B11F8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303</w:t>
            </w:r>
          </w:p>
        </w:tc>
      </w:tr>
      <w:tr w:rsidR="00B5306C" w:rsidRPr="00DF66DD" w14:paraId="13BC82E4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B0410D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306C" w:rsidRPr="00DF66DD" w14:paraId="6733C5B1" w14:textId="77777777" w:rsidTr="00AF2962">
        <w:trPr>
          <w:cantSplit/>
        </w:trPr>
        <w:tc>
          <w:tcPr>
            <w:tcW w:w="4860" w:type="dxa"/>
            <w:gridSpan w:val="3"/>
          </w:tcPr>
          <w:p w14:paraId="41F61F46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1A8DFC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C5AFF4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FBC7FB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DF66DD" w14:paraId="2C69CAFA" w14:textId="77777777" w:rsidTr="00AF2962">
        <w:trPr>
          <w:cantSplit/>
        </w:trPr>
        <w:tc>
          <w:tcPr>
            <w:tcW w:w="4860" w:type="dxa"/>
            <w:gridSpan w:val="3"/>
          </w:tcPr>
          <w:p w14:paraId="48340B84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AA963B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1E520FA8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4D2F58AD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348</w:t>
            </w:r>
          </w:p>
        </w:tc>
      </w:tr>
      <w:tr w:rsidR="00B5306C" w:rsidRPr="00DF66DD" w14:paraId="210F0B22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9CA266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5B6EA4C5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2AD65D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306C" w:rsidRPr="00DF66DD" w14:paraId="4520C09A" w14:textId="77777777" w:rsidTr="00AF2962">
        <w:trPr>
          <w:cantSplit/>
        </w:trPr>
        <w:tc>
          <w:tcPr>
            <w:tcW w:w="540" w:type="dxa"/>
            <w:gridSpan w:val="2"/>
          </w:tcPr>
          <w:p w14:paraId="3EB4047D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1D10F8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– taxicabs and limousines</w:t>
            </w:r>
          </w:p>
        </w:tc>
      </w:tr>
      <w:tr w:rsidR="00B5306C" w:rsidRPr="00DF66DD" w14:paraId="3CC64ADF" w14:textId="77777777" w:rsidTr="00AF2962">
        <w:trPr>
          <w:cantSplit/>
        </w:trPr>
        <w:tc>
          <w:tcPr>
            <w:tcW w:w="4860" w:type="dxa"/>
            <w:gridSpan w:val="3"/>
          </w:tcPr>
          <w:p w14:paraId="1489AADD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6CAEBD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647842F4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74AD709E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682</w:t>
            </w:r>
          </w:p>
        </w:tc>
      </w:tr>
      <w:tr w:rsidR="00B5306C" w:rsidRPr="00DF66DD" w14:paraId="12DB76CF" w14:textId="77777777" w:rsidTr="00AF2962">
        <w:trPr>
          <w:cantSplit/>
        </w:trPr>
        <w:tc>
          <w:tcPr>
            <w:tcW w:w="540" w:type="dxa"/>
            <w:gridSpan w:val="2"/>
          </w:tcPr>
          <w:p w14:paraId="1E330F07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D433FF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– SCHOOL AND CHURCH BUSES</w:t>
            </w:r>
          </w:p>
        </w:tc>
      </w:tr>
      <w:tr w:rsidR="00B5306C" w:rsidRPr="00DF66DD" w14:paraId="36A6D5BE" w14:textId="77777777" w:rsidTr="00AF2962">
        <w:trPr>
          <w:cantSplit/>
        </w:trPr>
        <w:tc>
          <w:tcPr>
            <w:tcW w:w="4860" w:type="dxa"/>
            <w:gridSpan w:val="3"/>
          </w:tcPr>
          <w:p w14:paraId="0869AD62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2D3555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3663E894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1DE426B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191</w:t>
            </w:r>
          </w:p>
        </w:tc>
      </w:tr>
      <w:tr w:rsidR="00B5306C" w:rsidRPr="00DF66DD" w14:paraId="0326984D" w14:textId="77777777" w:rsidTr="00AF2962">
        <w:trPr>
          <w:cantSplit/>
        </w:trPr>
        <w:tc>
          <w:tcPr>
            <w:tcW w:w="540" w:type="dxa"/>
            <w:gridSpan w:val="2"/>
          </w:tcPr>
          <w:p w14:paraId="3962AFD1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FFBDF1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– OTHER BUSES</w:t>
            </w:r>
          </w:p>
        </w:tc>
      </w:tr>
      <w:tr w:rsidR="00B5306C" w:rsidRPr="00DF66DD" w14:paraId="412F83FE" w14:textId="77777777" w:rsidTr="00AF2962">
        <w:trPr>
          <w:cantSplit/>
        </w:trPr>
        <w:tc>
          <w:tcPr>
            <w:tcW w:w="4860" w:type="dxa"/>
            <w:gridSpan w:val="3"/>
          </w:tcPr>
          <w:p w14:paraId="7AAD7BF7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79A333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1176BEA9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37D18DD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191</w:t>
            </w:r>
          </w:p>
        </w:tc>
      </w:tr>
      <w:tr w:rsidR="00B5306C" w:rsidRPr="00DF66DD" w14:paraId="718024CB" w14:textId="77777777" w:rsidTr="00AF2962">
        <w:trPr>
          <w:cantSplit/>
        </w:trPr>
        <w:tc>
          <w:tcPr>
            <w:tcW w:w="540" w:type="dxa"/>
            <w:gridSpan w:val="2"/>
          </w:tcPr>
          <w:p w14:paraId="56E77978" w14:textId="77777777" w:rsidR="00B5306C" w:rsidRPr="00DF66DD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2BD467" w14:textId="77777777" w:rsidR="00B5306C" w:rsidRPr="00DF66DD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DF66DD">
              <w:rPr>
                <w:b/>
                <w:caps/>
                <w:kern w:val="18"/>
              </w:rPr>
              <w:t>– VAN POOLS</w:t>
            </w:r>
          </w:p>
        </w:tc>
      </w:tr>
      <w:tr w:rsidR="00B5306C" w:rsidRPr="00DF66DD" w14:paraId="3DA531C7" w14:textId="77777777" w:rsidTr="00AF2962">
        <w:trPr>
          <w:cantSplit/>
        </w:trPr>
        <w:tc>
          <w:tcPr>
            <w:tcW w:w="4860" w:type="dxa"/>
            <w:gridSpan w:val="3"/>
          </w:tcPr>
          <w:p w14:paraId="5C10747C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5192E2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1A7CE024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3AF7841" w14:textId="77777777" w:rsidR="00B5306C" w:rsidRPr="00DF66DD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DF66DD">
              <w:rPr>
                <w:kern w:val="18"/>
              </w:rPr>
              <w:t>$   682</w:t>
            </w:r>
          </w:p>
        </w:tc>
      </w:tr>
      <w:tr w:rsidR="00B5306C" w:rsidRPr="00DF66DD" w14:paraId="36A24590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7362CF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4041CCD7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537F28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4707CE8A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375C2D7F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DF66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4A2F5C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  <w:r w:rsidRPr="00DF66DD">
              <w:rPr>
                <w:kern w:val="18"/>
              </w:rPr>
              <w:t xml:space="preserve">For Other Than Zone-rated Trucks, Tractors and Trailers Classifications, refer to Rule </w:t>
            </w:r>
            <w:r w:rsidRPr="00DF66DD">
              <w:rPr>
                <w:rStyle w:val="rulelink"/>
              </w:rPr>
              <w:t xml:space="preserve">222.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DF66DD" w14:paraId="4986A49B" w14:textId="77777777" w:rsidTr="00AF2962">
        <w:trPr>
          <w:cantSplit/>
        </w:trPr>
        <w:tc>
          <w:tcPr>
            <w:tcW w:w="220" w:type="dxa"/>
          </w:tcPr>
          <w:p w14:paraId="118B501D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DF66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8D230E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  <w:r w:rsidRPr="00DF66DD">
              <w:rPr>
                <w:kern w:val="18"/>
              </w:rPr>
              <w:t xml:space="preserve">For Private Passenger Types Classifications, refer to Rule </w:t>
            </w:r>
            <w:r w:rsidRPr="00DF66DD">
              <w:rPr>
                <w:rStyle w:val="rulelink"/>
              </w:rPr>
              <w:t xml:space="preserve">232.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DF66DD" w14:paraId="3ABC76D5" w14:textId="77777777" w:rsidTr="00AF2962">
        <w:trPr>
          <w:cantSplit/>
        </w:trPr>
        <w:tc>
          <w:tcPr>
            <w:tcW w:w="220" w:type="dxa"/>
          </w:tcPr>
          <w:p w14:paraId="4D65A3F3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DF66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4F92B8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  <w:r w:rsidRPr="00DF66DD">
              <w:rPr>
                <w:kern w:val="18"/>
              </w:rPr>
              <w:t xml:space="preserve">For Other Than Zone-rated Publics Autos, refer to Rule </w:t>
            </w:r>
            <w:r w:rsidRPr="00DF66DD">
              <w:rPr>
                <w:rStyle w:val="rulelink"/>
              </w:rPr>
              <w:t xml:space="preserve">239.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DF66DD" w14:paraId="4569E580" w14:textId="77777777" w:rsidTr="00AF2962">
        <w:trPr>
          <w:cantSplit/>
        </w:trPr>
        <w:tc>
          <w:tcPr>
            <w:tcW w:w="220" w:type="dxa"/>
          </w:tcPr>
          <w:p w14:paraId="6B27A8FC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DF66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8AC30E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  <w:r w:rsidRPr="00DF66DD">
              <w:rPr>
                <w:kern w:val="18"/>
              </w:rPr>
              <w:t xml:space="preserve">For Deductible factors, refer to Rule </w:t>
            </w:r>
            <w:r w:rsidRPr="00DF66DD">
              <w:rPr>
                <w:rStyle w:val="rulelink"/>
              </w:rPr>
              <w:t>298.</w:t>
            </w:r>
          </w:p>
        </w:tc>
      </w:tr>
      <w:tr w:rsidR="00B5306C" w:rsidRPr="00DF66DD" w14:paraId="0D5009BE" w14:textId="77777777" w:rsidTr="00AF2962">
        <w:trPr>
          <w:cantSplit/>
        </w:trPr>
        <w:tc>
          <w:tcPr>
            <w:tcW w:w="220" w:type="dxa"/>
          </w:tcPr>
          <w:p w14:paraId="0A962B42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DF66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062897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  <w:r w:rsidRPr="00DF66DD">
              <w:rPr>
                <w:kern w:val="18"/>
              </w:rPr>
              <w:t xml:space="preserve">For Vehicle Value factors, refer to Rule </w:t>
            </w:r>
            <w:r w:rsidRPr="00DF66DD">
              <w:rPr>
                <w:rStyle w:val="rulelink"/>
              </w:rPr>
              <w:t>301.</w:t>
            </w:r>
          </w:p>
        </w:tc>
      </w:tr>
      <w:tr w:rsidR="00B5306C" w:rsidRPr="00DF66DD" w14:paraId="6193CC23" w14:textId="77777777" w:rsidTr="00AF2962">
        <w:trPr>
          <w:cantSplit/>
        </w:trPr>
        <w:tc>
          <w:tcPr>
            <w:tcW w:w="220" w:type="dxa"/>
          </w:tcPr>
          <w:p w14:paraId="52926C2E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564CF65A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6AEC7A25" w14:textId="77777777" w:rsidTr="00AF2962">
        <w:trPr>
          <w:cantSplit/>
        </w:trPr>
        <w:tc>
          <w:tcPr>
            <w:tcW w:w="220" w:type="dxa"/>
          </w:tcPr>
          <w:p w14:paraId="7E0B34B3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F1BD01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1FAA2A06" w14:textId="77777777" w:rsidTr="00AF2962">
        <w:trPr>
          <w:cantSplit/>
        </w:trPr>
        <w:tc>
          <w:tcPr>
            <w:tcW w:w="220" w:type="dxa"/>
          </w:tcPr>
          <w:p w14:paraId="0D16D2C8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A10784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5CC81C10" w14:textId="77777777" w:rsidTr="00AF2962">
        <w:trPr>
          <w:cantSplit/>
        </w:trPr>
        <w:tc>
          <w:tcPr>
            <w:tcW w:w="220" w:type="dxa"/>
          </w:tcPr>
          <w:p w14:paraId="5E1ADE34" w14:textId="77777777" w:rsidR="00B5306C" w:rsidRPr="00DF66DD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B494E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474D925B" w14:textId="77777777" w:rsidTr="00AF2962">
        <w:trPr>
          <w:cantSplit/>
        </w:trPr>
        <w:tc>
          <w:tcPr>
            <w:tcW w:w="220" w:type="dxa"/>
          </w:tcPr>
          <w:p w14:paraId="03E96CC8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FED567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38032E35" w14:textId="77777777" w:rsidTr="00AF2962">
        <w:trPr>
          <w:cantSplit/>
        </w:trPr>
        <w:tc>
          <w:tcPr>
            <w:tcW w:w="220" w:type="dxa"/>
          </w:tcPr>
          <w:p w14:paraId="05F480E8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020193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6A2CD77E" w14:textId="77777777" w:rsidTr="00AF2962">
        <w:trPr>
          <w:cantSplit/>
        </w:trPr>
        <w:tc>
          <w:tcPr>
            <w:tcW w:w="220" w:type="dxa"/>
          </w:tcPr>
          <w:p w14:paraId="6D107DDE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B9ACF4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24E02B74" w14:textId="77777777" w:rsidTr="00AF2962">
        <w:trPr>
          <w:cantSplit/>
        </w:trPr>
        <w:tc>
          <w:tcPr>
            <w:tcW w:w="220" w:type="dxa"/>
          </w:tcPr>
          <w:p w14:paraId="5553E838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009852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1F2A5B5E" w14:textId="77777777" w:rsidTr="00AF2962">
        <w:trPr>
          <w:cantSplit/>
        </w:trPr>
        <w:tc>
          <w:tcPr>
            <w:tcW w:w="220" w:type="dxa"/>
          </w:tcPr>
          <w:p w14:paraId="46EFB451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E56396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DF66DD" w14:paraId="3FFB918B" w14:textId="77777777" w:rsidTr="00AF2962">
        <w:trPr>
          <w:cantSplit/>
        </w:trPr>
        <w:tc>
          <w:tcPr>
            <w:tcW w:w="220" w:type="dxa"/>
          </w:tcPr>
          <w:p w14:paraId="36FFF1F3" w14:textId="77777777" w:rsidR="00B5306C" w:rsidRPr="00DF66DD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1D816" w14:textId="77777777" w:rsidR="00B5306C" w:rsidRPr="00DF66DD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7B83783E" w14:textId="22E20836" w:rsidR="00B5306C" w:rsidRDefault="00B5306C" w:rsidP="00B5306C">
      <w:pPr>
        <w:pStyle w:val="isonormal"/>
      </w:pPr>
    </w:p>
    <w:p w14:paraId="5461B7BD" w14:textId="43D2A95F" w:rsidR="00B5306C" w:rsidRDefault="00B5306C" w:rsidP="00B5306C">
      <w:pPr>
        <w:pStyle w:val="isonormal"/>
        <w:jc w:val="left"/>
      </w:pPr>
    </w:p>
    <w:p w14:paraId="1D1A562C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68966D" w14:textId="77777777" w:rsidR="00B5306C" w:rsidRPr="00B5036A" w:rsidRDefault="00B5306C" w:rsidP="00B5306C">
      <w:pPr>
        <w:pStyle w:val="subcap"/>
      </w:pPr>
      <w:r w:rsidRPr="00B5036A">
        <w:lastRenderedPageBreak/>
        <w:t>TERRITORY 102</w:t>
      </w:r>
    </w:p>
    <w:p w14:paraId="455F8F2A" w14:textId="77777777" w:rsidR="00B5306C" w:rsidRPr="00B5036A" w:rsidRDefault="00B5306C" w:rsidP="00B5306C">
      <w:pPr>
        <w:pStyle w:val="subcap2"/>
      </w:pPr>
      <w:r w:rsidRPr="00B5036A">
        <w:t>PHYS DAM</w:t>
      </w:r>
    </w:p>
    <w:p w14:paraId="7E04279B" w14:textId="77777777" w:rsidR="00B5306C" w:rsidRPr="00B5036A" w:rsidRDefault="00B5306C" w:rsidP="00B5306C">
      <w:pPr>
        <w:pStyle w:val="isonormal"/>
      </w:pPr>
    </w:p>
    <w:p w14:paraId="00704DFD" w14:textId="77777777" w:rsidR="00B5306C" w:rsidRPr="00B5036A" w:rsidRDefault="00B5306C" w:rsidP="00B5306C">
      <w:pPr>
        <w:pStyle w:val="isonormal"/>
        <w:sectPr w:rsidR="00B5306C" w:rsidRPr="00B5036A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306C" w:rsidRPr="00B5036A" w14:paraId="3267F5EF" w14:textId="77777777" w:rsidTr="00AF296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6C8CF1" w14:textId="77777777" w:rsidR="00B5306C" w:rsidRPr="00B5036A" w:rsidRDefault="00B5306C" w:rsidP="00AF2962">
            <w:pPr>
              <w:pStyle w:val="tablehead"/>
              <w:rPr>
                <w:kern w:val="18"/>
              </w:rPr>
            </w:pPr>
            <w:r w:rsidRPr="00B5036A">
              <w:rPr>
                <w:kern w:val="18"/>
              </w:rPr>
              <w:t>PHYSICAL DAMAGE</w:t>
            </w:r>
            <w:r w:rsidRPr="00B5036A">
              <w:rPr>
                <w:kern w:val="18"/>
              </w:rPr>
              <w:br/>
              <w:t>Original Cost New Range</w:t>
            </w:r>
            <w:r w:rsidRPr="00B5036A">
              <w:rPr>
                <w:kern w:val="18"/>
              </w:rPr>
              <w:br/>
              <w:t>$25,000 – 29,999</w:t>
            </w:r>
          </w:p>
        </w:tc>
      </w:tr>
      <w:tr w:rsidR="00B5306C" w:rsidRPr="00B5036A" w14:paraId="35982347" w14:textId="77777777" w:rsidTr="00AF296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952A4EB" w14:textId="77777777" w:rsidR="00B5306C" w:rsidRPr="00B5036A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8DB611" w14:textId="77777777" w:rsidR="00B5306C" w:rsidRPr="00B5036A" w:rsidRDefault="00B5306C" w:rsidP="00AF2962">
            <w:pPr>
              <w:pStyle w:val="tablehead"/>
              <w:rPr>
                <w:kern w:val="18"/>
              </w:rPr>
            </w:pPr>
            <w:r w:rsidRPr="00B5036A">
              <w:rPr>
                <w:kern w:val="18"/>
              </w:rPr>
              <w:t>Specified</w:t>
            </w:r>
            <w:r w:rsidRPr="00B5036A">
              <w:rPr>
                <w:kern w:val="18"/>
              </w:rPr>
              <w:br/>
              <w:t>Causes</w:t>
            </w:r>
            <w:r w:rsidRPr="00B5036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8E9D31" w14:textId="77777777" w:rsidR="00B5306C" w:rsidRPr="00B5036A" w:rsidRDefault="00B5306C" w:rsidP="00AF2962">
            <w:pPr>
              <w:pStyle w:val="tablehead"/>
              <w:rPr>
                <w:kern w:val="18"/>
              </w:rPr>
            </w:pPr>
            <w:r w:rsidRPr="00B5036A">
              <w:rPr>
                <w:kern w:val="18"/>
              </w:rPr>
              <w:br/>
            </w:r>
            <w:r w:rsidRPr="00B5036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3133AB" w14:textId="77777777" w:rsidR="00B5306C" w:rsidRPr="00B5036A" w:rsidRDefault="00B5306C" w:rsidP="00AF2962">
            <w:pPr>
              <w:pStyle w:val="tablehead"/>
              <w:rPr>
                <w:kern w:val="18"/>
              </w:rPr>
            </w:pPr>
            <w:r w:rsidRPr="00B5036A">
              <w:rPr>
                <w:kern w:val="18"/>
              </w:rPr>
              <w:t>$500</w:t>
            </w:r>
            <w:r w:rsidRPr="00B5036A">
              <w:rPr>
                <w:kern w:val="18"/>
              </w:rPr>
              <w:br/>
              <w:t>Ded.</w:t>
            </w:r>
            <w:r w:rsidRPr="00B5036A">
              <w:rPr>
                <w:kern w:val="18"/>
              </w:rPr>
              <w:br/>
              <w:t>Coll.</w:t>
            </w:r>
          </w:p>
        </w:tc>
      </w:tr>
      <w:tr w:rsidR="00B5306C" w:rsidRPr="00B5036A" w14:paraId="72693DD0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88E33E2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306C" w:rsidRPr="00B5036A" w14:paraId="4694EB23" w14:textId="77777777" w:rsidTr="00AF2962">
        <w:trPr>
          <w:cantSplit/>
        </w:trPr>
        <w:tc>
          <w:tcPr>
            <w:tcW w:w="540" w:type="dxa"/>
            <w:gridSpan w:val="2"/>
          </w:tcPr>
          <w:p w14:paraId="4A75572A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9DB0D1" w14:textId="77777777" w:rsidR="00B5306C" w:rsidRPr="00B5036A" w:rsidRDefault="00B5306C" w:rsidP="00AF2962">
            <w:pPr>
              <w:pStyle w:val="tabletext11"/>
              <w:rPr>
                <w:b/>
                <w:kern w:val="18"/>
              </w:rPr>
            </w:pPr>
            <w:r w:rsidRPr="00B5036A">
              <w:rPr>
                <w:b/>
                <w:kern w:val="18"/>
              </w:rPr>
              <w:t>– Local And Intermediate – All Vehicles</w:t>
            </w:r>
          </w:p>
        </w:tc>
      </w:tr>
      <w:tr w:rsidR="00B5306C" w:rsidRPr="00B5036A" w14:paraId="6ADC92D5" w14:textId="77777777" w:rsidTr="00AF2962">
        <w:trPr>
          <w:cantSplit/>
        </w:trPr>
        <w:tc>
          <w:tcPr>
            <w:tcW w:w="540" w:type="dxa"/>
            <w:gridSpan w:val="2"/>
          </w:tcPr>
          <w:p w14:paraId="5A0D73CE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209AB9" w14:textId="77777777" w:rsidR="00B5306C" w:rsidRPr="00B5036A" w:rsidRDefault="00B5306C" w:rsidP="00AF2962">
            <w:pPr>
              <w:pStyle w:val="tabletext11"/>
              <w:rPr>
                <w:b/>
                <w:kern w:val="18"/>
              </w:rPr>
            </w:pPr>
            <w:r w:rsidRPr="00B5036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306C" w:rsidRPr="00B5036A" w14:paraId="4778A84E" w14:textId="77777777" w:rsidTr="00AF2962">
        <w:trPr>
          <w:cantSplit/>
        </w:trPr>
        <w:tc>
          <w:tcPr>
            <w:tcW w:w="4860" w:type="dxa"/>
            <w:gridSpan w:val="3"/>
          </w:tcPr>
          <w:p w14:paraId="2AF9D73D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C2FB54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C3099E2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F8C612B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294</w:t>
            </w:r>
          </w:p>
        </w:tc>
      </w:tr>
      <w:tr w:rsidR="00B5306C" w:rsidRPr="00B5036A" w14:paraId="21269B0E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DD9193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306C" w:rsidRPr="00B5036A" w14:paraId="34378C25" w14:textId="77777777" w:rsidTr="00AF2962">
        <w:trPr>
          <w:cantSplit/>
        </w:trPr>
        <w:tc>
          <w:tcPr>
            <w:tcW w:w="4860" w:type="dxa"/>
            <w:gridSpan w:val="3"/>
          </w:tcPr>
          <w:p w14:paraId="61173C3B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6E7C99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AED944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D1DDD1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B5036A" w14:paraId="4C4C8944" w14:textId="77777777" w:rsidTr="00AF2962">
        <w:trPr>
          <w:cantSplit/>
        </w:trPr>
        <w:tc>
          <w:tcPr>
            <w:tcW w:w="4860" w:type="dxa"/>
            <w:gridSpan w:val="3"/>
          </w:tcPr>
          <w:p w14:paraId="52082C86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A0FCA7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10962B2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01BF9D8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334</w:t>
            </w:r>
          </w:p>
        </w:tc>
      </w:tr>
      <w:tr w:rsidR="00B5306C" w:rsidRPr="00B5036A" w14:paraId="00A00BE2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3ADF94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3EA357B7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F48BC9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306C" w:rsidRPr="00B5036A" w14:paraId="77ADFA0F" w14:textId="77777777" w:rsidTr="00AF2962">
        <w:trPr>
          <w:cantSplit/>
        </w:trPr>
        <w:tc>
          <w:tcPr>
            <w:tcW w:w="540" w:type="dxa"/>
            <w:gridSpan w:val="2"/>
          </w:tcPr>
          <w:p w14:paraId="1B68E794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88DDB4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– taxicabs and limousines</w:t>
            </w:r>
          </w:p>
        </w:tc>
      </w:tr>
      <w:tr w:rsidR="00B5306C" w:rsidRPr="00B5036A" w14:paraId="41D2DEB2" w14:textId="77777777" w:rsidTr="00AF2962">
        <w:trPr>
          <w:cantSplit/>
        </w:trPr>
        <w:tc>
          <w:tcPr>
            <w:tcW w:w="4860" w:type="dxa"/>
            <w:gridSpan w:val="3"/>
          </w:tcPr>
          <w:p w14:paraId="685F1013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F8A835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5B59C408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1DC24B63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662</w:t>
            </w:r>
          </w:p>
        </w:tc>
      </w:tr>
      <w:tr w:rsidR="00B5306C" w:rsidRPr="00B5036A" w14:paraId="208F7A08" w14:textId="77777777" w:rsidTr="00AF2962">
        <w:trPr>
          <w:cantSplit/>
        </w:trPr>
        <w:tc>
          <w:tcPr>
            <w:tcW w:w="540" w:type="dxa"/>
            <w:gridSpan w:val="2"/>
          </w:tcPr>
          <w:p w14:paraId="51B62250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4F341F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– SCHOOL AND CHURCH BUSES</w:t>
            </w:r>
          </w:p>
        </w:tc>
      </w:tr>
      <w:tr w:rsidR="00B5306C" w:rsidRPr="00B5036A" w14:paraId="4EC9C572" w14:textId="77777777" w:rsidTr="00AF2962">
        <w:trPr>
          <w:cantSplit/>
        </w:trPr>
        <w:tc>
          <w:tcPr>
            <w:tcW w:w="4860" w:type="dxa"/>
            <w:gridSpan w:val="3"/>
          </w:tcPr>
          <w:p w14:paraId="3B49468B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2420D6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60C5927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2C51BD7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185</w:t>
            </w:r>
          </w:p>
        </w:tc>
      </w:tr>
      <w:tr w:rsidR="00B5306C" w:rsidRPr="00B5036A" w14:paraId="1CEAB5EA" w14:textId="77777777" w:rsidTr="00AF2962">
        <w:trPr>
          <w:cantSplit/>
        </w:trPr>
        <w:tc>
          <w:tcPr>
            <w:tcW w:w="540" w:type="dxa"/>
            <w:gridSpan w:val="2"/>
          </w:tcPr>
          <w:p w14:paraId="2DA8850D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050702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– OTHER BUSES</w:t>
            </w:r>
          </w:p>
        </w:tc>
      </w:tr>
      <w:tr w:rsidR="00B5306C" w:rsidRPr="00B5036A" w14:paraId="540866B5" w14:textId="77777777" w:rsidTr="00AF2962">
        <w:trPr>
          <w:cantSplit/>
        </w:trPr>
        <w:tc>
          <w:tcPr>
            <w:tcW w:w="4860" w:type="dxa"/>
            <w:gridSpan w:val="3"/>
          </w:tcPr>
          <w:p w14:paraId="735191D8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550262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7492745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C74485A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185</w:t>
            </w:r>
          </w:p>
        </w:tc>
      </w:tr>
      <w:tr w:rsidR="00B5306C" w:rsidRPr="00B5036A" w14:paraId="3B521BCC" w14:textId="77777777" w:rsidTr="00AF2962">
        <w:trPr>
          <w:cantSplit/>
        </w:trPr>
        <w:tc>
          <w:tcPr>
            <w:tcW w:w="540" w:type="dxa"/>
            <w:gridSpan w:val="2"/>
          </w:tcPr>
          <w:p w14:paraId="61590891" w14:textId="77777777" w:rsidR="00B5306C" w:rsidRPr="00B5036A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AA8236" w14:textId="77777777" w:rsidR="00B5306C" w:rsidRPr="00B5036A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B5036A">
              <w:rPr>
                <w:b/>
                <w:caps/>
                <w:kern w:val="18"/>
              </w:rPr>
              <w:t>– VAN POOLS</w:t>
            </w:r>
          </w:p>
        </w:tc>
      </w:tr>
      <w:tr w:rsidR="00B5306C" w:rsidRPr="00B5036A" w14:paraId="43617CE0" w14:textId="77777777" w:rsidTr="00AF2962">
        <w:trPr>
          <w:cantSplit/>
        </w:trPr>
        <w:tc>
          <w:tcPr>
            <w:tcW w:w="4860" w:type="dxa"/>
            <w:gridSpan w:val="3"/>
          </w:tcPr>
          <w:p w14:paraId="58013434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3C9997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4CDD0282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55B60819" w14:textId="77777777" w:rsidR="00B5306C" w:rsidRPr="00B5036A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B5036A">
              <w:rPr>
                <w:kern w:val="18"/>
              </w:rPr>
              <w:t>$   662</w:t>
            </w:r>
          </w:p>
        </w:tc>
      </w:tr>
      <w:tr w:rsidR="00B5306C" w:rsidRPr="00B5036A" w14:paraId="42CAAC13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007665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2B601572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383542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52B084CF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2023829E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B503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56B6D3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  <w:r w:rsidRPr="00B5036A">
              <w:rPr>
                <w:kern w:val="18"/>
              </w:rPr>
              <w:t xml:space="preserve">For Other Than Zone-rated Trucks, Tractors and Trailers Classifications, refer to Rule </w:t>
            </w:r>
            <w:r w:rsidRPr="00B5036A">
              <w:rPr>
                <w:rStyle w:val="rulelink"/>
              </w:rPr>
              <w:t xml:space="preserve">222.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B5036A" w14:paraId="50B2AC35" w14:textId="77777777" w:rsidTr="00AF2962">
        <w:trPr>
          <w:cantSplit/>
        </w:trPr>
        <w:tc>
          <w:tcPr>
            <w:tcW w:w="220" w:type="dxa"/>
          </w:tcPr>
          <w:p w14:paraId="58E3CFF7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B503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AE1D9C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  <w:r w:rsidRPr="00B5036A">
              <w:rPr>
                <w:kern w:val="18"/>
              </w:rPr>
              <w:t xml:space="preserve">For Private Passenger Types Classifications, refer to Rule </w:t>
            </w:r>
            <w:r w:rsidRPr="00B5036A">
              <w:rPr>
                <w:rStyle w:val="rulelink"/>
              </w:rPr>
              <w:t xml:space="preserve">232.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B5036A" w14:paraId="59ACF63F" w14:textId="77777777" w:rsidTr="00AF2962">
        <w:trPr>
          <w:cantSplit/>
        </w:trPr>
        <w:tc>
          <w:tcPr>
            <w:tcW w:w="220" w:type="dxa"/>
          </w:tcPr>
          <w:p w14:paraId="7185527B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B503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BA21BC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  <w:r w:rsidRPr="00B5036A">
              <w:rPr>
                <w:kern w:val="18"/>
              </w:rPr>
              <w:t xml:space="preserve">For Other Than Zone-rated Publics Autos, refer to Rule </w:t>
            </w:r>
            <w:r w:rsidRPr="00B5036A">
              <w:rPr>
                <w:rStyle w:val="rulelink"/>
              </w:rPr>
              <w:t xml:space="preserve">239.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B5036A" w14:paraId="4394C068" w14:textId="77777777" w:rsidTr="00AF2962">
        <w:trPr>
          <w:cantSplit/>
        </w:trPr>
        <w:tc>
          <w:tcPr>
            <w:tcW w:w="220" w:type="dxa"/>
          </w:tcPr>
          <w:p w14:paraId="5B6FBDA1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B503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CAB528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  <w:r w:rsidRPr="00B5036A">
              <w:rPr>
                <w:kern w:val="18"/>
              </w:rPr>
              <w:t xml:space="preserve">For Deductible factors, refer to Rule </w:t>
            </w:r>
            <w:r w:rsidRPr="00B5036A">
              <w:rPr>
                <w:rStyle w:val="rulelink"/>
              </w:rPr>
              <w:t>298.</w:t>
            </w:r>
          </w:p>
        </w:tc>
      </w:tr>
      <w:tr w:rsidR="00B5306C" w:rsidRPr="00B5036A" w14:paraId="5382AC19" w14:textId="77777777" w:rsidTr="00AF2962">
        <w:trPr>
          <w:cantSplit/>
        </w:trPr>
        <w:tc>
          <w:tcPr>
            <w:tcW w:w="220" w:type="dxa"/>
          </w:tcPr>
          <w:p w14:paraId="3CA63FCE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B503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EA9C80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  <w:r w:rsidRPr="00B5036A">
              <w:rPr>
                <w:kern w:val="18"/>
              </w:rPr>
              <w:t xml:space="preserve">For Vehicle Value factors, refer to Rule </w:t>
            </w:r>
            <w:r w:rsidRPr="00B5036A">
              <w:rPr>
                <w:rStyle w:val="rulelink"/>
              </w:rPr>
              <w:t>301.</w:t>
            </w:r>
          </w:p>
        </w:tc>
      </w:tr>
      <w:tr w:rsidR="00B5306C" w:rsidRPr="00B5036A" w14:paraId="618942FE" w14:textId="77777777" w:rsidTr="00AF2962">
        <w:trPr>
          <w:cantSplit/>
        </w:trPr>
        <w:tc>
          <w:tcPr>
            <w:tcW w:w="220" w:type="dxa"/>
          </w:tcPr>
          <w:p w14:paraId="57110D81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3FE036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2865C3C1" w14:textId="77777777" w:rsidTr="00AF2962">
        <w:trPr>
          <w:cantSplit/>
        </w:trPr>
        <w:tc>
          <w:tcPr>
            <w:tcW w:w="220" w:type="dxa"/>
          </w:tcPr>
          <w:p w14:paraId="69DC0022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FE0DD7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078F2EDD" w14:textId="77777777" w:rsidTr="00AF2962">
        <w:trPr>
          <w:cantSplit/>
        </w:trPr>
        <w:tc>
          <w:tcPr>
            <w:tcW w:w="220" w:type="dxa"/>
          </w:tcPr>
          <w:p w14:paraId="63138400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BBD960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729A6B0C" w14:textId="77777777" w:rsidTr="00AF2962">
        <w:trPr>
          <w:cantSplit/>
        </w:trPr>
        <w:tc>
          <w:tcPr>
            <w:tcW w:w="220" w:type="dxa"/>
          </w:tcPr>
          <w:p w14:paraId="1B0598D9" w14:textId="77777777" w:rsidR="00B5306C" w:rsidRPr="00B5036A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C57807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35CB6F34" w14:textId="77777777" w:rsidTr="00AF2962">
        <w:trPr>
          <w:cantSplit/>
        </w:trPr>
        <w:tc>
          <w:tcPr>
            <w:tcW w:w="220" w:type="dxa"/>
          </w:tcPr>
          <w:p w14:paraId="2909A8A4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976A06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76262BBF" w14:textId="77777777" w:rsidTr="00AF2962">
        <w:trPr>
          <w:cantSplit/>
        </w:trPr>
        <w:tc>
          <w:tcPr>
            <w:tcW w:w="220" w:type="dxa"/>
          </w:tcPr>
          <w:p w14:paraId="5875DDA7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C53F9D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5596ADAF" w14:textId="77777777" w:rsidTr="00AF2962">
        <w:trPr>
          <w:cantSplit/>
        </w:trPr>
        <w:tc>
          <w:tcPr>
            <w:tcW w:w="220" w:type="dxa"/>
          </w:tcPr>
          <w:p w14:paraId="316923B1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8B06F5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3FFBF763" w14:textId="77777777" w:rsidTr="00AF2962">
        <w:trPr>
          <w:cantSplit/>
        </w:trPr>
        <w:tc>
          <w:tcPr>
            <w:tcW w:w="220" w:type="dxa"/>
          </w:tcPr>
          <w:p w14:paraId="1091F3C2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412381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2F4347F8" w14:textId="77777777" w:rsidTr="00AF2962">
        <w:trPr>
          <w:cantSplit/>
        </w:trPr>
        <w:tc>
          <w:tcPr>
            <w:tcW w:w="220" w:type="dxa"/>
          </w:tcPr>
          <w:p w14:paraId="404E5D8B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676967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B5036A" w14:paraId="53B3DB46" w14:textId="77777777" w:rsidTr="00AF2962">
        <w:trPr>
          <w:cantSplit/>
        </w:trPr>
        <w:tc>
          <w:tcPr>
            <w:tcW w:w="220" w:type="dxa"/>
          </w:tcPr>
          <w:p w14:paraId="432CCDBC" w14:textId="77777777" w:rsidR="00B5306C" w:rsidRPr="00B5036A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DD7A91" w14:textId="77777777" w:rsidR="00B5306C" w:rsidRPr="00B5036A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03B887F1" w14:textId="71C1F46F" w:rsidR="00B5306C" w:rsidRDefault="00B5306C" w:rsidP="00B5306C">
      <w:pPr>
        <w:pStyle w:val="isonormal"/>
      </w:pPr>
    </w:p>
    <w:p w14:paraId="38CB440E" w14:textId="68FE9F21" w:rsidR="00B5306C" w:rsidRDefault="00B5306C" w:rsidP="00B5306C">
      <w:pPr>
        <w:pStyle w:val="isonormal"/>
        <w:jc w:val="left"/>
      </w:pPr>
    </w:p>
    <w:p w14:paraId="2FE61125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2C72D0" w14:textId="77777777" w:rsidR="00B5306C" w:rsidRPr="00114489" w:rsidRDefault="00B5306C" w:rsidP="00B5306C">
      <w:pPr>
        <w:pStyle w:val="subcap"/>
      </w:pPr>
      <w:r w:rsidRPr="00114489">
        <w:lastRenderedPageBreak/>
        <w:t>TERRITORY 103</w:t>
      </w:r>
    </w:p>
    <w:p w14:paraId="4C3D5C25" w14:textId="77777777" w:rsidR="00B5306C" w:rsidRPr="00114489" w:rsidRDefault="00B5306C" w:rsidP="00B5306C">
      <w:pPr>
        <w:pStyle w:val="subcap2"/>
      </w:pPr>
      <w:r w:rsidRPr="00114489">
        <w:t>PHYS DAM</w:t>
      </w:r>
    </w:p>
    <w:p w14:paraId="6904D553" w14:textId="77777777" w:rsidR="00B5306C" w:rsidRPr="00114489" w:rsidRDefault="00B5306C" w:rsidP="00B5306C">
      <w:pPr>
        <w:pStyle w:val="isonormal"/>
      </w:pPr>
    </w:p>
    <w:p w14:paraId="7978C1D7" w14:textId="77777777" w:rsidR="00B5306C" w:rsidRPr="00114489" w:rsidRDefault="00B5306C" w:rsidP="00B5306C">
      <w:pPr>
        <w:pStyle w:val="isonormal"/>
        <w:sectPr w:rsidR="00B5306C" w:rsidRPr="00114489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306C" w:rsidRPr="00114489" w14:paraId="37367D08" w14:textId="77777777" w:rsidTr="00AF296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B15C81" w14:textId="77777777" w:rsidR="00B5306C" w:rsidRPr="00114489" w:rsidRDefault="00B5306C" w:rsidP="00AF2962">
            <w:pPr>
              <w:pStyle w:val="tablehead"/>
              <w:rPr>
                <w:kern w:val="18"/>
              </w:rPr>
            </w:pPr>
            <w:r w:rsidRPr="00114489">
              <w:rPr>
                <w:kern w:val="18"/>
              </w:rPr>
              <w:t>PHYSICAL DAMAGE</w:t>
            </w:r>
            <w:r w:rsidRPr="00114489">
              <w:rPr>
                <w:kern w:val="18"/>
              </w:rPr>
              <w:br/>
              <w:t>Original Cost New Range</w:t>
            </w:r>
            <w:r w:rsidRPr="00114489">
              <w:rPr>
                <w:kern w:val="18"/>
              </w:rPr>
              <w:br/>
              <w:t>$25,000 – 29,999</w:t>
            </w:r>
          </w:p>
        </w:tc>
      </w:tr>
      <w:tr w:rsidR="00B5306C" w:rsidRPr="00114489" w14:paraId="70ADDEC4" w14:textId="77777777" w:rsidTr="00AF296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0677047" w14:textId="77777777" w:rsidR="00B5306C" w:rsidRPr="00114489" w:rsidRDefault="00B5306C" w:rsidP="00AF296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4B1B7F" w14:textId="77777777" w:rsidR="00B5306C" w:rsidRPr="00114489" w:rsidRDefault="00B5306C" w:rsidP="00AF2962">
            <w:pPr>
              <w:pStyle w:val="tablehead"/>
              <w:rPr>
                <w:kern w:val="18"/>
              </w:rPr>
            </w:pPr>
            <w:r w:rsidRPr="00114489">
              <w:rPr>
                <w:kern w:val="18"/>
              </w:rPr>
              <w:t>Specified</w:t>
            </w:r>
            <w:r w:rsidRPr="00114489">
              <w:rPr>
                <w:kern w:val="18"/>
              </w:rPr>
              <w:br/>
              <w:t>Causes</w:t>
            </w:r>
            <w:r w:rsidRPr="0011448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6AD0D1" w14:textId="77777777" w:rsidR="00B5306C" w:rsidRPr="00114489" w:rsidRDefault="00B5306C" w:rsidP="00AF2962">
            <w:pPr>
              <w:pStyle w:val="tablehead"/>
              <w:rPr>
                <w:kern w:val="18"/>
              </w:rPr>
            </w:pPr>
            <w:r w:rsidRPr="00114489">
              <w:rPr>
                <w:kern w:val="18"/>
              </w:rPr>
              <w:br/>
            </w:r>
            <w:r w:rsidRPr="0011448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D9E186" w14:textId="77777777" w:rsidR="00B5306C" w:rsidRPr="00114489" w:rsidRDefault="00B5306C" w:rsidP="00AF2962">
            <w:pPr>
              <w:pStyle w:val="tablehead"/>
              <w:rPr>
                <w:kern w:val="18"/>
              </w:rPr>
            </w:pPr>
            <w:r w:rsidRPr="00114489">
              <w:rPr>
                <w:kern w:val="18"/>
              </w:rPr>
              <w:t>$500</w:t>
            </w:r>
            <w:r w:rsidRPr="00114489">
              <w:rPr>
                <w:kern w:val="18"/>
              </w:rPr>
              <w:br/>
              <w:t>Ded.</w:t>
            </w:r>
            <w:r w:rsidRPr="00114489">
              <w:rPr>
                <w:kern w:val="18"/>
              </w:rPr>
              <w:br/>
              <w:t>Coll.</w:t>
            </w:r>
          </w:p>
        </w:tc>
      </w:tr>
      <w:tr w:rsidR="00B5306C" w:rsidRPr="00114489" w14:paraId="3B323676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48069A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306C" w:rsidRPr="00114489" w14:paraId="0CA756B7" w14:textId="77777777" w:rsidTr="00AF2962">
        <w:trPr>
          <w:cantSplit/>
        </w:trPr>
        <w:tc>
          <w:tcPr>
            <w:tcW w:w="540" w:type="dxa"/>
            <w:gridSpan w:val="2"/>
          </w:tcPr>
          <w:p w14:paraId="106011A8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9203C4" w14:textId="77777777" w:rsidR="00B5306C" w:rsidRPr="00114489" w:rsidRDefault="00B5306C" w:rsidP="00AF2962">
            <w:pPr>
              <w:pStyle w:val="tabletext11"/>
              <w:rPr>
                <w:b/>
                <w:kern w:val="18"/>
              </w:rPr>
            </w:pPr>
            <w:r w:rsidRPr="00114489">
              <w:rPr>
                <w:b/>
                <w:kern w:val="18"/>
              </w:rPr>
              <w:t>– Local And Intermediate – All Vehicles</w:t>
            </w:r>
          </w:p>
        </w:tc>
      </w:tr>
      <w:tr w:rsidR="00B5306C" w:rsidRPr="00114489" w14:paraId="6E9345DC" w14:textId="77777777" w:rsidTr="00AF2962">
        <w:trPr>
          <w:cantSplit/>
        </w:trPr>
        <w:tc>
          <w:tcPr>
            <w:tcW w:w="540" w:type="dxa"/>
            <w:gridSpan w:val="2"/>
          </w:tcPr>
          <w:p w14:paraId="0AB65C29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FA54C8" w14:textId="77777777" w:rsidR="00B5306C" w:rsidRPr="00114489" w:rsidRDefault="00B5306C" w:rsidP="00AF2962">
            <w:pPr>
              <w:pStyle w:val="tabletext11"/>
              <w:rPr>
                <w:b/>
                <w:kern w:val="18"/>
              </w:rPr>
            </w:pPr>
            <w:r w:rsidRPr="0011448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306C" w:rsidRPr="00114489" w14:paraId="2FEC476D" w14:textId="77777777" w:rsidTr="00AF2962">
        <w:trPr>
          <w:cantSplit/>
        </w:trPr>
        <w:tc>
          <w:tcPr>
            <w:tcW w:w="4860" w:type="dxa"/>
            <w:gridSpan w:val="3"/>
          </w:tcPr>
          <w:p w14:paraId="22EBF485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1065DC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D209710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66504176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266</w:t>
            </w:r>
          </w:p>
        </w:tc>
      </w:tr>
      <w:tr w:rsidR="00B5306C" w:rsidRPr="00114489" w14:paraId="50E5EBC9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7CE83B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306C" w:rsidRPr="00114489" w14:paraId="710017A6" w14:textId="77777777" w:rsidTr="00AF2962">
        <w:trPr>
          <w:cantSplit/>
        </w:trPr>
        <w:tc>
          <w:tcPr>
            <w:tcW w:w="4860" w:type="dxa"/>
            <w:gridSpan w:val="3"/>
          </w:tcPr>
          <w:p w14:paraId="1F935B62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257E83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736579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088C6D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306C" w:rsidRPr="00114489" w14:paraId="4EC2BD4E" w14:textId="77777777" w:rsidTr="00AF2962">
        <w:trPr>
          <w:cantSplit/>
        </w:trPr>
        <w:tc>
          <w:tcPr>
            <w:tcW w:w="4860" w:type="dxa"/>
            <w:gridSpan w:val="3"/>
          </w:tcPr>
          <w:p w14:paraId="2B982FBF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6C705B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431F0EDA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9899917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258</w:t>
            </w:r>
          </w:p>
        </w:tc>
      </w:tr>
      <w:tr w:rsidR="00B5306C" w:rsidRPr="00114489" w14:paraId="35A72581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E52AC9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5E564CC5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56A073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306C" w:rsidRPr="00114489" w14:paraId="1C168658" w14:textId="77777777" w:rsidTr="00AF2962">
        <w:trPr>
          <w:cantSplit/>
        </w:trPr>
        <w:tc>
          <w:tcPr>
            <w:tcW w:w="540" w:type="dxa"/>
            <w:gridSpan w:val="2"/>
          </w:tcPr>
          <w:p w14:paraId="2FCBF81C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FA1C25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– taxicabs and limousines</w:t>
            </w:r>
          </w:p>
        </w:tc>
      </w:tr>
      <w:tr w:rsidR="00B5306C" w:rsidRPr="00114489" w14:paraId="2D94EC10" w14:textId="77777777" w:rsidTr="00AF2962">
        <w:trPr>
          <w:cantSplit/>
        </w:trPr>
        <w:tc>
          <w:tcPr>
            <w:tcW w:w="4860" w:type="dxa"/>
            <w:gridSpan w:val="3"/>
          </w:tcPr>
          <w:p w14:paraId="272C9BB6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5E625E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0F09467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87A0EC1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599</w:t>
            </w:r>
          </w:p>
        </w:tc>
      </w:tr>
      <w:tr w:rsidR="00B5306C" w:rsidRPr="00114489" w14:paraId="051F82F7" w14:textId="77777777" w:rsidTr="00AF2962">
        <w:trPr>
          <w:cantSplit/>
        </w:trPr>
        <w:tc>
          <w:tcPr>
            <w:tcW w:w="540" w:type="dxa"/>
            <w:gridSpan w:val="2"/>
          </w:tcPr>
          <w:p w14:paraId="4530F582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751F3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– SCHOOL AND CHURCH BUSES</w:t>
            </w:r>
          </w:p>
        </w:tc>
      </w:tr>
      <w:tr w:rsidR="00B5306C" w:rsidRPr="00114489" w14:paraId="5DFB68DF" w14:textId="77777777" w:rsidTr="00AF2962">
        <w:trPr>
          <w:cantSplit/>
        </w:trPr>
        <w:tc>
          <w:tcPr>
            <w:tcW w:w="4860" w:type="dxa"/>
            <w:gridSpan w:val="3"/>
          </w:tcPr>
          <w:p w14:paraId="24EFED3D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6D0DC7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29B6409B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FD94A12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168</w:t>
            </w:r>
          </w:p>
        </w:tc>
      </w:tr>
      <w:tr w:rsidR="00B5306C" w:rsidRPr="00114489" w14:paraId="36B8EFA6" w14:textId="77777777" w:rsidTr="00AF2962">
        <w:trPr>
          <w:cantSplit/>
        </w:trPr>
        <w:tc>
          <w:tcPr>
            <w:tcW w:w="540" w:type="dxa"/>
            <w:gridSpan w:val="2"/>
          </w:tcPr>
          <w:p w14:paraId="10F30A62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E1FD22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– OTHER BUSES</w:t>
            </w:r>
          </w:p>
        </w:tc>
      </w:tr>
      <w:tr w:rsidR="00B5306C" w:rsidRPr="00114489" w14:paraId="455F0A9C" w14:textId="77777777" w:rsidTr="00AF2962">
        <w:trPr>
          <w:cantSplit/>
        </w:trPr>
        <w:tc>
          <w:tcPr>
            <w:tcW w:w="4860" w:type="dxa"/>
            <w:gridSpan w:val="3"/>
          </w:tcPr>
          <w:p w14:paraId="6FCE752A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71BF7F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4CCC5310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559B642E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168</w:t>
            </w:r>
          </w:p>
        </w:tc>
      </w:tr>
      <w:tr w:rsidR="00B5306C" w:rsidRPr="00114489" w14:paraId="00248ADD" w14:textId="77777777" w:rsidTr="00AF2962">
        <w:trPr>
          <w:cantSplit/>
        </w:trPr>
        <w:tc>
          <w:tcPr>
            <w:tcW w:w="540" w:type="dxa"/>
            <w:gridSpan w:val="2"/>
          </w:tcPr>
          <w:p w14:paraId="6A26CA9A" w14:textId="77777777" w:rsidR="00B5306C" w:rsidRPr="00114489" w:rsidRDefault="00B5306C" w:rsidP="00AF296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375E2B" w14:textId="77777777" w:rsidR="00B5306C" w:rsidRPr="00114489" w:rsidRDefault="00B5306C" w:rsidP="00AF2962">
            <w:pPr>
              <w:pStyle w:val="tabletext11"/>
              <w:rPr>
                <w:b/>
                <w:caps/>
                <w:kern w:val="18"/>
              </w:rPr>
            </w:pPr>
            <w:r w:rsidRPr="00114489">
              <w:rPr>
                <w:b/>
                <w:caps/>
                <w:kern w:val="18"/>
              </w:rPr>
              <w:t>– VAN POOLS</w:t>
            </w:r>
          </w:p>
        </w:tc>
      </w:tr>
      <w:tr w:rsidR="00B5306C" w:rsidRPr="00114489" w14:paraId="5C8A77C5" w14:textId="77777777" w:rsidTr="00AF2962">
        <w:trPr>
          <w:cantSplit/>
        </w:trPr>
        <w:tc>
          <w:tcPr>
            <w:tcW w:w="4860" w:type="dxa"/>
            <w:gridSpan w:val="3"/>
          </w:tcPr>
          <w:p w14:paraId="14F001DA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83B933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1664B9CB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31386BC0" w14:textId="77777777" w:rsidR="00B5306C" w:rsidRPr="00114489" w:rsidRDefault="00B5306C" w:rsidP="00AF2962">
            <w:pPr>
              <w:pStyle w:val="tabletext11"/>
              <w:jc w:val="center"/>
              <w:rPr>
                <w:kern w:val="18"/>
              </w:rPr>
            </w:pPr>
            <w:r w:rsidRPr="00114489">
              <w:rPr>
                <w:kern w:val="18"/>
              </w:rPr>
              <w:t>$   599</w:t>
            </w:r>
          </w:p>
        </w:tc>
      </w:tr>
      <w:tr w:rsidR="00B5306C" w:rsidRPr="00114489" w14:paraId="70A8C861" w14:textId="77777777" w:rsidTr="00AF296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21A44C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5187DA79" w14:textId="77777777" w:rsidTr="00AF296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1C2A1A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7D9700FD" w14:textId="77777777" w:rsidTr="00AF2962">
        <w:trPr>
          <w:cantSplit/>
        </w:trPr>
        <w:tc>
          <w:tcPr>
            <w:tcW w:w="220" w:type="dxa"/>
            <w:tcBorders>
              <w:top w:val="nil"/>
            </w:tcBorders>
          </w:tcPr>
          <w:p w14:paraId="63D5222E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1144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8D30D5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  <w:r w:rsidRPr="00114489">
              <w:rPr>
                <w:kern w:val="18"/>
              </w:rPr>
              <w:t xml:space="preserve">For Other Than Zone-rated Trucks, Tractors and Trailers Classifications, refer to Rule </w:t>
            </w:r>
            <w:r w:rsidRPr="00114489">
              <w:rPr>
                <w:rStyle w:val="rulelink"/>
              </w:rPr>
              <w:t xml:space="preserve">222.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114489" w14:paraId="718920A9" w14:textId="77777777" w:rsidTr="00AF2962">
        <w:trPr>
          <w:cantSplit/>
        </w:trPr>
        <w:tc>
          <w:tcPr>
            <w:tcW w:w="220" w:type="dxa"/>
          </w:tcPr>
          <w:p w14:paraId="250DF129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1144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E9770E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  <w:r w:rsidRPr="00114489">
              <w:rPr>
                <w:kern w:val="18"/>
              </w:rPr>
              <w:t xml:space="preserve">For Private Passenger Types Classifications, refer to Rule </w:t>
            </w:r>
            <w:r w:rsidRPr="00114489">
              <w:rPr>
                <w:rStyle w:val="rulelink"/>
              </w:rPr>
              <w:t xml:space="preserve">232.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114489" w14:paraId="6852B535" w14:textId="77777777" w:rsidTr="00AF2962">
        <w:trPr>
          <w:cantSplit/>
        </w:trPr>
        <w:tc>
          <w:tcPr>
            <w:tcW w:w="220" w:type="dxa"/>
          </w:tcPr>
          <w:p w14:paraId="34B6E5A9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1144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955E62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  <w:r w:rsidRPr="00114489">
              <w:rPr>
                <w:kern w:val="18"/>
              </w:rPr>
              <w:t xml:space="preserve">For Other Than Zone-rated Publics Autos, refer to Rule </w:t>
            </w:r>
            <w:r w:rsidRPr="00114489">
              <w:rPr>
                <w:rStyle w:val="rulelink"/>
              </w:rPr>
              <w:t xml:space="preserve">239. </w:t>
            </w:r>
            <w:r w:rsidRPr="002F2C3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5306C" w:rsidRPr="00114489" w14:paraId="5CF2106B" w14:textId="77777777" w:rsidTr="00AF2962">
        <w:trPr>
          <w:cantSplit/>
        </w:trPr>
        <w:tc>
          <w:tcPr>
            <w:tcW w:w="220" w:type="dxa"/>
          </w:tcPr>
          <w:p w14:paraId="47FEA9C4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1144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C3932E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  <w:r w:rsidRPr="00114489">
              <w:rPr>
                <w:kern w:val="18"/>
              </w:rPr>
              <w:t xml:space="preserve">For Deductible factors, refer to Rule </w:t>
            </w:r>
            <w:r w:rsidRPr="00114489">
              <w:rPr>
                <w:rStyle w:val="rulelink"/>
              </w:rPr>
              <w:t>298.</w:t>
            </w:r>
          </w:p>
        </w:tc>
      </w:tr>
      <w:tr w:rsidR="00B5306C" w:rsidRPr="00114489" w14:paraId="4164C62D" w14:textId="77777777" w:rsidTr="00AF2962">
        <w:trPr>
          <w:cantSplit/>
        </w:trPr>
        <w:tc>
          <w:tcPr>
            <w:tcW w:w="220" w:type="dxa"/>
          </w:tcPr>
          <w:p w14:paraId="4D6CC85D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  <w:r w:rsidRPr="001144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4F7C6A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  <w:r w:rsidRPr="00114489">
              <w:rPr>
                <w:kern w:val="18"/>
              </w:rPr>
              <w:t xml:space="preserve">For Vehicle Value factors, refer to Rule </w:t>
            </w:r>
            <w:r w:rsidRPr="00114489">
              <w:rPr>
                <w:rStyle w:val="rulelink"/>
              </w:rPr>
              <w:t>301.</w:t>
            </w:r>
          </w:p>
        </w:tc>
      </w:tr>
      <w:tr w:rsidR="00B5306C" w:rsidRPr="00114489" w14:paraId="47609775" w14:textId="77777777" w:rsidTr="00AF2962">
        <w:trPr>
          <w:cantSplit/>
        </w:trPr>
        <w:tc>
          <w:tcPr>
            <w:tcW w:w="220" w:type="dxa"/>
          </w:tcPr>
          <w:p w14:paraId="521373C1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4C90EC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02562476" w14:textId="77777777" w:rsidTr="00AF2962">
        <w:trPr>
          <w:cantSplit/>
        </w:trPr>
        <w:tc>
          <w:tcPr>
            <w:tcW w:w="220" w:type="dxa"/>
          </w:tcPr>
          <w:p w14:paraId="5F9F48A8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B3371C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12F5ED5A" w14:textId="77777777" w:rsidTr="00AF2962">
        <w:trPr>
          <w:cantSplit/>
        </w:trPr>
        <w:tc>
          <w:tcPr>
            <w:tcW w:w="220" w:type="dxa"/>
          </w:tcPr>
          <w:p w14:paraId="3DC17CF0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E2D443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3BDA52A4" w14:textId="77777777" w:rsidTr="00AF2962">
        <w:trPr>
          <w:cantSplit/>
        </w:trPr>
        <w:tc>
          <w:tcPr>
            <w:tcW w:w="220" w:type="dxa"/>
          </w:tcPr>
          <w:p w14:paraId="7F9F5575" w14:textId="77777777" w:rsidR="00B5306C" w:rsidRPr="00114489" w:rsidRDefault="00B5306C" w:rsidP="00AF296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9E5973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4D927FCD" w14:textId="77777777" w:rsidTr="00AF2962">
        <w:trPr>
          <w:cantSplit/>
        </w:trPr>
        <w:tc>
          <w:tcPr>
            <w:tcW w:w="220" w:type="dxa"/>
          </w:tcPr>
          <w:p w14:paraId="41A12A74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E68BEA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6CEDA03F" w14:textId="77777777" w:rsidTr="00AF2962">
        <w:trPr>
          <w:cantSplit/>
        </w:trPr>
        <w:tc>
          <w:tcPr>
            <w:tcW w:w="220" w:type="dxa"/>
          </w:tcPr>
          <w:p w14:paraId="083DB59D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6D0F38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7D9C9BC4" w14:textId="77777777" w:rsidTr="00AF2962">
        <w:trPr>
          <w:cantSplit/>
        </w:trPr>
        <w:tc>
          <w:tcPr>
            <w:tcW w:w="220" w:type="dxa"/>
          </w:tcPr>
          <w:p w14:paraId="732986F9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2BE27D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4B6AF2F2" w14:textId="77777777" w:rsidTr="00AF2962">
        <w:trPr>
          <w:cantSplit/>
        </w:trPr>
        <w:tc>
          <w:tcPr>
            <w:tcW w:w="220" w:type="dxa"/>
          </w:tcPr>
          <w:p w14:paraId="7C109D8B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78DAB4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5A3EFC47" w14:textId="77777777" w:rsidTr="00AF2962">
        <w:trPr>
          <w:cantSplit/>
        </w:trPr>
        <w:tc>
          <w:tcPr>
            <w:tcW w:w="220" w:type="dxa"/>
          </w:tcPr>
          <w:p w14:paraId="60F719A9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A049E1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  <w:tr w:rsidR="00B5306C" w:rsidRPr="00114489" w14:paraId="6CD8CD9D" w14:textId="77777777" w:rsidTr="00AF2962">
        <w:trPr>
          <w:cantSplit/>
        </w:trPr>
        <w:tc>
          <w:tcPr>
            <w:tcW w:w="220" w:type="dxa"/>
          </w:tcPr>
          <w:p w14:paraId="3D610AD5" w14:textId="77777777" w:rsidR="00B5306C" w:rsidRPr="00114489" w:rsidRDefault="00B5306C" w:rsidP="00AF296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97275" w14:textId="77777777" w:rsidR="00B5306C" w:rsidRPr="00114489" w:rsidRDefault="00B5306C" w:rsidP="00AF2962">
            <w:pPr>
              <w:pStyle w:val="tabletext11"/>
              <w:rPr>
                <w:kern w:val="18"/>
              </w:rPr>
            </w:pPr>
          </w:p>
        </w:tc>
      </w:tr>
    </w:tbl>
    <w:p w14:paraId="0B2BB139" w14:textId="774BCB82" w:rsidR="00B5306C" w:rsidRDefault="00B5306C" w:rsidP="00B5306C">
      <w:pPr>
        <w:pStyle w:val="isonormal"/>
      </w:pPr>
    </w:p>
    <w:p w14:paraId="31CB4332" w14:textId="5DDDB080" w:rsidR="00B5306C" w:rsidRDefault="00B5306C" w:rsidP="00B5306C">
      <w:pPr>
        <w:pStyle w:val="isonormal"/>
        <w:jc w:val="left"/>
      </w:pPr>
    </w:p>
    <w:p w14:paraId="6803B2AC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EA68E4" w14:textId="77777777" w:rsidR="00B5306C" w:rsidRPr="00E32FA9" w:rsidRDefault="00B5306C" w:rsidP="00B5306C">
      <w:pPr>
        <w:pStyle w:val="subcap"/>
      </w:pPr>
      <w:r w:rsidRPr="00E32FA9">
        <w:lastRenderedPageBreak/>
        <w:t>ALL TERRITORIES</w:t>
      </w:r>
    </w:p>
    <w:p w14:paraId="6BC6EF0F" w14:textId="77777777" w:rsidR="00B5306C" w:rsidRPr="00E32FA9" w:rsidRDefault="00B5306C" w:rsidP="00B5306C">
      <w:pPr>
        <w:pStyle w:val="isonormal"/>
      </w:pPr>
    </w:p>
    <w:p w14:paraId="49CDF295" w14:textId="77777777" w:rsidR="00B5306C" w:rsidRPr="00E32FA9" w:rsidRDefault="00B5306C" w:rsidP="00B5306C">
      <w:pPr>
        <w:pStyle w:val="isonormal"/>
        <w:sectPr w:rsidR="00B5306C" w:rsidRPr="00E32FA9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E019C3" w14:textId="77777777" w:rsidR="00B5306C" w:rsidRPr="00E32FA9" w:rsidRDefault="00B5306C" w:rsidP="00B5306C">
      <w:pPr>
        <w:pStyle w:val="boxrule"/>
        <w:rPr>
          <w:b w:val="0"/>
        </w:rPr>
      </w:pPr>
      <w:r w:rsidRPr="00E32FA9">
        <w:t xml:space="preserve">249.  </w:t>
      </w:r>
      <w:bookmarkStart w:id="3" w:name="Rule49"/>
      <w:bookmarkEnd w:id="3"/>
      <w:r w:rsidRPr="00E32FA9">
        <w:t>AUTO DEALERS – PREMIUM DEVELOPMENT</w:t>
      </w:r>
    </w:p>
    <w:p w14:paraId="3C4953AA" w14:textId="77777777" w:rsidR="00B5306C" w:rsidRPr="00E32FA9" w:rsidRDefault="00B5306C" w:rsidP="00B5306C">
      <w:pPr>
        <w:pStyle w:val="isonormal"/>
      </w:pPr>
    </w:p>
    <w:p w14:paraId="641B641E" w14:textId="77777777" w:rsidR="00B5306C" w:rsidRPr="00E32FA9" w:rsidRDefault="00B5306C" w:rsidP="00B5306C">
      <w:pPr>
        <w:pStyle w:val="isonormal"/>
        <w:sectPr w:rsidR="00B5306C" w:rsidRPr="00E32FA9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B5306C" w:rsidRPr="00E32FA9" w14:paraId="738DACCD" w14:textId="77777777" w:rsidTr="00AF2962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9DCB80E" w14:textId="77777777" w:rsidR="00B5306C" w:rsidRPr="00E32FA9" w:rsidRDefault="00B5306C" w:rsidP="00AF2962">
            <w:pPr>
              <w:pStyle w:val="tablehead"/>
            </w:pPr>
            <w:r w:rsidRPr="00E32FA9">
              <w:t>FIRE</w:t>
            </w:r>
          </w:p>
        </w:tc>
      </w:tr>
      <w:tr w:rsidR="00B5306C" w:rsidRPr="00E32FA9" w14:paraId="1C3A91E9" w14:textId="77777777" w:rsidTr="00AF2962">
        <w:trPr>
          <w:cantSplit/>
        </w:trPr>
        <w:tc>
          <w:tcPr>
            <w:tcW w:w="9360" w:type="dxa"/>
          </w:tcPr>
          <w:p w14:paraId="1D2B2BC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>$  0.05</w:t>
            </w:r>
          </w:p>
        </w:tc>
      </w:tr>
    </w:tbl>
    <w:p w14:paraId="0DFC68B8" w14:textId="77777777" w:rsidR="00B5306C" w:rsidRPr="00E32FA9" w:rsidRDefault="00B5306C" w:rsidP="00B5306C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B5306C" w:rsidRPr="00E32FA9" w14:paraId="6227CE06" w14:textId="77777777" w:rsidTr="00AF2962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274A22DA" w14:textId="35E694BB" w:rsidR="00B5306C" w:rsidRPr="00E32FA9" w:rsidRDefault="00B5306C" w:rsidP="00AF2962">
            <w:pPr>
              <w:pStyle w:val="tablehead"/>
            </w:pPr>
            <w:r w:rsidRPr="00E32FA9">
              <w:t>FIRE AND THEFT</w:t>
            </w:r>
            <w:r w:rsidRPr="00B5306C">
              <w:rPr>
                <w:sz w:val="20"/>
              </w:rPr>
              <w:t>*</w:t>
            </w:r>
          </w:p>
        </w:tc>
      </w:tr>
      <w:tr w:rsidR="00B5306C" w:rsidRPr="00E32FA9" w14:paraId="2A9F0B49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C17AB4D" w14:textId="77777777" w:rsidR="00B5306C" w:rsidRPr="00E32FA9" w:rsidRDefault="00B5306C" w:rsidP="00AF2962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23136AC3" w14:textId="77777777" w:rsidR="00B5306C" w:rsidRPr="00E32FA9" w:rsidRDefault="00B5306C" w:rsidP="00AF2962">
            <w:pPr>
              <w:pStyle w:val="tablehead"/>
            </w:pPr>
            <w:r w:rsidRPr="00E32FA9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3AF380C0" w14:textId="77777777" w:rsidR="00B5306C" w:rsidRPr="00E32FA9" w:rsidRDefault="00B5306C" w:rsidP="00AF2962">
            <w:pPr>
              <w:pStyle w:val="tablehead"/>
            </w:pPr>
            <w:r w:rsidRPr="00E32FA9">
              <w:t>Miscellaneous Type Vehicles</w:t>
            </w:r>
          </w:p>
        </w:tc>
      </w:tr>
      <w:tr w:rsidR="00B5306C" w:rsidRPr="00E32FA9" w14:paraId="59404427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80B893" w14:textId="77777777" w:rsidR="00B5306C" w:rsidRPr="00E32FA9" w:rsidRDefault="00B5306C" w:rsidP="00AF2962">
            <w:pPr>
              <w:pStyle w:val="tablehead"/>
            </w:pPr>
            <w:r w:rsidRPr="00E32FA9">
              <w:t>Territory</w:t>
            </w:r>
            <w:r w:rsidRPr="00E32FA9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0F35BD11" w14:textId="77777777" w:rsidR="00B5306C" w:rsidRPr="00E32FA9" w:rsidRDefault="00B5306C" w:rsidP="00AF2962">
            <w:pPr>
              <w:pStyle w:val="tablehead"/>
            </w:pPr>
            <w:r w:rsidRPr="00E32FA9">
              <w:t>Buildings And Standard</w:t>
            </w:r>
            <w:r w:rsidRPr="00E32FA9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1BA2EA9A" w14:textId="77777777" w:rsidR="00B5306C" w:rsidRPr="00E32FA9" w:rsidRDefault="00B5306C" w:rsidP="00AF2962">
            <w:pPr>
              <w:pStyle w:val="tablehead"/>
            </w:pPr>
            <w:r w:rsidRPr="00E32FA9">
              <w:t>Non-Standard</w:t>
            </w:r>
            <w:r w:rsidRPr="00E32FA9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540EDCFA" w14:textId="77777777" w:rsidR="00B5306C" w:rsidRPr="00E32FA9" w:rsidRDefault="00B5306C" w:rsidP="00AF2962">
            <w:pPr>
              <w:pStyle w:val="tablehead"/>
            </w:pPr>
            <w:r w:rsidRPr="00E32FA9">
              <w:br/>
              <w:t>Buildings And Open Lots</w:t>
            </w:r>
          </w:p>
        </w:tc>
      </w:tr>
      <w:tr w:rsidR="00B5306C" w:rsidRPr="00E32FA9" w14:paraId="16305C2F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183642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78A54FA1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0.13</w:t>
            </w:r>
          </w:p>
        </w:tc>
        <w:tc>
          <w:tcPr>
            <w:tcW w:w="2250" w:type="dxa"/>
            <w:tcBorders>
              <w:bottom w:val="nil"/>
            </w:tcBorders>
          </w:tcPr>
          <w:p w14:paraId="78ECC72D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0.15</w:t>
            </w:r>
          </w:p>
        </w:tc>
        <w:tc>
          <w:tcPr>
            <w:tcW w:w="2900" w:type="dxa"/>
            <w:tcBorders>
              <w:bottom w:val="nil"/>
            </w:tcBorders>
          </w:tcPr>
          <w:p w14:paraId="2EA1F492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0.13</w:t>
            </w:r>
          </w:p>
        </w:tc>
      </w:tr>
      <w:tr w:rsidR="00B5306C" w:rsidRPr="00E32FA9" w14:paraId="5D5D9EAC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84D3411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24D3447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57F696B2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2A00021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09E943E8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B9D16A8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47B13A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250" w:type="dxa"/>
          </w:tcPr>
          <w:p w14:paraId="00ACF736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900" w:type="dxa"/>
          </w:tcPr>
          <w:p w14:paraId="06947F6E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4A565F03" w14:textId="77777777" w:rsidTr="00AF296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4DEC8F2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1CFC630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250" w:type="dxa"/>
          </w:tcPr>
          <w:p w14:paraId="1AF2D610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2900" w:type="dxa"/>
          </w:tcPr>
          <w:p w14:paraId="710AE73F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19F10BE4" w14:textId="77777777" w:rsidTr="00AF296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87CB22" w14:textId="03D32FF3" w:rsidR="00B5306C" w:rsidRPr="00E32FA9" w:rsidRDefault="00B5306C" w:rsidP="00AF2962">
            <w:pPr>
              <w:pStyle w:val="tabletext11"/>
              <w:jc w:val="right"/>
            </w:pPr>
            <w:r w:rsidRPr="00B5306C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88B768" w14:textId="77777777" w:rsidR="00B5306C" w:rsidRPr="00E32FA9" w:rsidRDefault="00B5306C" w:rsidP="00AF2962">
            <w:pPr>
              <w:pStyle w:val="tabletext11"/>
            </w:pPr>
            <w:r w:rsidRPr="00E32FA9">
              <w:t>Theft is subject to a $100 per car/$500 per occurrence deductible.</w:t>
            </w:r>
          </w:p>
        </w:tc>
      </w:tr>
      <w:tr w:rsidR="00B5306C" w:rsidRPr="00E32FA9" w14:paraId="1C9622BD" w14:textId="77777777" w:rsidTr="00AF296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61EE03" w14:textId="77777777" w:rsidR="00B5306C" w:rsidRPr="00E32FA9" w:rsidRDefault="00B5306C" w:rsidP="00AF2962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CE2A" w14:textId="77777777" w:rsidR="00B5306C" w:rsidRPr="00E32FA9" w:rsidRDefault="00B5306C" w:rsidP="00AF2962">
            <w:pPr>
              <w:pStyle w:val="tabletext11"/>
            </w:pPr>
            <w:r w:rsidRPr="00E32FA9">
              <w:t xml:space="preserve">See Rule </w:t>
            </w:r>
            <w:r w:rsidRPr="00E32FA9">
              <w:rPr>
                <w:b/>
              </w:rPr>
              <w:t>298.</w:t>
            </w:r>
            <w:r w:rsidRPr="00E32FA9">
              <w:t xml:space="preserve"> for additional deductible options.</w:t>
            </w:r>
          </w:p>
        </w:tc>
      </w:tr>
    </w:tbl>
    <w:p w14:paraId="46BF5B57" w14:textId="77777777" w:rsidR="00B5306C" w:rsidRPr="00E32FA9" w:rsidRDefault="00B5306C" w:rsidP="00B5306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5306C" w:rsidRPr="00E32FA9" w14:paraId="0393665B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FF8AA" w14:textId="428465C4" w:rsidR="00B5306C" w:rsidRPr="00E32FA9" w:rsidRDefault="00B5306C" w:rsidP="00AF2962">
            <w:pPr>
              <w:pStyle w:val="tablehead"/>
            </w:pPr>
            <w:r w:rsidRPr="00E32FA9">
              <w:t>SPECIFIED CAUSES OF LOSS</w:t>
            </w:r>
            <w:r w:rsidRPr="00B5306C">
              <w:rPr>
                <w:sz w:val="20"/>
              </w:rPr>
              <w:t>*</w:t>
            </w:r>
          </w:p>
        </w:tc>
      </w:tr>
      <w:tr w:rsidR="00B5306C" w:rsidRPr="00E32FA9" w14:paraId="239ED1C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CA674E" w14:textId="77777777" w:rsidR="00B5306C" w:rsidRPr="00E32FA9" w:rsidRDefault="00B5306C" w:rsidP="00AF2962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EA08A9" w14:textId="77777777" w:rsidR="00B5306C" w:rsidRPr="00E32FA9" w:rsidRDefault="00B5306C" w:rsidP="00AF2962">
            <w:pPr>
              <w:pStyle w:val="tablehead"/>
            </w:pPr>
            <w:r w:rsidRPr="00E32FA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85AEF66" w14:textId="77777777" w:rsidR="00B5306C" w:rsidRPr="00E32FA9" w:rsidRDefault="00B5306C" w:rsidP="00AF2962">
            <w:pPr>
              <w:pStyle w:val="tablehead"/>
            </w:pPr>
            <w:r w:rsidRPr="00E32FA9">
              <w:t>Miscellaneous Type Vehicles</w:t>
            </w:r>
          </w:p>
        </w:tc>
      </w:tr>
      <w:tr w:rsidR="00B5306C" w:rsidRPr="00E32FA9" w14:paraId="26710FAA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E2A233" w14:textId="77777777" w:rsidR="00B5306C" w:rsidRPr="00E32FA9" w:rsidRDefault="00B5306C" w:rsidP="00AF2962">
            <w:pPr>
              <w:pStyle w:val="tablehead"/>
            </w:pPr>
            <w:r w:rsidRPr="00E32FA9">
              <w:t>Territory</w:t>
            </w:r>
            <w:r w:rsidRPr="00E32FA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7754F5F" w14:textId="77777777" w:rsidR="00B5306C" w:rsidRPr="00E32FA9" w:rsidRDefault="00B5306C" w:rsidP="00AF2962">
            <w:pPr>
              <w:pStyle w:val="tablehead"/>
            </w:pPr>
            <w:r w:rsidRPr="00E32FA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A72EF56" w14:textId="77777777" w:rsidR="00B5306C" w:rsidRPr="00E32FA9" w:rsidRDefault="00B5306C" w:rsidP="00AF2962">
            <w:pPr>
              <w:pStyle w:val="tablehead"/>
            </w:pPr>
            <w:r w:rsidRPr="00E32FA9">
              <w:t>Standard</w:t>
            </w:r>
            <w:r w:rsidRPr="00E32FA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654B1F3" w14:textId="77777777" w:rsidR="00B5306C" w:rsidRPr="00E32FA9" w:rsidRDefault="00B5306C" w:rsidP="00AF2962">
            <w:pPr>
              <w:pStyle w:val="tablehead"/>
            </w:pPr>
            <w:r w:rsidRPr="00E32FA9">
              <w:t>Non-Standard</w:t>
            </w:r>
            <w:r w:rsidRPr="00E32FA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A3B8CD9" w14:textId="77777777" w:rsidR="00B5306C" w:rsidRPr="00E32FA9" w:rsidRDefault="00B5306C" w:rsidP="00AF2962">
            <w:pPr>
              <w:pStyle w:val="tablehead"/>
            </w:pPr>
            <w:r w:rsidRPr="00E32FA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99724F2" w14:textId="77777777" w:rsidR="00B5306C" w:rsidRPr="00E32FA9" w:rsidRDefault="00B5306C" w:rsidP="00AF2962">
            <w:pPr>
              <w:pStyle w:val="tablehead"/>
            </w:pPr>
            <w:r w:rsidRPr="00E32FA9">
              <w:br/>
              <w:t>Open Lots</w:t>
            </w:r>
          </w:p>
        </w:tc>
      </w:tr>
      <w:tr w:rsidR="00B5306C" w:rsidRPr="00E32FA9" w14:paraId="5383C96E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A72A5A1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B48E627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36B2701D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0.28</w:t>
            </w:r>
          </w:p>
        </w:tc>
        <w:tc>
          <w:tcPr>
            <w:tcW w:w="1540" w:type="dxa"/>
            <w:tcBorders>
              <w:bottom w:val="nil"/>
            </w:tcBorders>
          </w:tcPr>
          <w:p w14:paraId="7683CB71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0.30</w:t>
            </w:r>
          </w:p>
        </w:tc>
        <w:tc>
          <w:tcPr>
            <w:tcW w:w="1420" w:type="dxa"/>
            <w:tcBorders>
              <w:bottom w:val="nil"/>
            </w:tcBorders>
          </w:tcPr>
          <w:p w14:paraId="3920B61F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36F797B5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0.29</w:t>
            </w:r>
          </w:p>
        </w:tc>
      </w:tr>
      <w:tr w:rsidR="00B5306C" w:rsidRPr="00E32FA9" w14:paraId="4AC00EA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1D3502A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22B70E8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3B4745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1CE0C3D1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5C4ECF5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EC3708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74E096B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4FF1E4B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A3A063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6F0DB6E2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</w:tcPr>
          <w:p w14:paraId="7C2DF7CE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</w:tcPr>
          <w:p w14:paraId="0A8895D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34E94A9F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56E9A96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702EC54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6314A7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5C02FCBD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</w:tcPr>
          <w:p w14:paraId="79A6D75E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</w:tcPr>
          <w:p w14:paraId="10A122E5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10C4547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0029FB20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13DF01" w14:textId="134263F2" w:rsidR="00B5306C" w:rsidRPr="00E32FA9" w:rsidRDefault="00B5306C" w:rsidP="00AF2962">
            <w:pPr>
              <w:pStyle w:val="tabletext11"/>
              <w:jc w:val="right"/>
            </w:pPr>
            <w:r w:rsidRPr="00B5306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5F115D" w14:textId="77777777" w:rsidR="00B5306C" w:rsidRPr="00E32FA9" w:rsidRDefault="00B5306C" w:rsidP="00AF2962">
            <w:pPr>
              <w:pStyle w:val="tabletext11"/>
            </w:pPr>
            <w:r w:rsidRPr="00E32FA9">
              <w:t>Theft and Mischief or Vandalism are subject to a $100 per car/$500 per occurrence deductible.</w:t>
            </w:r>
          </w:p>
        </w:tc>
      </w:tr>
      <w:tr w:rsidR="00B5306C" w:rsidRPr="00E32FA9" w14:paraId="2B6EE747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93A209" w14:textId="77777777" w:rsidR="00B5306C" w:rsidRPr="00E32FA9" w:rsidRDefault="00B5306C" w:rsidP="00AF2962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21F0" w14:textId="77777777" w:rsidR="00B5306C" w:rsidRPr="00E32FA9" w:rsidRDefault="00B5306C" w:rsidP="00AF2962">
            <w:pPr>
              <w:pStyle w:val="tabletext11"/>
            </w:pPr>
            <w:r w:rsidRPr="00E32FA9">
              <w:t xml:space="preserve">See Rule </w:t>
            </w:r>
            <w:r w:rsidRPr="00E32FA9">
              <w:rPr>
                <w:b/>
              </w:rPr>
              <w:t>298.</w:t>
            </w:r>
            <w:r w:rsidRPr="00E32FA9">
              <w:t xml:space="preserve"> for additional deductible options.</w:t>
            </w:r>
          </w:p>
        </w:tc>
      </w:tr>
    </w:tbl>
    <w:p w14:paraId="58AB68A1" w14:textId="77777777" w:rsidR="00B5306C" w:rsidRPr="00E32FA9" w:rsidRDefault="00B5306C" w:rsidP="00B5306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5306C" w:rsidRPr="00E32FA9" w14:paraId="3B874E12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9E086" w14:textId="3F75C79F" w:rsidR="00B5306C" w:rsidRPr="00E32FA9" w:rsidRDefault="00B5306C" w:rsidP="00AF2962">
            <w:pPr>
              <w:pStyle w:val="tablehead"/>
            </w:pPr>
            <w:r w:rsidRPr="00E32FA9">
              <w:t>LIMITED SPECIFIED CAUSES OF LOSS</w:t>
            </w:r>
            <w:r w:rsidRPr="00B5306C">
              <w:rPr>
                <w:sz w:val="20"/>
              </w:rPr>
              <w:t>*</w:t>
            </w:r>
          </w:p>
        </w:tc>
      </w:tr>
      <w:tr w:rsidR="00B5306C" w:rsidRPr="00E32FA9" w14:paraId="0DBDE012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0CAD6C3" w14:textId="77777777" w:rsidR="00B5306C" w:rsidRPr="00E32FA9" w:rsidRDefault="00B5306C" w:rsidP="00AF2962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09DE8F5" w14:textId="77777777" w:rsidR="00B5306C" w:rsidRPr="00E32FA9" w:rsidRDefault="00B5306C" w:rsidP="00AF2962">
            <w:pPr>
              <w:pStyle w:val="tablehead"/>
            </w:pPr>
            <w:r w:rsidRPr="00E32FA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14FECAFC" w14:textId="77777777" w:rsidR="00B5306C" w:rsidRPr="00E32FA9" w:rsidRDefault="00B5306C" w:rsidP="00AF2962">
            <w:pPr>
              <w:pStyle w:val="tablehead"/>
            </w:pPr>
            <w:r w:rsidRPr="00E32FA9">
              <w:t>Miscellaneous Type Vehicles</w:t>
            </w:r>
          </w:p>
        </w:tc>
      </w:tr>
      <w:tr w:rsidR="00B5306C" w:rsidRPr="00E32FA9" w14:paraId="193D53AC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49C0B2" w14:textId="77777777" w:rsidR="00B5306C" w:rsidRPr="00E32FA9" w:rsidRDefault="00B5306C" w:rsidP="00AF2962">
            <w:pPr>
              <w:pStyle w:val="tablehead"/>
            </w:pPr>
            <w:r w:rsidRPr="00E32FA9">
              <w:t>Territory</w:t>
            </w:r>
            <w:r w:rsidRPr="00E32FA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072424E" w14:textId="77777777" w:rsidR="00B5306C" w:rsidRPr="00E32FA9" w:rsidRDefault="00B5306C" w:rsidP="00AF2962">
            <w:pPr>
              <w:pStyle w:val="tablehead"/>
            </w:pPr>
            <w:r w:rsidRPr="00E32FA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A669BC7" w14:textId="77777777" w:rsidR="00B5306C" w:rsidRPr="00E32FA9" w:rsidRDefault="00B5306C" w:rsidP="00AF2962">
            <w:pPr>
              <w:pStyle w:val="tablehead"/>
            </w:pPr>
            <w:r w:rsidRPr="00E32FA9">
              <w:t>Standard</w:t>
            </w:r>
            <w:r w:rsidRPr="00E32FA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D72FB48" w14:textId="77777777" w:rsidR="00B5306C" w:rsidRPr="00E32FA9" w:rsidRDefault="00B5306C" w:rsidP="00AF2962">
            <w:pPr>
              <w:pStyle w:val="tablehead"/>
            </w:pPr>
            <w:r w:rsidRPr="00E32FA9">
              <w:t>Non-Standard</w:t>
            </w:r>
            <w:r w:rsidRPr="00E32FA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1F1ED8C4" w14:textId="77777777" w:rsidR="00B5306C" w:rsidRPr="00E32FA9" w:rsidRDefault="00B5306C" w:rsidP="00AF2962">
            <w:pPr>
              <w:pStyle w:val="tablehead"/>
            </w:pPr>
            <w:r w:rsidRPr="00E32FA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D6EA859" w14:textId="77777777" w:rsidR="00B5306C" w:rsidRPr="00E32FA9" w:rsidRDefault="00B5306C" w:rsidP="00AF2962">
            <w:pPr>
              <w:pStyle w:val="tablehead"/>
            </w:pPr>
            <w:r w:rsidRPr="00E32FA9">
              <w:br/>
              <w:t>Open Lots</w:t>
            </w:r>
          </w:p>
        </w:tc>
      </w:tr>
      <w:tr w:rsidR="00B5306C" w:rsidRPr="00E32FA9" w14:paraId="03EDC41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0BFB258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529B10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0.22</w:t>
            </w:r>
          </w:p>
        </w:tc>
        <w:tc>
          <w:tcPr>
            <w:tcW w:w="1480" w:type="dxa"/>
            <w:tcBorders>
              <w:bottom w:val="nil"/>
            </w:tcBorders>
          </w:tcPr>
          <w:p w14:paraId="1B7982A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0.26</w:t>
            </w:r>
          </w:p>
        </w:tc>
        <w:tc>
          <w:tcPr>
            <w:tcW w:w="1540" w:type="dxa"/>
            <w:tcBorders>
              <w:bottom w:val="nil"/>
            </w:tcBorders>
          </w:tcPr>
          <w:p w14:paraId="1F963F7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0.28</w:t>
            </w:r>
          </w:p>
        </w:tc>
        <w:tc>
          <w:tcPr>
            <w:tcW w:w="1420" w:type="dxa"/>
            <w:tcBorders>
              <w:bottom w:val="nil"/>
            </w:tcBorders>
          </w:tcPr>
          <w:p w14:paraId="620CDF24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0.23</w:t>
            </w:r>
          </w:p>
        </w:tc>
        <w:tc>
          <w:tcPr>
            <w:tcW w:w="1480" w:type="dxa"/>
            <w:tcBorders>
              <w:bottom w:val="nil"/>
            </w:tcBorders>
          </w:tcPr>
          <w:p w14:paraId="22D9430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br/>
            </w:r>
            <w:r w:rsidRPr="00E32FA9">
              <w:br/>
              <w:t>$  0.26</w:t>
            </w:r>
          </w:p>
        </w:tc>
      </w:tr>
      <w:tr w:rsidR="00B5306C" w:rsidRPr="00E32FA9" w14:paraId="756FF82F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38901BF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4A14D03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B854B17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639E7B28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1E7AA83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F853C88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0C3B1DF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391078D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DDB9C64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7D0B7EF1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</w:tcPr>
          <w:p w14:paraId="3D11E2DB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</w:tcPr>
          <w:p w14:paraId="7238B669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04BAC598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7954E23E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2F9DDC8" w14:textId="77777777" w:rsidR="00B5306C" w:rsidRPr="00E32FA9" w:rsidRDefault="00B5306C" w:rsidP="00AF296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6BE12F4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54E9F78D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540" w:type="dxa"/>
          </w:tcPr>
          <w:p w14:paraId="2ECABF0E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20" w:type="dxa"/>
          </w:tcPr>
          <w:p w14:paraId="331045F7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  <w:tc>
          <w:tcPr>
            <w:tcW w:w="1480" w:type="dxa"/>
          </w:tcPr>
          <w:p w14:paraId="1258F252" w14:textId="77777777" w:rsidR="00B5306C" w:rsidRPr="00E32FA9" w:rsidRDefault="00B5306C" w:rsidP="00AF2962">
            <w:pPr>
              <w:pStyle w:val="tabletext00"/>
              <w:jc w:val="center"/>
            </w:pPr>
            <w:r w:rsidRPr="00E32FA9">
              <w:t xml:space="preserve">       </w:t>
            </w:r>
          </w:p>
        </w:tc>
      </w:tr>
      <w:tr w:rsidR="00B5306C" w:rsidRPr="00E32FA9" w14:paraId="7998C236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78560A" w14:textId="2988FD9E" w:rsidR="00B5306C" w:rsidRPr="00E32FA9" w:rsidRDefault="00B5306C" w:rsidP="00AF2962">
            <w:pPr>
              <w:pStyle w:val="tabletext11"/>
              <w:jc w:val="right"/>
            </w:pPr>
            <w:r w:rsidRPr="00B5306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899EAA" w14:textId="77777777" w:rsidR="00B5306C" w:rsidRPr="00E32FA9" w:rsidRDefault="00B5306C" w:rsidP="00AF2962">
            <w:pPr>
              <w:pStyle w:val="tabletext11"/>
            </w:pPr>
            <w:r w:rsidRPr="00E32FA9">
              <w:t>Theft is subject to a $100 per car/$500 per occurrence deductible.</w:t>
            </w:r>
          </w:p>
        </w:tc>
      </w:tr>
      <w:tr w:rsidR="00B5306C" w:rsidRPr="00E32FA9" w14:paraId="278E4ADB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5F8561" w14:textId="77777777" w:rsidR="00B5306C" w:rsidRPr="00E32FA9" w:rsidRDefault="00B5306C" w:rsidP="00AF2962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CC82" w14:textId="77777777" w:rsidR="00B5306C" w:rsidRPr="00E32FA9" w:rsidRDefault="00B5306C" w:rsidP="00AF2962">
            <w:pPr>
              <w:pStyle w:val="tabletext11"/>
            </w:pPr>
            <w:r w:rsidRPr="00E32FA9">
              <w:t xml:space="preserve">See Rule </w:t>
            </w:r>
            <w:r w:rsidRPr="00E32FA9">
              <w:rPr>
                <w:b/>
              </w:rPr>
              <w:t>298.</w:t>
            </w:r>
            <w:r w:rsidRPr="00E32FA9">
              <w:t xml:space="preserve"> for additional deductible options.</w:t>
            </w:r>
          </w:p>
        </w:tc>
      </w:tr>
    </w:tbl>
    <w:p w14:paraId="1CC90873" w14:textId="39D234B2" w:rsidR="00B5306C" w:rsidRDefault="00B5306C" w:rsidP="00B5306C">
      <w:pPr>
        <w:pStyle w:val="isonormal"/>
      </w:pPr>
    </w:p>
    <w:p w14:paraId="503C6E19" w14:textId="3958A254" w:rsidR="00B5306C" w:rsidRDefault="00B5306C" w:rsidP="00B5306C">
      <w:pPr>
        <w:pStyle w:val="isonormal"/>
        <w:jc w:val="left"/>
      </w:pPr>
    </w:p>
    <w:p w14:paraId="57498ABA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5BD5F1" w14:textId="77777777" w:rsidR="00B5306C" w:rsidRPr="00DD7D07" w:rsidRDefault="00B5306C" w:rsidP="00B5306C">
      <w:pPr>
        <w:pStyle w:val="subcap"/>
      </w:pPr>
      <w:r w:rsidRPr="00DD7D07">
        <w:lastRenderedPageBreak/>
        <w:t>ALL TERRITORIES</w:t>
      </w:r>
    </w:p>
    <w:p w14:paraId="4D2B4642" w14:textId="77777777" w:rsidR="00B5306C" w:rsidRPr="00DD7D07" w:rsidRDefault="00B5306C" w:rsidP="00B5306C">
      <w:pPr>
        <w:pStyle w:val="isonormal"/>
      </w:pPr>
    </w:p>
    <w:p w14:paraId="1033254D" w14:textId="77777777" w:rsidR="00B5306C" w:rsidRPr="00DD7D07" w:rsidRDefault="00B5306C" w:rsidP="00B5306C">
      <w:pPr>
        <w:pStyle w:val="isonormal"/>
        <w:sectPr w:rsidR="00B5306C" w:rsidRPr="00DD7D07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2AADDA" w14:textId="77777777" w:rsidR="00B5306C" w:rsidRPr="00DD7D07" w:rsidRDefault="00B5306C" w:rsidP="00B5306C">
      <w:pPr>
        <w:pStyle w:val="boxrule"/>
        <w:rPr>
          <w:b w:val="0"/>
        </w:rPr>
      </w:pPr>
      <w:r w:rsidRPr="00DD7D07">
        <w:t xml:space="preserve">249.  AUTO DEALERS – PREMIUM DEVELOPMENT </w:t>
      </w:r>
      <w:r w:rsidRPr="00DD7D07">
        <w:tab/>
      </w:r>
      <w:r w:rsidRPr="00DD7D07">
        <w:rPr>
          <w:b w:val="0"/>
        </w:rPr>
        <w:t>(Cont'd)</w:t>
      </w:r>
    </w:p>
    <w:p w14:paraId="215C447C" w14:textId="77777777" w:rsidR="00B5306C" w:rsidRPr="00DD7D07" w:rsidRDefault="00B5306C" w:rsidP="00B5306C">
      <w:pPr>
        <w:pStyle w:val="isonormal"/>
      </w:pPr>
    </w:p>
    <w:p w14:paraId="6BBC1D0A" w14:textId="77777777" w:rsidR="00B5306C" w:rsidRPr="00DD7D07" w:rsidRDefault="00B5306C" w:rsidP="00B5306C">
      <w:pPr>
        <w:pStyle w:val="isonormal"/>
        <w:sectPr w:rsidR="00B5306C" w:rsidRPr="00DD7D07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B5306C" w:rsidRPr="00DD7D07" w14:paraId="2F3644A2" w14:textId="77777777" w:rsidTr="00AF2962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FA3A" w14:textId="65AB669B" w:rsidR="00B5306C" w:rsidRPr="00DD7D07" w:rsidRDefault="00B5306C" w:rsidP="00AF2962">
            <w:pPr>
              <w:pStyle w:val="tablehead"/>
            </w:pPr>
            <w:r w:rsidRPr="00DD7D07">
              <w:t>COMPREHENSIVE</w:t>
            </w:r>
            <w:r w:rsidRPr="00B5306C">
              <w:rPr>
                <w:sz w:val="20"/>
              </w:rPr>
              <w:t>*</w:t>
            </w:r>
          </w:p>
        </w:tc>
      </w:tr>
      <w:tr w:rsidR="00B5306C" w:rsidRPr="00DD7D07" w14:paraId="2CDC6707" w14:textId="77777777" w:rsidTr="00AF2962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3D238" w14:textId="77777777" w:rsidR="00B5306C" w:rsidRPr="00DD7D07" w:rsidRDefault="00B5306C" w:rsidP="00AF2962">
            <w:pPr>
              <w:pStyle w:val="tablehead"/>
            </w:pPr>
          </w:p>
          <w:p w14:paraId="57D4803D" w14:textId="77777777" w:rsidR="00B5306C" w:rsidRPr="00DD7D07" w:rsidRDefault="00B5306C" w:rsidP="00AF2962">
            <w:pPr>
              <w:pStyle w:val="tablehead"/>
            </w:pPr>
            <w:r w:rsidRPr="00DD7D07">
              <w:br/>
              <w:t>Territory</w:t>
            </w:r>
            <w:r w:rsidRPr="00DD7D07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9275" w14:textId="77777777" w:rsidR="00B5306C" w:rsidRPr="00DD7D07" w:rsidRDefault="00B5306C" w:rsidP="00AF2962">
            <w:pPr>
              <w:pStyle w:val="tablehead"/>
            </w:pPr>
            <w:r w:rsidRPr="00DD7D07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545E" w14:textId="77777777" w:rsidR="00B5306C" w:rsidRPr="00DD7D07" w:rsidRDefault="00B5306C" w:rsidP="00AF2962">
            <w:pPr>
              <w:pStyle w:val="tablehead"/>
            </w:pPr>
            <w:r w:rsidRPr="00DD7D07">
              <w:t>Miscellaneous Type Vehicles</w:t>
            </w:r>
          </w:p>
        </w:tc>
      </w:tr>
      <w:tr w:rsidR="00B5306C" w:rsidRPr="00DD7D07" w14:paraId="5D03113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E6938F5" w14:textId="77777777" w:rsidR="00B5306C" w:rsidRPr="00DD7D07" w:rsidRDefault="00B5306C" w:rsidP="00AF2962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45BAD86F" w14:textId="77777777" w:rsidR="00B5306C" w:rsidRPr="00DD7D07" w:rsidRDefault="00B5306C" w:rsidP="00AF2962">
            <w:pPr>
              <w:pStyle w:val="tablehead"/>
            </w:pPr>
            <w:r w:rsidRPr="00DD7D07">
              <w:br/>
            </w:r>
            <w:r w:rsidRPr="00DD7D07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2C0DF477" w14:textId="77777777" w:rsidR="00B5306C" w:rsidRPr="00DD7D07" w:rsidRDefault="00B5306C" w:rsidP="00AF2962">
            <w:pPr>
              <w:pStyle w:val="tablehead"/>
            </w:pPr>
            <w:r w:rsidRPr="00DD7D07">
              <w:br/>
              <w:t>Standard</w:t>
            </w:r>
            <w:r w:rsidRPr="00DD7D07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E68406A" w14:textId="77777777" w:rsidR="00B5306C" w:rsidRPr="00DD7D07" w:rsidRDefault="00B5306C" w:rsidP="00AF2962">
            <w:pPr>
              <w:pStyle w:val="tablehead"/>
            </w:pPr>
            <w:r w:rsidRPr="00DD7D07">
              <w:br/>
              <w:t>Non-Standard</w:t>
            </w:r>
            <w:r w:rsidRPr="00DD7D07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707BEB69" w14:textId="77777777" w:rsidR="00B5306C" w:rsidRPr="00DD7D07" w:rsidRDefault="00B5306C" w:rsidP="00AF2962">
            <w:pPr>
              <w:pStyle w:val="tablehead"/>
            </w:pPr>
            <w:r w:rsidRPr="00DD7D07">
              <w:br/>
            </w:r>
            <w:r w:rsidRPr="00DD7D07">
              <w:br/>
              <w:t>Buildings And Open Lots</w:t>
            </w:r>
          </w:p>
        </w:tc>
      </w:tr>
      <w:tr w:rsidR="00B5306C" w:rsidRPr="00DD7D07" w14:paraId="00A4AF1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9B8E876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br/>
            </w:r>
            <w:r w:rsidRPr="00DD7D07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25BAE384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br/>
            </w:r>
            <w:r w:rsidRPr="00DD7D07">
              <w:br/>
              <w:t>$  0.30</w:t>
            </w:r>
          </w:p>
        </w:tc>
        <w:tc>
          <w:tcPr>
            <w:tcW w:w="1620" w:type="dxa"/>
            <w:tcBorders>
              <w:bottom w:val="nil"/>
            </w:tcBorders>
          </w:tcPr>
          <w:p w14:paraId="0DB700F8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br/>
            </w:r>
            <w:r w:rsidRPr="00DD7D07">
              <w:br/>
              <w:t>$  0.34</w:t>
            </w:r>
          </w:p>
        </w:tc>
        <w:tc>
          <w:tcPr>
            <w:tcW w:w="1440" w:type="dxa"/>
            <w:tcBorders>
              <w:bottom w:val="nil"/>
            </w:tcBorders>
          </w:tcPr>
          <w:p w14:paraId="40ACDE8B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br/>
            </w:r>
            <w:r w:rsidRPr="00DD7D07">
              <w:br/>
              <w:t>$  0.38</w:t>
            </w:r>
          </w:p>
        </w:tc>
        <w:tc>
          <w:tcPr>
            <w:tcW w:w="3000" w:type="dxa"/>
            <w:tcBorders>
              <w:bottom w:val="nil"/>
            </w:tcBorders>
          </w:tcPr>
          <w:p w14:paraId="42E25A08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br/>
            </w:r>
            <w:r w:rsidRPr="00DD7D07">
              <w:br/>
              <w:t>$  0.36</w:t>
            </w:r>
          </w:p>
        </w:tc>
      </w:tr>
      <w:tr w:rsidR="00B5306C" w:rsidRPr="00DD7D07" w14:paraId="60CAE7A3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8DDB216" w14:textId="77777777" w:rsidR="00B5306C" w:rsidRPr="00DD7D07" w:rsidRDefault="00B5306C" w:rsidP="00AF2962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7C05E0B0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0889BE6C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275AD9BA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635F79A7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</w:tr>
      <w:tr w:rsidR="00B5306C" w:rsidRPr="00DD7D07" w14:paraId="4B432752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3254E9A" w14:textId="77777777" w:rsidR="00B5306C" w:rsidRPr="00DD7D07" w:rsidRDefault="00B5306C" w:rsidP="00AF2962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945437D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620" w:type="dxa"/>
          </w:tcPr>
          <w:p w14:paraId="613AC835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440" w:type="dxa"/>
          </w:tcPr>
          <w:p w14:paraId="271F8321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3000" w:type="dxa"/>
          </w:tcPr>
          <w:p w14:paraId="7EF655B6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</w:tr>
      <w:tr w:rsidR="00B5306C" w:rsidRPr="00DD7D07" w14:paraId="119E0BED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A484689" w14:textId="77777777" w:rsidR="00B5306C" w:rsidRPr="00DD7D07" w:rsidRDefault="00B5306C" w:rsidP="00AF2962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71C6D620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620" w:type="dxa"/>
          </w:tcPr>
          <w:p w14:paraId="74117A17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1440" w:type="dxa"/>
          </w:tcPr>
          <w:p w14:paraId="5D85B6EB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  <w:tc>
          <w:tcPr>
            <w:tcW w:w="3000" w:type="dxa"/>
          </w:tcPr>
          <w:p w14:paraId="6DC74B3B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    </w:t>
            </w:r>
          </w:p>
        </w:tc>
      </w:tr>
      <w:tr w:rsidR="00B5306C" w:rsidRPr="00DD7D07" w14:paraId="24AB37F1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3C2F61" w14:textId="4DAA3393" w:rsidR="00B5306C" w:rsidRPr="00DD7D07" w:rsidRDefault="00B5306C" w:rsidP="00AF2962">
            <w:pPr>
              <w:pStyle w:val="tabletext11"/>
              <w:jc w:val="right"/>
            </w:pPr>
            <w:r w:rsidRPr="00B5306C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F2837D" w14:textId="77777777" w:rsidR="00B5306C" w:rsidRPr="00DD7D07" w:rsidRDefault="00B5306C" w:rsidP="00AF2962">
            <w:pPr>
              <w:pStyle w:val="tabletext11"/>
            </w:pPr>
            <w:r w:rsidRPr="00DD7D07">
              <w:t>Theft and Mischief or Vandalism are subject to a $100 per car/$500 per occurrence deductible.</w:t>
            </w:r>
          </w:p>
        </w:tc>
      </w:tr>
      <w:tr w:rsidR="00B5306C" w:rsidRPr="00DD7D07" w14:paraId="4357F87B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DD0BF" w14:textId="77777777" w:rsidR="00B5306C" w:rsidRPr="00DD7D07" w:rsidRDefault="00B5306C" w:rsidP="00AF2962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1210" w14:textId="77777777" w:rsidR="00B5306C" w:rsidRPr="00DD7D07" w:rsidRDefault="00B5306C" w:rsidP="00AF2962">
            <w:pPr>
              <w:pStyle w:val="tabletext11"/>
            </w:pPr>
            <w:r w:rsidRPr="00DD7D07">
              <w:t xml:space="preserve">See Rule </w:t>
            </w:r>
            <w:r w:rsidRPr="00DD7D07">
              <w:rPr>
                <w:b/>
              </w:rPr>
              <w:t>298.</w:t>
            </w:r>
            <w:r w:rsidRPr="00DD7D07">
              <w:t xml:space="preserve"> for additional deductible options.</w:t>
            </w:r>
          </w:p>
        </w:tc>
      </w:tr>
    </w:tbl>
    <w:p w14:paraId="20E46C83" w14:textId="77777777" w:rsidR="00B5306C" w:rsidRPr="00DD7D07" w:rsidRDefault="00B5306C" w:rsidP="00B5306C">
      <w:pPr>
        <w:pStyle w:val="isonormal"/>
      </w:pPr>
    </w:p>
    <w:p w14:paraId="7623B1A8" w14:textId="77777777" w:rsidR="00B5306C" w:rsidRPr="00DD7D07" w:rsidRDefault="00B5306C" w:rsidP="00B5306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B5306C" w:rsidRPr="00DD7D07" w14:paraId="4C2FEEBC" w14:textId="77777777" w:rsidTr="00AF2962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7297" w14:textId="77777777" w:rsidR="00B5306C" w:rsidRPr="00DD7D07" w:rsidRDefault="00B5306C" w:rsidP="00AF2962">
            <w:pPr>
              <w:pStyle w:val="tablehead"/>
              <w:rPr>
                <w:b w:val="0"/>
              </w:rPr>
            </w:pPr>
            <w:r w:rsidRPr="00DD7D07">
              <w:t>BLANKET COLLISION</w:t>
            </w:r>
          </w:p>
        </w:tc>
      </w:tr>
      <w:tr w:rsidR="00B5306C" w:rsidRPr="00DD7D07" w14:paraId="2FE25D77" w14:textId="77777777" w:rsidTr="00AF2962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E68101" w14:textId="77777777" w:rsidR="00B5306C" w:rsidRPr="00DD7D07" w:rsidRDefault="00B5306C" w:rsidP="00AF2962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6EFF3FB" w14:textId="77777777" w:rsidR="00B5306C" w:rsidRPr="00DD7D07" w:rsidRDefault="00B5306C" w:rsidP="00AF2962">
            <w:pPr>
              <w:pStyle w:val="tablehead"/>
              <w:jc w:val="right"/>
            </w:pPr>
            <w:r w:rsidRPr="00DD7D0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E6FBE3F" w14:textId="77777777" w:rsidR="00B5306C" w:rsidRPr="00DD7D07" w:rsidRDefault="00B5306C" w:rsidP="00AF2962">
            <w:pPr>
              <w:pStyle w:val="tablehead"/>
              <w:jc w:val="left"/>
            </w:pPr>
            <w:r w:rsidRPr="00DD7D07">
              <w:t>Reporting Form – Inventory Value</w:t>
            </w:r>
          </w:p>
        </w:tc>
      </w:tr>
      <w:tr w:rsidR="00B5306C" w:rsidRPr="00DD7D07" w14:paraId="11A21148" w14:textId="77777777" w:rsidTr="00AF2962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86B42" w14:textId="77777777" w:rsidR="00B5306C" w:rsidRPr="00DD7D07" w:rsidRDefault="00B5306C" w:rsidP="00AF2962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BA79254" w14:textId="77777777" w:rsidR="00B5306C" w:rsidRPr="00DD7D07" w:rsidRDefault="00B5306C" w:rsidP="00AF2962">
            <w:pPr>
              <w:pStyle w:val="tablehead"/>
              <w:jc w:val="right"/>
            </w:pPr>
            <w:r w:rsidRPr="00DD7D0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6A561B5" w14:textId="77777777" w:rsidR="00B5306C" w:rsidRPr="00DD7D07" w:rsidRDefault="00B5306C" w:rsidP="00AF2962">
            <w:pPr>
              <w:pStyle w:val="tablehead"/>
              <w:jc w:val="left"/>
            </w:pPr>
            <w:r w:rsidRPr="00DD7D07">
              <w:t>Non–Reporting Form – Limit of Insurance</w:t>
            </w:r>
          </w:p>
        </w:tc>
      </w:tr>
      <w:tr w:rsidR="00B5306C" w:rsidRPr="00DD7D07" w14:paraId="2D01F851" w14:textId="77777777" w:rsidTr="00AF296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B74C" w14:textId="77777777" w:rsidR="00B5306C" w:rsidRPr="00DD7D07" w:rsidRDefault="00B5306C" w:rsidP="00AF2962">
            <w:pPr>
              <w:pStyle w:val="tablehead"/>
            </w:pPr>
            <w:r w:rsidRPr="00DD7D07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A4AB" w14:textId="77777777" w:rsidR="00B5306C" w:rsidRPr="00DD7D07" w:rsidRDefault="00B5306C" w:rsidP="00AF2962">
            <w:pPr>
              <w:pStyle w:val="tablehead"/>
            </w:pPr>
            <w:r w:rsidRPr="00DD7D07">
              <w:t xml:space="preserve">First $ 50,000 </w:t>
            </w:r>
            <w:r w:rsidRPr="00DD7D07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30798" w14:textId="77777777" w:rsidR="00B5306C" w:rsidRPr="00DD7D07" w:rsidRDefault="00B5306C" w:rsidP="00AF2962">
            <w:pPr>
              <w:pStyle w:val="tablehead"/>
            </w:pPr>
            <w:r w:rsidRPr="00DD7D07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1308" w14:textId="77777777" w:rsidR="00B5306C" w:rsidRPr="00DD7D07" w:rsidRDefault="00B5306C" w:rsidP="00AF2962">
            <w:pPr>
              <w:pStyle w:val="tablehead"/>
            </w:pPr>
            <w:r w:rsidRPr="00DD7D07">
              <w:br/>
              <w:t>Over $ 100,000</w:t>
            </w:r>
          </w:p>
        </w:tc>
      </w:tr>
      <w:tr w:rsidR="00B5306C" w:rsidRPr="00DD7D07" w14:paraId="625DB1FE" w14:textId="77777777" w:rsidTr="00AF296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0102C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92C2A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>$  1.93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052B3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>$  0.78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17836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>$  0.35</w:t>
            </w:r>
          </w:p>
        </w:tc>
      </w:tr>
      <w:tr w:rsidR="00B5306C" w:rsidRPr="00DD7D07" w14:paraId="41879DB5" w14:textId="77777777" w:rsidTr="00AF296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3936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A197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1.19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D096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0.50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6BCD8" w14:textId="77777777" w:rsidR="00B5306C" w:rsidRPr="00DD7D07" w:rsidRDefault="00B5306C" w:rsidP="00AF2962">
            <w:pPr>
              <w:pStyle w:val="tabletext11"/>
              <w:jc w:val="center"/>
            </w:pPr>
            <w:r w:rsidRPr="00DD7D07">
              <w:t xml:space="preserve">   0.20</w:t>
            </w:r>
          </w:p>
        </w:tc>
      </w:tr>
      <w:tr w:rsidR="00B5306C" w:rsidRPr="00DD7D07" w14:paraId="78E891A9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BA10AF" w14:textId="77777777" w:rsidR="00B5306C" w:rsidRPr="00DD7D07" w:rsidRDefault="00B5306C" w:rsidP="00AF2962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BA94" w14:textId="77777777" w:rsidR="00B5306C" w:rsidRPr="00DD7D07" w:rsidRDefault="00B5306C" w:rsidP="00AF2962">
            <w:pPr>
              <w:pStyle w:val="tabletext11"/>
            </w:pPr>
            <w:r w:rsidRPr="00DD7D07">
              <w:t xml:space="preserve">See Rule </w:t>
            </w:r>
            <w:r w:rsidRPr="00DD7D07">
              <w:rPr>
                <w:b/>
              </w:rPr>
              <w:t>298.</w:t>
            </w:r>
            <w:r w:rsidRPr="00DD7D07">
              <w:t xml:space="preserve"> for additional deductible options.</w:t>
            </w:r>
          </w:p>
        </w:tc>
      </w:tr>
    </w:tbl>
    <w:p w14:paraId="185843EA" w14:textId="1B5FD8BF" w:rsidR="00B5306C" w:rsidRDefault="00B5306C" w:rsidP="00B5306C">
      <w:pPr>
        <w:pStyle w:val="isonormal"/>
      </w:pPr>
    </w:p>
    <w:p w14:paraId="470AD042" w14:textId="04E448A6" w:rsidR="00B5306C" w:rsidRDefault="00B5306C" w:rsidP="00B5306C">
      <w:pPr>
        <w:pStyle w:val="isonormal"/>
        <w:jc w:val="left"/>
      </w:pPr>
    </w:p>
    <w:p w14:paraId="571F6AB1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4CE0DD" w14:textId="77777777" w:rsidR="00B5306C" w:rsidRPr="00047627" w:rsidRDefault="00B5306C" w:rsidP="00B5306C">
      <w:pPr>
        <w:pStyle w:val="subcap"/>
      </w:pPr>
      <w:r w:rsidRPr="00047627">
        <w:lastRenderedPageBreak/>
        <w:t>ALL TERRITORIES</w:t>
      </w:r>
    </w:p>
    <w:p w14:paraId="7F5B72F2" w14:textId="77777777" w:rsidR="00B5306C" w:rsidRPr="00047627" w:rsidRDefault="00B5306C" w:rsidP="00B5306C">
      <w:pPr>
        <w:pStyle w:val="isonormal"/>
      </w:pPr>
    </w:p>
    <w:p w14:paraId="7255A712" w14:textId="77777777" w:rsidR="00B5306C" w:rsidRPr="00047627" w:rsidRDefault="00B5306C" w:rsidP="00B5306C">
      <w:pPr>
        <w:pStyle w:val="isonormal"/>
        <w:sectPr w:rsidR="00B5306C" w:rsidRPr="00047627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F752CD" w14:textId="77777777" w:rsidR="00B5306C" w:rsidRPr="00047627" w:rsidRDefault="00B5306C" w:rsidP="00B5306C">
      <w:pPr>
        <w:pStyle w:val="boxrule"/>
      </w:pPr>
      <w:r w:rsidRPr="00047627">
        <w:t xml:space="preserve">255.  </w:t>
      </w:r>
      <w:bookmarkStart w:id="4" w:name="Rule55"/>
      <w:bookmarkEnd w:id="4"/>
      <w:r w:rsidRPr="00047627">
        <w:t xml:space="preserve">GARAGEKEEPERS' INSURANCE – PREMIUM </w:t>
      </w:r>
      <w:r w:rsidRPr="00047627">
        <w:tab/>
        <w:t>DEVELOPMENT</w:t>
      </w:r>
    </w:p>
    <w:p w14:paraId="5D3066A6" w14:textId="77777777" w:rsidR="00B5306C" w:rsidRPr="00047627" w:rsidRDefault="00B5306C" w:rsidP="00B5306C">
      <w:pPr>
        <w:pStyle w:val="isonormal"/>
      </w:pPr>
    </w:p>
    <w:p w14:paraId="24DEE8E4" w14:textId="77777777" w:rsidR="00B5306C" w:rsidRPr="00047627" w:rsidRDefault="00B5306C" w:rsidP="00B5306C">
      <w:pPr>
        <w:pStyle w:val="isonormal"/>
        <w:sectPr w:rsidR="00B5306C" w:rsidRPr="00047627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B5306C" w:rsidRPr="00047627" w14:paraId="0D50C526" w14:textId="77777777" w:rsidTr="00AF2962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2C9A" w14:textId="77777777" w:rsidR="00B5306C" w:rsidRPr="00047627" w:rsidRDefault="00B5306C" w:rsidP="00AF2962">
            <w:pPr>
              <w:pStyle w:val="tablehead"/>
            </w:pPr>
            <w:r w:rsidRPr="00047627">
              <w:t>GARAGEKEEPERS’ – OTHER THAN COLLISION</w:t>
            </w:r>
            <w:r w:rsidRPr="00047627">
              <w:rPr>
                <w:rFonts w:ascii="Symbol" w:hAnsi="Symbol"/>
              </w:rPr>
              <w:t></w:t>
            </w:r>
          </w:p>
        </w:tc>
      </w:tr>
      <w:tr w:rsidR="00B5306C" w:rsidRPr="00047627" w14:paraId="59D7A75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EA7F4EE" w14:textId="77777777" w:rsidR="00B5306C" w:rsidRPr="00047627" w:rsidRDefault="00B5306C" w:rsidP="00AF2962">
            <w:pPr>
              <w:pStyle w:val="tablehead"/>
            </w:pPr>
            <w:r w:rsidRPr="00047627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C3C28" w14:textId="77777777" w:rsidR="00B5306C" w:rsidRPr="00047627" w:rsidRDefault="00B5306C" w:rsidP="00AF2962">
            <w:pPr>
              <w:pStyle w:val="tablehead"/>
            </w:pPr>
            <w:r w:rsidRPr="00047627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4CA160" w14:textId="77777777" w:rsidR="00B5306C" w:rsidRPr="00047627" w:rsidRDefault="00B5306C" w:rsidP="00AF2962">
            <w:pPr>
              <w:pStyle w:val="tablehead"/>
            </w:pPr>
            <w:r w:rsidRPr="00047627">
              <w:t>Comprehensive</w:t>
            </w:r>
          </w:p>
        </w:tc>
      </w:tr>
      <w:tr w:rsidR="00B5306C" w:rsidRPr="00047627" w14:paraId="3DFFF546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13C32D6" w14:textId="77777777" w:rsidR="00B5306C" w:rsidRPr="00047627" w:rsidRDefault="00B5306C" w:rsidP="00AF2962">
            <w:pPr>
              <w:pStyle w:val="tablehead"/>
            </w:pPr>
            <w:r w:rsidRPr="00047627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772158" w14:textId="77777777" w:rsidR="00B5306C" w:rsidRPr="00047627" w:rsidRDefault="00B5306C" w:rsidP="00AF2962">
            <w:pPr>
              <w:pStyle w:val="tablehead"/>
            </w:pPr>
            <w:r w:rsidRPr="00047627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471280" w14:textId="77777777" w:rsidR="00B5306C" w:rsidRPr="00047627" w:rsidRDefault="00B5306C" w:rsidP="00AF2962">
            <w:pPr>
              <w:pStyle w:val="tablehead"/>
            </w:pPr>
            <w:r w:rsidRPr="00047627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9D70B3" w14:textId="77777777" w:rsidR="00B5306C" w:rsidRPr="00047627" w:rsidRDefault="00B5306C" w:rsidP="00AF2962">
            <w:pPr>
              <w:pStyle w:val="tablehead"/>
            </w:pPr>
            <w:r w:rsidRPr="00047627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F93F58" w14:textId="77777777" w:rsidR="00B5306C" w:rsidRPr="00047627" w:rsidRDefault="00B5306C" w:rsidP="00AF2962">
            <w:pPr>
              <w:pStyle w:val="tablehead"/>
            </w:pPr>
            <w:r w:rsidRPr="00047627">
              <w:t>Direct (Primary)</w:t>
            </w:r>
          </w:p>
        </w:tc>
      </w:tr>
      <w:tr w:rsidR="00B5306C" w:rsidRPr="00047627" w14:paraId="1A6DCFB3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F716442" w14:textId="77777777" w:rsidR="00B5306C" w:rsidRPr="00047627" w:rsidRDefault="00B5306C" w:rsidP="00AF2962">
            <w:pPr>
              <w:pStyle w:val="tabletext11"/>
              <w:jc w:val="right"/>
            </w:pPr>
            <w:r w:rsidRPr="00047627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C200C0B" w14:textId="77777777" w:rsidR="00B5306C" w:rsidRPr="00047627" w:rsidRDefault="00B5306C" w:rsidP="00AF2962">
            <w:pPr>
              <w:pStyle w:val="tabletext11"/>
              <w:jc w:val="center"/>
            </w:pPr>
            <w:r w:rsidRPr="00047627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47AFA8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EAFD6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07BD12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ED29E9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>$    37</w:t>
            </w:r>
          </w:p>
        </w:tc>
      </w:tr>
      <w:tr w:rsidR="00B5306C" w:rsidRPr="00047627" w14:paraId="71D7637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C5C9D7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FF5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9C5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065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86C0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44</w:t>
            </w:r>
          </w:p>
        </w:tc>
      </w:tr>
      <w:tr w:rsidR="00B5306C" w:rsidRPr="00047627" w14:paraId="5090780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0FC5C3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BBA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F29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C360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08C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50</w:t>
            </w:r>
          </w:p>
        </w:tc>
      </w:tr>
      <w:tr w:rsidR="00B5306C" w:rsidRPr="00047627" w14:paraId="32D80F89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159BE85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D891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343A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7129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EE6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61</w:t>
            </w:r>
          </w:p>
        </w:tc>
      </w:tr>
      <w:tr w:rsidR="00B5306C" w:rsidRPr="00047627" w14:paraId="57440B0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D8D43C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D6F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95E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B1A1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7137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72</w:t>
            </w:r>
          </w:p>
        </w:tc>
      </w:tr>
      <w:tr w:rsidR="00B5306C" w:rsidRPr="00047627" w14:paraId="249D0B9F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688A72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355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3DF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7536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5B9A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81</w:t>
            </w:r>
          </w:p>
        </w:tc>
      </w:tr>
      <w:tr w:rsidR="00B5306C" w:rsidRPr="00047627" w14:paraId="7F04A67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D3A316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520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3BA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20D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568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98</w:t>
            </w:r>
          </w:p>
        </w:tc>
      </w:tr>
      <w:tr w:rsidR="00B5306C" w:rsidRPr="00047627" w14:paraId="5815E525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72AFAA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12F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00C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4F3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066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122</w:t>
            </w:r>
          </w:p>
        </w:tc>
      </w:tr>
      <w:tr w:rsidR="00B5306C" w:rsidRPr="00047627" w14:paraId="0C24A08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B04ACD5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52E6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 89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347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B80A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318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145</w:t>
            </w:r>
          </w:p>
        </w:tc>
      </w:tr>
      <w:tr w:rsidR="00B5306C" w:rsidRPr="00047627" w14:paraId="16C79076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2E23C4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F0B2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38E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0C0C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571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165</w:t>
            </w:r>
          </w:p>
        </w:tc>
      </w:tr>
      <w:tr w:rsidR="00B5306C" w:rsidRPr="00047627" w14:paraId="2D66576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FDB6B1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642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89A1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AE9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581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203</w:t>
            </w:r>
          </w:p>
        </w:tc>
      </w:tr>
      <w:tr w:rsidR="00B5306C" w:rsidRPr="00047627" w14:paraId="0CF5588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A32E2BA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E62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D47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77F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B76A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239</w:t>
            </w:r>
          </w:p>
        </w:tc>
      </w:tr>
      <w:tr w:rsidR="00B5306C" w:rsidRPr="00047627" w14:paraId="67AFCA2C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B5289DD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B40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170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75F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9E3A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04B0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276</w:t>
            </w:r>
          </w:p>
        </w:tc>
      </w:tr>
      <w:tr w:rsidR="00B5306C" w:rsidRPr="00047627" w14:paraId="2E14B10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DEBEC19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6D6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A91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B86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B68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339</w:t>
            </w:r>
          </w:p>
        </w:tc>
      </w:tr>
      <w:tr w:rsidR="00B5306C" w:rsidRPr="00047627" w14:paraId="392DE01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D859E5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85C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DAA0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D4B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1B5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398</w:t>
            </w:r>
          </w:p>
        </w:tc>
      </w:tr>
      <w:tr w:rsidR="00B5306C" w:rsidRPr="00047627" w14:paraId="0C234622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FB487F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FE10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283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820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2F8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ED3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459</w:t>
            </w:r>
          </w:p>
        </w:tc>
      </w:tr>
      <w:tr w:rsidR="00B5306C" w:rsidRPr="00047627" w14:paraId="3AEC6866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463B54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C919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340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BE2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460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40C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408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A427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551</w:t>
            </w:r>
          </w:p>
        </w:tc>
      </w:tr>
      <w:tr w:rsidR="00B5306C" w:rsidRPr="00047627" w14:paraId="0B06055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6DF10A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DA4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431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F6B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582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6AB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517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32E9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698</w:t>
            </w:r>
          </w:p>
        </w:tc>
      </w:tr>
      <w:tr w:rsidR="00B5306C" w:rsidRPr="00047627" w14:paraId="0A8AEF9F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079547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80E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522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51D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705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88F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627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C074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846</w:t>
            </w:r>
          </w:p>
        </w:tc>
      </w:tr>
      <w:tr w:rsidR="00B5306C" w:rsidRPr="00047627" w14:paraId="392E7A0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175333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73F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612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18E0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826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33B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734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70F7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991</w:t>
            </w:r>
          </w:p>
        </w:tc>
      </w:tr>
      <w:tr w:rsidR="00B5306C" w:rsidRPr="00047627" w14:paraId="7D1D530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70BAD77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890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783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4A87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1057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0D9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940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06B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1269</w:t>
            </w:r>
          </w:p>
        </w:tc>
      </w:tr>
      <w:tr w:rsidR="00B5306C" w:rsidRPr="00047627" w14:paraId="7CA7C98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063F2D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9E41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 949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F59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1282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4A6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C28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1538</w:t>
            </w:r>
          </w:p>
        </w:tc>
      </w:tr>
      <w:tr w:rsidR="00B5306C" w:rsidRPr="00047627" w14:paraId="3C49857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BEADA6B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1251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5FE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F146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CCA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1800</w:t>
            </w:r>
          </w:p>
        </w:tc>
      </w:tr>
      <w:tr w:rsidR="00B5306C" w:rsidRPr="00047627" w14:paraId="44BC119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92837E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B615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1417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693C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1913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8CFAD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1701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187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2296</w:t>
            </w:r>
          </w:p>
        </w:tc>
      </w:tr>
      <w:tr w:rsidR="00B5306C" w:rsidRPr="00047627" w14:paraId="520168C0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FC48DD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332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1693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5C86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2285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5619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2031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D99E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2742</w:t>
            </w:r>
          </w:p>
        </w:tc>
      </w:tr>
      <w:tr w:rsidR="00B5306C" w:rsidRPr="00047627" w14:paraId="1B20F400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1C6C3D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1583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1915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02A8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2586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A61F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2299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CAD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3103</w:t>
            </w:r>
          </w:p>
        </w:tc>
      </w:tr>
      <w:tr w:rsidR="00B5306C" w:rsidRPr="00047627" w14:paraId="5CBA2CBC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3D5F91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270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2086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F9DB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2817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16F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2504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8B05" w14:textId="77777777" w:rsidR="00B5306C" w:rsidRPr="00047627" w:rsidRDefault="00B5306C" w:rsidP="00AF2962">
            <w:pPr>
              <w:pStyle w:val="tabletext11"/>
              <w:tabs>
                <w:tab w:val="decimal" w:pos="1080"/>
              </w:tabs>
              <w:jc w:val="both"/>
            </w:pPr>
            <w:r w:rsidRPr="00047627">
              <w:t xml:space="preserve">   3380</w:t>
            </w:r>
          </w:p>
        </w:tc>
      </w:tr>
      <w:tr w:rsidR="00B5306C" w:rsidRPr="00047627" w14:paraId="2F6EED4D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D53140B" w14:textId="77777777" w:rsidR="00B5306C" w:rsidRPr="00047627" w:rsidRDefault="00B5306C" w:rsidP="00AF2962">
            <w:pPr>
              <w:pStyle w:val="tabletext11"/>
              <w:jc w:val="center"/>
            </w:pPr>
            <w:r w:rsidRPr="00047627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2734CB7B" w14:textId="77777777" w:rsidR="00B5306C" w:rsidRPr="00047627" w:rsidRDefault="00B5306C" w:rsidP="00AF2962">
            <w:pPr>
              <w:pStyle w:val="tabletext11"/>
              <w:jc w:val="center"/>
            </w:pPr>
          </w:p>
        </w:tc>
      </w:tr>
      <w:tr w:rsidR="00B5306C" w:rsidRPr="00047627" w14:paraId="7A556A3F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925E9D" w14:textId="77777777" w:rsidR="00B5306C" w:rsidRPr="00047627" w:rsidRDefault="00B5306C" w:rsidP="00AF2962">
            <w:pPr>
              <w:pStyle w:val="tabletext11"/>
              <w:tabs>
                <w:tab w:val="decimal" w:pos="1160"/>
              </w:tabs>
            </w:pPr>
            <w:r w:rsidRPr="00047627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03449D5B" w14:textId="77777777" w:rsidR="00B5306C" w:rsidRPr="00047627" w:rsidRDefault="00B5306C" w:rsidP="00AF2962">
            <w:pPr>
              <w:pStyle w:val="tabletext11"/>
              <w:jc w:val="center"/>
            </w:pPr>
            <w:r w:rsidRPr="00047627">
              <w:t>Refer to Company</w:t>
            </w:r>
          </w:p>
        </w:tc>
      </w:tr>
      <w:tr w:rsidR="00B5306C" w:rsidRPr="00047627" w14:paraId="7179669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9D9E9F3" w14:textId="77777777" w:rsidR="00B5306C" w:rsidRPr="00047627" w:rsidRDefault="00B5306C" w:rsidP="00AF296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7F0F1CE" w14:textId="77777777" w:rsidR="00B5306C" w:rsidRPr="00047627" w:rsidRDefault="00B5306C" w:rsidP="00AF2962">
            <w:pPr>
              <w:pStyle w:val="tabletext11"/>
              <w:jc w:val="center"/>
              <w:rPr>
                <w:b/>
              </w:rPr>
            </w:pPr>
            <w:r w:rsidRPr="00047627">
              <w:rPr>
                <w:b/>
              </w:rPr>
              <w:t>Direct Coverage (Excess)</w:t>
            </w:r>
          </w:p>
        </w:tc>
      </w:tr>
      <w:tr w:rsidR="00B5306C" w:rsidRPr="00047627" w14:paraId="59FEFCA5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960B6E5" w14:textId="77777777" w:rsidR="00B5306C" w:rsidRPr="00047627" w:rsidRDefault="00B5306C" w:rsidP="00AF296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E555085" w14:textId="77777777" w:rsidR="00B5306C" w:rsidRPr="00047627" w:rsidRDefault="00B5306C" w:rsidP="00AF2962">
            <w:pPr>
              <w:pStyle w:val="tabletext11"/>
              <w:jc w:val="center"/>
            </w:pPr>
            <w:r w:rsidRPr="00047627">
              <w:t>Specified Causes Of Loss – Multiply the Legal Liability premium by 1.15.</w:t>
            </w:r>
          </w:p>
        </w:tc>
      </w:tr>
      <w:tr w:rsidR="00B5306C" w:rsidRPr="00047627" w14:paraId="5CB81AE9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2F2960" w14:textId="77777777" w:rsidR="00B5306C" w:rsidRPr="00047627" w:rsidRDefault="00B5306C" w:rsidP="00AF296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FCC5" w14:textId="77777777" w:rsidR="00B5306C" w:rsidRPr="00047627" w:rsidRDefault="00B5306C" w:rsidP="00AF2962">
            <w:pPr>
              <w:pStyle w:val="tabletext11"/>
              <w:jc w:val="center"/>
            </w:pPr>
            <w:r w:rsidRPr="00047627">
              <w:t>Comprehensive – Multiply the Legal Liability premium by 1.15.</w:t>
            </w:r>
          </w:p>
        </w:tc>
      </w:tr>
      <w:tr w:rsidR="00B5306C" w:rsidRPr="00047627" w14:paraId="55AB1F13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ED348A" w14:textId="5484D7C7" w:rsidR="00B5306C" w:rsidRPr="00047627" w:rsidRDefault="00B5306C" w:rsidP="00AF2962">
            <w:pPr>
              <w:pStyle w:val="tabletext11"/>
              <w:jc w:val="right"/>
            </w:pPr>
            <w:r w:rsidRPr="00B5306C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054815" w14:textId="77777777" w:rsidR="00B5306C" w:rsidRPr="00047627" w:rsidRDefault="00B5306C" w:rsidP="00AF2962">
            <w:pPr>
              <w:pStyle w:val="tabletext11"/>
            </w:pPr>
            <w:r w:rsidRPr="00047627">
              <w:t>Theft and Mischief or Vandalism are subject to a $100 per car/$500 per occurrence deductible.</w:t>
            </w:r>
          </w:p>
        </w:tc>
      </w:tr>
      <w:tr w:rsidR="00B5306C" w:rsidRPr="00047627" w14:paraId="6FDFAA3B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D406C1" w14:textId="77777777" w:rsidR="00B5306C" w:rsidRPr="00047627" w:rsidRDefault="00B5306C" w:rsidP="00AF2962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CE58" w14:textId="77777777" w:rsidR="00B5306C" w:rsidRPr="00047627" w:rsidRDefault="00B5306C" w:rsidP="00AF2962">
            <w:pPr>
              <w:pStyle w:val="tabletext11"/>
            </w:pPr>
            <w:r w:rsidRPr="00047627">
              <w:t xml:space="preserve">See Rule </w:t>
            </w:r>
            <w:r w:rsidRPr="00047627">
              <w:rPr>
                <w:b/>
              </w:rPr>
              <w:t>298.</w:t>
            </w:r>
            <w:r w:rsidRPr="00047627">
              <w:t xml:space="preserve"> for additional deductible options.</w:t>
            </w:r>
          </w:p>
        </w:tc>
      </w:tr>
    </w:tbl>
    <w:p w14:paraId="44C3C585" w14:textId="15055F2C" w:rsidR="00B5306C" w:rsidRDefault="00B5306C" w:rsidP="00B5306C">
      <w:pPr>
        <w:pStyle w:val="isonormal"/>
      </w:pPr>
    </w:p>
    <w:p w14:paraId="0A20CC11" w14:textId="27415AAE" w:rsidR="00B5306C" w:rsidRDefault="00B5306C" w:rsidP="00B5306C">
      <w:pPr>
        <w:pStyle w:val="isonormal"/>
        <w:jc w:val="left"/>
      </w:pPr>
    </w:p>
    <w:p w14:paraId="5DD36B39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C56352" w14:textId="77777777" w:rsidR="00B5306C" w:rsidRPr="001B6C2E" w:rsidRDefault="00B5306C" w:rsidP="00B5306C">
      <w:pPr>
        <w:pStyle w:val="subcap"/>
      </w:pPr>
      <w:r w:rsidRPr="001B6C2E">
        <w:lastRenderedPageBreak/>
        <w:t>ALL TERRITORIES</w:t>
      </w:r>
    </w:p>
    <w:p w14:paraId="397FECB3" w14:textId="77777777" w:rsidR="00B5306C" w:rsidRPr="001B6C2E" w:rsidRDefault="00B5306C" w:rsidP="00B5306C">
      <w:pPr>
        <w:pStyle w:val="isonormal"/>
      </w:pPr>
    </w:p>
    <w:p w14:paraId="7BA8536F" w14:textId="77777777" w:rsidR="00B5306C" w:rsidRPr="001B6C2E" w:rsidRDefault="00B5306C" w:rsidP="00B5306C">
      <w:pPr>
        <w:pStyle w:val="isonormal"/>
        <w:sectPr w:rsidR="00B5306C" w:rsidRPr="001B6C2E" w:rsidSect="00B5306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95C350" w14:textId="77777777" w:rsidR="00B5306C" w:rsidRPr="001B6C2E" w:rsidRDefault="00B5306C" w:rsidP="00B5306C">
      <w:pPr>
        <w:pStyle w:val="boxrule"/>
      </w:pPr>
      <w:r w:rsidRPr="001B6C2E">
        <w:t xml:space="preserve">255.  GARAGEKEEPERS' INSURANCE – PREMIUM </w:t>
      </w:r>
      <w:r w:rsidRPr="001B6C2E">
        <w:tab/>
        <w:t xml:space="preserve">DEVELOPMENT </w:t>
      </w:r>
      <w:r w:rsidRPr="001B6C2E">
        <w:rPr>
          <w:b w:val="0"/>
        </w:rPr>
        <w:t>(Cont'd)</w:t>
      </w:r>
    </w:p>
    <w:p w14:paraId="23727C73" w14:textId="77777777" w:rsidR="00B5306C" w:rsidRPr="001B6C2E" w:rsidRDefault="00B5306C" w:rsidP="00B5306C">
      <w:pPr>
        <w:pStyle w:val="isonormal"/>
      </w:pPr>
    </w:p>
    <w:p w14:paraId="7A1D1DF1" w14:textId="77777777" w:rsidR="00B5306C" w:rsidRPr="001B6C2E" w:rsidRDefault="00B5306C" w:rsidP="00B5306C">
      <w:pPr>
        <w:pStyle w:val="isonormal"/>
        <w:sectPr w:rsidR="00B5306C" w:rsidRPr="001B6C2E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B5306C" w:rsidRPr="001B6C2E" w14:paraId="47ED535C" w14:textId="77777777" w:rsidTr="00AF296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2A268" w14:textId="77777777" w:rsidR="00B5306C" w:rsidRPr="001B6C2E" w:rsidRDefault="00B5306C" w:rsidP="00AF2962">
            <w:pPr>
              <w:pStyle w:val="tablehead"/>
            </w:pPr>
            <w:r w:rsidRPr="001B6C2E">
              <w:t>GARAGEKEEPERS’ – COLLISION</w:t>
            </w:r>
          </w:p>
        </w:tc>
      </w:tr>
      <w:tr w:rsidR="00B5306C" w:rsidRPr="001B6C2E" w14:paraId="6E219E23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A3D99E" w14:textId="77777777" w:rsidR="00B5306C" w:rsidRPr="001B6C2E" w:rsidRDefault="00B5306C" w:rsidP="00AF2962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06E08381" w14:textId="77777777" w:rsidR="00B5306C" w:rsidRPr="001B6C2E" w:rsidRDefault="00B5306C" w:rsidP="00AF2962">
            <w:pPr>
              <w:pStyle w:val="tablehead"/>
            </w:pPr>
            <w:r w:rsidRPr="001B6C2E">
              <w:t>Deductibles</w:t>
            </w:r>
          </w:p>
        </w:tc>
      </w:tr>
      <w:tr w:rsidR="00B5306C" w:rsidRPr="001B6C2E" w14:paraId="67D6CE86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BCA059" w14:textId="77777777" w:rsidR="00B5306C" w:rsidRPr="001B6C2E" w:rsidRDefault="00B5306C" w:rsidP="00AF2962">
            <w:pPr>
              <w:pStyle w:val="tablehead"/>
            </w:pPr>
            <w:r w:rsidRPr="001B6C2E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4515" w14:textId="77777777" w:rsidR="00B5306C" w:rsidRPr="001B6C2E" w:rsidRDefault="00B5306C" w:rsidP="00AF2962">
            <w:pPr>
              <w:pStyle w:val="tablehead"/>
            </w:pPr>
            <w:r w:rsidRPr="001B6C2E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0CCB" w14:textId="77777777" w:rsidR="00B5306C" w:rsidRPr="001B6C2E" w:rsidRDefault="00B5306C" w:rsidP="00AF2962">
            <w:pPr>
              <w:pStyle w:val="tablehead"/>
            </w:pPr>
            <w:r w:rsidRPr="001B6C2E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41C2C39A" w14:textId="77777777" w:rsidR="00B5306C" w:rsidRPr="001B6C2E" w:rsidRDefault="00B5306C" w:rsidP="00AF2962">
            <w:pPr>
              <w:pStyle w:val="tablehead"/>
            </w:pPr>
            <w:r w:rsidRPr="001B6C2E">
              <w:t>$ 500</w:t>
            </w:r>
          </w:p>
        </w:tc>
      </w:tr>
      <w:tr w:rsidR="00B5306C" w:rsidRPr="001B6C2E" w14:paraId="18F2990E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6BDD3E1" w14:textId="77777777" w:rsidR="00B5306C" w:rsidRPr="001B6C2E" w:rsidRDefault="00B5306C" w:rsidP="00AF2962">
            <w:pPr>
              <w:pStyle w:val="tablehead"/>
            </w:pPr>
            <w:r w:rsidRPr="001B6C2E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76397A" w14:textId="77777777" w:rsidR="00B5306C" w:rsidRPr="001B6C2E" w:rsidRDefault="00B5306C" w:rsidP="00AF2962">
            <w:pPr>
              <w:pStyle w:val="tablehead"/>
            </w:pPr>
            <w:r w:rsidRPr="001B6C2E">
              <w:t>Legal</w:t>
            </w:r>
            <w:r w:rsidRPr="001B6C2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187D5E2" w14:textId="77777777" w:rsidR="00B5306C" w:rsidRPr="001B6C2E" w:rsidRDefault="00B5306C" w:rsidP="00AF2962">
            <w:pPr>
              <w:pStyle w:val="tablehead"/>
            </w:pPr>
            <w:r w:rsidRPr="001B6C2E">
              <w:t>Direct</w:t>
            </w:r>
            <w:r w:rsidRPr="001B6C2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2533C5" w14:textId="77777777" w:rsidR="00B5306C" w:rsidRPr="001B6C2E" w:rsidRDefault="00B5306C" w:rsidP="00AF2962">
            <w:pPr>
              <w:pStyle w:val="tablehead"/>
            </w:pPr>
            <w:r w:rsidRPr="001B6C2E">
              <w:t>Legal</w:t>
            </w:r>
            <w:r w:rsidRPr="001B6C2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53FB900" w14:textId="77777777" w:rsidR="00B5306C" w:rsidRPr="001B6C2E" w:rsidRDefault="00B5306C" w:rsidP="00AF2962">
            <w:pPr>
              <w:pStyle w:val="tablehead"/>
            </w:pPr>
            <w:r w:rsidRPr="001B6C2E">
              <w:t>Direct</w:t>
            </w:r>
            <w:r w:rsidRPr="001B6C2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A903D4" w14:textId="77777777" w:rsidR="00B5306C" w:rsidRPr="001B6C2E" w:rsidRDefault="00B5306C" w:rsidP="00AF2962">
            <w:pPr>
              <w:pStyle w:val="tablehead"/>
            </w:pPr>
            <w:r w:rsidRPr="001B6C2E">
              <w:t>Legal</w:t>
            </w:r>
            <w:r w:rsidRPr="001B6C2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704A9CB" w14:textId="77777777" w:rsidR="00B5306C" w:rsidRPr="001B6C2E" w:rsidRDefault="00B5306C" w:rsidP="00AF2962">
            <w:pPr>
              <w:pStyle w:val="tablehead"/>
            </w:pPr>
            <w:r w:rsidRPr="001B6C2E">
              <w:t>Direct</w:t>
            </w:r>
            <w:r w:rsidRPr="001B6C2E">
              <w:br/>
              <w:t>(Primary)</w:t>
            </w:r>
          </w:p>
        </w:tc>
      </w:tr>
      <w:tr w:rsidR="00B5306C" w:rsidRPr="001B6C2E" w14:paraId="1F143ECF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DE66C6D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BDA703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10711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CF10F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CAA18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A2C08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3C1061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>$    18</w:t>
            </w:r>
          </w:p>
        </w:tc>
      </w:tr>
      <w:tr w:rsidR="00B5306C" w:rsidRPr="001B6C2E" w14:paraId="29FA3B60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BA4E7C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C93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C2A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B7C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97C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2C6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EB17B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20</w:t>
            </w:r>
          </w:p>
        </w:tc>
      </w:tr>
      <w:tr w:rsidR="00B5306C" w:rsidRPr="001B6C2E" w14:paraId="6A243C3C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C48E90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2F7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932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8F2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477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F70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BB8586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23</w:t>
            </w:r>
          </w:p>
        </w:tc>
      </w:tr>
      <w:tr w:rsidR="00B5306C" w:rsidRPr="001B6C2E" w14:paraId="138F1A39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27BB51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CD0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144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C5D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545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BD5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F2A41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29</w:t>
            </w:r>
          </w:p>
        </w:tc>
      </w:tr>
      <w:tr w:rsidR="00B5306C" w:rsidRPr="001B6C2E" w14:paraId="2755946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EDB1D4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09E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AE5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48F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9BA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90B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9FBE5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35</w:t>
            </w:r>
          </w:p>
        </w:tc>
      </w:tr>
      <w:tr w:rsidR="00B5306C" w:rsidRPr="001B6C2E" w14:paraId="1E4348C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2AFEE0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877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44A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E6F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28B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851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786ED1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42</w:t>
            </w:r>
          </w:p>
        </w:tc>
      </w:tr>
      <w:tr w:rsidR="00B5306C" w:rsidRPr="001B6C2E" w14:paraId="3DA2D7E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4AD813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211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BD6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062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172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1F3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9357F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49</w:t>
            </w:r>
          </w:p>
        </w:tc>
      </w:tr>
      <w:tr w:rsidR="00B5306C" w:rsidRPr="001B6C2E" w14:paraId="6D4E76F3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40A636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5266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286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994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3D2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32F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5C55A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63</w:t>
            </w:r>
          </w:p>
        </w:tc>
      </w:tr>
      <w:tr w:rsidR="00B5306C" w:rsidRPr="001B6C2E" w14:paraId="3674016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364A93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E4D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B95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FCD7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9408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DBD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372AD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74</w:t>
            </w:r>
          </w:p>
        </w:tc>
      </w:tr>
      <w:tr w:rsidR="00B5306C" w:rsidRPr="001B6C2E" w14:paraId="489ACD9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66B133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B0C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34B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C87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6C7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807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0E7B3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83</w:t>
            </w:r>
          </w:p>
        </w:tc>
      </w:tr>
      <w:tr w:rsidR="00B5306C" w:rsidRPr="001B6C2E" w14:paraId="2AC4E2DA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CE126A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504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E4C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814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AE2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DA5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F2842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104</w:t>
            </w:r>
          </w:p>
        </w:tc>
      </w:tr>
      <w:tr w:rsidR="00B5306C" w:rsidRPr="001B6C2E" w14:paraId="7B23BF8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3F8362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3DA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6E4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C3F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54E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5BD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04E72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126</w:t>
            </w:r>
          </w:p>
        </w:tc>
      </w:tr>
      <w:tr w:rsidR="00B5306C" w:rsidRPr="001B6C2E" w14:paraId="0DB42D62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7725C3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0789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0F0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2EA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B5FF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4F2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DDEF6F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144</w:t>
            </w:r>
          </w:p>
        </w:tc>
      </w:tr>
      <w:tr w:rsidR="00B5306C" w:rsidRPr="001B6C2E" w14:paraId="2E7D804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3DB40F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8AC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BA4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024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E28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CC8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6255A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180</w:t>
            </w:r>
          </w:p>
        </w:tc>
      </w:tr>
      <w:tr w:rsidR="00B5306C" w:rsidRPr="001B6C2E" w14:paraId="3DDD907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AEE0A3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939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376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814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FA2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973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C8F14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216</w:t>
            </w:r>
          </w:p>
        </w:tc>
      </w:tr>
      <w:tr w:rsidR="00B5306C" w:rsidRPr="001B6C2E" w14:paraId="67DA9A22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FB938B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40C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8AF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93D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EF5C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7962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574AB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249</w:t>
            </w:r>
          </w:p>
        </w:tc>
      </w:tr>
      <w:tr w:rsidR="00B5306C" w:rsidRPr="001B6C2E" w14:paraId="5BE9FE77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57FF04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0F2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F93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6213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5FC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0CA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DC926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298</w:t>
            </w:r>
          </w:p>
        </w:tc>
      </w:tr>
      <w:tr w:rsidR="00B5306C" w:rsidRPr="001B6C2E" w14:paraId="05C9C858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D41524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CDD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4B3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2BC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923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548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FC295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380</w:t>
            </w:r>
          </w:p>
        </w:tc>
      </w:tr>
      <w:tr w:rsidR="00B5306C" w:rsidRPr="001B6C2E" w14:paraId="6100DB2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178920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4A1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681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60C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920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4E8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F05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AB7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23019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460</w:t>
            </w:r>
          </w:p>
        </w:tc>
      </w:tr>
      <w:tr w:rsidR="00B5306C" w:rsidRPr="001B6C2E" w14:paraId="598A28FA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E3D362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589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799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0EB7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97D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CC6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8FE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03B6D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539</w:t>
            </w:r>
          </w:p>
        </w:tc>
      </w:tr>
      <w:tr w:rsidR="00B5306C" w:rsidRPr="001B6C2E" w14:paraId="0BE8FA45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52D4C4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23C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EC4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345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671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707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0E5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8978B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696</w:t>
            </w:r>
          </w:p>
        </w:tc>
      </w:tr>
      <w:tr w:rsidR="00B5306C" w:rsidRPr="001B6C2E" w14:paraId="1EF09896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D5F13A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EE7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1260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7ED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9A4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819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7B0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57D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7CAC7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851</w:t>
            </w:r>
          </w:p>
        </w:tc>
      </w:tr>
      <w:tr w:rsidR="00B5306C" w:rsidRPr="001B6C2E" w14:paraId="3852206D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1A800C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FFC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A68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1992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000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959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1A9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860A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C02B84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996</w:t>
            </w:r>
          </w:p>
        </w:tc>
      </w:tr>
      <w:tr w:rsidR="00B5306C" w:rsidRPr="001B6C2E" w14:paraId="3F40036E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B2B549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9A7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BFF9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7207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1220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1D5B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1646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095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BA544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1266</w:t>
            </w:r>
          </w:p>
        </w:tc>
      </w:tr>
      <w:tr w:rsidR="00B5306C" w:rsidRPr="001B6C2E" w14:paraId="2EB6E654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D0726C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5C7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2250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58A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3037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02C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1462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B5BC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1974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D4C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2983ED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1519</w:t>
            </w:r>
          </w:p>
        </w:tc>
      </w:tr>
      <w:tr w:rsidR="00B5306C" w:rsidRPr="001B6C2E" w14:paraId="567244C9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AEE614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64A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6CBF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3466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C9AE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1669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8007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2253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9591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1284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979D16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1733</w:t>
            </w:r>
          </w:p>
        </w:tc>
      </w:tr>
      <w:tr w:rsidR="00B5306C" w:rsidRPr="001B6C2E" w14:paraId="17D0E2DA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C5AD28" w14:textId="77777777" w:rsidR="00B5306C" w:rsidRPr="001B6C2E" w:rsidRDefault="00B5306C" w:rsidP="00AF2962">
            <w:pPr>
              <w:pStyle w:val="tabletext11"/>
              <w:tabs>
                <w:tab w:val="decimal" w:pos="1000"/>
              </w:tabs>
            </w:pPr>
            <w:r w:rsidRPr="001B6C2E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C51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2797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5953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3776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07C72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1818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2390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2454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38C8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B7738F5" w14:textId="77777777" w:rsidR="00B5306C" w:rsidRPr="001B6C2E" w:rsidRDefault="00B5306C" w:rsidP="00AF2962">
            <w:pPr>
              <w:pStyle w:val="tabletext11"/>
              <w:tabs>
                <w:tab w:val="decimal" w:pos="800"/>
              </w:tabs>
            </w:pPr>
            <w:r w:rsidRPr="001B6C2E">
              <w:t xml:space="preserve">   1888</w:t>
            </w:r>
          </w:p>
        </w:tc>
      </w:tr>
      <w:tr w:rsidR="00B5306C" w:rsidRPr="001B6C2E" w14:paraId="0559779A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9B827D" w14:textId="77777777" w:rsidR="00B5306C" w:rsidRPr="001B6C2E" w:rsidRDefault="00B5306C" w:rsidP="00AF2962">
            <w:pPr>
              <w:pStyle w:val="tabletext11"/>
              <w:jc w:val="center"/>
            </w:pPr>
            <w:r w:rsidRPr="001B6C2E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3FE9BF37" w14:textId="77777777" w:rsidR="00B5306C" w:rsidRPr="001B6C2E" w:rsidRDefault="00B5306C" w:rsidP="00AF2962">
            <w:pPr>
              <w:pStyle w:val="tabletext11"/>
              <w:jc w:val="center"/>
            </w:pPr>
          </w:p>
        </w:tc>
      </w:tr>
      <w:tr w:rsidR="00B5306C" w:rsidRPr="001B6C2E" w14:paraId="5E2538FB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4E0185" w14:textId="77777777" w:rsidR="00B5306C" w:rsidRPr="001B6C2E" w:rsidRDefault="00B5306C" w:rsidP="00AF2962">
            <w:pPr>
              <w:pStyle w:val="tabletext11"/>
              <w:jc w:val="center"/>
            </w:pPr>
            <w:r w:rsidRPr="001B6C2E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4F9D3C75" w14:textId="77777777" w:rsidR="00B5306C" w:rsidRPr="001B6C2E" w:rsidRDefault="00B5306C" w:rsidP="00AF2962">
            <w:pPr>
              <w:pStyle w:val="tabletext11"/>
              <w:jc w:val="center"/>
            </w:pPr>
            <w:r w:rsidRPr="001B6C2E">
              <w:t>Refer to Company</w:t>
            </w:r>
          </w:p>
        </w:tc>
      </w:tr>
      <w:tr w:rsidR="00B5306C" w:rsidRPr="001B6C2E" w14:paraId="2AF3A471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07E546" w14:textId="77777777" w:rsidR="00B5306C" w:rsidRPr="001B6C2E" w:rsidRDefault="00B5306C" w:rsidP="00AF2962">
            <w:pPr>
              <w:pStyle w:val="tabletext11"/>
              <w:jc w:val="center"/>
              <w:rPr>
                <w:b/>
              </w:rPr>
            </w:pPr>
            <w:r w:rsidRPr="001B6C2E">
              <w:rPr>
                <w:b/>
              </w:rPr>
              <w:t>Direct Coverage (Excess)</w:t>
            </w:r>
          </w:p>
        </w:tc>
      </w:tr>
      <w:tr w:rsidR="00B5306C" w:rsidRPr="001B6C2E" w14:paraId="568C02F0" w14:textId="77777777" w:rsidTr="00AF29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5FF8601C" w14:textId="77777777" w:rsidR="00B5306C" w:rsidRPr="001B6C2E" w:rsidRDefault="00B5306C" w:rsidP="00AF2962">
            <w:pPr>
              <w:pStyle w:val="tabletext11"/>
              <w:jc w:val="center"/>
            </w:pPr>
            <w:r w:rsidRPr="001B6C2E">
              <w:t>Multiply the Legal Liability premium for the desired deductible by 1.15.</w:t>
            </w:r>
          </w:p>
        </w:tc>
      </w:tr>
      <w:tr w:rsidR="00B5306C" w:rsidRPr="001B6C2E" w14:paraId="0C56A4C7" w14:textId="77777777" w:rsidTr="00AF296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54599930" w14:textId="77777777" w:rsidR="00B5306C" w:rsidRPr="001B6C2E" w:rsidRDefault="00B5306C" w:rsidP="00AF2962">
            <w:pPr>
              <w:pStyle w:val="tabletext11"/>
            </w:pPr>
            <w:r w:rsidRPr="001B6C2E">
              <w:t>For additional coverages, refer to company.</w:t>
            </w:r>
          </w:p>
        </w:tc>
      </w:tr>
    </w:tbl>
    <w:p w14:paraId="11408906" w14:textId="6B8B3566" w:rsidR="00B5306C" w:rsidRDefault="00B5306C" w:rsidP="00B5306C">
      <w:pPr>
        <w:pStyle w:val="isonormal"/>
      </w:pPr>
    </w:p>
    <w:p w14:paraId="568C7CC5" w14:textId="669B6F00" w:rsidR="00B5306C" w:rsidRDefault="00B5306C" w:rsidP="00B5306C">
      <w:pPr>
        <w:pStyle w:val="isonormal"/>
        <w:jc w:val="left"/>
      </w:pPr>
    </w:p>
    <w:p w14:paraId="48269E70" w14:textId="77777777" w:rsidR="00B5306C" w:rsidRDefault="00B5306C" w:rsidP="00B5306C">
      <w:pPr>
        <w:pStyle w:val="isonormal"/>
        <w:sectPr w:rsidR="00B5306C" w:rsidSect="00B5306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991844" w14:textId="77777777" w:rsidR="00B5306C" w:rsidRPr="00E50120" w:rsidRDefault="00B5306C" w:rsidP="00B5306C">
      <w:pPr>
        <w:pStyle w:val="boxrule"/>
        <w:tabs>
          <w:tab w:val="bar" w:pos="-160"/>
          <w:tab w:val="left" w:pos="4800"/>
          <w:tab w:val="left" w:pos="5160"/>
        </w:tabs>
      </w:pPr>
      <w:r w:rsidRPr="00E50120">
        <w:lastRenderedPageBreak/>
        <w:t>225.  PREMIUM DEVELOPMENT – ZONE-RATED AUTOS</w:t>
      </w:r>
    </w:p>
    <w:p w14:paraId="6844998E" w14:textId="77777777" w:rsidR="00B5306C" w:rsidRPr="00E50120" w:rsidRDefault="00B5306C" w:rsidP="00B5306C">
      <w:pPr>
        <w:pStyle w:val="isonormal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0"/>
        <w:gridCol w:w="880"/>
        <w:gridCol w:w="2600"/>
        <w:gridCol w:w="240"/>
        <w:gridCol w:w="860"/>
      </w:tblGrid>
      <w:tr w:rsidR="00B5306C" w:rsidRPr="00E50120" w14:paraId="68034166" w14:textId="77777777" w:rsidTr="00AF2962">
        <w:trPr>
          <w:cantSplit/>
          <w:trHeight w:val="190"/>
        </w:trPr>
        <w:tc>
          <w:tcPr>
            <w:tcW w:w="200" w:type="dxa"/>
          </w:tcPr>
          <w:p w14:paraId="2AC3C6E9" w14:textId="77777777" w:rsidR="00B5306C" w:rsidRPr="00E50120" w:rsidRDefault="00B5306C" w:rsidP="00AF2962">
            <w:pPr>
              <w:pStyle w:val="tablehead"/>
              <w:tabs>
                <w:tab w:val="bar" w:pos="0"/>
              </w:tabs>
            </w:pPr>
            <w:r w:rsidRPr="00E50120">
              <w:br/>
            </w:r>
          </w:p>
        </w:tc>
        <w:tc>
          <w:tcPr>
            <w:tcW w:w="48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B2A8D2" w14:textId="77777777" w:rsidR="00B5306C" w:rsidRPr="00E50120" w:rsidRDefault="00B5306C" w:rsidP="00AF2962">
            <w:pPr>
              <w:pStyle w:val="tablehead"/>
            </w:pPr>
            <w:r w:rsidRPr="00E50120">
              <w:t xml:space="preserve">Zone-rating Table </w:t>
            </w:r>
            <w:r w:rsidRPr="00E50120">
              <w:rPr>
                <w:rFonts w:cs="Arial"/>
              </w:rPr>
              <w:t>–</w:t>
            </w:r>
            <w:r w:rsidRPr="00E50120">
              <w:t xml:space="preserve"> Zone 50</w:t>
            </w:r>
            <w:r w:rsidRPr="00E50120">
              <w:br/>
              <w:t>(Includes All Of The State Of Alaska)</w:t>
            </w:r>
          </w:p>
        </w:tc>
      </w:tr>
      <w:tr w:rsidR="00B5306C" w:rsidRPr="00E50120" w14:paraId="117B6356" w14:textId="77777777" w:rsidTr="00AF2962">
        <w:trPr>
          <w:cantSplit/>
          <w:trHeight w:val="190"/>
        </w:trPr>
        <w:tc>
          <w:tcPr>
            <w:tcW w:w="200" w:type="dxa"/>
          </w:tcPr>
          <w:p w14:paraId="5FF0E056" w14:textId="77777777" w:rsidR="00B5306C" w:rsidRPr="00E50120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48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2DDE" w14:textId="77777777" w:rsidR="00B5306C" w:rsidRPr="00E50120" w:rsidRDefault="00B5306C" w:rsidP="00AF2962">
            <w:pPr>
              <w:pStyle w:val="tablehead"/>
            </w:pPr>
            <w:r w:rsidRPr="00E50120">
              <w:t>Zone Code 54950</w:t>
            </w:r>
          </w:p>
        </w:tc>
      </w:tr>
      <w:tr w:rsidR="00B5306C" w:rsidRPr="00E50120" w14:paraId="4A44408D" w14:textId="77777777" w:rsidTr="00AF2962">
        <w:trPr>
          <w:cantSplit/>
          <w:trHeight w:val="190"/>
        </w:trPr>
        <w:tc>
          <w:tcPr>
            <w:tcW w:w="200" w:type="dxa"/>
          </w:tcPr>
          <w:p w14:paraId="459E8ADF" w14:textId="77777777" w:rsidR="00B5306C" w:rsidRPr="00E50120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2626D" w14:textId="77777777" w:rsidR="00B5306C" w:rsidRPr="00E50120" w:rsidRDefault="00B5306C" w:rsidP="00AF2962">
            <w:pPr>
              <w:pStyle w:val="tabletext11"/>
              <w:jc w:val="right"/>
            </w:pPr>
            <w:r w:rsidRPr="00E50120">
              <w:t>$</w:t>
            </w: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C6F280" w14:textId="77777777" w:rsidR="00B5306C" w:rsidRPr="00E50120" w:rsidRDefault="00B5306C" w:rsidP="00AF2962">
            <w:pPr>
              <w:pStyle w:val="tabletext11"/>
              <w:tabs>
                <w:tab w:val="decimal" w:pos="700"/>
              </w:tabs>
            </w:pPr>
            <w:r w:rsidRPr="00E50120">
              <w:t>100,000</w:t>
            </w:r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51D891" w14:textId="77777777" w:rsidR="00B5306C" w:rsidRPr="00E50120" w:rsidRDefault="00B5306C" w:rsidP="00AF2962">
            <w:pPr>
              <w:pStyle w:val="tabletext11"/>
            </w:pPr>
            <w:r w:rsidRPr="00E50120">
              <w:t>Liability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EDF1C5" w14:textId="77777777" w:rsidR="00B5306C" w:rsidRPr="00E50120" w:rsidRDefault="00B5306C" w:rsidP="00AF2962">
            <w:pPr>
              <w:pStyle w:val="tabletext11"/>
              <w:jc w:val="right"/>
            </w:pPr>
            <w:r w:rsidRPr="00E50120">
              <w:t>$</w:t>
            </w: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60C3CB" w14:textId="77777777" w:rsidR="00B5306C" w:rsidRPr="00E50120" w:rsidRDefault="00B5306C" w:rsidP="00AF2962">
            <w:pPr>
              <w:pStyle w:val="tabletext11"/>
            </w:pPr>
            <w:r w:rsidRPr="00E50120">
              <w:t>1852</w:t>
            </w:r>
          </w:p>
        </w:tc>
      </w:tr>
      <w:tr w:rsidR="00B5306C" w:rsidRPr="00E50120" w14:paraId="031E1B3C" w14:textId="77777777" w:rsidTr="00AF2962">
        <w:trPr>
          <w:cantSplit/>
          <w:trHeight w:val="190"/>
        </w:trPr>
        <w:tc>
          <w:tcPr>
            <w:tcW w:w="200" w:type="dxa"/>
          </w:tcPr>
          <w:p w14:paraId="376D3A2A" w14:textId="77777777" w:rsidR="00B5306C" w:rsidRPr="00E50120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D2809" w14:textId="77777777" w:rsidR="00B5306C" w:rsidRPr="00E50120" w:rsidRDefault="00B5306C" w:rsidP="00AF2962">
            <w:pPr>
              <w:pStyle w:val="tabletext11"/>
              <w:jc w:val="right"/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D5C5C0" w14:textId="77777777" w:rsidR="00B5306C" w:rsidRPr="00E50120" w:rsidRDefault="00B5306C" w:rsidP="00AF2962">
            <w:pPr>
              <w:pStyle w:val="tabletext11"/>
              <w:tabs>
                <w:tab w:val="decimal" w:pos="700"/>
              </w:tabs>
            </w:pPr>
            <w:r w:rsidRPr="00E50120">
              <w:t>500</w:t>
            </w:r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10208F" w14:textId="77777777" w:rsidR="00B5306C" w:rsidRPr="00E50120" w:rsidRDefault="00B5306C" w:rsidP="00AF2962">
            <w:pPr>
              <w:pStyle w:val="tabletext11"/>
            </w:pPr>
            <w:r w:rsidRPr="00E50120">
              <w:t>Deductible Collision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BDBE33" w14:textId="77777777" w:rsidR="00B5306C" w:rsidRPr="00E50120" w:rsidRDefault="00B5306C" w:rsidP="00AF2962">
            <w:pPr>
              <w:pStyle w:val="tabletext11"/>
              <w:jc w:val="right"/>
            </w:pP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36A9D5" w14:textId="77777777" w:rsidR="00B5306C" w:rsidRPr="00E50120" w:rsidRDefault="00B5306C" w:rsidP="00AF2962">
            <w:pPr>
              <w:pStyle w:val="tabletext11"/>
              <w:ind w:left="-200" w:hanging="20"/>
              <w:jc w:val="center"/>
            </w:pPr>
            <w:r w:rsidRPr="00E50120">
              <w:t>794</w:t>
            </w:r>
          </w:p>
        </w:tc>
      </w:tr>
      <w:tr w:rsidR="00B5306C" w:rsidRPr="00E50120" w14:paraId="506069F0" w14:textId="77777777" w:rsidTr="00AF2962">
        <w:trPr>
          <w:cantSplit/>
          <w:trHeight w:val="190"/>
        </w:trPr>
        <w:tc>
          <w:tcPr>
            <w:tcW w:w="200" w:type="dxa"/>
          </w:tcPr>
          <w:p w14:paraId="350791E2" w14:textId="77777777" w:rsidR="00B5306C" w:rsidRPr="00E50120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450B5" w14:textId="77777777" w:rsidR="00B5306C" w:rsidRPr="00E50120" w:rsidRDefault="00B5306C" w:rsidP="00AF2962">
            <w:pPr>
              <w:pStyle w:val="tabletext11"/>
              <w:jc w:val="right"/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493D25" w14:textId="77777777" w:rsidR="00B5306C" w:rsidRPr="00E50120" w:rsidRDefault="00B5306C" w:rsidP="00AF2962">
            <w:pPr>
              <w:pStyle w:val="tabletext11"/>
              <w:tabs>
                <w:tab w:val="decimal" w:pos="700"/>
              </w:tabs>
            </w:pPr>
            <w:r w:rsidRPr="00E50120">
              <w:t>500</w:t>
            </w:r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BB84FD" w14:textId="77777777" w:rsidR="00B5306C" w:rsidRPr="00E50120" w:rsidRDefault="00B5306C" w:rsidP="00AF2962">
            <w:pPr>
              <w:pStyle w:val="tabletext11"/>
            </w:pPr>
            <w:r w:rsidRPr="00E50120">
              <w:t>Deductible Comprehensive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E9C1DC" w14:textId="77777777" w:rsidR="00B5306C" w:rsidRPr="00E50120" w:rsidRDefault="00B5306C" w:rsidP="00AF2962">
            <w:pPr>
              <w:pStyle w:val="tabletext11"/>
              <w:jc w:val="right"/>
            </w:pP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BF20F6" w14:textId="77777777" w:rsidR="00B5306C" w:rsidRPr="00E50120" w:rsidRDefault="00B5306C" w:rsidP="00AF2962">
            <w:pPr>
              <w:pStyle w:val="tabletext11"/>
              <w:ind w:left="-200" w:hanging="20"/>
              <w:jc w:val="center"/>
            </w:pPr>
            <w:r w:rsidRPr="00E50120">
              <w:t>281</w:t>
            </w:r>
          </w:p>
        </w:tc>
      </w:tr>
    </w:tbl>
    <w:p w14:paraId="73FE403E" w14:textId="1A769B83" w:rsidR="00B5306C" w:rsidRDefault="00B5306C" w:rsidP="00B5306C">
      <w:pPr>
        <w:pStyle w:val="tablecaption"/>
        <w:tabs>
          <w:tab w:val="bar" w:pos="-160"/>
        </w:tabs>
        <w:rPr>
          <w:rFonts w:cs="Arial"/>
          <w:color w:val="000000"/>
          <w:szCs w:val="18"/>
        </w:rPr>
      </w:pPr>
      <w:r w:rsidRPr="00E50120">
        <w:t>Table 225.F.(LC</w:t>
      </w:r>
      <w:r w:rsidRPr="00E50120">
        <w:rPr>
          <w:szCs w:val="18"/>
        </w:rPr>
        <w:t xml:space="preserve">) </w:t>
      </w:r>
      <w:r w:rsidRPr="00E50120">
        <w:rPr>
          <w:rFonts w:cs="Arial"/>
          <w:color w:val="000000"/>
          <w:szCs w:val="18"/>
        </w:rPr>
        <w:t>Zone-rating Table</w:t>
      </w:r>
    </w:p>
    <w:p w14:paraId="5338A5CA" w14:textId="3F3D0EE0" w:rsidR="00B5306C" w:rsidRDefault="00B5306C" w:rsidP="00B5306C">
      <w:pPr>
        <w:pStyle w:val="isonormal"/>
        <w:jc w:val="left"/>
      </w:pPr>
    </w:p>
    <w:p w14:paraId="16A87111" w14:textId="77777777" w:rsidR="00B5306C" w:rsidRDefault="00B5306C" w:rsidP="00B5306C">
      <w:pPr>
        <w:pStyle w:val="isonormal"/>
        <w:sectPr w:rsidR="00B5306C" w:rsidSect="00B5306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7065797" w14:textId="77777777" w:rsidR="00B5306C" w:rsidRPr="003D41FA" w:rsidRDefault="00B5306C" w:rsidP="00B5306C">
      <w:pPr>
        <w:pStyle w:val="boxrule"/>
        <w:tabs>
          <w:tab w:val="bar" w:pos="-160"/>
        </w:tabs>
      </w:pPr>
      <w:r w:rsidRPr="003D41FA">
        <w:lastRenderedPageBreak/>
        <w:t>249.  AUTO DEALERS – PREMIUM DEVELOPMENT FOR COMMON COVERAGES</w:t>
      </w:r>
    </w:p>
    <w:p w14:paraId="295B2176" w14:textId="77777777" w:rsidR="00B5306C" w:rsidRPr="003D41FA" w:rsidRDefault="00B5306C" w:rsidP="00B5306C">
      <w:pPr>
        <w:pStyle w:val="isonormal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B5306C" w:rsidRPr="003D41FA" w14:paraId="0D6AE7EA" w14:textId="77777777" w:rsidTr="00AF2962">
        <w:trPr>
          <w:cantSplit/>
          <w:trHeight w:val="190"/>
        </w:trPr>
        <w:tc>
          <w:tcPr>
            <w:tcW w:w="200" w:type="dxa"/>
          </w:tcPr>
          <w:p w14:paraId="281F6B09" w14:textId="77777777" w:rsidR="00B5306C" w:rsidRPr="003D41FA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859F077" w14:textId="77777777" w:rsidR="00B5306C" w:rsidRPr="003D41FA" w:rsidRDefault="00B5306C" w:rsidP="00AF2962">
            <w:pPr>
              <w:pStyle w:val="tablehead"/>
            </w:pPr>
            <w:r w:rsidRPr="003D41FA">
              <w:t>Acts, Errors Or Omissions Base Loss Cost</w:t>
            </w:r>
          </w:p>
        </w:tc>
      </w:tr>
      <w:tr w:rsidR="00B5306C" w:rsidRPr="003D41FA" w14:paraId="3DB7EFEF" w14:textId="77777777" w:rsidTr="00AF2962">
        <w:trPr>
          <w:cantSplit/>
          <w:trHeight w:val="190"/>
        </w:trPr>
        <w:tc>
          <w:tcPr>
            <w:tcW w:w="200" w:type="dxa"/>
          </w:tcPr>
          <w:p w14:paraId="594FB7F3" w14:textId="77777777" w:rsidR="00B5306C" w:rsidRPr="003D41FA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250CB1A" w14:textId="77777777" w:rsidR="00B5306C" w:rsidRPr="003D41FA" w:rsidRDefault="00B5306C" w:rsidP="00AF2962">
            <w:pPr>
              <w:pStyle w:val="tabletext11"/>
              <w:jc w:val="right"/>
            </w:pPr>
            <w:r w:rsidRPr="003D41FA">
              <w:t>$</w:t>
            </w:r>
          </w:p>
        </w:tc>
        <w:tc>
          <w:tcPr>
            <w:tcW w:w="2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C9EE1" w14:textId="77777777" w:rsidR="00B5306C" w:rsidRPr="003D41FA" w:rsidRDefault="00B5306C" w:rsidP="00AF2962">
            <w:pPr>
              <w:pStyle w:val="tabletext11"/>
            </w:pPr>
            <w:r w:rsidRPr="003D41FA">
              <w:t>38</w:t>
            </w:r>
          </w:p>
        </w:tc>
      </w:tr>
    </w:tbl>
    <w:p w14:paraId="24706EB5" w14:textId="6F422051" w:rsidR="00B5306C" w:rsidRDefault="00B5306C" w:rsidP="00B5306C">
      <w:pPr>
        <w:pStyle w:val="tablecaption"/>
        <w:tabs>
          <w:tab w:val="bar" w:pos="-160"/>
        </w:tabs>
      </w:pPr>
      <w:r w:rsidRPr="003D41FA">
        <w:t>Table 249.F.2.a.(LC) Acts, Errors Or Omissions Liability Coverages Loss Cost</w:t>
      </w:r>
    </w:p>
    <w:p w14:paraId="56DEB17F" w14:textId="384C2888" w:rsidR="00B5306C" w:rsidRDefault="00B5306C" w:rsidP="00B5306C">
      <w:pPr>
        <w:pStyle w:val="isonormal"/>
        <w:jc w:val="left"/>
      </w:pPr>
    </w:p>
    <w:p w14:paraId="48C8850B" w14:textId="77777777" w:rsidR="00B5306C" w:rsidRDefault="00B5306C" w:rsidP="00B5306C">
      <w:pPr>
        <w:pStyle w:val="isonormal"/>
        <w:sectPr w:rsidR="00B5306C" w:rsidSect="00B5306C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4FA4E511" w14:textId="77777777" w:rsidR="00B5306C" w:rsidRPr="000A0F74" w:rsidRDefault="00B5306C" w:rsidP="00B5306C">
      <w:pPr>
        <w:pStyle w:val="boxrule"/>
        <w:tabs>
          <w:tab w:val="bar" w:pos="-160"/>
        </w:tabs>
      </w:pPr>
      <w:r w:rsidRPr="000A0F74">
        <w:lastRenderedPageBreak/>
        <w:t>270.  FINANCED AUTOS</w:t>
      </w:r>
    </w:p>
    <w:p w14:paraId="03F49080" w14:textId="77777777" w:rsidR="00B5306C" w:rsidRPr="000A0F74" w:rsidRDefault="00B5306C" w:rsidP="00B5306C">
      <w:pPr>
        <w:pStyle w:val="isonormal"/>
        <w:tabs>
          <w:tab w:val="bar" w:pos="-160"/>
        </w:tabs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600"/>
        <w:gridCol w:w="133"/>
        <w:gridCol w:w="317"/>
        <w:gridCol w:w="510"/>
        <w:gridCol w:w="181"/>
        <w:gridCol w:w="299"/>
        <w:gridCol w:w="480"/>
        <w:gridCol w:w="229"/>
        <w:gridCol w:w="281"/>
        <w:gridCol w:w="570"/>
        <w:gridCol w:w="157"/>
        <w:gridCol w:w="353"/>
        <w:gridCol w:w="535"/>
        <w:gridCol w:w="120"/>
        <w:gridCol w:w="335"/>
        <w:gridCol w:w="540"/>
        <w:gridCol w:w="133"/>
        <w:gridCol w:w="317"/>
        <w:gridCol w:w="510"/>
        <w:gridCol w:w="181"/>
        <w:gridCol w:w="299"/>
        <w:gridCol w:w="480"/>
        <w:gridCol w:w="229"/>
      </w:tblGrid>
      <w:tr w:rsidR="00B5306C" w:rsidRPr="000A0F74" w14:paraId="094C0D0B" w14:textId="77777777" w:rsidTr="00AF2962">
        <w:trPr>
          <w:cantSplit/>
          <w:trHeight w:val="190"/>
        </w:trPr>
        <w:tc>
          <w:tcPr>
            <w:tcW w:w="200" w:type="dxa"/>
          </w:tcPr>
          <w:p w14:paraId="58583160" w14:textId="77777777" w:rsidR="00B5306C" w:rsidRPr="000A0F74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A6B1687" w14:textId="77777777" w:rsidR="00B5306C" w:rsidRPr="000A0F74" w:rsidRDefault="00B5306C" w:rsidP="00AF2962">
            <w:pPr>
              <w:pStyle w:val="tablehead"/>
            </w:pPr>
            <w:r w:rsidRPr="000A0F74">
              <w:t>Single Interest Coverage</w:t>
            </w:r>
          </w:p>
        </w:tc>
      </w:tr>
      <w:tr w:rsidR="00B5306C" w:rsidRPr="000A0F74" w14:paraId="5B3AC804" w14:textId="77777777" w:rsidTr="00AF2962">
        <w:trPr>
          <w:cantSplit/>
          <w:trHeight w:val="190"/>
        </w:trPr>
        <w:tc>
          <w:tcPr>
            <w:tcW w:w="200" w:type="dxa"/>
            <w:vMerge w:val="restart"/>
          </w:tcPr>
          <w:p w14:paraId="459D03DC" w14:textId="77777777" w:rsidR="00B5306C" w:rsidRPr="000A0F74" w:rsidRDefault="00B5306C" w:rsidP="00AF2962">
            <w:pPr>
              <w:pStyle w:val="tablehead"/>
              <w:tabs>
                <w:tab w:val="bar" w:pos="0"/>
              </w:tabs>
            </w:pPr>
            <w:r w:rsidRPr="000A0F74">
              <w:br/>
            </w:r>
            <w:r w:rsidRPr="000A0F74">
              <w:br/>
            </w:r>
            <w:r w:rsidRPr="000A0F74">
              <w:br/>
            </w:r>
            <w:r w:rsidRPr="000A0F74">
              <w:br/>
            </w: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3A9F6D9" w14:textId="77777777" w:rsidR="00B5306C" w:rsidRPr="000A0F74" w:rsidRDefault="00B5306C" w:rsidP="00AF2962">
            <w:pPr>
              <w:pStyle w:val="tablehead"/>
            </w:pPr>
            <w:r w:rsidRPr="000A0F74">
              <w:t>Original Unpaid</w:t>
            </w:r>
            <w:r w:rsidRPr="000A0F74">
              <w:br/>
              <w:t>Balance Including</w:t>
            </w:r>
            <w:r w:rsidRPr="000A0F74">
              <w:br/>
              <w:t>Finance Charges</w:t>
            </w:r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FBA33" w14:textId="77777777" w:rsidR="00B5306C" w:rsidRPr="000A0F74" w:rsidRDefault="00B5306C" w:rsidP="00AF2962">
            <w:pPr>
              <w:pStyle w:val="tablehead"/>
            </w:pPr>
            <w:r w:rsidRPr="000A0F74">
              <w:t>Comprehensive</w:t>
            </w:r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7086C" w14:textId="77777777" w:rsidR="00B5306C" w:rsidRPr="000A0F74" w:rsidRDefault="00B5306C" w:rsidP="00AF2962">
            <w:pPr>
              <w:pStyle w:val="tablehead"/>
            </w:pPr>
            <w:r w:rsidRPr="000A0F74">
              <w:t>Collision</w:t>
            </w:r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1B0586" w14:textId="77777777" w:rsidR="00B5306C" w:rsidRPr="000A0F74" w:rsidRDefault="00B5306C" w:rsidP="00AF2962">
            <w:pPr>
              <w:pStyle w:val="tablehead"/>
            </w:pPr>
            <w:r w:rsidRPr="000A0F74">
              <w:t>Fire And Theft</w:t>
            </w:r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FF445" w14:textId="77777777" w:rsidR="00B5306C" w:rsidRPr="000A0F74" w:rsidRDefault="00B5306C" w:rsidP="00AF2962">
            <w:pPr>
              <w:pStyle w:val="tablehead"/>
            </w:pPr>
            <w:r w:rsidRPr="000A0F74">
              <w:t>Conversion,</w:t>
            </w:r>
            <w:r w:rsidRPr="000A0F74">
              <w:br/>
              <w:t>Embezzlement</w:t>
            </w:r>
            <w:r w:rsidRPr="000A0F74">
              <w:br/>
              <w:t>And Secretion</w:t>
            </w:r>
          </w:p>
        </w:tc>
      </w:tr>
      <w:tr w:rsidR="00B5306C" w:rsidRPr="000A0F74" w14:paraId="198E22B9" w14:textId="77777777" w:rsidTr="00AF2962">
        <w:trPr>
          <w:cantSplit/>
          <w:trHeight w:val="190"/>
        </w:trPr>
        <w:tc>
          <w:tcPr>
            <w:tcW w:w="200" w:type="dxa"/>
            <w:vMerge/>
          </w:tcPr>
          <w:p w14:paraId="79183032" w14:textId="77777777" w:rsidR="00B5306C" w:rsidRPr="000A0F74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DD9D6" w14:textId="77777777" w:rsidR="00B5306C" w:rsidRPr="000A0F74" w:rsidRDefault="00B5306C" w:rsidP="00AF2962">
            <w:pPr>
              <w:pStyle w:val="tablehead"/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AC155" w14:textId="77777777" w:rsidR="00B5306C" w:rsidRPr="000A0F74" w:rsidRDefault="00B5306C" w:rsidP="00AF2962">
            <w:pPr>
              <w:pStyle w:val="tablehead"/>
            </w:pPr>
            <w:r w:rsidRPr="000A0F74">
              <w:t>New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F7A482" w14:textId="77777777" w:rsidR="00B5306C" w:rsidRPr="000A0F74" w:rsidRDefault="00B5306C" w:rsidP="00AF2962">
            <w:pPr>
              <w:pStyle w:val="tablehead"/>
            </w:pPr>
            <w:r w:rsidRPr="000A0F74">
              <w:t>Used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E5C4" w14:textId="77777777" w:rsidR="00B5306C" w:rsidRPr="000A0F74" w:rsidRDefault="00B5306C" w:rsidP="00AF2962">
            <w:pPr>
              <w:pStyle w:val="tablehead"/>
            </w:pPr>
            <w:r w:rsidRPr="000A0F74">
              <w:t>New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1888A" w14:textId="77777777" w:rsidR="00B5306C" w:rsidRPr="000A0F74" w:rsidRDefault="00B5306C" w:rsidP="00AF2962">
            <w:pPr>
              <w:pStyle w:val="tablehead"/>
            </w:pPr>
            <w:r w:rsidRPr="000A0F74">
              <w:t>Used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FE52F" w14:textId="77777777" w:rsidR="00B5306C" w:rsidRPr="000A0F74" w:rsidRDefault="00B5306C" w:rsidP="00AF2962">
            <w:pPr>
              <w:pStyle w:val="tablehead"/>
            </w:pPr>
            <w:r w:rsidRPr="000A0F74">
              <w:t>New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5807C0" w14:textId="77777777" w:rsidR="00B5306C" w:rsidRPr="000A0F74" w:rsidRDefault="00B5306C" w:rsidP="00AF2962">
            <w:pPr>
              <w:pStyle w:val="tablehead"/>
            </w:pPr>
            <w:r w:rsidRPr="000A0F74">
              <w:t>Used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2E3C1F" w14:textId="77777777" w:rsidR="00B5306C" w:rsidRPr="000A0F74" w:rsidRDefault="00B5306C" w:rsidP="00AF2962">
            <w:pPr>
              <w:pStyle w:val="tablehead"/>
            </w:pPr>
            <w:r w:rsidRPr="000A0F74">
              <w:t>New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55657" w14:textId="77777777" w:rsidR="00B5306C" w:rsidRPr="000A0F74" w:rsidRDefault="00B5306C" w:rsidP="00AF2962">
            <w:pPr>
              <w:pStyle w:val="tablehead"/>
            </w:pPr>
            <w:r w:rsidRPr="000A0F74">
              <w:t>Used</w:t>
            </w:r>
          </w:p>
        </w:tc>
      </w:tr>
      <w:tr w:rsidR="00B5306C" w:rsidRPr="000A0F74" w14:paraId="02363FE7" w14:textId="77777777" w:rsidTr="00AF2962">
        <w:trPr>
          <w:cantSplit/>
          <w:trHeight w:val="190"/>
        </w:trPr>
        <w:tc>
          <w:tcPr>
            <w:tcW w:w="200" w:type="dxa"/>
          </w:tcPr>
          <w:p w14:paraId="7CD6C1E2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5D9018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11C466E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0</w:t>
            </w:r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4C687C9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F53E8BC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1,500</w:t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11145AE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600" w:type="dxa"/>
            <w:tcBorders>
              <w:top w:val="single" w:sz="6" w:space="0" w:color="auto"/>
            </w:tcBorders>
          </w:tcPr>
          <w:p w14:paraId="54F0804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76D3C7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EA74FE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03B17697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1F2345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798F28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19DAE97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53</w:t>
            </w:r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3FA682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9E37FE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7AF7180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55</w:t>
            </w:r>
          </w:p>
        </w:tc>
        <w:tc>
          <w:tcPr>
            <w:tcW w:w="1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A22381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</w:tcBorders>
          </w:tcPr>
          <w:p w14:paraId="6738C3D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535" w:type="dxa"/>
            <w:tcBorders>
              <w:top w:val="single" w:sz="6" w:space="0" w:color="auto"/>
            </w:tcBorders>
          </w:tcPr>
          <w:p w14:paraId="07BDB68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0FE017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401488AE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6ECC4922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</w:t>
            </w:r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1E99F5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6705288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4BF11C7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</w:t>
            </w:r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DE9F8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69B001F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$</w:t>
            </w:r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3606554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</w:t>
            </w:r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1C069B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567D0842" w14:textId="77777777" w:rsidTr="00AF2962">
        <w:trPr>
          <w:cantSplit/>
          <w:trHeight w:val="190"/>
        </w:trPr>
        <w:tc>
          <w:tcPr>
            <w:tcW w:w="200" w:type="dxa"/>
          </w:tcPr>
          <w:p w14:paraId="763E415A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5E21F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2F4AE74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1,501</w:t>
            </w:r>
          </w:p>
        </w:tc>
        <w:tc>
          <w:tcPr>
            <w:tcW w:w="180" w:type="dxa"/>
          </w:tcPr>
          <w:p w14:paraId="6796D4F2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743F6D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2,000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6B2079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16D9571D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AEFBCAB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A25AA6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22066FA2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BF56142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FA0FEC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1E5B4EBF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58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FE8B42E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55046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1197C0E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61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05CF7E8A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04361ED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2B4A0C7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2CD6D26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DE139E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3477FAE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9E09C5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8DBD46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6470893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4C4C473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553D83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1C9AF01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EF9F6C6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6CD74870" w14:textId="77777777" w:rsidTr="00AF2962">
        <w:trPr>
          <w:cantSplit/>
          <w:trHeight w:val="190"/>
        </w:trPr>
        <w:tc>
          <w:tcPr>
            <w:tcW w:w="200" w:type="dxa"/>
          </w:tcPr>
          <w:p w14:paraId="15B2AF69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300040C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32A7FCF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2,001</w:t>
            </w:r>
          </w:p>
        </w:tc>
        <w:tc>
          <w:tcPr>
            <w:tcW w:w="180" w:type="dxa"/>
          </w:tcPr>
          <w:p w14:paraId="71A0DAA3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2F08B90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2,500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126DFF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6B6AD99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D2ABEBC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BE431B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2C556B8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40B7069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5E45FD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53D599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67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DA34003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ADB8F7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341C13BD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70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342DFA06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62DD932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6962B98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B75182A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62CB0B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1B852651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E1BBB3B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8EA9D0C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0B97D4A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AC6488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3D99441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D1924F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8AC80D5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107E8EA1" w14:textId="77777777" w:rsidTr="00AF2962">
        <w:trPr>
          <w:cantSplit/>
          <w:trHeight w:val="190"/>
        </w:trPr>
        <w:tc>
          <w:tcPr>
            <w:tcW w:w="200" w:type="dxa"/>
          </w:tcPr>
          <w:p w14:paraId="1A02E175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90073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5F71AE4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2,501</w:t>
            </w:r>
          </w:p>
        </w:tc>
        <w:tc>
          <w:tcPr>
            <w:tcW w:w="180" w:type="dxa"/>
          </w:tcPr>
          <w:p w14:paraId="2737F02D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805B708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3,000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E4B68B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2DFD719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EFBE61A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0B7666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26DFB00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E70714D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AB78DBB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1EC53B64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77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F8439DB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AC47D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124C252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81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0E39DED3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5D260B15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17841AF2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20A621F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3631F8C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2CBE00FF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03906E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6C9FA8B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3D9D9CA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28FC41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06308F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325AC3D1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F170097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19A2D451" w14:textId="77777777" w:rsidTr="00AF2962">
        <w:trPr>
          <w:cantSplit/>
          <w:trHeight w:val="190"/>
        </w:trPr>
        <w:tc>
          <w:tcPr>
            <w:tcW w:w="200" w:type="dxa"/>
          </w:tcPr>
          <w:p w14:paraId="62326DEF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B0538C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5E82070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3,001</w:t>
            </w:r>
          </w:p>
        </w:tc>
        <w:tc>
          <w:tcPr>
            <w:tcW w:w="180" w:type="dxa"/>
          </w:tcPr>
          <w:p w14:paraId="3D53E02C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5CBC8E8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3,500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5E74CB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1576D98E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B84E498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442640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02050F7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72FA379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99F1ED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08700730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89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CD07C6D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42401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09A1415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93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0A548D09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68B3515B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42450E0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E376FE4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FCC5FC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3E827EE7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F4B2D3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211C9B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2F74DA5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30E9C39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00DB8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22F2D74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939CE0E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576D0D45" w14:textId="77777777" w:rsidTr="00AF2962">
        <w:trPr>
          <w:cantSplit/>
          <w:trHeight w:val="190"/>
        </w:trPr>
        <w:tc>
          <w:tcPr>
            <w:tcW w:w="200" w:type="dxa"/>
          </w:tcPr>
          <w:p w14:paraId="16B7EA1D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9D275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2FFAEF0D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3,501</w:t>
            </w:r>
          </w:p>
        </w:tc>
        <w:tc>
          <w:tcPr>
            <w:tcW w:w="180" w:type="dxa"/>
          </w:tcPr>
          <w:p w14:paraId="48B19346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F6BBE31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4,000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36C4ED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2D1A782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B808ABE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D5790A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63558420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11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2BAAC92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E7B3AE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890606D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100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5D016A1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0100F1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708E1150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104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153B1C55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17BA9C8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6D12E07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83A531C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09301DC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62BB209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FDE78F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4D30DA5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3FBF471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816F02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080E3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37162C1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8A685EF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1C327089" w14:textId="77777777" w:rsidTr="00AF2962">
        <w:trPr>
          <w:cantSplit/>
          <w:trHeight w:val="190"/>
        </w:trPr>
        <w:tc>
          <w:tcPr>
            <w:tcW w:w="200" w:type="dxa"/>
          </w:tcPr>
          <w:p w14:paraId="0DA2FC0B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ABDBA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1C16959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4,001</w:t>
            </w:r>
          </w:p>
        </w:tc>
        <w:tc>
          <w:tcPr>
            <w:tcW w:w="180" w:type="dxa"/>
          </w:tcPr>
          <w:p w14:paraId="2974DE34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37D3468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4,500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550202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1DEE054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11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F4D6CE7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857BA4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0891FFE7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12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412E6AE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428900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632A4F2E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107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92C9477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4883A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6EEE8EA1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112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50E299EB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037A7B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1229B4B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5063115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995EEB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47F38E2A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5A1B72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7FB269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4904FC4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9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F4FD05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F8868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04EAD1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553D581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51640864" w14:textId="77777777" w:rsidTr="00AF2962">
        <w:trPr>
          <w:cantSplit/>
          <w:trHeight w:val="190"/>
        </w:trPr>
        <w:tc>
          <w:tcPr>
            <w:tcW w:w="200" w:type="dxa"/>
          </w:tcPr>
          <w:p w14:paraId="5613F3DC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7F32A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68C855C3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4,501</w:t>
            </w:r>
          </w:p>
        </w:tc>
        <w:tc>
          <w:tcPr>
            <w:tcW w:w="180" w:type="dxa"/>
          </w:tcPr>
          <w:p w14:paraId="688F1326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3DE7591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5,000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851109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78F5832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13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DB598BA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B119D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373A550E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14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3DDDA25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106920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741D3FE1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124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1288810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AF88D6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1C56709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131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3B2AB443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705252E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2142EBE4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F60556F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DBA415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7D6A75E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7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83A3F6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D9FA25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2023E5E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11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C37CA5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359B236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316963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12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48D723A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15A70CCB" w14:textId="77777777" w:rsidTr="00AF2962">
        <w:trPr>
          <w:cantSplit/>
          <w:trHeight w:val="190"/>
        </w:trPr>
        <w:tc>
          <w:tcPr>
            <w:tcW w:w="200" w:type="dxa"/>
          </w:tcPr>
          <w:p w14:paraId="05A2BEB2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7A6863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260380DF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5,001</w:t>
            </w:r>
          </w:p>
        </w:tc>
        <w:tc>
          <w:tcPr>
            <w:tcW w:w="180" w:type="dxa"/>
          </w:tcPr>
          <w:p w14:paraId="6F73BBDB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FAC063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6,000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FB36B4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61288B44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15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B739A2D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CEE8E75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76DBFDB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16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70A21054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4594A4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408223B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146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BA1BCC3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6D35A0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5531D2E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153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7374B444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5F34986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7FC8740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817EFA2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950F197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1151229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8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0A8FAE8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DAE806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4A7FEADF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13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8623A7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B6AA034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2490E01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14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4F13C66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318442C1" w14:textId="77777777" w:rsidTr="00AF2962">
        <w:trPr>
          <w:cantSplit/>
          <w:trHeight w:val="190"/>
        </w:trPr>
        <w:tc>
          <w:tcPr>
            <w:tcW w:w="200" w:type="dxa"/>
          </w:tcPr>
          <w:p w14:paraId="44A28543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9DF3A0D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30" w:type="dxa"/>
          </w:tcPr>
          <w:p w14:paraId="73C2CEF9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6,001</w:t>
            </w:r>
          </w:p>
        </w:tc>
        <w:tc>
          <w:tcPr>
            <w:tcW w:w="180" w:type="dxa"/>
          </w:tcPr>
          <w:p w14:paraId="138B26E3" w14:textId="77777777" w:rsidR="00B5306C" w:rsidRPr="000A0F74" w:rsidRDefault="00B5306C" w:rsidP="00AF2962">
            <w:pPr>
              <w:pStyle w:val="tabletext11"/>
            </w:pPr>
            <w:r w:rsidRPr="000A0F74">
              <w:t>–</w:t>
            </w:r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5F92D4" w14:textId="77777777" w:rsidR="00B5306C" w:rsidRPr="000A0F74" w:rsidRDefault="00B5306C" w:rsidP="00AF2962">
            <w:pPr>
              <w:pStyle w:val="tabletext11"/>
              <w:jc w:val="both"/>
            </w:pPr>
            <w:r w:rsidRPr="000A0F74">
              <w:t>8,000</w:t>
            </w: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990A9F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</w:tcPr>
          <w:p w14:paraId="1DD5C94B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20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D98042F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BE552EB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67AAE50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21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2210759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823B7F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3D54BE38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192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712351F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08CCABE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70" w:type="dxa"/>
          </w:tcPr>
          <w:p w14:paraId="044AA4D5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202</w:t>
            </w:r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3EA22FA2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6F0A32CA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35" w:type="dxa"/>
          </w:tcPr>
          <w:p w14:paraId="754B6086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</w:t>
            </w:r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7C2D94E" w14:textId="77777777" w:rsidR="00B5306C" w:rsidRPr="000A0F74" w:rsidRDefault="00B5306C" w:rsidP="00AF2962">
            <w:pPr>
              <w:pStyle w:val="tabletext11"/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9178371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40" w:type="dxa"/>
          </w:tcPr>
          <w:p w14:paraId="561A546D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10</w:t>
            </w:r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B25B34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05BE19F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510" w:type="dxa"/>
          </w:tcPr>
          <w:p w14:paraId="5FEB4C07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17</w:t>
            </w:r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0D09C62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0C3CC9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480" w:type="dxa"/>
          </w:tcPr>
          <w:p w14:paraId="7684B50C" w14:textId="77777777" w:rsidR="00B5306C" w:rsidRPr="000A0F74" w:rsidRDefault="00B5306C" w:rsidP="00AF2962">
            <w:pPr>
              <w:pStyle w:val="tabletext11"/>
              <w:jc w:val="right"/>
            </w:pPr>
            <w:r w:rsidRPr="000A0F74">
              <w:t>18</w:t>
            </w:r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C2278E1" w14:textId="77777777" w:rsidR="00B5306C" w:rsidRPr="000A0F74" w:rsidRDefault="00B5306C" w:rsidP="00AF2962">
            <w:pPr>
              <w:pStyle w:val="tabletext11"/>
              <w:jc w:val="right"/>
            </w:pPr>
          </w:p>
        </w:tc>
      </w:tr>
      <w:tr w:rsidR="00B5306C" w:rsidRPr="000A0F74" w14:paraId="10EE1593" w14:textId="77777777" w:rsidTr="00AF2962">
        <w:trPr>
          <w:cantSplit/>
          <w:trHeight w:val="190"/>
        </w:trPr>
        <w:tc>
          <w:tcPr>
            <w:tcW w:w="200" w:type="dxa"/>
          </w:tcPr>
          <w:p w14:paraId="3A01B8FC" w14:textId="77777777" w:rsidR="00B5306C" w:rsidRPr="000A0F74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27156" w14:textId="77777777" w:rsidR="00B5306C" w:rsidRPr="000A0F74" w:rsidRDefault="00B5306C" w:rsidP="00AF2962">
            <w:pPr>
              <w:pStyle w:val="tabletext11"/>
              <w:tabs>
                <w:tab w:val="decimal" w:pos="1000"/>
              </w:tabs>
            </w:pPr>
            <w:r w:rsidRPr="000A0F74">
              <w:t>Over 8,000 per $100</w:t>
            </w: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1762EFA0" w14:textId="77777777" w:rsidR="00B5306C" w:rsidRPr="000A0F74" w:rsidRDefault="00B5306C" w:rsidP="00AF2962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bottom w:val="single" w:sz="6" w:space="0" w:color="auto"/>
            </w:tcBorders>
          </w:tcPr>
          <w:p w14:paraId="498F7882" w14:textId="77777777" w:rsidR="00B5306C" w:rsidRPr="000A0F74" w:rsidRDefault="00B5306C" w:rsidP="00AF2962">
            <w:pPr>
              <w:pStyle w:val="tabletext01"/>
              <w:jc w:val="right"/>
            </w:pPr>
            <w:r w:rsidRPr="000A0F74">
              <w:t>0.28</w:t>
            </w:r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0EF396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78A38B98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14:paraId="352F38B6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0.30</w:t>
            </w:r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F6692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512EE1AE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E94A6C2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2.72</w:t>
            </w:r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CE0C15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36B276E5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7787ED01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2.85</w:t>
            </w:r>
          </w:p>
        </w:tc>
        <w:tc>
          <w:tcPr>
            <w:tcW w:w="15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9C39F2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</w:pPr>
          </w:p>
        </w:tc>
        <w:tc>
          <w:tcPr>
            <w:tcW w:w="353" w:type="dxa"/>
            <w:tcBorders>
              <w:left w:val="single" w:sz="6" w:space="0" w:color="auto"/>
              <w:bottom w:val="single" w:sz="6" w:space="0" w:color="auto"/>
            </w:tcBorders>
          </w:tcPr>
          <w:p w14:paraId="6867D90B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535" w:type="dxa"/>
            <w:tcBorders>
              <w:bottom w:val="single" w:sz="6" w:space="0" w:color="auto"/>
            </w:tcBorders>
          </w:tcPr>
          <w:p w14:paraId="72FE7CEB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0.15</w:t>
            </w:r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0B423A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52F8727A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204C9022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0.15</w:t>
            </w:r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422BB7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6993CA45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14:paraId="65C39B25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0.24</w:t>
            </w:r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23D1BB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531AD01" w14:textId="77777777" w:rsidR="00B5306C" w:rsidRPr="000A0F74" w:rsidRDefault="00B5306C" w:rsidP="00AF2962">
            <w:pPr>
              <w:pStyle w:val="tabletext01"/>
              <w:jc w:val="right"/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DC6D06F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  <w:r w:rsidRPr="000A0F74">
              <w:t>0.26</w:t>
            </w:r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3720B1" w14:textId="77777777" w:rsidR="00B5306C" w:rsidRPr="000A0F74" w:rsidRDefault="00B5306C" w:rsidP="00AF2962">
            <w:pPr>
              <w:pStyle w:val="tabletext01"/>
              <w:tabs>
                <w:tab w:val="decimal" w:pos="140"/>
              </w:tabs>
              <w:jc w:val="right"/>
            </w:pPr>
          </w:p>
        </w:tc>
      </w:tr>
    </w:tbl>
    <w:p w14:paraId="5CBBC99D" w14:textId="6072DC72" w:rsidR="00B5306C" w:rsidRDefault="00B5306C" w:rsidP="00B5306C">
      <w:pPr>
        <w:pStyle w:val="tablecaption"/>
        <w:tabs>
          <w:tab w:val="bar" w:pos="-160"/>
        </w:tabs>
      </w:pPr>
      <w:r w:rsidRPr="000A0F74">
        <w:t>Table 270.C.2.c.(1)(LC) Single Interest Coverage Loss Costs</w:t>
      </w:r>
    </w:p>
    <w:p w14:paraId="317FEFC9" w14:textId="141EBADA" w:rsidR="00B5306C" w:rsidRDefault="00B5306C" w:rsidP="00B5306C">
      <w:pPr>
        <w:pStyle w:val="isonormal"/>
        <w:jc w:val="left"/>
      </w:pPr>
    </w:p>
    <w:p w14:paraId="33B3F905" w14:textId="77777777" w:rsidR="00B5306C" w:rsidRDefault="00B5306C" w:rsidP="00B5306C">
      <w:pPr>
        <w:pStyle w:val="isonormal"/>
        <w:sectPr w:rsidR="00B5306C" w:rsidSect="00B5306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A65085D" w14:textId="77777777" w:rsidR="00B5306C" w:rsidRPr="00442AC6" w:rsidRDefault="00B5306C" w:rsidP="00B5306C">
      <w:pPr>
        <w:pStyle w:val="boxrule"/>
        <w:tabs>
          <w:tab w:val="bar" w:pos="-160"/>
        </w:tabs>
      </w:pPr>
      <w:r w:rsidRPr="00442AC6">
        <w:lastRenderedPageBreak/>
        <w:t>289.  NON-OWNERSHIP LIABILITY</w:t>
      </w:r>
    </w:p>
    <w:p w14:paraId="30FE9F91" w14:textId="77777777" w:rsidR="00B5306C" w:rsidRPr="00442AC6" w:rsidRDefault="00B5306C" w:rsidP="00B5306C">
      <w:pPr>
        <w:pStyle w:val="isonormal"/>
        <w:tabs>
          <w:tab w:val="bar" w:pos="-160"/>
        </w:tabs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B5306C" w:rsidRPr="00442AC6" w14:paraId="7612E9AD" w14:textId="77777777" w:rsidTr="00AF2962">
        <w:trPr>
          <w:cantSplit/>
          <w:trHeight w:val="190"/>
        </w:trPr>
        <w:tc>
          <w:tcPr>
            <w:tcW w:w="200" w:type="dxa"/>
          </w:tcPr>
          <w:p w14:paraId="333C57F7" w14:textId="77777777" w:rsidR="00B5306C" w:rsidRPr="00442AC6" w:rsidRDefault="00B5306C" w:rsidP="00AF2962">
            <w:pPr>
              <w:pStyle w:val="tablehead"/>
              <w:tabs>
                <w:tab w:val="bar" w:pos="0"/>
              </w:tabs>
            </w:pPr>
            <w:r w:rsidRPr="00442AC6">
              <w:br/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773DA" w14:textId="77777777" w:rsidR="00B5306C" w:rsidRPr="00442AC6" w:rsidRDefault="00B5306C" w:rsidP="00AF2962">
            <w:pPr>
              <w:pStyle w:val="tablehead"/>
            </w:pPr>
            <w:r w:rsidRPr="00442AC6">
              <w:t>Class</w:t>
            </w:r>
            <w:r w:rsidRPr="00442AC6">
              <w:br/>
              <w:t>Code</w:t>
            </w: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32DD" w14:textId="77777777" w:rsidR="00B5306C" w:rsidRPr="00442AC6" w:rsidRDefault="00B5306C" w:rsidP="00AF2962">
            <w:pPr>
              <w:pStyle w:val="tablehead"/>
            </w:pPr>
            <w:r w:rsidRPr="00442AC6">
              <w:t>Total Number Of</w:t>
            </w:r>
            <w:r w:rsidRPr="00442AC6">
              <w:br/>
              <w:t>Employees</w:t>
            </w:r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F265" w14:textId="77777777" w:rsidR="00B5306C" w:rsidRPr="00442AC6" w:rsidRDefault="00B5306C" w:rsidP="00AF2962">
            <w:pPr>
              <w:pStyle w:val="tablehead"/>
            </w:pPr>
            <w:r w:rsidRPr="00442AC6">
              <w:t xml:space="preserve">Liability Base </w:t>
            </w:r>
            <w:r w:rsidRPr="00442AC6">
              <w:br/>
              <w:t>Loss Cost</w:t>
            </w:r>
          </w:p>
        </w:tc>
      </w:tr>
      <w:tr w:rsidR="00B5306C" w:rsidRPr="00442AC6" w14:paraId="42638AE0" w14:textId="77777777" w:rsidTr="00AF2962">
        <w:trPr>
          <w:cantSplit/>
          <w:trHeight w:val="190"/>
        </w:trPr>
        <w:tc>
          <w:tcPr>
            <w:tcW w:w="200" w:type="dxa"/>
          </w:tcPr>
          <w:p w14:paraId="4E9B7BA5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35510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54324C6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0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BE6913B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75E3AFC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9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099203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B336D55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$</w:t>
            </w:r>
          </w:p>
        </w:tc>
        <w:tc>
          <w:tcPr>
            <w:tcW w:w="600" w:type="dxa"/>
            <w:tcBorders>
              <w:left w:val="nil"/>
            </w:tcBorders>
          </w:tcPr>
          <w:p w14:paraId="3EF63377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49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621310E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02981EA6" w14:textId="77777777" w:rsidTr="00AF2962">
        <w:trPr>
          <w:cantSplit/>
          <w:trHeight w:val="190"/>
        </w:trPr>
        <w:tc>
          <w:tcPr>
            <w:tcW w:w="200" w:type="dxa"/>
          </w:tcPr>
          <w:p w14:paraId="7FD39454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EE5C5D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6639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5A53BF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10</w:t>
            </w:r>
          </w:p>
        </w:tc>
        <w:tc>
          <w:tcPr>
            <w:tcW w:w="240" w:type="dxa"/>
            <w:tcBorders>
              <w:left w:val="nil"/>
            </w:tcBorders>
          </w:tcPr>
          <w:p w14:paraId="4D4B98E2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left w:val="nil"/>
            </w:tcBorders>
          </w:tcPr>
          <w:p w14:paraId="6834EF6A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19</w:t>
            </w:r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1D1A321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6BF8DC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</w:tcBorders>
          </w:tcPr>
          <w:p w14:paraId="333701E4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104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05045F1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32B44A38" w14:textId="77777777" w:rsidTr="00AF2962">
        <w:trPr>
          <w:cantSplit/>
          <w:trHeight w:val="190"/>
        </w:trPr>
        <w:tc>
          <w:tcPr>
            <w:tcW w:w="200" w:type="dxa"/>
          </w:tcPr>
          <w:p w14:paraId="20DC6F98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3B1D0EB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6640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A8A8C8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20</w:t>
            </w:r>
          </w:p>
        </w:tc>
        <w:tc>
          <w:tcPr>
            <w:tcW w:w="240" w:type="dxa"/>
            <w:tcBorders>
              <w:left w:val="nil"/>
            </w:tcBorders>
          </w:tcPr>
          <w:p w14:paraId="3C5FB93A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left w:val="nil"/>
            </w:tcBorders>
          </w:tcPr>
          <w:p w14:paraId="3F51C53B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25</w:t>
            </w:r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F083622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119E0E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</w:tcBorders>
          </w:tcPr>
          <w:p w14:paraId="73E9418B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166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84761E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6C47CDDB" w14:textId="77777777" w:rsidTr="00AF2962">
        <w:trPr>
          <w:cantSplit/>
          <w:trHeight w:val="190"/>
        </w:trPr>
        <w:tc>
          <w:tcPr>
            <w:tcW w:w="200" w:type="dxa"/>
          </w:tcPr>
          <w:p w14:paraId="499020B5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9439BD7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6602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1BE6A02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26</w:t>
            </w:r>
          </w:p>
        </w:tc>
        <w:tc>
          <w:tcPr>
            <w:tcW w:w="240" w:type="dxa"/>
            <w:tcBorders>
              <w:left w:val="nil"/>
            </w:tcBorders>
          </w:tcPr>
          <w:p w14:paraId="30F5C5F0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left w:val="nil"/>
            </w:tcBorders>
          </w:tcPr>
          <w:p w14:paraId="5FB761BA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100</w:t>
            </w:r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92CF8BC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4F07CE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</w:tcBorders>
          </w:tcPr>
          <w:p w14:paraId="0BEB5CEE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281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F58C9EF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01E433CB" w14:textId="77777777" w:rsidTr="00AF2962">
        <w:trPr>
          <w:cantSplit/>
          <w:trHeight w:val="190"/>
        </w:trPr>
        <w:tc>
          <w:tcPr>
            <w:tcW w:w="200" w:type="dxa"/>
          </w:tcPr>
          <w:p w14:paraId="19B14A50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17CAD5D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6603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139B81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101</w:t>
            </w:r>
          </w:p>
        </w:tc>
        <w:tc>
          <w:tcPr>
            <w:tcW w:w="240" w:type="dxa"/>
            <w:tcBorders>
              <w:left w:val="nil"/>
            </w:tcBorders>
          </w:tcPr>
          <w:p w14:paraId="76419214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left w:val="nil"/>
            </w:tcBorders>
          </w:tcPr>
          <w:p w14:paraId="4C8E10E3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500</w:t>
            </w:r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12AA59E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204702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</w:tcBorders>
          </w:tcPr>
          <w:p w14:paraId="5D5102CC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735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7E54712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6F9C1CD5" w14:textId="77777777" w:rsidTr="00AF2962">
        <w:trPr>
          <w:cantSplit/>
          <w:trHeight w:val="190"/>
        </w:trPr>
        <w:tc>
          <w:tcPr>
            <w:tcW w:w="200" w:type="dxa"/>
          </w:tcPr>
          <w:p w14:paraId="2AA39357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0584AF8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6604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40FF2F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501</w:t>
            </w:r>
          </w:p>
        </w:tc>
        <w:tc>
          <w:tcPr>
            <w:tcW w:w="240" w:type="dxa"/>
            <w:tcBorders>
              <w:left w:val="nil"/>
            </w:tcBorders>
          </w:tcPr>
          <w:p w14:paraId="768A87E9" w14:textId="77777777" w:rsidR="00B5306C" w:rsidRPr="00442AC6" w:rsidRDefault="00B5306C" w:rsidP="00AF2962">
            <w:pPr>
              <w:pStyle w:val="tabletext11"/>
              <w:jc w:val="both"/>
            </w:pPr>
            <w:r w:rsidRPr="00442AC6">
              <w:t>–</w:t>
            </w:r>
          </w:p>
        </w:tc>
        <w:tc>
          <w:tcPr>
            <w:tcW w:w="600" w:type="dxa"/>
            <w:tcBorders>
              <w:left w:val="nil"/>
            </w:tcBorders>
          </w:tcPr>
          <w:p w14:paraId="3B8CEDAE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1,000</w:t>
            </w:r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88705C1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EF472E9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</w:tcBorders>
          </w:tcPr>
          <w:p w14:paraId="62E93E84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1,691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910410B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  <w:tr w:rsidR="00B5306C" w:rsidRPr="00442AC6" w14:paraId="6060FC3B" w14:textId="77777777" w:rsidTr="00B5306C">
        <w:trPr>
          <w:cantSplit/>
          <w:trHeight w:val="190"/>
        </w:trPr>
        <w:tc>
          <w:tcPr>
            <w:tcW w:w="200" w:type="dxa"/>
          </w:tcPr>
          <w:p w14:paraId="530B0F6A" w14:textId="77777777" w:rsidR="00B5306C" w:rsidRPr="00442AC6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B2F0B" w14:textId="77777777" w:rsidR="00B5306C" w:rsidRPr="00442AC6" w:rsidRDefault="00B5306C" w:rsidP="00AF2962">
            <w:pPr>
              <w:pStyle w:val="tabletext11"/>
              <w:jc w:val="center"/>
            </w:pPr>
            <w:r w:rsidRPr="00442AC6">
              <w:t>6605</w:t>
            </w:r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28BB85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Over</w:t>
            </w: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0AEC732" w14:textId="77777777" w:rsidR="00B5306C" w:rsidRPr="00442AC6" w:rsidRDefault="00B5306C" w:rsidP="00AF2962">
            <w:pPr>
              <w:pStyle w:val="tabletext11"/>
              <w:jc w:val="right"/>
            </w:pPr>
            <w:r w:rsidRPr="00442AC6">
              <w:t>1,000</w:t>
            </w:r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1C6F87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9EF67E1" w14:textId="77777777" w:rsidR="00B5306C" w:rsidRPr="00442AC6" w:rsidRDefault="00B5306C" w:rsidP="00AF2962">
            <w:pPr>
              <w:pStyle w:val="tabletext11"/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071263C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  <w:jc w:val="right"/>
            </w:pPr>
            <w:r w:rsidRPr="00442AC6">
              <w:t>3,564</w:t>
            </w:r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D4C39C" w14:textId="77777777" w:rsidR="00B5306C" w:rsidRPr="00442AC6" w:rsidRDefault="00B5306C" w:rsidP="00AF2962">
            <w:pPr>
              <w:pStyle w:val="tabletext11"/>
              <w:tabs>
                <w:tab w:val="decimal" w:pos="340"/>
              </w:tabs>
            </w:pPr>
          </w:p>
        </w:tc>
      </w:tr>
    </w:tbl>
    <w:p w14:paraId="79F305F3" w14:textId="77FBB791" w:rsidR="00B5306C" w:rsidRDefault="00B5306C" w:rsidP="00B5306C">
      <w:pPr>
        <w:pStyle w:val="tablecaption"/>
        <w:tabs>
          <w:tab w:val="bar" w:pos="-160"/>
        </w:tabs>
      </w:pPr>
      <w:r w:rsidRPr="00442AC6">
        <w:t>Table 289.B.2.a.(1)(a)(LC) Other Than Auto Service Operations Loss Costs</w:t>
      </w:r>
    </w:p>
    <w:p w14:paraId="0EBE2938" w14:textId="3040006B" w:rsidR="00B5306C" w:rsidRDefault="00B5306C" w:rsidP="00B5306C">
      <w:pPr>
        <w:pStyle w:val="isonormal"/>
        <w:jc w:val="left"/>
      </w:pPr>
    </w:p>
    <w:p w14:paraId="1C564570" w14:textId="77777777" w:rsidR="00B5306C" w:rsidRDefault="00B5306C" w:rsidP="00B5306C">
      <w:pPr>
        <w:pStyle w:val="isonormal"/>
        <w:sectPr w:rsidR="00B5306C" w:rsidSect="00B5306C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34B295DB" w14:textId="77777777" w:rsidR="00B5306C" w:rsidRPr="007D32C0" w:rsidRDefault="00B5306C" w:rsidP="00B5306C">
      <w:pPr>
        <w:pStyle w:val="boxrule"/>
        <w:tabs>
          <w:tab w:val="bar" w:pos="-160"/>
        </w:tabs>
      </w:pPr>
      <w:r w:rsidRPr="007D32C0">
        <w:lastRenderedPageBreak/>
        <w:t>290.  HIRED AUTOS</w:t>
      </w:r>
    </w:p>
    <w:p w14:paraId="422BC6EE" w14:textId="77777777" w:rsidR="00B5306C" w:rsidRPr="007D32C0" w:rsidRDefault="00B5306C" w:rsidP="00B5306C">
      <w:pPr>
        <w:pStyle w:val="isonormal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B5306C" w:rsidRPr="007D32C0" w14:paraId="28070ACB" w14:textId="77777777" w:rsidTr="00AF2962">
        <w:trPr>
          <w:cantSplit/>
          <w:trHeight w:val="190"/>
        </w:trPr>
        <w:tc>
          <w:tcPr>
            <w:tcW w:w="200" w:type="dxa"/>
          </w:tcPr>
          <w:p w14:paraId="247B602B" w14:textId="77777777" w:rsidR="00B5306C" w:rsidRPr="007D32C0" w:rsidRDefault="00B5306C" w:rsidP="00AF2962">
            <w:pPr>
              <w:pStyle w:val="tablehead"/>
              <w:tabs>
                <w:tab w:val="bar" w:pos="0"/>
              </w:tabs>
            </w:pPr>
            <w:r w:rsidRPr="007D32C0">
              <w:br/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24F1" w14:textId="77777777" w:rsidR="00B5306C" w:rsidRPr="007D32C0" w:rsidRDefault="00B5306C" w:rsidP="00AF2962">
            <w:pPr>
              <w:pStyle w:val="tablehead"/>
            </w:pPr>
            <w:r w:rsidRPr="007D32C0">
              <w:t>Cost Of Hire Basis – All Territories</w:t>
            </w:r>
            <w:r w:rsidRPr="007D32C0">
              <w:br/>
              <w:t>Liability Base Loss Cost</w:t>
            </w:r>
          </w:p>
        </w:tc>
      </w:tr>
      <w:tr w:rsidR="00B5306C" w:rsidRPr="007D32C0" w14:paraId="6D231C62" w14:textId="77777777" w:rsidTr="00AF2962">
        <w:trPr>
          <w:cantSplit/>
          <w:trHeight w:val="190"/>
        </w:trPr>
        <w:tc>
          <w:tcPr>
            <w:tcW w:w="200" w:type="dxa"/>
          </w:tcPr>
          <w:p w14:paraId="3135CE09" w14:textId="77777777" w:rsidR="00B5306C" w:rsidRPr="007D32C0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E0343" w14:textId="77777777" w:rsidR="00B5306C" w:rsidRPr="007D32C0" w:rsidRDefault="00B5306C" w:rsidP="00AF2962">
            <w:pPr>
              <w:pStyle w:val="tabletext11"/>
              <w:jc w:val="right"/>
            </w:pPr>
            <w:r w:rsidRPr="007D32C0">
              <w:t>$</w:t>
            </w:r>
          </w:p>
        </w:tc>
        <w:tc>
          <w:tcPr>
            <w:tcW w:w="2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012EF" w14:textId="77777777" w:rsidR="00B5306C" w:rsidRPr="007D32C0" w:rsidRDefault="00B5306C" w:rsidP="00AF2962">
            <w:pPr>
              <w:pStyle w:val="tabletext11"/>
            </w:pPr>
            <w:r w:rsidRPr="007D32C0">
              <w:t>0.68</w:t>
            </w:r>
          </w:p>
        </w:tc>
      </w:tr>
    </w:tbl>
    <w:p w14:paraId="225CCFC1" w14:textId="4EE2749B" w:rsidR="00B5306C" w:rsidRDefault="00B5306C" w:rsidP="00B5306C">
      <w:pPr>
        <w:pStyle w:val="tablecaption"/>
        <w:tabs>
          <w:tab w:val="bar" w:pos="-160"/>
        </w:tabs>
      </w:pPr>
      <w:r w:rsidRPr="007D32C0">
        <w:t>Table 290.B.3.a.(1)(LC) Cost Of Hire Basis Liability Loss Cost</w:t>
      </w:r>
    </w:p>
    <w:p w14:paraId="60A02B2F" w14:textId="7BA591D9" w:rsidR="00B5306C" w:rsidRDefault="00B5306C" w:rsidP="00B5306C">
      <w:pPr>
        <w:pStyle w:val="isonormal"/>
        <w:jc w:val="left"/>
      </w:pPr>
    </w:p>
    <w:p w14:paraId="26C7E4E3" w14:textId="77777777" w:rsidR="00B5306C" w:rsidRDefault="00B5306C" w:rsidP="00B5306C">
      <w:pPr>
        <w:pStyle w:val="isonormal"/>
        <w:sectPr w:rsidR="00B5306C" w:rsidSect="00B5306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DA4A15E" w14:textId="77777777" w:rsidR="00B5306C" w:rsidRPr="00BC637D" w:rsidRDefault="00B5306C" w:rsidP="00B5306C">
      <w:pPr>
        <w:pStyle w:val="boxrule"/>
        <w:tabs>
          <w:tab w:val="bar" w:pos="-160"/>
        </w:tabs>
      </w:pPr>
      <w:r w:rsidRPr="00BC637D">
        <w:lastRenderedPageBreak/>
        <w:t>297.  UNINSURED MOTORISTS INSURANCE</w:t>
      </w:r>
    </w:p>
    <w:p w14:paraId="0FCF893D" w14:textId="77777777" w:rsidR="00B5306C" w:rsidRPr="00BC637D" w:rsidRDefault="00B5306C" w:rsidP="00B5306C">
      <w:pPr>
        <w:pStyle w:val="isonormal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B5306C" w:rsidRPr="00BC637D" w14:paraId="3E4920FC" w14:textId="77777777" w:rsidTr="00AF2962">
        <w:trPr>
          <w:cantSplit/>
          <w:trHeight w:val="190"/>
        </w:trPr>
        <w:tc>
          <w:tcPr>
            <w:tcW w:w="200" w:type="dxa"/>
          </w:tcPr>
          <w:p w14:paraId="27D0A6D4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CD94D" w14:textId="77777777" w:rsidR="00B5306C" w:rsidRPr="00BC637D" w:rsidRDefault="00B5306C" w:rsidP="00AF2962">
            <w:pPr>
              <w:pStyle w:val="tablehead"/>
            </w:pPr>
            <w:r w:rsidRPr="00BC637D">
              <w:t>Uninsured And Underinsured Motorists Bodily Injury</w:t>
            </w:r>
          </w:p>
        </w:tc>
      </w:tr>
      <w:tr w:rsidR="00B5306C" w:rsidRPr="00BC637D" w14:paraId="4B373152" w14:textId="77777777" w:rsidTr="00AF2962">
        <w:trPr>
          <w:cantSplit/>
          <w:trHeight w:val="190"/>
        </w:trPr>
        <w:tc>
          <w:tcPr>
            <w:tcW w:w="200" w:type="dxa"/>
          </w:tcPr>
          <w:p w14:paraId="16833E5D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  <w:r w:rsidRPr="00BC637D">
              <w:br/>
            </w:r>
            <w:r w:rsidRPr="00BC637D">
              <w:br/>
            </w:r>
            <w:r w:rsidRPr="00BC637D">
              <w:br/>
            </w:r>
            <w:r w:rsidRPr="00BC637D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FC2EF5" w14:textId="77777777" w:rsidR="00B5306C" w:rsidRPr="00BC637D" w:rsidRDefault="00B5306C" w:rsidP="00AF2962">
            <w:pPr>
              <w:pStyle w:val="tablehead"/>
            </w:pPr>
            <w:r w:rsidRPr="00BC637D">
              <w:t>Bodily</w:t>
            </w:r>
            <w:r w:rsidRPr="00BC637D">
              <w:br/>
              <w:t>Injury</w:t>
            </w:r>
            <w:r w:rsidRPr="00BC637D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2372F" w14:textId="77777777" w:rsidR="00B5306C" w:rsidRPr="00BC637D" w:rsidRDefault="00B5306C" w:rsidP="00AF2962">
            <w:pPr>
              <w:pStyle w:val="tablehead"/>
            </w:pPr>
            <w:r w:rsidRPr="00BC637D"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2BD92C" w14:textId="77777777" w:rsidR="00B5306C" w:rsidRPr="00BC637D" w:rsidRDefault="00B5306C" w:rsidP="00AF2962">
            <w:pPr>
              <w:pStyle w:val="tablehead"/>
            </w:pPr>
            <w:r w:rsidRPr="00BC637D">
              <w:t>Other Than</w:t>
            </w:r>
            <w:r w:rsidRPr="00BC637D">
              <w:br/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</w:tr>
      <w:tr w:rsidR="00B5306C" w:rsidRPr="00BC637D" w14:paraId="3BC5B726" w14:textId="77777777" w:rsidTr="00AF2962">
        <w:trPr>
          <w:cantSplit/>
          <w:trHeight w:val="190"/>
        </w:trPr>
        <w:tc>
          <w:tcPr>
            <w:tcW w:w="200" w:type="dxa"/>
          </w:tcPr>
          <w:p w14:paraId="1F6BE371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138ED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18B88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2930E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07833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30.37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FF685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13CC9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12.21</w:t>
            </w:r>
          </w:p>
        </w:tc>
      </w:tr>
      <w:tr w:rsidR="00B5306C" w:rsidRPr="00BC637D" w14:paraId="7BDF57AB" w14:textId="77777777" w:rsidTr="00AF2962">
        <w:trPr>
          <w:cantSplit/>
          <w:trHeight w:val="190"/>
        </w:trPr>
        <w:tc>
          <w:tcPr>
            <w:tcW w:w="200" w:type="dxa"/>
          </w:tcPr>
          <w:p w14:paraId="2B0FF543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0D79F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C9ECB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125,000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495C7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2F0C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33.86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CA58A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77A6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13.99</w:t>
            </w:r>
          </w:p>
        </w:tc>
      </w:tr>
      <w:tr w:rsidR="00B5306C" w:rsidRPr="00BC637D" w14:paraId="214E4B2A" w14:textId="77777777" w:rsidTr="00AF2962">
        <w:trPr>
          <w:cantSplit/>
          <w:trHeight w:val="190"/>
        </w:trPr>
        <w:tc>
          <w:tcPr>
            <w:tcW w:w="200" w:type="dxa"/>
          </w:tcPr>
          <w:p w14:paraId="4233394D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A145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5A3CFE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2C6C0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F6B7E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36.83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BC660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F5FF42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15.52</w:t>
            </w:r>
          </w:p>
        </w:tc>
      </w:tr>
      <w:tr w:rsidR="00B5306C" w:rsidRPr="00BC637D" w14:paraId="6715FE2F" w14:textId="77777777" w:rsidTr="00AF2962">
        <w:trPr>
          <w:cantSplit/>
          <w:trHeight w:val="190"/>
        </w:trPr>
        <w:tc>
          <w:tcPr>
            <w:tcW w:w="200" w:type="dxa"/>
          </w:tcPr>
          <w:p w14:paraId="53A648F9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A5392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74DD16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24EAF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18A88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41.99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C6019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F46A4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18.16</w:t>
            </w:r>
          </w:p>
        </w:tc>
      </w:tr>
      <w:tr w:rsidR="00B5306C" w:rsidRPr="00BC637D" w14:paraId="75DDE624" w14:textId="77777777" w:rsidTr="00AF2962">
        <w:trPr>
          <w:cantSplit/>
          <w:trHeight w:val="190"/>
        </w:trPr>
        <w:tc>
          <w:tcPr>
            <w:tcW w:w="200" w:type="dxa"/>
          </w:tcPr>
          <w:p w14:paraId="51C53900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88C5F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9DC40C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6C84B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EA71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45.73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DAA0D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17624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20.10</w:t>
            </w:r>
          </w:p>
        </w:tc>
      </w:tr>
      <w:tr w:rsidR="00B5306C" w:rsidRPr="00BC637D" w14:paraId="02727D6D" w14:textId="77777777" w:rsidTr="00AF2962">
        <w:trPr>
          <w:cantSplit/>
          <w:trHeight w:val="190"/>
        </w:trPr>
        <w:tc>
          <w:tcPr>
            <w:tcW w:w="200" w:type="dxa"/>
          </w:tcPr>
          <w:p w14:paraId="5CD2F395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7795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5D844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300,000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6794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6703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48.73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B6091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4872D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21.65</w:t>
            </w:r>
          </w:p>
        </w:tc>
      </w:tr>
      <w:tr w:rsidR="00B5306C" w:rsidRPr="00BC637D" w14:paraId="1FE28F28" w14:textId="77777777" w:rsidTr="00AF2962">
        <w:trPr>
          <w:cantSplit/>
          <w:trHeight w:val="190"/>
        </w:trPr>
        <w:tc>
          <w:tcPr>
            <w:tcW w:w="200" w:type="dxa"/>
          </w:tcPr>
          <w:p w14:paraId="7D427B49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0A4AB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A1C59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350,000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E4F49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46BE7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51.38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C423A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5859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23.07</w:t>
            </w:r>
          </w:p>
        </w:tc>
      </w:tr>
      <w:tr w:rsidR="00B5306C" w:rsidRPr="00BC637D" w14:paraId="42CA7CD1" w14:textId="77777777" w:rsidTr="00AF2962">
        <w:trPr>
          <w:cantSplit/>
          <w:trHeight w:val="190"/>
        </w:trPr>
        <w:tc>
          <w:tcPr>
            <w:tcW w:w="200" w:type="dxa"/>
          </w:tcPr>
          <w:p w14:paraId="519AA5D5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8ADFA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7223D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400,000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976DE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21478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53.68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7EFC6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650E6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24.20</w:t>
            </w:r>
          </w:p>
        </w:tc>
      </w:tr>
      <w:tr w:rsidR="00B5306C" w:rsidRPr="00BC637D" w14:paraId="6FC0316D" w14:textId="77777777" w:rsidTr="00AF2962">
        <w:trPr>
          <w:cantSplit/>
          <w:trHeight w:val="190"/>
        </w:trPr>
        <w:tc>
          <w:tcPr>
            <w:tcW w:w="200" w:type="dxa"/>
          </w:tcPr>
          <w:p w14:paraId="6D234207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8FA27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91B4DB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500,000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43E27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13D1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57.56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1ED9B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52102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26.33</w:t>
            </w:r>
          </w:p>
        </w:tc>
      </w:tr>
      <w:tr w:rsidR="00B5306C" w:rsidRPr="00BC637D" w14:paraId="63C4FA1B" w14:textId="77777777" w:rsidTr="00AF2962">
        <w:trPr>
          <w:cantSplit/>
          <w:trHeight w:val="190"/>
        </w:trPr>
        <w:tc>
          <w:tcPr>
            <w:tcW w:w="200" w:type="dxa"/>
          </w:tcPr>
          <w:p w14:paraId="3B350B6C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40C9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630AD1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600,000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2BC62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1C7E1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60.37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DD922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FB163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27.80</w:t>
            </w:r>
          </w:p>
        </w:tc>
      </w:tr>
      <w:tr w:rsidR="00B5306C" w:rsidRPr="00BC637D" w14:paraId="4AC94142" w14:textId="77777777" w:rsidTr="00AF2962">
        <w:trPr>
          <w:cantSplit/>
          <w:trHeight w:val="190"/>
        </w:trPr>
        <w:tc>
          <w:tcPr>
            <w:tcW w:w="200" w:type="dxa"/>
          </w:tcPr>
          <w:p w14:paraId="16BBC12B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E3C8D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95D453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750,000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F4B98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3DF1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64.11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212CE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82B13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29.84</w:t>
            </w:r>
          </w:p>
        </w:tc>
      </w:tr>
      <w:tr w:rsidR="00B5306C" w:rsidRPr="00BC637D" w14:paraId="50D80165" w14:textId="77777777" w:rsidTr="00AF2962">
        <w:trPr>
          <w:cantSplit/>
          <w:trHeight w:val="190"/>
        </w:trPr>
        <w:tc>
          <w:tcPr>
            <w:tcW w:w="200" w:type="dxa"/>
          </w:tcPr>
          <w:p w14:paraId="25D95426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E011C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D57B5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1,000,000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A67A2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6AA7D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68.55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741D2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4E8E8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32.27</w:t>
            </w:r>
          </w:p>
        </w:tc>
      </w:tr>
      <w:tr w:rsidR="00B5306C" w:rsidRPr="00BC637D" w14:paraId="55DD4433" w14:textId="77777777" w:rsidTr="00AF2962">
        <w:trPr>
          <w:cantSplit/>
          <w:trHeight w:val="190"/>
        </w:trPr>
        <w:tc>
          <w:tcPr>
            <w:tcW w:w="200" w:type="dxa"/>
          </w:tcPr>
          <w:p w14:paraId="09BA55DD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CAE6A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3BFC03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1,500,000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FE153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3E5A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74.51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DE97F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37F08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35.54</w:t>
            </w:r>
          </w:p>
        </w:tc>
      </w:tr>
      <w:tr w:rsidR="00B5306C" w:rsidRPr="00BC637D" w14:paraId="3D28E907" w14:textId="77777777" w:rsidTr="00AF2962">
        <w:trPr>
          <w:cantSplit/>
          <w:trHeight w:val="190"/>
        </w:trPr>
        <w:tc>
          <w:tcPr>
            <w:tcW w:w="200" w:type="dxa"/>
          </w:tcPr>
          <w:p w14:paraId="248E40C1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6F8FE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9AE9B0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2,000,000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3CE5F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0D4A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78.02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BB33D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7DC3D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37.51</w:t>
            </w:r>
          </w:p>
        </w:tc>
      </w:tr>
    </w:tbl>
    <w:p w14:paraId="6580755A" w14:textId="77777777" w:rsidR="00B5306C" w:rsidRPr="00BC637D" w:rsidRDefault="00B5306C" w:rsidP="00B5306C">
      <w:pPr>
        <w:pStyle w:val="tablecaption"/>
        <w:tabs>
          <w:tab w:val="bar" w:pos="-160"/>
        </w:tabs>
      </w:pPr>
      <w:r w:rsidRPr="00BC637D">
        <w:t>Table 297.B.3.a.(1)(LC) Single Limits Uninsured And Underinsured Motorists Bodily Injury Coverage Loss Costs</w:t>
      </w:r>
    </w:p>
    <w:p w14:paraId="0C22E64C" w14:textId="77777777" w:rsidR="00B5306C" w:rsidRPr="00BC637D" w:rsidRDefault="00B5306C" w:rsidP="00B5306C">
      <w:pPr>
        <w:pStyle w:val="isonormal"/>
        <w:tabs>
          <w:tab w:val="bar" w:pos="-160"/>
        </w:tabs>
      </w:pPr>
    </w:p>
    <w:p w14:paraId="31E9BAF7" w14:textId="77777777" w:rsidR="00B5306C" w:rsidRPr="00BC637D" w:rsidRDefault="00B5306C" w:rsidP="00B5306C">
      <w:pPr>
        <w:pStyle w:val="space8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B5306C" w:rsidRPr="00BC637D" w14:paraId="34E42050" w14:textId="77777777" w:rsidTr="00AF2962">
        <w:trPr>
          <w:cantSplit/>
          <w:trHeight w:val="190"/>
        </w:trPr>
        <w:tc>
          <w:tcPr>
            <w:tcW w:w="200" w:type="dxa"/>
          </w:tcPr>
          <w:p w14:paraId="6EB668E6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  <w:r w:rsidRPr="00BC637D"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33138" w14:textId="77777777" w:rsidR="00B5306C" w:rsidRPr="00BC637D" w:rsidRDefault="00B5306C" w:rsidP="00AF2962">
            <w:pPr>
              <w:pStyle w:val="tablehead"/>
            </w:pPr>
            <w:r w:rsidRPr="00BC637D">
              <w:t>Uninsured And Underinsured Motorists</w:t>
            </w:r>
            <w:r w:rsidRPr="00BC637D">
              <w:br/>
              <w:t>Bodily Injury And Property Damage</w:t>
            </w:r>
          </w:p>
        </w:tc>
      </w:tr>
      <w:tr w:rsidR="00B5306C" w:rsidRPr="00BC637D" w14:paraId="164E46E0" w14:textId="77777777" w:rsidTr="00AF2962">
        <w:trPr>
          <w:cantSplit/>
          <w:trHeight w:val="190"/>
        </w:trPr>
        <w:tc>
          <w:tcPr>
            <w:tcW w:w="200" w:type="dxa"/>
          </w:tcPr>
          <w:p w14:paraId="2EB87747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  <w:r w:rsidRPr="00BC637D">
              <w:br/>
            </w:r>
            <w:r w:rsidRPr="00BC637D">
              <w:br/>
            </w:r>
            <w:r w:rsidRPr="00BC637D">
              <w:br/>
            </w:r>
            <w:r w:rsidRPr="00BC637D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4ACF1" w14:textId="77777777" w:rsidR="00B5306C" w:rsidRPr="00BC637D" w:rsidRDefault="00B5306C" w:rsidP="00AF2962">
            <w:pPr>
              <w:pStyle w:val="tablehead"/>
            </w:pPr>
            <w:r w:rsidRPr="00BC637D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B84B4" w14:textId="77777777" w:rsidR="00B5306C" w:rsidRPr="00BC637D" w:rsidRDefault="00B5306C" w:rsidP="00AF2962">
            <w:pPr>
              <w:pStyle w:val="tablehead"/>
            </w:pPr>
            <w:r w:rsidRPr="00BC637D"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E9747" w14:textId="77777777" w:rsidR="00B5306C" w:rsidRPr="00BC637D" w:rsidRDefault="00B5306C" w:rsidP="00AF2962">
            <w:pPr>
              <w:pStyle w:val="tablehead"/>
            </w:pPr>
            <w:r w:rsidRPr="00BC637D">
              <w:t>Other Than</w:t>
            </w:r>
            <w:r w:rsidRPr="00BC637D">
              <w:br/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</w:tr>
      <w:tr w:rsidR="00B5306C" w:rsidRPr="00BC637D" w14:paraId="706A7438" w14:textId="77777777" w:rsidTr="00AF2962">
        <w:trPr>
          <w:cantSplit/>
          <w:trHeight w:val="190"/>
        </w:trPr>
        <w:tc>
          <w:tcPr>
            <w:tcW w:w="200" w:type="dxa"/>
          </w:tcPr>
          <w:p w14:paraId="5401CF2C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5B5FB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D346B6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125,000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C7681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B0A27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39.82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16B76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459E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17.66</w:t>
            </w:r>
          </w:p>
        </w:tc>
      </w:tr>
      <w:tr w:rsidR="00B5306C" w:rsidRPr="00BC637D" w14:paraId="1D760C84" w14:textId="77777777" w:rsidTr="00AF2962">
        <w:trPr>
          <w:cantSplit/>
          <w:trHeight w:val="190"/>
        </w:trPr>
        <w:tc>
          <w:tcPr>
            <w:tcW w:w="200" w:type="dxa"/>
          </w:tcPr>
          <w:p w14:paraId="3EF97F1B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E04E8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5EE071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536AD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F6CB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42.79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A17EC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48D1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19.19</w:t>
            </w:r>
          </w:p>
        </w:tc>
      </w:tr>
      <w:tr w:rsidR="00B5306C" w:rsidRPr="00BC637D" w14:paraId="5917BF9E" w14:textId="77777777" w:rsidTr="00AF2962">
        <w:trPr>
          <w:cantSplit/>
          <w:trHeight w:val="190"/>
        </w:trPr>
        <w:tc>
          <w:tcPr>
            <w:tcW w:w="200" w:type="dxa"/>
          </w:tcPr>
          <w:p w14:paraId="54CAF746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D11AC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1BB3C6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C86ED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0FD53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47.95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34114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473B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21.83</w:t>
            </w:r>
          </w:p>
        </w:tc>
      </w:tr>
      <w:tr w:rsidR="00B5306C" w:rsidRPr="00BC637D" w14:paraId="209B78A6" w14:textId="77777777" w:rsidTr="00AF2962">
        <w:trPr>
          <w:cantSplit/>
          <w:trHeight w:val="190"/>
        </w:trPr>
        <w:tc>
          <w:tcPr>
            <w:tcW w:w="200" w:type="dxa"/>
          </w:tcPr>
          <w:p w14:paraId="7F1EFA91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F9BA3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2ABEF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AC2FF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77BF1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51.69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A9515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619E0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23.77</w:t>
            </w:r>
          </w:p>
        </w:tc>
      </w:tr>
      <w:tr w:rsidR="00B5306C" w:rsidRPr="00BC637D" w14:paraId="26AAD097" w14:textId="77777777" w:rsidTr="00AF2962">
        <w:trPr>
          <w:cantSplit/>
          <w:trHeight w:val="190"/>
        </w:trPr>
        <w:tc>
          <w:tcPr>
            <w:tcW w:w="200" w:type="dxa"/>
          </w:tcPr>
          <w:p w14:paraId="07703CB8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60C19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B1031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300,000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92467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6863E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54.69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8D810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581A1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25.32</w:t>
            </w:r>
          </w:p>
        </w:tc>
      </w:tr>
      <w:tr w:rsidR="00B5306C" w:rsidRPr="00BC637D" w14:paraId="56D7646B" w14:textId="77777777" w:rsidTr="00AF2962">
        <w:trPr>
          <w:cantSplit/>
          <w:trHeight w:val="190"/>
        </w:trPr>
        <w:tc>
          <w:tcPr>
            <w:tcW w:w="200" w:type="dxa"/>
          </w:tcPr>
          <w:p w14:paraId="0210E5D5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DDFF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95DA6E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350,000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E97453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036C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57.34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1FA42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AACE4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26.74</w:t>
            </w:r>
          </w:p>
        </w:tc>
      </w:tr>
      <w:tr w:rsidR="00B5306C" w:rsidRPr="00BC637D" w14:paraId="5E0DF813" w14:textId="77777777" w:rsidTr="00AF2962">
        <w:trPr>
          <w:cantSplit/>
          <w:trHeight w:val="190"/>
        </w:trPr>
        <w:tc>
          <w:tcPr>
            <w:tcW w:w="200" w:type="dxa"/>
          </w:tcPr>
          <w:p w14:paraId="2034428D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9E15C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773A80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400,000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BFD3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D1F96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59.64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18ECB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FB84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27.87</w:t>
            </w:r>
          </w:p>
        </w:tc>
      </w:tr>
      <w:tr w:rsidR="00B5306C" w:rsidRPr="00BC637D" w14:paraId="0ABA6901" w14:textId="77777777" w:rsidTr="00AF2962">
        <w:trPr>
          <w:cantSplit/>
          <w:trHeight w:val="190"/>
        </w:trPr>
        <w:tc>
          <w:tcPr>
            <w:tcW w:w="200" w:type="dxa"/>
          </w:tcPr>
          <w:p w14:paraId="58F2E125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4260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23AF5D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500,000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B4DF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9D12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63.52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953EE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5A2F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30.00</w:t>
            </w:r>
          </w:p>
        </w:tc>
      </w:tr>
      <w:tr w:rsidR="00B5306C" w:rsidRPr="00BC637D" w14:paraId="3ACA0881" w14:textId="77777777" w:rsidTr="00AF2962">
        <w:trPr>
          <w:cantSplit/>
          <w:trHeight w:val="190"/>
        </w:trPr>
        <w:tc>
          <w:tcPr>
            <w:tcW w:w="200" w:type="dxa"/>
          </w:tcPr>
          <w:p w14:paraId="2C5AFB78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DF599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73C19A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600,000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714AD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1019F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66.33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80342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1D44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31.47</w:t>
            </w:r>
          </w:p>
        </w:tc>
      </w:tr>
      <w:tr w:rsidR="00B5306C" w:rsidRPr="00BC637D" w14:paraId="3480411D" w14:textId="77777777" w:rsidTr="00AF2962">
        <w:trPr>
          <w:cantSplit/>
          <w:trHeight w:val="190"/>
        </w:trPr>
        <w:tc>
          <w:tcPr>
            <w:tcW w:w="200" w:type="dxa"/>
          </w:tcPr>
          <w:p w14:paraId="73B50CBC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67A44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7D40D3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750,000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C820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4C978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70.07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1B74C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199A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33.51</w:t>
            </w:r>
          </w:p>
        </w:tc>
      </w:tr>
      <w:tr w:rsidR="00B5306C" w:rsidRPr="00BC637D" w14:paraId="60414534" w14:textId="77777777" w:rsidTr="00AF2962">
        <w:trPr>
          <w:cantSplit/>
          <w:trHeight w:val="190"/>
        </w:trPr>
        <w:tc>
          <w:tcPr>
            <w:tcW w:w="200" w:type="dxa"/>
          </w:tcPr>
          <w:p w14:paraId="374ED06D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EA5BC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909B9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1,000,000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6AB5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7033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74.51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41992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5CAC9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35.94</w:t>
            </w:r>
          </w:p>
        </w:tc>
      </w:tr>
      <w:tr w:rsidR="00B5306C" w:rsidRPr="00BC637D" w14:paraId="43B1871A" w14:textId="77777777" w:rsidTr="00AF2962">
        <w:trPr>
          <w:cantSplit/>
          <w:trHeight w:val="190"/>
        </w:trPr>
        <w:tc>
          <w:tcPr>
            <w:tcW w:w="200" w:type="dxa"/>
          </w:tcPr>
          <w:p w14:paraId="4308C0F8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FC535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9D574C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1,500,000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ADEAA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D1AB7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80.47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6BB2B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72E8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39.21</w:t>
            </w:r>
          </w:p>
        </w:tc>
      </w:tr>
      <w:tr w:rsidR="00B5306C" w:rsidRPr="00BC637D" w14:paraId="24D640E8" w14:textId="77777777" w:rsidTr="00AF2962">
        <w:trPr>
          <w:cantSplit/>
          <w:trHeight w:val="190"/>
        </w:trPr>
        <w:tc>
          <w:tcPr>
            <w:tcW w:w="200" w:type="dxa"/>
          </w:tcPr>
          <w:p w14:paraId="0C98CCE9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9BFAA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ABF5C" w14:textId="77777777" w:rsidR="00B5306C" w:rsidRPr="00BC637D" w:rsidRDefault="00B5306C" w:rsidP="00AF2962">
            <w:pPr>
              <w:pStyle w:val="tabletext11"/>
              <w:tabs>
                <w:tab w:val="decimal" w:pos="870"/>
              </w:tabs>
            </w:pPr>
            <w:r w:rsidRPr="00BC637D">
              <w:t>2,000,000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C2E20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2454A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83.98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8DC2F" w14:textId="77777777" w:rsidR="00B5306C" w:rsidRPr="00BC637D" w:rsidRDefault="00B5306C" w:rsidP="00AF2962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3C8AD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41.18</w:t>
            </w:r>
          </w:p>
        </w:tc>
      </w:tr>
    </w:tbl>
    <w:p w14:paraId="4A84D6A1" w14:textId="77777777" w:rsidR="00B5306C" w:rsidRPr="00BC637D" w:rsidRDefault="00B5306C" w:rsidP="00B5306C">
      <w:pPr>
        <w:pStyle w:val="tablecaption"/>
        <w:tabs>
          <w:tab w:val="bar" w:pos="-160"/>
        </w:tabs>
      </w:pPr>
      <w:r w:rsidRPr="00BC637D">
        <w:t>Table 297.B.3.a.(2)(LC) Single Limits Uninsured And Underinsured Motorists Bodily Injury And Property Damage Coverage Loss Costs</w:t>
      </w:r>
    </w:p>
    <w:p w14:paraId="652AA9DD" w14:textId="77777777" w:rsidR="00B5306C" w:rsidRPr="00BC637D" w:rsidRDefault="00B5306C" w:rsidP="00B5306C">
      <w:pPr>
        <w:pStyle w:val="isonormal"/>
        <w:tabs>
          <w:tab w:val="bar" w:pos="-160"/>
        </w:tabs>
      </w:pPr>
    </w:p>
    <w:p w14:paraId="30C37926" w14:textId="77777777" w:rsidR="00B5306C" w:rsidRPr="00BC637D" w:rsidRDefault="00B5306C" w:rsidP="00B5306C">
      <w:pPr>
        <w:pStyle w:val="space8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240"/>
        <w:gridCol w:w="1080"/>
        <w:gridCol w:w="240"/>
        <w:gridCol w:w="1190"/>
      </w:tblGrid>
      <w:tr w:rsidR="00B5306C" w:rsidRPr="00BC637D" w14:paraId="7D9C390E" w14:textId="77777777" w:rsidTr="00AF2962">
        <w:trPr>
          <w:cantSplit/>
          <w:trHeight w:val="190"/>
        </w:trPr>
        <w:tc>
          <w:tcPr>
            <w:tcW w:w="200" w:type="dxa"/>
          </w:tcPr>
          <w:p w14:paraId="560B75EE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7FE1C" w14:textId="77777777" w:rsidR="00B5306C" w:rsidRPr="00BC637D" w:rsidRDefault="00B5306C" w:rsidP="00AF2962">
            <w:pPr>
              <w:pStyle w:val="tablehead"/>
            </w:pPr>
            <w:r w:rsidRPr="00BC637D">
              <w:t>Uninsured And Underinsured Motorists Bodily Injury</w:t>
            </w:r>
          </w:p>
        </w:tc>
      </w:tr>
      <w:tr w:rsidR="00B5306C" w:rsidRPr="00BC637D" w14:paraId="38E5C808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6D45D9D3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  <w:r w:rsidRPr="00BC637D">
              <w:lastRenderedPageBreak/>
              <w:br/>
            </w:r>
            <w:r w:rsidRPr="00BC637D">
              <w:br/>
            </w:r>
            <w:r w:rsidRPr="00BC637D">
              <w:br/>
            </w:r>
            <w:r w:rsidRPr="00BC637D">
              <w:br/>
            </w: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C26AB7" w14:textId="77777777" w:rsidR="00B5306C" w:rsidRPr="00BC637D" w:rsidRDefault="00B5306C" w:rsidP="00AF2962">
            <w:pPr>
              <w:pStyle w:val="tablehead"/>
            </w:pPr>
            <w:r w:rsidRPr="00BC637D">
              <w:t>Bodily</w:t>
            </w:r>
            <w:r w:rsidRPr="00BC637D">
              <w:br/>
              <w:t>Injury</w:t>
            </w:r>
            <w:r w:rsidRPr="00BC637D">
              <w:br/>
              <w:t>Limits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84BA15" w14:textId="77777777" w:rsidR="00B5306C" w:rsidRPr="00BC637D" w:rsidRDefault="00B5306C" w:rsidP="00AF2962">
            <w:pPr>
              <w:pStyle w:val="tablehead"/>
            </w:pPr>
            <w:r w:rsidRPr="00BC637D">
              <w:t>Private</w:t>
            </w:r>
            <w:r w:rsidRPr="00BC637D">
              <w:br/>
              <w:t>Passenger</w:t>
            </w:r>
            <w:r w:rsidRPr="00BC637D">
              <w:br/>
              <w:t>Types Per</w:t>
            </w:r>
            <w:r w:rsidRPr="00BC637D">
              <w:br/>
              <w:t>Exposure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E39C08" w14:textId="77777777" w:rsidR="00B5306C" w:rsidRPr="00BC637D" w:rsidRDefault="00B5306C" w:rsidP="00AF2962">
            <w:pPr>
              <w:pStyle w:val="tablehead"/>
            </w:pPr>
            <w:r w:rsidRPr="00BC637D">
              <w:t>Other Than</w:t>
            </w:r>
            <w:r w:rsidRPr="00BC637D">
              <w:br/>
              <w:t>Private</w:t>
            </w:r>
            <w:r w:rsidRPr="00BC637D">
              <w:br/>
              <w:t>Passenger</w:t>
            </w:r>
            <w:r w:rsidRPr="00BC637D">
              <w:br/>
              <w:t>Types Per</w:t>
            </w:r>
            <w:r w:rsidRPr="00BC637D">
              <w:br/>
              <w:t>Exposure</w:t>
            </w:r>
          </w:p>
        </w:tc>
      </w:tr>
      <w:tr w:rsidR="00B5306C" w:rsidRPr="00BC637D" w14:paraId="1AE2E84E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6237AEC0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7DF68" w14:textId="77777777" w:rsidR="00B5306C" w:rsidRPr="00BC637D" w:rsidRDefault="00B5306C" w:rsidP="00AF2962">
            <w:pPr>
              <w:pStyle w:val="tabletext11"/>
              <w:jc w:val="center"/>
            </w:pPr>
            <w:r w:rsidRPr="00BC637D">
              <w:t>$</w:t>
            </w: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826296" w14:textId="77777777" w:rsidR="00B5306C" w:rsidRPr="00BC637D" w:rsidRDefault="00B5306C" w:rsidP="00AF2962">
            <w:pPr>
              <w:pStyle w:val="tabletext11"/>
              <w:tabs>
                <w:tab w:val="decimal" w:pos="800"/>
              </w:tabs>
            </w:pPr>
            <w:r w:rsidRPr="00BC637D">
              <w:t>50,000/100,000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CEB1C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46A1E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23.44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7A550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DD28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8.86</w:t>
            </w:r>
          </w:p>
        </w:tc>
      </w:tr>
      <w:tr w:rsidR="00B5306C" w:rsidRPr="00BC637D" w14:paraId="3A8F69C7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0DF6A898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E81CC" w14:textId="77777777" w:rsidR="00B5306C" w:rsidRPr="00BC637D" w:rsidRDefault="00B5306C" w:rsidP="00AF2962">
            <w:pPr>
              <w:pStyle w:val="tabletext11"/>
              <w:jc w:val="center"/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3B639E4" w14:textId="77777777" w:rsidR="00B5306C" w:rsidRPr="00BC637D" w:rsidRDefault="00B5306C" w:rsidP="00AF2962">
            <w:pPr>
              <w:pStyle w:val="tabletext11"/>
              <w:tabs>
                <w:tab w:val="decimal" w:pos="800"/>
              </w:tabs>
            </w:pPr>
            <w:r w:rsidRPr="00BC637D">
              <w:t>100,000/300,000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79DF2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316A6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32.92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88797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688EB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13.48</w:t>
            </w:r>
          </w:p>
        </w:tc>
      </w:tr>
      <w:tr w:rsidR="00B5306C" w:rsidRPr="00BC637D" w14:paraId="70D253C5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2AD9B8EF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860CB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C63FE2" w14:textId="77777777" w:rsidR="00B5306C" w:rsidRPr="00BC637D" w:rsidRDefault="00B5306C" w:rsidP="00AF2962">
            <w:pPr>
              <w:pStyle w:val="tabletext11"/>
              <w:tabs>
                <w:tab w:val="decimal" w:pos="800"/>
              </w:tabs>
            </w:pPr>
            <w:r w:rsidRPr="00BC637D">
              <w:t>250,000/500,000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DAFEC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2BD03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47.10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9F27B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84315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20.79</w:t>
            </w:r>
          </w:p>
        </w:tc>
      </w:tr>
      <w:tr w:rsidR="00B5306C" w:rsidRPr="00BC637D" w14:paraId="7C19957A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4FE48FEC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2252F" w14:textId="77777777" w:rsidR="00B5306C" w:rsidRPr="00BC637D" w:rsidRDefault="00B5306C" w:rsidP="00AF2962">
            <w:pPr>
              <w:pStyle w:val="tabletext11"/>
              <w:jc w:val="center"/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092463" w14:textId="77777777" w:rsidR="00B5306C" w:rsidRPr="00BC637D" w:rsidRDefault="00B5306C" w:rsidP="00AF2962">
            <w:pPr>
              <w:pStyle w:val="tabletext11"/>
              <w:tabs>
                <w:tab w:val="decimal" w:pos="800"/>
              </w:tabs>
            </w:pPr>
            <w:r w:rsidRPr="00BC637D">
              <w:t>300,000/500,000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5B92B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5D59DF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49.77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DA324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881D4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22.16</w:t>
            </w:r>
          </w:p>
        </w:tc>
      </w:tr>
      <w:tr w:rsidR="00B5306C" w:rsidRPr="00BC637D" w14:paraId="17A469C3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7C886613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0D161" w14:textId="77777777" w:rsidR="00B5306C" w:rsidRPr="00BC637D" w:rsidRDefault="00B5306C" w:rsidP="00AF2962">
            <w:pPr>
              <w:pStyle w:val="tabletext11"/>
              <w:jc w:val="center"/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B2D2E0F" w14:textId="77777777" w:rsidR="00B5306C" w:rsidRPr="00BC637D" w:rsidRDefault="00B5306C" w:rsidP="00AF2962">
            <w:pPr>
              <w:pStyle w:val="tabletext11"/>
              <w:tabs>
                <w:tab w:val="decimal" w:pos="700"/>
              </w:tabs>
              <w:jc w:val="center"/>
            </w:pPr>
            <w:r w:rsidRPr="00BC637D">
              <w:t>500,000/1,000,000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CDBA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36637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58.47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53003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FA972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26.83</w:t>
            </w:r>
          </w:p>
        </w:tc>
      </w:tr>
      <w:tr w:rsidR="00B5306C" w:rsidRPr="00BC637D" w14:paraId="09FC4A5F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197A0E52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42744" w14:textId="77777777" w:rsidR="00B5306C" w:rsidRPr="00BC637D" w:rsidRDefault="00B5306C" w:rsidP="00AF2962">
            <w:pPr>
              <w:pStyle w:val="tabletext11"/>
              <w:jc w:val="center"/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E366D8" w14:textId="77777777" w:rsidR="00B5306C" w:rsidRPr="00BC637D" w:rsidRDefault="00B5306C" w:rsidP="00AF2962">
            <w:pPr>
              <w:pStyle w:val="tabletext11"/>
              <w:jc w:val="both"/>
            </w:pPr>
            <w:r w:rsidRPr="00BC637D">
              <w:t>1,000,000/2,000,000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D522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541EF" w14:textId="77777777" w:rsidR="00B5306C" w:rsidRPr="00BC637D" w:rsidRDefault="00B5306C" w:rsidP="00AF2962">
            <w:pPr>
              <w:pStyle w:val="tabletext11"/>
              <w:tabs>
                <w:tab w:val="decimal" w:pos="400"/>
              </w:tabs>
            </w:pPr>
            <w:r w:rsidRPr="00BC637D">
              <w:rPr>
                <w:rFonts w:cs="Arial"/>
                <w:color w:val="000000"/>
                <w:szCs w:val="18"/>
              </w:rPr>
              <w:t>69.37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F6EA1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3D342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32.75</w:t>
            </w:r>
          </w:p>
        </w:tc>
      </w:tr>
    </w:tbl>
    <w:p w14:paraId="2EBDC540" w14:textId="77777777" w:rsidR="00B5306C" w:rsidRPr="00BC637D" w:rsidRDefault="00B5306C" w:rsidP="00B5306C">
      <w:pPr>
        <w:pStyle w:val="tablecaption"/>
        <w:tabs>
          <w:tab w:val="bar" w:pos="-160"/>
        </w:tabs>
      </w:pPr>
      <w:r w:rsidRPr="00BC637D">
        <w:t>Table 297.B.3.a.(3)(LC) Split Limits Uninsured And Underinsured Motorists Bodily Injury Coverage Loss Costs</w:t>
      </w:r>
    </w:p>
    <w:p w14:paraId="4144FE91" w14:textId="77777777" w:rsidR="00B5306C" w:rsidRPr="00BC637D" w:rsidRDefault="00B5306C" w:rsidP="00B5306C">
      <w:pPr>
        <w:pStyle w:val="isonormal"/>
        <w:tabs>
          <w:tab w:val="bar" w:pos="-160"/>
        </w:tabs>
      </w:pPr>
    </w:p>
    <w:p w14:paraId="0EE6E41C" w14:textId="77777777" w:rsidR="00B5306C" w:rsidRPr="00BC637D" w:rsidRDefault="00B5306C" w:rsidP="00B5306C">
      <w:pPr>
        <w:pStyle w:val="space8"/>
        <w:tabs>
          <w:tab w:val="bar" w:pos="-160"/>
        </w:tabs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5306C" w:rsidRPr="00BC637D" w14:paraId="6C5ABA21" w14:textId="77777777" w:rsidTr="00AF2962">
        <w:trPr>
          <w:cantSplit/>
          <w:trHeight w:val="190"/>
        </w:trPr>
        <w:tc>
          <w:tcPr>
            <w:tcW w:w="200" w:type="dxa"/>
          </w:tcPr>
          <w:p w14:paraId="4AC9BB12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  <w:r w:rsidRPr="00BC637D"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A8485" w14:textId="77777777" w:rsidR="00B5306C" w:rsidRPr="00BC637D" w:rsidRDefault="00B5306C" w:rsidP="00AF2962">
            <w:pPr>
              <w:pStyle w:val="tablehead"/>
            </w:pPr>
            <w:r w:rsidRPr="00BC637D">
              <w:t>Uninsured And Underinsured Motorists</w:t>
            </w:r>
            <w:r w:rsidRPr="00BC637D">
              <w:br/>
              <w:t>Property Damage</w:t>
            </w:r>
          </w:p>
        </w:tc>
      </w:tr>
      <w:tr w:rsidR="00B5306C" w:rsidRPr="00BC637D" w14:paraId="2986119A" w14:textId="77777777" w:rsidTr="00AF2962">
        <w:trPr>
          <w:cantSplit/>
          <w:trHeight w:val="190"/>
        </w:trPr>
        <w:tc>
          <w:tcPr>
            <w:tcW w:w="200" w:type="dxa"/>
            <w:hideMark/>
          </w:tcPr>
          <w:p w14:paraId="6FA37FB1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  <w:r w:rsidRPr="00BC637D">
              <w:br/>
            </w:r>
            <w:r w:rsidRPr="00BC637D">
              <w:br/>
            </w:r>
            <w:r w:rsidRPr="00BC637D">
              <w:br/>
            </w:r>
            <w:r w:rsidRPr="00BC637D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66A54E" w14:textId="77777777" w:rsidR="00B5306C" w:rsidRPr="00BC637D" w:rsidRDefault="00B5306C" w:rsidP="00AF2962">
            <w:pPr>
              <w:pStyle w:val="tablehead"/>
            </w:pPr>
            <w:r w:rsidRPr="00BC637D">
              <w:t>Property Damage</w:t>
            </w:r>
            <w:r w:rsidRPr="00BC637D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E092D9" w14:textId="77777777" w:rsidR="00B5306C" w:rsidRPr="00BC637D" w:rsidRDefault="00B5306C" w:rsidP="00AF2962">
            <w:pPr>
              <w:pStyle w:val="tablehead"/>
            </w:pPr>
            <w:r w:rsidRPr="00BC637D"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6E963B" w14:textId="77777777" w:rsidR="00B5306C" w:rsidRPr="00BC637D" w:rsidRDefault="00B5306C" w:rsidP="00AF2962">
            <w:pPr>
              <w:pStyle w:val="tablehead"/>
            </w:pPr>
            <w:r w:rsidRPr="00BC637D">
              <w:t>Other Than</w:t>
            </w:r>
            <w:r w:rsidRPr="00BC637D">
              <w:br/>
              <w:t>Private</w:t>
            </w:r>
            <w:r w:rsidRPr="00BC637D">
              <w:br/>
              <w:t>Passenger</w:t>
            </w:r>
            <w:r w:rsidRPr="00BC637D">
              <w:br/>
              <w:t>Types</w:t>
            </w:r>
            <w:r w:rsidRPr="00BC637D">
              <w:br/>
              <w:t>Per Exposure</w:t>
            </w:r>
          </w:p>
        </w:tc>
      </w:tr>
      <w:tr w:rsidR="00B5306C" w:rsidRPr="00BC637D" w14:paraId="7CF41781" w14:textId="77777777" w:rsidTr="00AF2962">
        <w:trPr>
          <w:cantSplit/>
          <w:trHeight w:val="190"/>
        </w:trPr>
        <w:tc>
          <w:tcPr>
            <w:tcW w:w="200" w:type="dxa"/>
          </w:tcPr>
          <w:p w14:paraId="175E1551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F648C23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60C7AD" w14:textId="77777777" w:rsidR="00B5306C" w:rsidRPr="00BC637D" w:rsidRDefault="00B5306C" w:rsidP="00AF2962">
            <w:pPr>
              <w:pStyle w:val="tabletext11"/>
              <w:tabs>
                <w:tab w:val="decimal" w:pos="970"/>
              </w:tabs>
            </w:pPr>
            <w:r w:rsidRPr="00BC637D">
              <w:t>25,000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ED8EAB9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B1A1DC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8.51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39B48EB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492A99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5.24</w:t>
            </w:r>
          </w:p>
        </w:tc>
      </w:tr>
      <w:tr w:rsidR="00B5306C" w:rsidRPr="00BC637D" w14:paraId="206613A6" w14:textId="77777777" w:rsidTr="00AF2962">
        <w:trPr>
          <w:cantSplit/>
          <w:trHeight w:val="190"/>
        </w:trPr>
        <w:tc>
          <w:tcPr>
            <w:tcW w:w="200" w:type="dxa"/>
          </w:tcPr>
          <w:p w14:paraId="3B36AD98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BAE7244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627093" w14:textId="77777777" w:rsidR="00B5306C" w:rsidRPr="00BC637D" w:rsidRDefault="00B5306C" w:rsidP="00AF2962">
            <w:pPr>
              <w:pStyle w:val="tabletext11"/>
              <w:tabs>
                <w:tab w:val="decimal" w:pos="970"/>
              </w:tabs>
            </w:pPr>
            <w:r w:rsidRPr="00BC637D">
              <w:t>50,000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1857106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4DC0CE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12.11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CEA7F92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2CCAA0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7.57</w:t>
            </w:r>
          </w:p>
        </w:tc>
      </w:tr>
      <w:tr w:rsidR="00B5306C" w:rsidRPr="00BC637D" w14:paraId="24D34D90" w14:textId="77777777" w:rsidTr="00AF2962">
        <w:trPr>
          <w:cantSplit/>
          <w:trHeight w:val="190"/>
        </w:trPr>
        <w:tc>
          <w:tcPr>
            <w:tcW w:w="200" w:type="dxa"/>
          </w:tcPr>
          <w:p w14:paraId="070C91A3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83BD4E3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62C48E" w14:textId="77777777" w:rsidR="00B5306C" w:rsidRPr="00BC637D" w:rsidRDefault="00B5306C" w:rsidP="00AF2962">
            <w:pPr>
              <w:pStyle w:val="tabletext11"/>
              <w:tabs>
                <w:tab w:val="decimal" w:pos="970"/>
              </w:tabs>
            </w:pPr>
            <w:r w:rsidRPr="00BC637D">
              <w:t>100,000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A1B6F5A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8B9B99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17.67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DD1680" w14:textId="77777777" w:rsidR="00B5306C" w:rsidRPr="00BC637D" w:rsidRDefault="00B5306C" w:rsidP="00AF2962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B4DEC7" w14:textId="77777777" w:rsidR="00B5306C" w:rsidRPr="00BC637D" w:rsidRDefault="00B5306C" w:rsidP="00AF2962">
            <w:pPr>
              <w:pStyle w:val="tabletext11"/>
              <w:tabs>
                <w:tab w:val="decimal" w:pos="430"/>
              </w:tabs>
            </w:pPr>
            <w:r w:rsidRPr="00BC637D">
              <w:rPr>
                <w:rFonts w:cs="Arial"/>
                <w:color w:val="000000"/>
                <w:szCs w:val="18"/>
              </w:rPr>
              <w:t>11.15</w:t>
            </w:r>
          </w:p>
        </w:tc>
      </w:tr>
    </w:tbl>
    <w:p w14:paraId="59535BE9" w14:textId="77777777" w:rsidR="00B5306C" w:rsidRPr="00BC637D" w:rsidRDefault="00B5306C" w:rsidP="00B5306C">
      <w:pPr>
        <w:pStyle w:val="tablecaption"/>
        <w:tabs>
          <w:tab w:val="bar" w:pos="-160"/>
        </w:tabs>
      </w:pPr>
      <w:r w:rsidRPr="00BC637D">
        <w:t>Table 297.B.3.a.(4)(LC) Split Limits Uninsured And Underinsured Motorists Property Damage Coverage Loss Costs</w:t>
      </w:r>
    </w:p>
    <w:p w14:paraId="6DF9E83C" w14:textId="77777777" w:rsidR="00B5306C" w:rsidRPr="00BC637D" w:rsidRDefault="00B5306C" w:rsidP="00B5306C">
      <w:pPr>
        <w:pStyle w:val="isonormal"/>
        <w:tabs>
          <w:tab w:val="bar" w:pos="-160"/>
        </w:tabs>
      </w:pPr>
    </w:p>
    <w:p w14:paraId="274F49E6" w14:textId="77777777" w:rsidR="00B5306C" w:rsidRPr="00BC637D" w:rsidRDefault="00B5306C" w:rsidP="00B5306C">
      <w:pPr>
        <w:pStyle w:val="space8"/>
        <w:tabs>
          <w:tab w:val="bar" w:pos="-160"/>
        </w:tabs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B5306C" w:rsidRPr="00BC637D" w14:paraId="55304E09" w14:textId="77777777" w:rsidTr="00AF2962">
        <w:trPr>
          <w:trHeight w:val="190"/>
        </w:trPr>
        <w:tc>
          <w:tcPr>
            <w:tcW w:w="210" w:type="dxa"/>
          </w:tcPr>
          <w:p w14:paraId="27D2B906" w14:textId="77777777" w:rsidR="00B5306C" w:rsidRPr="00BC637D" w:rsidRDefault="00B5306C" w:rsidP="00AF2962">
            <w:pPr>
              <w:pStyle w:val="tablehead"/>
              <w:tabs>
                <w:tab w:val="bar" w:pos="0"/>
              </w:tabs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10E50F" w14:textId="77777777" w:rsidR="00B5306C" w:rsidRPr="00BC637D" w:rsidRDefault="00B5306C" w:rsidP="00AF2962">
            <w:pPr>
              <w:pStyle w:val="tablehead"/>
            </w:pPr>
            <w:r w:rsidRPr="00BC637D">
              <w:t>Loss Cost</w:t>
            </w:r>
          </w:p>
        </w:tc>
      </w:tr>
      <w:tr w:rsidR="00B5306C" w:rsidRPr="00BC637D" w14:paraId="444ECB90" w14:textId="77777777" w:rsidTr="00AF2962">
        <w:trPr>
          <w:trHeight w:val="190"/>
        </w:trPr>
        <w:tc>
          <w:tcPr>
            <w:tcW w:w="210" w:type="dxa"/>
          </w:tcPr>
          <w:p w14:paraId="392E8417" w14:textId="77777777" w:rsidR="00B5306C" w:rsidRPr="00BC637D" w:rsidRDefault="00B5306C" w:rsidP="00AF2962">
            <w:pPr>
              <w:pStyle w:val="tabletext11"/>
              <w:tabs>
                <w:tab w:val="bar" w:pos="0"/>
              </w:tabs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E3182" w14:textId="77777777" w:rsidR="00B5306C" w:rsidRPr="00BC637D" w:rsidRDefault="00B5306C" w:rsidP="00AF2962">
            <w:pPr>
              <w:pStyle w:val="tabletext11"/>
              <w:jc w:val="right"/>
            </w:pPr>
            <w:r w:rsidRPr="00BC637D">
              <w:t>$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E2930" w14:textId="77777777" w:rsidR="00B5306C" w:rsidRPr="00BC637D" w:rsidRDefault="00B5306C" w:rsidP="00AF2962">
            <w:pPr>
              <w:pStyle w:val="tabletext11"/>
              <w:tabs>
                <w:tab w:val="decimal" w:pos="130"/>
              </w:tabs>
            </w:pPr>
            <w:r w:rsidRPr="00BC637D">
              <w:rPr>
                <w:noProof/>
              </w:rPr>
              <w:t>1.25</w:t>
            </w:r>
          </w:p>
        </w:tc>
      </w:tr>
    </w:tbl>
    <w:p w14:paraId="688E7E8F" w14:textId="5E1D815E" w:rsidR="00CD04E8" w:rsidRDefault="00B5306C" w:rsidP="00B5306C">
      <w:pPr>
        <w:pStyle w:val="tablecaption"/>
        <w:tabs>
          <w:tab w:val="bar" w:pos="-160"/>
        </w:tabs>
      </w:pPr>
      <w:r w:rsidRPr="00BC637D">
        <w:t>Table 297.B.4.(LC) Individual Named Insured Loss Cost</w:t>
      </w:r>
    </w:p>
    <w:p w14:paraId="503B02C2" w14:textId="77777777" w:rsidR="00CD04E8" w:rsidRPr="00C46C1E" w:rsidDel="00D46B7F" w:rsidRDefault="00CD04E8" w:rsidP="00A63CB7">
      <w:pPr>
        <w:pStyle w:val="boxrule"/>
        <w:tabs>
          <w:tab w:val="left" w:pos="4800"/>
          <w:tab w:val="left" w:pos="5160"/>
        </w:tabs>
        <w:rPr>
          <w:del w:id="5" w:author="Author"/>
        </w:rPr>
      </w:pPr>
      <w:r>
        <w:br w:type="page"/>
      </w:r>
      <w:del w:id="6" w:author="Author">
        <w:r w:rsidRPr="00C46C1E" w:rsidDel="00D46B7F">
          <w:lastRenderedPageBreak/>
          <w:delText>25.  PREMIUM DEVELOPMENT – ZONE-RATED AUTOS</w:delText>
        </w:r>
      </w:del>
    </w:p>
    <w:p w14:paraId="02E5A63F" w14:textId="77777777" w:rsidR="00CD04E8" w:rsidRPr="00C46C1E" w:rsidDel="00D46B7F" w:rsidRDefault="00CD04E8" w:rsidP="00A63CB7">
      <w:pPr>
        <w:pStyle w:val="isonormal"/>
        <w:suppressAutoHyphens/>
        <w:rPr>
          <w:del w:id="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0"/>
        <w:gridCol w:w="880"/>
        <w:gridCol w:w="2600"/>
        <w:gridCol w:w="240"/>
        <w:gridCol w:w="860"/>
      </w:tblGrid>
      <w:tr w:rsidR="00CD04E8" w:rsidRPr="00C46C1E" w:rsidDel="00D46B7F" w14:paraId="2C0F89FC" w14:textId="77777777" w:rsidTr="00AF2962">
        <w:trPr>
          <w:cantSplit/>
          <w:trHeight w:val="190"/>
          <w:del w:id="8" w:author="Author"/>
        </w:trPr>
        <w:tc>
          <w:tcPr>
            <w:tcW w:w="200" w:type="dxa"/>
          </w:tcPr>
          <w:p w14:paraId="3F27633A" w14:textId="77777777" w:rsidR="00CD04E8" w:rsidRPr="00C46C1E" w:rsidDel="00D46B7F" w:rsidRDefault="00CD04E8" w:rsidP="00A63CB7">
            <w:pPr>
              <w:pStyle w:val="tablehead"/>
              <w:suppressAutoHyphens/>
              <w:rPr>
                <w:del w:id="9" w:author="Author"/>
              </w:rPr>
            </w:pPr>
          </w:p>
        </w:tc>
        <w:tc>
          <w:tcPr>
            <w:tcW w:w="48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168595" w14:textId="77777777" w:rsidR="00CD04E8" w:rsidRPr="00C46C1E" w:rsidDel="00D46B7F" w:rsidRDefault="00CD04E8" w:rsidP="00A63CB7">
            <w:pPr>
              <w:pStyle w:val="tablehead"/>
              <w:suppressAutoHyphens/>
              <w:rPr>
                <w:del w:id="10" w:author="Author"/>
              </w:rPr>
            </w:pPr>
            <w:del w:id="11" w:author="Author">
              <w:r w:rsidRPr="00C46C1E" w:rsidDel="00D46B7F">
                <w:delText xml:space="preserve"> Zone-rating Table </w:delText>
              </w:r>
              <w:r w:rsidRPr="00C46C1E" w:rsidDel="00D46B7F">
                <w:rPr>
                  <w:rFonts w:cs="Arial"/>
                </w:rPr>
                <w:delText>–</w:delText>
              </w:r>
              <w:r w:rsidRPr="00C46C1E" w:rsidDel="00D46B7F">
                <w:delText xml:space="preserve"> Zone 50 (Includes All Of The State Of Alaska)</w:delText>
              </w:r>
            </w:del>
          </w:p>
        </w:tc>
      </w:tr>
      <w:tr w:rsidR="00CD04E8" w:rsidRPr="00C46C1E" w:rsidDel="00D46B7F" w14:paraId="78E6843F" w14:textId="77777777" w:rsidTr="00AF2962">
        <w:trPr>
          <w:cantSplit/>
          <w:trHeight w:val="190"/>
          <w:del w:id="12" w:author="Author"/>
        </w:trPr>
        <w:tc>
          <w:tcPr>
            <w:tcW w:w="200" w:type="dxa"/>
          </w:tcPr>
          <w:p w14:paraId="6B2D4EC1" w14:textId="77777777" w:rsidR="00CD04E8" w:rsidRPr="00C46C1E" w:rsidDel="00D46B7F" w:rsidRDefault="00CD04E8" w:rsidP="00A63CB7">
            <w:pPr>
              <w:pStyle w:val="tablehead"/>
              <w:suppressAutoHyphens/>
              <w:rPr>
                <w:del w:id="13" w:author="Author"/>
              </w:rPr>
            </w:pPr>
          </w:p>
        </w:tc>
        <w:tc>
          <w:tcPr>
            <w:tcW w:w="48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32385" w14:textId="77777777" w:rsidR="00CD04E8" w:rsidRPr="00C46C1E" w:rsidDel="00D46B7F" w:rsidRDefault="00CD04E8" w:rsidP="00A63CB7">
            <w:pPr>
              <w:pStyle w:val="tablehead"/>
              <w:suppressAutoHyphens/>
              <w:rPr>
                <w:del w:id="14" w:author="Author"/>
              </w:rPr>
            </w:pPr>
            <w:del w:id="15" w:author="Author">
              <w:r w:rsidRPr="00C46C1E" w:rsidDel="00D46B7F">
                <w:delText>Zone Code 54950</w:delText>
              </w:r>
            </w:del>
          </w:p>
        </w:tc>
      </w:tr>
      <w:tr w:rsidR="00CD04E8" w:rsidRPr="00C46C1E" w:rsidDel="00D46B7F" w14:paraId="630C6845" w14:textId="77777777" w:rsidTr="00AF2962">
        <w:trPr>
          <w:cantSplit/>
          <w:trHeight w:val="190"/>
          <w:del w:id="16" w:author="Author"/>
        </w:trPr>
        <w:tc>
          <w:tcPr>
            <w:tcW w:w="200" w:type="dxa"/>
          </w:tcPr>
          <w:p w14:paraId="3E6C6A69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17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B0BFE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18" w:author="Author"/>
              </w:rPr>
            </w:pPr>
            <w:del w:id="19" w:author="Author">
              <w:r w:rsidRPr="00C46C1E" w:rsidDel="00D46B7F">
                <w:delText>$</w:delText>
              </w:r>
            </w:del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4804E9" w14:textId="77777777" w:rsidR="00CD04E8" w:rsidRPr="00C46C1E" w:rsidDel="00D46B7F" w:rsidRDefault="00CD04E8" w:rsidP="00A63CB7">
            <w:pPr>
              <w:pStyle w:val="tabletext11"/>
              <w:tabs>
                <w:tab w:val="decimal" w:pos="700"/>
              </w:tabs>
              <w:suppressAutoHyphens/>
              <w:rPr>
                <w:del w:id="20" w:author="Author"/>
              </w:rPr>
            </w:pPr>
            <w:del w:id="21" w:author="Author">
              <w:r w:rsidRPr="00C46C1E" w:rsidDel="00D46B7F">
                <w:delText>100,000</w:delText>
              </w:r>
            </w:del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F13F3A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22" w:author="Author"/>
              </w:rPr>
            </w:pPr>
            <w:del w:id="23" w:author="Author">
              <w:r w:rsidRPr="00C46C1E" w:rsidDel="00D46B7F">
                <w:delText>Liability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137314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24" w:author="Author"/>
              </w:rPr>
            </w:pPr>
            <w:del w:id="25" w:author="Author">
              <w:r w:rsidRPr="00C46C1E" w:rsidDel="00D46B7F">
                <w:delText>$</w:delText>
              </w:r>
            </w:del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2AC64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26" w:author="Author"/>
              </w:rPr>
            </w:pPr>
            <w:del w:id="27" w:author="Author">
              <w:r w:rsidRPr="00C46C1E" w:rsidDel="00D46B7F">
                <w:delText>1852</w:delText>
              </w:r>
            </w:del>
          </w:p>
        </w:tc>
      </w:tr>
      <w:tr w:rsidR="00CD04E8" w:rsidRPr="00C46C1E" w:rsidDel="00D46B7F" w14:paraId="459BB33D" w14:textId="77777777" w:rsidTr="00AF2962">
        <w:trPr>
          <w:cantSplit/>
          <w:trHeight w:val="190"/>
          <w:del w:id="28" w:author="Author"/>
        </w:trPr>
        <w:tc>
          <w:tcPr>
            <w:tcW w:w="200" w:type="dxa"/>
          </w:tcPr>
          <w:p w14:paraId="6E09074A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29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9951F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30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8AAE30" w14:textId="77777777" w:rsidR="00CD04E8" w:rsidRPr="00C46C1E" w:rsidDel="00D46B7F" w:rsidRDefault="00CD04E8" w:rsidP="00A63CB7">
            <w:pPr>
              <w:pStyle w:val="tabletext11"/>
              <w:tabs>
                <w:tab w:val="decimal" w:pos="700"/>
              </w:tabs>
              <w:suppressAutoHyphens/>
              <w:rPr>
                <w:del w:id="31" w:author="Author"/>
              </w:rPr>
            </w:pPr>
            <w:del w:id="32" w:author="Author">
              <w:r w:rsidRPr="00C46C1E" w:rsidDel="00D46B7F">
                <w:delText>500</w:delText>
              </w:r>
            </w:del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493EE0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33" w:author="Author"/>
              </w:rPr>
            </w:pPr>
            <w:del w:id="34" w:author="Author">
              <w:r w:rsidRPr="00C46C1E" w:rsidDel="00D46B7F">
                <w:delText>Medical Payments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FE169B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35" w:author="Author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5FC45" w14:textId="77777777" w:rsidR="00CD04E8" w:rsidRPr="00C46C1E" w:rsidDel="00D46B7F" w:rsidRDefault="00CD04E8" w:rsidP="00A63CB7">
            <w:pPr>
              <w:pStyle w:val="tabletext11"/>
              <w:suppressAutoHyphens/>
              <w:ind w:left="-120" w:hanging="20"/>
              <w:jc w:val="center"/>
              <w:rPr>
                <w:del w:id="36" w:author="Author"/>
              </w:rPr>
            </w:pPr>
            <w:del w:id="37" w:author="Author">
              <w:r w:rsidRPr="00C46C1E" w:rsidDel="00D46B7F">
                <w:delText>63</w:delText>
              </w:r>
            </w:del>
          </w:p>
        </w:tc>
      </w:tr>
      <w:tr w:rsidR="00CD04E8" w:rsidRPr="00C46C1E" w:rsidDel="00D46B7F" w14:paraId="60B81061" w14:textId="77777777" w:rsidTr="00AF2962">
        <w:trPr>
          <w:cantSplit/>
          <w:trHeight w:val="190"/>
          <w:del w:id="38" w:author="Author"/>
        </w:trPr>
        <w:tc>
          <w:tcPr>
            <w:tcW w:w="200" w:type="dxa"/>
          </w:tcPr>
          <w:p w14:paraId="013812A4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39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FCB22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40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90C1FA" w14:textId="77777777" w:rsidR="00CD04E8" w:rsidRPr="00C46C1E" w:rsidDel="00D46B7F" w:rsidRDefault="00CD04E8" w:rsidP="00A63CB7">
            <w:pPr>
              <w:pStyle w:val="tabletext11"/>
              <w:tabs>
                <w:tab w:val="decimal" w:pos="700"/>
              </w:tabs>
              <w:suppressAutoHyphens/>
              <w:rPr>
                <w:del w:id="41" w:author="Author"/>
              </w:rPr>
            </w:pPr>
            <w:del w:id="42" w:author="Author">
              <w:r w:rsidRPr="00C46C1E" w:rsidDel="00D46B7F">
                <w:delText>500</w:delText>
              </w:r>
            </w:del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6E64F8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43" w:author="Author"/>
              </w:rPr>
            </w:pPr>
            <w:del w:id="44" w:author="Author">
              <w:r w:rsidRPr="00C46C1E" w:rsidDel="00D46B7F">
                <w:delText>Deductible Collision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244D13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45" w:author="Author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AD703F" w14:textId="77777777" w:rsidR="00CD04E8" w:rsidRPr="00C46C1E" w:rsidDel="00D46B7F" w:rsidRDefault="00CD04E8" w:rsidP="00A63CB7">
            <w:pPr>
              <w:pStyle w:val="tabletext11"/>
              <w:suppressAutoHyphens/>
              <w:ind w:left="-200" w:hanging="20"/>
              <w:jc w:val="center"/>
              <w:rPr>
                <w:del w:id="46" w:author="Author"/>
              </w:rPr>
            </w:pPr>
            <w:del w:id="47" w:author="Author">
              <w:r w:rsidRPr="00C46C1E" w:rsidDel="00D46B7F">
                <w:delText>412</w:delText>
              </w:r>
            </w:del>
          </w:p>
        </w:tc>
      </w:tr>
      <w:tr w:rsidR="00CD04E8" w:rsidRPr="00C46C1E" w:rsidDel="00D46B7F" w14:paraId="70C69CF6" w14:textId="77777777" w:rsidTr="00AF2962">
        <w:trPr>
          <w:cantSplit/>
          <w:trHeight w:val="190"/>
          <w:del w:id="48" w:author="Author"/>
        </w:trPr>
        <w:tc>
          <w:tcPr>
            <w:tcW w:w="200" w:type="dxa"/>
          </w:tcPr>
          <w:p w14:paraId="10594956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49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F1187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50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30451A" w14:textId="77777777" w:rsidR="00CD04E8" w:rsidRPr="00C46C1E" w:rsidDel="00D46B7F" w:rsidRDefault="00CD04E8" w:rsidP="00A63CB7">
            <w:pPr>
              <w:pStyle w:val="tabletext11"/>
              <w:tabs>
                <w:tab w:val="decimal" w:pos="700"/>
              </w:tabs>
              <w:suppressAutoHyphens/>
              <w:rPr>
                <w:del w:id="51" w:author="Author"/>
              </w:rPr>
            </w:pPr>
            <w:del w:id="52" w:author="Author">
              <w:r w:rsidRPr="00C46C1E" w:rsidDel="00D46B7F">
                <w:delText>500</w:delText>
              </w:r>
            </w:del>
          </w:p>
        </w:tc>
        <w:tc>
          <w:tcPr>
            <w:tcW w:w="2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D7E737" w14:textId="77777777" w:rsidR="00CD04E8" w:rsidRPr="00C46C1E" w:rsidDel="00D46B7F" w:rsidRDefault="00CD04E8" w:rsidP="00A63CB7">
            <w:pPr>
              <w:pStyle w:val="tabletext11"/>
              <w:suppressAutoHyphens/>
              <w:rPr>
                <w:del w:id="53" w:author="Author"/>
              </w:rPr>
            </w:pPr>
            <w:del w:id="54" w:author="Author">
              <w:r w:rsidRPr="00C46C1E" w:rsidDel="00D46B7F">
                <w:delText>Deductible Comprehensive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CDEAB1" w14:textId="77777777" w:rsidR="00CD04E8" w:rsidRPr="00C46C1E" w:rsidDel="00D46B7F" w:rsidRDefault="00CD04E8" w:rsidP="00A63CB7">
            <w:pPr>
              <w:pStyle w:val="tabletext11"/>
              <w:suppressAutoHyphens/>
              <w:jc w:val="right"/>
              <w:rPr>
                <w:del w:id="55" w:author="Author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B16D9A" w14:textId="77777777" w:rsidR="00CD04E8" w:rsidRPr="00C46C1E" w:rsidDel="00D46B7F" w:rsidRDefault="00CD04E8" w:rsidP="00A63CB7">
            <w:pPr>
              <w:pStyle w:val="tabletext11"/>
              <w:suppressAutoHyphens/>
              <w:ind w:left="-200" w:hanging="20"/>
              <w:jc w:val="center"/>
              <w:rPr>
                <w:del w:id="56" w:author="Author"/>
              </w:rPr>
            </w:pPr>
            <w:del w:id="57" w:author="Author">
              <w:r w:rsidRPr="00C46C1E" w:rsidDel="00D46B7F">
                <w:delText>234</w:delText>
              </w:r>
            </w:del>
          </w:p>
        </w:tc>
      </w:tr>
    </w:tbl>
    <w:p w14:paraId="0E80786A" w14:textId="77777777" w:rsidR="00CD04E8" w:rsidRDefault="00CD04E8" w:rsidP="00A63CB7">
      <w:pPr>
        <w:pStyle w:val="tablecaption"/>
        <w:suppressAutoHyphens/>
        <w:rPr>
          <w:rFonts w:cs="Arial"/>
          <w:color w:val="000000"/>
          <w:szCs w:val="18"/>
        </w:rPr>
      </w:pPr>
      <w:del w:id="58" w:author="Author">
        <w:r w:rsidRPr="00C46C1E" w:rsidDel="00D46B7F">
          <w:delText>Table 25.E.(LC</w:delText>
        </w:r>
        <w:r w:rsidRPr="00C46C1E" w:rsidDel="00D46B7F">
          <w:rPr>
            <w:szCs w:val="18"/>
          </w:rPr>
          <w:delText xml:space="preserve">) </w:delText>
        </w:r>
        <w:r w:rsidRPr="00C46C1E" w:rsidDel="00D46B7F">
          <w:rPr>
            <w:rFonts w:cs="Arial"/>
            <w:color w:val="000000"/>
            <w:szCs w:val="18"/>
          </w:rPr>
          <w:delText>Zone-rating Table</w:delText>
        </w:r>
      </w:del>
    </w:p>
    <w:p w14:paraId="71983579" w14:textId="77777777" w:rsidR="00CD04E8" w:rsidRDefault="00CD04E8" w:rsidP="00A63CB7">
      <w:pPr>
        <w:pStyle w:val="isonormal"/>
        <w:suppressAutoHyphens/>
        <w:jc w:val="left"/>
      </w:pPr>
    </w:p>
    <w:p w14:paraId="77486148" w14:textId="77777777" w:rsidR="00CD04E8" w:rsidRDefault="00CD04E8" w:rsidP="00A63CB7">
      <w:pPr>
        <w:pStyle w:val="isonormal"/>
        <w:suppressAutoHyphens/>
        <w:sectPr w:rsidR="00CD04E8" w:rsidSect="00F03BB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2EC910F3" w14:textId="77777777" w:rsidR="00CD04E8" w:rsidRPr="00AC38C5" w:rsidDel="00C6531F" w:rsidRDefault="00CD04E8" w:rsidP="00A63CB7">
      <w:pPr>
        <w:pStyle w:val="boxrule"/>
        <w:rPr>
          <w:del w:id="59" w:author="Author"/>
        </w:rPr>
      </w:pPr>
      <w:del w:id="60" w:author="Author">
        <w:r w:rsidRPr="00AC38C5" w:rsidDel="00C6531F">
          <w:lastRenderedPageBreak/>
          <w:delText>49.  AUTO DEALERS – PREMIUM DEVELOPMENT FOR COMMON COVERAGES</w:delText>
        </w:r>
      </w:del>
    </w:p>
    <w:p w14:paraId="729C159D" w14:textId="77777777" w:rsidR="00CD04E8" w:rsidRPr="00AC38C5" w:rsidDel="00C6531F" w:rsidRDefault="00CD04E8" w:rsidP="00A63CB7">
      <w:pPr>
        <w:pStyle w:val="isonormal"/>
        <w:suppressAutoHyphens/>
        <w:rPr>
          <w:del w:id="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CD04E8" w:rsidRPr="00AC38C5" w:rsidDel="00C6531F" w14:paraId="41A713FC" w14:textId="77777777" w:rsidTr="00AF2962">
        <w:trPr>
          <w:cantSplit/>
          <w:trHeight w:val="190"/>
          <w:del w:id="62" w:author="Author"/>
        </w:trPr>
        <w:tc>
          <w:tcPr>
            <w:tcW w:w="200" w:type="dxa"/>
          </w:tcPr>
          <w:p w14:paraId="68F611FB" w14:textId="77777777" w:rsidR="00CD04E8" w:rsidRPr="00AC38C5" w:rsidDel="00C6531F" w:rsidRDefault="00CD04E8" w:rsidP="00A63CB7">
            <w:pPr>
              <w:pStyle w:val="tablehead"/>
              <w:suppressAutoHyphens/>
              <w:rPr>
                <w:del w:id="6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31CC464" w14:textId="77777777" w:rsidR="00CD04E8" w:rsidRPr="00AC38C5" w:rsidDel="00C6531F" w:rsidRDefault="00CD04E8" w:rsidP="00A63CB7">
            <w:pPr>
              <w:pStyle w:val="tablehead"/>
              <w:suppressAutoHyphens/>
              <w:rPr>
                <w:del w:id="64" w:author="Author"/>
              </w:rPr>
            </w:pPr>
            <w:del w:id="65" w:author="Author">
              <w:r w:rsidRPr="00AC38C5" w:rsidDel="00C6531F">
                <w:delText>Acts, Errors Or Omissions Base Loss Cost</w:delText>
              </w:r>
            </w:del>
          </w:p>
        </w:tc>
      </w:tr>
      <w:tr w:rsidR="00CD04E8" w:rsidRPr="00AC38C5" w:rsidDel="00C6531F" w14:paraId="35F91E25" w14:textId="77777777" w:rsidTr="00AF2962">
        <w:trPr>
          <w:cantSplit/>
          <w:trHeight w:val="190"/>
          <w:del w:id="66" w:author="Author"/>
        </w:trPr>
        <w:tc>
          <w:tcPr>
            <w:tcW w:w="200" w:type="dxa"/>
          </w:tcPr>
          <w:p w14:paraId="41B6745A" w14:textId="77777777" w:rsidR="00CD04E8" w:rsidRPr="00AC38C5" w:rsidDel="00C6531F" w:rsidRDefault="00CD04E8" w:rsidP="00A63CB7">
            <w:pPr>
              <w:pStyle w:val="tabletext11"/>
              <w:suppressAutoHyphens/>
              <w:rPr>
                <w:del w:id="67" w:author="Author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F9A7751" w14:textId="77777777" w:rsidR="00CD04E8" w:rsidRPr="00AC38C5" w:rsidDel="00C6531F" w:rsidRDefault="00CD04E8" w:rsidP="00A63CB7">
            <w:pPr>
              <w:pStyle w:val="tabletext11"/>
              <w:suppressAutoHyphens/>
              <w:jc w:val="right"/>
              <w:rPr>
                <w:del w:id="68" w:author="Author"/>
              </w:rPr>
            </w:pPr>
            <w:del w:id="69" w:author="Author">
              <w:r w:rsidRPr="00AC38C5" w:rsidDel="00C6531F">
                <w:delText>$</w:delText>
              </w:r>
            </w:del>
          </w:p>
        </w:tc>
        <w:tc>
          <w:tcPr>
            <w:tcW w:w="2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01101" w14:textId="77777777" w:rsidR="00CD04E8" w:rsidRPr="00AC38C5" w:rsidDel="00C6531F" w:rsidRDefault="00CD04E8" w:rsidP="00A63CB7">
            <w:pPr>
              <w:pStyle w:val="tabletext11"/>
              <w:suppressAutoHyphens/>
              <w:rPr>
                <w:del w:id="70" w:author="Author"/>
              </w:rPr>
            </w:pPr>
            <w:del w:id="71" w:author="Author">
              <w:r w:rsidRPr="00AC38C5" w:rsidDel="00C6531F">
                <w:delText>38</w:delText>
              </w:r>
            </w:del>
          </w:p>
        </w:tc>
      </w:tr>
    </w:tbl>
    <w:p w14:paraId="31062F8F" w14:textId="77777777" w:rsidR="00CD04E8" w:rsidRDefault="00CD04E8" w:rsidP="00A63CB7">
      <w:pPr>
        <w:pStyle w:val="tablecaption"/>
        <w:suppressAutoHyphens/>
      </w:pPr>
      <w:del w:id="72" w:author="Author">
        <w:r w:rsidRPr="00AC38C5" w:rsidDel="00C6531F">
          <w:delText>Table 49.D.2.a.(LC) Acts, Errors Or Omissions Liability Coverages Loss Cost</w:delText>
        </w:r>
      </w:del>
    </w:p>
    <w:p w14:paraId="555B4AAD" w14:textId="77777777" w:rsidR="00CD04E8" w:rsidRDefault="00CD04E8" w:rsidP="00A63CB7">
      <w:pPr>
        <w:pStyle w:val="isonormal"/>
        <w:jc w:val="left"/>
      </w:pPr>
    </w:p>
    <w:p w14:paraId="2A4CC4DD" w14:textId="77777777" w:rsidR="00CD04E8" w:rsidRDefault="00CD04E8" w:rsidP="00A63CB7">
      <w:pPr>
        <w:pStyle w:val="isonormal"/>
        <w:sectPr w:rsidR="00CD04E8" w:rsidSect="00A63CB7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E2908FB" w14:textId="77777777" w:rsidR="00CD04E8" w:rsidRPr="006A15CE" w:rsidDel="00EB28E9" w:rsidRDefault="00CD04E8" w:rsidP="00A63CB7">
      <w:pPr>
        <w:pStyle w:val="boxrule"/>
        <w:rPr>
          <w:del w:id="73" w:author="Author"/>
        </w:rPr>
      </w:pPr>
      <w:del w:id="74" w:author="Author">
        <w:r w:rsidRPr="006A15CE" w:rsidDel="00EB28E9">
          <w:lastRenderedPageBreak/>
          <w:delText>70.  FINANCED AUTOS</w:delText>
        </w:r>
      </w:del>
    </w:p>
    <w:p w14:paraId="674A75F3" w14:textId="77777777" w:rsidR="00CD04E8" w:rsidRPr="006A15CE" w:rsidDel="00EB28E9" w:rsidRDefault="00CD04E8" w:rsidP="00A63CB7">
      <w:pPr>
        <w:pStyle w:val="isonormal"/>
        <w:rPr>
          <w:del w:id="7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600"/>
        <w:gridCol w:w="133"/>
        <w:gridCol w:w="317"/>
        <w:gridCol w:w="510"/>
        <w:gridCol w:w="181"/>
        <w:gridCol w:w="299"/>
        <w:gridCol w:w="480"/>
        <w:gridCol w:w="229"/>
        <w:gridCol w:w="281"/>
        <w:gridCol w:w="570"/>
        <w:gridCol w:w="157"/>
        <w:gridCol w:w="353"/>
        <w:gridCol w:w="535"/>
        <w:gridCol w:w="120"/>
        <w:gridCol w:w="335"/>
        <w:gridCol w:w="540"/>
        <w:gridCol w:w="133"/>
        <w:gridCol w:w="317"/>
        <w:gridCol w:w="510"/>
        <w:gridCol w:w="181"/>
        <w:gridCol w:w="299"/>
        <w:gridCol w:w="480"/>
        <w:gridCol w:w="229"/>
      </w:tblGrid>
      <w:tr w:rsidR="00CD04E8" w:rsidRPr="006A15CE" w:rsidDel="00EB28E9" w14:paraId="0007A4C5" w14:textId="77777777" w:rsidTr="00AF2962">
        <w:trPr>
          <w:cantSplit/>
          <w:trHeight w:val="190"/>
          <w:tblHeader/>
          <w:del w:id="76" w:author="Author"/>
        </w:trPr>
        <w:tc>
          <w:tcPr>
            <w:tcW w:w="200" w:type="dxa"/>
          </w:tcPr>
          <w:p w14:paraId="2E9BD347" w14:textId="77777777" w:rsidR="00CD04E8" w:rsidRPr="006A15CE" w:rsidDel="00EB28E9" w:rsidRDefault="00CD04E8" w:rsidP="00AF2962">
            <w:pPr>
              <w:pStyle w:val="tablehead"/>
              <w:rPr>
                <w:del w:id="7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B052921" w14:textId="77777777" w:rsidR="00CD04E8" w:rsidRPr="006A15CE" w:rsidDel="00EB28E9" w:rsidRDefault="00CD04E8" w:rsidP="00AF2962">
            <w:pPr>
              <w:pStyle w:val="tablehead"/>
              <w:rPr>
                <w:del w:id="78" w:author="Author"/>
              </w:rPr>
            </w:pPr>
            <w:del w:id="79" w:author="Author">
              <w:r w:rsidRPr="006A15CE" w:rsidDel="00EB28E9">
                <w:delText>Single Interest Coverage</w:delText>
              </w:r>
            </w:del>
          </w:p>
        </w:tc>
      </w:tr>
      <w:tr w:rsidR="00CD04E8" w:rsidRPr="006A15CE" w:rsidDel="00EB28E9" w14:paraId="19A35748" w14:textId="77777777" w:rsidTr="00AF2962">
        <w:trPr>
          <w:cantSplit/>
          <w:trHeight w:val="190"/>
          <w:tblHeader/>
          <w:del w:id="80" w:author="Author"/>
        </w:trPr>
        <w:tc>
          <w:tcPr>
            <w:tcW w:w="200" w:type="dxa"/>
            <w:vMerge w:val="restart"/>
          </w:tcPr>
          <w:p w14:paraId="4048BB82" w14:textId="77777777" w:rsidR="00CD04E8" w:rsidRPr="006A15CE" w:rsidDel="00EB28E9" w:rsidRDefault="00CD04E8" w:rsidP="00AF2962">
            <w:pPr>
              <w:pStyle w:val="tablehead"/>
              <w:rPr>
                <w:del w:id="81" w:author="Author"/>
              </w:rPr>
            </w:pPr>
            <w:del w:id="82" w:author="Author">
              <w:r w:rsidRPr="006A15CE" w:rsidDel="00EB28E9">
                <w:br/>
              </w:r>
              <w:r w:rsidRPr="006A15CE" w:rsidDel="00EB28E9">
                <w:br/>
              </w:r>
              <w:r w:rsidRPr="006A15CE" w:rsidDel="00EB28E9">
                <w:br/>
              </w:r>
              <w:r w:rsidRPr="006A15CE" w:rsidDel="00EB28E9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14E4EEF" w14:textId="77777777" w:rsidR="00CD04E8" w:rsidRPr="006A15CE" w:rsidDel="00EB28E9" w:rsidRDefault="00CD04E8" w:rsidP="00AF2962">
            <w:pPr>
              <w:pStyle w:val="tablehead"/>
              <w:rPr>
                <w:del w:id="83" w:author="Author"/>
              </w:rPr>
            </w:pPr>
            <w:del w:id="84" w:author="Author">
              <w:r w:rsidRPr="006A15CE" w:rsidDel="00EB28E9">
                <w:delText>Original Unpaid</w:delText>
              </w:r>
              <w:r w:rsidRPr="006A15CE" w:rsidDel="00EB28E9">
                <w:br/>
                <w:delText>Balance Including</w:delText>
              </w:r>
              <w:r w:rsidRPr="006A15CE" w:rsidDel="00EB28E9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36ECBB" w14:textId="77777777" w:rsidR="00CD04E8" w:rsidRPr="006A15CE" w:rsidDel="00EB28E9" w:rsidRDefault="00CD04E8" w:rsidP="00AF2962">
            <w:pPr>
              <w:pStyle w:val="tablehead"/>
              <w:rPr>
                <w:del w:id="85" w:author="Author"/>
              </w:rPr>
            </w:pPr>
            <w:del w:id="86" w:author="Author">
              <w:r w:rsidRPr="006A15CE" w:rsidDel="00EB28E9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24ADD4" w14:textId="77777777" w:rsidR="00CD04E8" w:rsidRPr="006A15CE" w:rsidDel="00EB28E9" w:rsidRDefault="00CD04E8" w:rsidP="00AF2962">
            <w:pPr>
              <w:pStyle w:val="tablehead"/>
              <w:rPr>
                <w:del w:id="87" w:author="Author"/>
              </w:rPr>
            </w:pPr>
            <w:del w:id="88" w:author="Author">
              <w:r w:rsidRPr="006A15CE" w:rsidDel="00EB28E9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D8D6E" w14:textId="77777777" w:rsidR="00CD04E8" w:rsidRPr="006A15CE" w:rsidDel="00EB28E9" w:rsidRDefault="00CD04E8" w:rsidP="00AF2962">
            <w:pPr>
              <w:pStyle w:val="tablehead"/>
              <w:rPr>
                <w:del w:id="89" w:author="Author"/>
              </w:rPr>
            </w:pPr>
            <w:del w:id="90" w:author="Author">
              <w:r w:rsidRPr="006A15CE" w:rsidDel="00EB28E9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97B910" w14:textId="77777777" w:rsidR="00CD04E8" w:rsidRPr="006A15CE" w:rsidDel="00EB28E9" w:rsidRDefault="00CD04E8" w:rsidP="00AF2962">
            <w:pPr>
              <w:pStyle w:val="tablehead"/>
              <w:rPr>
                <w:del w:id="91" w:author="Author"/>
              </w:rPr>
            </w:pPr>
            <w:del w:id="92" w:author="Author">
              <w:r w:rsidRPr="006A15CE" w:rsidDel="00EB28E9">
                <w:delText>Conversion,</w:delText>
              </w:r>
              <w:r w:rsidRPr="006A15CE" w:rsidDel="00EB28E9">
                <w:br/>
                <w:delText>Embezzlement</w:delText>
              </w:r>
              <w:r w:rsidRPr="006A15CE" w:rsidDel="00EB28E9">
                <w:br/>
                <w:delText>And Secretion</w:delText>
              </w:r>
            </w:del>
          </w:p>
        </w:tc>
      </w:tr>
      <w:tr w:rsidR="00CD04E8" w:rsidRPr="006A15CE" w:rsidDel="00EB28E9" w14:paraId="763642A9" w14:textId="77777777" w:rsidTr="00AF2962">
        <w:trPr>
          <w:cantSplit/>
          <w:trHeight w:val="190"/>
          <w:tblHeader/>
          <w:del w:id="93" w:author="Author"/>
        </w:trPr>
        <w:tc>
          <w:tcPr>
            <w:tcW w:w="200" w:type="dxa"/>
            <w:vMerge/>
          </w:tcPr>
          <w:p w14:paraId="2A582F0A" w14:textId="77777777" w:rsidR="00CD04E8" w:rsidRPr="006A15CE" w:rsidDel="00EB28E9" w:rsidRDefault="00CD04E8" w:rsidP="00AF2962">
            <w:pPr>
              <w:pStyle w:val="tablehead"/>
              <w:rPr>
                <w:del w:id="9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49DC" w14:textId="77777777" w:rsidR="00CD04E8" w:rsidRPr="006A15CE" w:rsidDel="00EB28E9" w:rsidRDefault="00CD04E8" w:rsidP="00AF2962">
            <w:pPr>
              <w:pStyle w:val="tablehead"/>
              <w:rPr>
                <w:del w:id="9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B2B60" w14:textId="77777777" w:rsidR="00CD04E8" w:rsidRPr="006A15CE" w:rsidDel="00EB28E9" w:rsidRDefault="00CD04E8" w:rsidP="00AF2962">
            <w:pPr>
              <w:pStyle w:val="tablehead"/>
              <w:rPr>
                <w:del w:id="96" w:author="Author"/>
              </w:rPr>
            </w:pPr>
            <w:del w:id="97" w:author="Author">
              <w:r w:rsidRPr="006A15CE" w:rsidDel="00EB28E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CBF364" w14:textId="77777777" w:rsidR="00CD04E8" w:rsidRPr="006A15CE" w:rsidDel="00EB28E9" w:rsidRDefault="00CD04E8" w:rsidP="00AF2962">
            <w:pPr>
              <w:pStyle w:val="tablehead"/>
              <w:rPr>
                <w:del w:id="98" w:author="Author"/>
              </w:rPr>
            </w:pPr>
            <w:del w:id="99" w:author="Author">
              <w:r w:rsidRPr="006A15CE" w:rsidDel="00EB28E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5245B" w14:textId="77777777" w:rsidR="00CD04E8" w:rsidRPr="006A15CE" w:rsidDel="00EB28E9" w:rsidRDefault="00CD04E8" w:rsidP="00AF2962">
            <w:pPr>
              <w:pStyle w:val="tablehead"/>
              <w:rPr>
                <w:del w:id="100" w:author="Author"/>
              </w:rPr>
            </w:pPr>
            <w:del w:id="101" w:author="Author">
              <w:r w:rsidRPr="006A15CE" w:rsidDel="00EB28E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0BFE1" w14:textId="77777777" w:rsidR="00CD04E8" w:rsidRPr="006A15CE" w:rsidDel="00EB28E9" w:rsidRDefault="00CD04E8" w:rsidP="00AF2962">
            <w:pPr>
              <w:pStyle w:val="tablehead"/>
              <w:rPr>
                <w:del w:id="102" w:author="Author"/>
              </w:rPr>
            </w:pPr>
            <w:del w:id="103" w:author="Author">
              <w:r w:rsidRPr="006A15CE" w:rsidDel="00EB28E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DE849" w14:textId="77777777" w:rsidR="00CD04E8" w:rsidRPr="006A15CE" w:rsidDel="00EB28E9" w:rsidRDefault="00CD04E8" w:rsidP="00AF2962">
            <w:pPr>
              <w:pStyle w:val="tablehead"/>
              <w:rPr>
                <w:del w:id="104" w:author="Author"/>
              </w:rPr>
            </w:pPr>
            <w:del w:id="105" w:author="Author">
              <w:r w:rsidRPr="006A15CE" w:rsidDel="00EB28E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6538A5" w14:textId="77777777" w:rsidR="00CD04E8" w:rsidRPr="006A15CE" w:rsidDel="00EB28E9" w:rsidRDefault="00CD04E8" w:rsidP="00AF2962">
            <w:pPr>
              <w:pStyle w:val="tablehead"/>
              <w:rPr>
                <w:del w:id="106" w:author="Author"/>
              </w:rPr>
            </w:pPr>
            <w:del w:id="107" w:author="Author">
              <w:r w:rsidRPr="006A15CE" w:rsidDel="00EB28E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3B0328" w14:textId="77777777" w:rsidR="00CD04E8" w:rsidRPr="006A15CE" w:rsidDel="00EB28E9" w:rsidRDefault="00CD04E8" w:rsidP="00AF2962">
            <w:pPr>
              <w:pStyle w:val="tablehead"/>
              <w:rPr>
                <w:del w:id="108" w:author="Author"/>
              </w:rPr>
            </w:pPr>
            <w:del w:id="109" w:author="Author">
              <w:r w:rsidRPr="006A15CE" w:rsidDel="00EB28E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5010D" w14:textId="77777777" w:rsidR="00CD04E8" w:rsidRPr="006A15CE" w:rsidDel="00EB28E9" w:rsidRDefault="00CD04E8" w:rsidP="00AF2962">
            <w:pPr>
              <w:pStyle w:val="tablehead"/>
              <w:rPr>
                <w:del w:id="110" w:author="Author"/>
              </w:rPr>
            </w:pPr>
            <w:del w:id="111" w:author="Author">
              <w:r w:rsidRPr="006A15CE" w:rsidDel="00EB28E9">
                <w:delText>Used</w:delText>
              </w:r>
            </w:del>
          </w:p>
        </w:tc>
      </w:tr>
      <w:tr w:rsidR="00CD04E8" w:rsidRPr="006A15CE" w:rsidDel="00EB28E9" w14:paraId="7EA50DB0" w14:textId="77777777" w:rsidTr="00AF2962">
        <w:trPr>
          <w:cantSplit/>
          <w:trHeight w:val="190"/>
          <w:del w:id="112" w:author="Author"/>
        </w:trPr>
        <w:tc>
          <w:tcPr>
            <w:tcW w:w="200" w:type="dxa"/>
          </w:tcPr>
          <w:p w14:paraId="1AA83FD0" w14:textId="77777777" w:rsidR="00CD04E8" w:rsidRPr="006A15CE" w:rsidDel="00EB28E9" w:rsidRDefault="00CD04E8" w:rsidP="00AF2962">
            <w:pPr>
              <w:pStyle w:val="tabletext11"/>
              <w:rPr>
                <w:del w:id="11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3A4D02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14" w:author="Author"/>
              </w:rPr>
            </w:pPr>
            <w:del w:id="115" w:author="Author">
              <w:r w:rsidRPr="006A15CE" w:rsidDel="00EB28E9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4D132F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16" w:author="Author"/>
              </w:rPr>
            </w:pPr>
            <w:del w:id="117" w:author="Author">
              <w:r w:rsidRPr="006A15CE" w:rsidDel="00EB28E9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89E0C2C" w14:textId="77777777" w:rsidR="00CD04E8" w:rsidRPr="006A15CE" w:rsidDel="00EB28E9" w:rsidRDefault="00CD04E8" w:rsidP="00AF2962">
            <w:pPr>
              <w:pStyle w:val="tabletext11"/>
              <w:rPr>
                <w:del w:id="118" w:author="Author"/>
              </w:rPr>
            </w:pPr>
            <w:del w:id="119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245BBEB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120" w:author="Author"/>
              </w:rPr>
            </w:pPr>
            <w:del w:id="121" w:author="Author">
              <w:r w:rsidRPr="006A15CE" w:rsidDel="00EB28E9">
                <w:delText>1,500</w:delText>
              </w:r>
            </w:del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3846E83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22" w:author="Author"/>
              </w:rPr>
            </w:pPr>
            <w:del w:id="123" w:author="Author">
              <w:r w:rsidRPr="006A15CE" w:rsidDel="00EB28E9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</w:tcBorders>
          </w:tcPr>
          <w:p w14:paraId="134812A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24" w:author="Author"/>
              </w:rPr>
            </w:pPr>
            <w:del w:id="125" w:author="Author">
              <w:r w:rsidRPr="006A15CE" w:rsidDel="00EB28E9">
                <w:delText>6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013842" w14:textId="77777777" w:rsidR="00CD04E8" w:rsidRPr="006A15CE" w:rsidDel="00EB28E9" w:rsidRDefault="00CD04E8" w:rsidP="00AF2962">
            <w:pPr>
              <w:pStyle w:val="tabletext11"/>
              <w:rPr>
                <w:del w:id="126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7CD82BC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27" w:author="Author"/>
              </w:rPr>
            </w:pPr>
            <w:del w:id="128" w:author="Author">
              <w:r w:rsidRPr="006A15CE" w:rsidDel="00EB28E9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0C13FEB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29" w:author="Author"/>
              </w:rPr>
            </w:pPr>
            <w:del w:id="130" w:author="Author">
              <w:r w:rsidRPr="006A15CE" w:rsidDel="00EB28E9">
                <w:delText>6</w:delText>
              </w:r>
            </w:del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1F2D02" w14:textId="77777777" w:rsidR="00CD04E8" w:rsidRPr="006A15CE" w:rsidDel="00EB28E9" w:rsidRDefault="00CD04E8" w:rsidP="00AF2962">
            <w:pPr>
              <w:pStyle w:val="tabletext11"/>
              <w:rPr>
                <w:del w:id="131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50E9BF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32" w:author="Author"/>
              </w:rPr>
            </w:pPr>
            <w:del w:id="133" w:author="Author">
              <w:r w:rsidRPr="006A15CE" w:rsidDel="00EB28E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C821E7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34" w:author="Author"/>
              </w:rPr>
            </w:pPr>
            <w:del w:id="135" w:author="Author">
              <w:r w:rsidRPr="006A15CE" w:rsidDel="00EB28E9">
                <w:delText>53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D84706" w14:textId="77777777" w:rsidR="00CD04E8" w:rsidRPr="006A15CE" w:rsidDel="00EB28E9" w:rsidRDefault="00CD04E8" w:rsidP="00AF2962">
            <w:pPr>
              <w:pStyle w:val="tabletext11"/>
              <w:rPr>
                <w:del w:id="13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229921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37" w:author="Author"/>
              </w:rPr>
            </w:pPr>
            <w:del w:id="138" w:author="Author">
              <w:r w:rsidRPr="006A15CE" w:rsidDel="00EB28E9">
                <w:delText>$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FD5445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39" w:author="Author"/>
              </w:rPr>
            </w:pPr>
            <w:del w:id="140" w:author="Author">
              <w:r w:rsidRPr="006A15CE" w:rsidDel="00EB28E9">
                <w:delText>55</w:delText>
              </w:r>
            </w:del>
          </w:p>
        </w:tc>
        <w:tc>
          <w:tcPr>
            <w:tcW w:w="1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AB4686" w14:textId="77777777" w:rsidR="00CD04E8" w:rsidRPr="006A15CE" w:rsidDel="00EB28E9" w:rsidRDefault="00CD04E8" w:rsidP="00AF2962">
            <w:pPr>
              <w:pStyle w:val="tabletext11"/>
              <w:rPr>
                <w:del w:id="141" w:author="Author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</w:tcBorders>
          </w:tcPr>
          <w:p w14:paraId="2CBD4DC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42" w:author="Author"/>
              </w:rPr>
            </w:pPr>
            <w:del w:id="143" w:author="Author">
              <w:r w:rsidRPr="006A15CE" w:rsidDel="00EB28E9">
                <w:delText>$</w:delText>
              </w:r>
            </w:del>
          </w:p>
        </w:tc>
        <w:tc>
          <w:tcPr>
            <w:tcW w:w="535" w:type="dxa"/>
            <w:tcBorders>
              <w:top w:val="single" w:sz="6" w:space="0" w:color="auto"/>
            </w:tcBorders>
          </w:tcPr>
          <w:p w14:paraId="755CE57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44" w:author="Author"/>
              </w:rPr>
            </w:pPr>
            <w:del w:id="145" w:author="Author">
              <w:r w:rsidRPr="006A15CE" w:rsidDel="00EB28E9">
                <w:delText>3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DBE5D8" w14:textId="77777777" w:rsidR="00CD04E8" w:rsidRPr="006A15CE" w:rsidDel="00EB28E9" w:rsidRDefault="00CD04E8" w:rsidP="00AF2962">
            <w:pPr>
              <w:pStyle w:val="tabletext11"/>
              <w:rPr>
                <w:del w:id="146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1A0D3A4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47" w:author="Author"/>
              </w:rPr>
            </w:pPr>
            <w:del w:id="148" w:author="Author">
              <w:r w:rsidRPr="006A15CE" w:rsidDel="00EB28E9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8809E9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49" w:author="Author"/>
              </w:rPr>
            </w:pPr>
            <w:del w:id="150" w:author="Author">
              <w:r w:rsidRPr="006A15CE" w:rsidDel="00EB28E9">
                <w:delText>3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50CB9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1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3B9E42C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2" w:author="Author"/>
              </w:rPr>
            </w:pPr>
            <w:del w:id="153" w:author="Author">
              <w:r w:rsidRPr="006A15CE" w:rsidDel="00EB28E9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4175BD7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4" w:author="Author"/>
              </w:rPr>
            </w:pPr>
            <w:del w:id="155" w:author="Author">
              <w:r w:rsidRPr="006A15CE" w:rsidDel="00EB28E9">
                <w:delText>4</w:delText>
              </w:r>
            </w:del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F255E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6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57D61FF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7" w:author="Author"/>
              </w:rPr>
            </w:pPr>
            <w:del w:id="158" w:author="Author">
              <w:r w:rsidRPr="006A15CE" w:rsidDel="00EB28E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C94FE2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59" w:author="Author"/>
              </w:rPr>
            </w:pPr>
            <w:del w:id="160" w:author="Author">
              <w:r w:rsidRPr="006A15CE" w:rsidDel="00EB28E9">
                <w:delText>5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E7EE1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61" w:author="Author"/>
              </w:rPr>
            </w:pPr>
          </w:p>
        </w:tc>
      </w:tr>
      <w:tr w:rsidR="00CD04E8" w:rsidRPr="006A15CE" w:rsidDel="00EB28E9" w14:paraId="1900B005" w14:textId="77777777" w:rsidTr="00AF2962">
        <w:trPr>
          <w:cantSplit/>
          <w:trHeight w:val="190"/>
          <w:del w:id="162" w:author="Author"/>
        </w:trPr>
        <w:tc>
          <w:tcPr>
            <w:tcW w:w="200" w:type="dxa"/>
          </w:tcPr>
          <w:p w14:paraId="1D0B2162" w14:textId="77777777" w:rsidR="00CD04E8" w:rsidRPr="006A15CE" w:rsidDel="00EB28E9" w:rsidRDefault="00CD04E8" w:rsidP="00AF2962">
            <w:pPr>
              <w:pStyle w:val="tabletext11"/>
              <w:rPr>
                <w:del w:id="1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0C7D9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64" w:author="Author"/>
              </w:rPr>
            </w:pPr>
          </w:p>
        </w:tc>
        <w:tc>
          <w:tcPr>
            <w:tcW w:w="630" w:type="dxa"/>
          </w:tcPr>
          <w:p w14:paraId="2D3B3DF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65" w:author="Author"/>
              </w:rPr>
            </w:pPr>
            <w:del w:id="166" w:author="Author">
              <w:r w:rsidRPr="006A15CE" w:rsidDel="00EB28E9">
                <w:delText>1,501</w:delText>
              </w:r>
            </w:del>
          </w:p>
        </w:tc>
        <w:tc>
          <w:tcPr>
            <w:tcW w:w="180" w:type="dxa"/>
          </w:tcPr>
          <w:p w14:paraId="54C5B97F" w14:textId="77777777" w:rsidR="00CD04E8" w:rsidRPr="006A15CE" w:rsidDel="00EB28E9" w:rsidRDefault="00CD04E8" w:rsidP="00AF2962">
            <w:pPr>
              <w:pStyle w:val="tabletext11"/>
              <w:rPr>
                <w:del w:id="167" w:author="Author"/>
              </w:rPr>
            </w:pPr>
            <w:del w:id="168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06A2BE2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169" w:author="Author"/>
              </w:rPr>
            </w:pPr>
            <w:del w:id="170" w:author="Author">
              <w:r w:rsidRPr="006A15CE" w:rsidDel="00EB28E9">
                <w:delText>2,000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422426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71" w:author="Author"/>
              </w:rPr>
            </w:pPr>
          </w:p>
        </w:tc>
        <w:tc>
          <w:tcPr>
            <w:tcW w:w="600" w:type="dxa"/>
          </w:tcPr>
          <w:p w14:paraId="715A90A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72" w:author="Author"/>
              </w:rPr>
            </w:pPr>
            <w:del w:id="173" w:author="Author">
              <w:r w:rsidRPr="006A15CE" w:rsidDel="00EB28E9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A6C670E" w14:textId="77777777" w:rsidR="00CD04E8" w:rsidRPr="006A15CE" w:rsidDel="00EB28E9" w:rsidRDefault="00CD04E8" w:rsidP="00AF2962">
            <w:pPr>
              <w:pStyle w:val="tabletext11"/>
              <w:rPr>
                <w:del w:id="1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BBA5ED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75" w:author="Author"/>
              </w:rPr>
            </w:pPr>
          </w:p>
        </w:tc>
        <w:tc>
          <w:tcPr>
            <w:tcW w:w="510" w:type="dxa"/>
          </w:tcPr>
          <w:p w14:paraId="67D49D3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76" w:author="Author"/>
              </w:rPr>
            </w:pPr>
            <w:del w:id="177" w:author="Author">
              <w:r w:rsidRPr="006A15CE" w:rsidDel="00EB28E9">
                <w:delText>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2A03BCB" w14:textId="77777777" w:rsidR="00CD04E8" w:rsidRPr="006A15CE" w:rsidDel="00EB28E9" w:rsidRDefault="00CD04E8" w:rsidP="00AF2962">
            <w:pPr>
              <w:pStyle w:val="tabletext11"/>
              <w:rPr>
                <w:del w:id="1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822BB6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79" w:author="Author"/>
              </w:rPr>
            </w:pPr>
          </w:p>
        </w:tc>
        <w:tc>
          <w:tcPr>
            <w:tcW w:w="480" w:type="dxa"/>
          </w:tcPr>
          <w:p w14:paraId="277C446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80" w:author="Author"/>
              </w:rPr>
            </w:pPr>
            <w:del w:id="181" w:author="Author">
              <w:r w:rsidRPr="006A15CE" w:rsidDel="00EB28E9">
                <w:delText>58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558B8B2" w14:textId="77777777" w:rsidR="00CD04E8" w:rsidRPr="006A15CE" w:rsidDel="00EB28E9" w:rsidRDefault="00CD04E8" w:rsidP="00AF2962">
            <w:pPr>
              <w:pStyle w:val="tabletext11"/>
              <w:rPr>
                <w:del w:id="1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B274F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83" w:author="Author"/>
              </w:rPr>
            </w:pPr>
          </w:p>
        </w:tc>
        <w:tc>
          <w:tcPr>
            <w:tcW w:w="570" w:type="dxa"/>
          </w:tcPr>
          <w:p w14:paraId="343EA5B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84" w:author="Author"/>
              </w:rPr>
            </w:pPr>
            <w:del w:id="185" w:author="Author">
              <w:r w:rsidRPr="006A15CE" w:rsidDel="00EB28E9">
                <w:delText>61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6269145B" w14:textId="77777777" w:rsidR="00CD04E8" w:rsidRPr="006A15CE" w:rsidDel="00EB28E9" w:rsidRDefault="00CD04E8" w:rsidP="00AF2962">
            <w:pPr>
              <w:pStyle w:val="tabletext11"/>
              <w:rPr>
                <w:del w:id="186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743ED8F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87" w:author="Author"/>
              </w:rPr>
            </w:pPr>
          </w:p>
        </w:tc>
        <w:tc>
          <w:tcPr>
            <w:tcW w:w="535" w:type="dxa"/>
          </w:tcPr>
          <w:p w14:paraId="2A15BFB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88" w:author="Author"/>
              </w:rPr>
            </w:pPr>
            <w:del w:id="189" w:author="Author">
              <w:r w:rsidRPr="006A15CE" w:rsidDel="00EB28E9">
                <w:delText>3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F689671" w14:textId="77777777" w:rsidR="00CD04E8" w:rsidRPr="006A15CE" w:rsidDel="00EB28E9" w:rsidRDefault="00CD04E8" w:rsidP="00AF2962">
            <w:pPr>
              <w:pStyle w:val="tabletext11"/>
              <w:rPr>
                <w:del w:id="19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A60210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1" w:author="Author"/>
              </w:rPr>
            </w:pPr>
          </w:p>
        </w:tc>
        <w:tc>
          <w:tcPr>
            <w:tcW w:w="540" w:type="dxa"/>
          </w:tcPr>
          <w:p w14:paraId="24E0CBD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2" w:author="Author"/>
              </w:rPr>
            </w:pPr>
            <w:del w:id="193" w:author="Author">
              <w:r w:rsidRPr="006A15CE" w:rsidDel="00EB28E9">
                <w:delText>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EF7A71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DD287A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5" w:author="Author"/>
              </w:rPr>
            </w:pPr>
          </w:p>
        </w:tc>
        <w:tc>
          <w:tcPr>
            <w:tcW w:w="510" w:type="dxa"/>
          </w:tcPr>
          <w:p w14:paraId="70AB117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6" w:author="Author"/>
              </w:rPr>
            </w:pPr>
            <w:del w:id="197" w:author="Author">
              <w:r w:rsidRPr="006A15CE" w:rsidDel="00EB28E9">
                <w:delText>5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DCB0A5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158269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199" w:author="Author"/>
              </w:rPr>
            </w:pPr>
          </w:p>
        </w:tc>
        <w:tc>
          <w:tcPr>
            <w:tcW w:w="480" w:type="dxa"/>
          </w:tcPr>
          <w:p w14:paraId="4DCD1BE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00" w:author="Author"/>
              </w:rPr>
            </w:pPr>
            <w:del w:id="201" w:author="Author">
              <w:r w:rsidRPr="006A15CE" w:rsidDel="00EB28E9">
                <w:delText>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0B3B3A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02" w:author="Author"/>
              </w:rPr>
            </w:pPr>
          </w:p>
        </w:tc>
      </w:tr>
      <w:tr w:rsidR="00CD04E8" w:rsidRPr="006A15CE" w:rsidDel="00EB28E9" w14:paraId="47C957C1" w14:textId="77777777" w:rsidTr="00AF2962">
        <w:trPr>
          <w:cantSplit/>
          <w:trHeight w:val="190"/>
          <w:del w:id="203" w:author="Author"/>
        </w:trPr>
        <w:tc>
          <w:tcPr>
            <w:tcW w:w="200" w:type="dxa"/>
          </w:tcPr>
          <w:p w14:paraId="4A6D5DD2" w14:textId="77777777" w:rsidR="00CD04E8" w:rsidRPr="006A15CE" w:rsidDel="00EB28E9" w:rsidRDefault="00CD04E8" w:rsidP="00AF2962">
            <w:pPr>
              <w:pStyle w:val="tabletext11"/>
              <w:rPr>
                <w:del w:id="2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0B52F5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05" w:author="Author"/>
              </w:rPr>
            </w:pPr>
          </w:p>
        </w:tc>
        <w:tc>
          <w:tcPr>
            <w:tcW w:w="630" w:type="dxa"/>
          </w:tcPr>
          <w:p w14:paraId="21E6AFB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06" w:author="Author"/>
              </w:rPr>
            </w:pPr>
            <w:del w:id="207" w:author="Author">
              <w:r w:rsidRPr="006A15CE" w:rsidDel="00EB28E9">
                <w:delText>2,001</w:delText>
              </w:r>
            </w:del>
          </w:p>
        </w:tc>
        <w:tc>
          <w:tcPr>
            <w:tcW w:w="180" w:type="dxa"/>
          </w:tcPr>
          <w:p w14:paraId="29F0E544" w14:textId="77777777" w:rsidR="00CD04E8" w:rsidRPr="006A15CE" w:rsidDel="00EB28E9" w:rsidRDefault="00CD04E8" w:rsidP="00AF2962">
            <w:pPr>
              <w:pStyle w:val="tabletext11"/>
              <w:rPr>
                <w:del w:id="208" w:author="Author"/>
              </w:rPr>
            </w:pPr>
            <w:del w:id="209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99821FF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210" w:author="Author"/>
              </w:rPr>
            </w:pPr>
            <w:del w:id="211" w:author="Author">
              <w:r w:rsidRPr="006A15CE" w:rsidDel="00EB28E9">
                <w:delText>2,500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C5CE14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12" w:author="Author"/>
              </w:rPr>
            </w:pPr>
          </w:p>
        </w:tc>
        <w:tc>
          <w:tcPr>
            <w:tcW w:w="600" w:type="dxa"/>
          </w:tcPr>
          <w:p w14:paraId="123ADF4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13" w:author="Author"/>
              </w:rPr>
            </w:pPr>
            <w:del w:id="214" w:author="Author">
              <w:r w:rsidRPr="006A15CE" w:rsidDel="00EB28E9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795282B" w14:textId="77777777" w:rsidR="00CD04E8" w:rsidRPr="006A15CE" w:rsidDel="00EB28E9" w:rsidRDefault="00CD04E8" w:rsidP="00AF2962">
            <w:pPr>
              <w:pStyle w:val="tabletext11"/>
              <w:rPr>
                <w:del w:id="2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032F75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16" w:author="Author"/>
              </w:rPr>
            </w:pPr>
          </w:p>
        </w:tc>
        <w:tc>
          <w:tcPr>
            <w:tcW w:w="510" w:type="dxa"/>
          </w:tcPr>
          <w:p w14:paraId="2E4809B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17" w:author="Author"/>
              </w:rPr>
            </w:pPr>
            <w:del w:id="218" w:author="Author">
              <w:r w:rsidRPr="006A15CE" w:rsidDel="00EB28E9">
                <w:delText>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CAA93E5" w14:textId="77777777" w:rsidR="00CD04E8" w:rsidRPr="006A15CE" w:rsidDel="00EB28E9" w:rsidRDefault="00CD04E8" w:rsidP="00AF2962">
            <w:pPr>
              <w:pStyle w:val="tabletext11"/>
              <w:rPr>
                <w:del w:id="2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6F871C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0" w:author="Author"/>
              </w:rPr>
            </w:pPr>
          </w:p>
        </w:tc>
        <w:tc>
          <w:tcPr>
            <w:tcW w:w="480" w:type="dxa"/>
          </w:tcPr>
          <w:p w14:paraId="1433063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1" w:author="Author"/>
              </w:rPr>
            </w:pPr>
            <w:del w:id="222" w:author="Author">
              <w:r w:rsidRPr="006A15CE" w:rsidDel="00EB28E9">
                <w:delText>67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481402D" w14:textId="77777777" w:rsidR="00CD04E8" w:rsidRPr="006A15CE" w:rsidDel="00EB28E9" w:rsidRDefault="00CD04E8" w:rsidP="00AF2962">
            <w:pPr>
              <w:pStyle w:val="tabletext11"/>
              <w:rPr>
                <w:del w:id="2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D879E9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4" w:author="Author"/>
              </w:rPr>
            </w:pPr>
          </w:p>
        </w:tc>
        <w:tc>
          <w:tcPr>
            <w:tcW w:w="570" w:type="dxa"/>
          </w:tcPr>
          <w:p w14:paraId="06DAFE9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5" w:author="Author"/>
              </w:rPr>
            </w:pPr>
            <w:del w:id="226" w:author="Author">
              <w:r w:rsidRPr="006A15CE" w:rsidDel="00EB28E9">
                <w:delText>70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1A64A4B8" w14:textId="77777777" w:rsidR="00CD04E8" w:rsidRPr="006A15CE" w:rsidDel="00EB28E9" w:rsidRDefault="00CD04E8" w:rsidP="00AF2962">
            <w:pPr>
              <w:pStyle w:val="tabletext11"/>
              <w:rPr>
                <w:del w:id="227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20FE87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8" w:author="Author"/>
              </w:rPr>
            </w:pPr>
          </w:p>
        </w:tc>
        <w:tc>
          <w:tcPr>
            <w:tcW w:w="535" w:type="dxa"/>
          </w:tcPr>
          <w:p w14:paraId="5756950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29" w:author="Author"/>
              </w:rPr>
            </w:pPr>
            <w:del w:id="230" w:author="Author">
              <w:r w:rsidRPr="006A15CE" w:rsidDel="00EB28E9">
                <w:delText>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F9FAE98" w14:textId="77777777" w:rsidR="00CD04E8" w:rsidRPr="006A15CE" w:rsidDel="00EB28E9" w:rsidRDefault="00CD04E8" w:rsidP="00AF2962">
            <w:pPr>
              <w:pStyle w:val="tabletext11"/>
              <w:rPr>
                <w:del w:id="23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BF9C58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2" w:author="Author"/>
              </w:rPr>
            </w:pPr>
          </w:p>
        </w:tc>
        <w:tc>
          <w:tcPr>
            <w:tcW w:w="540" w:type="dxa"/>
          </w:tcPr>
          <w:p w14:paraId="581B8A6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3" w:author="Author"/>
              </w:rPr>
            </w:pPr>
            <w:del w:id="234" w:author="Author">
              <w:r w:rsidRPr="006A15CE" w:rsidDel="00EB28E9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398B03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3ADD77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6" w:author="Author"/>
              </w:rPr>
            </w:pPr>
          </w:p>
        </w:tc>
        <w:tc>
          <w:tcPr>
            <w:tcW w:w="510" w:type="dxa"/>
          </w:tcPr>
          <w:p w14:paraId="3F2F0E9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7" w:author="Author"/>
              </w:rPr>
            </w:pPr>
            <w:del w:id="238" w:author="Author">
              <w:r w:rsidRPr="006A15CE" w:rsidDel="00EB28E9">
                <w:delText>6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0B4FE9C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3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C8949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40" w:author="Author"/>
              </w:rPr>
            </w:pPr>
          </w:p>
        </w:tc>
        <w:tc>
          <w:tcPr>
            <w:tcW w:w="480" w:type="dxa"/>
          </w:tcPr>
          <w:p w14:paraId="10F862A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41" w:author="Author"/>
              </w:rPr>
            </w:pPr>
            <w:del w:id="242" w:author="Author">
              <w:r w:rsidRPr="006A15CE" w:rsidDel="00EB28E9">
                <w:delText>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3ECA02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43" w:author="Author"/>
              </w:rPr>
            </w:pPr>
          </w:p>
        </w:tc>
      </w:tr>
      <w:tr w:rsidR="00CD04E8" w:rsidRPr="006A15CE" w:rsidDel="00EB28E9" w14:paraId="6AC2CA3B" w14:textId="77777777" w:rsidTr="00AF2962">
        <w:trPr>
          <w:cantSplit/>
          <w:trHeight w:val="190"/>
          <w:del w:id="244" w:author="Author"/>
        </w:trPr>
        <w:tc>
          <w:tcPr>
            <w:tcW w:w="200" w:type="dxa"/>
          </w:tcPr>
          <w:p w14:paraId="1238618E" w14:textId="77777777" w:rsidR="00CD04E8" w:rsidRPr="006A15CE" w:rsidDel="00EB28E9" w:rsidRDefault="00CD04E8" w:rsidP="00AF2962">
            <w:pPr>
              <w:pStyle w:val="tabletext11"/>
              <w:rPr>
                <w:del w:id="2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03414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46" w:author="Author"/>
              </w:rPr>
            </w:pPr>
          </w:p>
        </w:tc>
        <w:tc>
          <w:tcPr>
            <w:tcW w:w="630" w:type="dxa"/>
          </w:tcPr>
          <w:p w14:paraId="4FEC1F9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47" w:author="Author"/>
              </w:rPr>
            </w:pPr>
            <w:del w:id="248" w:author="Author">
              <w:r w:rsidRPr="006A15CE" w:rsidDel="00EB28E9">
                <w:delText>2,501</w:delText>
              </w:r>
            </w:del>
          </w:p>
        </w:tc>
        <w:tc>
          <w:tcPr>
            <w:tcW w:w="180" w:type="dxa"/>
          </w:tcPr>
          <w:p w14:paraId="308441FD" w14:textId="77777777" w:rsidR="00CD04E8" w:rsidRPr="006A15CE" w:rsidDel="00EB28E9" w:rsidRDefault="00CD04E8" w:rsidP="00AF2962">
            <w:pPr>
              <w:pStyle w:val="tabletext11"/>
              <w:rPr>
                <w:del w:id="249" w:author="Author"/>
              </w:rPr>
            </w:pPr>
            <w:del w:id="250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E45CDA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251" w:author="Author"/>
              </w:rPr>
            </w:pPr>
            <w:del w:id="252" w:author="Author">
              <w:r w:rsidRPr="006A15CE" w:rsidDel="00EB28E9">
                <w:delText>3,000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FCAFE2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53" w:author="Author"/>
              </w:rPr>
            </w:pPr>
          </w:p>
        </w:tc>
        <w:tc>
          <w:tcPr>
            <w:tcW w:w="600" w:type="dxa"/>
          </w:tcPr>
          <w:p w14:paraId="6984C14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54" w:author="Author"/>
              </w:rPr>
            </w:pPr>
            <w:del w:id="255" w:author="Author">
              <w:r w:rsidRPr="006A15CE" w:rsidDel="00EB28E9">
                <w:delText>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4F8D4CF" w14:textId="77777777" w:rsidR="00CD04E8" w:rsidRPr="006A15CE" w:rsidDel="00EB28E9" w:rsidRDefault="00CD04E8" w:rsidP="00AF2962">
            <w:pPr>
              <w:pStyle w:val="tabletext11"/>
              <w:rPr>
                <w:del w:id="25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908CC4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57" w:author="Author"/>
              </w:rPr>
            </w:pPr>
          </w:p>
        </w:tc>
        <w:tc>
          <w:tcPr>
            <w:tcW w:w="510" w:type="dxa"/>
          </w:tcPr>
          <w:p w14:paraId="6190EF9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58" w:author="Author"/>
              </w:rPr>
            </w:pPr>
            <w:del w:id="259" w:author="Author">
              <w:r w:rsidRPr="006A15CE" w:rsidDel="00EB28E9">
                <w:delText>9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045731E" w14:textId="77777777" w:rsidR="00CD04E8" w:rsidRPr="006A15CE" w:rsidDel="00EB28E9" w:rsidRDefault="00CD04E8" w:rsidP="00AF2962">
            <w:pPr>
              <w:pStyle w:val="tabletext11"/>
              <w:rPr>
                <w:del w:id="26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5DFCE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61" w:author="Author"/>
              </w:rPr>
            </w:pPr>
          </w:p>
        </w:tc>
        <w:tc>
          <w:tcPr>
            <w:tcW w:w="480" w:type="dxa"/>
          </w:tcPr>
          <w:p w14:paraId="57BBC37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62" w:author="Author"/>
              </w:rPr>
            </w:pPr>
            <w:del w:id="263" w:author="Author">
              <w:r w:rsidRPr="006A15CE" w:rsidDel="00EB28E9">
                <w:delText>77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946AA1C" w14:textId="77777777" w:rsidR="00CD04E8" w:rsidRPr="006A15CE" w:rsidDel="00EB28E9" w:rsidRDefault="00CD04E8" w:rsidP="00AF2962">
            <w:pPr>
              <w:pStyle w:val="tabletext11"/>
              <w:rPr>
                <w:del w:id="2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6F8D40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65" w:author="Author"/>
              </w:rPr>
            </w:pPr>
          </w:p>
        </w:tc>
        <w:tc>
          <w:tcPr>
            <w:tcW w:w="570" w:type="dxa"/>
          </w:tcPr>
          <w:p w14:paraId="12EA106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66" w:author="Author"/>
              </w:rPr>
            </w:pPr>
            <w:del w:id="267" w:author="Author">
              <w:r w:rsidRPr="006A15CE" w:rsidDel="00EB28E9">
                <w:delText>81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38849B7C" w14:textId="77777777" w:rsidR="00CD04E8" w:rsidRPr="006A15CE" w:rsidDel="00EB28E9" w:rsidRDefault="00CD04E8" w:rsidP="00AF2962">
            <w:pPr>
              <w:pStyle w:val="tabletext11"/>
              <w:rPr>
                <w:del w:id="268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524DA9E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69" w:author="Author"/>
              </w:rPr>
            </w:pPr>
          </w:p>
        </w:tc>
        <w:tc>
          <w:tcPr>
            <w:tcW w:w="535" w:type="dxa"/>
          </w:tcPr>
          <w:p w14:paraId="087B01A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0" w:author="Author"/>
              </w:rPr>
            </w:pPr>
            <w:del w:id="271" w:author="Author">
              <w:r w:rsidRPr="006A15CE" w:rsidDel="00EB28E9">
                <w:delText>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1FBCA4B" w14:textId="77777777" w:rsidR="00CD04E8" w:rsidRPr="006A15CE" w:rsidDel="00EB28E9" w:rsidRDefault="00CD04E8" w:rsidP="00AF2962">
            <w:pPr>
              <w:pStyle w:val="tabletext11"/>
              <w:rPr>
                <w:del w:id="272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38CA2E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3" w:author="Author"/>
              </w:rPr>
            </w:pPr>
          </w:p>
        </w:tc>
        <w:tc>
          <w:tcPr>
            <w:tcW w:w="540" w:type="dxa"/>
          </w:tcPr>
          <w:p w14:paraId="25520A9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4" w:author="Author"/>
              </w:rPr>
            </w:pPr>
            <w:del w:id="275" w:author="Author">
              <w:r w:rsidRPr="006A15CE" w:rsidDel="00EB28E9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76C8C0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A44041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7" w:author="Author"/>
              </w:rPr>
            </w:pPr>
          </w:p>
        </w:tc>
        <w:tc>
          <w:tcPr>
            <w:tcW w:w="510" w:type="dxa"/>
          </w:tcPr>
          <w:p w14:paraId="1E5CC3C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78" w:author="Author"/>
              </w:rPr>
            </w:pPr>
            <w:del w:id="279" w:author="Author">
              <w:r w:rsidRPr="006A15CE" w:rsidDel="00EB28E9">
                <w:delText>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7CEE3A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701943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1" w:author="Author"/>
              </w:rPr>
            </w:pPr>
          </w:p>
        </w:tc>
        <w:tc>
          <w:tcPr>
            <w:tcW w:w="480" w:type="dxa"/>
          </w:tcPr>
          <w:p w14:paraId="62A0653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2" w:author="Author"/>
              </w:rPr>
            </w:pPr>
            <w:del w:id="283" w:author="Author">
              <w:r w:rsidRPr="006A15CE" w:rsidDel="00EB28E9">
                <w:delText>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E58ABC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4" w:author="Author"/>
              </w:rPr>
            </w:pPr>
          </w:p>
        </w:tc>
      </w:tr>
      <w:tr w:rsidR="00CD04E8" w:rsidRPr="006A15CE" w:rsidDel="00EB28E9" w14:paraId="739730E8" w14:textId="77777777" w:rsidTr="00AF2962">
        <w:trPr>
          <w:cantSplit/>
          <w:trHeight w:val="190"/>
          <w:del w:id="285" w:author="Author"/>
        </w:trPr>
        <w:tc>
          <w:tcPr>
            <w:tcW w:w="200" w:type="dxa"/>
          </w:tcPr>
          <w:p w14:paraId="4DD52A93" w14:textId="77777777" w:rsidR="00CD04E8" w:rsidRPr="006A15CE" w:rsidDel="00EB28E9" w:rsidRDefault="00CD04E8" w:rsidP="00AF2962">
            <w:pPr>
              <w:pStyle w:val="tabletext11"/>
              <w:rPr>
                <w:del w:id="2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5CF2DE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7" w:author="Author"/>
              </w:rPr>
            </w:pPr>
          </w:p>
        </w:tc>
        <w:tc>
          <w:tcPr>
            <w:tcW w:w="630" w:type="dxa"/>
          </w:tcPr>
          <w:p w14:paraId="782000D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88" w:author="Author"/>
              </w:rPr>
            </w:pPr>
            <w:del w:id="289" w:author="Author">
              <w:r w:rsidRPr="006A15CE" w:rsidDel="00EB28E9">
                <w:delText>3,001</w:delText>
              </w:r>
            </w:del>
          </w:p>
        </w:tc>
        <w:tc>
          <w:tcPr>
            <w:tcW w:w="180" w:type="dxa"/>
          </w:tcPr>
          <w:p w14:paraId="7ECCBB06" w14:textId="77777777" w:rsidR="00CD04E8" w:rsidRPr="006A15CE" w:rsidDel="00EB28E9" w:rsidRDefault="00CD04E8" w:rsidP="00AF2962">
            <w:pPr>
              <w:pStyle w:val="tabletext11"/>
              <w:rPr>
                <w:del w:id="290" w:author="Author"/>
              </w:rPr>
            </w:pPr>
            <w:del w:id="291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F2FD8AF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292" w:author="Author"/>
              </w:rPr>
            </w:pPr>
            <w:del w:id="293" w:author="Author">
              <w:r w:rsidRPr="006A15CE" w:rsidDel="00EB28E9">
                <w:delText>3,500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9985CA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94" w:author="Author"/>
              </w:rPr>
            </w:pPr>
          </w:p>
        </w:tc>
        <w:tc>
          <w:tcPr>
            <w:tcW w:w="600" w:type="dxa"/>
          </w:tcPr>
          <w:p w14:paraId="252783E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95" w:author="Author"/>
              </w:rPr>
            </w:pPr>
            <w:del w:id="296" w:author="Author">
              <w:r w:rsidRPr="006A15CE" w:rsidDel="00EB28E9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7FB2953" w14:textId="77777777" w:rsidR="00CD04E8" w:rsidRPr="006A15CE" w:rsidDel="00EB28E9" w:rsidRDefault="00CD04E8" w:rsidP="00AF2962">
            <w:pPr>
              <w:pStyle w:val="tabletext11"/>
              <w:rPr>
                <w:del w:id="29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96D462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98" w:author="Author"/>
              </w:rPr>
            </w:pPr>
          </w:p>
        </w:tc>
        <w:tc>
          <w:tcPr>
            <w:tcW w:w="510" w:type="dxa"/>
          </w:tcPr>
          <w:p w14:paraId="7028CFF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299" w:author="Author"/>
              </w:rPr>
            </w:pPr>
            <w:del w:id="300" w:author="Author">
              <w:r w:rsidRPr="006A15CE" w:rsidDel="00EB28E9">
                <w:delText>10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8BFC897" w14:textId="77777777" w:rsidR="00CD04E8" w:rsidRPr="006A15CE" w:rsidDel="00EB28E9" w:rsidRDefault="00CD04E8" w:rsidP="00AF2962">
            <w:pPr>
              <w:pStyle w:val="tabletext11"/>
              <w:rPr>
                <w:del w:id="3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07F452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02" w:author="Author"/>
              </w:rPr>
            </w:pPr>
          </w:p>
        </w:tc>
        <w:tc>
          <w:tcPr>
            <w:tcW w:w="480" w:type="dxa"/>
          </w:tcPr>
          <w:p w14:paraId="4D8D1CD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03" w:author="Author"/>
              </w:rPr>
            </w:pPr>
            <w:del w:id="304" w:author="Author">
              <w:r w:rsidRPr="006A15CE" w:rsidDel="00EB28E9">
                <w:delText>89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9987A56" w14:textId="77777777" w:rsidR="00CD04E8" w:rsidRPr="006A15CE" w:rsidDel="00EB28E9" w:rsidRDefault="00CD04E8" w:rsidP="00AF2962">
            <w:pPr>
              <w:pStyle w:val="tabletext11"/>
              <w:rPr>
                <w:del w:id="3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99A165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06" w:author="Author"/>
              </w:rPr>
            </w:pPr>
          </w:p>
        </w:tc>
        <w:tc>
          <w:tcPr>
            <w:tcW w:w="570" w:type="dxa"/>
          </w:tcPr>
          <w:p w14:paraId="17583DC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07" w:author="Author"/>
              </w:rPr>
            </w:pPr>
            <w:del w:id="308" w:author="Author">
              <w:r w:rsidRPr="006A15CE" w:rsidDel="00EB28E9">
                <w:delText>93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2F4604C2" w14:textId="77777777" w:rsidR="00CD04E8" w:rsidRPr="006A15CE" w:rsidDel="00EB28E9" w:rsidRDefault="00CD04E8" w:rsidP="00AF2962">
            <w:pPr>
              <w:pStyle w:val="tabletext11"/>
              <w:rPr>
                <w:del w:id="309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C3152A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0" w:author="Author"/>
              </w:rPr>
            </w:pPr>
          </w:p>
        </w:tc>
        <w:tc>
          <w:tcPr>
            <w:tcW w:w="535" w:type="dxa"/>
          </w:tcPr>
          <w:p w14:paraId="7B3DACA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1" w:author="Author"/>
              </w:rPr>
            </w:pPr>
            <w:del w:id="312" w:author="Author">
              <w:r w:rsidRPr="006A15CE" w:rsidDel="00EB28E9">
                <w:delText>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814B160" w14:textId="77777777" w:rsidR="00CD04E8" w:rsidRPr="006A15CE" w:rsidDel="00EB28E9" w:rsidRDefault="00CD04E8" w:rsidP="00AF2962">
            <w:pPr>
              <w:pStyle w:val="tabletext11"/>
              <w:rPr>
                <w:del w:id="31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CE5605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4" w:author="Author"/>
              </w:rPr>
            </w:pPr>
          </w:p>
        </w:tc>
        <w:tc>
          <w:tcPr>
            <w:tcW w:w="540" w:type="dxa"/>
          </w:tcPr>
          <w:p w14:paraId="26AE4A8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5" w:author="Author"/>
              </w:rPr>
            </w:pPr>
            <w:del w:id="316" w:author="Author">
              <w:r w:rsidRPr="006A15CE" w:rsidDel="00EB28E9">
                <w:delText>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76E74E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387F44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8" w:author="Author"/>
              </w:rPr>
            </w:pPr>
          </w:p>
        </w:tc>
        <w:tc>
          <w:tcPr>
            <w:tcW w:w="510" w:type="dxa"/>
          </w:tcPr>
          <w:p w14:paraId="01B1FA6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19" w:author="Author"/>
              </w:rPr>
            </w:pPr>
            <w:del w:id="320" w:author="Author">
              <w:r w:rsidRPr="006A15CE" w:rsidDel="00EB28E9">
                <w:delText>8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3E0931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976D5D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2" w:author="Author"/>
              </w:rPr>
            </w:pPr>
          </w:p>
        </w:tc>
        <w:tc>
          <w:tcPr>
            <w:tcW w:w="480" w:type="dxa"/>
          </w:tcPr>
          <w:p w14:paraId="5EF72BD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3" w:author="Author"/>
              </w:rPr>
            </w:pPr>
            <w:del w:id="324" w:author="Author">
              <w:r w:rsidRPr="006A15CE" w:rsidDel="00EB28E9">
                <w:delText>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B5AC07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5" w:author="Author"/>
              </w:rPr>
            </w:pPr>
          </w:p>
        </w:tc>
      </w:tr>
      <w:tr w:rsidR="00CD04E8" w:rsidRPr="006A15CE" w:rsidDel="00EB28E9" w14:paraId="0007CAA7" w14:textId="77777777" w:rsidTr="00AF2962">
        <w:trPr>
          <w:cantSplit/>
          <w:trHeight w:val="190"/>
          <w:del w:id="326" w:author="Author"/>
        </w:trPr>
        <w:tc>
          <w:tcPr>
            <w:tcW w:w="200" w:type="dxa"/>
          </w:tcPr>
          <w:p w14:paraId="0A3C28A6" w14:textId="77777777" w:rsidR="00CD04E8" w:rsidRPr="006A15CE" w:rsidDel="00EB28E9" w:rsidRDefault="00CD04E8" w:rsidP="00AF2962">
            <w:pPr>
              <w:pStyle w:val="tabletext11"/>
              <w:rPr>
                <w:del w:id="3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F01F3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8" w:author="Author"/>
              </w:rPr>
            </w:pPr>
          </w:p>
        </w:tc>
        <w:tc>
          <w:tcPr>
            <w:tcW w:w="630" w:type="dxa"/>
          </w:tcPr>
          <w:p w14:paraId="56EAD36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29" w:author="Author"/>
              </w:rPr>
            </w:pPr>
            <w:del w:id="330" w:author="Author">
              <w:r w:rsidRPr="006A15CE" w:rsidDel="00EB28E9">
                <w:delText>3,501</w:delText>
              </w:r>
            </w:del>
          </w:p>
        </w:tc>
        <w:tc>
          <w:tcPr>
            <w:tcW w:w="180" w:type="dxa"/>
          </w:tcPr>
          <w:p w14:paraId="09BC0BE1" w14:textId="77777777" w:rsidR="00CD04E8" w:rsidRPr="006A15CE" w:rsidDel="00EB28E9" w:rsidRDefault="00CD04E8" w:rsidP="00AF2962">
            <w:pPr>
              <w:pStyle w:val="tabletext11"/>
              <w:rPr>
                <w:del w:id="331" w:author="Author"/>
              </w:rPr>
            </w:pPr>
            <w:del w:id="332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E206FD6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333" w:author="Author"/>
              </w:rPr>
            </w:pPr>
            <w:del w:id="334" w:author="Author">
              <w:r w:rsidRPr="006A15CE" w:rsidDel="00EB28E9">
                <w:delText>4,000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D6F27F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35" w:author="Author"/>
              </w:rPr>
            </w:pPr>
          </w:p>
        </w:tc>
        <w:tc>
          <w:tcPr>
            <w:tcW w:w="600" w:type="dxa"/>
          </w:tcPr>
          <w:p w14:paraId="7C5C92D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36" w:author="Author"/>
              </w:rPr>
            </w:pPr>
            <w:del w:id="337" w:author="Author">
              <w:r w:rsidRPr="006A15CE" w:rsidDel="00EB28E9">
                <w:delText>10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67AC5E3" w14:textId="77777777" w:rsidR="00CD04E8" w:rsidRPr="006A15CE" w:rsidDel="00EB28E9" w:rsidRDefault="00CD04E8" w:rsidP="00AF2962">
            <w:pPr>
              <w:pStyle w:val="tabletext11"/>
              <w:rPr>
                <w:del w:id="33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F063F5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39" w:author="Author"/>
              </w:rPr>
            </w:pPr>
          </w:p>
        </w:tc>
        <w:tc>
          <w:tcPr>
            <w:tcW w:w="510" w:type="dxa"/>
          </w:tcPr>
          <w:p w14:paraId="1DB927C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40" w:author="Author"/>
              </w:rPr>
            </w:pPr>
            <w:del w:id="341" w:author="Author">
              <w:r w:rsidRPr="006A15CE" w:rsidDel="00EB28E9">
                <w:delText>11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337CD17" w14:textId="77777777" w:rsidR="00CD04E8" w:rsidRPr="006A15CE" w:rsidDel="00EB28E9" w:rsidRDefault="00CD04E8" w:rsidP="00AF2962">
            <w:pPr>
              <w:pStyle w:val="tabletext11"/>
              <w:rPr>
                <w:del w:id="3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C3D65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43" w:author="Author"/>
              </w:rPr>
            </w:pPr>
          </w:p>
        </w:tc>
        <w:tc>
          <w:tcPr>
            <w:tcW w:w="480" w:type="dxa"/>
          </w:tcPr>
          <w:p w14:paraId="6A03233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44" w:author="Author"/>
              </w:rPr>
            </w:pPr>
            <w:del w:id="345" w:author="Author">
              <w:r w:rsidRPr="006A15CE" w:rsidDel="00EB28E9">
                <w:delText>100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56B042C" w14:textId="77777777" w:rsidR="00CD04E8" w:rsidRPr="006A15CE" w:rsidDel="00EB28E9" w:rsidRDefault="00CD04E8" w:rsidP="00AF2962">
            <w:pPr>
              <w:pStyle w:val="tabletext11"/>
              <w:rPr>
                <w:del w:id="3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58BC3E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47" w:author="Author"/>
              </w:rPr>
            </w:pPr>
          </w:p>
        </w:tc>
        <w:tc>
          <w:tcPr>
            <w:tcW w:w="570" w:type="dxa"/>
          </w:tcPr>
          <w:p w14:paraId="1DE67BE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48" w:author="Author"/>
              </w:rPr>
            </w:pPr>
            <w:del w:id="349" w:author="Author">
              <w:r w:rsidRPr="006A15CE" w:rsidDel="00EB28E9">
                <w:delText>104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2E2C6613" w14:textId="77777777" w:rsidR="00CD04E8" w:rsidRPr="006A15CE" w:rsidDel="00EB28E9" w:rsidRDefault="00CD04E8" w:rsidP="00AF2962">
            <w:pPr>
              <w:pStyle w:val="tabletext11"/>
              <w:rPr>
                <w:del w:id="350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7854A4D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1" w:author="Author"/>
              </w:rPr>
            </w:pPr>
          </w:p>
        </w:tc>
        <w:tc>
          <w:tcPr>
            <w:tcW w:w="535" w:type="dxa"/>
          </w:tcPr>
          <w:p w14:paraId="6245BAC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2" w:author="Author"/>
              </w:rPr>
            </w:pPr>
            <w:del w:id="353" w:author="Author">
              <w:r w:rsidRPr="006A15CE" w:rsidDel="00EB28E9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81C48E1" w14:textId="77777777" w:rsidR="00CD04E8" w:rsidRPr="006A15CE" w:rsidDel="00EB28E9" w:rsidRDefault="00CD04E8" w:rsidP="00AF2962">
            <w:pPr>
              <w:pStyle w:val="tabletext11"/>
              <w:rPr>
                <w:del w:id="35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024A39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5" w:author="Author"/>
              </w:rPr>
            </w:pPr>
          </w:p>
        </w:tc>
        <w:tc>
          <w:tcPr>
            <w:tcW w:w="540" w:type="dxa"/>
          </w:tcPr>
          <w:p w14:paraId="78A5FA5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6" w:author="Author"/>
              </w:rPr>
            </w:pPr>
            <w:del w:id="357" w:author="Author">
              <w:r w:rsidRPr="006A15CE" w:rsidDel="00EB28E9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281541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684B01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59" w:author="Author"/>
              </w:rPr>
            </w:pPr>
          </w:p>
        </w:tc>
        <w:tc>
          <w:tcPr>
            <w:tcW w:w="510" w:type="dxa"/>
          </w:tcPr>
          <w:p w14:paraId="2B63DD6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0" w:author="Author"/>
              </w:rPr>
            </w:pPr>
            <w:del w:id="361" w:author="Author">
              <w:r w:rsidRPr="006A15CE" w:rsidDel="00EB28E9">
                <w:delText>9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3131DF6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1557A7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3" w:author="Author"/>
              </w:rPr>
            </w:pPr>
          </w:p>
        </w:tc>
        <w:tc>
          <w:tcPr>
            <w:tcW w:w="480" w:type="dxa"/>
          </w:tcPr>
          <w:p w14:paraId="2747281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4" w:author="Author"/>
              </w:rPr>
            </w:pPr>
            <w:del w:id="365" w:author="Author">
              <w:r w:rsidRPr="006A15CE" w:rsidDel="00EB28E9">
                <w:delText>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FD957B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6" w:author="Author"/>
              </w:rPr>
            </w:pPr>
          </w:p>
        </w:tc>
      </w:tr>
      <w:tr w:rsidR="00CD04E8" w:rsidRPr="006A15CE" w:rsidDel="00EB28E9" w14:paraId="184C8462" w14:textId="77777777" w:rsidTr="00AF2962">
        <w:trPr>
          <w:cantSplit/>
          <w:trHeight w:val="190"/>
          <w:del w:id="367" w:author="Author"/>
        </w:trPr>
        <w:tc>
          <w:tcPr>
            <w:tcW w:w="200" w:type="dxa"/>
          </w:tcPr>
          <w:p w14:paraId="45F605D1" w14:textId="77777777" w:rsidR="00CD04E8" w:rsidRPr="006A15CE" w:rsidDel="00EB28E9" w:rsidRDefault="00CD04E8" w:rsidP="00AF2962">
            <w:pPr>
              <w:pStyle w:val="tabletext11"/>
              <w:rPr>
                <w:del w:id="3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A49EFA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69" w:author="Author"/>
              </w:rPr>
            </w:pPr>
          </w:p>
        </w:tc>
        <w:tc>
          <w:tcPr>
            <w:tcW w:w="630" w:type="dxa"/>
          </w:tcPr>
          <w:p w14:paraId="517BC12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70" w:author="Author"/>
              </w:rPr>
            </w:pPr>
            <w:del w:id="371" w:author="Author">
              <w:r w:rsidRPr="006A15CE" w:rsidDel="00EB28E9">
                <w:delText>4,001</w:delText>
              </w:r>
            </w:del>
          </w:p>
        </w:tc>
        <w:tc>
          <w:tcPr>
            <w:tcW w:w="180" w:type="dxa"/>
          </w:tcPr>
          <w:p w14:paraId="13AD7C5D" w14:textId="77777777" w:rsidR="00CD04E8" w:rsidRPr="006A15CE" w:rsidDel="00EB28E9" w:rsidRDefault="00CD04E8" w:rsidP="00AF2962">
            <w:pPr>
              <w:pStyle w:val="tabletext11"/>
              <w:rPr>
                <w:del w:id="372" w:author="Author"/>
              </w:rPr>
            </w:pPr>
            <w:del w:id="373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88C00D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374" w:author="Author"/>
              </w:rPr>
            </w:pPr>
            <w:del w:id="375" w:author="Author">
              <w:r w:rsidRPr="006A15CE" w:rsidDel="00EB28E9">
                <w:delText>4,500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63C520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76" w:author="Author"/>
              </w:rPr>
            </w:pPr>
          </w:p>
        </w:tc>
        <w:tc>
          <w:tcPr>
            <w:tcW w:w="600" w:type="dxa"/>
          </w:tcPr>
          <w:p w14:paraId="032446F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77" w:author="Author"/>
              </w:rPr>
            </w:pPr>
            <w:del w:id="378" w:author="Author">
              <w:r w:rsidRPr="006A15CE" w:rsidDel="00EB28E9">
                <w:delText>11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1C438F2" w14:textId="77777777" w:rsidR="00CD04E8" w:rsidRPr="006A15CE" w:rsidDel="00EB28E9" w:rsidRDefault="00CD04E8" w:rsidP="00AF2962">
            <w:pPr>
              <w:pStyle w:val="tabletext11"/>
              <w:rPr>
                <w:del w:id="37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FC9580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0" w:author="Author"/>
              </w:rPr>
            </w:pPr>
          </w:p>
        </w:tc>
        <w:tc>
          <w:tcPr>
            <w:tcW w:w="510" w:type="dxa"/>
          </w:tcPr>
          <w:p w14:paraId="6A42292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1" w:author="Author"/>
              </w:rPr>
            </w:pPr>
            <w:del w:id="382" w:author="Author">
              <w:r w:rsidRPr="006A15CE" w:rsidDel="00EB28E9">
                <w:delText>12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0730C01E" w14:textId="77777777" w:rsidR="00CD04E8" w:rsidRPr="006A15CE" w:rsidDel="00EB28E9" w:rsidRDefault="00CD04E8" w:rsidP="00AF2962">
            <w:pPr>
              <w:pStyle w:val="tabletext11"/>
              <w:rPr>
                <w:del w:id="38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446EC4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4" w:author="Author"/>
              </w:rPr>
            </w:pPr>
          </w:p>
        </w:tc>
        <w:tc>
          <w:tcPr>
            <w:tcW w:w="480" w:type="dxa"/>
          </w:tcPr>
          <w:p w14:paraId="5FE4490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5" w:author="Author"/>
              </w:rPr>
            </w:pPr>
            <w:del w:id="386" w:author="Author">
              <w:r w:rsidRPr="006A15CE" w:rsidDel="00EB28E9">
                <w:delText>107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3D2392E" w14:textId="77777777" w:rsidR="00CD04E8" w:rsidRPr="006A15CE" w:rsidDel="00EB28E9" w:rsidRDefault="00CD04E8" w:rsidP="00AF2962">
            <w:pPr>
              <w:pStyle w:val="tabletext11"/>
              <w:rPr>
                <w:del w:id="3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2E876E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8" w:author="Author"/>
              </w:rPr>
            </w:pPr>
          </w:p>
        </w:tc>
        <w:tc>
          <w:tcPr>
            <w:tcW w:w="570" w:type="dxa"/>
          </w:tcPr>
          <w:p w14:paraId="6B27141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89" w:author="Author"/>
              </w:rPr>
            </w:pPr>
            <w:del w:id="390" w:author="Author">
              <w:r w:rsidRPr="006A15CE" w:rsidDel="00EB28E9">
                <w:delText>112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5539FCA9" w14:textId="77777777" w:rsidR="00CD04E8" w:rsidRPr="006A15CE" w:rsidDel="00EB28E9" w:rsidRDefault="00CD04E8" w:rsidP="00AF2962">
            <w:pPr>
              <w:pStyle w:val="tabletext11"/>
              <w:rPr>
                <w:del w:id="391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C9EBEA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92" w:author="Author"/>
              </w:rPr>
            </w:pPr>
          </w:p>
        </w:tc>
        <w:tc>
          <w:tcPr>
            <w:tcW w:w="535" w:type="dxa"/>
          </w:tcPr>
          <w:p w14:paraId="6103FB2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93" w:author="Author"/>
              </w:rPr>
            </w:pPr>
            <w:del w:id="394" w:author="Author">
              <w:r w:rsidRPr="006A15CE" w:rsidDel="00EB28E9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0C7111C" w14:textId="77777777" w:rsidR="00CD04E8" w:rsidRPr="006A15CE" w:rsidDel="00EB28E9" w:rsidRDefault="00CD04E8" w:rsidP="00AF2962">
            <w:pPr>
              <w:pStyle w:val="tabletext11"/>
              <w:rPr>
                <w:del w:id="39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FE8486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96" w:author="Author"/>
              </w:rPr>
            </w:pPr>
          </w:p>
        </w:tc>
        <w:tc>
          <w:tcPr>
            <w:tcW w:w="540" w:type="dxa"/>
          </w:tcPr>
          <w:p w14:paraId="2D2D3F4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97" w:author="Author"/>
              </w:rPr>
            </w:pPr>
            <w:del w:id="398" w:author="Author">
              <w:r w:rsidRPr="006A15CE" w:rsidDel="00EB28E9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BE052D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39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7D5EA3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0" w:author="Author"/>
              </w:rPr>
            </w:pPr>
          </w:p>
        </w:tc>
        <w:tc>
          <w:tcPr>
            <w:tcW w:w="510" w:type="dxa"/>
          </w:tcPr>
          <w:p w14:paraId="548785C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1" w:author="Author"/>
              </w:rPr>
            </w:pPr>
            <w:del w:id="402" w:author="Author">
              <w:r w:rsidRPr="006A15CE" w:rsidDel="00EB28E9">
                <w:delText>9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E24849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9FFE93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4" w:author="Author"/>
              </w:rPr>
            </w:pPr>
          </w:p>
        </w:tc>
        <w:tc>
          <w:tcPr>
            <w:tcW w:w="480" w:type="dxa"/>
          </w:tcPr>
          <w:p w14:paraId="39A2410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5" w:author="Author"/>
              </w:rPr>
            </w:pPr>
            <w:del w:id="406" w:author="Author">
              <w:r w:rsidRPr="006A15CE" w:rsidDel="00EB28E9">
                <w:delText>10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0A5EB9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07" w:author="Author"/>
              </w:rPr>
            </w:pPr>
          </w:p>
        </w:tc>
      </w:tr>
      <w:tr w:rsidR="00CD04E8" w:rsidRPr="006A15CE" w:rsidDel="00EB28E9" w14:paraId="2D020AD6" w14:textId="77777777" w:rsidTr="00AF2962">
        <w:trPr>
          <w:cantSplit/>
          <w:trHeight w:val="190"/>
          <w:del w:id="408" w:author="Author"/>
        </w:trPr>
        <w:tc>
          <w:tcPr>
            <w:tcW w:w="200" w:type="dxa"/>
          </w:tcPr>
          <w:p w14:paraId="4A7F6CBB" w14:textId="77777777" w:rsidR="00CD04E8" w:rsidRPr="006A15CE" w:rsidDel="00EB28E9" w:rsidRDefault="00CD04E8" w:rsidP="00AF2962">
            <w:pPr>
              <w:pStyle w:val="tabletext11"/>
              <w:rPr>
                <w:del w:id="4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7B269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10" w:author="Author"/>
              </w:rPr>
            </w:pPr>
          </w:p>
        </w:tc>
        <w:tc>
          <w:tcPr>
            <w:tcW w:w="630" w:type="dxa"/>
          </w:tcPr>
          <w:p w14:paraId="308339F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11" w:author="Author"/>
              </w:rPr>
            </w:pPr>
            <w:del w:id="412" w:author="Author">
              <w:r w:rsidRPr="006A15CE" w:rsidDel="00EB28E9">
                <w:delText>4,501</w:delText>
              </w:r>
            </w:del>
          </w:p>
        </w:tc>
        <w:tc>
          <w:tcPr>
            <w:tcW w:w="180" w:type="dxa"/>
          </w:tcPr>
          <w:p w14:paraId="35541997" w14:textId="77777777" w:rsidR="00CD04E8" w:rsidRPr="006A15CE" w:rsidDel="00EB28E9" w:rsidRDefault="00CD04E8" w:rsidP="00AF2962">
            <w:pPr>
              <w:pStyle w:val="tabletext11"/>
              <w:rPr>
                <w:del w:id="413" w:author="Author"/>
              </w:rPr>
            </w:pPr>
            <w:del w:id="414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6693AA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415" w:author="Author"/>
              </w:rPr>
            </w:pPr>
            <w:del w:id="416" w:author="Author">
              <w:r w:rsidRPr="006A15CE" w:rsidDel="00EB28E9">
                <w:delText>5,000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83BCA7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17" w:author="Author"/>
              </w:rPr>
            </w:pPr>
          </w:p>
        </w:tc>
        <w:tc>
          <w:tcPr>
            <w:tcW w:w="600" w:type="dxa"/>
          </w:tcPr>
          <w:p w14:paraId="08D3B5E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18" w:author="Author"/>
              </w:rPr>
            </w:pPr>
            <w:del w:id="419" w:author="Author">
              <w:r w:rsidRPr="006A15CE" w:rsidDel="00EB28E9">
                <w:delText>13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CF694B2" w14:textId="77777777" w:rsidR="00CD04E8" w:rsidRPr="006A15CE" w:rsidDel="00EB28E9" w:rsidRDefault="00CD04E8" w:rsidP="00AF2962">
            <w:pPr>
              <w:pStyle w:val="tabletext11"/>
              <w:rPr>
                <w:del w:id="42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AB33D7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21" w:author="Author"/>
              </w:rPr>
            </w:pPr>
          </w:p>
        </w:tc>
        <w:tc>
          <w:tcPr>
            <w:tcW w:w="510" w:type="dxa"/>
          </w:tcPr>
          <w:p w14:paraId="2949DF0A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22" w:author="Author"/>
              </w:rPr>
            </w:pPr>
            <w:del w:id="423" w:author="Author">
              <w:r w:rsidRPr="006A15CE" w:rsidDel="00EB28E9">
                <w:delText>14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1FE5030" w14:textId="77777777" w:rsidR="00CD04E8" w:rsidRPr="006A15CE" w:rsidDel="00EB28E9" w:rsidRDefault="00CD04E8" w:rsidP="00AF2962">
            <w:pPr>
              <w:pStyle w:val="tabletext11"/>
              <w:rPr>
                <w:del w:id="42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456F4D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25" w:author="Author"/>
              </w:rPr>
            </w:pPr>
          </w:p>
        </w:tc>
        <w:tc>
          <w:tcPr>
            <w:tcW w:w="480" w:type="dxa"/>
          </w:tcPr>
          <w:p w14:paraId="76FBA6C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26" w:author="Author"/>
              </w:rPr>
            </w:pPr>
            <w:del w:id="427" w:author="Author">
              <w:r w:rsidRPr="006A15CE" w:rsidDel="00EB28E9">
                <w:delText>124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F3B30B6" w14:textId="77777777" w:rsidR="00CD04E8" w:rsidRPr="006A15CE" w:rsidDel="00EB28E9" w:rsidRDefault="00CD04E8" w:rsidP="00AF2962">
            <w:pPr>
              <w:pStyle w:val="tabletext11"/>
              <w:rPr>
                <w:del w:id="4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C883F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29" w:author="Author"/>
              </w:rPr>
            </w:pPr>
          </w:p>
        </w:tc>
        <w:tc>
          <w:tcPr>
            <w:tcW w:w="570" w:type="dxa"/>
          </w:tcPr>
          <w:p w14:paraId="037B905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30" w:author="Author"/>
              </w:rPr>
            </w:pPr>
            <w:del w:id="431" w:author="Author">
              <w:r w:rsidRPr="006A15CE" w:rsidDel="00EB28E9">
                <w:delText>131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365E46BB" w14:textId="77777777" w:rsidR="00CD04E8" w:rsidRPr="006A15CE" w:rsidDel="00EB28E9" w:rsidRDefault="00CD04E8" w:rsidP="00AF2962">
            <w:pPr>
              <w:pStyle w:val="tabletext11"/>
              <w:rPr>
                <w:del w:id="432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59CC52F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33" w:author="Author"/>
              </w:rPr>
            </w:pPr>
          </w:p>
        </w:tc>
        <w:tc>
          <w:tcPr>
            <w:tcW w:w="535" w:type="dxa"/>
          </w:tcPr>
          <w:p w14:paraId="0E96CDA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34" w:author="Author"/>
              </w:rPr>
            </w:pPr>
            <w:del w:id="435" w:author="Author">
              <w:r w:rsidRPr="006A15CE" w:rsidDel="00EB28E9">
                <w:delText>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A5D55CA" w14:textId="77777777" w:rsidR="00CD04E8" w:rsidRPr="006A15CE" w:rsidDel="00EB28E9" w:rsidRDefault="00CD04E8" w:rsidP="00AF2962">
            <w:pPr>
              <w:pStyle w:val="tabletext11"/>
              <w:rPr>
                <w:del w:id="43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9B10E7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37" w:author="Author"/>
              </w:rPr>
            </w:pPr>
          </w:p>
        </w:tc>
        <w:tc>
          <w:tcPr>
            <w:tcW w:w="540" w:type="dxa"/>
          </w:tcPr>
          <w:p w14:paraId="188483C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38" w:author="Author"/>
              </w:rPr>
            </w:pPr>
            <w:del w:id="439" w:author="Author">
              <w:r w:rsidRPr="006A15CE" w:rsidDel="00EB28E9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EC165D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C6D4B3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1" w:author="Author"/>
              </w:rPr>
            </w:pPr>
          </w:p>
        </w:tc>
        <w:tc>
          <w:tcPr>
            <w:tcW w:w="510" w:type="dxa"/>
          </w:tcPr>
          <w:p w14:paraId="17EC445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2" w:author="Author"/>
              </w:rPr>
            </w:pPr>
            <w:del w:id="443" w:author="Author">
              <w:r w:rsidRPr="006A15CE" w:rsidDel="00EB28E9">
                <w:delText>11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E06ADF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14DFB2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5" w:author="Author"/>
              </w:rPr>
            </w:pPr>
          </w:p>
        </w:tc>
        <w:tc>
          <w:tcPr>
            <w:tcW w:w="480" w:type="dxa"/>
          </w:tcPr>
          <w:p w14:paraId="67A9207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6" w:author="Author"/>
              </w:rPr>
            </w:pPr>
            <w:del w:id="447" w:author="Author">
              <w:r w:rsidRPr="006A15CE" w:rsidDel="00EB28E9">
                <w:delText>12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E4F8DD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48" w:author="Author"/>
              </w:rPr>
            </w:pPr>
          </w:p>
        </w:tc>
      </w:tr>
      <w:tr w:rsidR="00CD04E8" w:rsidRPr="006A15CE" w:rsidDel="00EB28E9" w14:paraId="295D0E8A" w14:textId="77777777" w:rsidTr="00AF2962">
        <w:trPr>
          <w:cantSplit/>
          <w:trHeight w:val="190"/>
          <w:del w:id="449" w:author="Author"/>
        </w:trPr>
        <w:tc>
          <w:tcPr>
            <w:tcW w:w="200" w:type="dxa"/>
          </w:tcPr>
          <w:p w14:paraId="42668C62" w14:textId="77777777" w:rsidR="00CD04E8" w:rsidRPr="006A15CE" w:rsidDel="00EB28E9" w:rsidRDefault="00CD04E8" w:rsidP="00AF2962">
            <w:pPr>
              <w:pStyle w:val="tabletext11"/>
              <w:rPr>
                <w:del w:id="4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2460D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51" w:author="Author"/>
              </w:rPr>
            </w:pPr>
          </w:p>
        </w:tc>
        <w:tc>
          <w:tcPr>
            <w:tcW w:w="630" w:type="dxa"/>
          </w:tcPr>
          <w:p w14:paraId="55A5199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52" w:author="Author"/>
              </w:rPr>
            </w:pPr>
            <w:del w:id="453" w:author="Author">
              <w:r w:rsidRPr="006A15CE" w:rsidDel="00EB28E9">
                <w:delText>5,001</w:delText>
              </w:r>
            </w:del>
          </w:p>
        </w:tc>
        <w:tc>
          <w:tcPr>
            <w:tcW w:w="180" w:type="dxa"/>
          </w:tcPr>
          <w:p w14:paraId="39D46457" w14:textId="77777777" w:rsidR="00CD04E8" w:rsidRPr="006A15CE" w:rsidDel="00EB28E9" w:rsidRDefault="00CD04E8" w:rsidP="00AF2962">
            <w:pPr>
              <w:pStyle w:val="tabletext11"/>
              <w:rPr>
                <w:del w:id="454" w:author="Author"/>
              </w:rPr>
            </w:pPr>
            <w:del w:id="455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1A4250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456" w:author="Author"/>
              </w:rPr>
            </w:pPr>
            <w:del w:id="457" w:author="Author">
              <w:r w:rsidRPr="006A15CE" w:rsidDel="00EB28E9">
                <w:delText>6,000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E6EAF5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58" w:author="Author"/>
              </w:rPr>
            </w:pPr>
          </w:p>
        </w:tc>
        <w:tc>
          <w:tcPr>
            <w:tcW w:w="600" w:type="dxa"/>
          </w:tcPr>
          <w:p w14:paraId="1749398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59" w:author="Author"/>
              </w:rPr>
            </w:pPr>
            <w:del w:id="460" w:author="Author">
              <w:r w:rsidRPr="006A15CE" w:rsidDel="00EB28E9">
                <w:delText>15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F30CE3A" w14:textId="77777777" w:rsidR="00CD04E8" w:rsidRPr="006A15CE" w:rsidDel="00EB28E9" w:rsidRDefault="00CD04E8" w:rsidP="00AF2962">
            <w:pPr>
              <w:pStyle w:val="tabletext11"/>
              <w:rPr>
                <w:del w:id="46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E646D4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62" w:author="Author"/>
              </w:rPr>
            </w:pPr>
          </w:p>
        </w:tc>
        <w:tc>
          <w:tcPr>
            <w:tcW w:w="510" w:type="dxa"/>
          </w:tcPr>
          <w:p w14:paraId="2DC0E6F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63" w:author="Author"/>
              </w:rPr>
            </w:pPr>
            <w:del w:id="464" w:author="Author">
              <w:r w:rsidRPr="006A15CE" w:rsidDel="00EB28E9">
                <w:delText>16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C69E8C6" w14:textId="77777777" w:rsidR="00CD04E8" w:rsidRPr="006A15CE" w:rsidDel="00EB28E9" w:rsidRDefault="00CD04E8" w:rsidP="00AF2962">
            <w:pPr>
              <w:pStyle w:val="tabletext11"/>
              <w:rPr>
                <w:del w:id="46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613D99B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66" w:author="Author"/>
              </w:rPr>
            </w:pPr>
          </w:p>
        </w:tc>
        <w:tc>
          <w:tcPr>
            <w:tcW w:w="480" w:type="dxa"/>
          </w:tcPr>
          <w:p w14:paraId="228FFBC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67" w:author="Author"/>
              </w:rPr>
            </w:pPr>
            <w:del w:id="468" w:author="Author">
              <w:r w:rsidRPr="006A15CE" w:rsidDel="00EB28E9">
                <w:delText>146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8BBE847" w14:textId="77777777" w:rsidR="00CD04E8" w:rsidRPr="006A15CE" w:rsidDel="00EB28E9" w:rsidRDefault="00CD04E8" w:rsidP="00AF2962">
            <w:pPr>
              <w:pStyle w:val="tabletext11"/>
              <w:rPr>
                <w:del w:id="4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CAA87D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0" w:author="Author"/>
              </w:rPr>
            </w:pPr>
          </w:p>
        </w:tc>
        <w:tc>
          <w:tcPr>
            <w:tcW w:w="570" w:type="dxa"/>
          </w:tcPr>
          <w:p w14:paraId="18AE7BD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1" w:author="Author"/>
              </w:rPr>
            </w:pPr>
            <w:del w:id="472" w:author="Author">
              <w:r w:rsidRPr="006A15CE" w:rsidDel="00EB28E9">
                <w:delText>153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78D16B99" w14:textId="77777777" w:rsidR="00CD04E8" w:rsidRPr="006A15CE" w:rsidDel="00EB28E9" w:rsidRDefault="00CD04E8" w:rsidP="00AF2962">
            <w:pPr>
              <w:pStyle w:val="tabletext11"/>
              <w:rPr>
                <w:del w:id="473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1519C8E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4" w:author="Author"/>
              </w:rPr>
            </w:pPr>
          </w:p>
        </w:tc>
        <w:tc>
          <w:tcPr>
            <w:tcW w:w="535" w:type="dxa"/>
          </w:tcPr>
          <w:p w14:paraId="193C937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5" w:author="Author"/>
              </w:rPr>
            </w:pPr>
            <w:del w:id="476" w:author="Author">
              <w:r w:rsidRPr="006A15CE" w:rsidDel="00EB28E9">
                <w:delText>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3F3193F" w14:textId="77777777" w:rsidR="00CD04E8" w:rsidRPr="006A15CE" w:rsidDel="00EB28E9" w:rsidRDefault="00CD04E8" w:rsidP="00AF2962">
            <w:pPr>
              <w:pStyle w:val="tabletext11"/>
              <w:rPr>
                <w:del w:id="47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01C62D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8" w:author="Author"/>
              </w:rPr>
            </w:pPr>
          </w:p>
        </w:tc>
        <w:tc>
          <w:tcPr>
            <w:tcW w:w="540" w:type="dxa"/>
          </w:tcPr>
          <w:p w14:paraId="3C09EED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79" w:author="Author"/>
              </w:rPr>
            </w:pPr>
            <w:del w:id="480" w:author="Author">
              <w:r w:rsidRPr="006A15CE" w:rsidDel="00EB28E9">
                <w:delText>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41B675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A5792C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2" w:author="Author"/>
              </w:rPr>
            </w:pPr>
          </w:p>
        </w:tc>
        <w:tc>
          <w:tcPr>
            <w:tcW w:w="510" w:type="dxa"/>
          </w:tcPr>
          <w:p w14:paraId="5CA5A10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3" w:author="Author"/>
              </w:rPr>
            </w:pPr>
            <w:del w:id="484" w:author="Author">
              <w:r w:rsidRPr="006A15CE" w:rsidDel="00EB28E9">
                <w:delText>13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920264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16907E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6" w:author="Author"/>
              </w:rPr>
            </w:pPr>
          </w:p>
        </w:tc>
        <w:tc>
          <w:tcPr>
            <w:tcW w:w="480" w:type="dxa"/>
          </w:tcPr>
          <w:p w14:paraId="7560CC6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7" w:author="Author"/>
              </w:rPr>
            </w:pPr>
            <w:del w:id="488" w:author="Author">
              <w:r w:rsidRPr="006A15CE" w:rsidDel="00EB28E9">
                <w:delText>14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D8F9BE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89" w:author="Author"/>
              </w:rPr>
            </w:pPr>
          </w:p>
        </w:tc>
      </w:tr>
      <w:tr w:rsidR="00CD04E8" w:rsidRPr="006A15CE" w:rsidDel="00EB28E9" w14:paraId="1CDBDDD7" w14:textId="77777777" w:rsidTr="00AF2962">
        <w:trPr>
          <w:cantSplit/>
          <w:trHeight w:val="190"/>
          <w:del w:id="490" w:author="Author"/>
        </w:trPr>
        <w:tc>
          <w:tcPr>
            <w:tcW w:w="200" w:type="dxa"/>
          </w:tcPr>
          <w:p w14:paraId="72039640" w14:textId="77777777" w:rsidR="00CD04E8" w:rsidRPr="006A15CE" w:rsidDel="00EB28E9" w:rsidRDefault="00CD04E8" w:rsidP="00AF2962">
            <w:pPr>
              <w:pStyle w:val="tabletext11"/>
              <w:rPr>
                <w:del w:id="4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A8187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92" w:author="Author"/>
              </w:rPr>
            </w:pPr>
          </w:p>
        </w:tc>
        <w:tc>
          <w:tcPr>
            <w:tcW w:w="630" w:type="dxa"/>
          </w:tcPr>
          <w:p w14:paraId="61BECFB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93" w:author="Author"/>
              </w:rPr>
            </w:pPr>
            <w:del w:id="494" w:author="Author">
              <w:r w:rsidRPr="006A15CE" w:rsidDel="00EB28E9">
                <w:delText>6,001</w:delText>
              </w:r>
            </w:del>
          </w:p>
        </w:tc>
        <w:tc>
          <w:tcPr>
            <w:tcW w:w="180" w:type="dxa"/>
          </w:tcPr>
          <w:p w14:paraId="70337472" w14:textId="77777777" w:rsidR="00CD04E8" w:rsidRPr="006A15CE" w:rsidDel="00EB28E9" w:rsidRDefault="00CD04E8" w:rsidP="00AF2962">
            <w:pPr>
              <w:pStyle w:val="tabletext11"/>
              <w:rPr>
                <w:del w:id="495" w:author="Author"/>
              </w:rPr>
            </w:pPr>
            <w:del w:id="496" w:author="Author">
              <w:r w:rsidRPr="006A15CE" w:rsidDel="00EB28E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0738DF" w14:textId="77777777" w:rsidR="00CD04E8" w:rsidRPr="006A15CE" w:rsidDel="00EB28E9" w:rsidRDefault="00CD04E8" w:rsidP="00AF2962">
            <w:pPr>
              <w:pStyle w:val="tabletext11"/>
              <w:jc w:val="both"/>
              <w:rPr>
                <w:del w:id="497" w:author="Author"/>
              </w:rPr>
            </w:pPr>
            <w:del w:id="498" w:author="Author">
              <w:r w:rsidRPr="006A15CE" w:rsidDel="00EB28E9">
                <w:delText>8,000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D1D757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499" w:author="Author"/>
              </w:rPr>
            </w:pPr>
          </w:p>
        </w:tc>
        <w:tc>
          <w:tcPr>
            <w:tcW w:w="600" w:type="dxa"/>
          </w:tcPr>
          <w:p w14:paraId="3E2F2CE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00" w:author="Author"/>
              </w:rPr>
            </w:pPr>
            <w:del w:id="501" w:author="Author">
              <w:r w:rsidRPr="006A15CE" w:rsidDel="00EB28E9">
                <w:delText>20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2DA1F0D" w14:textId="77777777" w:rsidR="00CD04E8" w:rsidRPr="006A15CE" w:rsidDel="00EB28E9" w:rsidRDefault="00CD04E8" w:rsidP="00AF2962">
            <w:pPr>
              <w:pStyle w:val="tabletext11"/>
              <w:rPr>
                <w:del w:id="50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4E60D63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03" w:author="Author"/>
              </w:rPr>
            </w:pPr>
          </w:p>
        </w:tc>
        <w:tc>
          <w:tcPr>
            <w:tcW w:w="510" w:type="dxa"/>
          </w:tcPr>
          <w:p w14:paraId="389C7CB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04" w:author="Author"/>
              </w:rPr>
            </w:pPr>
            <w:del w:id="505" w:author="Author">
              <w:r w:rsidRPr="006A15CE" w:rsidDel="00EB28E9">
                <w:delText>21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66A162E" w14:textId="77777777" w:rsidR="00CD04E8" w:rsidRPr="006A15CE" w:rsidDel="00EB28E9" w:rsidRDefault="00CD04E8" w:rsidP="00AF2962">
            <w:pPr>
              <w:pStyle w:val="tabletext11"/>
              <w:rPr>
                <w:del w:id="50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EE1D368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07" w:author="Author"/>
              </w:rPr>
            </w:pPr>
          </w:p>
        </w:tc>
        <w:tc>
          <w:tcPr>
            <w:tcW w:w="480" w:type="dxa"/>
          </w:tcPr>
          <w:p w14:paraId="0877F774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08" w:author="Author"/>
              </w:rPr>
            </w:pPr>
            <w:del w:id="509" w:author="Author">
              <w:r w:rsidRPr="006A15CE" w:rsidDel="00EB28E9">
                <w:delText>192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D5CD93B" w14:textId="77777777" w:rsidR="00CD04E8" w:rsidRPr="006A15CE" w:rsidDel="00EB28E9" w:rsidRDefault="00CD04E8" w:rsidP="00AF2962">
            <w:pPr>
              <w:pStyle w:val="tabletext11"/>
              <w:rPr>
                <w:del w:id="5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06A03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11" w:author="Author"/>
              </w:rPr>
            </w:pPr>
          </w:p>
        </w:tc>
        <w:tc>
          <w:tcPr>
            <w:tcW w:w="570" w:type="dxa"/>
          </w:tcPr>
          <w:p w14:paraId="0F3C906F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12" w:author="Author"/>
              </w:rPr>
            </w:pPr>
            <w:del w:id="513" w:author="Author">
              <w:r w:rsidRPr="006A15CE" w:rsidDel="00EB28E9">
                <w:delText>202</w:delText>
              </w:r>
            </w:del>
          </w:p>
        </w:tc>
        <w:tc>
          <w:tcPr>
            <w:tcW w:w="157" w:type="dxa"/>
            <w:tcBorders>
              <w:left w:val="nil"/>
              <w:right w:val="single" w:sz="6" w:space="0" w:color="auto"/>
            </w:tcBorders>
          </w:tcPr>
          <w:p w14:paraId="217DA5F4" w14:textId="77777777" w:rsidR="00CD04E8" w:rsidRPr="006A15CE" w:rsidDel="00EB28E9" w:rsidRDefault="00CD04E8" w:rsidP="00AF2962">
            <w:pPr>
              <w:pStyle w:val="tabletext11"/>
              <w:rPr>
                <w:del w:id="514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6C543AE2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15" w:author="Author"/>
              </w:rPr>
            </w:pPr>
          </w:p>
        </w:tc>
        <w:tc>
          <w:tcPr>
            <w:tcW w:w="535" w:type="dxa"/>
          </w:tcPr>
          <w:p w14:paraId="7663E79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16" w:author="Author"/>
              </w:rPr>
            </w:pPr>
            <w:del w:id="517" w:author="Author">
              <w:r w:rsidRPr="006A15CE" w:rsidDel="00EB28E9">
                <w:delText>10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1B94115" w14:textId="77777777" w:rsidR="00CD04E8" w:rsidRPr="006A15CE" w:rsidDel="00EB28E9" w:rsidRDefault="00CD04E8" w:rsidP="00AF2962">
            <w:pPr>
              <w:pStyle w:val="tabletext11"/>
              <w:rPr>
                <w:del w:id="51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B02B4B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19" w:author="Author"/>
              </w:rPr>
            </w:pPr>
          </w:p>
        </w:tc>
        <w:tc>
          <w:tcPr>
            <w:tcW w:w="540" w:type="dxa"/>
          </w:tcPr>
          <w:p w14:paraId="61DCCF70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0" w:author="Author"/>
              </w:rPr>
            </w:pPr>
            <w:del w:id="521" w:author="Author">
              <w:r w:rsidRPr="006A15CE" w:rsidDel="00EB28E9">
                <w:delText>10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F0EE39C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93ED567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3" w:author="Author"/>
              </w:rPr>
            </w:pPr>
          </w:p>
        </w:tc>
        <w:tc>
          <w:tcPr>
            <w:tcW w:w="510" w:type="dxa"/>
          </w:tcPr>
          <w:p w14:paraId="6A8DA276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4" w:author="Author"/>
              </w:rPr>
            </w:pPr>
            <w:del w:id="525" w:author="Author">
              <w:r w:rsidRPr="006A15CE" w:rsidDel="00EB28E9">
                <w:delText>17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69E8519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A64F011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7" w:author="Author"/>
              </w:rPr>
            </w:pPr>
          </w:p>
        </w:tc>
        <w:tc>
          <w:tcPr>
            <w:tcW w:w="480" w:type="dxa"/>
          </w:tcPr>
          <w:p w14:paraId="2D5A89CE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28" w:author="Author"/>
              </w:rPr>
            </w:pPr>
            <w:del w:id="529" w:author="Author">
              <w:r w:rsidRPr="006A15CE" w:rsidDel="00EB28E9">
                <w:delText>18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5655E3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30" w:author="Author"/>
              </w:rPr>
            </w:pPr>
          </w:p>
        </w:tc>
      </w:tr>
      <w:tr w:rsidR="00CD04E8" w:rsidRPr="006A15CE" w:rsidDel="00EB28E9" w14:paraId="0B8308B1" w14:textId="77777777" w:rsidTr="00AF2962">
        <w:trPr>
          <w:cantSplit/>
          <w:trHeight w:val="190"/>
          <w:del w:id="531" w:author="Author"/>
        </w:trPr>
        <w:tc>
          <w:tcPr>
            <w:tcW w:w="200" w:type="dxa"/>
          </w:tcPr>
          <w:p w14:paraId="39DA38A1" w14:textId="77777777" w:rsidR="00CD04E8" w:rsidRPr="006A15CE" w:rsidDel="00EB28E9" w:rsidRDefault="00CD04E8" w:rsidP="00AF2962">
            <w:pPr>
              <w:pStyle w:val="tabletext11"/>
              <w:rPr>
                <w:del w:id="53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42D2" w14:textId="77777777" w:rsidR="00CD04E8" w:rsidRPr="006A15CE" w:rsidDel="00EB28E9" w:rsidRDefault="00CD04E8" w:rsidP="00AF2962">
            <w:pPr>
              <w:pStyle w:val="tabletext11"/>
              <w:rPr>
                <w:del w:id="533" w:author="Author"/>
              </w:rPr>
            </w:pPr>
            <w:del w:id="534" w:author="Author">
              <w:r w:rsidRPr="006A15CE" w:rsidDel="00EB28E9">
                <w:delText>Over 8,000 per $100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41FF2CF5" w14:textId="77777777" w:rsidR="00CD04E8" w:rsidRPr="006A15CE" w:rsidDel="00EB28E9" w:rsidRDefault="00CD04E8" w:rsidP="00AF2962">
            <w:pPr>
              <w:pStyle w:val="tabletext11"/>
              <w:jc w:val="right"/>
              <w:rPr>
                <w:del w:id="535" w:author="Author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</w:tcPr>
          <w:p w14:paraId="756C9575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36" w:author="Author"/>
              </w:rPr>
            </w:pPr>
            <w:del w:id="537" w:author="Author">
              <w:r w:rsidRPr="006A15CE" w:rsidDel="00EB28E9">
                <w:delText>0.28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E9D44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rPr>
                <w:del w:id="53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02D42BF9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39" w:author="Author"/>
              </w:rPr>
            </w:pP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14:paraId="20A7A303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40" w:author="Author"/>
              </w:rPr>
            </w:pPr>
            <w:del w:id="541" w:author="Author">
              <w:r w:rsidRPr="006A15CE" w:rsidDel="00EB28E9">
                <w:delText>0.30</w:delText>
              </w:r>
            </w:del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255C5E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rPr>
                <w:del w:id="5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66556E6B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4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679EAC4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44" w:author="Author"/>
              </w:rPr>
            </w:pPr>
            <w:del w:id="545" w:author="Author">
              <w:r w:rsidRPr="006A15CE" w:rsidDel="00EB28E9">
                <w:delText>2.72</w:delText>
              </w:r>
            </w:del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0509F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rPr>
                <w:del w:id="5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5E91C17F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47" w:author="Author"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18B907E5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48" w:author="Author"/>
              </w:rPr>
            </w:pPr>
            <w:del w:id="549" w:author="Author">
              <w:r w:rsidRPr="006A15CE" w:rsidDel="00EB28E9">
                <w:delText>2.85</w:delText>
              </w:r>
            </w:del>
          </w:p>
        </w:tc>
        <w:tc>
          <w:tcPr>
            <w:tcW w:w="15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709F1B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rPr>
                <w:del w:id="550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  <w:bottom w:val="single" w:sz="6" w:space="0" w:color="auto"/>
            </w:tcBorders>
          </w:tcPr>
          <w:p w14:paraId="34948A27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51" w:author="Author"/>
              </w:rPr>
            </w:pPr>
          </w:p>
        </w:tc>
        <w:tc>
          <w:tcPr>
            <w:tcW w:w="535" w:type="dxa"/>
            <w:tcBorders>
              <w:bottom w:val="single" w:sz="6" w:space="0" w:color="auto"/>
            </w:tcBorders>
          </w:tcPr>
          <w:p w14:paraId="4184CE9D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52" w:author="Author"/>
              </w:rPr>
            </w:pPr>
            <w:del w:id="553" w:author="Author">
              <w:r w:rsidRPr="006A15CE" w:rsidDel="00EB28E9">
                <w:delText>0.15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F72BB6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5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0B54B452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5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B96610A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56" w:author="Author"/>
              </w:rPr>
            </w:pPr>
            <w:del w:id="557" w:author="Author">
              <w:r w:rsidRPr="006A15CE" w:rsidDel="00EB28E9">
                <w:delText>0.15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159FC3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5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4F9EE198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59" w:author="Author"/>
              </w:rPr>
            </w:pP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14:paraId="1D415153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60" w:author="Author"/>
              </w:rPr>
            </w:pPr>
            <w:del w:id="561" w:author="Author">
              <w:r w:rsidRPr="006A15CE" w:rsidDel="00EB28E9">
                <w:delText>0.24</w:delText>
              </w:r>
            </w:del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98D1B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6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4E07283D" w14:textId="77777777" w:rsidR="00CD04E8" w:rsidRPr="006A15CE" w:rsidDel="00EB28E9" w:rsidRDefault="00CD04E8" w:rsidP="00AF2962">
            <w:pPr>
              <w:pStyle w:val="tabletext01"/>
              <w:jc w:val="right"/>
              <w:rPr>
                <w:del w:id="56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39F8780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64" w:author="Author"/>
              </w:rPr>
            </w:pPr>
            <w:del w:id="565" w:author="Author">
              <w:r w:rsidRPr="006A15CE" w:rsidDel="00EB28E9">
                <w:delText>0.26</w:delText>
              </w:r>
            </w:del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1DFD17" w14:textId="77777777" w:rsidR="00CD04E8" w:rsidRPr="006A15CE" w:rsidDel="00EB28E9" w:rsidRDefault="00CD04E8" w:rsidP="00AF2962">
            <w:pPr>
              <w:pStyle w:val="tabletext01"/>
              <w:tabs>
                <w:tab w:val="decimal" w:pos="140"/>
              </w:tabs>
              <w:jc w:val="right"/>
              <w:rPr>
                <w:del w:id="566" w:author="Author"/>
              </w:rPr>
            </w:pPr>
          </w:p>
        </w:tc>
      </w:tr>
    </w:tbl>
    <w:p w14:paraId="3CF11DA8" w14:textId="77777777" w:rsidR="00CD04E8" w:rsidRDefault="00CD04E8" w:rsidP="00A63CB7">
      <w:pPr>
        <w:pStyle w:val="tablecaption"/>
      </w:pPr>
      <w:del w:id="567" w:author="Author">
        <w:r w:rsidRPr="006A15CE" w:rsidDel="00EB28E9">
          <w:delText>Table 70.C.1.a.(LC) Single Interest Coverage Loss Costs</w:delText>
        </w:r>
      </w:del>
    </w:p>
    <w:p w14:paraId="090B8815" w14:textId="77777777" w:rsidR="00CD04E8" w:rsidRDefault="00CD04E8" w:rsidP="00A63CB7">
      <w:pPr>
        <w:pStyle w:val="isonormal"/>
        <w:jc w:val="left"/>
      </w:pPr>
    </w:p>
    <w:p w14:paraId="1A703D23" w14:textId="77777777" w:rsidR="00CD04E8" w:rsidRDefault="00CD04E8" w:rsidP="00A63CB7">
      <w:pPr>
        <w:pStyle w:val="isonormal"/>
        <w:sectPr w:rsidR="00CD04E8" w:rsidSect="00A63CB7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EE62155" w14:textId="77777777" w:rsidR="00CD04E8" w:rsidRPr="00C047EC" w:rsidDel="001E14E1" w:rsidRDefault="00CD04E8" w:rsidP="00A63CB7">
      <w:pPr>
        <w:pStyle w:val="boxrule"/>
        <w:rPr>
          <w:del w:id="568" w:author="Author"/>
        </w:rPr>
      </w:pPr>
      <w:del w:id="569" w:author="Author">
        <w:r w:rsidRPr="00C047EC" w:rsidDel="001E14E1">
          <w:lastRenderedPageBreak/>
          <w:delText>89.  NON-OWNERSHIP LIABILITY</w:delText>
        </w:r>
      </w:del>
    </w:p>
    <w:p w14:paraId="3D99ADDE" w14:textId="77777777" w:rsidR="00CD04E8" w:rsidRPr="00C047EC" w:rsidDel="001E14E1" w:rsidRDefault="00CD04E8" w:rsidP="00A63CB7">
      <w:pPr>
        <w:pStyle w:val="isonormal"/>
        <w:suppressAutoHyphens/>
        <w:rPr>
          <w:del w:id="57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D04E8" w:rsidRPr="00C047EC" w:rsidDel="001E14E1" w14:paraId="7F7E0CB1" w14:textId="77777777" w:rsidTr="00AF2962">
        <w:trPr>
          <w:cantSplit/>
          <w:trHeight w:val="190"/>
          <w:del w:id="571" w:author="Author"/>
        </w:trPr>
        <w:tc>
          <w:tcPr>
            <w:tcW w:w="200" w:type="dxa"/>
          </w:tcPr>
          <w:p w14:paraId="4BAFFE61" w14:textId="77777777" w:rsidR="00CD04E8" w:rsidRPr="00C047EC" w:rsidDel="001E14E1" w:rsidRDefault="00CD04E8" w:rsidP="00AF2962">
            <w:pPr>
              <w:pStyle w:val="tablehead"/>
              <w:suppressAutoHyphens/>
              <w:rPr>
                <w:del w:id="5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EBC2F" w14:textId="77777777" w:rsidR="00CD04E8" w:rsidRPr="00C047EC" w:rsidDel="001E14E1" w:rsidRDefault="00CD04E8" w:rsidP="00AF2962">
            <w:pPr>
              <w:pStyle w:val="tablehead"/>
              <w:suppressAutoHyphens/>
              <w:rPr>
                <w:del w:id="573" w:author="Author"/>
              </w:rPr>
            </w:pPr>
            <w:del w:id="574" w:author="Author">
              <w:r w:rsidRPr="00C047EC" w:rsidDel="001E14E1">
                <w:delText>Class</w:delText>
              </w:r>
              <w:r w:rsidRPr="00C047EC" w:rsidDel="001E14E1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34F5" w14:textId="77777777" w:rsidR="00CD04E8" w:rsidRPr="00C047EC" w:rsidDel="001E14E1" w:rsidRDefault="00CD04E8" w:rsidP="00AF2962">
            <w:pPr>
              <w:pStyle w:val="tablehead"/>
              <w:suppressAutoHyphens/>
              <w:rPr>
                <w:del w:id="575" w:author="Author"/>
              </w:rPr>
            </w:pPr>
            <w:del w:id="576" w:author="Author">
              <w:r w:rsidRPr="00C047EC" w:rsidDel="001E14E1">
                <w:delText>Total Number Of</w:delText>
              </w:r>
              <w:r w:rsidRPr="00C047EC" w:rsidDel="001E14E1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8BB2" w14:textId="77777777" w:rsidR="00CD04E8" w:rsidRPr="00C047EC" w:rsidDel="001E14E1" w:rsidRDefault="00CD04E8" w:rsidP="00AF2962">
            <w:pPr>
              <w:pStyle w:val="tablehead"/>
              <w:suppressAutoHyphens/>
              <w:rPr>
                <w:del w:id="577" w:author="Author"/>
              </w:rPr>
            </w:pPr>
            <w:del w:id="578" w:author="Author">
              <w:r w:rsidRPr="00C047EC" w:rsidDel="001E14E1">
                <w:delText xml:space="preserve">Liability Base </w:delText>
              </w:r>
              <w:r w:rsidRPr="00C047EC" w:rsidDel="001E14E1">
                <w:br/>
                <w:delText>Loss Cost</w:delText>
              </w:r>
            </w:del>
          </w:p>
        </w:tc>
      </w:tr>
      <w:tr w:rsidR="00CD04E8" w:rsidRPr="00C047EC" w:rsidDel="001E14E1" w14:paraId="1C49AC3E" w14:textId="77777777" w:rsidTr="00AF2962">
        <w:trPr>
          <w:cantSplit/>
          <w:trHeight w:val="190"/>
          <w:del w:id="579" w:author="Author"/>
        </w:trPr>
        <w:tc>
          <w:tcPr>
            <w:tcW w:w="200" w:type="dxa"/>
          </w:tcPr>
          <w:p w14:paraId="21B9EB1F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5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DD1CF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581" w:author="Author"/>
              </w:rPr>
            </w:pPr>
            <w:del w:id="582" w:author="Author">
              <w:r w:rsidRPr="00C047EC" w:rsidDel="001E14E1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9E6F254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583" w:author="Author"/>
              </w:rPr>
            </w:pPr>
            <w:del w:id="584" w:author="Author">
              <w:r w:rsidRPr="00C047EC" w:rsidDel="001E14E1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BEB4B5E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585" w:author="Author"/>
              </w:rPr>
            </w:pPr>
            <w:del w:id="586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1CB74099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587" w:author="Author"/>
              </w:rPr>
            </w:pPr>
            <w:del w:id="588" w:author="Author">
              <w:r w:rsidRPr="00C047EC" w:rsidDel="001E14E1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35F331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5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9BF6ED3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590" w:author="Author"/>
              </w:rPr>
            </w:pPr>
            <w:del w:id="591" w:author="Author">
              <w:r w:rsidRPr="00C047EC" w:rsidDel="001E14E1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00B6E32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2" w:author="Author"/>
              </w:rPr>
            </w:pPr>
            <w:del w:id="593" w:author="Author">
              <w:r w:rsidRPr="00C047EC" w:rsidDel="001E14E1">
                <w:delText>49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18F29F6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594" w:author="Author"/>
              </w:rPr>
            </w:pPr>
          </w:p>
        </w:tc>
      </w:tr>
      <w:tr w:rsidR="00CD04E8" w:rsidRPr="00C047EC" w:rsidDel="001E14E1" w14:paraId="67FBB6BB" w14:textId="77777777" w:rsidTr="00AF2962">
        <w:trPr>
          <w:cantSplit/>
          <w:trHeight w:val="190"/>
          <w:del w:id="595" w:author="Author"/>
        </w:trPr>
        <w:tc>
          <w:tcPr>
            <w:tcW w:w="200" w:type="dxa"/>
          </w:tcPr>
          <w:p w14:paraId="51619353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59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75DB7F6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597" w:author="Author"/>
              </w:rPr>
            </w:pPr>
            <w:del w:id="598" w:author="Author">
              <w:r w:rsidRPr="00C047EC" w:rsidDel="001E14E1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6725EB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599" w:author="Author"/>
              </w:rPr>
            </w:pPr>
            <w:del w:id="600" w:author="Author">
              <w:r w:rsidRPr="00C047EC" w:rsidDel="001E14E1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D268222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601" w:author="Author"/>
              </w:rPr>
            </w:pPr>
            <w:del w:id="602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95B436B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03" w:author="Author"/>
              </w:rPr>
            </w:pPr>
            <w:del w:id="604" w:author="Author">
              <w:r w:rsidRPr="00C047EC" w:rsidDel="001E14E1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D363D75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0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4E08653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0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48DE94F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07" w:author="Author"/>
              </w:rPr>
            </w:pPr>
            <w:del w:id="608" w:author="Author">
              <w:r w:rsidRPr="00C047EC" w:rsidDel="001E14E1">
                <w:delText>104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33C364A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09" w:author="Author"/>
              </w:rPr>
            </w:pPr>
          </w:p>
        </w:tc>
      </w:tr>
      <w:tr w:rsidR="00CD04E8" w:rsidRPr="00C047EC" w:rsidDel="001E14E1" w14:paraId="3119E579" w14:textId="77777777" w:rsidTr="00AF2962">
        <w:trPr>
          <w:cantSplit/>
          <w:trHeight w:val="190"/>
          <w:del w:id="610" w:author="Author"/>
        </w:trPr>
        <w:tc>
          <w:tcPr>
            <w:tcW w:w="200" w:type="dxa"/>
          </w:tcPr>
          <w:p w14:paraId="3E9E1BE5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2A0F29D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612" w:author="Author"/>
              </w:rPr>
            </w:pPr>
            <w:del w:id="613" w:author="Author">
              <w:r w:rsidRPr="00C047EC" w:rsidDel="001E14E1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884363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14" w:author="Author"/>
              </w:rPr>
            </w:pPr>
            <w:del w:id="615" w:author="Author">
              <w:r w:rsidRPr="00C047EC" w:rsidDel="001E14E1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D8DD1FB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616" w:author="Author"/>
              </w:rPr>
            </w:pPr>
            <w:del w:id="617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4BD59AE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18" w:author="Author"/>
              </w:rPr>
            </w:pPr>
            <w:del w:id="619" w:author="Author">
              <w:r w:rsidRPr="00C047EC" w:rsidDel="001E14E1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F265DB3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E56EAD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5D3A3BD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22" w:author="Author"/>
              </w:rPr>
            </w:pPr>
            <w:del w:id="623" w:author="Author">
              <w:r w:rsidRPr="00C047EC" w:rsidDel="001E14E1">
                <w:delText>166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33D48AE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24" w:author="Author"/>
              </w:rPr>
            </w:pPr>
          </w:p>
        </w:tc>
      </w:tr>
      <w:tr w:rsidR="00CD04E8" w:rsidRPr="00C047EC" w:rsidDel="001E14E1" w14:paraId="057AE848" w14:textId="77777777" w:rsidTr="00AF2962">
        <w:trPr>
          <w:cantSplit/>
          <w:trHeight w:val="190"/>
          <w:del w:id="625" w:author="Author"/>
        </w:trPr>
        <w:tc>
          <w:tcPr>
            <w:tcW w:w="200" w:type="dxa"/>
          </w:tcPr>
          <w:p w14:paraId="49851784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1E40483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627" w:author="Author"/>
              </w:rPr>
            </w:pPr>
            <w:del w:id="628" w:author="Author">
              <w:r w:rsidRPr="00C047EC" w:rsidDel="001E14E1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8DDC18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29" w:author="Author"/>
              </w:rPr>
            </w:pPr>
            <w:del w:id="630" w:author="Author">
              <w:r w:rsidRPr="00C047EC" w:rsidDel="001E14E1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4418200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631" w:author="Author"/>
              </w:rPr>
            </w:pPr>
            <w:del w:id="632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0250874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33" w:author="Author"/>
              </w:rPr>
            </w:pPr>
            <w:del w:id="634" w:author="Author">
              <w:r w:rsidRPr="00C047EC" w:rsidDel="001E14E1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7C20470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930FC4D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74C065D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37" w:author="Author"/>
              </w:rPr>
            </w:pPr>
            <w:del w:id="638" w:author="Author">
              <w:r w:rsidRPr="00C047EC" w:rsidDel="001E14E1">
                <w:delText>281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A9D094F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39" w:author="Author"/>
              </w:rPr>
            </w:pPr>
          </w:p>
        </w:tc>
      </w:tr>
      <w:tr w:rsidR="00CD04E8" w:rsidRPr="00C047EC" w:rsidDel="001E14E1" w14:paraId="2893745A" w14:textId="77777777" w:rsidTr="00AF2962">
        <w:trPr>
          <w:cantSplit/>
          <w:trHeight w:val="190"/>
          <w:del w:id="640" w:author="Author"/>
        </w:trPr>
        <w:tc>
          <w:tcPr>
            <w:tcW w:w="200" w:type="dxa"/>
          </w:tcPr>
          <w:p w14:paraId="572DB7B2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ED0195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642" w:author="Author"/>
              </w:rPr>
            </w:pPr>
            <w:del w:id="643" w:author="Author">
              <w:r w:rsidRPr="00C047EC" w:rsidDel="001E14E1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626369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44" w:author="Author"/>
              </w:rPr>
            </w:pPr>
            <w:del w:id="645" w:author="Author">
              <w:r w:rsidRPr="00C047EC" w:rsidDel="001E14E1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38C620C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646" w:author="Author"/>
              </w:rPr>
            </w:pPr>
            <w:del w:id="647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B9A5B53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48" w:author="Author"/>
              </w:rPr>
            </w:pPr>
            <w:del w:id="649" w:author="Author">
              <w:r w:rsidRPr="00C047EC" w:rsidDel="001E14E1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BAE4763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F55856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A4ABDFF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52" w:author="Author"/>
              </w:rPr>
            </w:pPr>
            <w:del w:id="653" w:author="Author">
              <w:r w:rsidRPr="00C047EC" w:rsidDel="001E14E1">
                <w:delText>735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067C8EA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54" w:author="Author"/>
              </w:rPr>
            </w:pPr>
          </w:p>
        </w:tc>
      </w:tr>
      <w:tr w:rsidR="00CD04E8" w:rsidRPr="00C047EC" w:rsidDel="001E14E1" w14:paraId="5F112FE4" w14:textId="77777777" w:rsidTr="00AF2962">
        <w:trPr>
          <w:cantSplit/>
          <w:trHeight w:val="190"/>
          <w:del w:id="655" w:author="Author"/>
        </w:trPr>
        <w:tc>
          <w:tcPr>
            <w:tcW w:w="200" w:type="dxa"/>
          </w:tcPr>
          <w:p w14:paraId="3BE37524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011C324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657" w:author="Author"/>
              </w:rPr>
            </w:pPr>
            <w:del w:id="658" w:author="Author">
              <w:r w:rsidRPr="00C047EC" w:rsidDel="001E14E1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478067B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59" w:author="Author"/>
              </w:rPr>
            </w:pPr>
            <w:del w:id="660" w:author="Author">
              <w:r w:rsidRPr="00C047EC" w:rsidDel="001E14E1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B9D84AF" w14:textId="77777777" w:rsidR="00CD04E8" w:rsidRPr="00C047EC" w:rsidDel="001E14E1" w:rsidRDefault="00CD04E8" w:rsidP="00AF2962">
            <w:pPr>
              <w:pStyle w:val="tabletext11"/>
              <w:suppressAutoHyphens/>
              <w:jc w:val="both"/>
              <w:rPr>
                <w:del w:id="661" w:author="Author"/>
              </w:rPr>
            </w:pPr>
            <w:del w:id="662" w:author="Author">
              <w:r w:rsidRPr="00C047EC" w:rsidDel="001E14E1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4F80BE9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63" w:author="Author"/>
              </w:rPr>
            </w:pPr>
            <w:del w:id="664" w:author="Author">
              <w:r w:rsidRPr="00C047EC" w:rsidDel="001E14E1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AEDB780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A55269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6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D5766BA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7" w:author="Author"/>
              </w:rPr>
            </w:pPr>
            <w:del w:id="668" w:author="Author">
              <w:r w:rsidRPr="00C047EC" w:rsidDel="001E14E1">
                <w:delText>1,691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D0CCC95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69" w:author="Author"/>
              </w:rPr>
            </w:pPr>
          </w:p>
        </w:tc>
      </w:tr>
      <w:tr w:rsidR="00CD04E8" w:rsidRPr="00C047EC" w:rsidDel="001E14E1" w14:paraId="7E58BD53" w14:textId="77777777" w:rsidTr="00A63CB7">
        <w:trPr>
          <w:cantSplit/>
          <w:trHeight w:val="190"/>
          <w:del w:id="670" w:author="Author"/>
        </w:trPr>
        <w:tc>
          <w:tcPr>
            <w:tcW w:w="200" w:type="dxa"/>
          </w:tcPr>
          <w:p w14:paraId="31672DC6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C6A4" w14:textId="77777777" w:rsidR="00CD04E8" w:rsidRPr="00C047EC" w:rsidDel="001E14E1" w:rsidRDefault="00CD04E8" w:rsidP="00AF2962">
            <w:pPr>
              <w:pStyle w:val="tabletext11"/>
              <w:suppressAutoHyphens/>
              <w:jc w:val="center"/>
              <w:rPr>
                <w:del w:id="672" w:author="Author"/>
              </w:rPr>
            </w:pPr>
            <w:del w:id="673" w:author="Author">
              <w:r w:rsidRPr="00C047EC" w:rsidDel="001E14E1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F866E1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74" w:author="Author"/>
              </w:rPr>
            </w:pPr>
            <w:del w:id="675" w:author="Author">
              <w:r w:rsidRPr="00C047EC" w:rsidDel="001E14E1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A8FB5C2" w14:textId="77777777" w:rsidR="00CD04E8" w:rsidRPr="00C047EC" w:rsidDel="001E14E1" w:rsidRDefault="00CD04E8" w:rsidP="00AF2962">
            <w:pPr>
              <w:pStyle w:val="tabletext11"/>
              <w:suppressAutoHyphens/>
              <w:jc w:val="right"/>
              <w:rPr>
                <w:del w:id="676" w:author="Author"/>
              </w:rPr>
            </w:pPr>
            <w:del w:id="677" w:author="Author">
              <w:r w:rsidRPr="00C047EC" w:rsidDel="001E14E1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3C9C28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7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E3F8BB7" w14:textId="77777777" w:rsidR="00CD04E8" w:rsidRPr="00C047EC" w:rsidDel="001E14E1" w:rsidRDefault="00CD04E8" w:rsidP="00AF2962">
            <w:pPr>
              <w:pStyle w:val="tabletext11"/>
              <w:suppressAutoHyphens/>
              <w:rPr>
                <w:del w:id="67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6DFB583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80" w:author="Author"/>
              </w:rPr>
            </w:pPr>
            <w:del w:id="681" w:author="Author">
              <w:r w:rsidRPr="00C047EC" w:rsidDel="001E14E1">
                <w:delText>3,564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4327BF" w14:textId="77777777" w:rsidR="00CD04E8" w:rsidRPr="00C047EC" w:rsidDel="001E14E1" w:rsidRDefault="00CD04E8" w:rsidP="00AF2962">
            <w:pPr>
              <w:pStyle w:val="tabletext11"/>
              <w:tabs>
                <w:tab w:val="decimal" w:pos="340"/>
              </w:tabs>
              <w:suppressAutoHyphens/>
              <w:rPr>
                <w:del w:id="682" w:author="Author"/>
              </w:rPr>
            </w:pPr>
          </w:p>
        </w:tc>
      </w:tr>
    </w:tbl>
    <w:p w14:paraId="2D640B92" w14:textId="77777777" w:rsidR="00CD04E8" w:rsidRDefault="00CD04E8" w:rsidP="00A63CB7">
      <w:pPr>
        <w:pStyle w:val="tablecaption"/>
        <w:suppressAutoHyphens/>
      </w:pPr>
      <w:del w:id="683" w:author="Author">
        <w:r w:rsidRPr="00C047EC" w:rsidDel="001E14E1">
          <w:delText>Table 89.B.2.a.(1)(a)(LC) Other Than Auto Service Operations Loss Costs</w:delText>
        </w:r>
      </w:del>
    </w:p>
    <w:p w14:paraId="721CA199" w14:textId="77777777" w:rsidR="00CD04E8" w:rsidRDefault="00CD04E8" w:rsidP="00A63CB7">
      <w:pPr>
        <w:pStyle w:val="isonormal"/>
        <w:jc w:val="left"/>
      </w:pPr>
    </w:p>
    <w:p w14:paraId="4F706850" w14:textId="77777777" w:rsidR="00CD04E8" w:rsidRDefault="00CD04E8" w:rsidP="00A63CB7">
      <w:pPr>
        <w:pStyle w:val="isonormal"/>
        <w:sectPr w:rsidR="00CD04E8" w:rsidSect="00A63CB7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265E971C" w14:textId="77777777" w:rsidR="00CD04E8" w:rsidRPr="00AF4F28" w:rsidRDefault="00CD04E8" w:rsidP="00A63CB7">
      <w:pPr>
        <w:pStyle w:val="boxrule"/>
        <w:rPr>
          <w:del w:id="684" w:author="Author"/>
        </w:rPr>
      </w:pPr>
      <w:del w:id="685" w:author="Author">
        <w:r w:rsidRPr="00AF4F28">
          <w:lastRenderedPageBreak/>
          <w:delText>90.  HIRED AUTOS</w:delText>
        </w:r>
      </w:del>
    </w:p>
    <w:p w14:paraId="15D7E30B" w14:textId="77777777" w:rsidR="00CD04E8" w:rsidRPr="00AF4F28" w:rsidRDefault="00CD04E8" w:rsidP="00A63CB7">
      <w:pPr>
        <w:pStyle w:val="isonormal"/>
        <w:suppressAutoHyphens/>
        <w:rPr>
          <w:del w:id="6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CD04E8" w:rsidRPr="00AF4F28" w14:paraId="4C8B7BE9" w14:textId="77777777" w:rsidTr="00AF2962">
        <w:trPr>
          <w:cantSplit/>
          <w:trHeight w:val="190"/>
          <w:del w:id="687" w:author="Author"/>
        </w:trPr>
        <w:tc>
          <w:tcPr>
            <w:tcW w:w="200" w:type="dxa"/>
          </w:tcPr>
          <w:p w14:paraId="162DD69E" w14:textId="77777777" w:rsidR="00CD04E8" w:rsidRPr="00AF4F28" w:rsidRDefault="00CD04E8" w:rsidP="00AF2962">
            <w:pPr>
              <w:pStyle w:val="tablehead"/>
              <w:suppressAutoHyphens/>
              <w:rPr>
                <w:del w:id="688" w:author="Author"/>
              </w:rPr>
            </w:pPr>
            <w:del w:id="689" w:author="Author">
              <w:r w:rsidRPr="00AF4F28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F3905" w14:textId="77777777" w:rsidR="00CD04E8" w:rsidRPr="00AF4F28" w:rsidRDefault="00CD04E8" w:rsidP="00AF2962">
            <w:pPr>
              <w:pStyle w:val="tablehead"/>
              <w:suppressAutoHyphens/>
              <w:rPr>
                <w:del w:id="690" w:author="Author"/>
              </w:rPr>
            </w:pPr>
            <w:del w:id="691" w:author="Author">
              <w:r w:rsidRPr="00AF4F28">
                <w:delText>Cost Of Hire Basis – All Territories</w:delText>
              </w:r>
              <w:r w:rsidRPr="00AF4F28">
                <w:br/>
                <w:delText>Liability Base Loss Cost</w:delText>
              </w:r>
            </w:del>
          </w:p>
        </w:tc>
      </w:tr>
      <w:tr w:rsidR="00CD04E8" w:rsidRPr="00AF4F28" w14:paraId="3A7D9101" w14:textId="77777777" w:rsidTr="00AF2962">
        <w:trPr>
          <w:cantSplit/>
          <w:trHeight w:val="190"/>
          <w:del w:id="692" w:author="Author"/>
        </w:trPr>
        <w:tc>
          <w:tcPr>
            <w:tcW w:w="200" w:type="dxa"/>
          </w:tcPr>
          <w:p w14:paraId="1E1D86AB" w14:textId="77777777" w:rsidR="00CD04E8" w:rsidRPr="00AF4F28" w:rsidRDefault="00CD04E8" w:rsidP="00AF2962">
            <w:pPr>
              <w:pStyle w:val="tabletext11"/>
              <w:suppressAutoHyphens/>
              <w:rPr>
                <w:del w:id="69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40C9C" w14:textId="77777777" w:rsidR="00CD04E8" w:rsidRPr="00AF4F28" w:rsidRDefault="00CD04E8" w:rsidP="00AF2962">
            <w:pPr>
              <w:pStyle w:val="tabletext11"/>
              <w:suppressAutoHyphens/>
              <w:jc w:val="right"/>
              <w:rPr>
                <w:del w:id="694" w:author="Author"/>
              </w:rPr>
            </w:pPr>
            <w:del w:id="695" w:author="Author">
              <w:r w:rsidRPr="00AF4F28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A93F" w14:textId="77777777" w:rsidR="00CD04E8" w:rsidRPr="00AF4F28" w:rsidRDefault="00CD04E8" w:rsidP="00AF2962">
            <w:pPr>
              <w:pStyle w:val="tabletext11"/>
              <w:suppressAutoHyphens/>
              <w:rPr>
                <w:del w:id="696" w:author="Author"/>
              </w:rPr>
            </w:pPr>
            <w:del w:id="697" w:author="Author">
              <w:r w:rsidRPr="00AF4F28">
                <w:delText>0.</w:delText>
              </w:r>
            </w:del>
            <w:r w:rsidRPr="00AF4F28">
              <w:rPr>
                <w:strike/>
              </w:rPr>
              <w:t>68</w:t>
            </w:r>
          </w:p>
        </w:tc>
      </w:tr>
    </w:tbl>
    <w:p w14:paraId="7E30B943" w14:textId="77777777" w:rsidR="00CD04E8" w:rsidRDefault="00CD04E8" w:rsidP="00A63CB7">
      <w:pPr>
        <w:pStyle w:val="tablecaption"/>
        <w:suppressAutoHyphens/>
      </w:pPr>
      <w:del w:id="698" w:author="Author">
        <w:r w:rsidRPr="00AF4F28">
          <w:delText>Table 90.B.3.b.(LC) Cost Of Hire Basis Liability Loss Cost</w:delText>
        </w:r>
      </w:del>
    </w:p>
    <w:p w14:paraId="2E4040BE" w14:textId="77777777" w:rsidR="00CD04E8" w:rsidRDefault="00CD04E8" w:rsidP="00A63CB7">
      <w:pPr>
        <w:pStyle w:val="isonormal"/>
        <w:jc w:val="left"/>
      </w:pPr>
    </w:p>
    <w:p w14:paraId="7200872C" w14:textId="77777777" w:rsidR="00CD04E8" w:rsidRDefault="00CD04E8" w:rsidP="00A63CB7">
      <w:pPr>
        <w:pStyle w:val="isonormal"/>
        <w:sectPr w:rsidR="00CD04E8" w:rsidSect="00A63CB7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94E8E22" w14:textId="77777777" w:rsidR="00CD04E8" w:rsidRPr="00E8556C" w:rsidDel="00FB6749" w:rsidRDefault="00CD04E8" w:rsidP="00A63CB7">
      <w:pPr>
        <w:pStyle w:val="boxrule"/>
        <w:rPr>
          <w:del w:id="699" w:author="Author"/>
        </w:rPr>
      </w:pPr>
      <w:del w:id="700" w:author="Author">
        <w:r w:rsidRPr="00E8556C" w:rsidDel="00FB6749">
          <w:lastRenderedPageBreak/>
          <w:delText>97.  UNINSURED MOTORISTS INSURANCE</w:delText>
        </w:r>
      </w:del>
    </w:p>
    <w:p w14:paraId="75AF7E99" w14:textId="77777777" w:rsidR="00CD04E8" w:rsidRPr="00E8556C" w:rsidDel="00FB6749" w:rsidRDefault="00CD04E8" w:rsidP="00A63CB7">
      <w:pPr>
        <w:pStyle w:val="isonormal"/>
        <w:suppressAutoHyphens/>
        <w:rPr>
          <w:del w:id="7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CD04E8" w:rsidRPr="00E8556C" w:rsidDel="00FB6749" w14:paraId="2B41D259" w14:textId="77777777" w:rsidTr="00AF2962">
        <w:trPr>
          <w:cantSplit/>
          <w:trHeight w:val="190"/>
          <w:del w:id="702" w:author="Author"/>
        </w:trPr>
        <w:tc>
          <w:tcPr>
            <w:tcW w:w="200" w:type="dxa"/>
          </w:tcPr>
          <w:p w14:paraId="6898A206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0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CB67E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04" w:author="Author"/>
              </w:rPr>
            </w:pPr>
            <w:del w:id="705" w:author="Author">
              <w:r w:rsidRPr="00E8556C" w:rsidDel="00FB6749">
                <w:delText>Uninsured And Underinsured Motorists Bodily Injury</w:delText>
              </w:r>
            </w:del>
          </w:p>
        </w:tc>
      </w:tr>
      <w:tr w:rsidR="00CD04E8" w:rsidRPr="00E8556C" w:rsidDel="00FB6749" w14:paraId="1C185D6E" w14:textId="77777777" w:rsidTr="00AF2962">
        <w:trPr>
          <w:cantSplit/>
          <w:trHeight w:val="190"/>
          <w:del w:id="706" w:author="Author"/>
        </w:trPr>
        <w:tc>
          <w:tcPr>
            <w:tcW w:w="200" w:type="dxa"/>
          </w:tcPr>
          <w:p w14:paraId="172F5A41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07" w:author="Author"/>
              </w:rPr>
            </w:pPr>
            <w:del w:id="708" w:author="Author">
              <w:r w:rsidRPr="00E8556C" w:rsidDel="00FB6749">
                <w:br/>
              </w:r>
              <w:r w:rsidRPr="00E8556C" w:rsidDel="00FB6749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A632C1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09" w:author="Author"/>
              </w:rPr>
            </w:pPr>
            <w:del w:id="710" w:author="Author">
              <w:r w:rsidRPr="00E8556C" w:rsidDel="00FB6749">
                <w:delText>Bodily</w:delText>
              </w:r>
              <w:r w:rsidRPr="00E8556C" w:rsidDel="00FB6749">
                <w:br/>
                <w:delText>Injury</w:delText>
              </w:r>
              <w:r w:rsidRPr="00E8556C" w:rsidDel="00FB6749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5C000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11" w:author="Author"/>
              </w:rPr>
            </w:pPr>
            <w:del w:id="712" w:author="Author">
              <w:r w:rsidRPr="00E8556C" w:rsidDel="00FB6749"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D38815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713" w:author="Author"/>
              </w:rPr>
            </w:pPr>
            <w:del w:id="714" w:author="Author">
              <w:r w:rsidRPr="00E8556C" w:rsidDel="00FB6749">
                <w:delText>Other Than</w:delText>
              </w:r>
              <w:r w:rsidRPr="00E8556C" w:rsidDel="00FB6749">
                <w:br/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</w:tr>
      <w:tr w:rsidR="00CD04E8" w:rsidRPr="00E8556C" w:rsidDel="00FB6749" w14:paraId="392F10E4" w14:textId="77777777" w:rsidTr="00AF2962">
        <w:trPr>
          <w:cantSplit/>
          <w:trHeight w:val="190"/>
          <w:del w:id="715" w:author="Author"/>
        </w:trPr>
        <w:tc>
          <w:tcPr>
            <w:tcW w:w="200" w:type="dxa"/>
          </w:tcPr>
          <w:p w14:paraId="6DC5099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DF4B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17" w:author="Author"/>
              </w:rPr>
            </w:pPr>
            <w:del w:id="718" w:author="Author">
              <w:r w:rsidRPr="00E8556C" w:rsidDel="00FB674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305DA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19" w:author="Author"/>
              </w:rPr>
            </w:pPr>
            <w:del w:id="720" w:author="Author">
              <w:r w:rsidRPr="00E8556C" w:rsidDel="00FB6749">
                <w:delText>100,000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43417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21" w:author="Author"/>
              </w:rPr>
            </w:pPr>
            <w:del w:id="722" w:author="Author">
              <w:r w:rsidRPr="00E8556C" w:rsidDel="00FB6749">
                <w:delText>$</w:delText>
              </w:r>
            </w:del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F438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23" w:author="Author"/>
              </w:rPr>
            </w:pPr>
            <w:del w:id="72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30.37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E5E7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25" w:author="Author"/>
              </w:rPr>
            </w:pPr>
            <w:del w:id="726" w:author="Author">
              <w:r w:rsidRPr="00E8556C" w:rsidDel="00FB6749">
                <w:delText>$</w:delText>
              </w:r>
            </w:del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B05E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27" w:author="Author"/>
              </w:rPr>
            </w:pPr>
            <w:del w:id="72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12.21</w:delText>
              </w:r>
            </w:del>
          </w:p>
        </w:tc>
      </w:tr>
      <w:tr w:rsidR="00CD04E8" w:rsidRPr="00E8556C" w:rsidDel="00FB6749" w14:paraId="6C3DD481" w14:textId="77777777" w:rsidTr="00AF2962">
        <w:trPr>
          <w:cantSplit/>
          <w:trHeight w:val="190"/>
          <w:del w:id="729" w:author="Author"/>
        </w:trPr>
        <w:tc>
          <w:tcPr>
            <w:tcW w:w="200" w:type="dxa"/>
          </w:tcPr>
          <w:p w14:paraId="5DA7D2B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BB92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0B04FB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32" w:author="Author"/>
              </w:rPr>
            </w:pPr>
            <w:del w:id="733" w:author="Author">
              <w:r w:rsidRPr="00E8556C" w:rsidDel="00FB6749">
                <w:delText>125,000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AD5AB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3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3DBB5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35" w:author="Author"/>
              </w:rPr>
            </w:pPr>
            <w:del w:id="73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33.86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09FBE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3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D38ED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38" w:author="Author"/>
              </w:rPr>
            </w:pPr>
            <w:del w:id="73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13.99</w:delText>
              </w:r>
            </w:del>
          </w:p>
        </w:tc>
      </w:tr>
      <w:tr w:rsidR="00CD04E8" w:rsidRPr="00E8556C" w:rsidDel="00FB6749" w14:paraId="7CFF5AF3" w14:textId="77777777" w:rsidTr="00AF2962">
        <w:trPr>
          <w:cantSplit/>
          <w:trHeight w:val="190"/>
          <w:del w:id="740" w:author="Author"/>
        </w:trPr>
        <w:tc>
          <w:tcPr>
            <w:tcW w:w="200" w:type="dxa"/>
          </w:tcPr>
          <w:p w14:paraId="1B0E552C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639A7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3E65C8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43" w:author="Author"/>
              </w:rPr>
            </w:pPr>
            <w:del w:id="744" w:author="Author">
              <w:r w:rsidRPr="00E8556C" w:rsidDel="00FB6749">
                <w:delText>150,000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3604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4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16D9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46" w:author="Author"/>
              </w:rPr>
            </w:pPr>
            <w:del w:id="74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36.83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625FB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4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BC5C9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49" w:author="Author"/>
              </w:rPr>
            </w:pPr>
            <w:del w:id="75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15.52</w:delText>
              </w:r>
            </w:del>
          </w:p>
        </w:tc>
      </w:tr>
      <w:tr w:rsidR="00CD04E8" w:rsidRPr="00E8556C" w:rsidDel="00FB6749" w14:paraId="6DCA6D52" w14:textId="77777777" w:rsidTr="00AF2962">
        <w:trPr>
          <w:cantSplit/>
          <w:trHeight w:val="190"/>
          <w:del w:id="751" w:author="Author"/>
        </w:trPr>
        <w:tc>
          <w:tcPr>
            <w:tcW w:w="200" w:type="dxa"/>
          </w:tcPr>
          <w:p w14:paraId="6B511F8D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4470E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6AE0A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54" w:author="Author"/>
              </w:rPr>
            </w:pPr>
            <w:del w:id="755" w:author="Author">
              <w:r w:rsidRPr="00E8556C" w:rsidDel="00FB6749">
                <w:delText>200,000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F9A3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5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AF423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57" w:author="Author"/>
              </w:rPr>
            </w:pPr>
            <w:del w:id="75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41.99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4AE3D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5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D5DF6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60" w:author="Author"/>
              </w:rPr>
            </w:pPr>
            <w:del w:id="76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18.16</w:delText>
              </w:r>
            </w:del>
          </w:p>
        </w:tc>
      </w:tr>
      <w:tr w:rsidR="00CD04E8" w:rsidRPr="00E8556C" w:rsidDel="00FB6749" w14:paraId="4EB66903" w14:textId="77777777" w:rsidTr="00AF2962">
        <w:trPr>
          <w:cantSplit/>
          <w:trHeight w:val="190"/>
          <w:del w:id="762" w:author="Author"/>
        </w:trPr>
        <w:tc>
          <w:tcPr>
            <w:tcW w:w="200" w:type="dxa"/>
          </w:tcPr>
          <w:p w14:paraId="09D0E385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51B3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E0F148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65" w:author="Author"/>
              </w:rPr>
            </w:pPr>
            <w:del w:id="766" w:author="Author">
              <w:r w:rsidRPr="00E8556C" w:rsidDel="00FB6749">
                <w:delText>250,000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51FC3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67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0560E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68" w:author="Author"/>
              </w:rPr>
            </w:pPr>
            <w:del w:id="76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45.73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2253D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70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B59F2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71" w:author="Author"/>
              </w:rPr>
            </w:pPr>
            <w:del w:id="77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20.10</w:delText>
              </w:r>
            </w:del>
          </w:p>
        </w:tc>
      </w:tr>
      <w:tr w:rsidR="00CD04E8" w:rsidRPr="00E8556C" w:rsidDel="00FB6749" w14:paraId="448AF5F5" w14:textId="77777777" w:rsidTr="00AF2962">
        <w:trPr>
          <w:cantSplit/>
          <w:trHeight w:val="190"/>
          <w:del w:id="773" w:author="Author"/>
        </w:trPr>
        <w:tc>
          <w:tcPr>
            <w:tcW w:w="200" w:type="dxa"/>
          </w:tcPr>
          <w:p w14:paraId="46E77899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A5DA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68702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76" w:author="Author"/>
              </w:rPr>
            </w:pPr>
            <w:del w:id="777" w:author="Author">
              <w:r w:rsidRPr="00E8556C" w:rsidDel="00FB6749">
                <w:delText>300,000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6474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7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9F3D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79" w:author="Author"/>
              </w:rPr>
            </w:pPr>
            <w:del w:id="78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48.73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C7905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8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B564F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82" w:author="Author"/>
              </w:rPr>
            </w:pPr>
            <w:del w:id="78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21.65</w:delText>
              </w:r>
            </w:del>
          </w:p>
        </w:tc>
      </w:tr>
      <w:tr w:rsidR="00CD04E8" w:rsidRPr="00E8556C" w:rsidDel="00FB6749" w14:paraId="56655676" w14:textId="77777777" w:rsidTr="00AF2962">
        <w:trPr>
          <w:cantSplit/>
          <w:trHeight w:val="190"/>
          <w:del w:id="784" w:author="Author"/>
        </w:trPr>
        <w:tc>
          <w:tcPr>
            <w:tcW w:w="200" w:type="dxa"/>
          </w:tcPr>
          <w:p w14:paraId="220AA002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924B4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F1B4CD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87" w:author="Author"/>
              </w:rPr>
            </w:pPr>
            <w:del w:id="788" w:author="Author">
              <w:r w:rsidRPr="00E8556C" w:rsidDel="00FB6749">
                <w:delText>350,000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20B2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8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248C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90" w:author="Author"/>
              </w:rPr>
            </w:pPr>
            <w:del w:id="79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51.38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EFF4B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9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4A39B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793" w:author="Author"/>
              </w:rPr>
            </w:pPr>
            <w:del w:id="79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23.07</w:delText>
              </w:r>
            </w:del>
          </w:p>
        </w:tc>
      </w:tr>
      <w:tr w:rsidR="00CD04E8" w:rsidRPr="00E8556C" w:rsidDel="00FB6749" w14:paraId="5428A2CB" w14:textId="77777777" w:rsidTr="00AF2962">
        <w:trPr>
          <w:cantSplit/>
          <w:trHeight w:val="190"/>
          <w:del w:id="795" w:author="Author"/>
        </w:trPr>
        <w:tc>
          <w:tcPr>
            <w:tcW w:w="200" w:type="dxa"/>
          </w:tcPr>
          <w:p w14:paraId="08B2CEF4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7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A1133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7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32B1F6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798" w:author="Author"/>
              </w:rPr>
            </w:pPr>
            <w:del w:id="799" w:author="Author">
              <w:r w:rsidRPr="00E8556C" w:rsidDel="00FB6749">
                <w:delText>400,000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1FB7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0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7E60F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01" w:author="Author"/>
              </w:rPr>
            </w:pPr>
            <w:del w:id="80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53.68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19647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0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F10EA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04" w:author="Author"/>
              </w:rPr>
            </w:pPr>
            <w:del w:id="80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24.20</w:delText>
              </w:r>
            </w:del>
          </w:p>
        </w:tc>
      </w:tr>
      <w:tr w:rsidR="00CD04E8" w:rsidRPr="00E8556C" w:rsidDel="00FB6749" w14:paraId="6944454B" w14:textId="77777777" w:rsidTr="00AF2962">
        <w:trPr>
          <w:cantSplit/>
          <w:trHeight w:val="190"/>
          <w:del w:id="806" w:author="Author"/>
        </w:trPr>
        <w:tc>
          <w:tcPr>
            <w:tcW w:w="200" w:type="dxa"/>
          </w:tcPr>
          <w:p w14:paraId="35FA3205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DAF5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1CD8C0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09" w:author="Author"/>
              </w:rPr>
            </w:pPr>
            <w:del w:id="810" w:author="Author">
              <w:r w:rsidRPr="00E8556C" w:rsidDel="00FB6749">
                <w:delText>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41B6A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1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C66F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12" w:author="Author"/>
              </w:rPr>
            </w:pPr>
            <w:del w:id="81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57.56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5A5DC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8A3E4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15" w:author="Author"/>
              </w:rPr>
            </w:pPr>
            <w:del w:id="81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26.33</w:delText>
              </w:r>
            </w:del>
          </w:p>
        </w:tc>
      </w:tr>
      <w:tr w:rsidR="00CD04E8" w:rsidRPr="00E8556C" w:rsidDel="00FB6749" w14:paraId="453F586F" w14:textId="77777777" w:rsidTr="00AF2962">
        <w:trPr>
          <w:cantSplit/>
          <w:trHeight w:val="190"/>
          <w:del w:id="817" w:author="Author"/>
        </w:trPr>
        <w:tc>
          <w:tcPr>
            <w:tcW w:w="200" w:type="dxa"/>
          </w:tcPr>
          <w:p w14:paraId="7B234022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05C27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BC0B21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20" w:author="Author"/>
              </w:rPr>
            </w:pPr>
            <w:del w:id="821" w:author="Author">
              <w:r w:rsidRPr="00E8556C" w:rsidDel="00FB6749">
                <w:delText>600,000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3A4F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22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D5A0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23" w:author="Author"/>
              </w:rPr>
            </w:pPr>
            <w:del w:id="82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60.37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26E8B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25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79B5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26" w:author="Author"/>
              </w:rPr>
            </w:pPr>
            <w:del w:id="82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27.80</w:delText>
              </w:r>
            </w:del>
          </w:p>
        </w:tc>
      </w:tr>
      <w:tr w:rsidR="00CD04E8" w:rsidRPr="00E8556C" w:rsidDel="00FB6749" w14:paraId="695C8D5A" w14:textId="77777777" w:rsidTr="00AF2962">
        <w:trPr>
          <w:cantSplit/>
          <w:trHeight w:val="190"/>
          <w:del w:id="828" w:author="Author"/>
        </w:trPr>
        <w:tc>
          <w:tcPr>
            <w:tcW w:w="200" w:type="dxa"/>
          </w:tcPr>
          <w:p w14:paraId="2A306FAB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C8B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7F269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31" w:author="Author"/>
              </w:rPr>
            </w:pPr>
            <w:del w:id="832" w:author="Author">
              <w:r w:rsidRPr="00E8556C" w:rsidDel="00FB6749">
                <w:delText>750,000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9B844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3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D90DA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34" w:author="Author"/>
              </w:rPr>
            </w:pPr>
            <w:del w:id="83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64.11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AA994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3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856F4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37" w:author="Author"/>
              </w:rPr>
            </w:pPr>
            <w:del w:id="83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29.84</w:delText>
              </w:r>
            </w:del>
          </w:p>
        </w:tc>
      </w:tr>
      <w:tr w:rsidR="00CD04E8" w:rsidRPr="00E8556C" w:rsidDel="00FB6749" w14:paraId="63DE8EF7" w14:textId="77777777" w:rsidTr="00AF2962">
        <w:trPr>
          <w:cantSplit/>
          <w:trHeight w:val="190"/>
          <w:del w:id="839" w:author="Author"/>
        </w:trPr>
        <w:tc>
          <w:tcPr>
            <w:tcW w:w="200" w:type="dxa"/>
          </w:tcPr>
          <w:p w14:paraId="1EA7B72C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2AE80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14349A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42" w:author="Author"/>
              </w:rPr>
            </w:pPr>
            <w:del w:id="843" w:author="Author">
              <w:r w:rsidRPr="00E8556C" w:rsidDel="00FB6749">
                <w:delText>1,000,000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2CC8A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4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DA6BE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45" w:author="Author"/>
              </w:rPr>
            </w:pPr>
            <w:del w:id="84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68.55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2B458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4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D6E55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48" w:author="Author"/>
              </w:rPr>
            </w:pPr>
            <w:del w:id="84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32.27</w:delText>
              </w:r>
            </w:del>
          </w:p>
        </w:tc>
      </w:tr>
      <w:tr w:rsidR="00CD04E8" w:rsidRPr="00E8556C" w:rsidDel="00FB6749" w14:paraId="5AFDB4FC" w14:textId="77777777" w:rsidTr="00AF2962">
        <w:trPr>
          <w:cantSplit/>
          <w:trHeight w:val="190"/>
          <w:del w:id="850" w:author="Author"/>
        </w:trPr>
        <w:tc>
          <w:tcPr>
            <w:tcW w:w="200" w:type="dxa"/>
          </w:tcPr>
          <w:p w14:paraId="6C1F7CA2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D4A1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0F215B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53" w:author="Author"/>
              </w:rPr>
            </w:pPr>
            <w:del w:id="854" w:author="Author">
              <w:r w:rsidRPr="00E8556C" w:rsidDel="00FB6749">
                <w:delText>1,500,000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F55D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5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D9C7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56" w:author="Author"/>
              </w:rPr>
            </w:pPr>
            <w:del w:id="85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74.51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71B0C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5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59B8F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59" w:author="Author"/>
              </w:rPr>
            </w:pPr>
            <w:del w:id="86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35.54</w:delText>
              </w:r>
            </w:del>
          </w:p>
        </w:tc>
      </w:tr>
      <w:tr w:rsidR="00CD04E8" w:rsidRPr="00E8556C" w:rsidDel="00FB6749" w14:paraId="5B38C9FD" w14:textId="77777777" w:rsidTr="00AF2962">
        <w:trPr>
          <w:cantSplit/>
          <w:trHeight w:val="190"/>
          <w:del w:id="861" w:author="Author"/>
        </w:trPr>
        <w:tc>
          <w:tcPr>
            <w:tcW w:w="200" w:type="dxa"/>
          </w:tcPr>
          <w:p w14:paraId="521500F0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1C56B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8F3F43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64" w:author="Author"/>
              </w:rPr>
            </w:pPr>
            <w:del w:id="865" w:author="Author">
              <w:r w:rsidRPr="00E8556C" w:rsidDel="00FB6749">
                <w:delText>2,000,000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AB952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6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4395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67" w:author="Author"/>
              </w:rPr>
            </w:pPr>
            <w:del w:id="86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78.02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76038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6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319F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70" w:author="Author"/>
              </w:rPr>
            </w:pPr>
            <w:del w:id="87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37.51</w:delText>
              </w:r>
            </w:del>
          </w:p>
        </w:tc>
      </w:tr>
    </w:tbl>
    <w:p w14:paraId="2CA9C90D" w14:textId="77777777" w:rsidR="00CD04E8" w:rsidRPr="00E8556C" w:rsidDel="00FB6749" w:rsidRDefault="00CD04E8" w:rsidP="00A63CB7">
      <w:pPr>
        <w:pStyle w:val="tablecaption"/>
        <w:suppressAutoHyphens/>
        <w:rPr>
          <w:del w:id="872" w:author="Author"/>
        </w:rPr>
      </w:pPr>
      <w:del w:id="873" w:author="Author">
        <w:r w:rsidRPr="00E8556C" w:rsidDel="00FB6749">
          <w:delText>Table 97.B.1.a.(LC) Single Limits Uninsured And Underinsured Motorists Bodily Injury Coverage Loss Costs</w:delText>
        </w:r>
      </w:del>
    </w:p>
    <w:p w14:paraId="0892BEE9" w14:textId="77777777" w:rsidR="00CD04E8" w:rsidRPr="00E8556C" w:rsidDel="00FB6749" w:rsidRDefault="00CD04E8" w:rsidP="00A63CB7">
      <w:pPr>
        <w:pStyle w:val="isonormal"/>
        <w:suppressAutoHyphens/>
        <w:rPr>
          <w:del w:id="874" w:author="Author"/>
        </w:rPr>
      </w:pPr>
    </w:p>
    <w:p w14:paraId="00B29331" w14:textId="77777777" w:rsidR="00CD04E8" w:rsidRPr="00E8556C" w:rsidDel="00FB6749" w:rsidRDefault="00CD04E8" w:rsidP="00A63CB7">
      <w:pPr>
        <w:pStyle w:val="space8"/>
        <w:suppressAutoHyphens/>
        <w:rPr>
          <w:del w:id="87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CD04E8" w:rsidRPr="00E8556C" w:rsidDel="00FB6749" w14:paraId="3A10E5D8" w14:textId="77777777" w:rsidTr="00AF2962">
        <w:trPr>
          <w:cantSplit/>
          <w:trHeight w:val="190"/>
          <w:del w:id="876" w:author="Author"/>
        </w:trPr>
        <w:tc>
          <w:tcPr>
            <w:tcW w:w="200" w:type="dxa"/>
          </w:tcPr>
          <w:p w14:paraId="5DC56829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77" w:author="Author"/>
              </w:rPr>
            </w:pPr>
            <w:del w:id="878" w:author="Author">
              <w:r w:rsidRPr="00E8556C" w:rsidDel="00FB6749">
                <w:br/>
              </w:r>
            </w:del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D0EC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79" w:author="Author"/>
              </w:rPr>
            </w:pPr>
            <w:del w:id="880" w:author="Author">
              <w:r w:rsidRPr="00E8556C" w:rsidDel="00FB6749">
                <w:delText>Uninsured And Underinsured Motorists</w:delText>
              </w:r>
              <w:r w:rsidRPr="00E8556C" w:rsidDel="00FB6749">
                <w:br/>
                <w:delText>Bodily Injury And Property Damage</w:delText>
              </w:r>
            </w:del>
          </w:p>
        </w:tc>
      </w:tr>
      <w:tr w:rsidR="00CD04E8" w:rsidRPr="00E8556C" w:rsidDel="00FB6749" w14:paraId="326119AB" w14:textId="77777777" w:rsidTr="00AF2962">
        <w:trPr>
          <w:cantSplit/>
          <w:trHeight w:val="190"/>
          <w:del w:id="881" w:author="Author"/>
        </w:trPr>
        <w:tc>
          <w:tcPr>
            <w:tcW w:w="200" w:type="dxa"/>
          </w:tcPr>
          <w:p w14:paraId="354E6FE7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82" w:author="Author"/>
              </w:rPr>
            </w:pPr>
            <w:del w:id="883" w:author="Author">
              <w:r w:rsidRPr="00E8556C" w:rsidDel="00FB6749">
                <w:br/>
              </w:r>
              <w:r w:rsidRPr="00E8556C" w:rsidDel="00FB6749">
                <w:br/>
              </w:r>
              <w:r w:rsidRPr="00E8556C" w:rsidDel="00FB6749">
                <w:br/>
              </w:r>
              <w:r w:rsidRPr="00E8556C" w:rsidDel="00FB6749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27C1FE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84" w:author="Author"/>
              </w:rPr>
            </w:pPr>
            <w:del w:id="885" w:author="Author">
              <w:r w:rsidRPr="00E8556C" w:rsidDel="00FB6749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49F548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86" w:author="Author"/>
              </w:rPr>
            </w:pPr>
            <w:del w:id="887" w:author="Author">
              <w:r w:rsidRPr="00E8556C" w:rsidDel="00FB6749"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5393FD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888" w:author="Author"/>
              </w:rPr>
            </w:pPr>
            <w:del w:id="889" w:author="Author">
              <w:r w:rsidRPr="00E8556C" w:rsidDel="00FB6749">
                <w:delText>Other Than</w:delText>
              </w:r>
              <w:r w:rsidRPr="00E8556C" w:rsidDel="00FB6749">
                <w:br/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</w:tr>
      <w:tr w:rsidR="00CD04E8" w:rsidRPr="00E8556C" w:rsidDel="00FB6749" w14:paraId="033BFD46" w14:textId="77777777" w:rsidTr="00AF2962">
        <w:trPr>
          <w:cantSplit/>
          <w:trHeight w:val="190"/>
          <w:del w:id="890" w:author="Author"/>
        </w:trPr>
        <w:tc>
          <w:tcPr>
            <w:tcW w:w="200" w:type="dxa"/>
          </w:tcPr>
          <w:p w14:paraId="522276E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8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88E8E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92" w:author="Author"/>
              </w:rPr>
            </w:pPr>
            <w:del w:id="893" w:author="Author">
              <w:r w:rsidRPr="00E8556C" w:rsidDel="00FB674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1A320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894" w:author="Author"/>
              </w:rPr>
            </w:pPr>
            <w:del w:id="895" w:author="Author">
              <w:r w:rsidRPr="00E8556C" w:rsidDel="00FB6749">
                <w:delText>125,000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BA552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896" w:author="Author"/>
              </w:rPr>
            </w:pPr>
            <w:del w:id="897" w:author="Author">
              <w:r w:rsidRPr="00E8556C" w:rsidDel="00FB6749">
                <w:delText>$</w:delText>
              </w:r>
            </w:del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1F216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898" w:author="Author"/>
              </w:rPr>
            </w:pPr>
            <w:del w:id="89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39.82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111C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00" w:author="Author"/>
              </w:rPr>
            </w:pPr>
            <w:del w:id="901" w:author="Author">
              <w:r w:rsidRPr="00E8556C" w:rsidDel="00FB6749">
                <w:delText>$</w:delText>
              </w:r>
            </w:del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3ECB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02" w:author="Author"/>
              </w:rPr>
            </w:pPr>
            <w:del w:id="90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17.66</w:delText>
              </w:r>
            </w:del>
          </w:p>
        </w:tc>
      </w:tr>
      <w:tr w:rsidR="00CD04E8" w:rsidRPr="00E8556C" w:rsidDel="00FB6749" w14:paraId="7A2E2606" w14:textId="77777777" w:rsidTr="00AF2962">
        <w:trPr>
          <w:cantSplit/>
          <w:trHeight w:val="190"/>
          <w:del w:id="904" w:author="Author"/>
        </w:trPr>
        <w:tc>
          <w:tcPr>
            <w:tcW w:w="200" w:type="dxa"/>
          </w:tcPr>
          <w:p w14:paraId="2F701809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6CE2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30EBC4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07" w:author="Author"/>
              </w:rPr>
            </w:pPr>
            <w:del w:id="908" w:author="Author">
              <w:r w:rsidRPr="00E8556C" w:rsidDel="00FB6749">
                <w:delText>150,000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1A06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0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4A141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10" w:author="Author"/>
              </w:rPr>
            </w:pPr>
            <w:del w:id="91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42.79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B4022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1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84C91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13" w:author="Author"/>
              </w:rPr>
            </w:pPr>
            <w:del w:id="91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19.19</w:delText>
              </w:r>
            </w:del>
          </w:p>
        </w:tc>
      </w:tr>
      <w:tr w:rsidR="00CD04E8" w:rsidRPr="00E8556C" w:rsidDel="00FB6749" w14:paraId="3B467C0E" w14:textId="77777777" w:rsidTr="00AF2962">
        <w:trPr>
          <w:cantSplit/>
          <w:trHeight w:val="190"/>
          <w:del w:id="915" w:author="Author"/>
        </w:trPr>
        <w:tc>
          <w:tcPr>
            <w:tcW w:w="200" w:type="dxa"/>
          </w:tcPr>
          <w:p w14:paraId="57759BBB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42FF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113189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18" w:author="Author"/>
              </w:rPr>
            </w:pPr>
            <w:del w:id="919" w:author="Author">
              <w:r w:rsidRPr="00E8556C" w:rsidDel="00FB6749">
                <w:delText>200,000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6129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2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3D8B6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21" w:author="Author"/>
              </w:rPr>
            </w:pPr>
            <w:del w:id="92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47.95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D9E40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2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CD8D1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24" w:author="Author"/>
              </w:rPr>
            </w:pPr>
            <w:del w:id="92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21.83</w:delText>
              </w:r>
            </w:del>
          </w:p>
        </w:tc>
      </w:tr>
      <w:tr w:rsidR="00CD04E8" w:rsidRPr="00E8556C" w:rsidDel="00FB6749" w14:paraId="0A7561D8" w14:textId="77777777" w:rsidTr="00AF2962">
        <w:trPr>
          <w:cantSplit/>
          <w:trHeight w:val="190"/>
          <w:del w:id="926" w:author="Author"/>
        </w:trPr>
        <w:tc>
          <w:tcPr>
            <w:tcW w:w="200" w:type="dxa"/>
          </w:tcPr>
          <w:p w14:paraId="1A11EC6C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79BB7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D82F7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29" w:author="Author"/>
              </w:rPr>
            </w:pPr>
            <w:del w:id="930" w:author="Author">
              <w:r w:rsidRPr="00E8556C" w:rsidDel="00FB6749">
                <w:delText>250,000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5FC2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3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6FD0B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32" w:author="Author"/>
              </w:rPr>
            </w:pPr>
            <w:del w:id="93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51.69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67486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1173D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35" w:author="Author"/>
              </w:rPr>
            </w:pPr>
            <w:del w:id="93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23.77</w:delText>
              </w:r>
            </w:del>
          </w:p>
        </w:tc>
      </w:tr>
      <w:tr w:rsidR="00CD04E8" w:rsidRPr="00E8556C" w:rsidDel="00FB6749" w14:paraId="30C1A992" w14:textId="77777777" w:rsidTr="00AF2962">
        <w:trPr>
          <w:cantSplit/>
          <w:trHeight w:val="190"/>
          <w:del w:id="937" w:author="Author"/>
        </w:trPr>
        <w:tc>
          <w:tcPr>
            <w:tcW w:w="200" w:type="dxa"/>
          </w:tcPr>
          <w:p w14:paraId="54375769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13CF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CF088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40" w:author="Author"/>
              </w:rPr>
            </w:pPr>
            <w:del w:id="941" w:author="Author">
              <w:r w:rsidRPr="00E8556C" w:rsidDel="00FB6749">
                <w:delText>300,000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43D3E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42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E30F8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43" w:author="Author"/>
              </w:rPr>
            </w:pPr>
            <w:del w:id="94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54.69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94B7A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45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12F56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46" w:author="Author"/>
              </w:rPr>
            </w:pPr>
            <w:del w:id="94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25.32</w:delText>
              </w:r>
            </w:del>
          </w:p>
        </w:tc>
      </w:tr>
      <w:tr w:rsidR="00CD04E8" w:rsidRPr="00E8556C" w:rsidDel="00FB6749" w14:paraId="74656307" w14:textId="77777777" w:rsidTr="00AF2962">
        <w:trPr>
          <w:cantSplit/>
          <w:trHeight w:val="190"/>
          <w:del w:id="948" w:author="Author"/>
        </w:trPr>
        <w:tc>
          <w:tcPr>
            <w:tcW w:w="200" w:type="dxa"/>
          </w:tcPr>
          <w:p w14:paraId="109320C5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CEEE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4536F8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51" w:author="Author"/>
              </w:rPr>
            </w:pPr>
            <w:del w:id="952" w:author="Author">
              <w:r w:rsidRPr="00E8556C" w:rsidDel="00FB6749">
                <w:delText>350,000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AA8AD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5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5D3D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54" w:author="Author"/>
              </w:rPr>
            </w:pPr>
            <w:del w:id="95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57.34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D5EAF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5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64F85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57" w:author="Author"/>
              </w:rPr>
            </w:pPr>
            <w:del w:id="95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26.74</w:delText>
              </w:r>
            </w:del>
          </w:p>
        </w:tc>
      </w:tr>
      <w:tr w:rsidR="00CD04E8" w:rsidRPr="00E8556C" w:rsidDel="00FB6749" w14:paraId="0E3C3097" w14:textId="77777777" w:rsidTr="00AF2962">
        <w:trPr>
          <w:cantSplit/>
          <w:trHeight w:val="190"/>
          <w:del w:id="959" w:author="Author"/>
        </w:trPr>
        <w:tc>
          <w:tcPr>
            <w:tcW w:w="200" w:type="dxa"/>
          </w:tcPr>
          <w:p w14:paraId="7094E8D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5967D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B022B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62" w:author="Author"/>
              </w:rPr>
            </w:pPr>
            <w:del w:id="963" w:author="Author">
              <w:r w:rsidRPr="00E8556C" w:rsidDel="00FB6749">
                <w:delText>400,000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EED6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6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69B0D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65" w:author="Author"/>
              </w:rPr>
            </w:pPr>
            <w:del w:id="96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59.64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72D9F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6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DF5D1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68" w:author="Author"/>
              </w:rPr>
            </w:pPr>
            <w:del w:id="96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27.87</w:delText>
              </w:r>
            </w:del>
          </w:p>
        </w:tc>
      </w:tr>
      <w:tr w:rsidR="00CD04E8" w:rsidRPr="00E8556C" w:rsidDel="00FB6749" w14:paraId="4E4E1374" w14:textId="77777777" w:rsidTr="00AF2962">
        <w:trPr>
          <w:cantSplit/>
          <w:trHeight w:val="190"/>
          <w:del w:id="970" w:author="Author"/>
        </w:trPr>
        <w:tc>
          <w:tcPr>
            <w:tcW w:w="200" w:type="dxa"/>
          </w:tcPr>
          <w:p w14:paraId="3620C64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37F3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335C5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73" w:author="Author"/>
              </w:rPr>
            </w:pPr>
            <w:del w:id="974" w:author="Author">
              <w:r w:rsidRPr="00E8556C" w:rsidDel="00FB6749">
                <w:delText>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29E8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7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8AAAF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76" w:author="Author"/>
              </w:rPr>
            </w:pPr>
            <w:del w:id="97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63.52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8EF43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7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FC890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79" w:author="Author"/>
              </w:rPr>
            </w:pPr>
            <w:del w:id="98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30.00</w:delText>
              </w:r>
            </w:del>
          </w:p>
        </w:tc>
      </w:tr>
      <w:tr w:rsidR="00CD04E8" w:rsidRPr="00E8556C" w:rsidDel="00FB6749" w14:paraId="12A85A2D" w14:textId="77777777" w:rsidTr="00AF2962">
        <w:trPr>
          <w:cantSplit/>
          <w:trHeight w:val="190"/>
          <w:del w:id="981" w:author="Author"/>
        </w:trPr>
        <w:tc>
          <w:tcPr>
            <w:tcW w:w="200" w:type="dxa"/>
          </w:tcPr>
          <w:p w14:paraId="244D2C7F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0D86E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6BDB0F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84" w:author="Author"/>
              </w:rPr>
            </w:pPr>
            <w:del w:id="985" w:author="Author">
              <w:r w:rsidRPr="00E8556C" w:rsidDel="00FB6749">
                <w:delText>600,000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FCC42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8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BB28D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87" w:author="Author"/>
              </w:rPr>
            </w:pPr>
            <w:del w:id="98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66.33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DBC5E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8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0206B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90" w:author="Author"/>
              </w:rPr>
            </w:pPr>
            <w:del w:id="99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31.47</w:delText>
              </w:r>
            </w:del>
          </w:p>
        </w:tc>
      </w:tr>
      <w:tr w:rsidR="00CD04E8" w:rsidRPr="00E8556C" w:rsidDel="00FB6749" w14:paraId="5DE69F80" w14:textId="77777777" w:rsidTr="00AF2962">
        <w:trPr>
          <w:cantSplit/>
          <w:trHeight w:val="190"/>
          <w:del w:id="992" w:author="Author"/>
        </w:trPr>
        <w:tc>
          <w:tcPr>
            <w:tcW w:w="200" w:type="dxa"/>
          </w:tcPr>
          <w:p w14:paraId="5F9837C1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9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FC4E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27B76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995" w:author="Author"/>
              </w:rPr>
            </w:pPr>
            <w:del w:id="996" w:author="Author">
              <w:r w:rsidRPr="00E8556C" w:rsidDel="00FB6749">
                <w:delText>750,000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71CBB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997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61AFB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998" w:author="Author"/>
              </w:rPr>
            </w:pPr>
            <w:del w:id="99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70.07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6025A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1000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4F13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01" w:author="Author"/>
              </w:rPr>
            </w:pPr>
            <w:del w:id="100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33.51</w:delText>
              </w:r>
            </w:del>
          </w:p>
        </w:tc>
      </w:tr>
      <w:tr w:rsidR="00CD04E8" w:rsidRPr="00E8556C" w:rsidDel="00FB6749" w14:paraId="0F7AD08E" w14:textId="77777777" w:rsidTr="00AF2962">
        <w:trPr>
          <w:cantSplit/>
          <w:trHeight w:val="190"/>
          <w:del w:id="1003" w:author="Author"/>
        </w:trPr>
        <w:tc>
          <w:tcPr>
            <w:tcW w:w="200" w:type="dxa"/>
          </w:tcPr>
          <w:p w14:paraId="7381C724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1A18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E4575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1006" w:author="Author"/>
              </w:rPr>
            </w:pPr>
            <w:del w:id="1007" w:author="Author">
              <w:r w:rsidRPr="00E8556C" w:rsidDel="00FB6749">
                <w:delText>1,000,000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B60A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0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908D8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09" w:author="Author"/>
              </w:rPr>
            </w:pPr>
            <w:del w:id="101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74.51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51645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101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419B4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12" w:author="Author"/>
              </w:rPr>
            </w:pPr>
            <w:del w:id="101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35.94</w:delText>
              </w:r>
            </w:del>
          </w:p>
        </w:tc>
      </w:tr>
      <w:tr w:rsidR="00CD04E8" w:rsidRPr="00E8556C" w:rsidDel="00FB6749" w14:paraId="66AA8D7C" w14:textId="77777777" w:rsidTr="00AF2962">
        <w:trPr>
          <w:cantSplit/>
          <w:trHeight w:val="190"/>
          <w:del w:id="1014" w:author="Author"/>
        </w:trPr>
        <w:tc>
          <w:tcPr>
            <w:tcW w:w="200" w:type="dxa"/>
          </w:tcPr>
          <w:p w14:paraId="759F99F8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2C841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918F0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1017" w:author="Author"/>
              </w:rPr>
            </w:pPr>
            <w:del w:id="1018" w:author="Author">
              <w:r w:rsidRPr="00E8556C" w:rsidDel="00FB6749">
                <w:delText>1,500,000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E994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1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B672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20" w:author="Author"/>
              </w:rPr>
            </w:pPr>
            <w:del w:id="102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80.47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110A6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102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85CB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23" w:author="Author"/>
              </w:rPr>
            </w:pPr>
            <w:del w:id="102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39.21</w:delText>
              </w:r>
            </w:del>
          </w:p>
        </w:tc>
      </w:tr>
      <w:tr w:rsidR="00CD04E8" w:rsidRPr="00E8556C" w:rsidDel="00FB6749" w14:paraId="7728B8A4" w14:textId="77777777" w:rsidTr="00AF2962">
        <w:trPr>
          <w:cantSplit/>
          <w:trHeight w:val="190"/>
          <w:del w:id="1025" w:author="Author"/>
        </w:trPr>
        <w:tc>
          <w:tcPr>
            <w:tcW w:w="200" w:type="dxa"/>
          </w:tcPr>
          <w:p w14:paraId="3802AB2F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DFB72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4284B" w14:textId="77777777" w:rsidR="00CD04E8" w:rsidRPr="00E8556C" w:rsidDel="00FB6749" w:rsidRDefault="00CD04E8" w:rsidP="00AF2962">
            <w:pPr>
              <w:pStyle w:val="tabletext11"/>
              <w:tabs>
                <w:tab w:val="decimal" w:pos="870"/>
              </w:tabs>
              <w:suppressAutoHyphens/>
              <w:rPr>
                <w:del w:id="1028" w:author="Author"/>
              </w:rPr>
            </w:pPr>
            <w:del w:id="1029" w:author="Author">
              <w:r w:rsidRPr="00E8556C" w:rsidDel="00FB6749">
                <w:delText>2,000,000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AA3F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3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0B842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31" w:author="Author"/>
              </w:rPr>
            </w:pPr>
            <w:del w:id="103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83.98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9960A" w14:textId="77777777" w:rsidR="00CD04E8" w:rsidRPr="00E8556C" w:rsidDel="00FB6749" w:rsidRDefault="00CD04E8" w:rsidP="00AF296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103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DE436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34" w:author="Author"/>
              </w:rPr>
            </w:pPr>
            <w:del w:id="103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41.18</w:delText>
              </w:r>
            </w:del>
          </w:p>
        </w:tc>
      </w:tr>
    </w:tbl>
    <w:p w14:paraId="7040614A" w14:textId="77777777" w:rsidR="00CD04E8" w:rsidRPr="00E8556C" w:rsidDel="00FB6749" w:rsidRDefault="00CD04E8" w:rsidP="00A63CB7">
      <w:pPr>
        <w:pStyle w:val="tablecaption"/>
        <w:suppressAutoHyphens/>
        <w:rPr>
          <w:del w:id="1036" w:author="Author"/>
        </w:rPr>
      </w:pPr>
      <w:del w:id="1037" w:author="Author">
        <w:r w:rsidRPr="00E8556C" w:rsidDel="00FB6749">
          <w:delText>Table 97.B.1.b.(LC) Single Limits Uninsured And Underinsured Motorists Bodily Injury And Property Damage Coverage Loss Costs</w:delText>
        </w:r>
      </w:del>
    </w:p>
    <w:p w14:paraId="70E13B82" w14:textId="77777777" w:rsidR="00CD04E8" w:rsidRPr="00E8556C" w:rsidDel="00FB6749" w:rsidRDefault="00CD04E8" w:rsidP="00A63CB7">
      <w:pPr>
        <w:pStyle w:val="isonormal"/>
        <w:suppressAutoHyphens/>
        <w:rPr>
          <w:del w:id="1038" w:author="Author"/>
        </w:rPr>
      </w:pPr>
    </w:p>
    <w:p w14:paraId="0BB4CC29" w14:textId="77777777" w:rsidR="00CD04E8" w:rsidRPr="00E8556C" w:rsidDel="00FB6749" w:rsidRDefault="00CD04E8" w:rsidP="00A63CB7">
      <w:pPr>
        <w:pStyle w:val="space8"/>
        <w:suppressAutoHyphens/>
        <w:rPr>
          <w:del w:id="103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240"/>
        <w:gridCol w:w="1080"/>
        <w:gridCol w:w="240"/>
        <w:gridCol w:w="1190"/>
      </w:tblGrid>
      <w:tr w:rsidR="00CD04E8" w:rsidRPr="00E8556C" w:rsidDel="00FB6749" w14:paraId="025D97BA" w14:textId="77777777" w:rsidTr="00AF2962">
        <w:trPr>
          <w:cantSplit/>
          <w:trHeight w:val="190"/>
          <w:del w:id="1040" w:author="Author"/>
        </w:trPr>
        <w:tc>
          <w:tcPr>
            <w:tcW w:w="200" w:type="dxa"/>
          </w:tcPr>
          <w:p w14:paraId="320903F5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04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9749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042" w:author="Author"/>
              </w:rPr>
            </w:pPr>
            <w:del w:id="1043" w:author="Author">
              <w:r w:rsidRPr="00E8556C" w:rsidDel="00FB6749">
                <w:delText>Uninsured And Underinsured Motorists Bodily Injury</w:delText>
              </w:r>
            </w:del>
          </w:p>
        </w:tc>
      </w:tr>
      <w:tr w:rsidR="00CD04E8" w:rsidRPr="00E8556C" w:rsidDel="00FB6749" w14:paraId="59C306A3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44" w:author="Author"/>
        </w:trPr>
        <w:tc>
          <w:tcPr>
            <w:tcW w:w="200" w:type="dxa"/>
          </w:tcPr>
          <w:p w14:paraId="5B9263A1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45" w:author="Author"/>
              </w:rPr>
            </w:pP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050603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046" w:author="Author"/>
              </w:rPr>
            </w:pPr>
            <w:del w:id="1047" w:author="Author">
              <w:r w:rsidRPr="00E8556C" w:rsidDel="00FB6749">
                <w:delText>Bodily</w:delText>
              </w:r>
              <w:r w:rsidRPr="00E8556C" w:rsidDel="00FB6749">
                <w:br/>
                <w:delText>Injury</w:delText>
              </w:r>
              <w:r w:rsidRPr="00E8556C" w:rsidDel="00FB6749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C4687F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048" w:author="Author"/>
              </w:rPr>
            </w:pPr>
            <w:del w:id="1049" w:author="Author">
              <w:r w:rsidRPr="00E8556C" w:rsidDel="00FB6749"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 Per</w:delText>
              </w:r>
              <w:r w:rsidRPr="00E8556C" w:rsidDel="00FB6749">
                <w:br/>
                <w:delText>Exposure</w:delText>
              </w:r>
            </w:del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E9ADF3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050" w:author="Author"/>
              </w:rPr>
            </w:pPr>
            <w:del w:id="1051" w:author="Author">
              <w:r w:rsidRPr="00E8556C" w:rsidDel="00FB6749">
                <w:delText>Other Than</w:delText>
              </w:r>
              <w:r w:rsidRPr="00E8556C" w:rsidDel="00FB6749">
                <w:br/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 Per</w:delText>
              </w:r>
              <w:r w:rsidRPr="00E8556C" w:rsidDel="00FB6749">
                <w:br/>
                <w:delText>Exposure</w:delText>
              </w:r>
            </w:del>
          </w:p>
        </w:tc>
      </w:tr>
      <w:tr w:rsidR="00CD04E8" w:rsidRPr="00E8556C" w:rsidDel="00FB6749" w14:paraId="57655FBB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52" w:author="Author"/>
        </w:trPr>
        <w:tc>
          <w:tcPr>
            <w:tcW w:w="200" w:type="dxa"/>
          </w:tcPr>
          <w:p w14:paraId="29E2805F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38F3B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54" w:author="Author"/>
              </w:rPr>
            </w:pPr>
            <w:del w:id="1055" w:author="Author">
              <w:r w:rsidRPr="00E8556C" w:rsidDel="00FB6749">
                <w:delText>$</w:delText>
              </w:r>
            </w:del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37AB8A8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56" w:author="Author"/>
              </w:rPr>
            </w:pPr>
            <w:del w:id="1057" w:author="Author">
              <w:r w:rsidRPr="00E8556C" w:rsidDel="00FB6749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ABFF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58" w:author="Author"/>
              </w:rPr>
            </w:pPr>
            <w:del w:id="1059" w:author="Author">
              <w:r w:rsidRPr="00E8556C" w:rsidDel="00FB6749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497F7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060" w:author="Author"/>
              </w:rPr>
            </w:pPr>
            <w:del w:id="106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23.44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6C203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62" w:author="Author"/>
              </w:rPr>
            </w:pPr>
            <w:del w:id="1063" w:author="Author">
              <w:r w:rsidRPr="00E8556C" w:rsidDel="00FB6749">
                <w:delText>$</w:delText>
              </w:r>
            </w:del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DBA6B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64" w:author="Author"/>
              </w:rPr>
            </w:pPr>
            <w:del w:id="106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8.86</w:delText>
              </w:r>
            </w:del>
          </w:p>
        </w:tc>
      </w:tr>
      <w:tr w:rsidR="00CD04E8" w:rsidRPr="00E8556C" w:rsidDel="00FB6749" w14:paraId="7A49B3B1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66" w:author="Author"/>
        </w:trPr>
        <w:tc>
          <w:tcPr>
            <w:tcW w:w="200" w:type="dxa"/>
          </w:tcPr>
          <w:p w14:paraId="67166000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DBC63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68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E0FA61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69" w:author="Author"/>
              </w:rPr>
            </w:pPr>
            <w:del w:id="1070" w:author="Author">
              <w:r w:rsidRPr="00E8556C" w:rsidDel="00FB6749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241F8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7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97BC5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072" w:author="Author"/>
              </w:rPr>
            </w:pPr>
            <w:del w:id="107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32.92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E02A5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7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831C2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75" w:author="Author"/>
              </w:rPr>
            </w:pPr>
            <w:del w:id="107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13.48</w:delText>
              </w:r>
            </w:del>
          </w:p>
        </w:tc>
      </w:tr>
      <w:tr w:rsidR="00CD04E8" w:rsidRPr="00E8556C" w:rsidDel="00FB6749" w14:paraId="67315896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77" w:author="Author"/>
        </w:trPr>
        <w:tc>
          <w:tcPr>
            <w:tcW w:w="200" w:type="dxa"/>
          </w:tcPr>
          <w:p w14:paraId="787F93CB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5D4BF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79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CF82EB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80" w:author="Author"/>
              </w:rPr>
            </w:pPr>
            <w:del w:id="1081" w:author="Author">
              <w:r w:rsidRPr="00E8556C" w:rsidDel="00FB6749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E61EB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8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F211A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083" w:author="Author"/>
              </w:rPr>
            </w:pPr>
            <w:del w:id="1084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47.10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5CD24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8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BD119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86" w:author="Author"/>
              </w:rPr>
            </w:pPr>
            <w:del w:id="108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20.79</w:delText>
              </w:r>
            </w:del>
          </w:p>
        </w:tc>
      </w:tr>
      <w:tr w:rsidR="00CD04E8" w:rsidRPr="00E8556C" w:rsidDel="00FB6749" w14:paraId="1AF6740E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88" w:author="Author"/>
        </w:trPr>
        <w:tc>
          <w:tcPr>
            <w:tcW w:w="200" w:type="dxa"/>
          </w:tcPr>
          <w:p w14:paraId="6B206EA5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1AF52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90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EFAE89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091" w:author="Author"/>
              </w:rPr>
            </w:pPr>
            <w:del w:id="1092" w:author="Author">
              <w:r w:rsidRPr="00E8556C" w:rsidDel="00FB6749">
                <w:delText>300,000/500,000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79E2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A2218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094" w:author="Author"/>
              </w:rPr>
            </w:pPr>
            <w:del w:id="1095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49.77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ABEE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096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B3328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097" w:author="Author"/>
              </w:rPr>
            </w:pPr>
            <w:del w:id="1098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22.16</w:delText>
              </w:r>
            </w:del>
          </w:p>
        </w:tc>
      </w:tr>
      <w:tr w:rsidR="00CD04E8" w:rsidRPr="00E8556C" w:rsidDel="00FB6749" w14:paraId="7AC643FF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099" w:author="Author"/>
        </w:trPr>
        <w:tc>
          <w:tcPr>
            <w:tcW w:w="200" w:type="dxa"/>
          </w:tcPr>
          <w:p w14:paraId="7BCEED90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C9B28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101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3593275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102" w:author="Author"/>
              </w:rPr>
            </w:pPr>
            <w:del w:id="1103" w:author="Author">
              <w:r w:rsidRPr="00E8556C" w:rsidDel="00FB6749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1A60A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BD149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105" w:author="Author"/>
              </w:rPr>
            </w:pPr>
            <w:del w:id="1106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58.47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8968A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0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40EB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08" w:author="Author"/>
              </w:rPr>
            </w:pPr>
            <w:del w:id="110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26.83</w:delText>
              </w:r>
            </w:del>
          </w:p>
        </w:tc>
      </w:tr>
      <w:tr w:rsidR="00CD04E8" w:rsidRPr="00E8556C" w:rsidDel="00FB6749" w14:paraId="38BCF7F6" w14:textId="77777777" w:rsidTr="00AF2962">
        <w:tblPrEx>
          <w:tblLook w:val="04A0" w:firstRow="1" w:lastRow="0" w:firstColumn="1" w:lastColumn="0" w:noHBand="0" w:noVBand="1"/>
        </w:tblPrEx>
        <w:trPr>
          <w:cantSplit/>
          <w:trHeight w:val="190"/>
          <w:del w:id="1110" w:author="Author"/>
        </w:trPr>
        <w:tc>
          <w:tcPr>
            <w:tcW w:w="200" w:type="dxa"/>
          </w:tcPr>
          <w:p w14:paraId="232B77AA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A6922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112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C015EB" w14:textId="77777777" w:rsidR="00CD04E8" w:rsidRPr="00E8556C" w:rsidDel="00FB6749" w:rsidRDefault="00CD04E8" w:rsidP="00AF2962">
            <w:pPr>
              <w:pStyle w:val="tabletext11"/>
              <w:suppressAutoHyphens/>
              <w:jc w:val="center"/>
              <w:rPr>
                <w:del w:id="1113" w:author="Author"/>
              </w:rPr>
            </w:pPr>
            <w:del w:id="1114" w:author="Author">
              <w:r w:rsidRPr="00E8556C" w:rsidDel="00FB6749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5A6A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7E736" w14:textId="77777777" w:rsidR="00CD04E8" w:rsidRPr="00E8556C" w:rsidDel="00FB6749" w:rsidRDefault="00CD04E8" w:rsidP="00AF2962">
            <w:pPr>
              <w:pStyle w:val="tabletext11"/>
              <w:tabs>
                <w:tab w:val="decimal" w:pos="400"/>
              </w:tabs>
              <w:suppressAutoHyphens/>
              <w:rPr>
                <w:del w:id="1116" w:author="Author"/>
              </w:rPr>
            </w:pPr>
            <w:del w:id="111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69.37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DA41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1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DA76D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19" w:author="Author"/>
              </w:rPr>
            </w:pPr>
            <w:del w:id="112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32.75</w:delText>
              </w:r>
            </w:del>
          </w:p>
        </w:tc>
      </w:tr>
    </w:tbl>
    <w:p w14:paraId="4481597B" w14:textId="77777777" w:rsidR="00CD04E8" w:rsidRPr="00E8556C" w:rsidDel="00FB6749" w:rsidRDefault="00CD04E8" w:rsidP="00A63CB7">
      <w:pPr>
        <w:pStyle w:val="tablecaption"/>
        <w:suppressAutoHyphens/>
        <w:rPr>
          <w:del w:id="1121" w:author="Author"/>
        </w:rPr>
      </w:pPr>
      <w:del w:id="1122" w:author="Author">
        <w:r w:rsidRPr="00E8556C" w:rsidDel="00FB6749">
          <w:delText>Table 97.B.1.c.(LC) Split Limits Uninsured And Underinsured Motorists Bodily Injury Coverage Loss Costs</w:delText>
        </w:r>
      </w:del>
    </w:p>
    <w:p w14:paraId="3152979B" w14:textId="77777777" w:rsidR="00CD04E8" w:rsidRPr="00E8556C" w:rsidDel="00FB6749" w:rsidRDefault="00CD04E8" w:rsidP="00A63CB7">
      <w:pPr>
        <w:pStyle w:val="isonormal"/>
        <w:suppressAutoHyphens/>
        <w:rPr>
          <w:del w:id="1123" w:author="Author"/>
        </w:rPr>
      </w:pPr>
    </w:p>
    <w:p w14:paraId="488ED991" w14:textId="77777777" w:rsidR="00CD04E8" w:rsidRPr="00E8556C" w:rsidDel="00FB6749" w:rsidRDefault="00CD04E8" w:rsidP="00A63CB7">
      <w:pPr>
        <w:pStyle w:val="space8"/>
        <w:suppressAutoHyphens/>
        <w:rPr>
          <w:del w:id="11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CD04E8" w:rsidRPr="00E8556C" w:rsidDel="00FB6749" w14:paraId="1A455CF3" w14:textId="77777777" w:rsidTr="00AF2962">
        <w:trPr>
          <w:cantSplit/>
          <w:trHeight w:val="190"/>
          <w:del w:id="1125" w:author="Author"/>
        </w:trPr>
        <w:tc>
          <w:tcPr>
            <w:tcW w:w="200" w:type="dxa"/>
          </w:tcPr>
          <w:p w14:paraId="2B3D7BB9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2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03F32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27" w:author="Author"/>
              </w:rPr>
            </w:pPr>
            <w:del w:id="1128" w:author="Author">
              <w:r w:rsidRPr="00E8556C" w:rsidDel="00FB6749">
                <w:delText>Uninsured And Underinsured Motorists</w:delText>
              </w:r>
              <w:r w:rsidRPr="00E8556C" w:rsidDel="00FB6749">
                <w:br/>
                <w:delText>Property Damage</w:delText>
              </w:r>
            </w:del>
          </w:p>
        </w:tc>
      </w:tr>
      <w:tr w:rsidR="00CD04E8" w:rsidRPr="00E8556C" w:rsidDel="00FB6749" w14:paraId="5BF7897A" w14:textId="77777777" w:rsidTr="00AF2962">
        <w:trPr>
          <w:cantSplit/>
          <w:trHeight w:val="190"/>
          <w:del w:id="1129" w:author="Author"/>
        </w:trPr>
        <w:tc>
          <w:tcPr>
            <w:tcW w:w="200" w:type="dxa"/>
            <w:hideMark/>
          </w:tcPr>
          <w:p w14:paraId="720B8C73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30" w:author="Author"/>
              </w:rPr>
            </w:pPr>
            <w:del w:id="1131" w:author="Author">
              <w:r w:rsidRPr="00E8556C" w:rsidDel="00FB6749">
                <w:br/>
              </w:r>
              <w:r w:rsidRPr="00E8556C" w:rsidDel="00FB6749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17FE21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32" w:author="Author"/>
              </w:rPr>
            </w:pPr>
            <w:del w:id="1133" w:author="Author">
              <w:r w:rsidRPr="00E8556C" w:rsidDel="00FB6749">
                <w:delText>Property Damage</w:delText>
              </w:r>
              <w:r w:rsidRPr="00E8556C" w:rsidDel="00FB6749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7D169F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34" w:author="Author"/>
              </w:rPr>
            </w:pPr>
            <w:del w:id="1135" w:author="Author">
              <w:r w:rsidRPr="00E8556C" w:rsidDel="00FB6749"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D9BB6A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36" w:author="Author"/>
              </w:rPr>
            </w:pPr>
            <w:del w:id="1137" w:author="Author">
              <w:r w:rsidRPr="00E8556C" w:rsidDel="00FB6749">
                <w:delText>Other Than</w:delText>
              </w:r>
              <w:r w:rsidRPr="00E8556C" w:rsidDel="00FB6749">
                <w:br/>
                <w:delText>Private</w:delText>
              </w:r>
              <w:r w:rsidRPr="00E8556C" w:rsidDel="00FB6749">
                <w:br/>
                <w:delText>Passenger</w:delText>
              </w:r>
              <w:r w:rsidRPr="00E8556C" w:rsidDel="00FB6749">
                <w:br/>
                <w:delText>Types</w:delText>
              </w:r>
              <w:r w:rsidRPr="00E8556C" w:rsidDel="00FB6749">
                <w:br/>
                <w:delText>Per Exposure</w:delText>
              </w:r>
            </w:del>
          </w:p>
        </w:tc>
      </w:tr>
      <w:tr w:rsidR="00CD04E8" w:rsidRPr="00E8556C" w:rsidDel="00FB6749" w14:paraId="124BE2C9" w14:textId="77777777" w:rsidTr="00AF2962">
        <w:trPr>
          <w:cantSplit/>
          <w:trHeight w:val="190"/>
          <w:del w:id="1138" w:author="Author"/>
        </w:trPr>
        <w:tc>
          <w:tcPr>
            <w:tcW w:w="200" w:type="dxa"/>
          </w:tcPr>
          <w:p w14:paraId="42620176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4DED42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40" w:author="Author"/>
              </w:rPr>
            </w:pPr>
            <w:del w:id="1141" w:author="Author">
              <w:r w:rsidRPr="00E8556C" w:rsidDel="00FB674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7E80B0" w14:textId="77777777" w:rsidR="00CD04E8" w:rsidRPr="00E8556C" w:rsidDel="00FB6749" w:rsidRDefault="00CD04E8" w:rsidP="00AF2962">
            <w:pPr>
              <w:pStyle w:val="tabletext11"/>
              <w:tabs>
                <w:tab w:val="decimal" w:pos="970"/>
              </w:tabs>
              <w:suppressAutoHyphens/>
              <w:rPr>
                <w:del w:id="1142" w:author="Author"/>
              </w:rPr>
            </w:pPr>
            <w:del w:id="1143" w:author="Author">
              <w:r w:rsidRPr="00E8556C" w:rsidDel="00FB6749">
                <w:delText>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71BBE93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44" w:author="Author"/>
              </w:rPr>
            </w:pPr>
            <w:del w:id="1145" w:author="Author">
              <w:r w:rsidRPr="00E8556C" w:rsidDel="00FB6749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6AD0B1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46" w:author="Author"/>
              </w:rPr>
            </w:pPr>
            <w:del w:id="1147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8.51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2D4CE2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48" w:author="Author"/>
              </w:rPr>
            </w:pPr>
            <w:del w:id="1149" w:author="Author">
              <w:r w:rsidRPr="00E8556C" w:rsidDel="00FB6749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F46177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50" w:author="Author"/>
              </w:rPr>
            </w:pPr>
            <w:del w:id="1151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5.24</w:delText>
              </w:r>
            </w:del>
          </w:p>
        </w:tc>
      </w:tr>
      <w:tr w:rsidR="00CD04E8" w:rsidRPr="00E8556C" w:rsidDel="00FB6749" w14:paraId="76087C34" w14:textId="77777777" w:rsidTr="00AF2962">
        <w:trPr>
          <w:cantSplit/>
          <w:trHeight w:val="190"/>
          <w:del w:id="1152" w:author="Author"/>
        </w:trPr>
        <w:tc>
          <w:tcPr>
            <w:tcW w:w="200" w:type="dxa"/>
          </w:tcPr>
          <w:p w14:paraId="0447E741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57F5EDC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670B3F" w14:textId="77777777" w:rsidR="00CD04E8" w:rsidRPr="00E8556C" w:rsidDel="00FB6749" w:rsidRDefault="00CD04E8" w:rsidP="00AF2962">
            <w:pPr>
              <w:pStyle w:val="tabletext11"/>
              <w:tabs>
                <w:tab w:val="decimal" w:pos="970"/>
              </w:tabs>
              <w:suppressAutoHyphens/>
              <w:rPr>
                <w:del w:id="1155" w:author="Author"/>
              </w:rPr>
            </w:pPr>
            <w:del w:id="1156" w:author="Author">
              <w:r w:rsidRPr="00E8556C" w:rsidDel="00FB6749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62723E4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98978C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58" w:author="Author"/>
              </w:rPr>
            </w:pPr>
            <w:del w:id="1159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6FADF20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4EC5D5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61" w:author="Author"/>
              </w:rPr>
            </w:pPr>
            <w:del w:id="1162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</w:tr>
      <w:tr w:rsidR="00CD04E8" w:rsidRPr="00E8556C" w:rsidDel="00FB6749" w14:paraId="51F121E1" w14:textId="77777777" w:rsidTr="00AF2962">
        <w:trPr>
          <w:cantSplit/>
          <w:trHeight w:val="190"/>
          <w:del w:id="1163" w:author="Author"/>
        </w:trPr>
        <w:tc>
          <w:tcPr>
            <w:tcW w:w="200" w:type="dxa"/>
          </w:tcPr>
          <w:p w14:paraId="3E91D299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B490D39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C8D3526" w14:textId="77777777" w:rsidR="00CD04E8" w:rsidRPr="00E8556C" w:rsidDel="00FB6749" w:rsidRDefault="00CD04E8" w:rsidP="00AF2962">
            <w:pPr>
              <w:pStyle w:val="tabletext11"/>
              <w:tabs>
                <w:tab w:val="decimal" w:pos="970"/>
              </w:tabs>
              <w:suppressAutoHyphens/>
              <w:rPr>
                <w:del w:id="1166" w:author="Author"/>
              </w:rPr>
            </w:pPr>
            <w:del w:id="1167" w:author="Author">
              <w:r w:rsidRPr="00E8556C" w:rsidDel="00FB6749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3CCCF2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8F271A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69" w:author="Author"/>
              </w:rPr>
            </w:pPr>
            <w:del w:id="1170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17.67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9DBB2FD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6E63A3" w14:textId="77777777" w:rsidR="00CD04E8" w:rsidRPr="00E8556C" w:rsidDel="00FB6749" w:rsidRDefault="00CD04E8" w:rsidP="00AF2962">
            <w:pPr>
              <w:pStyle w:val="tabletext11"/>
              <w:tabs>
                <w:tab w:val="decimal" w:pos="430"/>
              </w:tabs>
              <w:suppressAutoHyphens/>
              <w:rPr>
                <w:del w:id="1172" w:author="Author"/>
              </w:rPr>
            </w:pPr>
            <w:del w:id="1173" w:author="Author">
              <w:r w:rsidRPr="00E8556C" w:rsidDel="00FB6749">
                <w:rPr>
                  <w:rFonts w:cs="Arial"/>
                  <w:color w:val="000000"/>
                  <w:szCs w:val="18"/>
                </w:rPr>
                <w:delText>11.15</w:delText>
              </w:r>
            </w:del>
          </w:p>
        </w:tc>
      </w:tr>
    </w:tbl>
    <w:p w14:paraId="2AADA163" w14:textId="77777777" w:rsidR="00CD04E8" w:rsidRPr="00E8556C" w:rsidDel="00FB6749" w:rsidRDefault="00CD04E8" w:rsidP="00A63CB7">
      <w:pPr>
        <w:pStyle w:val="tablecaption"/>
        <w:suppressAutoHyphens/>
        <w:rPr>
          <w:del w:id="1174" w:author="Author"/>
        </w:rPr>
      </w:pPr>
      <w:del w:id="1175" w:author="Author">
        <w:r w:rsidRPr="00E8556C" w:rsidDel="00FB6749">
          <w:delText>Table 97.B.1.d.(LC) Split Limits Uninsured And Underinsured Motorists Property Damage Coverage Loss Costs</w:delText>
        </w:r>
      </w:del>
    </w:p>
    <w:p w14:paraId="621514FA" w14:textId="77777777" w:rsidR="00CD04E8" w:rsidRPr="00E8556C" w:rsidDel="00FB6749" w:rsidRDefault="00CD04E8" w:rsidP="00A63CB7">
      <w:pPr>
        <w:pStyle w:val="isonormal"/>
        <w:suppressAutoHyphens/>
        <w:rPr>
          <w:del w:id="1176" w:author="Author"/>
        </w:rPr>
      </w:pPr>
    </w:p>
    <w:p w14:paraId="5DD295A2" w14:textId="77777777" w:rsidR="00CD04E8" w:rsidRPr="00E8556C" w:rsidDel="00FB6749" w:rsidRDefault="00CD04E8" w:rsidP="00A63CB7">
      <w:pPr>
        <w:pStyle w:val="space8"/>
        <w:suppressAutoHyphens/>
        <w:rPr>
          <w:del w:id="117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CD04E8" w:rsidRPr="00E8556C" w:rsidDel="00FB6749" w14:paraId="4D993DB0" w14:textId="77777777" w:rsidTr="00AF2962">
        <w:trPr>
          <w:trHeight w:val="190"/>
          <w:del w:id="1178" w:author="Author"/>
        </w:trPr>
        <w:tc>
          <w:tcPr>
            <w:tcW w:w="210" w:type="dxa"/>
          </w:tcPr>
          <w:p w14:paraId="72C34762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7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966B25" w14:textId="77777777" w:rsidR="00CD04E8" w:rsidRPr="00E8556C" w:rsidDel="00FB6749" w:rsidRDefault="00CD04E8" w:rsidP="00AF2962">
            <w:pPr>
              <w:pStyle w:val="tablehead"/>
              <w:suppressAutoHyphens/>
              <w:rPr>
                <w:del w:id="1180" w:author="Author"/>
              </w:rPr>
            </w:pPr>
            <w:del w:id="1181" w:author="Author">
              <w:r w:rsidRPr="00E8556C" w:rsidDel="00FB6749">
                <w:delText>Loss Cost</w:delText>
              </w:r>
            </w:del>
          </w:p>
        </w:tc>
      </w:tr>
      <w:tr w:rsidR="00CD04E8" w:rsidRPr="00E8556C" w:rsidDel="00FB6749" w14:paraId="4AA3FD02" w14:textId="77777777" w:rsidTr="00AF2962">
        <w:trPr>
          <w:trHeight w:val="190"/>
          <w:del w:id="1182" w:author="Author"/>
        </w:trPr>
        <w:tc>
          <w:tcPr>
            <w:tcW w:w="210" w:type="dxa"/>
          </w:tcPr>
          <w:p w14:paraId="0AE05B36" w14:textId="77777777" w:rsidR="00CD04E8" w:rsidRPr="00E8556C" w:rsidDel="00FB6749" w:rsidRDefault="00CD04E8" w:rsidP="00AF2962">
            <w:pPr>
              <w:pStyle w:val="tabletext11"/>
              <w:suppressAutoHyphens/>
              <w:rPr>
                <w:del w:id="118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7EB06" w14:textId="77777777" w:rsidR="00CD04E8" w:rsidRPr="00E8556C" w:rsidDel="00FB6749" w:rsidRDefault="00CD04E8" w:rsidP="00AF2962">
            <w:pPr>
              <w:pStyle w:val="tabletext11"/>
              <w:suppressAutoHyphens/>
              <w:jc w:val="right"/>
              <w:rPr>
                <w:del w:id="1184" w:author="Author"/>
              </w:rPr>
            </w:pPr>
            <w:del w:id="1185" w:author="Author">
              <w:r w:rsidRPr="00E8556C" w:rsidDel="00FB6749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03F2A" w14:textId="77777777" w:rsidR="00CD04E8" w:rsidRPr="00E8556C" w:rsidDel="00FB6749" w:rsidRDefault="00CD04E8" w:rsidP="00AF2962">
            <w:pPr>
              <w:pStyle w:val="tabletext11"/>
              <w:tabs>
                <w:tab w:val="decimal" w:pos="130"/>
              </w:tabs>
              <w:suppressAutoHyphens/>
              <w:rPr>
                <w:del w:id="1186" w:author="Author"/>
              </w:rPr>
            </w:pPr>
            <w:del w:id="1187" w:author="Author">
              <w:r w:rsidRPr="00E8556C" w:rsidDel="00FB6749">
                <w:rPr>
                  <w:noProof/>
                </w:rPr>
                <w:delText>1.25</w:delText>
              </w:r>
            </w:del>
          </w:p>
        </w:tc>
      </w:tr>
    </w:tbl>
    <w:p w14:paraId="102E0BE6" w14:textId="77777777" w:rsidR="00CD04E8" w:rsidRPr="00A63CB7" w:rsidRDefault="00CD04E8" w:rsidP="00A63CB7">
      <w:pPr>
        <w:pStyle w:val="tablecaption"/>
        <w:suppressAutoHyphens/>
      </w:pPr>
      <w:del w:id="1188" w:author="Author">
        <w:r w:rsidRPr="00E8556C" w:rsidDel="00FB6749">
          <w:delText>Table 97.B.2.a.(4)(LC) Individual Named Insured Loss Cost</w:delText>
        </w:r>
      </w:del>
    </w:p>
    <w:p w14:paraId="74D6892B" w14:textId="518B25AF" w:rsidR="00CD04E8" w:rsidRPr="00CD04E8" w:rsidRDefault="00CD04E8" w:rsidP="00CD04E8"/>
    <w:sectPr w:rsidR="00CD04E8" w:rsidRPr="00CD04E8" w:rsidSect="00B5306C">
      <w:pgSz w:w="12240" w:h="15840"/>
      <w:pgMar w:top="1400" w:right="960" w:bottom="1560" w:left="1200" w:header="0" w:footer="48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AD693" w14:textId="77777777" w:rsidR="00B5306C" w:rsidRDefault="00B5306C" w:rsidP="00B5306C">
      <w:r>
        <w:separator/>
      </w:r>
    </w:p>
  </w:endnote>
  <w:endnote w:type="continuationSeparator" w:id="0">
    <w:p w14:paraId="77B93EF1" w14:textId="77777777" w:rsidR="00B5306C" w:rsidRDefault="00B5306C" w:rsidP="00B5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6FED" w14:textId="77777777" w:rsidR="006A36A4" w:rsidRDefault="006A36A4" w:rsidP="006A36A4">
    <w:pPr>
      <w:pStyle w:val="FilingFooter"/>
      <w:jc w:val="both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 xml:space="preserve">2022 </w:t>
    </w:r>
  </w:p>
  <w:p w14:paraId="4B2C1797" w14:textId="77777777" w:rsidR="002F2C31" w:rsidRDefault="002F2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F2C31" w14:paraId="7574551E" w14:textId="77777777">
      <w:tc>
        <w:tcPr>
          <w:tcW w:w="6900" w:type="dxa"/>
        </w:tcPr>
        <w:p w14:paraId="7D5BE436" w14:textId="45F4C305" w:rsidR="002F2C31" w:rsidRDefault="002F2C3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94EF75C" w14:textId="77777777" w:rsidR="002F2C31" w:rsidRDefault="002F2C31" w:rsidP="00143BE8">
          <w:pPr>
            <w:pStyle w:val="FilingFooter"/>
          </w:pPr>
        </w:p>
      </w:tc>
    </w:tr>
  </w:tbl>
  <w:p w14:paraId="1356D8D1" w14:textId="77777777" w:rsidR="002F2C31" w:rsidRDefault="002F2C31" w:rsidP="002F2C31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38AA" w14:textId="77777777" w:rsidR="00CD04E8" w:rsidRDefault="00CD04E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D04E8" w14:paraId="5A16301B" w14:textId="77777777">
      <w:tc>
        <w:tcPr>
          <w:tcW w:w="6900" w:type="dxa"/>
        </w:tcPr>
        <w:p w14:paraId="299A1B99" w14:textId="77777777" w:rsidR="00CD04E8" w:rsidRDefault="00CD04E8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8218C75" w14:textId="77777777" w:rsidR="00CD04E8" w:rsidRDefault="00CD04E8" w:rsidP="00143BE8">
          <w:pPr>
            <w:pStyle w:val="FilingFooter"/>
          </w:pPr>
        </w:p>
      </w:tc>
    </w:tr>
  </w:tbl>
  <w:p w14:paraId="20406037" w14:textId="77777777" w:rsidR="00CD04E8" w:rsidRDefault="00CD04E8" w:rsidP="001A5F9E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A441" w14:textId="77777777" w:rsidR="00CD04E8" w:rsidRDefault="00CD0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97720" w14:textId="77777777" w:rsidR="00B5306C" w:rsidRDefault="00B5306C" w:rsidP="00B5306C">
      <w:r>
        <w:separator/>
      </w:r>
    </w:p>
  </w:footnote>
  <w:footnote w:type="continuationSeparator" w:id="0">
    <w:p w14:paraId="724972F2" w14:textId="77777777" w:rsidR="00B5306C" w:rsidRDefault="00B5306C" w:rsidP="00B53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5B953" w14:textId="6A635E52" w:rsidR="006A36A4" w:rsidRDefault="006A36A4"/>
  <w:p w14:paraId="01266056" w14:textId="77777777" w:rsidR="006A36A4" w:rsidRDefault="006A36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A36A4" w14:paraId="707D84E2" w14:textId="77777777" w:rsidTr="00AF2962">
      <w:tc>
        <w:tcPr>
          <w:tcW w:w="10100" w:type="dxa"/>
          <w:gridSpan w:val="2"/>
        </w:tcPr>
        <w:p w14:paraId="63EF5ADC" w14:textId="77777777" w:rsidR="006A36A4" w:rsidRDefault="006A36A4" w:rsidP="006A36A4">
          <w:pPr>
            <w:pStyle w:val="FilingHeader"/>
          </w:pPr>
          <w:r>
            <w:t>ALASKA – COMMERCIAL AUTO</w:t>
          </w:r>
        </w:p>
      </w:tc>
    </w:tr>
    <w:tr w:rsidR="006A36A4" w14:paraId="66452C6A" w14:textId="77777777" w:rsidTr="00AF2962">
      <w:trPr>
        <w:gridAfter w:val="1"/>
        <w:wAfter w:w="1800" w:type="dxa"/>
      </w:trPr>
      <w:tc>
        <w:tcPr>
          <w:tcW w:w="8300" w:type="dxa"/>
        </w:tcPr>
        <w:p w14:paraId="1A5FBF93" w14:textId="77777777" w:rsidR="006A36A4" w:rsidRDefault="006A36A4" w:rsidP="006A36A4">
          <w:pPr>
            <w:pStyle w:val="FilingHeader"/>
          </w:pPr>
          <w:r>
            <w:t>LOSS COSTS FILING CA-2022-RLC1 (SUPPLEMENT)</w:t>
          </w:r>
        </w:p>
      </w:tc>
    </w:tr>
  </w:tbl>
  <w:p w14:paraId="57C14E15" w14:textId="77777777" w:rsidR="002F2C31" w:rsidRDefault="002F2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AFD8" w14:textId="77777777" w:rsidR="002F2C31" w:rsidRDefault="002F2C3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F2C31" w14:paraId="7AE982C5" w14:textId="77777777" w:rsidTr="002F2C31">
      <w:tc>
        <w:tcPr>
          <w:tcW w:w="10100" w:type="dxa"/>
          <w:gridSpan w:val="2"/>
        </w:tcPr>
        <w:p w14:paraId="05C8942F" w14:textId="7704E059" w:rsidR="002F2C31" w:rsidRDefault="002F2C31" w:rsidP="00143BE8">
          <w:pPr>
            <w:pStyle w:val="FilingHeader"/>
          </w:pPr>
          <w:r>
            <w:t>ALASKA – COMMERCIAL AUTO</w:t>
          </w:r>
        </w:p>
      </w:tc>
    </w:tr>
    <w:tr w:rsidR="002F2C31" w14:paraId="6AD9C0E8" w14:textId="77777777" w:rsidTr="002F2C31">
      <w:tc>
        <w:tcPr>
          <w:tcW w:w="8300" w:type="dxa"/>
        </w:tcPr>
        <w:p w14:paraId="6B4ACC81" w14:textId="1BACEBD1" w:rsidR="002F2C31" w:rsidRDefault="002F2C31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F946454" w14:textId="787950AC" w:rsidR="002F2C31" w:rsidRPr="002F2C31" w:rsidRDefault="002F2C31" w:rsidP="002F2C31">
          <w:pPr>
            <w:pStyle w:val="FilingHeader"/>
            <w:jc w:val="right"/>
          </w:pPr>
        </w:p>
      </w:tc>
    </w:tr>
  </w:tbl>
  <w:p w14:paraId="75E84908" w14:textId="77777777" w:rsidR="002F2C31" w:rsidRDefault="002F2C31" w:rsidP="002F2C31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8E14" w14:textId="77777777" w:rsidR="00CD04E8" w:rsidRDefault="00CD04E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E1B3D" w14:textId="77777777" w:rsidR="00CD04E8" w:rsidRDefault="00CD04E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D04E8" w14:paraId="356A0BD4" w14:textId="77777777" w:rsidTr="00CD04E8">
      <w:tc>
        <w:tcPr>
          <w:tcW w:w="10100" w:type="dxa"/>
          <w:gridSpan w:val="2"/>
        </w:tcPr>
        <w:p w14:paraId="6C0921FE" w14:textId="77777777" w:rsidR="00CD04E8" w:rsidRDefault="00CD04E8" w:rsidP="00143BE8">
          <w:pPr>
            <w:pStyle w:val="FilingHeader"/>
          </w:pPr>
          <w:r>
            <w:t>ALASKA – COMMERCIAL AUTO</w:t>
          </w:r>
        </w:p>
      </w:tc>
    </w:tr>
    <w:tr w:rsidR="00CD04E8" w14:paraId="350C546A" w14:textId="77777777" w:rsidTr="00CD04E8">
      <w:tc>
        <w:tcPr>
          <w:tcW w:w="8300" w:type="dxa"/>
        </w:tcPr>
        <w:p w14:paraId="405495EA" w14:textId="77777777" w:rsidR="00CD04E8" w:rsidRDefault="00CD04E8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807F9F1" w14:textId="77777777" w:rsidR="00CD04E8" w:rsidRPr="001A5F9E" w:rsidRDefault="00CD04E8" w:rsidP="001A5F9E">
          <w:pPr>
            <w:pStyle w:val="FilingHeader"/>
            <w:jc w:val="right"/>
          </w:pPr>
        </w:p>
      </w:tc>
    </w:tr>
  </w:tbl>
  <w:p w14:paraId="350F3363" w14:textId="77777777" w:rsidR="00CD04E8" w:rsidRDefault="00CD04E8" w:rsidP="001A5F9E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5ACCC" w14:textId="77777777" w:rsidR="00CD04E8" w:rsidRDefault="00CD04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Alaska"/>
    <w:docVar w:name="dtype$" w:val="LOSS COSTS FILING"/>
  </w:docVars>
  <w:rsids>
    <w:rsidRoot w:val="00E20D61"/>
    <w:rsid w:val="000F64EA"/>
    <w:rsid w:val="001A14D6"/>
    <w:rsid w:val="002F2C31"/>
    <w:rsid w:val="002F4DFF"/>
    <w:rsid w:val="003613C6"/>
    <w:rsid w:val="00387916"/>
    <w:rsid w:val="00601A04"/>
    <w:rsid w:val="006A36A4"/>
    <w:rsid w:val="00AB2720"/>
    <w:rsid w:val="00B5306C"/>
    <w:rsid w:val="00CD04E8"/>
    <w:rsid w:val="00E11D70"/>
    <w:rsid w:val="00E20D61"/>
    <w:rsid w:val="00E33E44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E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33E4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33E4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33E4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33E4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33E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33E44"/>
  </w:style>
  <w:style w:type="paragraph" w:styleId="Header">
    <w:name w:val="header"/>
    <w:basedOn w:val="isonormal"/>
    <w:link w:val="HeaderChar"/>
    <w:rsid w:val="00E33E4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33E4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33E44"/>
    <w:pPr>
      <w:spacing w:before="0" w:line="240" w:lineRule="auto"/>
    </w:pPr>
  </w:style>
  <w:style w:type="character" w:customStyle="1" w:styleId="FooterChar">
    <w:name w:val="Footer Char"/>
    <w:link w:val="Footer"/>
    <w:rsid w:val="00E33E4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33E4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33E4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33E4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33E4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33E4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33E44"/>
    <w:pPr>
      <w:spacing w:before="20" w:after="20"/>
      <w:jc w:val="left"/>
    </w:pPr>
  </w:style>
  <w:style w:type="paragraph" w:customStyle="1" w:styleId="isonormal">
    <w:name w:val="isonormal"/>
    <w:rsid w:val="00E33E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33E4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33E4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33E4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33E4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33E4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33E4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33E4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33E4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33E4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33E44"/>
    <w:pPr>
      <w:keepLines/>
    </w:pPr>
  </w:style>
  <w:style w:type="paragraph" w:customStyle="1" w:styleId="blocktext10">
    <w:name w:val="blocktext10"/>
    <w:basedOn w:val="isonormal"/>
    <w:rsid w:val="00E33E44"/>
    <w:pPr>
      <w:keepLines/>
      <w:ind w:left="2700"/>
    </w:pPr>
  </w:style>
  <w:style w:type="paragraph" w:customStyle="1" w:styleId="blocktext2">
    <w:name w:val="blocktext2"/>
    <w:basedOn w:val="isonormal"/>
    <w:rsid w:val="00E33E44"/>
    <w:pPr>
      <w:keepLines/>
      <w:ind w:left="300"/>
    </w:pPr>
  </w:style>
  <w:style w:type="paragraph" w:customStyle="1" w:styleId="blocktext3">
    <w:name w:val="blocktext3"/>
    <w:basedOn w:val="isonormal"/>
    <w:rsid w:val="00E33E44"/>
    <w:pPr>
      <w:keepLines/>
      <w:ind w:left="600"/>
    </w:pPr>
  </w:style>
  <w:style w:type="paragraph" w:customStyle="1" w:styleId="blocktext4">
    <w:name w:val="blocktext4"/>
    <w:basedOn w:val="isonormal"/>
    <w:rsid w:val="00E33E44"/>
    <w:pPr>
      <w:keepLines/>
      <w:ind w:left="900"/>
    </w:pPr>
  </w:style>
  <w:style w:type="paragraph" w:customStyle="1" w:styleId="blocktext5">
    <w:name w:val="blocktext5"/>
    <w:basedOn w:val="isonormal"/>
    <w:rsid w:val="00E33E44"/>
    <w:pPr>
      <w:keepLines/>
      <w:ind w:left="1200"/>
    </w:pPr>
  </w:style>
  <w:style w:type="paragraph" w:customStyle="1" w:styleId="blocktext6">
    <w:name w:val="blocktext6"/>
    <w:basedOn w:val="isonormal"/>
    <w:rsid w:val="00E33E44"/>
    <w:pPr>
      <w:keepLines/>
      <w:ind w:left="1500"/>
    </w:pPr>
  </w:style>
  <w:style w:type="paragraph" w:customStyle="1" w:styleId="blocktext7">
    <w:name w:val="blocktext7"/>
    <w:basedOn w:val="isonormal"/>
    <w:rsid w:val="00E33E44"/>
    <w:pPr>
      <w:keepLines/>
      <w:ind w:left="1800"/>
    </w:pPr>
  </w:style>
  <w:style w:type="paragraph" w:customStyle="1" w:styleId="blocktext8">
    <w:name w:val="blocktext8"/>
    <w:basedOn w:val="isonormal"/>
    <w:rsid w:val="00E33E44"/>
    <w:pPr>
      <w:keepLines/>
      <w:ind w:left="2100"/>
    </w:pPr>
  </w:style>
  <w:style w:type="paragraph" w:customStyle="1" w:styleId="blocktext9">
    <w:name w:val="blocktext9"/>
    <w:basedOn w:val="isonormal"/>
    <w:rsid w:val="00E33E4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33E4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33E44"/>
    <w:pPr>
      <w:jc w:val="center"/>
    </w:pPr>
    <w:rPr>
      <w:b/>
    </w:rPr>
  </w:style>
  <w:style w:type="paragraph" w:customStyle="1" w:styleId="ctoutlinetxt1">
    <w:name w:val="ctoutlinetxt1"/>
    <w:basedOn w:val="isonormal"/>
    <w:rsid w:val="00E33E4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33E4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33E4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33E4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33E44"/>
    <w:rPr>
      <w:b/>
    </w:rPr>
  </w:style>
  <w:style w:type="paragraph" w:customStyle="1" w:styleId="icblock">
    <w:name w:val="i/cblock"/>
    <w:basedOn w:val="isonormal"/>
    <w:rsid w:val="00E33E4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33E44"/>
  </w:style>
  <w:style w:type="paragraph" w:styleId="MacroText">
    <w:name w:val="macro"/>
    <w:link w:val="MacroTextChar"/>
    <w:rsid w:val="00E33E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33E4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33E4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33E4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33E4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33E4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33E4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33E4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33E4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33E4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33E4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33E4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33E4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33E4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33E4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33E4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33E4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33E4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33E4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33E4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33E4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33E44"/>
  </w:style>
  <w:style w:type="character" w:customStyle="1" w:styleId="rulelink">
    <w:name w:val="rulelink"/>
    <w:rsid w:val="00E33E44"/>
    <w:rPr>
      <w:b/>
    </w:rPr>
  </w:style>
  <w:style w:type="paragraph" w:styleId="Signature">
    <w:name w:val="Signature"/>
    <w:basedOn w:val="Normal"/>
    <w:link w:val="SignatureChar"/>
    <w:rsid w:val="00E33E44"/>
    <w:pPr>
      <w:ind w:left="4320"/>
    </w:pPr>
  </w:style>
  <w:style w:type="character" w:customStyle="1" w:styleId="SignatureChar">
    <w:name w:val="Signature Char"/>
    <w:link w:val="Signature"/>
    <w:rsid w:val="00E33E4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33E4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33E4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33E44"/>
    <w:pPr>
      <w:spacing w:before="0" w:line="160" w:lineRule="exact"/>
    </w:pPr>
  </w:style>
  <w:style w:type="character" w:customStyle="1" w:styleId="spotlinksource">
    <w:name w:val="spotlinksource"/>
    <w:rsid w:val="00E33E44"/>
    <w:rPr>
      <w:b/>
    </w:rPr>
  </w:style>
  <w:style w:type="character" w:customStyle="1" w:styleId="spotlinktarget">
    <w:name w:val="spotlinktarget"/>
    <w:rsid w:val="00E33E44"/>
    <w:rPr>
      <w:b/>
    </w:rPr>
  </w:style>
  <w:style w:type="paragraph" w:customStyle="1" w:styleId="subcap">
    <w:name w:val="subcap"/>
    <w:basedOn w:val="isonormal"/>
    <w:rsid w:val="00E33E4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33E4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33E44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E33E4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33E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33E4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E33E4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E33E4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33E4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33E4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33E4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33E44"/>
    <w:pPr>
      <w:jc w:val="left"/>
    </w:pPr>
    <w:rPr>
      <w:b/>
    </w:rPr>
  </w:style>
  <w:style w:type="character" w:customStyle="1" w:styleId="tablelink">
    <w:name w:val="tablelink"/>
    <w:rsid w:val="00E33E44"/>
    <w:rPr>
      <w:b/>
    </w:rPr>
  </w:style>
  <w:style w:type="paragraph" w:customStyle="1" w:styleId="tabletext00">
    <w:name w:val="tabletext0/0"/>
    <w:basedOn w:val="isonormal"/>
    <w:rsid w:val="00E33E44"/>
    <w:pPr>
      <w:spacing w:before="0"/>
      <w:jc w:val="left"/>
    </w:pPr>
  </w:style>
  <w:style w:type="paragraph" w:customStyle="1" w:styleId="tabletext01">
    <w:name w:val="tabletext0/1"/>
    <w:basedOn w:val="isonormal"/>
    <w:rsid w:val="00E33E44"/>
    <w:pPr>
      <w:spacing w:before="0" w:after="20"/>
      <w:jc w:val="left"/>
    </w:pPr>
  </w:style>
  <w:style w:type="paragraph" w:customStyle="1" w:styleId="tabletext10">
    <w:name w:val="tabletext1/0"/>
    <w:basedOn w:val="isonormal"/>
    <w:rsid w:val="00E33E44"/>
    <w:pPr>
      <w:spacing w:before="20"/>
      <w:jc w:val="left"/>
    </w:pPr>
  </w:style>
  <w:style w:type="paragraph" w:customStyle="1" w:styleId="tabletext40">
    <w:name w:val="tabletext4/0"/>
    <w:basedOn w:val="isonormal"/>
    <w:rsid w:val="00E33E44"/>
    <w:pPr>
      <w:jc w:val="left"/>
    </w:pPr>
  </w:style>
  <w:style w:type="paragraph" w:customStyle="1" w:styleId="tabletext44">
    <w:name w:val="tabletext4/4"/>
    <w:basedOn w:val="isonormal"/>
    <w:rsid w:val="00E33E44"/>
    <w:pPr>
      <w:spacing w:after="80"/>
      <w:jc w:val="left"/>
    </w:pPr>
  </w:style>
  <w:style w:type="paragraph" w:customStyle="1" w:styleId="terr2colblock1">
    <w:name w:val="terr2colblock1"/>
    <w:basedOn w:val="isonormal"/>
    <w:rsid w:val="00E33E4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33E4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33E4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33E4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33E4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33E4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33E4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33E4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33E44"/>
  </w:style>
  <w:style w:type="paragraph" w:customStyle="1" w:styleId="tabletext1">
    <w:name w:val="tabletext1"/>
    <w:rsid w:val="00E33E4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33E4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33E4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33E4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33E4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33E4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33E4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33E4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33E4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33E4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33E4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33E4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33E4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33E4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33E4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33E44"/>
  </w:style>
  <w:style w:type="paragraph" w:customStyle="1" w:styleId="spacesingle">
    <w:name w:val="spacesingle"/>
    <w:basedOn w:val="isonormal"/>
    <w:next w:val="isonormal"/>
    <w:rsid w:val="00E33E4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LI-CA-2022-154 - 003 -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2022-06-22T04:00:00+00:00</Date_x0020_Modified>
    <CircularDate xmlns="a86cc342-0045-41e2-80e9-abdb777d2eca">2022-06-30T04:00:00+00:00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Alaska is provided. This supplement complements the multistate loss costs filing, which is attached to circular LI-CA-2022-112. Proposed Effective: 7/1/2023 Caution: Not yet implemented</KeyMessage>
    <CircularNumber xmlns="a86cc342-0045-41e2-80e9-abdb777d2eca">LI-CA-2022-154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Loss Costs;</ServiceModuleString>
    <CircId xmlns="a86cc342-0045-41e2-80e9-abdb777d2eca">35717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SUPPLEMENT TO THE COMMERCIAL AUTO 2022 MULTISTATE LOSS COSTS FILING PROVIDED</CircularTitle>
    <Jurs xmlns="a86cc342-0045-41e2-80e9-abdb777d2eca">
      <Value>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B26A1E5-0732-4FE5-9835-7A792495F00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24</Pages>
  <Words>3532</Words>
  <Characters>17523</Characters>
  <Application>Microsoft Office Word</Application>
  <DocSecurity>0</DocSecurity>
  <Lines>5841</Lines>
  <Paragraphs>1754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2022-06-07T16:21:00Z</dcterms:created>
  <dcterms:modified xsi:type="dcterms:W3CDTF">2022-06-22T14:29:00Z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