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DB26A" w14:textId="11CADBA7" w:rsidR="00C20389" w:rsidRPr="001F430F" w:rsidRDefault="00252110" w:rsidP="00252110">
      <w:pPr>
        <w:pStyle w:val="title18"/>
      </w:pPr>
      <w:r>
        <w:pict w14:anchorId="28E821A1">
          <v:rect id="Rectangle 8" o:spid="_x0000_s1033" style="position:absolute;left:0;text-align:left;margin-left:-288.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FC9B551" w14:textId="77777777" w:rsidR="00B62AA2" w:rsidRDefault="00A1099D">
                  <w:pPr>
                    <w:pStyle w:val="sidetext"/>
                  </w:pPr>
                  <w:r>
                    <w:t>N</w:t>
                  </w:r>
                </w:p>
                <w:p w14:paraId="483D9760" w14:textId="77777777" w:rsidR="00B62AA2" w:rsidRDefault="00B62AA2">
                  <w:pPr>
                    <w:pStyle w:val="sidetext"/>
                  </w:pPr>
                </w:p>
                <w:p w14:paraId="7DE52B7E" w14:textId="77777777" w:rsidR="00B62AA2" w:rsidRDefault="00A1099D">
                  <w:pPr>
                    <w:pStyle w:val="sidetext"/>
                  </w:pPr>
                  <w:r>
                    <w:t>E</w:t>
                  </w:r>
                </w:p>
                <w:p w14:paraId="5BC27702" w14:textId="77777777" w:rsidR="00B62AA2" w:rsidRDefault="00B62AA2">
                  <w:pPr>
                    <w:pStyle w:val="sidetext"/>
                  </w:pPr>
                </w:p>
                <w:p w14:paraId="4E5C79D8" w14:textId="77777777" w:rsidR="00B62AA2" w:rsidRDefault="00A1099D">
                  <w:pPr>
                    <w:pStyle w:val="sidetext"/>
                  </w:pPr>
                  <w:r>
                    <w:t>W</w:t>
                  </w:r>
                </w:p>
              </w:txbxContent>
            </v:textbox>
            <w10:wrap anchorx="page" anchory="page"/>
            <w10:anchorlock/>
          </v:rect>
        </w:pict>
      </w:r>
      <w:r w:rsidR="00FC0A02" w:rsidRPr="001F430F">
        <w:t xml:space="preserve">LOUISIANA </w:t>
      </w:r>
      <w:r w:rsidR="005D10E3" w:rsidRPr="001F430F">
        <w:t>SEXUAL ABUSE OR SEXUAL MOLESTATION</w:t>
      </w:r>
      <w:r w:rsidR="00CF1083" w:rsidRPr="001F430F">
        <w:br/>
      </w:r>
      <w:r w:rsidR="005D10E3" w:rsidRPr="001F430F">
        <w:t>LIABILITY</w:t>
      </w:r>
      <w:r w:rsidR="00FC0A02" w:rsidRPr="001F430F">
        <w:t xml:space="preserve"> </w:t>
      </w:r>
      <w:r w:rsidR="005D10E3" w:rsidRPr="001F430F">
        <w:t>COVERAGE</w:t>
      </w:r>
    </w:p>
    <w:p w14:paraId="77825A94" w14:textId="77777777" w:rsidR="00C20389" w:rsidRDefault="00C20389" w:rsidP="00252110">
      <w:pPr>
        <w:pStyle w:val="isonormal"/>
        <w:sectPr w:rsidR="00C20389" w:rsidSect="005B34F9">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252110">
      <w:pPr>
        <w:pStyle w:val="blocktext1"/>
      </w:pPr>
    </w:p>
    <w:p w14:paraId="68FEACFE" w14:textId="77777777" w:rsidR="00101987" w:rsidRDefault="00A1099D" w:rsidP="00252110">
      <w:pPr>
        <w:pStyle w:val="blocktext1"/>
        <w:spacing w:before="180"/>
      </w:pPr>
      <w:r>
        <w:t>This endorsement modifies insurance provided under the following:</w:t>
      </w:r>
    </w:p>
    <w:p w14:paraId="0D3F7361" w14:textId="77777777" w:rsidR="00E00B86" w:rsidRDefault="00A1099D" w:rsidP="00252110">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252110">
      <w:pPr>
        <w:pStyle w:val="blocktext2"/>
      </w:pPr>
    </w:p>
    <w:p w14:paraId="0A51594B" w14:textId="77777777" w:rsidR="00E00B86" w:rsidRDefault="00A1099D" w:rsidP="00252110">
      <w:pPr>
        <w:pStyle w:val="blocktext1"/>
      </w:pPr>
      <w:r>
        <w:t>With respect to coverage provided by this endorsement, the provisions of the Coverage Form apply unless modified by the endorsement.</w:t>
      </w:r>
    </w:p>
    <w:p w14:paraId="6DDB560E" w14:textId="1D423AC9" w:rsidR="00ED7C83" w:rsidRDefault="00A1099D" w:rsidP="00252110">
      <w:pPr>
        <w:pStyle w:val="blocktext1"/>
      </w:pPr>
      <w:r>
        <w:t xml:space="preserve">This endorsement changes the </w:t>
      </w:r>
      <w:r w:rsidR="003A4D7C">
        <w:t>P</w:t>
      </w:r>
      <w:r>
        <w:t xml:space="preserve">olicy effective on the inception date of the </w:t>
      </w:r>
      <w:r w:rsidR="003A4D7C">
        <w:t>P</w:t>
      </w:r>
      <w:r>
        <w:t>olicy unless another date is indicated below.</w:t>
      </w:r>
    </w:p>
    <w:p w14:paraId="12813FB0" w14:textId="77777777" w:rsidR="00E00B86" w:rsidRDefault="00E00B86" w:rsidP="00252110">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925960" w14:paraId="19FD102D" w14:textId="77777777" w:rsidTr="00B62AA2">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A1099D" w:rsidP="00252110">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252110">
            <w:pPr>
              <w:pStyle w:val="tabletext"/>
              <w:rPr>
                <w:b/>
              </w:rPr>
            </w:pPr>
          </w:p>
        </w:tc>
      </w:tr>
      <w:tr w:rsidR="00925960" w14:paraId="704A3DD1" w14:textId="77777777" w:rsidTr="00B62AA2">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A1099D" w:rsidP="00252110">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252110">
            <w:pPr>
              <w:pStyle w:val="tabletext"/>
              <w:rPr>
                <w:b/>
              </w:rPr>
            </w:pPr>
          </w:p>
        </w:tc>
      </w:tr>
    </w:tbl>
    <w:p w14:paraId="6B3265B2" w14:textId="77777777" w:rsidR="00E00B86" w:rsidRDefault="00E00B86" w:rsidP="00252110">
      <w:pPr>
        <w:pStyle w:val="columnheading"/>
      </w:pPr>
    </w:p>
    <w:p w14:paraId="077457BA" w14:textId="77777777" w:rsidR="00C20389" w:rsidRDefault="00A1099D" w:rsidP="00252110">
      <w:pPr>
        <w:pStyle w:val="columnheading"/>
      </w:pPr>
      <w:r>
        <w:t>SCHEDULE</w:t>
      </w:r>
    </w:p>
    <w:p w14:paraId="15562A01" w14:textId="77777777" w:rsidR="00C20389" w:rsidRDefault="00C20389" w:rsidP="00252110">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925960"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7DF5988" w:rsidR="00691EC0" w:rsidRPr="00A936C4" w:rsidRDefault="00A1099D" w:rsidP="00252110">
            <w:pPr>
              <w:pStyle w:val="tabletext"/>
              <w:tabs>
                <w:tab w:val="left" w:pos="484"/>
              </w:tabs>
              <w:jc w:val="center"/>
              <w:rPr>
                <w:b/>
              </w:rPr>
            </w:pPr>
            <w:r w:rsidRPr="00A936C4">
              <w:rPr>
                <w:b/>
              </w:rPr>
              <w:t xml:space="preserve">Description </w:t>
            </w:r>
            <w:r w:rsidR="003A4D7C">
              <w:rPr>
                <w:b/>
              </w:rPr>
              <w:t>O</w:t>
            </w:r>
            <w:r w:rsidRPr="00A936C4">
              <w:rPr>
                <w:b/>
              </w:rPr>
              <w:t xml:space="preserve">f Premise(s), Project(s), Contract(s) </w:t>
            </w:r>
            <w:r w:rsidR="003A4D7C">
              <w:rPr>
                <w:b/>
              </w:rPr>
              <w:t>O</w:t>
            </w:r>
            <w:r w:rsidRPr="00A936C4">
              <w:rPr>
                <w:b/>
              </w:rPr>
              <w:t>r Agreement(s):</w:t>
            </w:r>
          </w:p>
          <w:p w14:paraId="0A973A34" w14:textId="61E0A455" w:rsidR="00691EC0" w:rsidRPr="00A936C4" w:rsidRDefault="00A1099D" w:rsidP="00252110">
            <w:pPr>
              <w:pStyle w:val="tabletext"/>
              <w:tabs>
                <w:tab w:val="left" w:pos="484"/>
              </w:tabs>
              <w:jc w:val="center"/>
            </w:pPr>
            <w:r w:rsidRPr="00A936C4">
              <w:t xml:space="preserve">(Enter below any limitations on the application of this endorsement. If no limitation is entered, Paragraph </w:t>
            </w:r>
            <w:r w:rsidR="00A44D6E" w:rsidRPr="00156D3C">
              <w:rPr>
                <w:b/>
                <w:bCs/>
              </w:rPr>
              <w:t>C</w:t>
            </w:r>
            <w:r w:rsidR="003350F4" w:rsidRPr="003350F4">
              <w:rPr>
                <w:b/>
                <w:bCs/>
              </w:rPr>
              <w:t>.1.b.(</w:t>
            </w:r>
            <w:r w:rsidR="003350F4">
              <w:rPr>
                <w:b/>
                <w:bCs/>
              </w:rPr>
              <w:t>2)</w:t>
            </w:r>
            <w:r w:rsidRPr="00A936C4">
              <w:t xml:space="preserve"> </w:t>
            </w:r>
          </w:p>
          <w:p w14:paraId="66A096E2" w14:textId="5E7AA227" w:rsidR="00691EC0" w:rsidRPr="00A936C4" w:rsidRDefault="00A1099D" w:rsidP="00252110">
            <w:pPr>
              <w:pStyle w:val="tabletext"/>
              <w:tabs>
                <w:tab w:val="left" w:pos="484"/>
              </w:tabs>
              <w:jc w:val="center"/>
              <w:rPr>
                <w:b/>
              </w:rPr>
            </w:pPr>
            <w:r w:rsidRPr="00A936C4">
              <w:t>of this endorsement does not apply</w:t>
            </w:r>
            <w:r w:rsidR="003A4D7C">
              <w:t>.</w:t>
            </w:r>
            <w:r w:rsidRPr="00A936C4">
              <w:t>)</w:t>
            </w:r>
          </w:p>
        </w:tc>
      </w:tr>
      <w:tr w:rsidR="00925960"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73376C87" w:rsidR="00691EC0" w:rsidRPr="00A936C4" w:rsidRDefault="00A1099D" w:rsidP="00252110">
            <w:pPr>
              <w:pStyle w:val="tabletext"/>
              <w:tabs>
                <w:tab w:val="left" w:pos="484"/>
              </w:tabs>
              <w:rPr>
                <w:b/>
              </w:rPr>
            </w:pPr>
            <w:r>
              <w:rPr>
                <w:b/>
              </w:rPr>
              <w:t xml:space="preserve"> </w:t>
            </w:r>
          </w:p>
        </w:tc>
      </w:tr>
      <w:tr w:rsidR="00925960"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A1099D" w:rsidP="00252110">
            <w:pPr>
              <w:pStyle w:val="tabletext"/>
              <w:tabs>
                <w:tab w:val="left" w:pos="484"/>
              </w:tabs>
              <w:jc w:val="center"/>
              <w:rPr>
                <w:b/>
              </w:rPr>
            </w:pPr>
            <w:r w:rsidRPr="00A936C4">
              <w:rPr>
                <w:b/>
              </w:rPr>
              <w:t>Limits Of Insurance</w:t>
            </w:r>
          </w:p>
        </w:tc>
      </w:tr>
      <w:tr w:rsidR="00925960"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A1099D" w:rsidP="00252110">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A1099D" w:rsidP="0025211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252110">
            <w:pPr>
              <w:pStyle w:val="tabletext"/>
            </w:pPr>
          </w:p>
        </w:tc>
      </w:tr>
      <w:tr w:rsidR="00925960"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A1099D" w:rsidP="00252110">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A1099D" w:rsidP="0025211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252110">
            <w:pPr>
              <w:pStyle w:val="tabletext"/>
            </w:pPr>
          </w:p>
        </w:tc>
      </w:tr>
      <w:tr w:rsidR="00925960"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51F67C52" w:rsidR="00691EC0" w:rsidRPr="00A936C4" w:rsidRDefault="00A1099D" w:rsidP="00252110">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A1099D" w:rsidP="0025211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252110">
            <w:pPr>
              <w:pStyle w:val="tabletext"/>
            </w:pPr>
          </w:p>
        </w:tc>
      </w:tr>
      <w:tr w:rsidR="00925960"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A1099D" w:rsidP="00252110">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A1099D" w:rsidP="00252110">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252110">
            <w:pPr>
              <w:pStyle w:val="tabletext"/>
            </w:pPr>
          </w:p>
        </w:tc>
      </w:tr>
      <w:tr w:rsidR="00925960"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A1099D" w:rsidP="00252110">
            <w:pPr>
              <w:pStyle w:val="tabletext"/>
              <w:ind w:firstLine="120"/>
            </w:pPr>
            <w:r w:rsidRPr="00A936C4">
              <w:t>Information required to complete this Schedule, if not shown above, will be shown in the Declarations.</w:t>
            </w:r>
          </w:p>
        </w:tc>
      </w:tr>
    </w:tbl>
    <w:p w14:paraId="2C2765C1" w14:textId="77777777" w:rsidR="00691EC0" w:rsidRDefault="00691EC0" w:rsidP="00252110">
      <w:pPr>
        <w:pStyle w:val="blocktext1"/>
      </w:pPr>
    </w:p>
    <w:p w14:paraId="7E7771DB" w14:textId="77777777" w:rsidR="00F66813" w:rsidRDefault="00F66813" w:rsidP="00252110">
      <w:pPr>
        <w:pStyle w:val="blocktext1"/>
        <w:sectPr w:rsidR="00F66813" w:rsidSect="005B34F9">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0DCAF60A" w14:textId="0651CCDD" w:rsidR="00F66813" w:rsidRPr="00F66813" w:rsidRDefault="00A1099D" w:rsidP="00252110">
      <w:pPr>
        <w:pStyle w:val="outlinehd1"/>
      </w:pPr>
      <w:r>
        <w:br w:type="page"/>
      </w:r>
      <w:r w:rsidR="00252110">
        <w:rPr>
          <w:noProof/>
        </w:rPr>
        <w:lastRenderedPageBreak/>
        <w:pict w14:anchorId="45352E09">
          <v:rect id="_x0000_s1026" style="position:absolute;left:0;text-align:left;margin-left:-288.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D4CED20" w14:textId="77777777" w:rsidR="00B62AA2" w:rsidRDefault="00A1099D">
                  <w:pPr>
                    <w:pStyle w:val="sidetext"/>
                  </w:pPr>
                  <w:r>
                    <w:t>N</w:t>
                  </w:r>
                </w:p>
                <w:p w14:paraId="3B31E0A2" w14:textId="77777777" w:rsidR="00B62AA2" w:rsidRDefault="00B62AA2">
                  <w:pPr>
                    <w:pStyle w:val="sidetext"/>
                  </w:pPr>
                </w:p>
                <w:p w14:paraId="03837202" w14:textId="77777777" w:rsidR="00B62AA2" w:rsidRDefault="00A1099D">
                  <w:pPr>
                    <w:pStyle w:val="sidetext"/>
                  </w:pPr>
                  <w:r>
                    <w:t>E</w:t>
                  </w:r>
                </w:p>
                <w:p w14:paraId="64B97152" w14:textId="77777777" w:rsidR="00B62AA2" w:rsidRDefault="00B62AA2">
                  <w:pPr>
                    <w:pStyle w:val="sidetext"/>
                  </w:pPr>
                </w:p>
                <w:p w14:paraId="393D3247" w14:textId="77777777" w:rsidR="00B62AA2" w:rsidRDefault="00A1099D">
                  <w:pPr>
                    <w:pStyle w:val="sidetext"/>
                  </w:pPr>
                  <w:r>
                    <w:t>W</w:t>
                  </w:r>
                </w:p>
              </w:txbxContent>
            </v:textbox>
            <w10:wrap anchorx="page" anchory="page"/>
            <w10:anchorlock/>
          </v:rect>
        </w:pict>
      </w:r>
      <w:r w:rsidR="005D10E3">
        <w:tab/>
      </w:r>
      <w:r w:rsidR="00F66813" w:rsidRPr="006D6428">
        <w:t>A.</w:t>
      </w:r>
      <w:r w:rsidR="00F66813" w:rsidRPr="006D6428">
        <w:tab/>
      </w:r>
      <w:r w:rsidR="00F66813" w:rsidRPr="000D331B">
        <w:rPr>
          <w:b w:val="0"/>
          <w:bCs/>
        </w:rPr>
        <w:t xml:space="preserve">The following exclusion is added to Paragraph </w:t>
      </w:r>
      <w:r w:rsidR="00F66813" w:rsidRPr="000D331B">
        <w:t>2. Exclusions</w:t>
      </w:r>
      <w:r w:rsidR="00F66813" w:rsidRPr="000D331B">
        <w:rPr>
          <w:b w:val="0"/>
          <w:bCs/>
        </w:rPr>
        <w:t xml:space="preserve"> of Paragraph </w:t>
      </w:r>
      <w:r w:rsidR="00F66813" w:rsidRPr="000D331B">
        <w:t>A. Bodily Injury And Property Damage Liability</w:t>
      </w:r>
      <w:r w:rsidR="002C7C93" w:rsidRPr="000D331B">
        <w:rPr>
          <w:b w:val="0"/>
          <w:bCs/>
        </w:rPr>
        <w:t xml:space="preserve"> </w:t>
      </w:r>
      <w:r w:rsidR="00A94FB8">
        <w:rPr>
          <w:b w:val="0"/>
          <w:bCs/>
        </w:rPr>
        <w:t xml:space="preserve">and </w:t>
      </w:r>
      <w:r w:rsidR="00F66813" w:rsidRPr="000D331B">
        <w:rPr>
          <w:b w:val="0"/>
          <w:bCs/>
        </w:rPr>
        <w:t xml:space="preserve">Paragraph </w:t>
      </w:r>
      <w:r w:rsidR="00F66813" w:rsidRPr="000D331B">
        <w:t>B. Personal And Advertising Injury Liability</w:t>
      </w:r>
      <w:r w:rsidR="002C7C93" w:rsidRPr="000D331B">
        <w:rPr>
          <w:b w:val="0"/>
          <w:bCs/>
        </w:rPr>
        <w:t xml:space="preserve"> of </w:t>
      </w:r>
      <w:r w:rsidR="002C7C93" w:rsidRPr="000D331B">
        <w:t xml:space="preserve">Section </w:t>
      </w:r>
      <w:r w:rsidR="002C7C93" w:rsidRPr="003A4D7C">
        <w:t>II</w:t>
      </w:r>
      <w:r>
        <w:t xml:space="preserve"> </w:t>
      </w:r>
      <w:r>
        <w:rPr>
          <w:rFonts w:cs="Arial"/>
        </w:rPr>
        <w:t>–</w:t>
      </w:r>
      <w:r>
        <w:t xml:space="preserve"> </w:t>
      </w:r>
      <w:r w:rsidR="002C7C93" w:rsidRPr="003A4D7C">
        <w:t>General</w:t>
      </w:r>
      <w:r w:rsidR="002C7C93" w:rsidRPr="000D331B">
        <w:t xml:space="preserve"> Liability Coverages</w:t>
      </w:r>
      <w:r w:rsidR="002C7C93" w:rsidRPr="003A4D7C">
        <w:t>:</w:t>
      </w:r>
      <w:r w:rsidR="006C5609">
        <w:t xml:space="preserve"> </w:t>
      </w:r>
    </w:p>
    <w:p w14:paraId="3E4DA052" w14:textId="77777777" w:rsidR="00893333" w:rsidRPr="006D6428" w:rsidRDefault="00A1099D" w:rsidP="00252110">
      <w:pPr>
        <w:pStyle w:val="blocktext3"/>
      </w:pPr>
      <w:r w:rsidRPr="006D6428">
        <w:t>This insurance does not apply to any of the following:</w:t>
      </w:r>
    </w:p>
    <w:p w14:paraId="430C3697" w14:textId="091170A4" w:rsidR="00893333" w:rsidRPr="006D6428" w:rsidRDefault="00A1099D" w:rsidP="00252110">
      <w:pPr>
        <w:pStyle w:val="blockhd3"/>
      </w:pPr>
      <w:r w:rsidRPr="006D6428">
        <w:t>Sexual Abuse Or Sexual Molestation</w:t>
      </w:r>
    </w:p>
    <w:p w14:paraId="46971FAA" w14:textId="77777777" w:rsidR="00893333" w:rsidRPr="006D6428" w:rsidRDefault="00A1099D" w:rsidP="00252110">
      <w:pPr>
        <w:pStyle w:val="blocktext3"/>
      </w:pPr>
      <w:r w:rsidRPr="006D6428">
        <w:t xml:space="preserve">Damages arising out of: </w:t>
      </w:r>
    </w:p>
    <w:p w14:paraId="2EA68A4F" w14:textId="77777777" w:rsidR="00893333" w:rsidRPr="006D6428" w:rsidRDefault="00A1099D" w:rsidP="00252110">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A1099D" w:rsidP="00252110">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A1099D" w:rsidP="00252110">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A1099D" w:rsidP="00252110">
      <w:pPr>
        <w:pStyle w:val="outlinetxt5"/>
        <w:rPr>
          <w:b w:val="0"/>
        </w:rPr>
      </w:pPr>
      <w:r w:rsidRPr="006D6428">
        <w:rPr>
          <w:b w:val="0"/>
        </w:rPr>
        <w:tab/>
      </w:r>
      <w:r w:rsidRPr="006D6428">
        <w:t>(b)</w:t>
      </w:r>
      <w:r w:rsidRPr="006D6428">
        <w:tab/>
      </w:r>
      <w:r w:rsidRPr="006D6428">
        <w:rPr>
          <w:b w:val="0"/>
        </w:rPr>
        <w:t xml:space="preserve">Investigation; </w:t>
      </w:r>
    </w:p>
    <w:p w14:paraId="7582D817" w14:textId="653C572F" w:rsidR="00893333" w:rsidRPr="006D6428" w:rsidRDefault="00A1099D" w:rsidP="00252110">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A1099D" w:rsidP="00252110">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A1099D" w:rsidP="00252110">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A1099D" w:rsidP="00252110">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7D1AFA6C" w:rsidR="00B77F6A" w:rsidRPr="002C06C4" w:rsidRDefault="00A1099D" w:rsidP="00252110">
      <w:pPr>
        <w:pStyle w:val="outlinetxt1"/>
      </w:pPr>
      <w:r>
        <w:tab/>
      </w:r>
      <w:r w:rsidR="0007387E" w:rsidRPr="002C06C4">
        <w:t>B.</w:t>
      </w:r>
      <w:r w:rsidR="0007387E" w:rsidRPr="002C06C4">
        <w:rPr>
          <w:b w:val="0"/>
        </w:rPr>
        <w:tab/>
        <w:t xml:space="preserve">The following exclusion is added to Paragraph </w:t>
      </w:r>
      <w:r w:rsidR="0007387E">
        <w:t>B</w:t>
      </w:r>
      <w:r w:rsidR="0007387E" w:rsidRPr="002C06C4">
        <w:t xml:space="preserve">. Exclusions </w:t>
      </w:r>
      <w:r w:rsidR="0007387E" w:rsidRPr="002C06C4">
        <w:rPr>
          <w:b w:val="0"/>
        </w:rPr>
        <w:t xml:space="preserve">of </w:t>
      </w:r>
      <w:r w:rsidR="0007387E" w:rsidRPr="00B80585">
        <w:rPr>
          <w:bCs/>
        </w:rPr>
        <w:t>Section III</w:t>
      </w:r>
      <w:r w:rsidR="005B34F9">
        <w:rPr>
          <w:bCs/>
        </w:rPr>
        <w:t xml:space="preserve"> </w:t>
      </w:r>
      <w:r w:rsidR="005B34F9">
        <w:rPr>
          <w:rFonts w:cs="Arial"/>
          <w:bCs/>
        </w:rPr>
        <w:t>–</w:t>
      </w:r>
      <w:r w:rsidR="0007387E" w:rsidRPr="00B80585">
        <w:rPr>
          <w:bCs/>
        </w:rPr>
        <w:t xml:space="preserve"> Acts, Errors </w:t>
      </w:r>
      <w:r w:rsidR="005B34F9">
        <w:rPr>
          <w:bCs/>
        </w:rPr>
        <w:t>O</w:t>
      </w:r>
      <w:r w:rsidR="0007387E" w:rsidRPr="00B80585">
        <w:rPr>
          <w:bCs/>
        </w:rPr>
        <w:t>r Omissions Liability Coverages</w:t>
      </w:r>
      <w:r w:rsidR="0007387E" w:rsidRPr="00742866">
        <w:t>:</w:t>
      </w:r>
    </w:p>
    <w:p w14:paraId="68FD57D2" w14:textId="77777777" w:rsidR="00B77F6A" w:rsidRPr="002C06C4" w:rsidRDefault="00A1099D" w:rsidP="00252110">
      <w:pPr>
        <w:pStyle w:val="blocktext3"/>
      </w:pPr>
      <w:r w:rsidRPr="002C06C4">
        <w:t>This insurance does not apply to any of the following:</w:t>
      </w:r>
    </w:p>
    <w:p w14:paraId="5A1EF452" w14:textId="77777777" w:rsidR="00B77F6A" w:rsidRPr="002C06C4" w:rsidRDefault="00A1099D" w:rsidP="00252110">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A1099D" w:rsidP="00252110">
      <w:pPr>
        <w:pStyle w:val="blocktext3"/>
      </w:pPr>
      <w:r>
        <w:t xml:space="preserve">Damages </w:t>
      </w:r>
      <w:r w:rsidRPr="002C06C4">
        <w:t xml:space="preserve">arising out of: </w:t>
      </w:r>
    </w:p>
    <w:p w14:paraId="5834CE49" w14:textId="77777777" w:rsidR="00B77F6A" w:rsidRPr="00FF7157" w:rsidRDefault="00A1099D" w:rsidP="00252110">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A1099D" w:rsidP="00252110">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A1099D" w:rsidP="00252110">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A1099D" w:rsidP="00252110">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A1099D" w:rsidP="00252110">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A1099D" w:rsidP="00252110">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A1099D" w:rsidP="00252110">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A1099D" w:rsidP="00252110">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0F05FFF1" w:rsidR="00C20389" w:rsidRPr="006D6428" w:rsidRDefault="00A1099D" w:rsidP="00252110">
      <w:pPr>
        <w:pStyle w:val="outlinehd1"/>
      </w:pPr>
      <w:r>
        <w:br w:type="column"/>
      </w:r>
      <w:r w:rsidR="005D10E3">
        <w:tab/>
      </w:r>
      <w:r w:rsidR="0007387E">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A1099D" w:rsidP="00252110">
      <w:pPr>
        <w:pStyle w:val="outlinehd2"/>
      </w:pPr>
      <w:r w:rsidRPr="006D6428">
        <w:tab/>
        <w:t>1.</w:t>
      </w:r>
      <w:r w:rsidRPr="006D6428">
        <w:tab/>
      </w:r>
      <w:r w:rsidR="00720F66" w:rsidRPr="006D6428">
        <w:t>Coverage</w:t>
      </w:r>
    </w:p>
    <w:p w14:paraId="4999697F" w14:textId="6627CEC3" w:rsidR="00C20389" w:rsidRPr="006D6428" w:rsidRDefault="00A1099D" w:rsidP="00252110">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00C24F5C">
        <w:rPr>
          <w:b w:val="0"/>
        </w:rPr>
        <w:t>if all of the allegations of the "suit" are explicitly excluded by</w:t>
      </w:r>
      <w:r w:rsidRPr="006D6428">
        <w:rPr>
          <w:b w:val="0"/>
        </w:rPr>
        <w:t xml:space="preserve"> this insurance.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A1099D" w:rsidP="00252110">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244CF3">
        <w:rPr>
          <w:b w:val="0"/>
        </w:rPr>
        <w:t>Limits Of Insurance</w:t>
      </w:r>
      <w:r w:rsidR="00065E80">
        <w:rPr>
          <w:b w:val="0"/>
        </w:rPr>
        <w:t xml:space="preserve"> of this endorsement</w:t>
      </w:r>
      <w:r w:rsidRPr="006D6428">
        <w:rPr>
          <w:b w:val="0"/>
        </w:rPr>
        <w:t>; and</w:t>
      </w:r>
    </w:p>
    <w:p w14:paraId="1447F4F1" w14:textId="77777777" w:rsidR="0008331E" w:rsidRPr="006D6428" w:rsidRDefault="00A1099D" w:rsidP="00252110">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769EBFC3" w:rsidR="00C20389" w:rsidRPr="006D6428" w:rsidRDefault="00A1099D" w:rsidP="00252110">
      <w:pPr>
        <w:pStyle w:val="outlinetxt5"/>
        <w:rPr>
          <w:b w:val="0"/>
        </w:rPr>
      </w:pPr>
      <w:r w:rsidRPr="006D6428">
        <w:rPr>
          <w:b w:val="0"/>
        </w:rPr>
        <w:tab/>
      </w:r>
      <w:r w:rsidRPr="006D6428">
        <w:rPr>
          <w:bCs/>
        </w:rPr>
        <w:t>(a)</w:t>
      </w:r>
      <w:r w:rsidRPr="006D6428">
        <w:rPr>
          <w:b w:val="0"/>
        </w:rPr>
        <w:tab/>
        <w:t xml:space="preserve">We have used up the applicable </w:t>
      </w:r>
      <w:r w:rsidR="00244CF3">
        <w:rPr>
          <w:b w:val="0"/>
        </w:rPr>
        <w:t>L</w:t>
      </w:r>
      <w:r w:rsidRPr="006D6428">
        <w:rPr>
          <w:b w:val="0"/>
        </w:rPr>
        <w:t xml:space="preserve">imit </w:t>
      </w:r>
      <w:r w:rsidR="00244CF3">
        <w:rPr>
          <w:b w:val="0"/>
        </w:rPr>
        <w:t>O</w:t>
      </w:r>
      <w:r w:rsidRPr="006D6428">
        <w:rPr>
          <w:b w:val="0"/>
        </w:rPr>
        <w:t xml:space="preserve">f </w:t>
      </w:r>
      <w:r w:rsidR="00244CF3">
        <w:rPr>
          <w:b w:val="0"/>
        </w:rPr>
        <w:t>I</w:t>
      </w:r>
      <w:r w:rsidRPr="006D6428">
        <w:rPr>
          <w:b w:val="0"/>
        </w:rPr>
        <w:t>nsurance shown in the Schedule of this endorsement in the payment of judgments or settlements; or</w:t>
      </w:r>
    </w:p>
    <w:p w14:paraId="567770EA" w14:textId="77777777" w:rsidR="0008331E" w:rsidRPr="006D6428" w:rsidRDefault="00A1099D" w:rsidP="00252110">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A1099D" w:rsidP="00252110">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A1099D" w:rsidP="00252110">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A1099D" w:rsidP="00252110">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5B34F9">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1DE03C4A" w:rsidR="00996CFE" w:rsidRPr="006D6428" w:rsidRDefault="00A1099D" w:rsidP="00252110">
      <w:pPr>
        <w:pStyle w:val="blocktext6"/>
        <w:rPr>
          <w:bCs/>
        </w:rPr>
      </w:pPr>
      <w:r>
        <w:rPr>
          <w:b/>
        </w:rPr>
        <w:br w:type="page"/>
      </w:r>
      <w:r w:rsidR="00252110">
        <w:rPr>
          <w:b/>
          <w:noProof/>
        </w:rPr>
        <w:lastRenderedPageBreak/>
        <w:pict w14:anchorId="24F9BA33">
          <v:rect id="_x0000_s1027" style="position:absolute;left:0;text-align:left;margin-left:-288.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B9EDB48" w14:textId="77777777" w:rsidR="00B62AA2" w:rsidRDefault="00A1099D">
                  <w:pPr>
                    <w:pStyle w:val="sidetext"/>
                  </w:pPr>
                  <w:r>
                    <w:t>N</w:t>
                  </w:r>
                </w:p>
                <w:p w14:paraId="084F2B22" w14:textId="77777777" w:rsidR="00B62AA2" w:rsidRDefault="00B62AA2">
                  <w:pPr>
                    <w:pStyle w:val="sidetext"/>
                  </w:pPr>
                </w:p>
                <w:p w14:paraId="60365FE3" w14:textId="77777777" w:rsidR="00B62AA2" w:rsidRDefault="00A1099D">
                  <w:pPr>
                    <w:pStyle w:val="sidetext"/>
                  </w:pPr>
                  <w:r>
                    <w:t>E</w:t>
                  </w:r>
                </w:p>
                <w:p w14:paraId="21096B92" w14:textId="77777777" w:rsidR="00B62AA2" w:rsidRDefault="00B62AA2">
                  <w:pPr>
                    <w:pStyle w:val="sidetext"/>
                  </w:pPr>
                </w:p>
                <w:p w14:paraId="01708D4B" w14:textId="77777777" w:rsidR="00B62AA2" w:rsidRDefault="00A1099D">
                  <w:pPr>
                    <w:pStyle w:val="sidetext"/>
                  </w:pPr>
                  <w:r>
                    <w:t>W</w:t>
                  </w:r>
                </w:p>
              </w:txbxContent>
            </v:textbox>
            <w10:wrap anchorx="page" anchory="page"/>
            <w10:anchorlock/>
          </v:rect>
        </w:pict>
      </w:r>
      <w:r w:rsidR="0007387E" w:rsidRPr="006D6428">
        <w:rPr>
          <w:bCs/>
        </w:rPr>
        <w:t xml:space="preserve">For the purposes of this Paragraph </w:t>
      </w:r>
      <w:r w:rsidR="0007387E" w:rsidRPr="006D6428">
        <w:rPr>
          <w:b/>
        </w:rPr>
        <w:t>(</w:t>
      </w:r>
      <w:r w:rsidR="00292906" w:rsidRPr="006D6428">
        <w:rPr>
          <w:b/>
        </w:rPr>
        <w:t>b</w:t>
      </w:r>
      <w:r w:rsidR="0007387E" w:rsidRPr="006D6428">
        <w:rPr>
          <w:b/>
        </w:rPr>
        <w:t>)</w:t>
      </w:r>
      <w:r w:rsidR="0007387E" w:rsidRPr="005B34F9">
        <w:rPr>
          <w:b/>
        </w:rPr>
        <w:t>,</w:t>
      </w:r>
      <w:r w:rsidR="0007387E"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5E321FFF" w:rsidR="00C20389" w:rsidRPr="006D6428" w:rsidRDefault="00A1099D" w:rsidP="00252110">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A1099D" w:rsidP="00252110">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A1099D" w:rsidP="00252110">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6E0AE8C5" w:rsidR="00C96568" w:rsidRPr="006D6428" w:rsidRDefault="00A1099D" w:rsidP="00252110">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3390C7B3" w:rsidR="00C96568" w:rsidRPr="00751E71" w:rsidRDefault="00A1099D" w:rsidP="00252110">
      <w:pPr>
        <w:pStyle w:val="blockhd5"/>
        <w:jc w:val="both"/>
        <w:rPr>
          <w:b w:val="0"/>
          <w:bCs/>
        </w:rPr>
      </w:pPr>
      <w:r w:rsidRPr="00751E71">
        <w:rPr>
          <w:b w:val="0"/>
          <w:bCs/>
        </w:rPr>
        <w:t xml:space="preserve">However, this Paragraph </w:t>
      </w:r>
      <w:r w:rsidR="00A65DAE" w:rsidRPr="00751E71">
        <w:t>b.(2)</w:t>
      </w:r>
      <w:r w:rsidRPr="00751E71">
        <w:rPr>
          <w:b w:val="0"/>
          <w:bCs/>
        </w:rPr>
        <w:t xml:space="preserve"> applies only if a description of premise(s), project(s), contract(s) or agreement(s) is shown in the Schedule of this endorsement.</w:t>
      </w:r>
    </w:p>
    <w:p w14:paraId="62DE09F1" w14:textId="77777777" w:rsidR="00C20389" w:rsidRPr="00047FC3" w:rsidRDefault="00A1099D" w:rsidP="00252110">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5449FADD" w:rsidR="00C20389" w:rsidRPr="00047FC3" w:rsidRDefault="00A1099D" w:rsidP="00252110">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A1099D" w:rsidP="00252110">
      <w:pPr>
        <w:pStyle w:val="outlinehd2"/>
      </w:pPr>
      <w:r w:rsidRPr="006D6428">
        <w:tab/>
        <w:t>2.</w:t>
      </w:r>
      <w:r w:rsidRPr="006D6428">
        <w:tab/>
        <w:t>Exclusions</w:t>
      </w:r>
    </w:p>
    <w:p w14:paraId="118E7B12" w14:textId="3529CC26" w:rsidR="00AD4AFD" w:rsidRPr="006D6428" w:rsidRDefault="00A1099D" w:rsidP="00252110">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A1099D" w:rsidP="00252110">
      <w:pPr>
        <w:pStyle w:val="outlinehd3"/>
      </w:pPr>
      <w:r w:rsidRPr="006D6428">
        <w:tab/>
      </w:r>
      <w:r w:rsidR="00893333">
        <w:t>a</w:t>
      </w:r>
      <w:r w:rsidRPr="006D6428">
        <w:t>.</w:t>
      </w:r>
      <w:r w:rsidRPr="006D6428">
        <w:tab/>
        <w:t>Expected Or Intended Injury</w:t>
      </w:r>
    </w:p>
    <w:p w14:paraId="75EA5DF8" w14:textId="77777777" w:rsidR="00325E85" w:rsidRPr="006D6428" w:rsidRDefault="00A1099D" w:rsidP="00252110">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7C491BA" w:rsidR="00325E85" w:rsidRPr="006D6428" w:rsidRDefault="00A1099D" w:rsidP="00252110">
      <w:pPr>
        <w:pStyle w:val="outlinehd3"/>
      </w:pPr>
      <w:r>
        <w:br w:type="column"/>
      </w:r>
      <w:r w:rsidR="0007387E" w:rsidRPr="006D6428">
        <w:tab/>
      </w:r>
      <w:r w:rsidR="00893333">
        <w:t>b</w:t>
      </w:r>
      <w:r w:rsidR="0007387E" w:rsidRPr="006D6428">
        <w:t>.</w:t>
      </w:r>
      <w:r w:rsidR="0007387E" w:rsidRPr="006D6428">
        <w:tab/>
        <w:t>Perpetrated By The Insured</w:t>
      </w:r>
    </w:p>
    <w:p w14:paraId="6C2588C5" w14:textId="77777777" w:rsidR="00325E85" w:rsidRPr="006D6428" w:rsidRDefault="00A1099D" w:rsidP="00252110">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7D2B0B0B" w:rsidR="005F72F1" w:rsidRPr="006D6428" w:rsidRDefault="00A1099D" w:rsidP="00252110">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1DA042D" w:rsidR="005F72F1" w:rsidRPr="006D6428" w:rsidRDefault="00A1099D" w:rsidP="00252110">
      <w:pPr>
        <w:pStyle w:val="outlinehd3"/>
      </w:pPr>
      <w:r w:rsidRPr="006D6428">
        <w:tab/>
      </w:r>
      <w:r>
        <w:t>c</w:t>
      </w:r>
      <w:r w:rsidRPr="006D6428">
        <w:t>.</w:t>
      </w:r>
      <w:r w:rsidRPr="006D6428">
        <w:tab/>
        <w:t>Injury Or Damage Under Section II</w:t>
      </w:r>
      <w:r w:rsidR="003601D8">
        <w:t xml:space="preserve"> </w:t>
      </w:r>
      <w:r w:rsidR="00224F6E">
        <w:t>O</w:t>
      </w:r>
      <w:r w:rsidR="003601D8" w:rsidRPr="005B34F9">
        <w:t>r</w:t>
      </w:r>
      <w:r w:rsidR="003601D8">
        <w:t xml:space="preserve"> Section III</w:t>
      </w:r>
    </w:p>
    <w:p w14:paraId="1612D058" w14:textId="111B0D87" w:rsidR="005F72F1" w:rsidRPr="006D6428" w:rsidRDefault="00A1099D" w:rsidP="00252110">
      <w:pPr>
        <w:pStyle w:val="blocktext4"/>
      </w:pPr>
      <w:r w:rsidRPr="006D6428">
        <w:t>"Injury" or damage, including but not limited to "bodily injury", "property damage"</w:t>
      </w:r>
      <w:r w:rsidR="00F040D0">
        <w:t xml:space="preserve">, </w:t>
      </w:r>
      <w:r w:rsidR="00B62AA2">
        <w:t>"</w:t>
      </w:r>
      <w:r w:rsidR="00F040D0">
        <w:t>acts errors or omissions</w:t>
      </w:r>
      <w:r w:rsidR="00B62AA2">
        <w:t>"</w:t>
      </w:r>
      <w:r w:rsidRPr="006D6428">
        <w:t xml:space="preserve"> or "personal and advertising injury"</w:t>
      </w:r>
      <w:r w:rsidR="00AC5703">
        <w:t xml:space="preserve"> </w:t>
      </w:r>
      <w:r w:rsidRPr="006D6428">
        <w:t>to which</w:t>
      </w:r>
      <w:r>
        <w:t xml:space="preserve"> </w:t>
      </w:r>
      <w:r w:rsidRPr="00B8060A">
        <w:t>Section</w:t>
      </w:r>
      <w:r w:rsidRPr="006D6428">
        <w:rPr>
          <w:b/>
          <w:bCs/>
        </w:rPr>
        <w:t xml:space="preserve"> II</w:t>
      </w:r>
      <w:r w:rsidRPr="00252110">
        <w:t xml:space="preserve"> </w:t>
      </w:r>
      <w:r w:rsidR="005B34F9" w:rsidRPr="00252110">
        <w:rPr>
          <w:rFonts w:cs="Arial"/>
        </w:rPr>
        <w:t>–</w:t>
      </w:r>
      <w:r w:rsidR="005B34F9" w:rsidRPr="00252110">
        <w:t xml:space="preserve"> </w:t>
      </w:r>
      <w:r w:rsidRPr="00B8060A">
        <w:t>General Liability Coverages</w:t>
      </w:r>
      <w:r w:rsidR="00F040D0">
        <w:rPr>
          <w:b/>
          <w:bCs/>
        </w:rPr>
        <w:t xml:space="preserve"> </w:t>
      </w:r>
      <w:r w:rsidR="00F040D0" w:rsidRPr="003601D8">
        <w:t>or</w:t>
      </w:r>
      <w:r w:rsidR="00F040D0">
        <w:rPr>
          <w:b/>
          <w:bCs/>
        </w:rPr>
        <w:t xml:space="preserve"> </w:t>
      </w:r>
      <w:r w:rsidR="00F040D0" w:rsidRPr="00B8060A">
        <w:rPr>
          <w:bCs/>
        </w:rPr>
        <w:t xml:space="preserve">Section </w:t>
      </w:r>
      <w:r w:rsidR="00F040D0" w:rsidRPr="003601D8">
        <w:rPr>
          <w:b/>
        </w:rPr>
        <w:t>III</w:t>
      </w:r>
      <w:r w:rsidR="00F040D0" w:rsidRPr="00252110">
        <w:rPr>
          <w:bCs/>
        </w:rPr>
        <w:t xml:space="preserve"> </w:t>
      </w:r>
      <w:r w:rsidR="005B34F9" w:rsidRPr="00252110">
        <w:rPr>
          <w:rFonts w:cs="Arial"/>
          <w:bCs/>
        </w:rPr>
        <w:t>–</w:t>
      </w:r>
      <w:r w:rsidR="005B34F9" w:rsidRPr="00252110">
        <w:rPr>
          <w:bCs/>
        </w:rPr>
        <w:t xml:space="preserve"> </w:t>
      </w:r>
      <w:r w:rsidR="00F040D0" w:rsidRPr="00B8060A">
        <w:rPr>
          <w:bCs/>
        </w:rPr>
        <w:t xml:space="preserve">Acts, Errors </w:t>
      </w:r>
      <w:r w:rsidR="005B34F9" w:rsidRPr="00B8060A">
        <w:rPr>
          <w:bCs/>
        </w:rPr>
        <w:t>O</w:t>
      </w:r>
      <w:r w:rsidR="00F040D0" w:rsidRPr="00B8060A">
        <w:rPr>
          <w:bCs/>
        </w:rPr>
        <w:t>r Omissions Liability Coverages</w:t>
      </w:r>
      <w:r>
        <w:rPr>
          <w:b/>
          <w:bCs/>
        </w:rPr>
        <w:t xml:space="preserve"> </w:t>
      </w:r>
      <w:r w:rsidRPr="006D6428">
        <w:t>applies.</w:t>
      </w:r>
      <w:r>
        <w:t xml:space="preserve"> </w:t>
      </w:r>
    </w:p>
    <w:p w14:paraId="6ACF765D" w14:textId="7C7EFDBE" w:rsidR="00325E85" w:rsidRPr="006D6428" w:rsidRDefault="00A1099D" w:rsidP="00252110">
      <w:pPr>
        <w:pStyle w:val="outlinehd3"/>
      </w:pPr>
      <w:r w:rsidRPr="006D6428">
        <w:tab/>
      </w:r>
      <w:r w:rsidR="00893333">
        <w:t>d</w:t>
      </w:r>
      <w:r w:rsidRPr="006D6428">
        <w:t>.</w:t>
      </w:r>
      <w:r w:rsidRPr="006D6428">
        <w:tab/>
        <w:t>Contractual Liability</w:t>
      </w:r>
    </w:p>
    <w:p w14:paraId="33FCC90B" w14:textId="77777777" w:rsidR="00325E85" w:rsidRPr="006D6428" w:rsidRDefault="00A1099D" w:rsidP="00252110">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A1099D" w:rsidP="00252110">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A1099D" w:rsidP="00252110">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A1099D" w:rsidP="00252110">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A1099D" w:rsidP="00252110">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64B27472" w:rsidR="00325E85" w:rsidRPr="006D6428" w:rsidRDefault="00A1099D" w:rsidP="00252110">
      <w:pPr>
        <w:pStyle w:val="outlinehd3"/>
      </w:pPr>
      <w:r>
        <w:br w:type="page"/>
      </w:r>
      <w:r w:rsidR="00252110">
        <w:rPr>
          <w:noProof/>
        </w:rPr>
        <w:lastRenderedPageBreak/>
        <w:pict w14:anchorId="2C1D0B2C">
          <v:rect id="_x0000_s1028" style="position:absolute;left:0;text-align:left;margin-left:-288.8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BF66E66" w14:textId="77777777" w:rsidR="00B62AA2" w:rsidRDefault="00A1099D">
                  <w:pPr>
                    <w:pStyle w:val="sidetext"/>
                  </w:pPr>
                  <w:r>
                    <w:t>N</w:t>
                  </w:r>
                </w:p>
                <w:p w14:paraId="07F5ECB1" w14:textId="77777777" w:rsidR="00B62AA2" w:rsidRDefault="00B62AA2">
                  <w:pPr>
                    <w:pStyle w:val="sidetext"/>
                  </w:pPr>
                </w:p>
                <w:p w14:paraId="0085E72B" w14:textId="77777777" w:rsidR="00B62AA2" w:rsidRDefault="00A1099D">
                  <w:pPr>
                    <w:pStyle w:val="sidetext"/>
                  </w:pPr>
                  <w:r>
                    <w:t>E</w:t>
                  </w:r>
                </w:p>
                <w:p w14:paraId="2C021E2F" w14:textId="77777777" w:rsidR="00B62AA2" w:rsidRDefault="00B62AA2">
                  <w:pPr>
                    <w:pStyle w:val="sidetext"/>
                  </w:pPr>
                </w:p>
                <w:p w14:paraId="684CC871" w14:textId="77777777" w:rsidR="00B62AA2" w:rsidRDefault="00A1099D">
                  <w:pPr>
                    <w:pStyle w:val="sidetext"/>
                  </w:pPr>
                  <w:r>
                    <w:t>W</w:t>
                  </w:r>
                </w:p>
              </w:txbxContent>
            </v:textbox>
            <w10:wrap anchorx="page" anchory="page"/>
            <w10:anchorlock/>
          </v:rect>
        </w:pict>
      </w:r>
      <w:r w:rsidR="0007387E" w:rsidRPr="006D6428">
        <w:tab/>
      </w:r>
      <w:r w:rsidR="00893333">
        <w:rPr>
          <w:bCs/>
        </w:rPr>
        <w:t>f</w:t>
      </w:r>
      <w:r w:rsidR="0007387E" w:rsidRPr="006D6428">
        <w:t>.</w:t>
      </w:r>
      <w:r w:rsidR="0007387E" w:rsidRPr="006D6428">
        <w:tab/>
      </w:r>
      <w:r w:rsidR="00783BEF" w:rsidRPr="006D6428">
        <w:t xml:space="preserve">Employee Indemnification And </w:t>
      </w:r>
      <w:r w:rsidR="0007387E" w:rsidRPr="006D6428">
        <w:t>Employer's Liability</w:t>
      </w:r>
    </w:p>
    <w:p w14:paraId="42A4D88E" w14:textId="77777777" w:rsidR="00325E85" w:rsidRPr="006D6428" w:rsidRDefault="00A1099D" w:rsidP="00252110">
      <w:pPr>
        <w:pStyle w:val="blocktext4"/>
      </w:pPr>
      <w:r w:rsidRPr="006D6428">
        <w:t>"Injury" to:</w:t>
      </w:r>
    </w:p>
    <w:p w14:paraId="4914A198" w14:textId="77777777" w:rsidR="00325E85" w:rsidRPr="006D6428" w:rsidRDefault="00A1099D" w:rsidP="00252110">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A1099D" w:rsidP="00252110">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A1099D" w:rsidP="00252110">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A1099D" w:rsidP="00252110">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A1099D" w:rsidP="00252110">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A1099D" w:rsidP="00252110">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A1099D" w:rsidP="00252110">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A1099D" w:rsidP="00252110">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A1099D" w:rsidP="00252110">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6D6428" w:rsidRDefault="00A1099D" w:rsidP="00252110">
      <w:pPr>
        <w:pStyle w:val="blocktext4"/>
      </w:pPr>
      <w:r w:rsidRPr="006807B5">
        <w:t>This exclusion applies</w:t>
      </w:r>
      <w:r w:rsidRPr="006D6428">
        <w:t>:</w:t>
      </w:r>
    </w:p>
    <w:p w14:paraId="762CED81" w14:textId="165CD514" w:rsidR="003A6095" w:rsidRPr="006D6428" w:rsidRDefault="00A1099D" w:rsidP="00252110">
      <w:pPr>
        <w:pStyle w:val="outlinetxt5"/>
        <w:rPr>
          <w:b w:val="0"/>
        </w:rPr>
      </w:pPr>
      <w:r w:rsidRPr="006D6428">
        <w:tab/>
        <w:t>(a)</w:t>
      </w:r>
      <w:r w:rsidRPr="006D6428">
        <w:tab/>
      </w:r>
      <w:r w:rsidRPr="006D6428">
        <w:rPr>
          <w:b w:val="0"/>
          <w:bCs/>
        </w:rPr>
        <w:t xml:space="preserve">Whether the </w:t>
      </w:r>
      <w:r w:rsidR="00B93D97">
        <w:rPr>
          <w:b w:val="0"/>
          <w:bCs/>
        </w:rPr>
        <w:t>"</w:t>
      </w:r>
      <w:r w:rsidRPr="006D6428">
        <w:rPr>
          <w:b w:val="0"/>
          <w:bCs/>
        </w:rPr>
        <w:t>injury</w:t>
      </w:r>
      <w:r w:rsidR="00B93D97">
        <w:rPr>
          <w:b w:val="0"/>
          <w:bCs/>
        </w:rPr>
        <w:t>"</w:t>
      </w:r>
      <w:r w:rsidRPr="006D6428">
        <w:rPr>
          <w:b w:val="0"/>
          <w:bCs/>
        </w:rPr>
        <w:t xml:space="preserve">-causing event described in Paragraph </w:t>
      </w:r>
      <w:r w:rsidRPr="006D6428">
        <w:t>(3)(a), (b)</w:t>
      </w:r>
      <w:r w:rsidRPr="006D6428">
        <w:rPr>
          <w:b w:val="0"/>
          <w:bCs/>
        </w:rPr>
        <w:t xml:space="preserve"> or </w:t>
      </w:r>
      <w:r w:rsidRPr="006D6428">
        <w:t>(c)</w:t>
      </w:r>
      <w:r w:rsidRPr="006D6428">
        <w:rPr>
          <w:b w:val="0"/>
          <w:bCs/>
        </w:rPr>
        <w:t xml:space="preserve"> above occurs before employment, during employment or after employment of that person;</w:t>
      </w:r>
    </w:p>
    <w:p w14:paraId="34A06A18" w14:textId="77777777" w:rsidR="00325E85" w:rsidRPr="006D6428" w:rsidRDefault="00A1099D" w:rsidP="00252110">
      <w:pPr>
        <w:pStyle w:val="outlinetxt5"/>
        <w:rPr>
          <w:b w:val="0"/>
        </w:rPr>
      </w:pPr>
      <w:r w:rsidRPr="006D6428">
        <w:rPr>
          <w:bCs/>
        </w:rPr>
        <w:tab/>
        <w:t>(b)</w:t>
      </w:r>
      <w:r w:rsidRPr="006D6428">
        <w:rPr>
          <w:bCs/>
        </w:rPr>
        <w:tab/>
      </w:r>
      <w:r w:rsidRPr="006D6428">
        <w:rPr>
          <w:b w:val="0"/>
        </w:rPr>
        <w:t xml:space="preserve">Whether the </w:t>
      </w:r>
      <w:r w:rsidR="0024265D" w:rsidRPr="006D6428">
        <w:rPr>
          <w:b w:val="0"/>
        </w:rPr>
        <w:t>"</w:t>
      </w:r>
      <w:r w:rsidRPr="006D6428">
        <w:rPr>
          <w:b w:val="0"/>
        </w:rPr>
        <w:t>insured</w:t>
      </w:r>
      <w:r w:rsidR="0024265D" w:rsidRPr="006D6428">
        <w:rPr>
          <w:b w:val="0"/>
        </w:rPr>
        <w:t>"</w:t>
      </w:r>
      <w:r w:rsidRPr="006D6428">
        <w:rPr>
          <w:b w:val="0"/>
        </w:rPr>
        <w:t xml:space="preserve"> may be liable as an employer or in any other capacity; and</w:t>
      </w:r>
    </w:p>
    <w:p w14:paraId="0912FADB" w14:textId="63C5258C" w:rsidR="00325E85" w:rsidRPr="006D6428" w:rsidRDefault="00A1099D" w:rsidP="00252110">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A1099D" w:rsidP="00252110">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A1099D" w:rsidP="00252110">
      <w:pPr>
        <w:pStyle w:val="blocktext2"/>
      </w:pPr>
      <w:r>
        <w:t>The following are "insureds" for Sexual Abuse Or Sexual Molestation Liability Coverage:</w:t>
      </w:r>
    </w:p>
    <w:p w14:paraId="175A2B71" w14:textId="77777777" w:rsidR="00F7080A" w:rsidRPr="007A0D23" w:rsidRDefault="00A1099D" w:rsidP="00252110">
      <w:pPr>
        <w:pStyle w:val="outlinetxt2"/>
        <w:rPr>
          <w:b w:val="0"/>
        </w:rPr>
      </w:pPr>
      <w:r>
        <w:tab/>
        <w:t>1.</w:t>
      </w:r>
      <w:r>
        <w:tab/>
      </w:r>
      <w:r w:rsidRPr="007A0D23">
        <w:rPr>
          <w:b w:val="0"/>
        </w:rPr>
        <w:t>You.</w:t>
      </w:r>
    </w:p>
    <w:p w14:paraId="79415587" w14:textId="77777777" w:rsidR="00F7080A" w:rsidRDefault="00A1099D" w:rsidP="00252110">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19FA6AB" w:rsidR="00F7080A" w:rsidRPr="0054333B" w:rsidRDefault="00A1099D" w:rsidP="00252110">
      <w:pPr>
        <w:pStyle w:val="outlinetxt2"/>
        <w:rPr>
          <w:b w:val="0"/>
        </w:rPr>
      </w:pPr>
      <w:r>
        <w:br w:type="column"/>
      </w:r>
      <w:r w:rsidR="0007387E">
        <w:tab/>
        <w:t>3.</w:t>
      </w:r>
      <w:r w:rsidR="0007387E">
        <w:tab/>
      </w:r>
      <w:r w:rsidR="0007387E">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A1099D" w:rsidP="00252110">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60DAF10D" w14:textId="77777777" w:rsidR="009E3150" w:rsidRDefault="00A1099D" w:rsidP="00252110">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7753A3B2" w:rsidR="00F7080A" w:rsidRPr="008A4B56" w:rsidRDefault="00A1099D" w:rsidP="00252110">
      <w:pPr>
        <w:pStyle w:val="outlinetxt2"/>
        <w:rPr>
          <w:b w:val="0"/>
        </w:rPr>
      </w:pPr>
      <w:r>
        <w:rPr>
          <w:b w:val="0"/>
        </w:rPr>
        <w:tab/>
      </w:r>
      <w:r w:rsidRPr="00156D3C">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20222BDA" w14:textId="04351CFC" w:rsidR="00C01784" w:rsidRPr="001C414D" w:rsidRDefault="00A1099D" w:rsidP="00252110">
      <w:pPr>
        <w:pStyle w:val="outlinetxt2"/>
        <w:rPr>
          <w:b w:val="0"/>
        </w:rPr>
      </w:pPr>
      <w:r>
        <w:rPr>
          <w:b w:val="0"/>
        </w:rPr>
        <w:tab/>
      </w:r>
      <w:r w:rsidRPr="001C414D">
        <w:rPr>
          <w:bCs/>
        </w:rPr>
        <w:t>7.</w:t>
      </w:r>
      <w:r>
        <w:rPr>
          <w:b w:val="0"/>
        </w:rPr>
        <w:tab/>
      </w:r>
      <w:r w:rsidRPr="001C414D">
        <w:rPr>
          <w:b w:val="0"/>
        </w:rPr>
        <w:t xml:space="preserve">Any person or organization added to this coverage form as an additional "insured" under Section </w:t>
      </w:r>
      <w:r w:rsidRPr="00C01784">
        <w:rPr>
          <w:bCs/>
        </w:rPr>
        <w:t>II</w:t>
      </w:r>
      <w:r>
        <w:rPr>
          <w:b w:val="0"/>
        </w:rPr>
        <w:t xml:space="preserve"> </w:t>
      </w:r>
      <w:r>
        <w:rPr>
          <w:rFonts w:cs="Arial"/>
          <w:b w:val="0"/>
        </w:rPr>
        <w:t>–</w:t>
      </w:r>
      <w:r w:rsidRPr="001C414D">
        <w:rPr>
          <w:b w:val="0"/>
        </w:rPr>
        <w:t xml:space="preserve"> General Liability Coverages will automatically be an "insured" under the insurance provided by this endorsement, but only if the insurance provided by this endorsement is required by:</w:t>
      </w:r>
    </w:p>
    <w:p w14:paraId="59F90730" w14:textId="77777777" w:rsidR="00C01784" w:rsidRPr="001C414D" w:rsidRDefault="00A1099D" w:rsidP="00252110">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419590BB" w14:textId="77777777" w:rsidR="00C01784" w:rsidRPr="001C414D" w:rsidRDefault="00A1099D" w:rsidP="00252110">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21DE3D09" w14:textId="77777777" w:rsidR="00C01784" w:rsidRPr="001C414D" w:rsidRDefault="00A1099D" w:rsidP="00252110">
      <w:pPr>
        <w:pStyle w:val="blocktext3"/>
      </w:pPr>
      <w:r w:rsidRPr="001C414D">
        <w:t>to be provided to such additional "insured".</w:t>
      </w:r>
    </w:p>
    <w:p w14:paraId="65D859B5" w14:textId="77777777" w:rsidR="00C01784" w:rsidRPr="001C414D" w:rsidRDefault="00A1099D" w:rsidP="00252110">
      <w:pPr>
        <w:pStyle w:val="blocktext3"/>
      </w:pPr>
      <w:r w:rsidRPr="001C414D">
        <w:t>However, the insurance afforded to such additional "insured":</w:t>
      </w:r>
    </w:p>
    <w:p w14:paraId="37F673FC" w14:textId="77777777" w:rsidR="00C01784" w:rsidRPr="001C414D" w:rsidRDefault="00A1099D" w:rsidP="00252110">
      <w:pPr>
        <w:pStyle w:val="outlinetxt4"/>
        <w:rPr>
          <w:b w:val="0"/>
        </w:rPr>
      </w:pPr>
      <w:r w:rsidRPr="001C414D">
        <w:rPr>
          <w:b w:val="0"/>
        </w:rPr>
        <w:tab/>
      </w:r>
      <w:r w:rsidRPr="001C414D">
        <w:rPr>
          <w:bCs/>
        </w:rPr>
        <w:t>(1)</w:t>
      </w:r>
      <w:r w:rsidRPr="001C414D">
        <w:rPr>
          <w:b w:val="0"/>
        </w:rPr>
        <w:tab/>
        <w:t>Only applies to the extent permitted by law; and</w:t>
      </w:r>
    </w:p>
    <w:p w14:paraId="04CC4E5C" w14:textId="3D258FFE" w:rsidR="00C01784" w:rsidRDefault="00A1099D" w:rsidP="00252110">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78F7D7BB" w14:textId="5098B09F" w:rsidR="00880B65" w:rsidRPr="00B1067B" w:rsidRDefault="00A1099D" w:rsidP="00252110">
      <w:pPr>
        <w:pStyle w:val="blocktext2"/>
      </w:pPr>
      <w:r w:rsidRPr="00B1067B">
        <w:br w:type="page"/>
      </w:r>
      <w:r w:rsidRPr="00B1067B">
        <w:lastRenderedPageBreak/>
        <w:t>No person or organization is an "insured" with respect to the conduct of any current or past partnership or limited liability company that is not shown as a Named Insured in the Declarations</w:t>
      </w:r>
      <w:r w:rsidRPr="00B1067B">
        <w:rPr>
          <w:rStyle w:val="CommentReference"/>
          <w:sz w:val="20"/>
        </w:rPr>
        <w:t>.</w:t>
      </w:r>
    </w:p>
    <w:p w14:paraId="01E4741A" w14:textId="24BF324C" w:rsidR="00EA18C8" w:rsidRPr="006D6428" w:rsidRDefault="00252110" w:rsidP="00252110">
      <w:pPr>
        <w:pStyle w:val="outlinehd1"/>
      </w:pPr>
      <w:r>
        <w:rPr>
          <w:noProof/>
        </w:rPr>
        <w:pict w14:anchorId="35453EFC">
          <v:rect id="_x0000_s1029" style="position:absolute;left:0;text-align:left;margin-left:-288.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77599A2" w14:textId="77777777" w:rsidR="00B62AA2" w:rsidRDefault="00A1099D">
                  <w:pPr>
                    <w:pStyle w:val="sidetext"/>
                  </w:pPr>
                  <w:r>
                    <w:t>N</w:t>
                  </w:r>
                </w:p>
                <w:p w14:paraId="0593A6A2" w14:textId="77777777" w:rsidR="00B62AA2" w:rsidRDefault="00B62AA2">
                  <w:pPr>
                    <w:pStyle w:val="sidetext"/>
                  </w:pPr>
                </w:p>
                <w:p w14:paraId="0C6C52F8" w14:textId="77777777" w:rsidR="00B62AA2" w:rsidRDefault="00A1099D">
                  <w:pPr>
                    <w:pStyle w:val="sidetext"/>
                  </w:pPr>
                  <w:r>
                    <w:t>E</w:t>
                  </w:r>
                </w:p>
                <w:p w14:paraId="32B7BDD3" w14:textId="77777777" w:rsidR="00B62AA2" w:rsidRDefault="00B62AA2">
                  <w:pPr>
                    <w:pStyle w:val="sidetext"/>
                  </w:pPr>
                </w:p>
                <w:p w14:paraId="4DFA174D" w14:textId="77777777" w:rsidR="00B62AA2" w:rsidRDefault="00A1099D">
                  <w:pPr>
                    <w:pStyle w:val="sidetext"/>
                  </w:pPr>
                  <w:r>
                    <w:t>W</w:t>
                  </w:r>
                </w:p>
              </w:txbxContent>
            </v:textbox>
            <w10:wrap anchorx="page" anchory="page"/>
            <w10:anchorlock/>
          </v:rect>
        </w:pict>
      </w:r>
      <w:r w:rsidR="005D10E3">
        <w:tab/>
      </w:r>
      <w:r w:rsidR="0007387E">
        <w:t>E</w:t>
      </w:r>
      <w:r w:rsidR="0007387E" w:rsidRPr="00492805">
        <w:t>.</w:t>
      </w:r>
      <w:r w:rsidR="0007387E" w:rsidRPr="00492805">
        <w:tab/>
        <w:t>Supplementary Payments</w:t>
      </w:r>
    </w:p>
    <w:p w14:paraId="3446B8A7" w14:textId="2312D436" w:rsidR="00E411F7" w:rsidRPr="006D6428" w:rsidRDefault="00A1099D" w:rsidP="00252110">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A1099D" w:rsidP="00252110">
      <w:pPr>
        <w:pStyle w:val="outlinetxt2"/>
        <w:rPr>
          <w:b w:val="0"/>
        </w:rPr>
      </w:pPr>
      <w:r w:rsidRPr="006D6428">
        <w:rPr>
          <w:b w:val="0"/>
        </w:rPr>
        <w:tab/>
      </w:r>
      <w:r w:rsidRPr="006D6428">
        <w:rPr>
          <w:bCs/>
        </w:rPr>
        <w:t>1.</w:t>
      </w:r>
      <w:r w:rsidRPr="006D6428">
        <w:rPr>
          <w:b w:val="0"/>
        </w:rPr>
        <w:tab/>
        <w:t>All expenses we incur.</w:t>
      </w:r>
    </w:p>
    <w:p w14:paraId="1D3FA169" w14:textId="11F13BF0" w:rsidR="00E411F7" w:rsidRPr="006D6428" w:rsidRDefault="00A1099D" w:rsidP="00252110">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224F6E">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A1099D" w:rsidP="00252110">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77777777" w:rsidR="00A17270" w:rsidRDefault="00A1099D" w:rsidP="00252110">
      <w:pPr>
        <w:pStyle w:val="outlinetxt2"/>
        <w:rPr>
          <w:b w:val="0"/>
          <w:bCs/>
        </w:rPr>
      </w:pPr>
      <w:r w:rsidRPr="006D6428">
        <w:rPr>
          <w:b w:val="0"/>
        </w:rPr>
        <w:tab/>
      </w:r>
      <w:r w:rsidRPr="00EE01AF">
        <w:rPr>
          <w:bCs/>
        </w:rPr>
        <w:t>4.</w:t>
      </w:r>
      <w:r w:rsidRPr="006D6428">
        <w:rPr>
          <w:b w:val="0"/>
        </w:rPr>
        <w:tab/>
      </w:r>
      <w:r w:rsidRPr="006D6428">
        <w:rPr>
          <w:b w:val="0"/>
          <w:bCs/>
        </w:rPr>
        <w:t>All court costs taxed against the "insured" in any "suit" against the "insured" we defend. However, these payments do not include attorneys' fees or attorneys' expenses taxed against the "insured".</w:t>
      </w:r>
    </w:p>
    <w:p w14:paraId="5FBD7412" w14:textId="6E7E2CD2" w:rsidR="00111A99" w:rsidRPr="00790EFE" w:rsidRDefault="00A1099D" w:rsidP="00252110">
      <w:pPr>
        <w:pStyle w:val="outlinetxt2"/>
        <w:rPr>
          <w:b w:val="0"/>
        </w:rPr>
      </w:pPr>
      <w:r w:rsidRPr="00790EFE">
        <w:rPr>
          <w:b w:val="0"/>
        </w:rPr>
        <w:tab/>
      </w:r>
      <w:r w:rsidRPr="00790EFE">
        <w:t>5.</w:t>
      </w:r>
      <w:r w:rsidRPr="00790EFE">
        <w:rPr>
          <w:b w:val="0"/>
        </w:rPr>
        <w:tab/>
        <w:t xml:space="preserve">Prejudgment interest awarded against the </w:t>
      </w:r>
      <w:r w:rsidR="000F74F8">
        <w:rPr>
          <w:b w:val="0"/>
        </w:rPr>
        <w:t>"</w:t>
      </w:r>
      <w:r w:rsidRPr="00790EFE">
        <w:rPr>
          <w:b w:val="0"/>
        </w:rPr>
        <w:t>insured</w:t>
      </w:r>
      <w:r w:rsidR="000F74F8">
        <w:rPr>
          <w:b w:val="0"/>
        </w:rPr>
        <w:t>"</w:t>
      </w:r>
      <w:r w:rsidRPr="00790EFE">
        <w:rPr>
          <w:b w:val="0"/>
        </w:rPr>
        <w:t xml:space="preserve"> on that part of the judgment we pay. If we make an offer to pay the applicable Limit Of Insurance shown in the Schedule </w:t>
      </w:r>
      <w:r w:rsidRPr="00790EFE">
        <w:rPr>
          <w:b w:val="0"/>
          <w:bCs/>
        </w:rPr>
        <w:t>of this endorsement</w:t>
      </w:r>
      <w:r w:rsidRPr="00790EFE">
        <w:rPr>
          <w:b w:val="0"/>
        </w:rPr>
        <w:t>, we will not pay any prejudgment interest based on that period of time after the offer.</w:t>
      </w:r>
    </w:p>
    <w:p w14:paraId="021AB8C6" w14:textId="67C52686" w:rsidR="006405D2" w:rsidRPr="006D6428" w:rsidRDefault="00A1099D" w:rsidP="00252110">
      <w:pPr>
        <w:pStyle w:val="outlinetxt2"/>
        <w:rPr>
          <w:b w:val="0"/>
          <w:bCs/>
        </w:rPr>
      </w:pPr>
      <w:r w:rsidRPr="006D6428">
        <w:rPr>
          <w:b w:val="0"/>
          <w:bCs/>
        </w:rPr>
        <w:tab/>
      </w:r>
      <w:r w:rsidR="00111A99">
        <w:t>6</w:t>
      </w:r>
      <w:r w:rsidRPr="00EE01AF">
        <w:t>.</w:t>
      </w:r>
      <w:r w:rsidRPr="006D6428">
        <w:rPr>
          <w:b w:val="0"/>
          <w:bCs/>
        </w:rPr>
        <w:tab/>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EC73B7">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6ED8D666" w:rsidR="00EA18C8" w:rsidRPr="006D6428" w:rsidRDefault="00A1099D" w:rsidP="00252110">
      <w:pPr>
        <w:pStyle w:val="blocktext2"/>
        <w:rPr>
          <w:b/>
        </w:rPr>
      </w:pPr>
      <w:r w:rsidRPr="006D6428">
        <w:t>These payments will not reduce the limits of insurance.</w:t>
      </w:r>
    </w:p>
    <w:p w14:paraId="6D2DF9CA" w14:textId="4B7622E6" w:rsidR="00DE1EBD" w:rsidRPr="006D6428" w:rsidRDefault="00A1099D" w:rsidP="00252110">
      <w:pPr>
        <w:pStyle w:val="outlinehd1"/>
      </w:pPr>
      <w:r w:rsidRPr="006D6428">
        <w:tab/>
      </w:r>
      <w:r w:rsidR="00DF0072">
        <w:t>F</w:t>
      </w:r>
      <w:r w:rsidRPr="006D6428">
        <w:t>.</w:t>
      </w:r>
      <w:r w:rsidRPr="006D6428">
        <w:tab/>
        <w:t>Limits Of Insurance</w:t>
      </w:r>
    </w:p>
    <w:p w14:paraId="17D4A336" w14:textId="77777777" w:rsidR="001851EF" w:rsidRPr="006D6428" w:rsidRDefault="00A1099D" w:rsidP="00252110">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96AA2D4" w:rsidR="002D5273" w:rsidRPr="006D6428" w:rsidRDefault="00A1099D" w:rsidP="00252110">
      <w:pPr>
        <w:pStyle w:val="outlinetxt2"/>
        <w:rPr>
          <w:b w:val="0"/>
        </w:rPr>
      </w:pPr>
      <w:r>
        <w:br w:type="column"/>
      </w:r>
      <w:r w:rsidR="0007387E" w:rsidRPr="006D6428">
        <w:tab/>
        <w:t>2.</w:t>
      </w:r>
      <w:r w:rsidR="0007387E" w:rsidRPr="006D6428">
        <w:tab/>
      </w:r>
      <w:r w:rsidR="0007387E" w:rsidRPr="006D6428">
        <w:rPr>
          <w:b w:val="0"/>
        </w:rPr>
        <w:t xml:space="preserve">Subject to </w:t>
      </w:r>
      <w:bookmarkStart w:id="2" w:name="_Hlk70950229"/>
      <w:r w:rsidR="0007387E" w:rsidRPr="006D6428">
        <w:rPr>
          <w:b w:val="0"/>
        </w:rPr>
        <w:t>Paragraph</w:t>
      </w:r>
      <w:r w:rsidR="0007387E" w:rsidRPr="006D6428">
        <w:t xml:space="preserve"> </w:t>
      </w:r>
      <w:r w:rsidR="00AB7815">
        <w:t>F</w:t>
      </w:r>
      <w:r w:rsidR="0007387E" w:rsidRPr="006D6428">
        <w:t xml:space="preserve">.1. </w:t>
      </w:r>
      <w:r w:rsidR="0007387E" w:rsidRPr="006D6428">
        <w:rPr>
          <w:b w:val="0"/>
        </w:rPr>
        <w:t>above</w:t>
      </w:r>
      <w:bookmarkEnd w:id="2"/>
      <w:r w:rsidR="0007387E"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A1099D" w:rsidP="00252110">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6D6428" w:rsidRDefault="00A1099D" w:rsidP="00252110">
      <w:pPr>
        <w:pStyle w:val="outlinetxt3"/>
        <w:rPr>
          <w:b w:val="0"/>
        </w:rPr>
      </w:pPr>
      <w:r w:rsidRPr="006D6428">
        <w:tab/>
        <w:t>a.</w:t>
      </w:r>
      <w:r w:rsidRPr="006D6428">
        <w:tab/>
      </w:r>
      <w:r w:rsidRPr="006D6428">
        <w:rPr>
          <w:b w:val="0"/>
        </w:rPr>
        <w:t>That provides the coverage provided by this endorsement; and</w:t>
      </w:r>
    </w:p>
    <w:p w14:paraId="4918D23C" w14:textId="798A6DD2" w:rsidR="002D5273" w:rsidRPr="006D6428" w:rsidRDefault="00A1099D" w:rsidP="00252110">
      <w:pPr>
        <w:pStyle w:val="outlinetxt3"/>
        <w:rPr>
          <w:b w:val="0"/>
          <w:bCs/>
        </w:rPr>
      </w:pPr>
      <w:r w:rsidRPr="006D6428">
        <w:tab/>
        <w:t>b.</w:t>
      </w:r>
      <w:r w:rsidRPr="006D6428">
        <w:tab/>
      </w:r>
      <w:r w:rsidRPr="006D6428">
        <w:rPr>
          <w:b w:val="0"/>
          <w:bCs/>
        </w:rPr>
        <w:t>In which the "interrelated acts" were committed</w:t>
      </w:r>
      <w:r w:rsidR="000F74F8">
        <w:rPr>
          <w:b w:val="0"/>
          <w:bCs/>
        </w:rPr>
        <w:t>;</w:t>
      </w:r>
    </w:p>
    <w:bookmarkEnd w:id="3"/>
    <w:bookmarkEnd w:id="4"/>
    <w:p w14:paraId="5846266E" w14:textId="77777777" w:rsidR="002D5273" w:rsidRPr="006D6428" w:rsidRDefault="00A1099D" w:rsidP="00252110">
      <w:pPr>
        <w:pStyle w:val="blocktext3"/>
      </w:pPr>
      <w:r w:rsidRPr="006D6428">
        <w:t>will apply to all damages because of all "injury" for such "interrelated acts".</w:t>
      </w:r>
    </w:p>
    <w:p w14:paraId="163D339D" w14:textId="1F507CE7" w:rsidR="00822311" w:rsidRPr="006D6428" w:rsidRDefault="00A1099D" w:rsidP="00252110">
      <w:pPr>
        <w:pStyle w:val="outlinetxt2"/>
        <w:rPr>
          <w:b w:val="0"/>
          <w:bCs/>
        </w:rPr>
      </w:pPr>
      <w:r w:rsidRPr="006D6428">
        <w:tab/>
        <w:t>3.</w:t>
      </w:r>
      <w:r w:rsidRPr="006D6428">
        <w:tab/>
      </w:r>
      <w:r w:rsidRPr="006D6428">
        <w:rPr>
          <w:b w:val="0"/>
          <w:bCs/>
        </w:rPr>
        <w:t xml:space="preserve">With respect to the insurance afforded to additional "insureds" described in Paragraph </w:t>
      </w:r>
      <w:r w:rsidR="00AB7815">
        <w:t>D</w:t>
      </w:r>
      <w:r w:rsidRPr="006D6428">
        <w:t>.</w:t>
      </w:r>
      <w:r w:rsidRPr="006D6428">
        <w:rPr>
          <w:b w:val="0"/>
          <w:bCs/>
        </w:rPr>
        <w:t xml:space="preserve"> of this endorsement, the most we will pay on behalf of the additional </w:t>
      </w:r>
      <w:r w:rsidR="00B62AA2">
        <w:rPr>
          <w:b w:val="0"/>
          <w:bCs/>
        </w:rPr>
        <w:t>"</w:t>
      </w:r>
      <w:r w:rsidRPr="006D6428">
        <w:rPr>
          <w:b w:val="0"/>
          <w:bCs/>
        </w:rPr>
        <w:t>insured</w:t>
      </w:r>
      <w:r w:rsidR="00B62AA2">
        <w:rPr>
          <w:b w:val="0"/>
          <w:bCs/>
        </w:rPr>
        <w:t>"</w:t>
      </w:r>
      <w:r w:rsidRPr="006D6428">
        <w:rPr>
          <w:b w:val="0"/>
          <w:bCs/>
        </w:rPr>
        <w:t xml:space="preserve"> is the amount of insurance:</w:t>
      </w:r>
    </w:p>
    <w:p w14:paraId="44F1C5DB" w14:textId="77777777" w:rsidR="00822311" w:rsidRPr="006D6428" w:rsidRDefault="00A1099D" w:rsidP="00252110">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67B32FB0" w:rsidR="00822311" w:rsidRPr="006D6428" w:rsidRDefault="00A1099D" w:rsidP="00252110">
      <w:pPr>
        <w:pStyle w:val="outlinetxt3"/>
      </w:pPr>
      <w:r w:rsidRPr="006D6428">
        <w:tab/>
        <w:t>b.</w:t>
      </w:r>
      <w:r w:rsidRPr="006D6428">
        <w:tab/>
      </w:r>
      <w:r w:rsidRPr="006D6428">
        <w:rPr>
          <w:b w:val="0"/>
          <w:bCs/>
        </w:rPr>
        <w:t xml:space="preserve">Available under the applicable Limits </w:t>
      </w:r>
      <w:r w:rsidR="00224F6E">
        <w:rPr>
          <w:b w:val="0"/>
          <w:bCs/>
        </w:rPr>
        <w:t>O</w:t>
      </w:r>
      <w:r w:rsidRPr="006D6428">
        <w:rPr>
          <w:b w:val="0"/>
          <w:bCs/>
        </w:rPr>
        <w:t>f Insurance shown in the Schedule of this endorsement;</w:t>
      </w:r>
      <w:r w:rsidRPr="006D6428">
        <w:t xml:space="preserve"> </w:t>
      </w:r>
    </w:p>
    <w:p w14:paraId="5F343163" w14:textId="5188AAB5" w:rsidR="00822311" w:rsidRDefault="00A1099D" w:rsidP="00252110">
      <w:pPr>
        <w:pStyle w:val="blocktext3"/>
      </w:pPr>
      <w:r w:rsidRPr="006D6428">
        <w:t>whichever is less.</w:t>
      </w:r>
    </w:p>
    <w:p w14:paraId="68DFCB0C" w14:textId="01A6A5AE" w:rsidR="00C9580C" w:rsidRPr="006D6428" w:rsidRDefault="00A1099D" w:rsidP="00252110">
      <w:pPr>
        <w:pStyle w:val="outlinehd2"/>
      </w:pPr>
      <w:r w:rsidRPr="006D6428">
        <w:tab/>
        <w:t>4.</w:t>
      </w:r>
      <w:r w:rsidRPr="006D6428">
        <w:tab/>
        <w:t>Deductible</w:t>
      </w:r>
    </w:p>
    <w:p w14:paraId="6C7D77EE" w14:textId="0C8DD1A6" w:rsidR="00C9580C" w:rsidRPr="006D6428" w:rsidRDefault="00A1099D" w:rsidP="00252110">
      <w:pPr>
        <w:pStyle w:val="blocktext3"/>
      </w:pPr>
      <w:r w:rsidRPr="006D6428">
        <w:t xml:space="preserve">If a Sexual Abuse </w:t>
      </w:r>
      <w:r w:rsidR="00251FC7">
        <w:t>O</w:t>
      </w:r>
      <w:r w:rsidRPr="006D6428">
        <w:t xml:space="preserve">r Sexual Molestation Liability Each Act Deductible is shown in the Schedule of this endorsement, the following provision applies: </w:t>
      </w:r>
    </w:p>
    <w:p w14:paraId="246EC6DF" w14:textId="3E371E15" w:rsidR="00C9580C" w:rsidRPr="006D6428" w:rsidRDefault="00A1099D" w:rsidP="00252110">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290963">
        <w:rPr>
          <w:b w:val="0"/>
        </w:rPr>
        <w:t>O</w:t>
      </w:r>
      <w:r w:rsidRPr="006D6428">
        <w:rPr>
          <w:b w:val="0"/>
        </w:rPr>
        <w:t>r Sexual Molestation Liability Each Act Deductible. The limits of insurance shall not be reduced by the amount of this deductible.</w:t>
      </w:r>
    </w:p>
    <w:p w14:paraId="48D01195" w14:textId="7A101029" w:rsidR="00C9580C" w:rsidRPr="006D6428" w:rsidRDefault="00A1099D" w:rsidP="00252110">
      <w:pPr>
        <w:pStyle w:val="outlinetxt3"/>
      </w:pPr>
      <w:r>
        <w:br w:type="page"/>
      </w:r>
      <w:r w:rsidR="00252110">
        <w:rPr>
          <w:noProof/>
        </w:rPr>
        <w:lastRenderedPageBreak/>
        <w:pict w14:anchorId="00589F3B">
          <v:rect id="_x0000_s1030" style="position:absolute;left:0;text-align:left;margin-left:-288.8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889B77D" w14:textId="77777777" w:rsidR="00B62AA2" w:rsidRDefault="00A1099D">
                  <w:pPr>
                    <w:pStyle w:val="sidetext"/>
                  </w:pPr>
                  <w:r>
                    <w:t>N</w:t>
                  </w:r>
                </w:p>
                <w:p w14:paraId="2650EE62" w14:textId="77777777" w:rsidR="00B62AA2" w:rsidRDefault="00B62AA2">
                  <w:pPr>
                    <w:pStyle w:val="sidetext"/>
                  </w:pPr>
                </w:p>
                <w:p w14:paraId="09D5F361" w14:textId="77777777" w:rsidR="00B62AA2" w:rsidRDefault="00A1099D">
                  <w:pPr>
                    <w:pStyle w:val="sidetext"/>
                  </w:pPr>
                  <w:r>
                    <w:t>E</w:t>
                  </w:r>
                </w:p>
                <w:p w14:paraId="6FE6988B" w14:textId="77777777" w:rsidR="00B62AA2" w:rsidRDefault="00B62AA2">
                  <w:pPr>
                    <w:pStyle w:val="sidetext"/>
                  </w:pPr>
                </w:p>
                <w:p w14:paraId="7C76F132" w14:textId="77777777" w:rsidR="00B62AA2" w:rsidRDefault="00A1099D">
                  <w:pPr>
                    <w:pStyle w:val="sidetext"/>
                  </w:pPr>
                  <w:r>
                    <w:t>W</w:t>
                  </w:r>
                </w:p>
              </w:txbxContent>
            </v:textbox>
            <w10:wrap anchorx="page" anchory="page"/>
            <w10:anchorlock/>
          </v:rect>
        </w:pict>
      </w:r>
      <w:r w:rsidR="0007387E" w:rsidRPr="006D6428">
        <w:tab/>
        <w:t>b.</w:t>
      </w:r>
      <w:r w:rsidR="0007387E" w:rsidRPr="006D6428">
        <w:tab/>
      </w:r>
      <w:r w:rsidR="0007387E" w:rsidRPr="006D6428">
        <w:rPr>
          <w:b w:val="0"/>
        </w:rPr>
        <w:t>The terms of this insurance, including those with respect to:</w:t>
      </w:r>
    </w:p>
    <w:p w14:paraId="713F6049" w14:textId="77777777" w:rsidR="00C9580C" w:rsidRPr="006D6428" w:rsidRDefault="00A1099D" w:rsidP="00252110">
      <w:pPr>
        <w:pStyle w:val="outlinetxt4"/>
      </w:pPr>
      <w:r w:rsidRPr="006D6428">
        <w:tab/>
        <w:t>(1)</w:t>
      </w:r>
      <w:r w:rsidRPr="006D6428">
        <w:tab/>
      </w:r>
      <w:r w:rsidRPr="006D6428">
        <w:rPr>
          <w:b w:val="0"/>
        </w:rPr>
        <w:t>Our right and duty to defend any "suits" seeking those damages; and</w:t>
      </w:r>
    </w:p>
    <w:p w14:paraId="275DC496" w14:textId="31B58A61" w:rsidR="00C9580C" w:rsidRPr="006D6428" w:rsidRDefault="00A1099D" w:rsidP="00252110">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B16E5A">
        <w:rPr>
          <w:b w:val="0"/>
        </w:rPr>
        <w:t>;</w:t>
      </w:r>
    </w:p>
    <w:p w14:paraId="534B6FE7" w14:textId="77777777" w:rsidR="00C9580C" w:rsidRPr="006D6428" w:rsidRDefault="00A1099D" w:rsidP="00252110">
      <w:pPr>
        <w:pStyle w:val="blocktext4"/>
      </w:pPr>
      <w:r w:rsidRPr="006D6428">
        <w:t>apply irrespective of the application of the deductible amount.</w:t>
      </w:r>
    </w:p>
    <w:p w14:paraId="1010E0B7" w14:textId="77777777" w:rsidR="00C9580C" w:rsidRPr="006D6428" w:rsidRDefault="00A1099D" w:rsidP="00252110">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A1099D" w:rsidP="00252110">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A1099D" w:rsidP="00252110">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A1099D" w:rsidP="00252110">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3BED2180" w:rsidR="00481C60" w:rsidRPr="006D6428" w:rsidRDefault="00A1099D" w:rsidP="00252110">
      <w:pPr>
        <w:pStyle w:val="blockhd3"/>
      </w:pPr>
      <w:r w:rsidRPr="006D6428">
        <w:t>Duties In The Event Of An Act</w:t>
      </w:r>
      <w:r w:rsidR="000044E0" w:rsidRPr="006D6428">
        <w:t xml:space="preserve"> Of Sexual Abuse Or Sexual Molestation, Claim </w:t>
      </w:r>
      <w:r w:rsidR="00290963">
        <w:t>O</w:t>
      </w:r>
      <w:r w:rsidR="000044E0" w:rsidRPr="006D6428">
        <w:t>r Suit</w:t>
      </w:r>
    </w:p>
    <w:p w14:paraId="5D4189F9" w14:textId="77777777" w:rsidR="00BE7353" w:rsidRPr="006D6428" w:rsidRDefault="00A1099D" w:rsidP="00252110">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A1099D" w:rsidP="00252110">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A1099D" w:rsidP="00252110">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A1099D" w:rsidP="00252110">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A1099D" w:rsidP="00252110">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A1099D" w:rsidP="00252110">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A1099D" w:rsidP="00252110">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A1099D" w:rsidP="00252110">
      <w:pPr>
        <w:pStyle w:val="outlinetxt4"/>
        <w:rPr>
          <w:b w:val="0"/>
        </w:rPr>
      </w:pPr>
      <w:r w:rsidRPr="006D6428">
        <w:rPr>
          <w:b w:val="0"/>
        </w:rPr>
        <w:tab/>
      </w:r>
      <w:r w:rsidRPr="006D6428">
        <w:t>(2)</w:t>
      </w:r>
      <w:r w:rsidRPr="006D6428">
        <w:rPr>
          <w:b w:val="0"/>
        </w:rPr>
        <w:tab/>
        <w:t>Notify us as soon as practicable.</w:t>
      </w:r>
    </w:p>
    <w:p w14:paraId="353E8641" w14:textId="0882F341" w:rsidR="00481C60" w:rsidRPr="006D6428" w:rsidRDefault="00A1099D" w:rsidP="00252110">
      <w:pPr>
        <w:pStyle w:val="blocktext4"/>
      </w:pPr>
      <w:r>
        <w:br w:type="column"/>
      </w:r>
      <w:r w:rsidR="0007387E" w:rsidRPr="006D6428">
        <w:t xml:space="preserve">You must see to it that we receive written notice of the </w:t>
      </w:r>
      <w:r w:rsidR="00F96E52">
        <w:t>claim</w:t>
      </w:r>
      <w:r w:rsidR="0007387E" w:rsidRPr="006D6428">
        <w:t xml:space="preserve"> or "suit" as soon as practicable.</w:t>
      </w:r>
    </w:p>
    <w:p w14:paraId="3AB14C59" w14:textId="77777777" w:rsidR="00481C60" w:rsidRPr="006D6428" w:rsidRDefault="00A1099D" w:rsidP="00252110">
      <w:pPr>
        <w:pStyle w:val="outlinetxt3"/>
      </w:pPr>
      <w:r w:rsidRPr="006D6428">
        <w:tab/>
        <w:t>c.</w:t>
      </w:r>
      <w:r w:rsidRPr="006D6428">
        <w:tab/>
      </w:r>
      <w:r w:rsidRPr="006D6428">
        <w:rPr>
          <w:b w:val="0"/>
        </w:rPr>
        <w:t>You and any other involved "insured" must:</w:t>
      </w:r>
    </w:p>
    <w:p w14:paraId="3ECAB8EA" w14:textId="77777777" w:rsidR="00481C60" w:rsidRPr="006D6428" w:rsidRDefault="00A1099D" w:rsidP="00252110">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A1099D" w:rsidP="00252110">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A1099D" w:rsidP="00252110">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A1099D" w:rsidP="00252110">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101293CB" w14:textId="77777777" w:rsidR="00481C60" w:rsidRPr="006D6428" w:rsidRDefault="00A1099D" w:rsidP="00252110">
      <w:pPr>
        <w:pStyle w:val="outlinetxt3"/>
        <w:rPr>
          <w:b w:val="0"/>
        </w:rPr>
      </w:pPr>
      <w:r w:rsidRPr="006D6428">
        <w:tab/>
        <w:t>d.</w:t>
      </w:r>
      <w:r w:rsidRPr="006D6428">
        <w:tab/>
      </w:r>
      <w:r w:rsidRPr="006D6428">
        <w:rPr>
          <w:b w:val="0"/>
        </w:rPr>
        <w:t>No "insured" will, except at that "insured's" own cost, voluntarily make a payment, assume any obligation or incur any expense without our consent.</w:t>
      </w:r>
    </w:p>
    <w:p w14:paraId="33BC9715" w14:textId="77777777" w:rsidR="00481C60" w:rsidRPr="006D6428" w:rsidRDefault="00A1099D" w:rsidP="00252110">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A1099D" w:rsidP="00252110">
      <w:pPr>
        <w:pStyle w:val="blockhd3"/>
      </w:pPr>
      <w:r w:rsidRPr="006D6428">
        <w:t>Other Insurance</w:t>
      </w:r>
    </w:p>
    <w:p w14:paraId="515C1607" w14:textId="77777777" w:rsidR="00C20389" w:rsidRPr="006D6428" w:rsidRDefault="00A1099D" w:rsidP="00252110">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A1099D" w:rsidP="00252110">
      <w:pPr>
        <w:pStyle w:val="outlinehd3"/>
      </w:pPr>
      <w:r w:rsidRPr="006D6428">
        <w:tab/>
      </w:r>
      <w:r w:rsidR="00481C60" w:rsidRPr="006D6428">
        <w:t>a</w:t>
      </w:r>
      <w:r w:rsidRPr="006D6428">
        <w:t>.</w:t>
      </w:r>
      <w:r w:rsidRPr="006D6428">
        <w:tab/>
        <w:t>Primary Insurance</w:t>
      </w:r>
    </w:p>
    <w:p w14:paraId="463C1C42" w14:textId="77777777" w:rsidR="00C20389" w:rsidRPr="006D6428" w:rsidRDefault="00A1099D" w:rsidP="00252110">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14A2BE66" w:rsidR="00C20389" w:rsidRPr="006D6428" w:rsidRDefault="00A1099D" w:rsidP="00252110">
      <w:pPr>
        <w:pStyle w:val="outlinehd3"/>
      </w:pPr>
      <w:r w:rsidRPr="006D6428">
        <w:tab/>
      </w:r>
      <w:r w:rsidR="00481C60" w:rsidRPr="006D6428">
        <w:t>b</w:t>
      </w:r>
      <w:r w:rsidRPr="006D6428">
        <w:t>.</w:t>
      </w:r>
      <w:r w:rsidRPr="006D6428">
        <w:tab/>
        <w:t>Excess Insurance</w:t>
      </w:r>
    </w:p>
    <w:p w14:paraId="3B245691" w14:textId="77777777" w:rsidR="00C20389" w:rsidRPr="006D6428" w:rsidRDefault="00A1099D" w:rsidP="00252110">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77777777" w:rsidR="00C20389" w:rsidRPr="006D6428" w:rsidRDefault="00A1099D" w:rsidP="00252110">
      <w:pPr>
        <w:pStyle w:val="outlinetxt4"/>
        <w:rPr>
          <w:b w:val="0"/>
        </w:rPr>
      </w:pPr>
      <w:r w:rsidRPr="006D6428">
        <w:rPr>
          <w:b w:val="0"/>
        </w:rPr>
        <w:tab/>
      </w:r>
      <w:r w:rsidR="00481C60" w:rsidRPr="006D6428">
        <w:t>(2)</w:t>
      </w:r>
      <w:r w:rsidRPr="006D6428">
        <w:tab/>
      </w:r>
      <w:r w:rsidRPr="006D6428">
        <w:rPr>
          <w:b w:val="0"/>
        </w:rPr>
        <w:t xml:space="preserve">When this insurance is excess, we will have no duty to defend the </w:t>
      </w:r>
      <w:r w:rsidR="00DB672F" w:rsidRPr="006D6428">
        <w:rPr>
          <w:b w:val="0"/>
        </w:rPr>
        <w:t>"insured"</w:t>
      </w:r>
      <w:r w:rsidRPr="006D6428">
        <w:rPr>
          <w:b w:val="0"/>
        </w:rPr>
        <w:t xml:space="preserve"> against any "suit" if any other insurer has a duty to defend the </w:t>
      </w:r>
      <w:r w:rsidR="00DB672F" w:rsidRPr="006D6428">
        <w:rPr>
          <w:b w:val="0"/>
        </w:rPr>
        <w:t>"insured"</w:t>
      </w:r>
      <w:r w:rsidRPr="006D6428">
        <w:rPr>
          <w:b w:val="0"/>
        </w:rPr>
        <w:t xml:space="preserve"> against that "suit". If no other insurer defends, we will undertake to do so, but we will be entitled to the </w:t>
      </w:r>
      <w:r w:rsidR="00DB672F" w:rsidRPr="006D6428">
        <w:rPr>
          <w:b w:val="0"/>
        </w:rPr>
        <w:t>"insured</w:t>
      </w:r>
      <w:r w:rsidRPr="006D6428">
        <w:rPr>
          <w:b w:val="0"/>
        </w:rPr>
        <w:t>'s</w:t>
      </w:r>
      <w:r w:rsidR="00A84B41" w:rsidRPr="006D6428">
        <w:rPr>
          <w:b w:val="0"/>
        </w:rPr>
        <w:t>"</w:t>
      </w:r>
      <w:r w:rsidRPr="006D6428">
        <w:rPr>
          <w:b w:val="0"/>
        </w:rPr>
        <w:t xml:space="preserve"> rights against all those other insurers.</w:t>
      </w:r>
    </w:p>
    <w:p w14:paraId="03523ECA" w14:textId="15295C42" w:rsidR="00AE4EE8" w:rsidRDefault="00A1099D" w:rsidP="00252110">
      <w:pPr>
        <w:pStyle w:val="outlinetxt4"/>
        <w:rPr>
          <w:b w:val="0"/>
        </w:rPr>
      </w:pPr>
      <w:r>
        <w:rPr>
          <w:b w:val="0"/>
        </w:rPr>
        <w:br w:type="page"/>
      </w:r>
      <w:r w:rsidR="00252110">
        <w:rPr>
          <w:b w:val="0"/>
          <w:noProof/>
        </w:rPr>
        <w:lastRenderedPageBreak/>
        <w:pict w14:anchorId="49E83EEC">
          <v:rect id="_x0000_s1031" style="position:absolute;left:0;text-align:left;margin-left:-288.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79138A0" w14:textId="77777777" w:rsidR="00B62AA2" w:rsidRDefault="00A1099D">
                  <w:pPr>
                    <w:pStyle w:val="sidetext"/>
                  </w:pPr>
                  <w:r>
                    <w:t>N</w:t>
                  </w:r>
                </w:p>
                <w:p w14:paraId="49363B2D" w14:textId="77777777" w:rsidR="00B62AA2" w:rsidRDefault="00B62AA2">
                  <w:pPr>
                    <w:pStyle w:val="sidetext"/>
                  </w:pPr>
                </w:p>
                <w:p w14:paraId="4088FA26" w14:textId="77777777" w:rsidR="00B62AA2" w:rsidRDefault="00A1099D">
                  <w:pPr>
                    <w:pStyle w:val="sidetext"/>
                  </w:pPr>
                  <w:r>
                    <w:t>E</w:t>
                  </w:r>
                </w:p>
                <w:p w14:paraId="61F1649C" w14:textId="77777777" w:rsidR="00B62AA2" w:rsidRDefault="00B62AA2">
                  <w:pPr>
                    <w:pStyle w:val="sidetext"/>
                  </w:pPr>
                </w:p>
                <w:p w14:paraId="04ADA897" w14:textId="77777777" w:rsidR="00B62AA2" w:rsidRDefault="00A1099D">
                  <w:pPr>
                    <w:pStyle w:val="sidetext"/>
                  </w:pPr>
                  <w:r>
                    <w:t>W</w:t>
                  </w:r>
                </w:p>
              </w:txbxContent>
            </v:textbox>
            <w10:wrap anchorx="page" anchory="page"/>
            <w10:anchorlock/>
          </v:rect>
        </w:pict>
      </w:r>
      <w:r w:rsidR="0007387E" w:rsidRPr="006D6428">
        <w:rPr>
          <w:b w:val="0"/>
        </w:rPr>
        <w:tab/>
      </w:r>
      <w:r w:rsidR="00481C60" w:rsidRPr="006D6428">
        <w:t>(3)</w:t>
      </w:r>
      <w:r w:rsidR="0007387E" w:rsidRPr="006D6428">
        <w:tab/>
      </w:r>
      <w:r w:rsidR="0007387E" w:rsidRPr="006D6428">
        <w:rPr>
          <w:b w:val="0"/>
        </w:rPr>
        <w:t>When this insurance is excess over other insurance, we will pay only our share of the amount of the loss, if any, that exceeds the sum of</w:t>
      </w:r>
      <w:r w:rsidR="0007387E">
        <w:rPr>
          <w:b w:val="0"/>
        </w:rPr>
        <w:t>:</w:t>
      </w:r>
    </w:p>
    <w:p w14:paraId="053F6D7B" w14:textId="54F04605" w:rsidR="00AE4EE8" w:rsidRDefault="00A1099D" w:rsidP="00252110">
      <w:pPr>
        <w:pStyle w:val="outlinetxt5"/>
        <w:rPr>
          <w:b w:val="0"/>
        </w:rPr>
      </w:pPr>
      <w:r>
        <w:rPr>
          <w:b w:val="0"/>
        </w:rPr>
        <w:tab/>
      </w:r>
      <w:r w:rsidRPr="00AE4EE8">
        <w:rPr>
          <w:bCs/>
        </w:rPr>
        <w:t>(a)</w:t>
      </w:r>
      <w:r>
        <w:rPr>
          <w:b w:val="0"/>
        </w:rPr>
        <w:tab/>
        <w:t>T</w:t>
      </w:r>
      <w:r w:rsidR="00C20389" w:rsidRPr="00AE4EE8">
        <w:rPr>
          <w:b w:val="0"/>
        </w:rPr>
        <w:t xml:space="preserve">he total amount that all such other insurance would pay for the loss in </w:t>
      </w:r>
      <w:r w:rsidR="000F74F8">
        <w:rPr>
          <w:b w:val="0"/>
        </w:rPr>
        <w:t xml:space="preserve">the </w:t>
      </w:r>
      <w:r w:rsidR="00C20389" w:rsidRPr="00AE4EE8">
        <w:rPr>
          <w:b w:val="0"/>
        </w:rPr>
        <w:t>absence of this insurance;</w:t>
      </w:r>
      <w:r w:rsidRPr="00AE4EE8">
        <w:rPr>
          <w:b w:val="0"/>
        </w:rPr>
        <w:t xml:space="preserve"> </w:t>
      </w:r>
      <w:r w:rsidR="00C20389" w:rsidRPr="00AE4EE8">
        <w:rPr>
          <w:b w:val="0"/>
        </w:rPr>
        <w:t>and</w:t>
      </w:r>
    </w:p>
    <w:p w14:paraId="6D57AD99" w14:textId="7A7C5735" w:rsidR="00C20389" w:rsidRPr="00AE4EE8" w:rsidRDefault="00A1099D" w:rsidP="00252110">
      <w:pPr>
        <w:pStyle w:val="outlinetxt5"/>
        <w:rPr>
          <w:b w:val="0"/>
        </w:rPr>
      </w:pPr>
      <w:r>
        <w:rPr>
          <w:b w:val="0"/>
        </w:rPr>
        <w:tab/>
      </w:r>
      <w:r w:rsidRPr="00993DCC">
        <w:rPr>
          <w:bCs/>
        </w:rPr>
        <w:t>(b)</w:t>
      </w:r>
      <w:r>
        <w:rPr>
          <w:b w:val="0"/>
        </w:rPr>
        <w:tab/>
        <w:t>T</w:t>
      </w:r>
      <w:r w:rsidRPr="00AE4EE8">
        <w:rPr>
          <w:b w:val="0"/>
        </w:rPr>
        <w:t>he total of all deductible and self-</w:t>
      </w:r>
      <w:r w:rsidR="007E12F1">
        <w:rPr>
          <w:b w:val="0"/>
        </w:rPr>
        <w:t>"</w:t>
      </w:r>
      <w:r w:rsidR="00DB672F" w:rsidRPr="00AE4EE8">
        <w:rPr>
          <w:b w:val="0"/>
        </w:rPr>
        <w:t>insured</w:t>
      </w:r>
      <w:r w:rsidR="007E12F1">
        <w:rPr>
          <w:b w:val="0"/>
        </w:rPr>
        <w:t>"</w:t>
      </w:r>
      <w:r w:rsidR="007E2EFE" w:rsidRPr="00AE4EE8">
        <w:rPr>
          <w:b w:val="0"/>
        </w:rPr>
        <w:t xml:space="preserve"> </w:t>
      </w:r>
      <w:r w:rsidRPr="00AE4EE8">
        <w:rPr>
          <w:b w:val="0"/>
        </w:rPr>
        <w:t>amounts under all that other insurance.</w:t>
      </w:r>
    </w:p>
    <w:p w14:paraId="57ABB3F8" w14:textId="77777777" w:rsidR="00C20389" w:rsidRPr="006D6428" w:rsidRDefault="00A1099D" w:rsidP="00252110">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A1099D" w:rsidP="00252110">
      <w:pPr>
        <w:pStyle w:val="outlinehd3"/>
      </w:pPr>
      <w:r w:rsidRPr="006D6428">
        <w:tab/>
      </w:r>
      <w:r w:rsidR="00481C60" w:rsidRPr="006D6428">
        <w:t>c</w:t>
      </w:r>
      <w:r w:rsidRPr="006D6428">
        <w:t>.</w:t>
      </w:r>
      <w:r w:rsidRPr="006D6428">
        <w:tab/>
        <w:t>Method Of Sharing</w:t>
      </w:r>
    </w:p>
    <w:p w14:paraId="0D9F11B1" w14:textId="77777777" w:rsidR="00C20389" w:rsidRPr="006D6428" w:rsidRDefault="00A1099D" w:rsidP="00252110">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A1099D" w:rsidP="00252110">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A1099D" w:rsidP="00252110">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A1099D" w:rsidP="00252110">
      <w:pPr>
        <w:pStyle w:val="blockhd3"/>
      </w:pPr>
      <w:r>
        <w:t>Policy Period, Coverage Territory</w:t>
      </w:r>
    </w:p>
    <w:p w14:paraId="5874EFCF" w14:textId="77777777" w:rsidR="00193342" w:rsidRDefault="00A1099D" w:rsidP="00252110">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A1099D" w:rsidP="00252110">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A1099D" w:rsidP="00252110">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A1099D" w:rsidP="00252110">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A1099D" w:rsidP="00252110">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0FA5EDB6" w:rsidR="00677762" w:rsidRPr="006D6428" w:rsidRDefault="00A1099D" w:rsidP="00252110">
      <w:pPr>
        <w:pStyle w:val="outlinehd1"/>
      </w:pPr>
      <w:r>
        <w:br w:type="column"/>
      </w:r>
      <w:r w:rsidR="005D10E3">
        <w:tab/>
      </w:r>
      <w:r w:rsidR="00DF0072">
        <w:t>H</w:t>
      </w:r>
      <w:r w:rsidR="0007387E" w:rsidRPr="00796CD5">
        <w:t>.</w:t>
      </w:r>
      <w:r w:rsidR="0007387E" w:rsidRPr="00796CD5">
        <w:tab/>
        <w:t>Definitions</w:t>
      </w:r>
    </w:p>
    <w:p w14:paraId="19B74E9C" w14:textId="77777777" w:rsidR="00481C60" w:rsidRPr="006D6428" w:rsidRDefault="00A1099D" w:rsidP="00252110">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amended as follows:</w:t>
      </w:r>
    </w:p>
    <w:p w14:paraId="284F7B28" w14:textId="1DFF20B0" w:rsidR="00481C60" w:rsidRPr="006D6428" w:rsidRDefault="00A1099D" w:rsidP="00252110">
      <w:pPr>
        <w:pStyle w:val="outlinetxt2"/>
        <w:rPr>
          <w:b w:val="0"/>
        </w:rPr>
      </w:pPr>
      <w:r w:rsidRPr="006D6428">
        <w:rPr>
          <w:b w:val="0"/>
        </w:rPr>
        <w:tab/>
      </w:r>
      <w:r w:rsidR="009500EA" w:rsidRPr="006D6428">
        <w:t>1</w:t>
      </w:r>
      <w:r w:rsidRPr="006D6428">
        <w:t>.</w:t>
      </w:r>
      <w:r w:rsidRPr="006D6428">
        <w:rPr>
          <w:b w:val="0"/>
        </w:rPr>
        <w:tab/>
        <w:t>The "</w:t>
      </w:r>
      <w:r w:rsidR="00AC7925">
        <w:rPr>
          <w:b w:val="0"/>
        </w:rPr>
        <w:t>s</w:t>
      </w:r>
      <w:r w:rsidRPr="006D6428">
        <w:rPr>
          <w:b w:val="0"/>
        </w:rPr>
        <w:t>uit" definition is replaced by the following:</w:t>
      </w:r>
    </w:p>
    <w:p w14:paraId="0C34881F" w14:textId="77777777" w:rsidR="0056119E" w:rsidRPr="006D6428" w:rsidRDefault="00A1099D" w:rsidP="00252110">
      <w:pPr>
        <w:pStyle w:val="blocktext3"/>
      </w:pPr>
      <w:bookmarkStart w:id="7" w:name="_Hlk70689742"/>
      <w:r w:rsidRPr="006D6428">
        <w:t>"Suit" means a civil proceeding in which damages because of "injury" to which this insurance applies are alleged. "Suit" includes:</w:t>
      </w:r>
    </w:p>
    <w:bookmarkEnd w:id="7"/>
    <w:p w14:paraId="5656D7E4" w14:textId="77777777" w:rsidR="00481C60" w:rsidRPr="006D6428" w:rsidRDefault="00A1099D" w:rsidP="00252110">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A1099D" w:rsidP="00252110">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A1099D" w:rsidP="00252110">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A1099D" w:rsidP="00252110">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77777777" w:rsidR="00C20389" w:rsidRPr="006D6428" w:rsidRDefault="00A1099D" w:rsidP="00252110">
      <w:pPr>
        <w:pStyle w:val="outlinetxt4"/>
        <w:rPr>
          <w:b w:val="0"/>
        </w:rPr>
      </w:pPr>
      <w:r w:rsidRPr="006D6428">
        <w:rPr>
          <w:b w:val="0"/>
        </w:rPr>
        <w:tab/>
      </w:r>
      <w:r w:rsidR="00433FBA" w:rsidRPr="006D6428">
        <w:t>(1)</w:t>
      </w:r>
      <w:r w:rsidRPr="006D6428">
        <w:tab/>
      </w:r>
      <w:r w:rsidR="000D5285" w:rsidRPr="006D6428">
        <w:rPr>
          <w:b w:val="0"/>
        </w:rPr>
        <w:t>The actual, alleged or threatened sexual abuse or sexual molestation of any person committed by anyone; or</w:t>
      </w:r>
    </w:p>
    <w:p w14:paraId="621BF211" w14:textId="77777777" w:rsidR="00C20389" w:rsidRPr="006D6428" w:rsidRDefault="00A1099D" w:rsidP="00252110">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A1099D" w:rsidP="00252110">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A1099D" w:rsidP="00252110">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A1099D" w:rsidP="00252110">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A1099D" w:rsidP="00252110">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A1099D" w:rsidP="00252110">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A1099D" w:rsidP="00252110">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6F25A815" w:rsidR="00B046F4" w:rsidRPr="006D6428" w:rsidRDefault="00A1099D" w:rsidP="00252110">
      <w:pPr>
        <w:pStyle w:val="outlinetxt3"/>
        <w:rPr>
          <w:b w:val="0"/>
        </w:rPr>
      </w:pPr>
      <w:r>
        <w:rPr>
          <w:b w:val="0"/>
        </w:rPr>
        <w:br w:type="page"/>
      </w:r>
      <w:r w:rsidR="00252110">
        <w:rPr>
          <w:b w:val="0"/>
          <w:noProof/>
        </w:rPr>
        <w:lastRenderedPageBreak/>
        <w:pict w14:anchorId="0B5B8C90">
          <v:rect id="_x0000_s1032" style="position:absolute;left:0;text-align:left;margin-left:-288.8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A9D62B9" w14:textId="77777777" w:rsidR="00B62AA2" w:rsidRDefault="00A1099D">
                  <w:pPr>
                    <w:pStyle w:val="sidetext"/>
                  </w:pPr>
                  <w:r>
                    <w:t>N</w:t>
                  </w:r>
                </w:p>
                <w:p w14:paraId="22E1210F" w14:textId="77777777" w:rsidR="00B62AA2" w:rsidRDefault="00B62AA2">
                  <w:pPr>
                    <w:pStyle w:val="sidetext"/>
                  </w:pPr>
                </w:p>
                <w:p w14:paraId="31BE0BB9" w14:textId="77777777" w:rsidR="00B62AA2" w:rsidRDefault="00A1099D">
                  <w:pPr>
                    <w:pStyle w:val="sidetext"/>
                  </w:pPr>
                  <w:r>
                    <w:t>E</w:t>
                  </w:r>
                </w:p>
                <w:p w14:paraId="62D498CA" w14:textId="77777777" w:rsidR="00B62AA2" w:rsidRDefault="00B62AA2">
                  <w:pPr>
                    <w:pStyle w:val="sidetext"/>
                  </w:pPr>
                </w:p>
                <w:p w14:paraId="10F65C65" w14:textId="77777777" w:rsidR="00B62AA2" w:rsidRDefault="00A1099D">
                  <w:pPr>
                    <w:pStyle w:val="sidetext"/>
                  </w:pPr>
                  <w:r>
                    <w:t>W</w:t>
                  </w:r>
                </w:p>
              </w:txbxContent>
            </v:textbox>
            <w10:wrap anchorx="page" anchory="page"/>
            <w10:anchorlock/>
          </v:rect>
        </w:pict>
      </w:r>
      <w:r w:rsidR="0007387E" w:rsidRPr="006D6428">
        <w:rPr>
          <w:b w:val="0"/>
        </w:rPr>
        <w:tab/>
      </w:r>
      <w:r w:rsidR="00433FBA" w:rsidRPr="006D6428">
        <w:rPr>
          <w:bCs/>
        </w:rPr>
        <w:t>c</w:t>
      </w:r>
      <w:r w:rsidR="0007387E" w:rsidRPr="006D6428">
        <w:rPr>
          <w:bCs/>
        </w:rPr>
        <w:t>.</w:t>
      </w:r>
      <w:r w:rsidR="0007387E"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A1099D" w:rsidP="00252110">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0A49C058" w:rsidR="00DC054D" w:rsidRPr="006D6428" w:rsidRDefault="00A1099D" w:rsidP="00252110">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236239A2" w:rsidR="00DC054D" w:rsidRPr="006D6428" w:rsidRDefault="00A1099D" w:rsidP="00252110">
      <w:pPr>
        <w:pStyle w:val="outlinetxt4"/>
        <w:rPr>
          <w:b w:val="0"/>
        </w:rPr>
      </w:pPr>
      <w:r>
        <w:rPr>
          <w:b w:val="0"/>
        </w:rPr>
        <w:br w:type="column"/>
      </w:r>
      <w:r w:rsidR="0007387E" w:rsidRPr="006D6428">
        <w:rPr>
          <w:b w:val="0"/>
        </w:rPr>
        <w:tab/>
      </w:r>
      <w:r w:rsidR="000F3BD4" w:rsidRPr="006D6428">
        <w:rPr>
          <w:bCs/>
        </w:rPr>
        <w:t>(2)</w:t>
      </w:r>
      <w:r w:rsidR="0007387E" w:rsidRPr="006D6428">
        <w:rPr>
          <w:b w:val="0"/>
        </w:rPr>
        <w:tab/>
        <w:t>The number of persons injured or who are alleging "acts of sexual abuse or sexual molestation";</w:t>
      </w:r>
    </w:p>
    <w:p w14:paraId="178C13DA" w14:textId="02FC47FC" w:rsidR="00DC054D" w:rsidRPr="006D6428" w:rsidRDefault="00A1099D" w:rsidP="00252110">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A1099D" w:rsidP="00252110">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A1099D" w:rsidP="00252110">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5B34F9">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442C8" w14:textId="77777777" w:rsidR="00150BAE" w:rsidRDefault="00A1099D">
      <w:r>
        <w:separator/>
      </w:r>
    </w:p>
  </w:endnote>
  <w:endnote w:type="continuationSeparator" w:id="0">
    <w:p w14:paraId="345A0000" w14:textId="77777777" w:rsidR="00150BAE" w:rsidRDefault="00A1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25960" w14:paraId="6E9735A8" w14:textId="77777777">
      <w:tc>
        <w:tcPr>
          <w:tcW w:w="940" w:type="pct"/>
        </w:tcPr>
        <w:p w14:paraId="17E371EB" w14:textId="77777777" w:rsidR="00FD7ED5" w:rsidRDefault="00A1099D"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885" w:type="pct"/>
        </w:tcPr>
        <w:p w14:paraId="0B961380" w14:textId="2E9365E6" w:rsidR="00FD7ED5" w:rsidRDefault="001F430F" w:rsidP="001F430F">
          <w:pPr>
            <w:pStyle w:val="isof1"/>
            <w:jc w:val="center"/>
          </w:pPr>
          <w:r>
            <w:t>© Insurance Services Office, Inc., 2022 </w:t>
          </w:r>
        </w:p>
      </w:tc>
      <w:tc>
        <w:tcPr>
          <w:tcW w:w="890" w:type="pct"/>
        </w:tcPr>
        <w:p w14:paraId="1776C1C9" w14:textId="4CE26DF4" w:rsidR="00FD7ED5" w:rsidRDefault="001F430F" w:rsidP="001F430F">
          <w:pPr>
            <w:pStyle w:val="isof2"/>
            <w:jc w:val="right"/>
          </w:pPr>
          <w:r>
            <w:t>CA 27 67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25960" w14:paraId="4044391B" w14:textId="77777777">
      <w:tc>
        <w:tcPr>
          <w:tcW w:w="940" w:type="pct"/>
        </w:tcPr>
        <w:p w14:paraId="3F7E856F" w14:textId="0FC76361" w:rsidR="00FD7ED5" w:rsidRDefault="001F430F" w:rsidP="001F430F">
          <w:pPr>
            <w:pStyle w:val="isof2"/>
            <w:jc w:val="left"/>
          </w:pPr>
          <w:r>
            <w:t>CA 27 67 09 22</w:t>
          </w:r>
        </w:p>
      </w:tc>
      <w:tc>
        <w:tcPr>
          <w:tcW w:w="2885" w:type="pct"/>
        </w:tcPr>
        <w:p w14:paraId="73D1B9D4" w14:textId="76B22175" w:rsidR="00FD7ED5" w:rsidRDefault="001F430F" w:rsidP="001F430F">
          <w:pPr>
            <w:pStyle w:val="isof1"/>
            <w:jc w:val="center"/>
          </w:pPr>
          <w:r>
            <w:t>© Insurance Services Office, Inc., 2022 </w:t>
          </w:r>
        </w:p>
      </w:tc>
      <w:tc>
        <w:tcPr>
          <w:tcW w:w="890" w:type="pct"/>
        </w:tcPr>
        <w:p w14:paraId="4FD2F74C" w14:textId="77777777" w:rsidR="00FD7ED5" w:rsidRDefault="00A1099D"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25960" w14:paraId="0EF73676" w14:textId="77777777">
      <w:tc>
        <w:tcPr>
          <w:tcW w:w="940" w:type="pct"/>
        </w:tcPr>
        <w:p w14:paraId="10250F9E" w14:textId="0DEF9349" w:rsidR="005B34F9" w:rsidRDefault="00A1099D" w:rsidP="005B34F9">
          <w:pPr>
            <w:pStyle w:val="isof2"/>
            <w:jc w:val="left"/>
          </w:pPr>
          <w:r>
            <w:t xml:space="preserve">CA 27 </w:t>
          </w:r>
          <w:r w:rsidR="00FC0A02">
            <w:t>67</w:t>
          </w:r>
          <w:r>
            <w:t xml:space="preserve"> 09 22</w:t>
          </w:r>
        </w:p>
      </w:tc>
      <w:tc>
        <w:tcPr>
          <w:tcW w:w="2885" w:type="pct"/>
        </w:tcPr>
        <w:p w14:paraId="78D4D0B9" w14:textId="728E4AF4" w:rsidR="005B34F9" w:rsidRDefault="00A1099D" w:rsidP="005B34F9">
          <w:pPr>
            <w:pStyle w:val="isof1"/>
            <w:jc w:val="center"/>
          </w:pPr>
          <w:r>
            <w:t>© Insurance Services Office, Inc., 202</w:t>
          </w:r>
          <w:r w:rsidR="00FC0A02">
            <w:t>2</w:t>
          </w:r>
          <w:r>
            <w:t> </w:t>
          </w:r>
        </w:p>
      </w:tc>
      <w:tc>
        <w:tcPr>
          <w:tcW w:w="890" w:type="pct"/>
        </w:tcPr>
        <w:p w14:paraId="17584F7B" w14:textId="7A9FF3A6" w:rsidR="005B34F9" w:rsidRDefault="00A1099D" w:rsidP="005B34F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252110">
            <w:fldChar w:fldCharType="begin"/>
          </w:r>
          <w:r w:rsidR="00252110">
            <w:instrText xml:space="preserve"> NUMPAGES  \* MERGEFORMAT </w:instrText>
          </w:r>
          <w:r w:rsidR="00252110">
            <w:fldChar w:fldCharType="separate"/>
          </w:r>
          <w:r>
            <w:rPr>
              <w:noProof/>
            </w:rPr>
            <w:t>7</w:t>
          </w:r>
          <w:r w:rsidR="00252110">
            <w:rPr>
              <w:noProof/>
            </w:rPr>
            <w:fldChar w:fldCharType="end"/>
          </w:r>
        </w:p>
      </w:tc>
      <w:tc>
        <w:tcPr>
          <w:tcW w:w="278" w:type="pct"/>
        </w:tcPr>
        <w:p w14:paraId="31EDE858" w14:textId="77777777" w:rsidR="005B34F9" w:rsidRDefault="005B34F9">
          <w:pPr>
            <w:jc w:val="right"/>
          </w:pPr>
        </w:p>
      </w:tc>
    </w:tr>
  </w:tbl>
  <w:p w14:paraId="7BF2229B" w14:textId="77777777" w:rsidR="005B34F9" w:rsidRDefault="005B34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25960" w14:paraId="76ABCB63" w14:textId="77777777">
      <w:tc>
        <w:tcPr>
          <w:tcW w:w="940" w:type="pct"/>
        </w:tcPr>
        <w:p w14:paraId="40166698" w14:textId="77777777" w:rsidR="005B34F9" w:rsidRDefault="00A1099D"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52110">
            <w:fldChar w:fldCharType="begin"/>
          </w:r>
          <w:r w:rsidR="00252110">
            <w:instrText xml:space="preserve"> NUMPAGES   \* MERGEFORMAT </w:instrText>
          </w:r>
          <w:r w:rsidR="00252110">
            <w:fldChar w:fldCharType="separate"/>
          </w:r>
          <w:r>
            <w:rPr>
              <w:noProof/>
            </w:rPr>
            <w:t>7</w:t>
          </w:r>
          <w:r w:rsidR="00252110">
            <w:rPr>
              <w:noProof/>
            </w:rPr>
            <w:fldChar w:fldCharType="end"/>
          </w:r>
        </w:p>
      </w:tc>
      <w:tc>
        <w:tcPr>
          <w:tcW w:w="2885" w:type="pct"/>
        </w:tcPr>
        <w:p w14:paraId="366A9C07" w14:textId="041A40D4" w:rsidR="005B34F9" w:rsidRDefault="001F430F" w:rsidP="001F430F">
          <w:pPr>
            <w:pStyle w:val="isof1"/>
            <w:jc w:val="center"/>
          </w:pPr>
          <w:r>
            <w:t>© Insurance Services Office, Inc., 2022 </w:t>
          </w:r>
        </w:p>
      </w:tc>
      <w:tc>
        <w:tcPr>
          <w:tcW w:w="890" w:type="pct"/>
        </w:tcPr>
        <w:p w14:paraId="32F084F9" w14:textId="28D91082" w:rsidR="005B34F9" w:rsidRDefault="001F430F" w:rsidP="001F430F">
          <w:pPr>
            <w:pStyle w:val="isof2"/>
            <w:jc w:val="right"/>
          </w:pPr>
          <w:r>
            <w:t>CA 27 67 09 22</w:t>
          </w:r>
        </w:p>
      </w:tc>
      <w:tc>
        <w:tcPr>
          <w:tcW w:w="278" w:type="pct"/>
        </w:tcPr>
        <w:p w14:paraId="502A026C" w14:textId="77777777" w:rsidR="005B34F9" w:rsidRDefault="005B34F9">
          <w:pPr>
            <w:jc w:val="right"/>
          </w:pPr>
        </w:p>
      </w:tc>
    </w:tr>
  </w:tbl>
  <w:p w14:paraId="37A69338" w14:textId="77777777" w:rsidR="005B34F9" w:rsidRPr="003064E4" w:rsidRDefault="005B34F9"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25960" w14:paraId="0757E781" w14:textId="77777777">
      <w:tc>
        <w:tcPr>
          <w:tcW w:w="940" w:type="pct"/>
        </w:tcPr>
        <w:p w14:paraId="56C24C8C" w14:textId="3881CA3F" w:rsidR="005B34F9" w:rsidRDefault="001F430F" w:rsidP="001F430F">
          <w:pPr>
            <w:pStyle w:val="isof2"/>
            <w:jc w:val="left"/>
          </w:pPr>
          <w:r>
            <w:t>CA 27 67 09 22</w:t>
          </w:r>
        </w:p>
      </w:tc>
      <w:tc>
        <w:tcPr>
          <w:tcW w:w="2885" w:type="pct"/>
        </w:tcPr>
        <w:p w14:paraId="76FF70D8" w14:textId="25FC9C1E" w:rsidR="005B34F9" w:rsidRDefault="001F430F" w:rsidP="001F430F">
          <w:pPr>
            <w:pStyle w:val="isof1"/>
            <w:jc w:val="center"/>
          </w:pPr>
          <w:r>
            <w:t>© Insurance Services Office, Inc., 2022 </w:t>
          </w:r>
        </w:p>
      </w:tc>
      <w:tc>
        <w:tcPr>
          <w:tcW w:w="890" w:type="pct"/>
        </w:tcPr>
        <w:p w14:paraId="40991471" w14:textId="77777777" w:rsidR="005B34F9" w:rsidRDefault="00A1099D"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252110">
            <w:fldChar w:fldCharType="begin"/>
          </w:r>
          <w:r w:rsidR="00252110">
            <w:instrText xml:space="preserve"> NUMPAGES   \* MERGEFORMAT </w:instrText>
          </w:r>
          <w:r w:rsidR="00252110">
            <w:fldChar w:fldCharType="separate"/>
          </w:r>
          <w:r>
            <w:rPr>
              <w:noProof/>
            </w:rPr>
            <w:t>7</w:t>
          </w:r>
          <w:r w:rsidR="00252110">
            <w:rPr>
              <w:noProof/>
            </w:rPr>
            <w:fldChar w:fldCharType="end"/>
          </w:r>
        </w:p>
      </w:tc>
      <w:tc>
        <w:tcPr>
          <w:tcW w:w="278" w:type="pct"/>
        </w:tcPr>
        <w:p w14:paraId="4BB20433" w14:textId="77777777" w:rsidR="005B34F9" w:rsidRDefault="005B34F9">
          <w:pPr>
            <w:jc w:val="right"/>
          </w:pPr>
        </w:p>
      </w:tc>
    </w:tr>
  </w:tbl>
  <w:p w14:paraId="52590492" w14:textId="77777777" w:rsidR="005B34F9" w:rsidRPr="003064E4" w:rsidRDefault="005B34F9"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25960" w14:paraId="6F365823" w14:textId="77777777" w:rsidTr="003064E4">
      <w:tc>
        <w:tcPr>
          <w:tcW w:w="940" w:type="pct"/>
        </w:tcPr>
        <w:p w14:paraId="58473A3F" w14:textId="363FE3EA" w:rsidR="005B34F9" w:rsidRDefault="001F430F" w:rsidP="001F430F">
          <w:pPr>
            <w:pStyle w:val="isof2"/>
            <w:jc w:val="left"/>
          </w:pPr>
          <w:r>
            <w:t>CA 27 67 09 22</w:t>
          </w:r>
        </w:p>
      </w:tc>
      <w:tc>
        <w:tcPr>
          <w:tcW w:w="2885" w:type="pct"/>
        </w:tcPr>
        <w:p w14:paraId="3F927334" w14:textId="392866F6" w:rsidR="005B34F9" w:rsidRDefault="001F430F" w:rsidP="001F430F">
          <w:pPr>
            <w:pStyle w:val="isof1"/>
            <w:jc w:val="center"/>
          </w:pPr>
          <w:r>
            <w:t>© Insurance Services Office, Inc., 2022 </w:t>
          </w:r>
        </w:p>
      </w:tc>
      <w:tc>
        <w:tcPr>
          <w:tcW w:w="890" w:type="pct"/>
        </w:tcPr>
        <w:p w14:paraId="705A7671" w14:textId="77777777" w:rsidR="005B34F9" w:rsidRDefault="00A1099D"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52110">
            <w:fldChar w:fldCharType="begin"/>
          </w:r>
          <w:r w:rsidR="00252110">
            <w:instrText xml:space="preserve"> NUMPAGES   \* MERGEFORMAT </w:instrText>
          </w:r>
          <w:r w:rsidR="00252110">
            <w:fldChar w:fldCharType="separate"/>
          </w:r>
          <w:r>
            <w:rPr>
              <w:noProof/>
            </w:rPr>
            <w:t>7</w:t>
          </w:r>
          <w:r w:rsidR="00252110">
            <w:rPr>
              <w:noProof/>
            </w:rPr>
            <w:fldChar w:fldCharType="end"/>
          </w:r>
        </w:p>
      </w:tc>
      <w:tc>
        <w:tcPr>
          <w:tcW w:w="275" w:type="pct"/>
        </w:tcPr>
        <w:p w14:paraId="597EC41C" w14:textId="77777777" w:rsidR="005B34F9" w:rsidRDefault="005B34F9">
          <w:pPr>
            <w:jc w:val="right"/>
          </w:pPr>
        </w:p>
      </w:tc>
    </w:tr>
  </w:tbl>
  <w:p w14:paraId="12E01B1F" w14:textId="77777777" w:rsidR="005B34F9" w:rsidRPr="003064E4" w:rsidRDefault="005B34F9"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25960" w14:paraId="57337E60" w14:textId="77777777">
      <w:tc>
        <w:tcPr>
          <w:tcW w:w="940" w:type="pct"/>
        </w:tcPr>
        <w:p w14:paraId="5B230027" w14:textId="1BCBC815" w:rsidR="005B34F9" w:rsidRDefault="00A1099D" w:rsidP="005B34F9">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r w:rsidR="00252110">
            <w:fldChar w:fldCharType="begin"/>
          </w:r>
          <w:r w:rsidR="00252110">
            <w:instrText xml:space="preserve"> NUMPAGES  \* MERGEFORMAT </w:instrText>
          </w:r>
          <w:r w:rsidR="00252110">
            <w:fldChar w:fldCharType="separate"/>
          </w:r>
          <w:r>
            <w:rPr>
              <w:noProof/>
            </w:rPr>
            <w:t>7</w:t>
          </w:r>
          <w:r w:rsidR="00252110">
            <w:rPr>
              <w:noProof/>
            </w:rPr>
            <w:fldChar w:fldCharType="end"/>
          </w:r>
        </w:p>
      </w:tc>
      <w:tc>
        <w:tcPr>
          <w:tcW w:w="2885" w:type="pct"/>
        </w:tcPr>
        <w:p w14:paraId="68C9BB25" w14:textId="092E1992" w:rsidR="005B34F9" w:rsidRDefault="00A1099D" w:rsidP="005B34F9">
          <w:pPr>
            <w:pStyle w:val="isof1"/>
            <w:jc w:val="center"/>
          </w:pPr>
          <w:r>
            <w:t>© Insurance Services Office, Inc., 202</w:t>
          </w:r>
          <w:r w:rsidR="00FC0A02">
            <w:t>2</w:t>
          </w:r>
          <w:r>
            <w:t> </w:t>
          </w:r>
        </w:p>
      </w:tc>
      <w:tc>
        <w:tcPr>
          <w:tcW w:w="890" w:type="pct"/>
        </w:tcPr>
        <w:p w14:paraId="1E1D789F" w14:textId="406164B5" w:rsidR="005B34F9" w:rsidRDefault="00A1099D" w:rsidP="005B34F9">
          <w:pPr>
            <w:pStyle w:val="isof2"/>
            <w:jc w:val="right"/>
          </w:pPr>
          <w:r>
            <w:t xml:space="preserve">CA 27 </w:t>
          </w:r>
          <w:r w:rsidR="00FC0A02">
            <w:t>67</w:t>
          </w:r>
          <w:r>
            <w:t xml:space="preserve"> 09 22</w:t>
          </w:r>
        </w:p>
      </w:tc>
      <w:tc>
        <w:tcPr>
          <w:tcW w:w="278" w:type="pct"/>
        </w:tcPr>
        <w:p w14:paraId="6BA9411A" w14:textId="77777777" w:rsidR="005B34F9" w:rsidRDefault="005B34F9">
          <w:pPr>
            <w:jc w:val="right"/>
          </w:pPr>
        </w:p>
      </w:tc>
    </w:tr>
  </w:tbl>
  <w:p w14:paraId="2CE6B8ED" w14:textId="77777777" w:rsidR="00FD7ED5" w:rsidRPr="005B34F9" w:rsidRDefault="00FD7ED5" w:rsidP="005B34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25960" w14:paraId="79DFE090" w14:textId="77777777">
      <w:tc>
        <w:tcPr>
          <w:tcW w:w="940" w:type="pct"/>
        </w:tcPr>
        <w:p w14:paraId="52EE89FA" w14:textId="036BBE92" w:rsidR="005B34F9" w:rsidRDefault="00A1099D" w:rsidP="005B34F9">
          <w:pPr>
            <w:pStyle w:val="isof2"/>
            <w:jc w:val="left"/>
          </w:pPr>
          <w:r>
            <w:t xml:space="preserve">CA 27 </w:t>
          </w:r>
          <w:r w:rsidR="00FC0A02">
            <w:t>67</w:t>
          </w:r>
          <w:r>
            <w:t xml:space="preserve"> 09 22</w:t>
          </w:r>
        </w:p>
      </w:tc>
      <w:tc>
        <w:tcPr>
          <w:tcW w:w="2885" w:type="pct"/>
        </w:tcPr>
        <w:p w14:paraId="243027A5" w14:textId="78BF1CCF" w:rsidR="005B34F9" w:rsidRDefault="00A1099D" w:rsidP="005B34F9">
          <w:pPr>
            <w:pStyle w:val="isof1"/>
            <w:jc w:val="center"/>
          </w:pPr>
          <w:r>
            <w:t>© Insurance Services Office, Inc., 202</w:t>
          </w:r>
          <w:r w:rsidR="00FC0A02">
            <w:t>2</w:t>
          </w:r>
          <w:r>
            <w:t> </w:t>
          </w:r>
        </w:p>
      </w:tc>
      <w:tc>
        <w:tcPr>
          <w:tcW w:w="890" w:type="pct"/>
        </w:tcPr>
        <w:p w14:paraId="666DA707" w14:textId="2014D6D8" w:rsidR="005B34F9" w:rsidRDefault="00A1099D" w:rsidP="005B34F9">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r w:rsidR="00252110">
            <w:fldChar w:fldCharType="begin"/>
          </w:r>
          <w:r w:rsidR="00252110">
            <w:instrText xml:space="preserve"> NUMPAGES  \* MERGEFORMAT </w:instrText>
          </w:r>
          <w:r w:rsidR="00252110">
            <w:fldChar w:fldCharType="separate"/>
          </w:r>
          <w:r>
            <w:rPr>
              <w:noProof/>
            </w:rPr>
            <w:t>7</w:t>
          </w:r>
          <w:r w:rsidR="00252110">
            <w:rPr>
              <w:noProof/>
            </w:rPr>
            <w:fldChar w:fldCharType="end"/>
          </w:r>
        </w:p>
      </w:tc>
      <w:tc>
        <w:tcPr>
          <w:tcW w:w="278" w:type="pct"/>
        </w:tcPr>
        <w:p w14:paraId="17AD9954" w14:textId="77777777" w:rsidR="005B34F9" w:rsidRDefault="005B34F9">
          <w:pPr>
            <w:jc w:val="right"/>
          </w:pPr>
        </w:p>
      </w:tc>
    </w:tr>
  </w:tbl>
  <w:p w14:paraId="0C33D1F8" w14:textId="77777777" w:rsidR="00FD7ED5" w:rsidRPr="005B34F9" w:rsidRDefault="00FD7ED5" w:rsidP="005B34F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25960" w14:paraId="0D4C72BB" w14:textId="77777777" w:rsidTr="003064E4">
      <w:tc>
        <w:tcPr>
          <w:tcW w:w="940" w:type="pct"/>
        </w:tcPr>
        <w:p w14:paraId="64DF0A04" w14:textId="6D7DB0BF" w:rsidR="005B34F9" w:rsidRDefault="001F430F" w:rsidP="001F430F">
          <w:pPr>
            <w:pStyle w:val="isof2"/>
            <w:jc w:val="left"/>
          </w:pPr>
          <w:r>
            <w:t>CA 27 67 09 22</w:t>
          </w:r>
        </w:p>
      </w:tc>
      <w:tc>
        <w:tcPr>
          <w:tcW w:w="2885" w:type="pct"/>
        </w:tcPr>
        <w:p w14:paraId="5B901704" w14:textId="36004DB2" w:rsidR="005B34F9" w:rsidRDefault="001F430F" w:rsidP="001F430F">
          <w:pPr>
            <w:pStyle w:val="isof1"/>
            <w:jc w:val="center"/>
          </w:pPr>
          <w:r>
            <w:t>© Insurance Services Office, Inc., 2022 </w:t>
          </w:r>
        </w:p>
      </w:tc>
      <w:tc>
        <w:tcPr>
          <w:tcW w:w="890" w:type="pct"/>
        </w:tcPr>
        <w:p w14:paraId="41CFCCF2" w14:textId="77777777" w:rsidR="005B34F9" w:rsidRDefault="00A1099D"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52110">
            <w:fldChar w:fldCharType="begin"/>
          </w:r>
          <w:r w:rsidR="00252110">
            <w:instrText xml:space="preserve"> NUMPAGES   \* MERGEFORMAT </w:instrText>
          </w:r>
          <w:r w:rsidR="00252110">
            <w:fldChar w:fldCharType="separate"/>
          </w:r>
          <w:r>
            <w:rPr>
              <w:noProof/>
            </w:rPr>
            <w:t>7</w:t>
          </w:r>
          <w:r w:rsidR="00252110">
            <w:rPr>
              <w:noProof/>
            </w:rPr>
            <w:fldChar w:fldCharType="end"/>
          </w:r>
        </w:p>
      </w:tc>
      <w:tc>
        <w:tcPr>
          <w:tcW w:w="275" w:type="pct"/>
        </w:tcPr>
        <w:p w14:paraId="5BF6273F" w14:textId="77777777" w:rsidR="005B34F9" w:rsidRDefault="005B34F9">
          <w:pPr>
            <w:jc w:val="right"/>
          </w:pPr>
        </w:p>
      </w:tc>
    </w:tr>
  </w:tbl>
  <w:p w14:paraId="48DA376A" w14:textId="77777777" w:rsidR="005B34F9" w:rsidRPr="003064E4" w:rsidRDefault="005B34F9"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02728" w14:textId="77777777" w:rsidR="00150BAE" w:rsidRDefault="00A1099D">
      <w:r>
        <w:separator/>
      </w:r>
    </w:p>
  </w:footnote>
  <w:footnote w:type="continuationSeparator" w:id="0">
    <w:p w14:paraId="72A5A4E5" w14:textId="77777777" w:rsidR="00150BAE" w:rsidRDefault="00A109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019C7" w14:textId="77777777" w:rsidR="001F430F" w:rsidRDefault="001F43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D6CB7" w14:textId="77777777" w:rsidR="001F430F" w:rsidRDefault="001F43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25960" w14:paraId="50F80212" w14:textId="77777777">
      <w:tc>
        <w:tcPr>
          <w:tcW w:w="2481" w:type="pct"/>
        </w:tcPr>
        <w:p w14:paraId="13269A5C" w14:textId="3809C7FE" w:rsidR="005B34F9" w:rsidRDefault="00A1099D" w:rsidP="005B34F9">
          <w:pPr>
            <w:pStyle w:val="isof1"/>
            <w:jc w:val="left"/>
          </w:pPr>
          <w:r>
            <w:t>POLICY NUMBER:</w:t>
          </w:r>
        </w:p>
      </w:tc>
      <w:tc>
        <w:tcPr>
          <w:tcW w:w="2519" w:type="pct"/>
        </w:tcPr>
        <w:p w14:paraId="4AFC6D40" w14:textId="6A4A394E" w:rsidR="005B34F9" w:rsidRDefault="00A1099D" w:rsidP="005B34F9">
          <w:pPr>
            <w:pStyle w:val="isof2"/>
            <w:jc w:val="right"/>
          </w:pPr>
          <w:r>
            <w:t>COMMERCIAL AUTO</w:t>
          </w:r>
        </w:p>
      </w:tc>
    </w:tr>
    <w:tr w:rsidR="00925960" w14:paraId="36F6E05B" w14:textId="77777777">
      <w:tc>
        <w:tcPr>
          <w:tcW w:w="2481" w:type="pct"/>
        </w:tcPr>
        <w:p w14:paraId="557453DD" w14:textId="77777777" w:rsidR="005B34F9" w:rsidRDefault="005B34F9">
          <w:pPr>
            <w:pStyle w:val="Header"/>
          </w:pPr>
        </w:p>
      </w:tc>
      <w:tc>
        <w:tcPr>
          <w:tcW w:w="2519" w:type="pct"/>
        </w:tcPr>
        <w:p w14:paraId="6AC231A1" w14:textId="48857010" w:rsidR="005B34F9" w:rsidRDefault="00A1099D" w:rsidP="005B34F9">
          <w:pPr>
            <w:pStyle w:val="isof2"/>
            <w:jc w:val="right"/>
          </w:pPr>
          <w:r>
            <w:t xml:space="preserve">CA 27 </w:t>
          </w:r>
          <w:r w:rsidR="00FC0A02">
            <w:t>67</w:t>
          </w:r>
          <w:r>
            <w:t xml:space="preserve"> 09 22</w:t>
          </w:r>
        </w:p>
      </w:tc>
    </w:tr>
  </w:tbl>
  <w:p w14:paraId="55B8D679" w14:textId="6458D385" w:rsidR="005B34F9" w:rsidRDefault="005B34F9">
    <w:pPr>
      <w:pStyle w:val="Header"/>
    </w:pPr>
  </w:p>
  <w:p w14:paraId="1F97730A" w14:textId="77777777" w:rsidR="005B34F9" w:rsidRDefault="00A1099D">
    <w:pPr>
      <w:pStyle w:val="isof3"/>
    </w:pPr>
    <w:r>
      <w:t>THIS ENDORSEMENT CHANGES THE POLICY.  PLEASE READ IT CAREFULLY.</w:t>
    </w:r>
  </w:p>
  <w:p w14:paraId="3EB77886" w14:textId="77777777" w:rsidR="005B34F9" w:rsidRDefault="005B34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522C" w14:textId="77777777" w:rsidR="005B34F9" w:rsidRDefault="005B34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2D7F2" w14:textId="77777777" w:rsidR="005B34F9" w:rsidRDefault="005B34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925960" w14:paraId="46DE5A2A" w14:textId="77777777" w:rsidTr="003064E4">
      <w:tc>
        <w:tcPr>
          <w:tcW w:w="2235" w:type="pct"/>
        </w:tcPr>
        <w:p w14:paraId="28A38104" w14:textId="77777777" w:rsidR="005B34F9" w:rsidRDefault="00A1099D" w:rsidP="003064E4">
          <w:pPr>
            <w:pStyle w:val="isof1"/>
            <w:jc w:val="left"/>
          </w:pPr>
          <w:r>
            <w:t>POLICY NUMBER:</w:t>
          </w:r>
        </w:p>
      </w:tc>
      <w:tc>
        <w:tcPr>
          <w:tcW w:w="2760" w:type="pct"/>
        </w:tcPr>
        <w:p w14:paraId="2399304A" w14:textId="77777777" w:rsidR="005B34F9" w:rsidRDefault="00A1099D" w:rsidP="003064E4">
          <w:pPr>
            <w:pStyle w:val="isof2"/>
            <w:jc w:val="right"/>
          </w:pPr>
          <w:r>
            <w:t>COMMERCIAL AUTO</w:t>
          </w:r>
        </w:p>
      </w:tc>
    </w:tr>
    <w:tr w:rsidR="00925960" w14:paraId="77FCAD67" w14:textId="77777777" w:rsidTr="003064E4">
      <w:tc>
        <w:tcPr>
          <w:tcW w:w="2235" w:type="pct"/>
        </w:tcPr>
        <w:p w14:paraId="5B35E632" w14:textId="77777777" w:rsidR="005B34F9" w:rsidRDefault="005B34F9">
          <w:pPr>
            <w:pStyle w:val="Header"/>
          </w:pPr>
        </w:p>
      </w:tc>
      <w:tc>
        <w:tcPr>
          <w:tcW w:w="2760" w:type="pct"/>
        </w:tcPr>
        <w:p w14:paraId="3DCCE1BC" w14:textId="3CA9B060" w:rsidR="005B34F9" w:rsidRDefault="001F430F" w:rsidP="001F430F">
          <w:pPr>
            <w:pStyle w:val="isof2"/>
            <w:jc w:val="right"/>
          </w:pPr>
          <w:r>
            <w:t>CA 27 67 09 22</w:t>
          </w:r>
        </w:p>
      </w:tc>
    </w:tr>
  </w:tbl>
  <w:p w14:paraId="33954CE4" w14:textId="77777777" w:rsidR="005B34F9" w:rsidRDefault="005B34F9" w:rsidP="003064E4">
    <w:pPr>
      <w:pStyle w:val="Header"/>
    </w:pPr>
  </w:p>
  <w:p w14:paraId="01B3A611" w14:textId="77777777" w:rsidR="005B34F9" w:rsidRDefault="00A1099D">
    <w:pPr>
      <w:pStyle w:val="isof3"/>
    </w:pPr>
    <w:r>
      <w:t>THIS ENDORSEMENT CHANGES THE POLICY.  PLEASE READ IT CAREFULLY.</w:t>
    </w:r>
  </w:p>
  <w:p w14:paraId="63F6887B" w14:textId="77777777" w:rsidR="005B34F9" w:rsidRPr="003064E4" w:rsidRDefault="005B34F9" w:rsidP="003064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83D82" w14:textId="77777777" w:rsidR="00FD7ED5" w:rsidRPr="005B34F9" w:rsidRDefault="00FD7ED5" w:rsidP="005B34F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BE8E0" w14:textId="77777777" w:rsidR="00FD7ED5" w:rsidRPr="005B34F9" w:rsidRDefault="00FD7ED5" w:rsidP="005B34F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5E51"/>
    <w:rsid w:val="00047FC3"/>
    <w:rsid w:val="00050CF3"/>
    <w:rsid w:val="000538FA"/>
    <w:rsid w:val="000557A2"/>
    <w:rsid w:val="000605C8"/>
    <w:rsid w:val="00061755"/>
    <w:rsid w:val="00065E80"/>
    <w:rsid w:val="0007387E"/>
    <w:rsid w:val="00075D3E"/>
    <w:rsid w:val="0008331E"/>
    <w:rsid w:val="000A0F9E"/>
    <w:rsid w:val="000A1504"/>
    <w:rsid w:val="000C1A36"/>
    <w:rsid w:val="000C4706"/>
    <w:rsid w:val="000D331B"/>
    <w:rsid w:val="000D5285"/>
    <w:rsid w:val="000D5C47"/>
    <w:rsid w:val="000D7A24"/>
    <w:rsid w:val="000E0763"/>
    <w:rsid w:val="000E4845"/>
    <w:rsid w:val="000F3BD4"/>
    <w:rsid w:val="000F74F8"/>
    <w:rsid w:val="00100538"/>
    <w:rsid w:val="00101987"/>
    <w:rsid w:val="0010237D"/>
    <w:rsid w:val="00111A99"/>
    <w:rsid w:val="001125A8"/>
    <w:rsid w:val="00116129"/>
    <w:rsid w:val="00120AED"/>
    <w:rsid w:val="001226F7"/>
    <w:rsid w:val="00140EA1"/>
    <w:rsid w:val="001428F6"/>
    <w:rsid w:val="00146D1A"/>
    <w:rsid w:val="00150BAE"/>
    <w:rsid w:val="00155463"/>
    <w:rsid w:val="00156D3C"/>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414D"/>
    <w:rsid w:val="001C691F"/>
    <w:rsid w:val="001D1EBE"/>
    <w:rsid w:val="001D2C13"/>
    <w:rsid w:val="001D320A"/>
    <w:rsid w:val="001D4D79"/>
    <w:rsid w:val="001F39DB"/>
    <w:rsid w:val="001F430F"/>
    <w:rsid w:val="00214CD2"/>
    <w:rsid w:val="002204EB"/>
    <w:rsid w:val="00224BEE"/>
    <w:rsid w:val="00224F6E"/>
    <w:rsid w:val="002260FA"/>
    <w:rsid w:val="00231C61"/>
    <w:rsid w:val="00232301"/>
    <w:rsid w:val="002337D1"/>
    <w:rsid w:val="002409F9"/>
    <w:rsid w:val="00241207"/>
    <w:rsid w:val="0024265D"/>
    <w:rsid w:val="00244CF3"/>
    <w:rsid w:val="00251643"/>
    <w:rsid w:val="00251FC7"/>
    <w:rsid w:val="00252110"/>
    <w:rsid w:val="002553DF"/>
    <w:rsid w:val="00257332"/>
    <w:rsid w:val="00260CF7"/>
    <w:rsid w:val="00265E50"/>
    <w:rsid w:val="00271B20"/>
    <w:rsid w:val="00272403"/>
    <w:rsid w:val="002802B6"/>
    <w:rsid w:val="00282549"/>
    <w:rsid w:val="002900E6"/>
    <w:rsid w:val="00290963"/>
    <w:rsid w:val="00292906"/>
    <w:rsid w:val="002937FD"/>
    <w:rsid w:val="002A2BC6"/>
    <w:rsid w:val="002A40D0"/>
    <w:rsid w:val="002A4570"/>
    <w:rsid w:val="002C06C4"/>
    <w:rsid w:val="002C1B85"/>
    <w:rsid w:val="002C1D60"/>
    <w:rsid w:val="002C5381"/>
    <w:rsid w:val="002C7C93"/>
    <w:rsid w:val="002D34C3"/>
    <w:rsid w:val="002D3C52"/>
    <w:rsid w:val="002D5273"/>
    <w:rsid w:val="002D581D"/>
    <w:rsid w:val="002D5EBB"/>
    <w:rsid w:val="002E29DA"/>
    <w:rsid w:val="002F2369"/>
    <w:rsid w:val="002F3055"/>
    <w:rsid w:val="003064E4"/>
    <w:rsid w:val="003100CB"/>
    <w:rsid w:val="00313318"/>
    <w:rsid w:val="00313D5B"/>
    <w:rsid w:val="00313FE1"/>
    <w:rsid w:val="00325E85"/>
    <w:rsid w:val="00330481"/>
    <w:rsid w:val="003350F4"/>
    <w:rsid w:val="0034353C"/>
    <w:rsid w:val="003472CA"/>
    <w:rsid w:val="003529F3"/>
    <w:rsid w:val="00355C9B"/>
    <w:rsid w:val="003601D8"/>
    <w:rsid w:val="00362557"/>
    <w:rsid w:val="003648FA"/>
    <w:rsid w:val="003719A5"/>
    <w:rsid w:val="00385DF0"/>
    <w:rsid w:val="003A0447"/>
    <w:rsid w:val="003A35EE"/>
    <w:rsid w:val="003A4D7C"/>
    <w:rsid w:val="003A6095"/>
    <w:rsid w:val="003B4AB5"/>
    <w:rsid w:val="003C0A76"/>
    <w:rsid w:val="003C52D0"/>
    <w:rsid w:val="003D332A"/>
    <w:rsid w:val="003D5A37"/>
    <w:rsid w:val="003D7DCA"/>
    <w:rsid w:val="003E13F8"/>
    <w:rsid w:val="003E7E1D"/>
    <w:rsid w:val="003F4342"/>
    <w:rsid w:val="003F5405"/>
    <w:rsid w:val="003F6617"/>
    <w:rsid w:val="00405C31"/>
    <w:rsid w:val="00412857"/>
    <w:rsid w:val="004129F9"/>
    <w:rsid w:val="00420B34"/>
    <w:rsid w:val="00433FBA"/>
    <w:rsid w:val="00444D9A"/>
    <w:rsid w:val="00446350"/>
    <w:rsid w:val="004506C9"/>
    <w:rsid w:val="0046157D"/>
    <w:rsid w:val="00465DFF"/>
    <w:rsid w:val="00473C35"/>
    <w:rsid w:val="00481C60"/>
    <w:rsid w:val="00487376"/>
    <w:rsid w:val="00490117"/>
    <w:rsid w:val="00492805"/>
    <w:rsid w:val="00493D97"/>
    <w:rsid w:val="0049539E"/>
    <w:rsid w:val="004A07BD"/>
    <w:rsid w:val="004B5E45"/>
    <w:rsid w:val="004D0836"/>
    <w:rsid w:val="004D1412"/>
    <w:rsid w:val="004D160B"/>
    <w:rsid w:val="004D5FAF"/>
    <w:rsid w:val="004E2B98"/>
    <w:rsid w:val="004E4940"/>
    <w:rsid w:val="004F748E"/>
    <w:rsid w:val="00507DB4"/>
    <w:rsid w:val="00512015"/>
    <w:rsid w:val="00522CB1"/>
    <w:rsid w:val="005233F1"/>
    <w:rsid w:val="00527AF2"/>
    <w:rsid w:val="0054333B"/>
    <w:rsid w:val="00547A04"/>
    <w:rsid w:val="00560294"/>
    <w:rsid w:val="0056119E"/>
    <w:rsid w:val="00562559"/>
    <w:rsid w:val="005857DB"/>
    <w:rsid w:val="0059025D"/>
    <w:rsid w:val="00590DD5"/>
    <w:rsid w:val="005A1A44"/>
    <w:rsid w:val="005B34F9"/>
    <w:rsid w:val="005B6812"/>
    <w:rsid w:val="005D10E3"/>
    <w:rsid w:val="005D3FC7"/>
    <w:rsid w:val="005E5301"/>
    <w:rsid w:val="005E5C15"/>
    <w:rsid w:val="005F5BA4"/>
    <w:rsid w:val="005F6B8A"/>
    <w:rsid w:val="005F72F1"/>
    <w:rsid w:val="0060129A"/>
    <w:rsid w:val="006018E8"/>
    <w:rsid w:val="006111EB"/>
    <w:rsid w:val="0061169D"/>
    <w:rsid w:val="00611D91"/>
    <w:rsid w:val="0062239C"/>
    <w:rsid w:val="00623C05"/>
    <w:rsid w:val="006245BF"/>
    <w:rsid w:val="006246A2"/>
    <w:rsid w:val="006272CD"/>
    <w:rsid w:val="00635DF6"/>
    <w:rsid w:val="006405D2"/>
    <w:rsid w:val="0064680A"/>
    <w:rsid w:val="00646C33"/>
    <w:rsid w:val="0065161E"/>
    <w:rsid w:val="00656C5F"/>
    <w:rsid w:val="00656D03"/>
    <w:rsid w:val="00660CDD"/>
    <w:rsid w:val="006761C1"/>
    <w:rsid w:val="006769C0"/>
    <w:rsid w:val="00677762"/>
    <w:rsid w:val="006807B5"/>
    <w:rsid w:val="00682E96"/>
    <w:rsid w:val="006874EB"/>
    <w:rsid w:val="00691120"/>
    <w:rsid w:val="00691EC0"/>
    <w:rsid w:val="00696381"/>
    <w:rsid w:val="006A779F"/>
    <w:rsid w:val="006B4CF4"/>
    <w:rsid w:val="006B5BED"/>
    <w:rsid w:val="006B79F7"/>
    <w:rsid w:val="006C5609"/>
    <w:rsid w:val="006C6367"/>
    <w:rsid w:val="006D1B96"/>
    <w:rsid w:val="006D321D"/>
    <w:rsid w:val="006D6428"/>
    <w:rsid w:val="006D6AFF"/>
    <w:rsid w:val="006D7364"/>
    <w:rsid w:val="006F080A"/>
    <w:rsid w:val="006F0E80"/>
    <w:rsid w:val="006F5EC1"/>
    <w:rsid w:val="00702FD5"/>
    <w:rsid w:val="00706197"/>
    <w:rsid w:val="00716F1D"/>
    <w:rsid w:val="00720830"/>
    <w:rsid w:val="00720F66"/>
    <w:rsid w:val="00742866"/>
    <w:rsid w:val="0074484E"/>
    <w:rsid w:val="00751663"/>
    <w:rsid w:val="00751E71"/>
    <w:rsid w:val="00756B41"/>
    <w:rsid w:val="00764FB6"/>
    <w:rsid w:val="007700F7"/>
    <w:rsid w:val="007700FC"/>
    <w:rsid w:val="0077128A"/>
    <w:rsid w:val="00776AF8"/>
    <w:rsid w:val="0078096C"/>
    <w:rsid w:val="007814F4"/>
    <w:rsid w:val="00783BEF"/>
    <w:rsid w:val="0078590A"/>
    <w:rsid w:val="00790EFE"/>
    <w:rsid w:val="00796CD5"/>
    <w:rsid w:val="007A0D23"/>
    <w:rsid w:val="007A77ED"/>
    <w:rsid w:val="007C222A"/>
    <w:rsid w:val="007D3AAB"/>
    <w:rsid w:val="007E088F"/>
    <w:rsid w:val="007E12F1"/>
    <w:rsid w:val="007E2EFE"/>
    <w:rsid w:val="007E4C73"/>
    <w:rsid w:val="007E534B"/>
    <w:rsid w:val="007F4E62"/>
    <w:rsid w:val="0081649E"/>
    <w:rsid w:val="00822311"/>
    <w:rsid w:val="00832841"/>
    <w:rsid w:val="00846842"/>
    <w:rsid w:val="00862DC1"/>
    <w:rsid w:val="00863148"/>
    <w:rsid w:val="008674F4"/>
    <w:rsid w:val="00867F9B"/>
    <w:rsid w:val="00872E3A"/>
    <w:rsid w:val="008749AF"/>
    <w:rsid w:val="008751E6"/>
    <w:rsid w:val="008800CE"/>
    <w:rsid w:val="00880B65"/>
    <w:rsid w:val="0088544E"/>
    <w:rsid w:val="00887C1A"/>
    <w:rsid w:val="00893333"/>
    <w:rsid w:val="008A4B56"/>
    <w:rsid w:val="008A7B4E"/>
    <w:rsid w:val="008C0855"/>
    <w:rsid w:val="008C4447"/>
    <w:rsid w:val="008D5A0B"/>
    <w:rsid w:val="008E7BE1"/>
    <w:rsid w:val="008F329D"/>
    <w:rsid w:val="00901344"/>
    <w:rsid w:val="00902D35"/>
    <w:rsid w:val="00905C50"/>
    <w:rsid w:val="00907819"/>
    <w:rsid w:val="00913E72"/>
    <w:rsid w:val="00917B54"/>
    <w:rsid w:val="00922C5D"/>
    <w:rsid w:val="00925960"/>
    <w:rsid w:val="00931419"/>
    <w:rsid w:val="00935B42"/>
    <w:rsid w:val="0093654A"/>
    <w:rsid w:val="00946110"/>
    <w:rsid w:val="00946640"/>
    <w:rsid w:val="009500EA"/>
    <w:rsid w:val="0095016A"/>
    <w:rsid w:val="0095025F"/>
    <w:rsid w:val="00950457"/>
    <w:rsid w:val="009504D5"/>
    <w:rsid w:val="00952D31"/>
    <w:rsid w:val="00955D11"/>
    <w:rsid w:val="00956FA3"/>
    <w:rsid w:val="00966ADC"/>
    <w:rsid w:val="0096794B"/>
    <w:rsid w:val="00967E53"/>
    <w:rsid w:val="00972042"/>
    <w:rsid w:val="009729ED"/>
    <w:rsid w:val="00976F3B"/>
    <w:rsid w:val="00980A3A"/>
    <w:rsid w:val="00981F42"/>
    <w:rsid w:val="009824D3"/>
    <w:rsid w:val="00983E5D"/>
    <w:rsid w:val="00993DCC"/>
    <w:rsid w:val="00996CFE"/>
    <w:rsid w:val="009A03A2"/>
    <w:rsid w:val="009A17D5"/>
    <w:rsid w:val="009A7B10"/>
    <w:rsid w:val="009B4150"/>
    <w:rsid w:val="009C5A4E"/>
    <w:rsid w:val="009D001D"/>
    <w:rsid w:val="009D1424"/>
    <w:rsid w:val="009E3150"/>
    <w:rsid w:val="009E5DF3"/>
    <w:rsid w:val="00A057DB"/>
    <w:rsid w:val="00A05F41"/>
    <w:rsid w:val="00A06283"/>
    <w:rsid w:val="00A1099D"/>
    <w:rsid w:val="00A13FB0"/>
    <w:rsid w:val="00A156CB"/>
    <w:rsid w:val="00A16A1E"/>
    <w:rsid w:val="00A17270"/>
    <w:rsid w:val="00A205C1"/>
    <w:rsid w:val="00A2185C"/>
    <w:rsid w:val="00A23049"/>
    <w:rsid w:val="00A44D6E"/>
    <w:rsid w:val="00A45051"/>
    <w:rsid w:val="00A509ED"/>
    <w:rsid w:val="00A60E44"/>
    <w:rsid w:val="00A61C13"/>
    <w:rsid w:val="00A65DAE"/>
    <w:rsid w:val="00A74735"/>
    <w:rsid w:val="00A7478C"/>
    <w:rsid w:val="00A81428"/>
    <w:rsid w:val="00A84A7F"/>
    <w:rsid w:val="00A84B41"/>
    <w:rsid w:val="00A8502C"/>
    <w:rsid w:val="00A929D0"/>
    <w:rsid w:val="00A936C4"/>
    <w:rsid w:val="00A94FB8"/>
    <w:rsid w:val="00AA17FB"/>
    <w:rsid w:val="00AA6D5B"/>
    <w:rsid w:val="00AB07FC"/>
    <w:rsid w:val="00AB7815"/>
    <w:rsid w:val="00AC14AA"/>
    <w:rsid w:val="00AC5703"/>
    <w:rsid w:val="00AC7708"/>
    <w:rsid w:val="00AC7925"/>
    <w:rsid w:val="00AD4AFD"/>
    <w:rsid w:val="00AD726E"/>
    <w:rsid w:val="00AE4EE8"/>
    <w:rsid w:val="00B00C4E"/>
    <w:rsid w:val="00B00EDA"/>
    <w:rsid w:val="00B046F4"/>
    <w:rsid w:val="00B1067B"/>
    <w:rsid w:val="00B14E1B"/>
    <w:rsid w:val="00B15515"/>
    <w:rsid w:val="00B16E5A"/>
    <w:rsid w:val="00B21F5A"/>
    <w:rsid w:val="00B23D1B"/>
    <w:rsid w:val="00B2797A"/>
    <w:rsid w:val="00B32B4E"/>
    <w:rsid w:val="00B32D7D"/>
    <w:rsid w:val="00B350C8"/>
    <w:rsid w:val="00B46C1B"/>
    <w:rsid w:val="00B505BC"/>
    <w:rsid w:val="00B52900"/>
    <w:rsid w:val="00B62AA2"/>
    <w:rsid w:val="00B66C3E"/>
    <w:rsid w:val="00B71A37"/>
    <w:rsid w:val="00B7371E"/>
    <w:rsid w:val="00B7444C"/>
    <w:rsid w:val="00B76DEC"/>
    <w:rsid w:val="00B77F6A"/>
    <w:rsid w:val="00B80585"/>
    <w:rsid w:val="00B8060A"/>
    <w:rsid w:val="00B80EC9"/>
    <w:rsid w:val="00B84852"/>
    <w:rsid w:val="00B90815"/>
    <w:rsid w:val="00B93D97"/>
    <w:rsid w:val="00B95C06"/>
    <w:rsid w:val="00BA4A2A"/>
    <w:rsid w:val="00BA6921"/>
    <w:rsid w:val="00BB0A4A"/>
    <w:rsid w:val="00BB4E6B"/>
    <w:rsid w:val="00BB51E4"/>
    <w:rsid w:val="00BC556A"/>
    <w:rsid w:val="00BD5021"/>
    <w:rsid w:val="00BE5EC3"/>
    <w:rsid w:val="00BE7353"/>
    <w:rsid w:val="00C01784"/>
    <w:rsid w:val="00C056C2"/>
    <w:rsid w:val="00C12A0B"/>
    <w:rsid w:val="00C148CB"/>
    <w:rsid w:val="00C20389"/>
    <w:rsid w:val="00C24F5C"/>
    <w:rsid w:val="00C317DF"/>
    <w:rsid w:val="00C33BE0"/>
    <w:rsid w:val="00C37CF5"/>
    <w:rsid w:val="00C44CB7"/>
    <w:rsid w:val="00C500E9"/>
    <w:rsid w:val="00C54B19"/>
    <w:rsid w:val="00C556E0"/>
    <w:rsid w:val="00C60EF3"/>
    <w:rsid w:val="00C612B1"/>
    <w:rsid w:val="00C6698F"/>
    <w:rsid w:val="00C67CE7"/>
    <w:rsid w:val="00C8628B"/>
    <w:rsid w:val="00C929AF"/>
    <w:rsid w:val="00C9371D"/>
    <w:rsid w:val="00C9580C"/>
    <w:rsid w:val="00C96568"/>
    <w:rsid w:val="00C96C4D"/>
    <w:rsid w:val="00CA2741"/>
    <w:rsid w:val="00CA4826"/>
    <w:rsid w:val="00CB12E2"/>
    <w:rsid w:val="00CB2929"/>
    <w:rsid w:val="00CC3387"/>
    <w:rsid w:val="00CF1083"/>
    <w:rsid w:val="00CF35CF"/>
    <w:rsid w:val="00CF4CA8"/>
    <w:rsid w:val="00D06985"/>
    <w:rsid w:val="00D1099C"/>
    <w:rsid w:val="00D14F29"/>
    <w:rsid w:val="00D15F2F"/>
    <w:rsid w:val="00D27CA1"/>
    <w:rsid w:val="00D27F17"/>
    <w:rsid w:val="00D36126"/>
    <w:rsid w:val="00D3782F"/>
    <w:rsid w:val="00D42DE6"/>
    <w:rsid w:val="00D43616"/>
    <w:rsid w:val="00D47917"/>
    <w:rsid w:val="00D6600F"/>
    <w:rsid w:val="00D66DC2"/>
    <w:rsid w:val="00D7118B"/>
    <w:rsid w:val="00D803F5"/>
    <w:rsid w:val="00D818E1"/>
    <w:rsid w:val="00D9107A"/>
    <w:rsid w:val="00DA060D"/>
    <w:rsid w:val="00DA1EBF"/>
    <w:rsid w:val="00DA35F0"/>
    <w:rsid w:val="00DA6C36"/>
    <w:rsid w:val="00DB0A73"/>
    <w:rsid w:val="00DB1441"/>
    <w:rsid w:val="00DB4595"/>
    <w:rsid w:val="00DB672F"/>
    <w:rsid w:val="00DC054D"/>
    <w:rsid w:val="00DD01CB"/>
    <w:rsid w:val="00DD68BC"/>
    <w:rsid w:val="00DE14C3"/>
    <w:rsid w:val="00DE1EBD"/>
    <w:rsid w:val="00DF0072"/>
    <w:rsid w:val="00DF1EA8"/>
    <w:rsid w:val="00DF1F8A"/>
    <w:rsid w:val="00E00B86"/>
    <w:rsid w:val="00E2062E"/>
    <w:rsid w:val="00E273A2"/>
    <w:rsid w:val="00E32FCA"/>
    <w:rsid w:val="00E37500"/>
    <w:rsid w:val="00E411F7"/>
    <w:rsid w:val="00E50B68"/>
    <w:rsid w:val="00E543D6"/>
    <w:rsid w:val="00E61A60"/>
    <w:rsid w:val="00E67C45"/>
    <w:rsid w:val="00EA18C8"/>
    <w:rsid w:val="00EA304F"/>
    <w:rsid w:val="00EB3D3E"/>
    <w:rsid w:val="00EB7B04"/>
    <w:rsid w:val="00EC6BAA"/>
    <w:rsid w:val="00EC73B7"/>
    <w:rsid w:val="00ED29C2"/>
    <w:rsid w:val="00ED7C83"/>
    <w:rsid w:val="00EE01AF"/>
    <w:rsid w:val="00EE1C6A"/>
    <w:rsid w:val="00EE6FA9"/>
    <w:rsid w:val="00F040D0"/>
    <w:rsid w:val="00F05DA1"/>
    <w:rsid w:val="00F064A4"/>
    <w:rsid w:val="00F165AF"/>
    <w:rsid w:val="00F20779"/>
    <w:rsid w:val="00F21AF7"/>
    <w:rsid w:val="00F24336"/>
    <w:rsid w:val="00F24A81"/>
    <w:rsid w:val="00F27E79"/>
    <w:rsid w:val="00F30EBB"/>
    <w:rsid w:val="00F33A6C"/>
    <w:rsid w:val="00F40361"/>
    <w:rsid w:val="00F4140E"/>
    <w:rsid w:val="00F51417"/>
    <w:rsid w:val="00F554A4"/>
    <w:rsid w:val="00F55D24"/>
    <w:rsid w:val="00F60108"/>
    <w:rsid w:val="00F662A7"/>
    <w:rsid w:val="00F66813"/>
    <w:rsid w:val="00F7080A"/>
    <w:rsid w:val="00F7173E"/>
    <w:rsid w:val="00F959CD"/>
    <w:rsid w:val="00F96E52"/>
    <w:rsid w:val="00FB00F4"/>
    <w:rsid w:val="00FB134A"/>
    <w:rsid w:val="00FB15B2"/>
    <w:rsid w:val="00FB3678"/>
    <w:rsid w:val="00FC0A02"/>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11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52110"/>
    <w:pPr>
      <w:spacing w:before="240"/>
      <w:outlineLvl w:val="0"/>
    </w:pPr>
    <w:rPr>
      <w:rFonts w:ascii="Helv" w:hAnsi="Helv"/>
      <w:b/>
      <w:sz w:val="24"/>
      <w:u w:val="single"/>
    </w:rPr>
  </w:style>
  <w:style w:type="paragraph" w:styleId="Heading2">
    <w:name w:val="heading 2"/>
    <w:basedOn w:val="Normal"/>
    <w:next w:val="Normal"/>
    <w:link w:val="Heading2Char"/>
    <w:qFormat/>
    <w:rsid w:val="00252110"/>
    <w:pPr>
      <w:spacing w:before="120"/>
      <w:outlineLvl w:val="1"/>
    </w:pPr>
    <w:rPr>
      <w:rFonts w:ascii="Helv" w:hAnsi="Helv"/>
      <w:b/>
      <w:sz w:val="24"/>
    </w:rPr>
  </w:style>
  <w:style w:type="paragraph" w:styleId="Heading3">
    <w:name w:val="heading 3"/>
    <w:basedOn w:val="Normal"/>
    <w:next w:val="Normal"/>
    <w:link w:val="Heading3Char"/>
    <w:qFormat/>
    <w:rsid w:val="00252110"/>
    <w:pPr>
      <w:ind w:left="360"/>
      <w:outlineLvl w:val="2"/>
    </w:pPr>
    <w:rPr>
      <w:rFonts w:ascii="Tms Rmn" w:hAnsi="Tms Rmn"/>
      <w:b/>
      <w:sz w:val="24"/>
    </w:rPr>
  </w:style>
  <w:style w:type="character" w:default="1" w:styleId="DefaultParagraphFont">
    <w:name w:val="Default Paragraph Font"/>
    <w:uiPriority w:val="1"/>
    <w:semiHidden/>
    <w:unhideWhenUsed/>
    <w:rsid w:val="002521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11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252110"/>
    <w:pPr>
      <w:keepNext/>
      <w:keepLines/>
      <w:suppressAutoHyphens/>
    </w:pPr>
    <w:rPr>
      <w:b/>
    </w:rPr>
  </w:style>
  <w:style w:type="paragraph" w:customStyle="1" w:styleId="blockhd2">
    <w:name w:val="blockhd2"/>
    <w:basedOn w:val="isonormal"/>
    <w:next w:val="blocktext2"/>
    <w:rsid w:val="00252110"/>
    <w:pPr>
      <w:keepNext/>
      <w:keepLines/>
      <w:suppressAutoHyphens/>
      <w:ind w:left="302"/>
    </w:pPr>
    <w:rPr>
      <w:b/>
    </w:rPr>
  </w:style>
  <w:style w:type="paragraph" w:customStyle="1" w:styleId="blockhd3">
    <w:name w:val="blockhd3"/>
    <w:basedOn w:val="isonormal"/>
    <w:next w:val="blocktext3"/>
    <w:rsid w:val="00252110"/>
    <w:pPr>
      <w:keepNext/>
      <w:keepLines/>
      <w:suppressAutoHyphens/>
      <w:ind w:left="605"/>
    </w:pPr>
    <w:rPr>
      <w:b/>
    </w:rPr>
  </w:style>
  <w:style w:type="paragraph" w:customStyle="1" w:styleId="blockhd4">
    <w:name w:val="blockhd4"/>
    <w:basedOn w:val="isonormal"/>
    <w:next w:val="blocktext4"/>
    <w:rsid w:val="00252110"/>
    <w:pPr>
      <w:keepNext/>
      <w:keepLines/>
      <w:suppressAutoHyphens/>
      <w:ind w:left="907"/>
    </w:pPr>
    <w:rPr>
      <w:b/>
    </w:rPr>
  </w:style>
  <w:style w:type="paragraph" w:customStyle="1" w:styleId="blockhd5">
    <w:name w:val="blockhd5"/>
    <w:basedOn w:val="isonormal"/>
    <w:next w:val="blocktext5"/>
    <w:rsid w:val="00252110"/>
    <w:pPr>
      <w:keepNext/>
      <w:keepLines/>
      <w:suppressAutoHyphens/>
      <w:ind w:left="1195"/>
    </w:pPr>
    <w:rPr>
      <w:b/>
    </w:rPr>
  </w:style>
  <w:style w:type="paragraph" w:customStyle="1" w:styleId="blockhd6">
    <w:name w:val="blockhd6"/>
    <w:basedOn w:val="isonormal"/>
    <w:next w:val="blocktext6"/>
    <w:rsid w:val="00252110"/>
    <w:pPr>
      <w:keepNext/>
      <w:keepLines/>
      <w:suppressAutoHyphens/>
      <w:ind w:left="1498"/>
    </w:pPr>
    <w:rPr>
      <w:b/>
    </w:rPr>
  </w:style>
  <w:style w:type="paragraph" w:customStyle="1" w:styleId="blockhd7">
    <w:name w:val="blockhd7"/>
    <w:basedOn w:val="isonormal"/>
    <w:next w:val="blocktext7"/>
    <w:rsid w:val="00252110"/>
    <w:pPr>
      <w:keepNext/>
      <w:keepLines/>
      <w:suppressAutoHyphens/>
      <w:ind w:left="1800"/>
    </w:pPr>
    <w:rPr>
      <w:b/>
    </w:rPr>
  </w:style>
  <w:style w:type="paragraph" w:customStyle="1" w:styleId="blockhd8">
    <w:name w:val="blockhd8"/>
    <w:basedOn w:val="isonormal"/>
    <w:next w:val="blocktext8"/>
    <w:rsid w:val="00252110"/>
    <w:pPr>
      <w:keepNext/>
      <w:keepLines/>
      <w:suppressAutoHyphens/>
      <w:ind w:left="2102"/>
    </w:pPr>
    <w:rPr>
      <w:b/>
    </w:rPr>
  </w:style>
  <w:style w:type="paragraph" w:customStyle="1" w:styleId="blockhd9">
    <w:name w:val="blockhd9"/>
    <w:basedOn w:val="isonormal"/>
    <w:next w:val="blocktext9"/>
    <w:rsid w:val="00252110"/>
    <w:pPr>
      <w:keepNext/>
      <w:keepLines/>
      <w:suppressAutoHyphens/>
      <w:ind w:left="2405"/>
    </w:pPr>
    <w:rPr>
      <w:b/>
    </w:rPr>
  </w:style>
  <w:style w:type="paragraph" w:customStyle="1" w:styleId="blocktext1">
    <w:name w:val="blocktext1"/>
    <w:basedOn w:val="isonormal"/>
    <w:rsid w:val="00252110"/>
    <w:pPr>
      <w:keepLines/>
      <w:jc w:val="both"/>
    </w:pPr>
  </w:style>
  <w:style w:type="paragraph" w:customStyle="1" w:styleId="blocktext2">
    <w:name w:val="blocktext2"/>
    <w:basedOn w:val="isonormal"/>
    <w:link w:val="blocktext2Char"/>
    <w:rsid w:val="00252110"/>
    <w:pPr>
      <w:keepLines/>
      <w:ind w:left="302"/>
      <w:jc w:val="both"/>
    </w:pPr>
  </w:style>
  <w:style w:type="paragraph" w:customStyle="1" w:styleId="blocktext3">
    <w:name w:val="blocktext3"/>
    <w:basedOn w:val="isonormal"/>
    <w:link w:val="blocktext3Char"/>
    <w:rsid w:val="00252110"/>
    <w:pPr>
      <w:keepLines/>
      <w:ind w:left="600"/>
      <w:jc w:val="both"/>
    </w:pPr>
  </w:style>
  <w:style w:type="paragraph" w:customStyle="1" w:styleId="blocktext4">
    <w:name w:val="blocktext4"/>
    <w:basedOn w:val="isonormal"/>
    <w:rsid w:val="00252110"/>
    <w:pPr>
      <w:keepLines/>
      <w:ind w:left="907"/>
      <w:jc w:val="both"/>
    </w:pPr>
  </w:style>
  <w:style w:type="paragraph" w:customStyle="1" w:styleId="blocktext5">
    <w:name w:val="blocktext5"/>
    <w:basedOn w:val="isonormal"/>
    <w:rsid w:val="00252110"/>
    <w:pPr>
      <w:keepLines/>
      <w:ind w:left="1195"/>
      <w:jc w:val="both"/>
    </w:pPr>
  </w:style>
  <w:style w:type="paragraph" w:customStyle="1" w:styleId="blocktext6">
    <w:name w:val="blocktext6"/>
    <w:basedOn w:val="isonormal"/>
    <w:rsid w:val="00252110"/>
    <w:pPr>
      <w:keepLines/>
      <w:ind w:left="1498"/>
      <w:jc w:val="both"/>
    </w:pPr>
  </w:style>
  <w:style w:type="paragraph" w:customStyle="1" w:styleId="blocktext7">
    <w:name w:val="blocktext7"/>
    <w:basedOn w:val="isonormal"/>
    <w:rsid w:val="00252110"/>
    <w:pPr>
      <w:keepLines/>
      <w:ind w:left="1800"/>
      <w:jc w:val="both"/>
    </w:pPr>
  </w:style>
  <w:style w:type="paragraph" w:customStyle="1" w:styleId="blocktext8">
    <w:name w:val="blocktext8"/>
    <w:basedOn w:val="isonormal"/>
    <w:rsid w:val="00252110"/>
    <w:pPr>
      <w:keepLines/>
      <w:ind w:left="2102"/>
      <w:jc w:val="both"/>
    </w:pPr>
  </w:style>
  <w:style w:type="paragraph" w:customStyle="1" w:styleId="blocktext9">
    <w:name w:val="blocktext9"/>
    <w:basedOn w:val="isonormal"/>
    <w:rsid w:val="0025211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25211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25211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252110"/>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252110"/>
    <w:pPr>
      <w:spacing w:before="0"/>
      <w:jc w:val="both"/>
    </w:pPr>
  </w:style>
  <w:style w:type="paragraph" w:customStyle="1" w:styleId="isof2">
    <w:name w:val="isof2"/>
    <w:basedOn w:val="isonormal"/>
    <w:rsid w:val="00252110"/>
    <w:pPr>
      <w:spacing w:before="0"/>
      <w:jc w:val="both"/>
    </w:pPr>
    <w:rPr>
      <w:b/>
    </w:rPr>
  </w:style>
  <w:style w:type="paragraph" w:customStyle="1" w:styleId="isof3">
    <w:name w:val="isof3"/>
    <w:basedOn w:val="isonormal"/>
    <w:rsid w:val="00252110"/>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25211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5211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5211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5211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5211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5211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5211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5211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52110"/>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252110"/>
    <w:pPr>
      <w:keepLines/>
      <w:tabs>
        <w:tab w:val="right" w:pos="180"/>
        <w:tab w:val="left" w:pos="300"/>
      </w:tabs>
      <w:ind w:left="300" w:hanging="300"/>
      <w:jc w:val="both"/>
    </w:pPr>
    <w:rPr>
      <w:b/>
    </w:rPr>
  </w:style>
  <w:style w:type="paragraph" w:customStyle="1" w:styleId="outlinetxt2">
    <w:name w:val="outlinetxt2"/>
    <w:basedOn w:val="isonormal"/>
    <w:rsid w:val="00252110"/>
    <w:pPr>
      <w:keepLines/>
      <w:tabs>
        <w:tab w:val="right" w:pos="480"/>
        <w:tab w:val="left" w:pos="600"/>
      </w:tabs>
      <w:ind w:left="600" w:hanging="600"/>
      <w:jc w:val="both"/>
    </w:pPr>
    <w:rPr>
      <w:b/>
    </w:rPr>
  </w:style>
  <w:style w:type="paragraph" w:customStyle="1" w:styleId="outlinetxt3">
    <w:name w:val="outlinetxt3"/>
    <w:basedOn w:val="isonormal"/>
    <w:link w:val="outlinetxt3Char"/>
    <w:rsid w:val="00252110"/>
    <w:pPr>
      <w:keepLines/>
      <w:tabs>
        <w:tab w:val="right" w:pos="780"/>
        <w:tab w:val="left" w:pos="900"/>
      </w:tabs>
      <w:ind w:left="900" w:hanging="900"/>
      <w:jc w:val="both"/>
    </w:pPr>
    <w:rPr>
      <w:b/>
    </w:rPr>
  </w:style>
  <w:style w:type="paragraph" w:customStyle="1" w:styleId="outlinetxt4">
    <w:name w:val="outlinetxt4"/>
    <w:basedOn w:val="isonormal"/>
    <w:rsid w:val="00252110"/>
    <w:pPr>
      <w:keepLines/>
      <w:tabs>
        <w:tab w:val="right" w:pos="1080"/>
        <w:tab w:val="left" w:pos="1200"/>
      </w:tabs>
      <w:ind w:left="1200" w:hanging="1200"/>
      <w:jc w:val="both"/>
    </w:pPr>
    <w:rPr>
      <w:b/>
    </w:rPr>
  </w:style>
  <w:style w:type="paragraph" w:customStyle="1" w:styleId="outlinetxt5">
    <w:name w:val="outlinetxt5"/>
    <w:basedOn w:val="isonormal"/>
    <w:rsid w:val="00252110"/>
    <w:pPr>
      <w:keepLines/>
      <w:tabs>
        <w:tab w:val="right" w:pos="1380"/>
        <w:tab w:val="left" w:pos="1500"/>
      </w:tabs>
      <w:ind w:left="1500" w:hanging="1500"/>
      <w:jc w:val="both"/>
    </w:pPr>
    <w:rPr>
      <w:b/>
    </w:rPr>
  </w:style>
  <w:style w:type="paragraph" w:customStyle="1" w:styleId="outlinetxt6">
    <w:name w:val="outlinetxt6"/>
    <w:basedOn w:val="isonormal"/>
    <w:rsid w:val="00252110"/>
    <w:pPr>
      <w:keepLines/>
      <w:tabs>
        <w:tab w:val="right" w:pos="1680"/>
        <w:tab w:val="left" w:pos="1800"/>
      </w:tabs>
      <w:ind w:left="1800" w:hanging="1800"/>
      <w:jc w:val="both"/>
    </w:pPr>
    <w:rPr>
      <w:b/>
    </w:rPr>
  </w:style>
  <w:style w:type="paragraph" w:customStyle="1" w:styleId="outlinetxt7">
    <w:name w:val="outlinetxt7"/>
    <w:basedOn w:val="isonormal"/>
    <w:rsid w:val="00252110"/>
    <w:pPr>
      <w:keepLines/>
      <w:tabs>
        <w:tab w:val="right" w:pos="1980"/>
        <w:tab w:val="left" w:pos="2100"/>
      </w:tabs>
      <w:ind w:left="2100" w:hanging="2100"/>
      <w:jc w:val="both"/>
    </w:pPr>
    <w:rPr>
      <w:b/>
    </w:rPr>
  </w:style>
  <w:style w:type="paragraph" w:customStyle="1" w:styleId="outlinetxt8">
    <w:name w:val="outlinetxt8"/>
    <w:basedOn w:val="isonormal"/>
    <w:rsid w:val="00252110"/>
    <w:pPr>
      <w:keepLines/>
      <w:tabs>
        <w:tab w:val="right" w:pos="2280"/>
        <w:tab w:val="left" w:pos="2400"/>
      </w:tabs>
      <w:ind w:left="2400" w:hanging="2400"/>
      <w:jc w:val="both"/>
    </w:pPr>
    <w:rPr>
      <w:b/>
    </w:rPr>
  </w:style>
  <w:style w:type="paragraph" w:customStyle="1" w:styleId="outlinetxt9">
    <w:name w:val="outlinetxt9"/>
    <w:basedOn w:val="isonormal"/>
    <w:rsid w:val="00252110"/>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252110"/>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252110"/>
    <w:pPr>
      <w:keepLines/>
      <w:framePr w:w="1872" w:wrap="around" w:vAnchor="text" w:hAnchor="page" w:x="1080" w:y="1"/>
    </w:pPr>
    <w:rPr>
      <w:b/>
      <w:caps/>
    </w:rPr>
  </w:style>
  <w:style w:type="paragraph" w:customStyle="1" w:styleId="sectiontitlecenter">
    <w:name w:val="section title center"/>
    <w:basedOn w:val="isonormal"/>
    <w:rsid w:val="00252110"/>
    <w:pPr>
      <w:keepNext/>
      <w:keepLines/>
      <w:pBdr>
        <w:top w:val="single" w:sz="6" w:space="3" w:color="auto"/>
      </w:pBdr>
      <w:jc w:val="center"/>
    </w:pPr>
    <w:rPr>
      <w:b/>
      <w:caps/>
      <w:sz w:val="24"/>
    </w:rPr>
  </w:style>
  <w:style w:type="paragraph" w:customStyle="1" w:styleId="sectiontitleflushleft">
    <w:name w:val="section title flush left"/>
    <w:basedOn w:val="isonormal"/>
    <w:rsid w:val="00252110"/>
    <w:pPr>
      <w:keepNext/>
      <w:keepLines/>
      <w:pBdr>
        <w:top w:val="single" w:sz="6" w:space="3" w:color="auto"/>
      </w:pBdr>
    </w:pPr>
    <w:rPr>
      <w:b/>
      <w:caps/>
      <w:sz w:val="24"/>
    </w:rPr>
  </w:style>
  <w:style w:type="paragraph" w:customStyle="1" w:styleId="columnheading">
    <w:name w:val="column heading"/>
    <w:basedOn w:val="isonormal"/>
    <w:rsid w:val="00252110"/>
    <w:pPr>
      <w:keepNext/>
      <w:keepLines/>
      <w:spacing w:before="0"/>
      <w:jc w:val="center"/>
    </w:pPr>
    <w:rPr>
      <w:b/>
    </w:rPr>
  </w:style>
  <w:style w:type="paragraph" w:customStyle="1" w:styleId="title12">
    <w:name w:val="title12"/>
    <w:basedOn w:val="isonormal"/>
    <w:next w:val="isonormal"/>
    <w:rsid w:val="00252110"/>
    <w:pPr>
      <w:keepNext/>
      <w:keepLines/>
      <w:spacing w:before="0" w:line="240" w:lineRule="auto"/>
      <w:jc w:val="center"/>
    </w:pPr>
    <w:rPr>
      <w:b/>
      <w:caps/>
      <w:sz w:val="24"/>
    </w:rPr>
  </w:style>
  <w:style w:type="paragraph" w:customStyle="1" w:styleId="title18">
    <w:name w:val="title18"/>
    <w:basedOn w:val="isonormal"/>
    <w:next w:val="isonormal"/>
    <w:rsid w:val="00252110"/>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252110"/>
    <w:pPr>
      <w:spacing w:before="60"/>
    </w:pPr>
  </w:style>
  <w:style w:type="paragraph" w:customStyle="1" w:styleId="center">
    <w:name w:val="center"/>
    <w:basedOn w:val="isonormal"/>
    <w:rsid w:val="00252110"/>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252110"/>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252110"/>
    <w:pPr>
      <w:spacing w:before="0" w:line="240" w:lineRule="auto"/>
      <w:jc w:val="center"/>
    </w:pPr>
    <w:rPr>
      <w:sz w:val="52"/>
    </w:rPr>
  </w:style>
  <w:style w:type="paragraph" w:customStyle="1" w:styleId="tabletxtdecpage">
    <w:name w:val="tabletxt dec page"/>
    <w:basedOn w:val="isonormal"/>
    <w:rsid w:val="0025211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252110"/>
    <w:pPr>
      <w:spacing w:before="0" w:line="160" w:lineRule="exact"/>
      <w:jc w:val="both"/>
    </w:pPr>
  </w:style>
  <w:style w:type="paragraph" w:customStyle="1" w:styleId="space4">
    <w:name w:val="space4"/>
    <w:basedOn w:val="isonormal"/>
    <w:next w:val="blocktext1"/>
    <w:rsid w:val="00252110"/>
    <w:pPr>
      <w:spacing w:before="0" w:line="80" w:lineRule="exact"/>
      <w:jc w:val="both"/>
    </w:pPr>
  </w:style>
  <w:style w:type="paragraph" w:customStyle="1" w:styleId="title14">
    <w:name w:val="title14"/>
    <w:basedOn w:val="isonormal"/>
    <w:next w:val="isonormal"/>
    <w:rsid w:val="00252110"/>
    <w:pPr>
      <w:keepNext/>
      <w:keepLines/>
      <w:spacing w:before="0" w:line="240" w:lineRule="auto"/>
      <w:jc w:val="center"/>
    </w:pPr>
    <w:rPr>
      <w:b/>
      <w:caps/>
      <w:sz w:val="28"/>
    </w:rPr>
  </w:style>
  <w:style w:type="paragraph" w:customStyle="1" w:styleId="title16">
    <w:name w:val="title16"/>
    <w:basedOn w:val="isonormal"/>
    <w:next w:val="isonormal"/>
    <w:rsid w:val="00252110"/>
    <w:pPr>
      <w:keepNext/>
      <w:keepLines/>
      <w:spacing w:before="0" w:line="240" w:lineRule="auto"/>
      <w:jc w:val="center"/>
    </w:pPr>
    <w:rPr>
      <w:b/>
      <w:caps/>
      <w:sz w:val="32"/>
    </w:rPr>
  </w:style>
  <w:style w:type="paragraph" w:customStyle="1" w:styleId="title24">
    <w:name w:val="title24"/>
    <w:basedOn w:val="isonormal"/>
    <w:next w:val="isonormal"/>
    <w:rsid w:val="00252110"/>
    <w:pPr>
      <w:keepNext/>
      <w:keepLines/>
      <w:spacing w:before="0" w:line="240" w:lineRule="auto"/>
      <w:jc w:val="center"/>
    </w:pPr>
    <w:rPr>
      <w:b/>
      <w:caps/>
      <w:sz w:val="48"/>
    </w:rPr>
  </w:style>
  <w:style w:type="paragraph" w:customStyle="1" w:styleId="title30">
    <w:name w:val="title30"/>
    <w:basedOn w:val="isonormal"/>
    <w:next w:val="isonormal"/>
    <w:rsid w:val="00252110"/>
    <w:pPr>
      <w:keepNext/>
      <w:keepLines/>
      <w:spacing w:before="0" w:line="240" w:lineRule="auto"/>
      <w:jc w:val="center"/>
    </w:pPr>
    <w:rPr>
      <w:b/>
      <w:caps/>
      <w:sz w:val="60"/>
    </w:rPr>
  </w:style>
  <w:style w:type="paragraph" w:customStyle="1" w:styleId="columnheading12">
    <w:name w:val="column heading12"/>
    <w:basedOn w:val="isonormal"/>
    <w:rsid w:val="00252110"/>
    <w:pPr>
      <w:keepNext/>
      <w:keepLines/>
      <w:spacing w:before="0" w:line="240" w:lineRule="auto"/>
      <w:jc w:val="center"/>
    </w:pPr>
    <w:rPr>
      <w:b/>
      <w:sz w:val="24"/>
    </w:rPr>
  </w:style>
  <w:style w:type="paragraph" w:customStyle="1" w:styleId="columnheading14">
    <w:name w:val="column heading14"/>
    <w:basedOn w:val="isonormal"/>
    <w:rsid w:val="00252110"/>
    <w:pPr>
      <w:keepNext/>
      <w:keepLines/>
      <w:spacing w:before="0" w:line="240" w:lineRule="auto"/>
      <w:jc w:val="center"/>
    </w:pPr>
    <w:rPr>
      <w:b/>
      <w:sz w:val="28"/>
    </w:rPr>
  </w:style>
  <w:style w:type="paragraph" w:customStyle="1" w:styleId="columnheading16">
    <w:name w:val="column heading16"/>
    <w:basedOn w:val="isonormal"/>
    <w:rsid w:val="00252110"/>
    <w:pPr>
      <w:keepNext/>
      <w:keepLines/>
      <w:spacing w:before="0" w:line="240" w:lineRule="auto"/>
      <w:jc w:val="center"/>
    </w:pPr>
    <w:rPr>
      <w:b/>
      <w:sz w:val="32"/>
    </w:rPr>
  </w:style>
  <w:style w:type="paragraph" w:customStyle="1" w:styleId="columnheading18">
    <w:name w:val="column heading18"/>
    <w:basedOn w:val="isonormal"/>
    <w:rsid w:val="00252110"/>
    <w:pPr>
      <w:keepNext/>
      <w:keepLines/>
      <w:spacing w:before="0" w:line="240" w:lineRule="auto"/>
      <w:jc w:val="center"/>
    </w:pPr>
    <w:rPr>
      <w:b/>
      <w:sz w:val="36"/>
    </w:rPr>
  </w:style>
  <w:style w:type="paragraph" w:customStyle="1" w:styleId="columnheading24">
    <w:name w:val="column heading24"/>
    <w:basedOn w:val="isonormal"/>
    <w:rsid w:val="00252110"/>
    <w:pPr>
      <w:keepNext/>
      <w:keepLines/>
      <w:spacing w:before="0" w:line="240" w:lineRule="auto"/>
      <w:jc w:val="center"/>
    </w:pPr>
    <w:rPr>
      <w:b/>
      <w:sz w:val="48"/>
    </w:rPr>
  </w:style>
  <w:style w:type="paragraph" w:customStyle="1" w:styleId="tabletext8">
    <w:name w:val="tabletext8"/>
    <w:basedOn w:val="isonormal"/>
    <w:rsid w:val="00252110"/>
    <w:pPr>
      <w:spacing w:before="60"/>
    </w:pPr>
    <w:rPr>
      <w:sz w:val="16"/>
    </w:rPr>
  </w:style>
  <w:style w:type="paragraph" w:customStyle="1" w:styleId="TEXT12">
    <w:name w:val="TEXT12"/>
    <w:basedOn w:val="isonormal"/>
    <w:rsid w:val="00252110"/>
    <w:pPr>
      <w:spacing w:line="240" w:lineRule="auto"/>
    </w:pPr>
    <w:rPr>
      <w:sz w:val="24"/>
    </w:rPr>
  </w:style>
  <w:style w:type="paragraph" w:customStyle="1" w:styleId="TEXT14">
    <w:name w:val="TEXT14"/>
    <w:basedOn w:val="isonormal"/>
    <w:rsid w:val="00252110"/>
    <w:pPr>
      <w:spacing w:line="240" w:lineRule="auto"/>
    </w:pPr>
    <w:rPr>
      <w:sz w:val="28"/>
    </w:rPr>
  </w:style>
  <w:style w:type="paragraph" w:customStyle="1" w:styleId="TEXT16">
    <w:name w:val="TEXT16"/>
    <w:basedOn w:val="isonormal"/>
    <w:rsid w:val="00252110"/>
    <w:pPr>
      <w:spacing w:line="240" w:lineRule="auto"/>
    </w:pPr>
    <w:rPr>
      <w:sz w:val="32"/>
    </w:rPr>
  </w:style>
  <w:style w:type="paragraph" w:customStyle="1" w:styleId="TEXT18">
    <w:name w:val="TEXT18"/>
    <w:basedOn w:val="isonormal"/>
    <w:rsid w:val="00252110"/>
    <w:pPr>
      <w:spacing w:line="240" w:lineRule="auto"/>
    </w:pPr>
    <w:rPr>
      <w:sz w:val="36"/>
    </w:rPr>
  </w:style>
  <w:style w:type="paragraph" w:customStyle="1" w:styleId="TEXT24">
    <w:name w:val="TEXT24"/>
    <w:basedOn w:val="isonormal"/>
    <w:rsid w:val="00252110"/>
    <w:pPr>
      <w:spacing w:line="240" w:lineRule="auto"/>
    </w:pPr>
    <w:rPr>
      <w:sz w:val="48"/>
    </w:rPr>
  </w:style>
  <w:style w:type="table" w:styleId="TableGrid">
    <w:name w:val="Table Grid"/>
    <w:basedOn w:val="TableNormal"/>
    <w:rsid w:val="0025211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252110"/>
    <w:pPr>
      <w:spacing w:before="0" w:line="40" w:lineRule="exact"/>
      <w:jc w:val="both"/>
    </w:pPr>
  </w:style>
  <w:style w:type="paragraph" w:customStyle="1" w:styleId="tablerow4">
    <w:name w:val="tablerow4"/>
    <w:basedOn w:val="isonormal"/>
    <w:next w:val="tabletext"/>
    <w:rsid w:val="00252110"/>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252110"/>
    <w:rPr>
      <w:rFonts w:ascii="Helv" w:hAnsi="Helv"/>
      <w:b/>
      <w:sz w:val="24"/>
      <w:u w:val="single"/>
    </w:rPr>
  </w:style>
  <w:style w:type="character" w:customStyle="1" w:styleId="Heading2Char">
    <w:name w:val="Heading 2 Char"/>
    <w:link w:val="Heading2"/>
    <w:rsid w:val="00252110"/>
    <w:rPr>
      <w:rFonts w:ascii="Helv" w:hAnsi="Helv"/>
      <w:b/>
      <w:sz w:val="24"/>
    </w:rPr>
  </w:style>
  <w:style w:type="character" w:customStyle="1" w:styleId="Heading3Char">
    <w:name w:val="Heading 3 Char"/>
    <w:link w:val="Heading3"/>
    <w:rsid w:val="00252110"/>
    <w:rPr>
      <w:rFonts w:ascii="Tms Rmn" w:hAnsi="Tms Rmn"/>
      <w:b/>
      <w:sz w:val="24"/>
    </w:rPr>
  </w:style>
  <w:style w:type="paragraph" w:customStyle="1" w:styleId="tablehead">
    <w:name w:val="tablehead"/>
    <w:basedOn w:val="isonormal"/>
    <w:rsid w:val="00252110"/>
    <w:pPr>
      <w:spacing w:before="40" w:after="20" w:line="190" w:lineRule="exact"/>
      <w:jc w:val="center"/>
    </w:pPr>
    <w:rPr>
      <w:b/>
      <w:sz w:val="18"/>
    </w:rPr>
  </w:style>
  <w:style w:type="paragraph" w:customStyle="1" w:styleId="tabletext11">
    <w:name w:val="tabletext1/1"/>
    <w:basedOn w:val="isonormal"/>
    <w:rsid w:val="00252110"/>
    <w:pPr>
      <w:spacing w:before="20" w:after="20" w:line="190" w:lineRule="exact"/>
    </w:pPr>
    <w:rPr>
      <w:sz w:val="18"/>
    </w:rPr>
  </w:style>
  <w:style w:type="character" w:customStyle="1" w:styleId="HeaderChar">
    <w:name w:val="Header Char"/>
    <w:link w:val="Header"/>
    <w:rsid w:val="00252110"/>
    <w:rPr>
      <w:rFonts w:ascii="Arial" w:hAnsi="Arial"/>
    </w:rPr>
  </w:style>
  <w:style w:type="character" w:customStyle="1" w:styleId="FooterChar">
    <w:name w:val="Footer Char"/>
    <w:link w:val="Footer"/>
    <w:rsid w:val="00252110"/>
    <w:rPr>
      <w:rFonts w:ascii="Arial" w:hAnsi="Arial"/>
    </w:rPr>
  </w:style>
  <w:style w:type="character" w:customStyle="1" w:styleId="formlink">
    <w:name w:val="formlink"/>
    <w:rsid w:val="00252110"/>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LI-CA-2022-235 - 005 - CA 27 67 09 22 New.docx</DocumentName>
    <NumberOfPages xmlns="a86cc342-0045-41e2-80e9-abdb777d2eca">7</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67 09 22 New</CircularDocDescription>
    <Date_x0020_Modified xmlns="a86cc342-0045-41e2-80e9-abdb777d2eca">2022-06-28T16:09:37+00:00</Date_x0020_Modified>
    <CircularDate xmlns="a86cc342-0045-41e2-80e9-abdb777d2eca">2022-10-11T04:00:00+00:00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Louisiana is provided. This supplement complements the multistate forms filing, which is attached to circular LI-CA-2021-372. Proposed Effective: 5/1/2023 Caution: Not yet implemented</KeyMessage>
    <CircularNumber xmlns="a86cc342-0045-41e2-80e9-abdb777d2eca">LI-CA-2022-235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4</Sequence>
    <ServiceModuleString xmlns="a86cc342-0045-41e2-80e9-abdb777d2eca">Forms;</ServiceModuleString>
    <CircId xmlns="a86cc342-0045-41e2-80e9-abdb777d2eca">36522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LOUISIANA SUPPLEMENT TO THE COMMERCIAL AUTO MULTISTATE OPTIONAL ENDORSEMENTS ADDRESSING ABUSE OR MOLESTATION LIABILITY OPTIONS AND AUTO HACKING EXPENSE COVERAGE FORMS REVISION PROVIDED</CircularTitle>
    <Jurs xmlns="a86cc342-0045-41e2-80e9-abdb777d2eca">
      <Value>20</Value>
    </Jurs>
  </documentManagement>
</p:properties>
</file>

<file path=customXml/itemProps1.xml><?xml version="1.0" encoding="utf-8"?>
<ds:datastoreItem xmlns:ds="http://schemas.openxmlformats.org/officeDocument/2006/customXml" ds:itemID="{15AB7C85-342D-4C1B-B07C-C67F39E4188C}"/>
</file>

<file path=customXml/itemProps2.xml><?xml version="1.0" encoding="utf-8"?>
<ds:datastoreItem xmlns:ds="http://schemas.openxmlformats.org/officeDocument/2006/customXml" ds:itemID="{85A2C83E-8DBB-41A1-82D4-48D438B5F559}"/>
</file>

<file path=customXml/itemProps3.xml><?xml version="1.0" encoding="utf-8"?>
<ds:datastoreItem xmlns:ds="http://schemas.openxmlformats.org/officeDocument/2006/customXml" ds:itemID="{05E38EE8-EC00-440E-A8E8-B4F7D085A733}"/>
</file>

<file path=docProps/app.xml><?xml version="1.0" encoding="utf-8"?>
<Properties xmlns="http://schemas.openxmlformats.org/officeDocument/2006/extended-properties" xmlns:vt="http://schemas.openxmlformats.org/officeDocument/2006/docPropsVTypes">
  <Template>FORMSADDINAUTO.DOTM</Template>
  <TotalTime>0</TotalTime>
  <Pages>8</Pages>
  <Words>3687</Words>
  <Characters>18859</Characters>
  <Application>Microsoft Office Word</Application>
  <DocSecurity>0</DocSecurity>
  <Lines>656</Lines>
  <Paragraphs>201</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SEXUAL ABUSE OR SEXUAL MOLESTATION LIABILITY COVERAGE</vt:lpstr>
    </vt:vector>
  </TitlesOfParts>
  <Manager/>
  <Company/>
  <LinksUpToDate>false</LinksUpToDate>
  <CharactersWithSpaces>22525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SEXUAL ABUSE OR SEXUAL MOLESTATION LIABILITY COVERAGE</dc:title>
  <dc:subject/>
  <dc:creator/>
  <cp:keywords/>
  <dc:description>8</dc:description>
  <cp:lastModifiedBy/>
  <cp:revision>1</cp:revision>
  <cp:lastPrinted>2006-09-06T18:24:00Z</cp:lastPrinted>
  <dcterms:created xsi:type="dcterms:W3CDTF">2022-06-15T15:23:00Z</dcterms:created>
  <dcterms:modified xsi:type="dcterms:W3CDTF">2022-06-28T16:09:00Z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Friend, Rosemarie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2012-05-01T12:44:55Z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