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F0A6" w14:textId="1699CF3B" w:rsidR="00EF2231" w:rsidRPr="00BD5967" w:rsidRDefault="003B15B1" w:rsidP="00BD5967">
      <w:pPr>
        <w:pStyle w:val="title18"/>
      </w:pPr>
      <w:r w:rsidRPr="00BD5967">
        <w:t>EXCLUSION – PERFLUOROALKYL AND</w:t>
      </w:r>
      <w:r w:rsidRPr="00BD5967">
        <w:br/>
        <w:t>POLYFLUOROALKYL SUBSTANCES (PFAS)</w:t>
      </w:r>
    </w:p>
    <w:p w14:paraId="340160A8" w14:textId="77777777" w:rsidR="00A87FDE" w:rsidRDefault="00A87FDE" w:rsidP="00BD5967">
      <w:pPr>
        <w:pStyle w:val="isonormal"/>
        <w:sectPr w:rsidR="00A87FDE" w:rsidSect="004B022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66B9FD9F" w14:textId="77777777" w:rsidR="00EF2231" w:rsidRPr="00187663" w:rsidRDefault="00EF2231" w:rsidP="00BD5967">
      <w:pPr>
        <w:pStyle w:val="blocktext1"/>
      </w:pPr>
    </w:p>
    <w:p w14:paraId="0843BD91" w14:textId="77777777" w:rsidR="00EF2231" w:rsidRPr="00187663" w:rsidRDefault="003B15B1" w:rsidP="00BD5967">
      <w:pPr>
        <w:pStyle w:val="blocktext1"/>
      </w:pPr>
      <w:r w:rsidRPr="00187663">
        <w:t>This endorsement modifies insurance provided under the following:</w:t>
      </w:r>
    </w:p>
    <w:p w14:paraId="29CC205F" w14:textId="77777777" w:rsidR="00EF2231" w:rsidRPr="00187663" w:rsidRDefault="003B15B1" w:rsidP="00BD5967">
      <w:pPr>
        <w:pStyle w:val="blockhd2"/>
        <w:rPr>
          <w:b w:val="0"/>
        </w:rPr>
      </w:pPr>
      <w:r w:rsidRPr="00187663">
        <w:br/>
      </w:r>
      <w:r w:rsidRPr="00187663">
        <w:rPr>
          <w:b w:val="0"/>
        </w:rPr>
        <w:t>COMMERCIAL GENERAL LIABILITY COVERAGE PART</w:t>
      </w:r>
    </w:p>
    <w:p w14:paraId="170294F0" w14:textId="77777777" w:rsidR="00EF2231" w:rsidRPr="00187663" w:rsidRDefault="00EF2231" w:rsidP="00BD5967">
      <w:pPr>
        <w:pStyle w:val="blocktext1"/>
      </w:pPr>
    </w:p>
    <w:p w14:paraId="5918660C" w14:textId="77777777" w:rsidR="00EF2231" w:rsidRPr="00187663" w:rsidRDefault="00EF2231" w:rsidP="00BD5967">
      <w:pPr>
        <w:pStyle w:val="blocktext1"/>
        <w:sectPr w:rsidR="00EF2231" w:rsidRPr="00187663" w:rsidSect="004B022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180FB04E" w14:textId="77777777" w:rsidR="00EF2231" w:rsidRPr="00187663" w:rsidRDefault="003B15B1" w:rsidP="00BD5967">
      <w:pPr>
        <w:pStyle w:val="outlinetxt1"/>
      </w:pPr>
      <w:r w:rsidRPr="00187663">
        <w:tab/>
        <w:t>A.</w:t>
      </w:r>
      <w:r w:rsidRPr="00187663">
        <w:rPr>
          <w:b w:val="0"/>
        </w:rPr>
        <w:tab/>
        <w:t xml:space="preserve">The following exclusion is added to Paragraph </w:t>
      </w:r>
      <w:r w:rsidRPr="00187663">
        <w:t>2. Exclusions</w:t>
      </w:r>
      <w:r w:rsidRPr="00187663">
        <w:rPr>
          <w:b w:val="0"/>
        </w:rPr>
        <w:t xml:space="preserve"> of </w:t>
      </w:r>
      <w:r w:rsidRPr="00187663">
        <w:t>Section I – Coverage A – Bodily Injury And Property Damage Liability:</w:t>
      </w:r>
    </w:p>
    <w:p w14:paraId="2CEB60ED" w14:textId="77777777" w:rsidR="00EF2231" w:rsidRPr="00187663" w:rsidRDefault="003B15B1" w:rsidP="00BD5967">
      <w:pPr>
        <w:pStyle w:val="outlinehd2"/>
      </w:pPr>
      <w:r w:rsidRPr="00187663">
        <w:tab/>
        <w:t>2.</w:t>
      </w:r>
      <w:r w:rsidRPr="00187663">
        <w:tab/>
        <w:t>Exclusions</w:t>
      </w:r>
    </w:p>
    <w:p w14:paraId="5CF22D9A" w14:textId="77777777" w:rsidR="00EF2231" w:rsidRPr="00187663" w:rsidRDefault="003B15B1" w:rsidP="00BD5967">
      <w:pPr>
        <w:pStyle w:val="blocktext3"/>
      </w:pPr>
      <w:r w:rsidRPr="00187663">
        <w:t>This insurance does not apply to:</w:t>
      </w:r>
    </w:p>
    <w:p w14:paraId="51CC4E0D" w14:textId="77777777" w:rsidR="00EF2231" w:rsidRPr="00187663" w:rsidRDefault="003B15B1" w:rsidP="00BD5967">
      <w:pPr>
        <w:pStyle w:val="blockhd3"/>
      </w:pPr>
      <w:r w:rsidRPr="00187663">
        <w:t xml:space="preserve">Perfluoroalkyl And Polyfluoroalkyl Substances </w:t>
      </w:r>
    </w:p>
    <w:p w14:paraId="25DB3226" w14:textId="77777777" w:rsidR="00EF2231" w:rsidRPr="00187663" w:rsidRDefault="003B15B1" w:rsidP="00BD5967">
      <w:pPr>
        <w:pStyle w:val="outlinetxt3"/>
        <w:rPr>
          <w:b w:val="0"/>
        </w:rPr>
      </w:pPr>
      <w:r w:rsidRPr="00187663">
        <w:tab/>
        <w:t>a.</w:t>
      </w:r>
      <w:r w:rsidRPr="00187663">
        <w:rPr>
          <w:b w:val="0"/>
        </w:rPr>
        <w:tab/>
        <w:t>"Bodily injury" or "property damage" which would not have occurred, in whole or in part, but for the actual, alleged, threatened or suspected inhalation, ingestion, absorption, consumption, discharge, dispersal, seepage, migration, release or escape of, contact with, exposure to, existence of, or presence of, any "perfluoroalkyl or polyfluoroalkyl substances".</w:t>
      </w:r>
    </w:p>
    <w:p w14:paraId="651FA515" w14:textId="7DD0F837" w:rsidR="00EF2231" w:rsidRPr="00187663" w:rsidRDefault="003B15B1" w:rsidP="00BD5967">
      <w:pPr>
        <w:pStyle w:val="outlinetxt3"/>
        <w:rPr>
          <w:b w:val="0"/>
        </w:rPr>
      </w:pPr>
      <w:r w:rsidRPr="00187663">
        <w:tab/>
        <w:t>b.</w:t>
      </w:r>
      <w:r w:rsidRPr="00187663">
        <w:tab/>
      </w:r>
      <w:r w:rsidRPr="00187663">
        <w:rPr>
          <w:b w:val="0"/>
        </w:rPr>
        <w:t>Any loss, cost or expense arising</w:t>
      </w:r>
      <w:r w:rsidR="00AA2309" w:rsidRPr="00187663">
        <w:rPr>
          <w:b w:val="0"/>
        </w:rPr>
        <w:t>,</w:t>
      </w:r>
      <w:r w:rsidRPr="00187663">
        <w:rPr>
          <w:b w:val="0"/>
        </w:rPr>
        <w:t xml:space="preserve"> in whole or in part, </w:t>
      </w:r>
      <w:r w:rsidR="00AA2309" w:rsidRPr="00187663">
        <w:rPr>
          <w:b w:val="0"/>
        </w:rPr>
        <w:t xml:space="preserve">out of </w:t>
      </w:r>
      <w:r w:rsidRPr="00187663">
        <w:rPr>
          <w:b w:val="0"/>
        </w:rPr>
        <w:t>the abating, testing for, monitoring, cleaning up, removing, containing, treating, detoxifying, neutralizing, remediating or disposing of, or in any way responding to or assessing the effects of, "perfluoroalkyl or polyfluoroalkyl substances", by any insured or by any other person or entity.</w:t>
      </w:r>
    </w:p>
    <w:p w14:paraId="0A0D0933" w14:textId="77777777" w:rsidR="00EF2231" w:rsidRPr="00187663" w:rsidRDefault="003B15B1" w:rsidP="00BD5967">
      <w:pPr>
        <w:pStyle w:val="outlinetxt1"/>
      </w:pPr>
      <w:r w:rsidRPr="00187663">
        <w:br w:type="column"/>
      </w:r>
      <w:r w:rsidRPr="00187663">
        <w:tab/>
        <w:t>B.</w:t>
      </w:r>
      <w:r w:rsidRPr="00187663">
        <w:tab/>
      </w:r>
      <w:r w:rsidRPr="00187663">
        <w:rPr>
          <w:b w:val="0"/>
        </w:rPr>
        <w:t>The following exclusion is added to Paragraph</w:t>
      </w:r>
      <w:r w:rsidRPr="00187663">
        <w:t xml:space="preserve"> 2. Exclusions</w:t>
      </w:r>
      <w:r w:rsidRPr="00187663">
        <w:rPr>
          <w:b w:val="0"/>
        </w:rPr>
        <w:t xml:space="preserve"> of </w:t>
      </w:r>
      <w:r w:rsidRPr="00187663">
        <w:t>Section I – Coverage B – Personal And Advertising Injury Liability:</w:t>
      </w:r>
    </w:p>
    <w:p w14:paraId="31269297" w14:textId="77777777" w:rsidR="00EF2231" w:rsidRPr="00187663" w:rsidRDefault="003B15B1" w:rsidP="00BD5967">
      <w:pPr>
        <w:pStyle w:val="outlinehd2"/>
      </w:pPr>
      <w:r w:rsidRPr="00187663">
        <w:tab/>
        <w:t>2.</w:t>
      </w:r>
      <w:r w:rsidRPr="00187663">
        <w:tab/>
        <w:t>Exclusions</w:t>
      </w:r>
    </w:p>
    <w:p w14:paraId="2FD27303" w14:textId="77777777" w:rsidR="00EF2231" w:rsidRPr="00187663" w:rsidRDefault="003B15B1" w:rsidP="00BD5967">
      <w:pPr>
        <w:pStyle w:val="blocktext3"/>
      </w:pPr>
      <w:r w:rsidRPr="00187663">
        <w:t>This insurance does not apply to:</w:t>
      </w:r>
    </w:p>
    <w:p w14:paraId="379310DC" w14:textId="77777777" w:rsidR="00EF2231" w:rsidRPr="00187663" w:rsidRDefault="003B15B1" w:rsidP="00BD5967">
      <w:pPr>
        <w:pStyle w:val="blockhd3"/>
      </w:pPr>
      <w:r w:rsidRPr="00187663">
        <w:t xml:space="preserve">Perfluoroalkyl And Polyfluoroalkyl Substances </w:t>
      </w:r>
    </w:p>
    <w:p w14:paraId="1FFA8870" w14:textId="141F1887" w:rsidR="00EF2231" w:rsidRPr="00187663" w:rsidRDefault="003B15B1" w:rsidP="00BD5967">
      <w:pPr>
        <w:pStyle w:val="outlinetxt3"/>
        <w:rPr>
          <w:b w:val="0"/>
        </w:rPr>
      </w:pPr>
      <w:r w:rsidRPr="00187663">
        <w:tab/>
        <w:t>a.</w:t>
      </w:r>
      <w:r w:rsidRPr="00187663">
        <w:tab/>
      </w:r>
      <w:r w:rsidRPr="00187663">
        <w:rPr>
          <w:b w:val="0"/>
        </w:rPr>
        <w:t>"Personal and advertising injury" which would not have taken place, in whole or in part, but for the actual, alleged, threatened or suspected inhalation, ingestion, absorption, consumption, discharge, dispersal, seepage, migration, release or escape of, contact with, exposure to, existence of, or presence of</w:t>
      </w:r>
      <w:r w:rsidR="00AA2309" w:rsidRPr="00187663">
        <w:rPr>
          <w:b w:val="0"/>
        </w:rPr>
        <w:t>,</w:t>
      </w:r>
      <w:r w:rsidRPr="00187663">
        <w:rPr>
          <w:b w:val="0"/>
        </w:rPr>
        <w:t xml:space="preserve"> any "perfluoroalkyl or polyfluoroalkyl substances".</w:t>
      </w:r>
    </w:p>
    <w:p w14:paraId="6950F339" w14:textId="54CF4DF1" w:rsidR="00EF2231" w:rsidRPr="00187663" w:rsidRDefault="003B15B1" w:rsidP="00BD5967">
      <w:pPr>
        <w:pStyle w:val="outlinetxt3"/>
      </w:pPr>
      <w:r w:rsidRPr="00187663">
        <w:tab/>
        <w:t>b.</w:t>
      </w:r>
      <w:r w:rsidRPr="00187663">
        <w:tab/>
      </w:r>
      <w:r w:rsidRPr="00187663">
        <w:rPr>
          <w:b w:val="0"/>
        </w:rPr>
        <w:t xml:space="preserve">Any loss, cost or expense arising, in whole or in part, </w:t>
      </w:r>
      <w:r w:rsidR="00AA2309" w:rsidRPr="00187663">
        <w:rPr>
          <w:b w:val="0"/>
        </w:rPr>
        <w:t xml:space="preserve">out </w:t>
      </w:r>
      <w:r w:rsidRPr="00187663">
        <w:rPr>
          <w:b w:val="0"/>
        </w:rPr>
        <w:t>of the abating, testing for, monitoring, cleaning up, removing, containing, treating, detoxifying, neutralizing, remediating or disposing of, or in any way responding to or assessing the effects of, "perfluoroalkyl or polyfluoroalkyl substances", by any insured or by any other person or entity.</w:t>
      </w:r>
    </w:p>
    <w:p w14:paraId="618FB6EF" w14:textId="14D7E473" w:rsidR="00EF2231" w:rsidRPr="00187663" w:rsidRDefault="003B15B1" w:rsidP="00BD5967">
      <w:pPr>
        <w:pStyle w:val="outlinetxt1"/>
        <w:rPr>
          <w:b w:val="0"/>
          <w:bCs/>
        </w:rPr>
      </w:pPr>
      <w:r>
        <w:br w:type="page"/>
      </w:r>
      <w:r w:rsidR="00A54CE7" w:rsidRPr="00187663">
        <w:lastRenderedPageBreak/>
        <w:tab/>
      </w:r>
      <w:r w:rsidR="00CB524C" w:rsidRPr="00187663">
        <w:t>C.</w:t>
      </w:r>
      <w:r w:rsidR="00A54CE7" w:rsidRPr="00187663">
        <w:tab/>
      </w:r>
      <w:r w:rsidR="00CB524C" w:rsidRPr="00187663">
        <w:rPr>
          <w:b w:val="0"/>
          <w:bCs/>
        </w:rPr>
        <w:t xml:space="preserve">The following definition is added to the </w:t>
      </w:r>
      <w:r w:rsidR="00CB524C" w:rsidRPr="00187663">
        <w:t>Definitions</w:t>
      </w:r>
      <w:r w:rsidR="00CB524C" w:rsidRPr="00187663">
        <w:rPr>
          <w:b w:val="0"/>
          <w:bCs/>
        </w:rPr>
        <w:t xml:space="preserve"> Section:</w:t>
      </w:r>
    </w:p>
    <w:p w14:paraId="6169D7DF" w14:textId="77777777" w:rsidR="00EF2231" w:rsidRPr="00187663" w:rsidRDefault="003B15B1" w:rsidP="00BD5967">
      <w:pPr>
        <w:pStyle w:val="blocktext2"/>
        <w:rPr>
          <w:bCs/>
        </w:rPr>
      </w:pPr>
      <w:r w:rsidRPr="00187663">
        <w:rPr>
          <w:bCs/>
        </w:rPr>
        <w:t>"Perfluoroalkyl or polyfluoroalkyl substances" means</w:t>
      </w:r>
      <w:r w:rsidR="00396ECA" w:rsidRPr="00187663">
        <w:rPr>
          <w:bCs/>
        </w:rPr>
        <w:t xml:space="preserve"> any</w:t>
      </w:r>
      <w:r w:rsidRPr="00187663">
        <w:rPr>
          <w:bCs/>
        </w:rPr>
        <w:t xml:space="preserve">: </w:t>
      </w:r>
    </w:p>
    <w:p w14:paraId="348B792D" w14:textId="77777777" w:rsidR="00EF2231" w:rsidRPr="00187663" w:rsidRDefault="003B15B1" w:rsidP="00BD5967">
      <w:pPr>
        <w:pStyle w:val="outlinetxt2"/>
        <w:rPr>
          <w:b w:val="0"/>
        </w:rPr>
      </w:pPr>
      <w:r w:rsidRPr="00187663">
        <w:rPr>
          <w:b w:val="0"/>
        </w:rPr>
        <w:tab/>
      </w:r>
      <w:r w:rsidRPr="00187663">
        <w:t>1.</w:t>
      </w:r>
      <w:r w:rsidR="001E27D0" w:rsidRPr="00187663">
        <w:tab/>
      </w:r>
      <w:r w:rsidR="00396ECA" w:rsidRPr="00187663">
        <w:rPr>
          <w:b w:val="0"/>
        </w:rPr>
        <w:t>C</w:t>
      </w:r>
      <w:r w:rsidRPr="00187663">
        <w:rPr>
          <w:b w:val="0"/>
        </w:rPr>
        <w:t>hemical or substance that contains one or more alkyl carbons on which hydrogen atoms have been partially or completely replaced by fluorine atoms, including but not limited to:</w:t>
      </w:r>
    </w:p>
    <w:p w14:paraId="65B49427" w14:textId="12C1D65A" w:rsidR="00EF2231" w:rsidRPr="00187663" w:rsidRDefault="003B15B1" w:rsidP="00BD5967">
      <w:pPr>
        <w:pStyle w:val="outlinetxt3"/>
        <w:rPr>
          <w:b w:val="0"/>
          <w:bCs/>
        </w:rPr>
      </w:pPr>
      <w:r w:rsidRPr="00187663">
        <w:tab/>
        <w:t>a.</w:t>
      </w:r>
      <w:r w:rsidR="001E27D0" w:rsidRPr="00187663">
        <w:tab/>
      </w:r>
      <w:r w:rsidRPr="00187663">
        <w:rPr>
          <w:b w:val="0"/>
          <w:bCs/>
        </w:rPr>
        <w:t>Polymer, oligomer, monomer or nonpolymer chemicals and their homologues, isomers, telomers, salts, derivatives, precursor chemicals, degradation products or by-products;</w:t>
      </w:r>
    </w:p>
    <w:p w14:paraId="5BA49015" w14:textId="4CA7D70A" w:rsidR="00EF2231" w:rsidRPr="00187663" w:rsidRDefault="003B15B1" w:rsidP="00BD5967">
      <w:pPr>
        <w:pStyle w:val="outlinetxt3"/>
      </w:pPr>
      <w:r>
        <w:rPr>
          <w:b w:val="0"/>
        </w:rPr>
        <w:br w:type="column"/>
      </w:r>
      <w:r w:rsidR="00CB524C" w:rsidRPr="00187663">
        <w:rPr>
          <w:b w:val="0"/>
        </w:rPr>
        <w:tab/>
      </w:r>
      <w:r w:rsidR="00CB524C" w:rsidRPr="00187663">
        <w:t>b.</w:t>
      </w:r>
      <w:r w:rsidR="00CB524C" w:rsidRPr="00187663">
        <w:tab/>
      </w:r>
      <w:r w:rsidR="00CB524C" w:rsidRPr="00187663">
        <w:rPr>
          <w:b w:val="0"/>
        </w:rPr>
        <w:t>Perfluoroalkyl acids (PFAA), such as perfluorooctanoic acid (PFOA) and its salts, or perfluorooctane sulfonic acid (PFOS) and its salts;</w:t>
      </w:r>
    </w:p>
    <w:p w14:paraId="53384F64" w14:textId="77777777" w:rsidR="00A54CE7" w:rsidRPr="00187663" w:rsidRDefault="003B15B1" w:rsidP="00BD5967">
      <w:pPr>
        <w:pStyle w:val="outlinetxt3"/>
        <w:rPr>
          <w:b w:val="0"/>
          <w:bCs/>
        </w:rPr>
      </w:pPr>
      <w:r w:rsidRPr="00187663">
        <w:rPr>
          <w:b w:val="0"/>
        </w:rPr>
        <w:tab/>
      </w:r>
      <w:r w:rsidR="00EF2231" w:rsidRPr="00187663">
        <w:t>c.</w:t>
      </w:r>
      <w:r w:rsidRPr="00187663">
        <w:tab/>
      </w:r>
      <w:r w:rsidR="00EF2231" w:rsidRPr="00187663">
        <w:rPr>
          <w:b w:val="0"/>
          <w:bCs/>
        </w:rPr>
        <w:t>Perfluoropolyethers (PFPE);</w:t>
      </w:r>
    </w:p>
    <w:p w14:paraId="324AA065" w14:textId="77777777" w:rsidR="00A54CE7" w:rsidRPr="00187663" w:rsidRDefault="003B15B1" w:rsidP="00BD5967">
      <w:pPr>
        <w:pStyle w:val="outlinetxt3"/>
        <w:rPr>
          <w:b w:val="0"/>
        </w:rPr>
      </w:pPr>
      <w:r w:rsidRPr="00187663">
        <w:tab/>
      </w:r>
      <w:r w:rsidR="00EF2231" w:rsidRPr="00187663">
        <w:t>d.</w:t>
      </w:r>
      <w:r w:rsidRPr="00187663">
        <w:tab/>
      </w:r>
      <w:r w:rsidR="00EF2231" w:rsidRPr="00187663">
        <w:rPr>
          <w:b w:val="0"/>
        </w:rPr>
        <w:t>Fluorotelomer-based substances; or</w:t>
      </w:r>
    </w:p>
    <w:p w14:paraId="73F82033" w14:textId="36B83C98" w:rsidR="00EF2231" w:rsidRPr="00187663" w:rsidRDefault="003B15B1" w:rsidP="00BD5967">
      <w:pPr>
        <w:pStyle w:val="outlinetxt3"/>
        <w:rPr>
          <w:b w:val="0"/>
        </w:rPr>
      </w:pPr>
      <w:r w:rsidRPr="00187663">
        <w:rPr>
          <w:b w:val="0"/>
          <w:bCs/>
        </w:rPr>
        <w:tab/>
      </w:r>
      <w:r w:rsidRPr="00187663">
        <w:t>e.</w:t>
      </w:r>
      <w:r w:rsidRPr="00187663">
        <w:tab/>
      </w:r>
      <w:r w:rsidRPr="00187663">
        <w:rPr>
          <w:b w:val="0"/>
        </w:rPr>
        <w:t>Side-chain fluorinated polymers</w:t>
      </w:r>
      <w:r w:rsidR="00396ECA" w:rsidRPr="00187663">
        <w:rPr>
          <w:b w:val="0"/>
        </w:rPr>
        <w:t>; or</w:t>
      </w:r>
    </w:p>
    <w:p w14:paraId="5E80D055" w14:textId="33739F85" w:rsidR="004B022F" w:rsidRDefault="003B15B1" w:rsidP="00BD5967">
      <w:pPr>
        <w:pStyle w:val="outlinetxt2"/>
      </w:pPr>
      <w:r w:rsidRPr="00187663">
        <w:tab/>
        <w:t>2.</w:t>
      </w:r>
      <w:r w:rsidRPr="00187663">
        <w:tab/>
      </w:r>
      <w:r w:rsidR="00396ECA" w:rsidRPr="00187663">
        <w:rPr>
          <w:b w:val="0"/>
          <w:bCs/>
        </w:rPr>
        <w:t xml:space="preserve">Good or product, including </w:t>
      </w:r>
      <w:r w:rsidR="001B5DFB" w:rsidRPr="00187663">
        <w:rPr>
          <w:b w:val="0"/>
          <w:bCs/>
        </w:rPr>
        <w:t>containers, materials, parts or equipment furnished in connection with such goods or products</w:t>
      </w:r>
      <w:r w:rsidR="00396ECA" w:rsidRPr="00187663">
        <w:rPr>
          <w:b w:val="0"/>
          <w:bCs/>
        </w:rPr>
        <w:t>,</w:t>
      </w:r>
      <w:r w:rsidRPr="00187663">
        <w:rPr>
          <w:b w:val="0"/>
          <w:bCs/>
        </w:rPr>
        <w:t xml:space="preserve"> that consists of or contains any chemical or substance described in Paragraph </w:t>
      </w:r>
      <w:r w:rsidRPr="00187663">
        <w:t>C.1</w:t>
      </w:r>
      <w:r w:rsidRPr="00E669C9">
        <w:t xml:space="preserve">. </w:t>
      </w:r>
    </w:p>
    <w:sectPr w:rsidR="004B022F" w:rsidSect="004B022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FFD6B" w14:textId="77777777" w:rsidR="008A00A3" w:rsidRDefault="003B15B1">
      <w:r>
        <w:separator/>
      </w:r>
    </w:p>
  </w:endnote>
  <w:endnote w:type="continuationSeparator" w:id="0">
    <w:p w14:paraId="3F615EE9" w14:textId="77777777" w:rsidR="008A00A3" w:rsidRDefault="003B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1E63F04B" w14:textId="77777777">
      <w:tc>
        <w:tcPr>
          <w:tcW w:w="940" w:type="pct"/>
        </w:tcPr>
        <w:p w14:paraId="11033F5B" w14:textId="77777777" w:rsidR="00EF2231" w:rsidRDefault="003B15B1" w:rsidP="00EF223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44A24A2B" w14:textId="7CCC5F26" w:rsidR="00EF2231" w:rsidRDefault="003B15B1" w:rsidP="004B022F">
          <w:pPr>
            <w:pStyle w:val="isof1"/>
            <w:jc w:val="center"/>
          </w:pPr>
          <w:r>
            <w:t>© Insurance Services Office, Inc., 2022 </w:t>
          </w:r>
        </w:p>
      </w:tc>
      <w:tc>
        <w:tcPr>
          <w:tcW w:w="890" w:type="pct"/>
        </w:tcPr>
        <w:p w14:paraId="210431BC" w14:textId="56A2EFC9" w:rsidR="00EF2231" w:rsidRDefault="003B15B1" w:rsidP="004B022F">
          <w:pPr>
            <w:pStyle w:val="isof2"/>
            <w:jc w:val="right"/>
          </w:pPr>
          <w:r>
            <w:t>CG 40 32 05 23</w:t>
          </w:r>
        </w:p>
      </w:tc>
      <w:tc>
        <w:tcPr>
          <w:tcW w:w="278" w:type="pct"/>
        </w:tcPr>
        <w:p w14:paraId="38F4B22B" w14:textId="77777777" w:rsidR="00EF2231" w:rsidRDefault="00EF2231">
          <w:pPr>
            <w:jc w:val="right"/>
          </w:pPr>
        </w:p>
      </w:tc>
    </w:tr>
  </w:tbl>
  <w:p w14:paraId="7B062A76" w14:textId="77777777" w:rsidR="00EF2231" w:rsidRDefault="00EF2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7335F22B" w14:textId="77777777">
      <w:tc>
        <w:tcPr>
          <w:tcW w:w="940" w:type="pct"/>
        </w:tcPr>
        <w:p w14:paraId="7A9598E9" w14:textId="18C97720" w:rsidR="00EF2231" w:rsidRDefault="003B15B1" w:rsidP="004B022F">
          <w:pPr>
            <w:pStyle w:val="isof2"/>
            <w:jc w:val="left"/>
          </w:pPr>
          <w:r>
            <w:t>CG 40 32 05 23</w:t>
          </w:r>
        </w:p>
      </w:tc>
      <w:tc>
        <w:tcPr>
          <w:tcW w:w="2885" w:type="pct"/>
        </w:tcPr>
        <w:p w14:paraId="58182192" w14:textId="080F8970" w:rsidR="00EF2231" w:rsidRDefault="003B15B1" w:rsidP="004B022F">
          <w:pPr>
            <w:pStyle w:val="isof1"/>
            <w:jc w:val="center"/>
          </w:pPr>
          <w:r>
            <w:t>© Insurance Services Office, Inc., 2022 </w:t>
          </w:r>
        </w:p>
      </w:tc>
      <w:tc>
        <w:tcPr>
          <w:tcW w:w="890" w:type="pct"/>
        </w:tcPr>
        <w:p w14:paraId="30CCD2DB" w14:textId="77777777" w:rsidR="00EF2231" w:rsidRDefault="003B15B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3CC1D5DA" w14:textId="77777777" w:rsidR="00EF2231" w:rsidRDefault="00EF2231">
          <w:pPr>
            <w:jc w:val="right"/>
          </w:pPr>
        </w:p>
      </w:tc>
    </w:tr>
  </w:tbl>
  <w:p w14:paraId="779863FD" w14:textId="77777777" w:rsidR="00EF2231" w:rsidRDefault="00EF2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076A94E3" w14:textId="77777777">
      <w:tc>
        <w:tcPr>
          <w:tcW w:w="940" w:type="pct"/>
        </w:tcPr>
        <w:p w14:paraId="3CF2FCEF" w14:textId="1EDE8E9A" w:rsidR="004B022F" w:rsidRDefault="003B15B1" w:rsidP="004B022F">
          <w:pPr>
            <w:pStyle w:val="isof2"/>
            <w:jc w:val="left"/>
          </w:pPr>
          <w:r>
            <w:t>CG 40 32 05 23</w:t>
          </w:r>
        </w:p>
      </w:tc>
      <w:tc>
        <w:tcPr>
          <w:tcW w:w="2885" w:type="pct"/>
        </w:tcPr>
        <w:p w14:paraId="50DE33AA" w14:textId="5B115E05" w:rsidR="004B022F" w:rsidRDefault="003B15B1" w:rsidP="004B022F">
          <w:pPr>
            <w:pStyle w:val="isof1"/>
            <w:jc w:val="center"/>
          </w:pPr>
          <w:r>
            <w:t>© Insurance Services Office, Inc., 2022 </w:t>
          </w:r>
        </w:p>
      </w:tc>
      <w:tc>
        <w:tcPr>
          <w:tcW w:w="890" w:type="pct"/>
        </w:tcPr>
        <w:p w14:paraId="7770EE9A" w14:textId="41355FFC" w:rsidR="004B022F" w:rsidRDefault="003B15B1" w:rsidP="004B022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427E6EB9" w14:textId="77777777" w:rsidR="004B022F" w:rsidRDefault="004B022F">
          <w:pPr>
            <w:jc w:val="right"/>
          </w:pPr>
        </w:p>
      </w:tc>
    </w:tr>
  </w:tbl>
  <w:p w14:paraId="1D9806E1" w14:textId="77777777" w:rsidR="004B022F" w:rsidRDefault="004B02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5B9512CD" w14:textId="77777777">
      <w:tc>
        <w:tcPr>
          <w:tcW w:w="940" w:type="pct"/>
        </w:tcPr>
        <w:p w14:paraId="148D40BE" w14:textId="77777777" w:rsidR="004B022F" w:rsidRDefault="003B15B1" w:rsidP="00EF223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09F969CE" w14:textId="6D9AE09A" w:rsidR="004B022F" w:rsidRDefault="003B15B1" w:rsidP="004B022F">
          <w:pPr>
            <w:pStyle w:val="isof1"/>
            <w:jc w:val="center"/>
          </w:pPr>
          <w:r>
            <w:t>© Insurance Services Office, Inc., 2022 </w:t>
          </w:r>
        </w:p>
      </w:tc>
      <w:tc>
        <w:tcPr>
          <w:tcW w:w="890" w:type="pct"/>
        </w:tcPr>
        <w:p w14:paraId="405CC0D4" w14:textId="3A163FF7" w:rsidR="004B022F" w:rsidRDefault="003B15B1" w:rsidP="004B022F">
          <w:pPr>
            <w:pStyle w:val="isof2"/>
            <w:jc w:val="right"/>
          </w:pPr>
          <w:r>
            <w:t>CG 40 32 05 23</w:t>
          </w:r>
        </w:p>
      </w:tc>
      <w:tc>
        <w:tcPr>
          <w:tcW w:w="278" w:type="pct"/>
        </w:tcPr>
        <w:p w14:paraId="415E594F" w14:textId="77777777" w:rsidR="004B022F" w:rsidRDefault="004B022F">
          <w:pPr>
            <w:jc w:val="right"/>
          </w:pPr>
        </w:p>
      </w:tc>
    </w:tr>
  </w:tbl>
  <w:p w14:paraId="00FF19EB" w14:textId="77777777" w:rsidR="004B022F" w:rsidRDefault="004B022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729F4275" w14:textId="77777777">
      <w:tc>
        <w:tcPr>
          <w:tcW w:w="940" w:type="pct"/>
        </w:tcPr>
        <w:p w14:paraId="500D50CB" w14:textId="193D27C8" w:rsidR="004B022F" w:rsidRDefault="003B15B1" w:rsidP="004B022F">
          <w:pPr>
            <w:pStyle w:val="isof2"/>
            <w:jc w:val="left"/>
          </w:pPr>
          <w:r>
            <w:t>CG 40 32 05 23</w:t>
          </w:r>
        </w:p>
      </w:tc>
      <w:tc>
        <w:tcPr>
          <w:tcW w:w="2885" w:type="pct"/>
        </w:tcPr>
        <w:p w14:paraId="29E153B7" w14:textId="5FAC7C3A" w:rsidR="004B022F" w:rsidRDefault="003B15B1" w:rsidP="004B022F">
          <w:pPr>
            <w:pStyle w:val="isof1"/>
            <w:jc w:val="center"/>
          </w:pPr>
          <w:r>
            <w:t>© Insurance Services Office, Inc., 2022 </w:t>
          </w:r>
        </w:p>
      </w:tc>
      <w:tc>
        <w:tcPr>
          <w:tcW w:w="890" w:type="pct"/>
        </w:tcPr>
        <w:p w14:paraId="44555066" w14:textId="77777777" w:rsidR="004B022F" w:rsidRDefault="003B15B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7FA2662" w14:textId="77777777" w:rsidR="004B022F" w:rsidRDefault="004B022F">
          <w:pPr>
            <w:jc w:val="right"/>
          </w:pPr>
        </w:p>
      </w:tc>
    </w:tr>
  </w:tbl>
  <w:p w14:paraId="62C57FEF" w14:textId="77777777" w:rsidR="004B022F" w:rsidRDefault="004B022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617FBAA5" w14:textId="77777777">
      <w:tc>
        <w:tcPr>
          <w:tcW w:w="940" w:type="pct"/>
        </w:tcPr>
        <w:p w14:paraId="0D703D7A" w14:textId="22664D0E" w:rsidR="004B022F" w:rsidRDefault="003B15B1" w:rsidP="004B022F">
          <w:pPr>
            <w:pStyle w:val="isof2"/>
            <w:jc w:val="left"/>
          </w:pPr>
          <w:r>
            <w:t>CG 40 32 05 23</w:t>
          </w:r>
        </w:p>
      </w:tc>
      <w:tc>
        <w:tcPr>
          <w:tcW w:w="2885" w:type="pct"/>
        </w:tcPr>
        <w:p w14:paraId="25F32D44" w14:textId="2034DD1F" w:rsidR="004B022F" w:rsidRDefault="003B15B1" w:rsidP="004B022F">
          <w:pPr>
            <w:pStyle w:val="isof1"/>
            <w:jc w:val="center"/>
          </w:pPr>
          <w:r>
            <w:t>© Insurance Services Office, Inc., 2022 </w:t>
          </w:r>
        </w:p>
      </w:tc>
      <w:tc>
        <w:tcPr>
          <w:tcW w:w="890" w:type="pct"/>
        </w:tcPr>
        <w:p w14:paraId="7D1C492A" w14:textId="77777777" w:rsidR="004B022F" w:rsidRDefault="003B15B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12FCAB1" w14:textId="77777777" w:rsidR="004B022F" w:rsidRDefault="004B022F">
          <w:pPr>
            <w:jc w:val="right"/>
          </w:pPr>
        </w:p>
      </w:tc>
    </w:tr>
  </w:tbl>
  <w:p w14:paraId="7C283DAE" w14:textId="77777777" w:rsidR="004B022F" w:rsidRDefault="004B022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1CF1E87F" w14:textId="77777777">
      <w:tc>
        <w:tcPr>
          <w:tcW w:w="940" w:type="pct"/>
        </w:tcPr>
        <w:p w14:paraId="5DD8E7DA" w14:textId="1F552134" w:rsidR="004B022F" w:rsidRDefault="003B15B1" w:rsidP="004B022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65438384" w14:textId="1A0B3D04" w:rsidR="004B022F" w:rsidRDefault="003B15B1" w:rsidP="004B022F">
          <w:pPr>
            <w:pStyle w:val="isof1"/>
            <w:jc w:val="center"/>
          </w:pPr>
          <w:r>
            <w:t>© Insurance Services Office, Inc., 2022 </w:t>
          </w:r>
        </w:p>
      </w:tc>
      <w:tc>
        <w:tcPr>
          <w:tcW w:w="890" w:type="pct"/>
        </w:tcPr>
        <w:p w14:paraId="6A193950" w14:textId="077120FD" w:rsidR="004B022F" w:rsidRDefault="003B15B1" w:rsidP="004B022F">
          <w:pPr>
            <w:pStyle w:val="isof2"/>
            <w:jc w:val="right"/>
          </w:pPr>
          <w:r>
            <w:t>CG 40 32 05 23</w:t>
          </w:r>
        </w:p>
      </w:tc>
      <w:tc>
        <w:tcPr>
          <w:tcW w:w="278" w:type="pct"/>
        </w:tcPr>
        <w:p w14:paraId="64B8B483" w14:textId="77777777" w:rsidR="004B022F" w:rsidRDefault="004B022F">
          <w:pPr>
            <w:jc w:val="right"/>
          </w:pPr>
        </w:p>
      </w:tc>
    </w:tr>
  </w:tbl>
  <w:p w14:paraId="74F47778" w14:textId="77777777" w:rsidR="004B022F" w:rsidRPr="004B022F" w:rsidRDefault="004B022F" w:rsidP="004B022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325B35D8" w14:textId="77777777">
      <w:tc>
        <w:tcPr>
          <w:tcW w:w="940" w:type="pct"/>
        </w:tcPr>
        <w:p w14:paraId="51C07EFB" w14:textId="702D6633" w:rsidR="004B022F" w:rsidRDefault="003B15B1" w:rsidP="004B022F">
          <w:pPr>
            <w:pStyle w:val="isof2"/>
            <w:jc w:val="left"/>
          </w:pPr>
          <w:r>
            <w:t>CG 40 32 05 23</w:t>
          </w:r>
        </w:p>
      </w:tc>
      <w:tc>
        <w:tcPr>
          <w:tcW w:w="2885" w:type="pct"/>
        </w:tcPr>
        <w:p w14:paraId="60D44065" w14:textId="18B69E5A" w:rsidR="004B022F" w:rsidRDefault="003B15B1" w:rsidP="004B022F">
          <w:pPr>
            <w:pStyle w:val="isof1"/>
            <w:jc w:val="center"/>
          </w:pPr>
          <w:r>
            <w:t>© Insurance Services Office, Inc., 2022 </w:t>
          </w:r>
        </w:p>
      </w:tc>
      <w:tc>
        <w:tcPr>
          <w:tcW w:w="890" w:type="pct"/>
        </w:tcPr>
        <w:p w14:paraId="49B73B08" w14:textId="5D381C70" w:rsidR="004B022F" w:rsidRDefault="003B15B1" w:rsidP="004B022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156081AB" w14:textId="77777777" w:rsidR="004B022F" w:rsidRDefault="004B022F">
          <w:pPr>
            <w:jc w:val="right"/>
          </w:pPr>
        </w:p>
      </w:tc>
    </w:tr>
  </w:tbl>
  <w:p w14:paraId="1135C744" w14:textId="77777777" w:rsidR="004B022F" w:rsidRPr="004B022F" w:rsidRDefault="004B022F" w:rsidP="004B022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4ED4" w14:paraId="56C5A49A" w14:textId="77777777">
      <w:tc>
        <w:tcPr>
          <w:tcW w:w="940" w:type="pct"/>
        </w:tcPr>
        <w:p w14:paraId="656B4773" w14:textId="25330782" w:rsidR="004B022F" w:rsidRDefault="003B15B1" w:rsidP="004B022F">
          <w:pPr>
            <w:pStyle w:val="isof2"/>
            <w:jc w:val="left"/>
          </w:pPr>
          <w:r>
            <w:t>CG 40 32 05 23</w:t>
          </w:r>
        </w:p>
      </w:tc>
      <w:tc>
        <w:tcPr>
          <w:tcW w:w="2885" w:type="pct"/>
        </w:tcPr>
        <w:p w14:paraId="5FA0EEA0" w14:textId="5701DEE6" w:rsidR="004B022F" w:rsidRDefault="003B15B1" w:rsidP="004B022F">
          <w:pPr>
            <w:pStyle w:val="isof1"/>
            <w:jc w:val="center"/>
          </w:pPr>
          <w:r>
            <w:t>© Insurance Services Office, Inc., 2022 </w:t>
          </w:r>
        </w:p>
      </w:tc>
      <w:tc>
        <w:tcPr>
          <w:tcW w:w="890" w:type="pct"/>
        </w:tcPr>
        <w:p w14:paraId="3BEF66E3" w14:textId="77777777" w:rsidR="004B022F" w:rsidRDefault="003B15B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6A4AE87B" w14:textId="77777777" w:rsidR="004B022F" w:rsidRDefault="004B022F">
          <w:pPr>
            <w:jc w:val="right"/>
          </w:pPr>
        </w:p>
      </w:tc>
    </w:tr>
  </w:tbl>
  <w:p w14:paraId="774893B0" w14:textId="77777777" w:rsidR="004B022F" w:rsidRDefault="004B0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0015" w14:textId="77777777" w:rsidR="008A00A3" w:rsidRDefault="003B15B1">
      <w:r>
        <w:separator/>
      </w:r>
    </w:p>
  </w:footnote>
  <w:footnote w:type="continuationSeparator" w:id="0">
    <w:p w14:paraId="6E8C478F" w14:textId="77777777" w:rsidR="008A00A3" w:rsidRDefault="003B1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54ED4" w14:paraId="22560918" w14:textId="77777777">
      <w:tc>
        <w:tcPr>
          <w:tcW w:w="2481" w:type="pct"/>
        </w:tcPr>
        <w:p w14:paraId="6C4CABCB" w14:textId="77777777" w:rsidR="004B022F" w:rsidRDefault="004B022F">
          <w:pPr>
            <w:pStyle w:val="Header"/>
          </w:pPr>
        </w:p>
      </w:tc>
      <w:tc>
        <w:tcPr>
          <w:tcW w:w="2519" w:type="pct"/>
        </w:tcPr>
        <w:p w14:paraId="54678494" w14:textId="32B983A9" w:rsidR="004B022F" w:rsidRDefault="003B15B1" w:rsidP="004B022F">
          <w:pPr>
            <w:pStyle w:val="isof2"/>
            <w:jc w:val="right"/>
          </w:pPr>
          <w:r>
            <w:t>COMMERCIAL GENERAL LIABILITY</w:t>
          </w:r>
        </w:p>
      </w:tc>
    </w:tr>
    <w:tr w:rsidR="00754ED4" w14:paraId="24D5A221" w14:textId="77777777">
      <w:tc>
        <w:tcPr>
          <w:tcW w:w="2481" w:type="pct"/>
        </w:tcPr>
        <w:p w14:paraId="59A7A3B3" w14:textId="77777777" w:rsidR="004B022F" w:rsidRDefault="004B022F">
          <w:pPr>
            <w:pStyle w:val="Header"/>
          </w:pPr>
        </w:p>
      </w:tc>
      <w:tc>
        <w:tcPr>
          <w:tcW w:w="2519" w:type="pct"/>
        </w:tcPr>
        <w:p w14:paraId="0F3FFCE5" w14:textId="11FCC2AA" w:rsidR="004B022F" w:rsidRDefault="003B15B1" w:rsidP="004B022F">
          <w:pPr>
            <w:pStyle w:val="isof2"/>
            <w:jc w:val="right"/>
          </w:pPr>
          <w:r>
            <w:t>CG 40 32 05 23</w:t>
          </w:r>
        </w:p>
      </w:tc>
    </w:tr>
  </w:tbl>
  <w:p w14:paraId="68945B20" w14:textId="28C4A630" w:rsidR="004B022F" w:rsidRDefault="004B022F">
    <w:pPr>
      <w:pStyle w:val="Header"/>
    </w:pPr>
  </w:p>
  <w:p w14:paraId="719D5C83" w14:textId="77777777" w:rsidR="004B022F" w:rsidRDefault="003B15B1">
    <w:pPr>
      <w:pStyle w:val="isof3"/>
    </w:pPr>
    <w:r>
      <w:t>THIS ENDORSEMENT CHANGES THE POLICY.  PLEASE READ IT CAREFULLY.</w:t>
    </w:r>
  </w:p>
  <w:p w14:paraId="1B283C48" w14:textId="77777777" w:rsidR="004B022F" w:rsidRDefault="004B0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56F1" w14:textId="77777777" w:rsidR="004B022F" w:rsidRDefault="004B02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BBC3" w14:textId="77777777" w:rsidR="004B022F" w:rsidRDefault="004B02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54ED4" w14:paraId="4159A378" w14:textId="77777777">
      <w:tc>
        <w:tcPr>
          <w:tcW w:w="2481" w:type="pct"/>
        </w:tcPr>
        <w:p w14:paraId="3A1D3F09" w14:textId="77777777" w:rsidR="004B022F" w:rsidRDefault="004B022F">
          <w:pPr>
            <w:pStyle w:val="Header"/>
          </w:pPr>
        </w:p>
      </w:tc>
      <w:tc>
        <w:tcPr>
          <w:tcW w:w="2519" w:type="pct"/>
        </w:tcPr>
        <w:p w14:paraId="0F0802A1" w14:textId="77777777" w:rsidR="004B022F" w:rsidRDefault="003B15B1" w:rsidP="00EF2231">
          <w:pPr>
            <w:pStyle w:val="isof2"/>
            <w:jc w:val="right"/>
          </w:pPr>
          <w:r>
            <w:t>COMMERCIAL GENERAL LIABILITY</w:t>
          </w:r>
        </w:p>
      </w:tc>
    </w:tr>
    <w:tr w:rsidR="00754ED4" w14:paraId="5CF8E39E" w14:textId="77777777">
      <w:tc>
        <w:tcPr>
          <w:tcW w:w="2481" w:type="pct"/>
        </w:tcPr>
        <w:p w14:paraId="26E1094A" w14:textId="77777777" w:rsidR="004B022F" w:rsidRDefault="004B022F">
          <w:pPr>
            <w:pStyle w:val="Header"/>
          </w:pPr>
        </w:p>
      </w:tc>
      <w:tc>
        <w:tcPr>
          <w:tcW w:w="2519" w:type="pct"/>
        </w:tcPr>
        <w:p w14:paraId="222E156E" w14:textId="77B4F5D9" w:rsidR="004B022F" w:rsidRDefault="003B15B1" w:rsidP="004B022F">
          <w:pPr>
            <w:pStyle w:val="isof2"/>
            <w:jc w:val="right"/>
          </w:pPr>
          <w:r>
            <w:t>CG 40 32 05 23</w:t>
          </w:r>
        </w:p>
      </w:tc>
    </w:tr>
  </w:tbl>
  <w:p w14:paraId="53410940" w14:textId="77777777" w:rsidR="004B022F" w:rsidRDefault="004B022F">
    <w:pPr>
      <w:pStyle w:val="Header"/>
    </w:pPr>
  </w:p>
  <w:p w14:paraId="010CC8D3" w14:textId="77777777" w:rsidR="004B022F" w:rsidRPr="00BC5395" w:rsidRDefault="003B15B1" w:rsidP="007C40AC">
    <w:pPr>
      <w:pStyle w:val="isof3"/>
    </w:pPr>
    <w:r w:rsidRPr="00BC5395">
      <w:t>THIS ENDORSEMENT CHANGES THE POLICY.  PLEASE READ IT CAREFULLY.</w:t>
    </w:r>
  </w:p>
  <w:p w14:paraId="628101B2" w14:textId="77777777" w:rsidR="004B022F" w:rsidRDefault="004B02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EF4C4" w14:textId="77777777" w:rsidR="004B022F" w:rsidRPr="004B022F" w:rsidRDefault="004B022F" w:rsidP="004B022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4E23" w14:textId="77777777" w:rsidR="004B022F" w:rsidRPr="004B022F" w:rsidRDefault="004B022F" w:rsidP="004B022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54ED4" w14:paraId="051E96FD" w14:textId="77777777">
      <w:tc>
        <w:tcPr>
          <w:tcW w:w="2481" w:type="pct"/>
        </w:tcPr>
        <w:p w14:paraId="506EB4F5" w14:textId="77777777" w:rsidR="004B022F" w:rsidRDefault="004B022F">
          <w:pPr>
            <w:pStyle w:val="Header"/>
          </w:pPr>
        </w:p>
      </w:tc>
      <w:tc>
        <w:tcPr>
          <w:tcW w:w="2519" w:type="pct"/>
        </w:tcPr>
        <w:p w14:paraId="4220F332" w14:textId="77777777" w:rsidR="004B022F" w:rsidRDefault="003B15B1" w:rsidP="00EF2231">
          <w:pPr>
            <w:pStyle w:val="isof2"/>
            <w:jc w:val="right"/>
          </w:pPr>
          <w:r>
            <w:t>COMMERCIAL GENERAL LIABILITY</w:t>
          </w:r>
        </w:p>
      </w:tc>
    </w:tr>
    <w:tr w:rsidR="00754ED4" w14:paraId="14EC98EE" w14:textId="77777777">
      <w:tc>
        <w:tcPr>
          <w:tcW w:w="2481" w:type="pct"/>
        </w:tcPr>
        <w:p w14:paraId="019328E1" w14:textId="77777777" w:rsidR="004B022F" w:rsidRDefault="004B022F">
          <w:pPr>
            <w:pStyle w:val="Header"/>
          </w:pPr>
        </w:p>
      </w:tc>
      <w:tc>
        <w:tcPr>
          <w:tcW w:w="2519" w:type="pct"/>
        </w:tcPr>
        <w:p w14:paraId="0593DF5D" w14:textId="57D501D7" w:rsidR="004B022F" w:rsidRDefault="003B15B1" w:rsidP="004B022F">
          <w:pPr>
            <w:pStyle w:val="isof2"/>
            <w:jc w:val="right"/>
          </w:pPr>
          <w:r>
            <w:t>CG 40 32 05 23</w:t>
          </w:r>
        </w:p>
      </w:tc>
    </w:tr>
  </w:tbl>
  <w:p w14:paraId="53B38C87" w14:textId="77777777" w:rsidR="004B022F" w:rsidRDefault="004B022F">
    <w:pPr>
      <w:pStyle w:val="Header"/>
    </w:pPr>
  </w:p>
  <w:p w14:paraId="2A22FC1B" w14:textId="77777777" w:rsidR="004B022F" w:rsidRPr="00BC5395" w:rsidRDefault="003B15B1" w:rsidP="007C40AC">
    <w:pPr>
      <w:pStyle w:val="isof3"/>
    </w:pPr>
    <w:r w:rsidRPr="00BC5395">
      <w:t>THIS ENDORSEMENT CHANGES THE POLICY.  PLEASE READ IT CAREFULLY.</w:t>
    </w:r>
  </w:p>
  <w:p w14:paraId="1B2E546E" w14:textId="77777777" w:rsidR="004B022F" w:rsidRDefault="004B0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F2231"/>
    <w:rsid w:val="00094A0C"/>
    <w:rsid w:val="001502AF"/>
    <w:rsid w:val="00187663"/>
    <w:rsid w:val="001B5DFB"/>
    <w:rsid w:val="001E27D0"/>
    <w:rsid w:val="001E704E"/>
    <w:rsid w:val="001F41E3"/>
    <w:rsid w:val="002834B5"/>
    <w:rsid w:val="002B3DFA"/>
    <w:rsid w:val="002D49F0"/>
    <w:rsid w:val="002E447B"/>
    <w:rsid w:val="00367AFF"/>
    <w:rsid w:val="00396ECA"/>
    <w:rsid w:val="003B15B1"/>
    <w:rsid w:val="003B7BCC"/>
    <w:rsid w:val="00403347"/>
    <w:rsid w:val="00463E95"/>
    <w:rsid w:val="00496922"/>
    <w:rsid w:val="004B022F"/>
    <w:rsid w:val="005862C7"/>
    <w:rsid w:val="005B531D"/>
    <w:rsid w:val="006241C9"/>
    <w:rsid w:val="00685B97"/>
    <w:rsid w:val="006A19C0"/>
    <w:rsid w:val="00754ED4"/>
    <w:rsid w:val="007C40AC"/>
    <w:rsid w:val="008147B1"/>
    <w:rsid w:val="00851BD5"/>
    <w:rsid w:val="008A00A3"/>
    <w:rsid w:val="008B17D8"/>
    <w:rsid w:val="00986BC4"/>
    <w:rsid w:val="009F5151"/>
    <w:rsid w:val="00A54CE7"/>
    <w:rsid w:val="00A87FDE"/>
    <w:rsid w:val="00AA2309"/>
    <w:rsid w:val="00AA466A"/>
    <w:rsid w:val="00AE0174"/>
    <w:rsid w:val="00B457C2"/>
    <w:rsid w:val="00BC5395"/>
    <w:rsid w:val="00BD1828"/>
    <w:rsid w:val="00BD5967"/>
    <w:rsid w:val="00C70629"/>
    <w:rsid w:val="00C81396"/>
    <w:rsid w:val="00CB524C"/>
    <w:rsid w:val="00CD2B66"/>
    <w:rsid w:val="00E30839"/>
    <w:rsid w:val="00E46AAA"/>
    <w:rsid w:val="00E669C9"/>
    <w:rsid w:val="00EF2231"/>
    <w:rsid w:val="00F13A30"/>
    <w:rsid w:val="00FC2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0322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967"/>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BD5967"/>
    <w:pPr>
      <w:spacing w:before="240"/>
      <w:outlineLvl w:val="0"/>
    </w:pPr>
    <w:rPr>
      <w:rFonts w:ascii="Helv" w:hAnsi="Helv"/>
      <w:b/>
      <w:sz w:val="24"/>
      <w:u w:val="single"/>
    </w:rPr>
  </w:style>
  <w:style w:type="paragraph" w:styleId="Heading2">
    <w:name w:val="heading 2"/>
    <w:basedOn w:val="Normal"/>
    <w:next w:val="Normal"/>
    <w:link w:val="Heading2Char"/>
    <w:qFormat/>
    <w:rsid w:val="00BD5967"/>
    <w:pPr>
      <w:spacing w:before="120"/>
      <w:outlineLvl w:val="1"/>
    </w:pPr>
    <w:rPr>
      <w:rFonts w:ascii="Helv" w:hAnsi="Helv"/>
      <w:b/>
      <w:sz w:val="24"/>
    </w:rPr>
  </w:style>
  <w:style w:type="paragraph" w:styleId="Heading3">
    <w:name w:val="heading 3"/>
    <w:basedOn w:val="Normal"/>
    <w:next w:val="Normal"/>
    <w:link w:val="Heading3Char"/>
    <w:qFormat/>
    <w:rsid w:val="00BD5967"/>
    <w:pPr>
      <w:ind w:left="360"/>
      <w:outlineLvl w:val="2"/>
    </w:pPr>
    <w:rPr>
      <w:rFonts w:ascii="Tms Rmn" w:hAnsi="Tms Rmn"/>
      <w:b/>
      <w:sz w:val="24"/>
    </w:rPr>
  </w:style>
  <w:style w:type="character" w:default="1" w:styleId="DefaultParagraphFont">
    <w:name w:val="Default Paragraph Font"/>
    <w:uiPriority w:val="1"/>
    <w:semiHidden/>
    <w:unhideWhenUsed/>
    <w:rsid w:val="00BD59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967"/>
  </w:style>
  <w:style w:type="paragraph" w:styleId="Header">
    <w:name w:val="header"/>
    <w:basedOn w:val="Normal"/>
    <w:link w:val="HeaderChar"/>
    <w:rsid w:val="00BD5967"/>
    <w:pPr>
      <w:tabs>
        <w:tab w:val="center" w:pos="4680"/>
        <w:tab w:val="right" w:pos="9360"/>
      </w:tabs>
    </w:pPr>
  </w:style>
  <w:style w:type="character" w:customStyle="1" w:styleId="HeaderChar">
    <w:name w:val="Header Char"/>
    <w:link w:val="Header"/>
    <w:rsid w:val="00BD5967"/>
    <w:rPr>
      <w:rFonts w:ascii="Arial" w:eastAsia="Times New Roman" w:hAnsi="Arial"/>
    </w:rPr>
  </w:style>
  <w:style w:type="paragraph" w:styleId="Footer">
    <w:name w:val="footer"/>
    <w:basedOn w:val="Normal"/>
    <w:link w:val="FooterChar"/>
    <w:rsid w:val="00BD5967"/>
    <w:pPr>
      <w:tabs>
        <w:tab w:val="center" w:pos="4680"/>
        <w:tab w:val="right" w:pos="9360"/>
      </w:tabs>
    </w:pPr>
  </w:style>
  <w:style w:type="character" w:customStyle="1" w:styleId="FooterChar">
    <w:name w:val="Footer Char"/>
    <w:link w:val="Footer"/>
    <w:rsid w:val="00BD5967"/>
    <w:rPr>
      <w:rFonts w:ascii="Arial" w:eastAsia="Times New Roman" w:hAnsi="Arial"/>
    </w:rPr>
  </w:style>
  <w:style w:type="character" w:customStyle="1" w:styleId="Heading1Char">
    <w:name w:val="Heading 1 Char"/>
    <w:link w:val="Heading1"/>
    <w:rsid w:val="00BD5967"/>
    <w:rPr>
      <w:rFonts w:ascii="Helv" w:eastAsia="Times New Roman" w:hAnsi="Helv"/>
      <w:b/>
      <w:sz w:val="24"/>
      <w:u w:val="single"/>
    </w:rPr>
  </w:style>
  <w:style w:type="character" w:customStyle="1" w:styleId="Heading2Char">
    <w:name w:val="Heading 2 Char"/>
    <w:link w:val="Heading2"/>
    <w:rsid w:val="00BD5967"/>
    <w:rPr>
      <w:rFonts w:ascii="Helv" w:eastAsia="Times New Roman" w:hAnsi="Helv"/>
      <w:b/>
      <w:sz w:val="24"/>
    </w:rPr>
  </w:style>
  <w:style w:type="character" w:customStyle="1" w:styleId="Heading3Char">
    <w:name w:val="Heading 3 Char"/>
    <w:link w:val="Heading3"/>
    <w:rsid w:val="00BD5967"/>
    <w:rPr>
      <w:rFonts w:ascii="Tms Rmn" w:eastAsia="Times New Roman" w:hAnsi="Tms Rmn"/>
      <w:b/>
      <w:sz w:val="24"/>
    </w:rPr>
  </w:style>
  <w:style w:type="paragraph" w:customStyle="1" w:styleId="sidetext">
    <w:name w:val="sidetext"/>
    <w:basedOn w:val="isonormal"/>
    <w:rsid w:val="00BD5967"/>
    <w:pPr>
      <w:spacing w:before="0" w:line="240" w:lineRule="auto"/>
      <w:jc w:val="center"/>
    </w:pPr>
    <w:rPr>
      <w:sz w:val="52"/>
    </w:rPr>
  </w:style>
  <w:style w:type="paragraph" w:customStyle="1" w:styleId="isonormal">
    <w:name w:val="isonormal"/>
    <w:rsid w:val="00BD5967"/>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BD5967"/>
    <w:pPr>
      <w:keepNext/>
      <w:keepLines/>
      <w:suppressAutoHyphens/>
    </w:pPr>
    <w:rPr>
      <w:b/>
    </w:rPr>
  </w:style>
  <w:style w:type="paragraph" w:customStyle="1" w:styleId="blockhd2">
    <w:name w:val="blockhd2"/>
    <w:basedOn w:val="isonormal"/>
    <w:next w:val="blocktext2"/>
    <w:rsid w:val="00BD5967"/>
    <w:pPr>
      <w:keepNext/>
      <w:keepLines/>
      <w:suppressAutoHyphens/>
      <w:ind w:left="302"/>
    </w:pPr>
    <w:rPr>
      <w:b/>
    </w:rPr>
  </w:style>
  <w:style w:type="paragraph" w:customStyle="1" w:styleId="blockhd3">
    <w:name w:val="blockhd3"/>
    <w:basedOn w:val="isonormal"/>
    <w:next w:val="blocktext3"/>
    <w:rsid w:val="00BD5967"/>
    <w:pPr>
      <w:keepNext/>
      <w:keepLines/>
      <w:suppressAutoHyphens/>
      <w:ind w:left="605"/>
    </w:pPr>
    <w:rPr>
      <w:b/>
    </w:rPr>
  </w:style>
  <w:style w:type="paragraph" w:customStyle="1" w:styleId="blockhd4">
    <w:name w:val="blockhd4"/>
    <w:basedOn w:val="isonormal"/>
    <w:next w:val="blocktext4"/>
    <w:rsid w:val="00BD5967"/>
    <w:pPr>
      <w:keepNext/>
      <w:keepLines/>
      <w:suppressAutoHyphens/>
      <w:ind w:left="907"/>
    </w:pPr>
    <w:rPr>
      <w:b/>
    </w:rPr>
  </w:style>
  <w:style w:type="paragraph" w:customStyle="1" w:styleId="blockhd5">
    <w:name w:val="blockhd5"/>
    <w:basedOn w:val="isonormal"/>
    <w:next w:val="blocktext5"/>
    <w:rsid w:val="00BD5967"/>
    <w:pPr>
      <w:keepNext/>
      <w:keepLines/>
      <w:suppressAutoHyphens/>
      <w:ind w:left="1195"/>
    </w:pPr>
    <w:rPr>
      <w:b/>
    </w:rPr>
  </w:style>
  <w:style w:type="paragraph" w:customStyle="1" w:styleId="blockhd6">
    <w:name w:val="blockhd6"/>
    <w:basedOn w:val="isonormal"/>
    <w:next w:val="blocktext6"/>
    <w:rsid w:val="00BD5967"/>
    <w:pPr>
      <w:keepNext/>
      <w:keepLines/>
      <w:suppressAutoHyphens/>
      <w:ind w:left="1498"/>
    </w:pPr>
    <w:rPr>
      <w:b/>
    </w:rPr>
  </w:style>
  <w:style w:type="paragraph" w:customStyle="1" w:styleId="blockhd7">
    <w:name w:val="blockhd7"/>
    <w:basedOn w:val="isonormal"/>
    <w:next w:val="blocktext7"/>
    <w:rsid w:val="00BD5967"/>
    <w:pPr>
      <w:keepNext/>
      <w:keepLines/>
      <w:suppressAutoHyphens/>
      <w:ind w:left="1800"/>
    </w:pPr>
    <w:rPr>
      <w:b/>
    </w:rPr>
  </w:style>
  <w:style w:type="paragraph" w:customStyle="1" w:styleId="blockhd8">
    <w:name w:val="blockhd8"/>
    <w:basedOn w:val="isonormal"/>
    <w:next w:val="blocktext8"/>
    <w:rsid w:val="00BD5967"/>
    <w:pPr>
      <w:keepNext/>
      <w:keepLines/>
      <w:suppressAutoHyphens/>
      <w:ind w:left="2102"/>
    </w:pPr>
    <w:rPr>
      <w:b/>
    </w:rPr>
  </w:style>
  <w:style w:type="paragraph" w:customStyle="1" w:styleId="blockhd9">
    <w:name w:val="blockhd9"/>
    <w:basedOn w:val="isonormal"/>
    <w:next w:val="blocktext9"/>
    <w:rsid w:val="00BD5967"/>
    <w:pPr>
      <w:keepNext/>
      <w:keepLines/>
      <w:suppressAutoHyphens/>
      <w:ind w:left="2405"/>
    </w:pPr>
    <w:rPr>
      <w:b/>
    </w:rPr>
  </w:style>
  <w:style w:type="paragraph" w:customStyle="1" w:styleId="blocktext1">
    <w:name w:val="blocktext1"/>
    <w:basedOn w:val="isonormal"/>
    <w:rsid w:val="00BD5967"/>
    <w:pPr>
      <w:keepLines/>
      <w:jc w:val="both"/>
    </w:pPr>
  </w:style>
  <w:style w:type="paragraph" w:customStyle="1" w:styleId="blocktext2">
    <w:name w:val="blocktext2"/>
    <w:basedOn w:val="isonormal"/>
    <w:rsid w:val="00BD5967"/>
    <w:pPr>
      <w:keepLines/>
      <w:ind w:left="302"/>
      <w:jc w:val="both"/>
    </w:pPr>
  </w:style>
  <w:style w:type="paragraph" w:customStyle="1" w:styleId="blocktext3">
    <w:name w:val="blocktext3"/>
    <w:basedOn w:val="isonormal"/>
    <w:rsid w:val="00BD5967"/>
    <w:pPr>
      <w:keepLines/>
      <w:ind w:left="600"/>
      <w:jc w:val="both"/>
    </w:pPr>
  </w:style>
  <w:style w:type="paragraph" w:customStyle="1" w:styleId="blocktext4">
    <w:name w:val="blocktext4"/>
    <w:basedOn w:val="isonormal"/>
    <w:rsid w:val="00BD5967"/>
    <w:pPr>
      <w:keepLines/>
      <w:ind w:left="907"/>
      <w:jc w:val="both"/>
    </w:pPr>
  </w:style>
  <w:style w:type="paragraph" w:customStyle="1" w:styleId="blocktext5">
    <w:name w:val="blocktext5"/>
    <w:basedOn w:val="isonormal"/>
    <w:rsid w:val="00BD5967"/>
    <w:pPr>
      <w:keepLines/>
      <w:ind w:left="1195"/>
      <w:jc w:val="both"/>
    </w:pPr>
  </w:style>
  <w:style w:type="paragraph" w:customStyle="1" w:styleId="blocktext6">
    <w:name w:val="blocktext6"/>
    <w:basedOn w:val="isonormal"/>
    <w:rsid w:val="00BD5967"/>
    <w:pPr>
      <w:keepLines/>
      <w:ind w:left="1498"/>
      <w:jc w:val="both"/>
    </w:pPr>
  </w:style>
  <w:style w:type="paragraph" w:customStyle="1" w:styleId="blocktext7">
    <w:name w:val="blocktext7"/>
    <w:basedOn w:val="isonormal"/>
    <w:rsid w:val="00BD5967"/>
    <w:pPr>
      <w:keepLines/>
      <w:ind w:left="1800"/>
      <w:jc w:val="both"/>
    </w:pPr>
  </w:style>
  <w:style w:type="paragraph" w:customStyle="1" w:styleId="blocktext8">
    <w:name w:val="blocktext8"/>
    <w:basedOn w:val="isonormal"/>
    <w:rsid w:val="00BD5967"/>
    <w:pPr>
      <w:keepLines/>
      <w:ind w:left="2102"/>
      <w:jc w:val="both"/>
    </w:pPr>
  </w:style>
  <w:style w:type="paragraph" w:customStyle="1" w:styleId="blocktext9">
    <w:name w:val="blocktext9"/>
    <w:basedOn w:val="isonormal"/>
    <w:rsid w:val="00BD5967"/>
    <w:pPr>
      <w:keepLines/>
      <w:ind w:left="2405"/>
      <w:jc w:val="both"/>
    </w:pPr>
  </w:style>
  <w:style w:type="paragraph" w:customStyle="1" w:styleId="center">
    <w:name w:val="center"/>
    <w:basedOn w:val="isonormal"/>
    <w:rsid w:val="00BD5967"/>
    <w:pPr>
      <w:jc w:val="center"/>
    </w:pPr>
  </w:style>
  <w:style w:type="paragraph" w:customStyle="1" w:styleId="colline">
    <w:name w:val="colline"/>
    <w:basedOn w:val="isonormal"/>
    <w:next w:val="blocktext1"/>
    <w:rsid w:val="00BD5967"/>
    <w:pPr>
      <w:pBdr>
        <w:bottom w:val="single" w:sz="6" w:space="0" w:color="auto"/>
      </w:pBdr>
      <w:spacing w:before="0" w:line="80" w:lineRule="exact"/>
    </w:pPr>
  </w:style>
  <w:style w:type="paragraph" w:customStyle="1" w:styleId="columnheading">
    <w:name w:val="column heading"/>
    <w:basedOn w:val="isonormal"/>
    <w:rsid w:val="00BD5967"/>
    <w:pPr>
      <w:keepNext/>
      <w:keepLines/>
      <w:spacing w:before="0"/>
      <w:jc w:val="center"/>
    </w:pPr>
    <w:rPr>
      <w:b/>
    </w:rPr>
  </w:style>
  <w:style w:type="paragraph" w:customStyle="1" w:styleId="columnheading12">
    <w:name w:val="column heading12"/>
    <w:basedOn w:val="isonormal"/>
    <w:rsid w:val="00BD5967"/>
    <w:pPr>
      <w:keepNext/>
      <w:keepLines/>
      <w:spacing w:before="0" w:line="240" w:lineRule="auto"/>
      <w:jc w:val="center"/>
    </w:pPr>
    <w:rPr>
      <w:b/>
      <w:sz w:val="24"/>
    </w:rPr>
  </w:style>
  <w:style w:type="paragraph" w:customStyle="1" w:styleId="columnheading14">
    <w:name w:val="column heading14"/>
    <w:basedOn w:val="isonormal"/>
    <w:rsid w:val="00BD5967"/>
    <w:pPr>
      <w:keepNext/>
      <w:keepLines/>
      <w:spacing w:before="0" w:line="240" w:lineRule="auto"/>
      <w:jc w:val="center"/>
    </w:pPr>
    <w:rPr>
      <w:b/>
      <w:sz w:val="28"/>
    </w:rPr>
  </w:style>
  <w:style w:type="paragraph" w:customStyle="1" w:styleId="columnheading16">
    <w:name w:val="column heading16"/>
    <w:basedOn w:val="isonormal"/>
    <w:rsid w:val="00BD5967"/>
    <w:pPr>
      <w:keepNext/>
      <w:keepLines/>
      <w:spacing w:before="0" w:line="240" w:lineRule="auto"/>
      <w:jc w:val="center"/>
    </w:pPr>
    <w:rPr>
      <w:b/>
      <w:sz w:val="32"/>
    </w:rPr>
  </w:style>
  <w:style w:type="paragraph" w:customStyle="1" w:styleId="columnheading18">
    <w:name w:val="column heading18"/>
    <w:basedOn w:val="isonormal"/>
    <w:rsid w:val="00BD5967"/>
    <w:pPr>
      <w:keepNext/>
      <w:keepLines/>
      <w:spacing w:before="0" w:line="240" w:lineRule="auto"/>
      <w:jc w:val="center"/>
    </w:pPr>
    <w:rPr>
      <w:b/>
      <w:sz w:val="36"/>
    </w:rPr>
  </w:style>
  <w:style w:type="paragraph" w:customStyle="1" w:styleId="columnheading24">
    <w:name w:val="column heading24"/>
    <w:basedOn w:val="isonormal"/>
    <w:rsid w:val="00BD5967"/>
    <w:pPr>
      <w:keepNext/>
      <w:keepLines/>
      <w:spacing w:before="0" w:line="240" w:lineRule="auto"/>
      <w:jc w:val="center"/>
    </w:pPr>
    <w:rPr>
      <w:b/>
      <w:sz w:val="48"/>
    </w:rPr>
  </w:style>
  <w:style w:type="paragraph" w:customStyle="1" w:styleId="isof1">
    <w:name w:val="isof1"/>
    <w:basedOn w:val="isonormal"/>
    <w:rsid w:val="00BD5967"/>
    <w:pPr>
      <w:spacing w:before="0"/>
      <w:jc w:val="both"/>
    </w:pPr>
  </w:style>
  <w:style w:type="paragraph" w:customStyle="1" w:styleId="isof2">
    <w:name w:val="isof2"/>
    <w:basedOn w:val="isonormal"/>
    <w:rsid w:val="00BD5967"/>
    <w:pPr>
      <w:spacing w:before="0"/>
      <w:jc w:val="both"/>
    </w:pPr>
    <w:rPr>
      <w:b/>
    </w:rPr>
  </w:style>
  <w:style w:type="paragraph" w:customStyle="1" w:styleId="isof3">
    <w:name w:val="isof3"/>
    <w:basedOn w:val="isonormal"/>
    <w:rsid w:val="00BD5967"/>
    <w:pPr>
      <w:spacing w:before="0" w:line="240" w:lineRule="auto"/>
      <w:jc w:val="center"/>
    </w:pPr>
    <w:rPr>
      <w:b/>
      <w:caps/>
      <w:sz w:val="24"/>
    </w:rPr>
  </w:style>
  <w:style w:type="paragraph" w:customStyle="1" w:styleId="outlinehd1">
    <w:name w:val="outlinehd1"/>
    <w:basedOn w:val="isonormal"/>
    <w:next w:val="blocktext2"/>
    <w:rsid w:val="00BD596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D596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D596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D596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D596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D596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D596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D596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D5967"/>
    <w:pPr>
      <w:keepNext/>
      <w:keepLines/>
      <w:tabs>
        <w:tab w:val="right" w:pos="2580"/>
        <w:tab w:val="left" w:pos="2700"/>
      </w:tabs>
      <w:suppressAutoHyphens/>
      <w:ind w:left="2707" w:hanging="2707"/>
    </w:pPr>
    <w:rPr>
      <w:b/>
    </w:rPr>
  </w:style>
  <w:style w:type="paragraph" w:customStyle="1" w:styleId="outlinetxt1">
    <w:name w:val="outlinetxt1"/>
    <w:basedOn w:val="isonormal"/>
    <w:rsid w:val="00BD5967"/>
    <w:pPr>
      <w:keepLines/>
      <w:tabs>
        <w:tab w:val="right" w:pos="180"/>
        <w:tab w:val="left" w:pos="300"/>
      </w:tabs>
      <w:ind w:left="300" w:hanging="300"/>
      <w:jc w:val="both"/>
    </w:pPr>
    <w:rPr>
      <w:b/>
    </w:rPr>
  </w:style>
  <w:style w:type="paragraph" w:customStyle="1" w:styleId="outlinetxt2">
    <w:name w:val="outlinetxt2"/>
    <w:basedOn w:val="isonormal"/>
    <w:rsid w:val="00BD5967"/>
    <w:pPr>
      <w:keepLines/>
      <w:tabs>
        <w:tab w:val="right" w:pos="480"/>
        <w:tab w:val="left" w:pos="600"/>
      </w:tabs>
      <w:ind w:left="600" w:hanging="600"/>
      <w:jc w:val="both"/>
    </w:pPr>
    <w:rPr>
      <w:b/>
    </w:rPr>
  </w:style>
  <w:style w:type="paragraph" w:customStyle="1" w:styleId="outlinetxt3">
    <w:name w:val="outlinetxt3"/>
    <w:basedOn w:val="isonormal"/>
    <w:rsid w:val="00BD5967"/>
    <w:pPr>
      <w:keepLines/>
      <w:tabs>
        <w:tab w:val="right" w:pos="780"/>
        <w:tab w:val="left" w:pos="900"/>
      </w:tabs>
      <w:ind w:left="900" w:hanging="900"/>
      <w:jc w:val="both"/>
    </w:pPr>
    <w:rPr>
      <w:b/>
    </w:rPr>
  </w:style>
  <w:style w:type="paragraph" w:customStyle="1" w:styleId="outlinetxt4">
    <w:name w:val="outlinetxt4"/>
    <w:basedOn w:val="isonormal"/>
    <w:rsid w:val="00BD5967"/>
    <w:pPr>
      <w:keepLines/>
      <w:tabs>
        <w:tab w:val="right" w:pos="1080"/>
        <w:tab w:val="left" w:pos="1200"/>
      </w:tabs>
      <w:ind w:left="1200" w:hanging="1200"/>
      <w:jc w:val="both"/>
    </w:pPr>
    <w:rPr>
      <w:b/>
    </w:rPr>
  </w:style>
  <w:style w:type="paragraph" w:customStyle="1" w:styleId="outlinetxt5">
    <w:name w:val="outlinetxt5"/>
    <w:basedOn w:val="isonormal"/>
    <w:rsid w:val="00BD5967"/>
    <w:pPr>
      <w:keepLines/>
      <w:tabs>
        <w:tab w:val="right" w:pos="1380"/>
        <w:tab w:val="left" w:pos="1500"/>
      </w:tabs>
      <w:ind w:left="1500" w:hanging="1500"/>
      <w:jc w:val="both"/>
    </w:pPr>
    <w:rPr>
      <w:b/>
    </w:rPr>
  </w:style>
  <w:style w:type="paragraph" w:customStyle="1" w:styleId="outlinetxt6">
    <w:name w:val="outlinetxt6"/>
    <w:basedOn w:val="isonormal"/>
    <w:rsid w:val="00BD5967"/>
    <w:pPr>
      <w:keepLines/>
      <w:tabs>
        <w:tab w:val="right" w:pos="1680"/>
        <w:tab w:val="left" w:pos="1800"/>
      </w:tabs>
      <w:ind w:left="1800" w:hanging="1800"/>
      <w:jc w:val="both"/>
    </w:pPr>
    <w:rPr>
      <w:b/>
    </w:rPr>
  </w:style>
  <w:style w:type="paragraph" w:customStyle="1" w:styleId="outlinetxt7">
    <w:name w:val="outlinetxt7"/>
    <w:basedOn w:val="isonormal"/>
    <w:rsid w:val="00BD5967"/>
    <w:pPr>
      <w:keepLines/>
      <w:tabs>
        <w:tab w:val="right" w:pos="1980"/>
        <w:tab w:val="left" w:pos="2100"/>
      </w:tabs>
      <w:ind w:left="2100" w:hanging="2100"/>
      <w:jc w:val="both"/>
    </w:pPr>
    <w:rPr>
      <w:b/>
    </w:rPr>
  </w:style>
  <w:style w:type="paragraph" w:customStyle="1" w:styleId="outlinetxt8">
    <w:name w:val="outlinetxt8"/>
    <w:basedOn w:val="isonormal"/>
    <w:rsid w:val="00BD5967"/>
    <w:pPr>
      <w:keepLines/>
      <w:tabs>
        <w:tab w:val="right" w:pos="2280"/>
        <w:tab w:val="left" w:pos="2400"/>
      </w:tabs>
      <w:ind w:left="2400" w:hanging="2400"/>
      <w:jc w:val="both"/>
    </w:pPr>
    <w:rPr>
      <w:b/>
    </w:rPr>
  </w:style>
  <w:style w:type="paragraph" w:customStyle="1" w:styleId="outlinetxt9">
    <w:name w:val="outlinetxt9"/>
    <w:basedOn w:val="isonormal"/>
    <w:rsid w:val="00BD5967"/>
    <w:pPr>
      <w:keepLines/>
      <w:tabs>
        <w:tab w:val="right" w:pos="2580"/>
        <w:tab w:val="left" w:pos="2700"/>
      </w:tabs>
      <w:ind w:left="2700" w:hanging="2700"/>
      <w:jc w:val="both"/>
    </w:pPr>
    <w:rPr>
      <w:b/>
    </w:rPr>
  </w:style>
  <w:style w:type="paragraph" w:customStyle="1" w:styleId="sectiontitlecenter">
    <w:name w:val="section title center"/>
    <w:basedOn w:val="isonormal"/>
    <w:rsid w:val="00BD5967"/>
    <w:pPr>
      <w:keepNext/>
      <w:keepLines/>
      <w:pBdr>
        <w:top w:val="single" w:sz="6" w:space="3" w:color="auto"/>
      </w:pBdr>
      <w:jc w:val="center"/>
    </w:pPr>
    <w:rPr>
      <w:b/>
      <w:caps/>
      <w:sz w:val="24"/>
    </w:rPr>
  </w:style>
  <w:style w:type="paragraph" w:customStyle="1" w:styleId="sectiontitleflushleft">
    <w:name w:val="section title flush left"/>
    <w:basedOn w:val="isonormal"/>
    <w:rsid w:val="00BD5967"/>
    <w:pPr>
      <w:keepNext/>
      <w:keepLines/>
      <w:pBdr>
        <w:top w:val="single" w:sz="6" w:space="3" w:color="auto"/>
      </w:pBdr>
    </w:pPr>
    <w:rPr>
      <w:b/>
      <w:caps/>
      <w:sz w:val="24"/>
    </w:rPr>
  </w:style>
  <w:style w:type="paragraph" w:customStyle="1" w:styleId="space2">
    <w:name w:val="space2"/>
    <w:basedOn w:val="isonormal"/>
    <w:next w:val="blocktext1"/>
    <w:rsid w:val="00BD5967"/>
    <w:pPr>
      <w:spacing w:before="0" w:line="40" w:lineRule="exact"/>
      <w:jc w:val="both"/>
    </w:pPr>
  </w:style>
  <w:style w:type="paragraph" w:customStyle="1" w:styleId="space4">
    <w:name w:val="space4"/>
    <w:basedOn w:val="isonormal"/>
    <w:next w:val="blocktext1"/>
    <w:rsid w:val="00BD5967"/>
    <w:pPr>
      <w:spacing w:before="0" w:line="80" w:lineRule="exact"/>
      <w:jc w:val="both"/>
    </w:pPr>
  </w:style>
  <w:style w:type="paragraph" w:customStyle="1" w:styleId="space8">
    <w:name w:val="space8"/>
    <w:basedOn w:val="isonormal"/>
    <w:next w:val="blocktext1"/>
    <w:rsid w:val="00BD5967"/>
    <w:pPr>
      <w:spacing w:before="0" w:line="160" w:lineRule="exact"/>
      <w:jc w:val="both"/>
    </w:pPr>
  </w:style>
  <w:style w:type="paragraph" w:customStyle="1" w:styleId="tablerow2">
    <w:name w:val="tablerow2"/>
    <w:basedOn w:val="isonormal"/>
    <w:next w:val="tabletext"/>
    <w:rsid w:val="00BD5967"/>
    <w:pPr>
      <w:spacing w:before="0" w:line="40" w:lineRule="exact"/>
      <w:jc w:val="both"/>
    </w:pPr>
  </w:style>
  <w:style w:type="paragraph" w:customStyle="1" w:styleId="tablerow4">
    <w:name w:val="tablerow4"/>
    <w:basedOn w:val="isonormal"/>
    <w:next w:val="tabletext"/>
    <w:rsid w:val="00BD5967"/>
    <w:pPr>
      <w:spacing w:before="0" w:line="80" w:lineRule="exact"/>
      <w:jc w:val="both"/>
    </w:pPr>
  </w:style>
  <w:style w:type="paragraph" w:customStyle="1" w:styleId="tabletext">
    <w:name w:val="tabletext"/>
    <w:basedOn w:val="isonormal"/>
    <w:rsid w:val="00BD5967"/>
    <w:pPr>
      <w:spacing w:before="60"/>
    </w:pPr>
  </w:style>
  <w:style w:type="paragraph" w:customStyle="1" w:styleId="tabletext8">
    <w:name w:val="tabletext8"/>
    <w:basedOn w:val="isonormal"/>
    <w:rsid w:val="00BD5967"/>
    <w:pPr>
      <w:spacing w:before="60"/>
    </w:pPr>
    <w:rPr>
      <w:sz w:val="16"/>
    </w:rPr>
  </w:style>
  <w:style w:type="paragraph" w:customStyle="1" w:styleId="tabletxtdecpage">
    <w:name w:val="tabletxt dec page"/>
    <w:basedOn w:val="isonormal"/>
    <w:rsid w:val="00BD5967"/>
    <w:pPr>
      <w:spacing w:before="60"/>
    </w:pPr>
    <w:rPr>
      <w:sz w:val="18"/>
    </w:rPr>
  </w:style>
  <w:style w:type="paragraph" w:customStyle="1" w:styleId="TEXT12">
    <w:name w:val="TEXT12"/>
    <w:basedOn w:val="isonormal"/>
    <w:rsid w:val="00BD5967"/>
    <w:pPr>
      <w:spacing w:line="240" w:lineRule="auto"/>
    </w:pPr>
    <w:rPr>
      <w:sz w:val="24"/>
    </w:rPr>
  </w:style>
  <w:style w:type="paragraph" w:customStyle="1" w:styleId="TEXT14">
    <w:name w:val="TEXT14"/>
    <w:basedOn w:val="isonormal"/>
    <w:rsid w:val="00BD5967"/>
    <w:pPr>
      <w:spacing w:line="240" w:lineRule="auto"/>
    </w:pPr>
    <w:rPr>
      <w:sz w:val="28"/>
    </w:rPr>
  </w:style>
  <w:style w:type="paragraph" w:customStyle="1" w:styleId="TEXT16">
    <w:name w:val="TEXT16"/>
    <w:basedOn w:val="isonormal"/>
    <w:rsid w:val="00BD5967"/>
    <w:pPr>
      <w:spacing w:line="240" w:lineRule="auto"/>
    </w:pPr>
    <w:rPr>
      <w:sz w:val="32"/>
    </w:rPr>
  </w:style>
  <w:style w:type="paragraph" w:customStyle="1" w:styleId="TEXT18">
    <w:name w:val="TEXT18"/>
    <w:basedOn w:val="isonormal"/>
    <w:rsid w:val="00BD5967"/>
    <w:pPr>
      <w:spacing w:line="240" w:lineRule="auto"/>
    </w:pPr>
    <w:rPr>
      <w:sz w:val="36"/>
    </w:rPr>
  </w:style>
  <w:style w:type="paragraph" w:customStyle="1" w:styleId="TEXT24">
    <w:name w:val="TEXT24"/>
    <w:basedOn w:val="isonormal"/>
    <w:rsid w:val="00BD5967"/>
    <w:pPr>
      <w:spacing w:line="240" w:lineRule="auto"/>
    </w:pPr>
    <w:rPr>
      <w:sz w:val="48"/>
    </w:rPr>
  </w:style>
  <w:style w:type="paragraph" w:customStyle="1" w:styleId="titleflushleft">
    <w:name w:val="title flush left"/>
    <w:basedOn w:val="isonormal"/>
    <w:next w:val="blocktext1"/>
    <w:rsid w:val="00BD5967"/>
    <w:pPr>
      <w:keepLines/>
      <w:framePr w:w="1872" w:wrap="around" w:vAnchor="text" w:hAnchor="page" w:x="1080" w:y="1"/>
    </w:pPr>
    <w:rPr>
      <w:b/>
      <w:caps/>
    </w:rPr>
  </w:style>
  <w:style w:type="paragraph" w:customStyle="1" w:styleId="title12">
    <w:name w:val="title12"/>
    <w:basedOn w:val="isonormal"/>
    <w:next w:val="isonormal"/>
    <w:rsid w:val="00BD5967"/>
    <w:pPr>
      <w:keepNext/>
      <w:keepLines/>
      <w:spacing w:before="0" w:line="240" w:lineRule="auto"/>
      <w:jc w:val="center"/>
    </w:pPr>
    <w:rPr>
      <w:b/>
      <w:caps/>
      <w:sz w:val="24"/>
    </w:rPr>
  </w:style>
  <w:style w:type="paragraph" w:customStyle="1" w:styleId="title14">
    <w:name w:val="title14"/>
    <w:basedOn w:val="isonormal"/>
    <w:next w:val="isonormal"/>
    <w:rsid w:val="00BD5967"/>
    <w:pPr>
      <w:keepNext/>
      <w:keepLines/>
      <w:spacing w:before="0" w:line="240" w:lineRule="auto"/>
      <w:jc w:val="center"/>
    </w:pPr>
    <w:rPr>
      <w:b/>
      <w:caps/>
      <w:sz w:val="28"/>
    </w:rPr>
  </w:style>
  <w:style w:type="paragraph" w:customStyle="1" w:styleId="title16">
    <w:name w:val="title16"/>
    <w:basedOn w:val="isonormal"/>
    <w:next w:val="isonormal"/>
    <w:rsid w:val="00BD5967"/>
    <w:pPr>
      <w:keepNext/>
      <w:keepLines/>
      <w:spacing w:before="0" w:line="240" w:lineRule="auto"/>
      <w:jc w:val="center"/>
    </w:pPr>
    <w:rPr>
      <w:b/>
      <w:caps/>
      <w:sz w:val="32"/>
    </w:rPr>
  </w:style>
  <w:style w:type="paragraph" w:customStyle="1" w:styleId="title18">
    <w:name w:val="title18"/>
    <w:basedOn w:val="isonormal"/>
    <w:next w:val="isonormal"/>
    <w:rsid w:val="00BD5967"/>
    <w:pPr>
      <w:spacing w:before="0" w:line="360" w:lineRule="exact"/>
      <w:jc w:val="center"/>
    </w:pPr>
    <w:rPr>
      <w:b/>
      <w:caps/>
      <w:sz w:val="36"/>
    </w:rPr>
  </w:style>
  <w:style w:type="paragraph" w:customStyle="1" w:styleId="title24">
    <w:name w:val="title24"/>
    <w:basedOn w:val="isonormal"/>
    <w:next w:val="isonormal"/>
    <w:rsid w:val="00BD5967"/>
    <w:pPr>
      <w:keepNext/>
      <w:keepLines/>
      <w:spacing w:before="0" w:line="240" w:lineRule="auto"/>
      <w:jc w:val="center"/>
    </w:pPr>
    <w:rPr>
      <w:b/>
      <w:caps/>
      <w:sz w:val="48"/>
    </w:rPr>
  </w:style>
  <w:style w:type="paragraph" w:customStyle="1" w:styleId="title30">
    <w:name w:val="title30"/>
    <w:basedOn w:val="isonormal"/>
    <w:next w:val="isonormal"/>
    <w:rsid w:val="00BD5967"/>
    <w:pPr>
      <w:keepNext/>
      <w:keepLines/>
      <w:spacing w:before="0" w:line="240" w:lineRule="auto"/>
      <w:jc w:val="center"/>
    </w:pPr>
    <w:rPr>
      <w:b/>
      <w:caps/>
      <w:sz w:val="60"/>
    </w:rPr>
  </w:style>
  <w:style w:type="paragraph" w:customStyle="1" w:styleId="tablehead">
    <w:name w:val="tablehead"/>
    <w:basedOn w:val="isonormal"/>
    <w:rsid w:val="00BD5967"/>
    <w:pPr>
      <w:spacing w:before="40" w:after="20" w:line="190" w:lineRule="exact"/>
      <w:jc w:val="center"/>
    </w:pPr>
    <w:rPr>
      <w:b/>
      <w:sz w:val="18"/>
    </w:rPr>
  </w:style>
  <w:style w:type="paragraph" w:customStyle="1" w:styleId="tabletext11">
    <w:name w:val="tabletext1/1"/>
    <w:basedOn w:val="isonormal"/>
    <w:rsid w:val="00BD5967"/>
    <w:pPr>
      <w:spacing w:before="20" w:after="20" w:line="190" w:lineRule="exact"/>
    </w:pPr>
    <w:rPr>
      <w:sz w:val="18"/>
    </w:rPr>
  </w:style>
  <w:style w:type="table" w:styleId="TableGrid">
    <w:name w:val="Table Grid"/>
    <w:basedOn w:val="TableNormal"/>
    <w:rsid w:val="00BD5967"/>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D596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LI-GL-2022-318 - 004 - CG 40 32 05 23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40 32 05 23 Final</CircularDocDescription>
    <Date_x0020_Modified xmlns="a86cc342-0045-41e2-80e9-abdb777d2eca">2022-09-23T04:00:00+00:00</Date_x0020_Modified>
    <CircularDate xmlns="a86cc342-0045-41e2-80e9-abdb777d2eca">2022-12-21T05:00:00+00:00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GL-2022-OFR22.</KeyMessage>
    <CircularNumber xmlns="a86cc342-0045-41e2-80e9-abdb777d2eca">LI-GL-2022-318</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36931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GENERAL LIABILITY MULTISTATE ENDORSEMENTS (EDITION 05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BCA351-3D8A-49DC-8DCD-3236ED1A9E4E}"/>
</file>

<file path=customXml/itemProps2.xml><?xml version="1.0" encoding="utf-8"?>
<ds:datastoreItem xmlns:ds="http://schemas.openxmlformats.org/officeDocument/2006/customXml" ds:itemID="{41996A0C-9081-455B-B4AF-B0AAE390B369}"/>
</file>

<file path=customXml/itemProps3.xml><?xml version="1.0" encoding="utf-8"?>
<ds:datastoreItem xmlns:ds="http://schemas.openxmlformats.org/officeDocument/2006/customXml" ds:itemID="{A0946F71-9CED-47C7-9CE5-EC16DC46E562}"/>
</file>

<file path=docProps/app.xml><?xml version="1.0" encoding="utf-8"?>
<Properties xmlns="http://schemas.openxmlformats.org/officeDocument/2006/extended-properties" xmlns:vt="http://schemas.openxmlformats.org/officeDocument/2006/docPropsVTypes">
  <Template>FORMSADDINAUTO.DOTM</Template>
  <TotalTime>0</TotalTime>
  <Pages>2</Pages>
  <Words>422</Words>
  <Characters>2588</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EXCLUSION – PERFLUOROALKYL AND POLYFLUOROALKYL SUBSTANCES (PFAS)</vt:lpstr>
    </vt:vector>
  </TitlesOfParts>
  <Manager/>
  <Company/>
  <LinksUpToDate>false</LinksUpToDate>
  <CharactersWithSpaces>3010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PERFLUOROALKYL AND POLYFLUOROALKYL SUBSTANCES (PFAS)</dc:title>
  <dc:subject/>
  <dc:creator/>
  <cp:keywords/>
  <dc:description>2</dc:description>
  <cp:lastModifiedBy/>
  <cp:revision>1</cp:revision>
  <dcterms:created xsi:type="dcterms:W3CDTF">2022-08-31T20:29:00Z</dcterms:created>
  <dcterms:modified xsi:type="dcterms:W3CDTF">2022-09-23T14:08:00Z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